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96B3A5" w14:textId="1A52BAEF" w:rsidR="009524F1" w:rsidRPr="00F42904" w:rsidRDefault="009524F1" w:rsidP="009524F1">
      <w:pPr>
        <w:rPr>
          <w:szCs w:val="24"/>
          <w:lang w:val="en-US"/>
        </w:rPr>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9524F1" w:rsidRPr="00F42904" w14:paraId="08EAEA94" w14:textId="77777777" w:rsidTr="00E7046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4767551" w14:textId="77777777" w:rsidR="009524F1" w:rsidRPr="00F42904" w:rsidRDefault="009524F1" w:rsidP="00E7046D">
            <w:pPr>
              <w:pStyle w:val="TabletitleBR"/>
              <w:keepNext w:val="0"/>
              <w:keepLines w:val="0"/>
              <w:tabs>
                <w:tab w:val="center" w:pos="4680"/>
              </w:tabs>
              <w:suppressAutoHyphens/>
              <w:spacing w:after="0"/>
              <w:rPr>
                <w:spacing w:val="-3"/>
                <w:szCs w:val="24"/>
              </w:rPr>
            </w:pPr>
            <w:r w:rsidRPr="00F42904">
              <w:rPr>
                <w:spacing w:val="-3"/>
                <w:szCs w:val="24"/>
              </w:rPr>
              <w:t>U.S. Radiocommunications Sector</w:t>
            </w:r>
          </w:p>
          <w:p w14:paraId="6F7F7CFD" w14:textId="77777777" w:rsidR="009524F1" w:rsidRPr="00F42904" w:rsidRDefault="009524F1" w:rsidP="00E7046D">
            <w:pPr>
              <w:pStyle w:val="TabletitleBR"/>
              <w:rPr>
                <w:spacing w:val="-3"/>
                <w:szCs w:val="24"/>
              </w:rPr>
            </w:pPr>
            <w:r w:rsidRPr="00F42904">
              <w:rPr>
                <w:spacing w:val="-3"/>
                <w:szCs w:val="24"/>
              </w:rPr>
              <w:t>Fact Sheet</w:t>
            </w:r>
          </w:p>
        </w:tc>
      </w:tr>
      <w:tr w:rsidR="009524F1" w:rsidRPr="00F42904" w14:paraId="3B4FDCD5" w14:textId="77777777" w:rsidTr="00E7046D">
        <w:trPr>
          <w:trHeight w:val="348"/>
        </w:trPr>
        <w:tc>
          <w:tcPr>
            <w:tcW w:w="4027" w:type="dxa"/>
            <w:tcBorders>
              <w:left w:val="double" w:sz="6" w:space="0" w:color="auto"/>
            </w:tcBorders>
          </w:tcPr>
          <w:p w14:paraId="3735DC33" w14:textId="77777777" w:rsidR="009524F1" w:rsidRPr="00F42904" w:rsidRDefault="009524F1" w:rsidP="00E7046D">
            <w:pPr>
              <w:spacing w:after="120"/>
              <w:ind w:left="900" w:right="144" w:hanging="756"/>
              <w:rPr>
                <w:szCs w:val="24"/>
              </w:rPr>
            </w:pPr>
            <w:r w:rsidRPr="00F42904">
              <w:rPr>
                <w:b/>
                <w:szCs w:val="24"/>
              </w:rPr>
              <w:t>Working Party:</w:t>
            </w:r>
            <w:r w:rsidRPr="00F42904">
              <w:rPr>
                <w:szCs w:val="24"/>
              </w:rPr>
              <w:t xml:space="preserve">  US WP 5B</w:t>
            </w:r>
          </w:p>
        </w:tc>
        <w:tc>
          <w:tcPr>
            <w:tcW w:w="5366" w:type="dxa"/>
            <w:tcBorders>
              <w:right w:val="double" w:sz="6" w:space="0" w:color="auto"/>
            </w:tcBorders>
          </w:tcPr>
          <w:p w14:paraId="284D5F5B" w14:textId="4E6EAC81" w:rsidR="009524F1" w:rsidRPr="00F42904" w:rsidRDefault="009524F1" w:rsidP="00E7046D">
            <w:pPr>
              <w:spacing w:after="120"/>
              <w:ind w:left="144" w:right="144"/>
              <w:rPr>
                <w:szCs w:val="24"/>
              </w:rPr>
            </w:pPr>
            <w:r w:rsidRPr="00F42904">
              <w:rPr>
                <w:b/>
                <w:szCs w:val="24"/>
              </w:rPr>
              <w:t>Document No:</w:t>
            </w:r>
            <w:r w:rsidRPr="00F42904">
              <w:rPr>
                <w:szCs w:val="24"/>
              </w:rPr>
              <w:t xml:space="preserve">  </w:t>
            </w:r>
            <w:r w:rsidRPr="00F42904">
              <w:rPr>
                <w:szCs w:val="24"/>
                <w:lang w:val="en-US"/>
              </w:rPr>
              <w:t>USWP5B26</w:t>
            </w:r>
            <w:r w:rsidR="00196CF7">
              <w:rPr>
                <w:szCs w:val="24"/>
                <w:lang w:val="en-US"/>
              </w:rPr>
              <w:t>-21</w:t>
            </w:r>
          </w:p>
        </w:tc>
      </w:tr>
      <w:tr w:rsidR="009524F1" w:rsidRPr="00F42904" w14:paraId="1E5021C9" w14:textId="77777777" w:rsidTr="00E7046D">
        <w:trPr>
          <w:trHeight w:val="378"/>
        </w:trPr>
        <w:tc>
          <w:tcPr>
            <w:tcW w:w="4027" w:type="dxa"/>
            <w:tcBorders>
              <w:left w:val="double" w:sz="6" w:space="0" w:color="auto"/>
            </w:tcBorders>
          </w:tcPr>
          <w:p w14:paraId="01D7A8C1" w14:textId="77777777" w:rsidR="009524F1" w:rsidRPr="00F42904" w:rsidRDefault="009524F1" w:rsidP="00E7046D">
            <w:pPr>
              <w:spacing w:before="0"/>
              <w:ind w:left="144" w:right="144"/>
              <w:rPr>
                <w:szCs w:val="24"/>
                <w:lang w:val="pt-BR"/>
              </w:rPr>
            </w:pPr>
            <w:r w:rsidRPr="00F42904">
              <w:rPr>
                <w:b/>
                <w:szCs w:val="24"/>
                <w:lang w:val="pt-BR"/>
              </w:rPr>
              <w:t xml:space="preserve">Ref: </w:t>
            </w:r>
            <w:r w:rsidRPr="00F42904">
              <w:rPr>
                <w:szCs w:val="24"/>
                <w:lang w:val="pt-BR"/>
              </w:rPr>
              <w:t>5B/225 Annex 14</w:t>
            </w:r>
          </w:p>
          <w:p w14:paraId="4971B1A1" w14:textId="77777777" w:rsidR="009524F1" w:rsidRPr="00F42904" w:rsidRDefault="009524F1" w:rsidP="00E7046D">
            <w:pPr>
              <w:spacing w:before="0"/>
              <w:ind w:left="144" w:right="144"/>
              <w:rPr>
                <w:szCs w:val="24"/>
              </w:rPr>
            </w:pPr>
            <w:r w:rsidRPr="00F42904">
              <w:rPr>
                <w:b/>
                <w:szCs w:val="24"/>
                <w:lang w:val="pt-BR"/>
              </w:rPr>
              <w:tab/>
            </w:r>
          </w:p>
        </w:tc>
        <w:tc>
          <w:tcPr>
            <w:tcW w:w="5366" w:type="dxa"/>
            <w:tcBorders>
              <w:right w:val="double" w:sz="6" w:space="0" w:color="auto"/>
            </w:tcBorders>
          </w:tcPr>
          <w:p w14:paraId="29B84C34" w14:textId="5A14239B" w:rsidR="009524F1" w:rsidRPr="00F42904" w:rsidRDefault="009524F1" w:rsidP="00E7046D">
            <w:pPr>
              <w:tabs>
                <w:tab w:val="left" w:pos="162"/>
              </w:tabs>
              <w:spacing w:before="0"/>
              <w:ind w:left="612" w:right="144" w:hanging="468"/>
              <w:rPr>
                <w:szCs w:val="24"/>
              </w:rPr>
            </w:pPr>
            <w:r w:rsidRPr="00F42904">
              <w:rPr>
                <w:b/>
                <w:szCs w:val="24"/>
              </w:rPr>
              <w:t>Date:</w:t>
            </w:r>
            <w:r w:rsidRPr="00F42904">
              <w:rPr>
                <w:szCs w:val="24"/>
              </w:rPr>
              <w:t xml:space="preserve"> </w:t>
            </w:r>
            <w:r w:rsidR="00160420">
              <w:rPr>
                <w:szCs w:val="24"/>
              </w:rPr>
              <w:t>30</w:t>
            </w:r>
            <w:r w:rsidRPr="00F42904">
              <w:rPr>
                <w:szCs w:val="24"/>
              </w:rPr>
              <w:t xml:space="preserve"> </w:t>
            </w:r>
            <w:r w:rsidR="008D0F63">
              <w:rPr>
                <w:szCs w:val="24"/>
              </w:rPr>
              <w:t>March</w:t>
            </w:r>
            <w:r>
              <w:rPr>
                <w:szCs w:val="24"/>
              </w:rPr>
              <w:t xml:space="preserve"> </w:t>
            </w:r>
            <w:r w:rsidRPr="00F42904">
              <w:rPr>
                <w:szCs w:val="24"/>
              </w:rPr>
              <w:t>2021</w:t>
            </w:r>
          </w:p>
        </w:tc>
      </w:tr>
      <w:tr w:rsidR="009524F1" w:rsidRPr="00F42904" w14:paraId="6C543383" w14:textId="77777777" w:rsidTr="00E7046D">
        <w:trPr>
          <w:trHeight w:val="459"/>
        </w:trPr>
        <w:tc>
          <w:tcPr>
            <w:tcW w:w="9393" w:type="dxa"/>
            <w:gridSpan w:val="2"/>
            <w:tcBorders>
              <w:left w:val="double" w:sz="6" w:space="0" w:color="auto"/>
              <w:right w:val="double" w:sz="6" w:space="0" w:color="auto"/>
            </w:tcBorders>
          </w:tcPr>
          <w:p w14:paraId="032CED05" w14:textId="75568149" w:rsidR="009524F1" w:rsidRPr="00F42904" w:rsidRDefault="009524F1" w:rsidP="00E7046D">
            <w:pPr>
              <w:shd w:val="clear" w:color="auto" w:fill="FFFFFF"/>
              <w:overflowPunct/>
              <w:autoSpaceDE/>
              <w:autoSpaceDN/>
              <w:adjustRightInd/>
              <w:spacing w:before="0"/>
              <w:textAlignment w:val="auto"/>
              <w:rPr>
                <w:szCs w:val="24"/>
                <w:lang w:val="pt-BR"/>
              </w:rPr>
            </w:pPr>
            <w:r w:rsidRPr="00F42904">
              <w:rPr>
                <w:b/>
                <w:bCs/>
                <w:szCs w:val="24"/>
              </w:rPr>
              <w:t>Document Title:</w:t>
            </w:r>
            <w:r w:rsidRPr="00F42904">
              <w:rPr>
                <w:bCs/>
                <w:szCs w:val="24"/>
              </w:rPr>
              <w:t xml:space="preserve"> </w:t>
            </w:r>
            <w:r w:rsidR="00154282">
              <w:rPr>
                <w:bCs/>
                <w:szCs w:val="24"/>
              </w:rPr>
              <w:t xml:space="preserve">Preliminary </w:t>
            </w:r>
            <w:r w:rsidRPr="00F42904">
              <w:rPr>
                <w:bCs/>
                <w:szCs w:val="24"/>
              </w:rPr>
              <w:t>Draft Revision of Recommendation ITU-R M.1796-2, “</w:t>
            </w:r>
            <w:r w:rsidRPr="00F42904">
              <w:rPr>
                <w:szCs w:val="24"/>
                <w:lang w:val="pt-BR"/>
              </w:rPr>
              <w:t>Characteristics of and protection criteria for terrestrial radars operating in the radiodetermination service in the frequency band 8 500-10 680 MHz”</w:t>
            </w:r>
          </w:p>
          <w:p w14:paraId="6D8D99DA" w14:textId="77777777" w:rsidR="009524F1" w:rsidRPr="00F42904" w:rsidRDefault="009524F1" w:rsidP="00E7046D">
            <w:pPr>
              <w:pStyle w:val="BodyTextIndent"/>
              <w:spacing w:before="0"/>
              <w:ind w:left="187"/>
              <w:rPr>
                <w:rFonts w:ascii="Times New Roman" w:hAnsi="Times New Roman"/>
                <w:szCs w:val="24"/>
                <w:lang w:val="en-US"/>
              </w:rPr>
            </w:pPr>
            <w:r w:rsidRPr="00F42904">
              <w:rPr>
                <w:rFonts w:ascii="Times New Roman" w:hAnsi="Times New Roman"/>
                <w:bCs/>
                <w:szCs w:val="24"/>
              </w:rPr>
              <w:t xml:space="preserve"> </w:t>
            </w:r>
          </w:p>
        </w:tc>
      </w:tr>
      <w:tr w:rsidR="009524F1" w:rsidRPr="00F42904" w14:paraId="3EB4C2BB" w14:textId="77777777" w:rsidTr="00E7046D">
        <w:trPr>
          <w:trHeight w:val="1960"/>
        </w:trPr>
        <w:tc>
          <w:tcPr>
            <w:tcW w:w="4027" w:type="dxa"/>
            <w:tcBorders>
              <w:left w:val="double" w:sz="6" w:space="0" w:color="auto"/>
            </w:tcBorders>
          </w:tcPr>
          <w:p w14:paraId="754907F8" w14:textId="77777777" w:rsidR="009524F1" w:rsidRPr="00071D9B" w:rsidRDefault="009524F1" w:rsidP="00FE6C9B">
            <w:pPr>
              <w:spacing w:before="0"/>
              <w:ind w:left="144" w:right="144"/>
              <w:rPr>
                <w:b/>
                <w:szCs w:val="24"/>
              </w:rPr>
            </w:pPr>
            <w:r w:rsidRPr="00F42904">
              <w:rPr>
                <w:b/>
                <w:szCs w:val="24"/>
              </w:rPr>
              <w:t>Author(s)/Contributors(s):</w:t>
            </w:r>
          </w:p>
          <w:p w14:paraId="62ACB00A" w14:textId="77777777" w:rsidR="00FE6C9B" w:rsidRPr="00F42904" w:rsidRDefault="00FE6C9B" w:rsidP="00FE6C9B">
            <w:pPr>
              <w:spacing w:before="0"/>
              <w:ind w:right="144"/>
              <w:rPr>
                <w:bCs/>
                <w:iCs/>
                <w:szCs w:val="24"/>
                <w:lang w:val="en-US"/>
              </w:rPr>
            </w:pPr>
            <w:r w:rsidRPr="00F42904">
              <w:rPr>
                <w:bCs/>
                <w:iCs/>
                <w:szCs w:val="24"/>
                <w:lang w:val="en-US"/>
              </w:rPr>
              <w:t>Andrew Meadows</w:t>
            </w:r>
          </w:p>
          <w:p w14:paraId="15EA5790" w14:textId="73ED1915" w:rsidR="00FE6C9B" w:rsidRDefault="00FE6C9B" w:rsidP="00FE6C9B">
            <w:pPr>
              <w:spacing w:before="0"/>
              <w:ind w:right="144"/>
              <w:rPr>
                <w:bCs/>
                <w:iCs/>
                <w:szCs w:val="24"/>
                <w:lang w:val="en-US"/>
              </w:rPr>
            </w:pPr>
            <w:r w:rsidRPr="00F42904">
              <w:rPr>
                <w:bCs/>
                <w:iCs/>
                <w:szCs w:val="24"/>
                <w:lang w:val="en-US"/>
              </w:rPr>
              <w:t>AFSMO</w:t>
            </w:r>
          </w:p>
          <w:p w14:paraId="69E822DA" w14:textId="77777777" w:rsidR="00FE6C9B" w:rsidRPr="00F42904" w:rsidRDefault="00FE6C9B" w:rsidP="00FE6C9B">
            <w:pPr>
              <w:spacing w:before="0"/>
              <w:ind w:right="144"/>
              <w:rPr>
                <w:bCs/>
                <w:iCs/>
                <w:szCs w:val="24"/>
                <w:lang w:val="en-US"/>
              </w:rPr>
            </w:pPr>
          </w:p>
          <w:p w14:paraId="0DC3BE24" w14:textId="77777777" w:rsidR="009524F1" w:rsidRPr="00F42904" w:rsidRDefault="009524F1" w:rsidP="00FE6C9B">
            <w:pPr>
              <w:spacing w:before="0"/>
              <w:ind w:right="144"/>
              <w:rPr>
                <w:bCs/>
                <w:color w:val="000000"/>
                <w:szCs w:val="24"/>
              </w:rPr>
            </w:pPr>
            <w:r w:rsidRPr="00F42904">
              <w:rPr>
                <w:bCs/>
                <w:color w:val="000000"/>
                <w:szCs w:val="24"/>
              </w:rPr>
              <w:t>Fumie Nakahara Wingo</w:t>
            </w:r>
          </w:p>
          <w:p w14:paraId="7EFE22B1" w14:textId="2D035553" w:rsidR="009524F1" w:rsidRPr="00FE6C9B" w:rsidRDefault="009524F1" w:rsidP="00FE6C9B">
            <w:pPr>
              <w:spacing w:before="0"/>
              <w:ind w:right="144"/>
              <w:rPr>
                <w:bCs/>
                <w:color w:val="000000"/>
                <w:szCs w:val="24"/>
              </w:rPr>
            </w:pPr>
            <w:r w:rsidRPr="00F42904">
              <w:rPr>
                <w:bCs/>
                <w:color w:val="000000"/>
                <w:szCs w:val="24"/>
              </w:rPr>
              <w:t>DON CIO</w:t>
            </w:r>
          </w:p>
          <w:p w14:paraId="4FB31955" w14:textId="77777777" w:rsidR="009524F1" w:rsidRPr="00F42904" w:rsidRDefault="009524F1" w:rsidP="00FE6C9B">
            <w:pPr>
              <w:spacing w:before="0"/>
              <w:ind w:right="144"/>
              <w:rPr>
                <w:bCs/>
                <w:color w:val="000000"/>
                <w:szCs w:val="24"/>
              </w:rPr>
            </w:pPr>
          </w:p>
          <w:p w14:paraId="24DFBBE8" w14:textId="77777777" w:rsidR="009524F1" w:rsidRPr="00F42904" w:rsidRDefault="009524F1" w:rsidP="00FE6C9B">
            <w:pPr>
              <w:spacing w:before="0"/>
              <w:ind w:right="144"/>
              <w:rPr>
                <w:bCs/>
                <w:iCs/>
                <w:szCs w:val="24"/>
                <w:lang w:val="en-US"/>
              </w:rPr>
            </w:pPr>
            <w:r w:rsidRPr="00F42904">
              <w:rPr>
                <w:bCs/>
                <w:color w:val="000000"/>
                <w:szCs w:val="24"/>
              </w:rPr>
              <w:t>Tan Ly</w:t>
            </w:r>
          </w:p>
          <w:p w14:paraId="36386795" w14:textId="77777777" w:rsidR="009524F1" w:rsidRPr="00F42904" w:rsidRDefault="009524F1" w:rsidP="00FE6C9B">
            <w:pPr>
              <w:spacing w:before="0"/>
              <w:ind w:right="144"/>
              <w:rPr>
                <w:bCs/>
                <w:color w:val="000000"/>
                <w:szCs w:val="24"/>
              </w:rPr>
            </w:pPr>
            <w:r w:rsidRPr="00F42904">
              <w:rPr>
                <w:bCs/>
                <w:color w:val="000000"/>
                <w:szCs w:val="24"/>
              </w:rPr>
              <w:t>ASMO</w:t>
            </w:r>
          </w:p>
          <w:p w14:paraId="2CEA90BA" w14:textId="77777777" w:rsidR="009524F1" w:rsidRPr="00F42904" w:rsidRDefault="009524F1" w:rsidP="00FE6C9B">
            <w:pPr>
              <w:spacing w:before="0"/>
              <w:ind w:right="144"/>
              <w:rPr>
                <w:bCs/>
                <w:color w:val="000000"/>
                <w:szCs w:val="24"/>
              </w:rPr>
            </w:pPr>
          </w:p>
          <w:p w14:paraId="3DBF01FE" w14:textId="77777777" w:rsidR="009524F1" w:rsidRPr="00F42904" w:rsidRDefault="009524F1" w:rsidP="00FE6C9B">
            <w:pPr>
              <w:spacing w:before="0"/>
              <w:ind w:right="144"/>
              <w:rPr>
                <w:bCs/>
                <w:color w:val="000000"/>
                <w:szCs w:val="24"/>
              </w:rPr>
            </w:pPr>
            <w:r w:rsidRPr="00F42904">
              <w:rPr>
                <w:bCs/>
                <w:color w:val="000000"/>
                <w:szCs w:val="24"/>
              </w:rPr>
              <w:t>Kellen Gibson</w:t>
            </w:r>
          </w:p>
          <w:p w14:paraId="63BC3F9E" w14:textId="77777777" w:rsidR="009524F1" w:rsidRPr="00F42904" w:rsidRDefault="009524F1" w:rsidP="00FE6C9B">
            <w:pPr>
              <w:spacing w:before="0"/>
              <w:ind w:right="144"/>
              <w:rPr>
                <w:bCs/>
                <w:color w:val="000000"/>
                <w:szCs w:val="24"/>
              </w:rPr>
            </w:pPr>
            <w:r w:rsidRPr="00F42904">
              <w:rPr>
                <w:bCs/>
                <w:color w:val="000000"/>
                <w:szCs w:val="24"/>
                <w:lang w:val="en-US"/>
              </w:rPr>
              <w:t>DSO</w:t>
            </w:r>
          </w:p>
          <w:p w14:paraId="5077A14A" w14:textId="77777777" w:rsidR="00FE6C9B" w:rsidRDefault="00FE6C9B" w:rsidP="00FE6C9B">
            <w:pPr>
              <w:spacing w:before="0"/>
              <w:ind w:right="144"/>
              <w:rPr>
                <w:bCs/>
                <w:color w:val="000000"/>
                <w:szCs w:val="24"/>
              </w:rPr>
            </w:pPr>
          </w:p>
          <w:p w14:paraId="53A433C6" w14:textId="097E61B9" w:rsidR="00FE6C9B" w:rsidRPr="00F42904" w:rsidRDefault="00FE6C9B" w:rsidP="00FE6C9B">
            <w:pPr>
              <w:spacing w:before="0"/>
              <w:ind w:right="144"/>
              <w:rPr>
                <w:bCs/>
                <w:color w:val="000000"/>
                <w:szCs w:val="24"/>
              </w:rPr>
            </w:pPr>
            <w:r w:rsidRPr="00F42904">
              <w:rPr>
                <w:bCs/>
                <w:color w:val="000000"/>
                <w:szCs w:val="24"/>
              </w:rPr>
              <w:t>Dominic Nguyen</w:t>
            </w:r>
          </w:p>
          <w:p w14:paraId="5D6303A0" w14:textId="77777777" w:rsidR="00FE6C9B" w:rsidRDefault="00FE6C9B" w:rsidP="00FE6C9B">
            <w:pPr>
              <w:spacing w:before="0"/>
              <w:ind w:right="144"/>
              <w:rPr>
                <w:bCs/>
                <w:color w:val="000000"/>
                <w:szCs w:val="24"/>
              </w:rPr>
            </w:pPr>
            <w:r w:rsidRPr="00F42904">
              <w:rPr>
                <w:bCs/>
                <w:color w:val="000000"/>
                <w:szCs w:val="24"/>
              </w:rPr>
              <w:t>eSimplicity for AFSMO</w:t>
            </w:r>
          </w:p>
          <w:p w14:paraId="47E18224" w14:textId="77777777" w:rsidR="009524F1" w:rsidRPr="00F42904" w:rsidRDefault="009524F1" w:rsidP="00E7046D">
            <w:pPr>
              <w:spacing w:before="0"/>
              <w:ind w:right="144"/>
              <w:rPr>
                <w:bCs/>
                <w:iCs/>
                <w:szCs w:val="24"/>
                <w:lang w:val="en-US"/>
              </w:rPr>
            </w:pPr>
          </w:p>
        </w:tc>
        <w:tc>
          <w:tcPr>
            <w:tcW w:w="5366" w:type="dxa"/>
            <w:tcBorders>
              <w:right w:val="double" w:sz="6" w:space="0" w:color="auto"/>
            </w:tcBorders>
          </w:tcPr>
          <w:p w14:paraId="314A6E94" w14:textId="77777777" w:rsidR="009524F1" w:rsidRPr="00F42904" w:rsidRDefault="009524F1" w:rsidP="00E7046D">
            <w:pPr>
              <w:spacing w:before="0"/>
              <w:ind w:right="144"/>
              <w:rPr>
                <w:bCs/>
                <w:szCs w:val="24"/>
              </w:rPr>
            </w:pPr>
          </w:p>
          <w:p w14:paraId="4E86BC35" w14:textId="77777777" w:rsidR="00FE6C9B" w:rsidRPr="00F42904" w:rsidRDefault="00FE6C9B" w:rsidP="00FE6C9B">
            <w:pPr>
              <w:spacing w:before="0"/>
              <w:ind w:right="144"/>
              <w:rPr>
                <w:bCs/>
                <w:color w:val="000000"/>
                <w:szCs w:val="24"/>
                <w:lang w:val="fr-CH"/>
              </w:rPr>
            </w:pPr>
            <w:r w:rsidRPr="00F42904">
              <w:rPr>
                <w:bCs/>
                <w:color w:val="000000"/>
                <w:szCs w:val="24"/>
                <w:lang w:val="fr-CH"/>
              </w:rPr>
              <w:t>Phone: (</w:t>
            </w:r>
            <w:r w:rsidRPr="0095728F">
              <w:rPr>
                <w:bCs/>
                <w:szCs w:val="24"/>
              </w:rPr>
              <w:t>334</w:t>
            </w:r>
            <w:r>
              <w:rPr>
                <w:bCs/>
                <w:szCs w:val="24"/>
              </w:rPr>
              <w:t xml:space="preserve">) </w:t>
            </w:r>
            <w:r w:rsidRPr="0095728F">
              <w:rPr>
                <w:bCs/>
                <w:szCs w:val="24"/>
              </w:rPr>
              <w:t>467-4720</w:t>
            </w:r>
          </w:p>
          <w:p w14:paraId="21EF252E" w14:textId="6E722D13" w:rsidR="00FE6C9B" w:rsidRDefault="00FE6C9B" w:rsidP="00FE6C9B">
            <w:pPr>
              <w:spacing w:before="0"/>
              <w:ind w:right="144"/>
              <w:rPr>
                <w:rStyle w:val="Hyperlink"/>
                <w:szCs w:val="24"/>
              </w:rPr>
            </w:pPr>
            <w:r w:rsidRPr="00F42904">
              <w:rPr>
                <w:bCs/>
                <w:color w:val="000000"/>
                <w:szCs w:val="24"/>
                <w:lang w:val="fr-CH"/>
              </w:rPr>
              <w:t xml:space="preserve">E-mail: </w:t>
            </w:r>
            <w:hyperlink r:id="rId7" w:history="1">
              <w:r w:rsidRPr="00467B92">
                <w:rPr>
                  <w:rStyle w:val="Hyperlink"/>
                  <w:szCs w:val="24"/>
                </w:rPr>
                <w:t>andrew.meadows.1@us.af.mil</w:t>
              </w:r>
            </w:hyperlink>
          </w:p>
          <w:p w14:paraId="2D382A2A" w14:textId="77777777" w:rsidR="00FE6C9B" w:rsidRPr="00F42904" w:rsidRDefault="00FE6C9B" w:rsidP="00FE6C9B">
            <w:pPr>
              <w:spacing w:before="0"/>
              <w:ind w:right="144"/>
              <w:rPr>
                <w:rStyle w:val="Hyperlink"/>
                <w:szCs w:val="24"/>
              </w:rPr>
            </w:pPr>
          </w:p>
          <w:p w14:paraId="0F80F2E5" w14:textId="77777777" w:rsidR="009524F1" w:rsidRPr="00F42904" w:rsidRDefault="009524F1" w:rsidP="00E7046D">
            <w:pPr>
              <w:spacing w:before="0"/>
              <w:ind w:right="144"/>
              <w:rPr>
                <w:bCs/>
                <w:color w:val="000000"/>
                <w:szCs w:val="24"/>
              </w:rPr>
            </w:pPr>
            <w:r w:rsidRPr="00F42904">
              <w:rPr>
                <w:bCs/>
                <w:color w:val="000000"/>
                <w:szCs w:val="24"/>
              </w:rPr>
              <w:t>Phone: (703) 697-0066</w:t>
            </w:r>
          </w:p>
          <w:p w14:paraId="60F2E779" w14:textId="77777777" w:rsidR="009524F1" w:rsidRPr="00F42904" w:rsidRDefault="009524F1" w:rsidP="00E7046D">
            <w:pPr>
              <w:spacing w:before="0"/>
              <w:ind w:right="144"/>
              <w:rPr>
                <w:bCs/>
                <w:color w:val="000000"/>
                <w:szCs w:val="24"/>
              </w:rPr>
            </w:pPr>
            <w:r w:rsidRPr="00F42904">
              <w:rPr>
                <w:bCs/>
                <w:color w:val="000000"/>
                <w:szCs w:val="24"/>
              </w:rPr>
              <w:t xml:space="preserve">E-mail: </w:t>
            </w:r>
            <w:hyperlink r:id="rId8" w:history="1">
              <w:r w:rsidRPr="00467B92">
                <w:rPr>
                  <w:rStyle w:val="Hyperlink"/>
                  <w:szCs w:val="24"/>
                </w:rPr>
                <w:t>fumie.wingo@navy.mil</w:t>
              </w:r>
            </w:hyperlink>
          </w:p>
          <w:p w14:paraId="4ADF2129" w14:textId="77777777" w:rsidR="009524F1" w:rsidRPr="00F42904" w:rsidRDefault="009524F1" w:rsidP="00E7046D">
            <w:pPr>
              <w:spacing w:before="0"/>
              <w:ind w:right="144"/>
              <w:rPr>
                <w:bCs/>
                <w:color w:val="000000"/>
                <w:szCs w:val="24"/>
              </w:rPr>
            </w:pPr>
          </w:p>
          <w:p w14:paraId="6D07EEB2" w14:textId="77777777" w:rsidR="009524F1" w:rsidRPr="00F42904" w:rsidRDefault="009524F1" w:rsidP="00E7046D">
            <w:pPr>
              <w:spacing w:before="0"/>
              <w:ind w:right="144"/>
              <w:rPr>
                <w:bCs/>
                <w:color w:val="000000"/>
                <w:szCs w:val="24"/>
              </w:rPr>
            </w:pPr>
            <w:r w:rsidRPr="00F42904">
              <w:rPr>
                <w:bCs/>
                <w:color w:val="000000"/>
                <w:szCs w:val="24"/>
              </w:rPr>
              <w:t>Phone: (301) 225-3798</w:t>
            </w:r>
          </w:p>
          <w:p w14:paraId="645D0378" w14:textId="77777777" w:rsidR="009524F1" w:rsidRPr="00F42904" w:rsidRDefault="009524F1" w:rsidP="00E7046D">
            <w:pPr>
              <w:spacing w:before="0"/>
              <w:ind w:right="144"/>
              <w:rPr>
                <w:bCs/>
                <w:color w:val="000000"/>
                <w:szCs w:val="24"/>
              </w:rPr>
            </w:pPr>
            <w:r w:rsidRPr="00F42904">
              <w:rPr>
                <w:bCs/>
                <w:color w:val="000000"/>
                <w:szCs w:val="24"/>
              </w:rPr>
              <w:t>E</w:t>
            </w:r>
            <w:r>
              <w:rPr>
                <w:bCs/>
                <w:color w:val="000000"/>
                <w:szCs w:val="24"/>
              </w:rPr>
              <w:t>-</w:t>
            </w:r>
            <w:r w:rsidRPr="00F42904">
              <w:rPr>
                <w:bCs/>
                <w:color w:val="000000"/>
                <w:szCs w:val="24"/>
              </w:rPr>
              <w:t xml:space="preserve">mail: </w:t>
            </w:r>
            <w:hyperlink r:id="rId9" w:history="1">
              <w:r w:rsidRPr="00F42904">
                <w:rPr>
                  <w:rStyle w:val="Hyperlink"/>
                  <w:bCs/>
                  <w:szCs w:val="24"/>
                </w:rPr>
                <w:t>tan.m.ly.civ@mail.mil</w:t>
              </w:r>
            </w:hyperlink>
          </w:p>
          <w:p w14:paraId="5F5B0682" w14:textId="77777777" w:rsidR="009524F1" w:rsidRPr="00F42904" w:rsidRDefault="009524F1" w:rsidP="00E7046D">
            <w:pPr>
              <w:spacing w:before="0"/>
              <w:ind w:right="144"/>
              <w:rPr>
                <w:bCs/>
                <w:color w:val="000000"/>
                <w:szCs w:val="24"/>
              </w:rPr>
            </w:pPr>
          </w:p>
          <w:p w14:paraId="421582FE" w14:textId="77777777" w:rsidR="009524F1" w:rsidRPr="00F42904" w:rsidRDefault="009524F1" w:rsidP="00E7046D">
            <w:pPr>
              <w:spacing w:before="0"/>
              <w:ind w:right="144"/>
              <w:rPr>
                <w:bCs/>
                <w:color w:val="000000"/>
                <w:szCs w:val="24"/>
              </w:rPr>
            </w:pPr>
            <w:r w:rsidRPr="00F42904">
              <w:rPr>
                <w:bCs/>
                <w:color w:val="000000"/>
                <w:szCs w:val="24"/>
              </w:rPr>
              <w:t xml:space="preserve">Phone: (301) 225-3794   </w:t>
            </w:r>
          </w:p>
          <w:p w14:paraId="4E4F14FA" w14:textId="77777777" w:rsidR="009524F1" w:rsidRPr="00F42904" w:rsidRDefault="009524F1" w:rsidP="00E7046D">
            <w:pPr>
              <w:spacing w:before="0"/>
              <w:ind w:right="144"/>
              <w:rPr>
                <w:bCs/>
                <w:color w:val="000000"/>
                <w:szCs w:val="24"/>
              </w:rPr>
            </w:pPr>
            <w:r w:rsidRPr="00F42904">
              <w:rPr>
                <w:bCs/>
                <w:color w:val="000000"/>
                <w:szCs w:val="24"/>
              </w:rPr>
              <w:t>E</w:t>
            </w:r>
            <w:r>
              <w:rPr>
                <w:bCs/>
                <w:color w:val="000000"/>
                <w:szCs w:val="24"/>
              </w:rPr>
              <w:t>-</w:t>
            </w:r>
            <w:r w:rsidRPr="00F42904">
              <w:rPr>
                <w:bCs/>
                <w:color w:val="000000"/>
                <w:szCs w:val="24"/>
              </w:rPr>
              <w:t xml:space="preserve">mail: </w:t>
            </w:r>
            <w:hyperlink r:id="rId10" w:history="1">
              <w:r w:rsidRPr="00F42904">
                <w:rPr>
                  <w:rStyle w:val="Hyperlink"/>
                  <w:bCs/>
                  <w:szCs w:val="24"/>
                </w:rPr>
                <w:t>kellen.k.gibson.civ@mail.mil</w:t>
              </w:r>
            </w:hyperlink>
            <w:r w:rsidRPr="00F42904">
              <w:rPr>
                <w:bCs/>
                <w:color w:val="000000"/>
                <w:szCs w:val="24"/>
              </w:rPr>
              <w:t xml:space="preserve"> </w:t>
            </w:r>
          </w:p>
          <w:p w14:paraId="2B377488" w14:textId="77777777" w:rsidR="00FE6C9B" w:rsidRDefault="00FE6C9B" w:rsidP="00FE6C9B">
            <w:pPr>
              <w:spacing w:before="0"/>
              <w:ind w:right="144"/>
              <w:rPr>
                <w:bCs/>
                <w:color w:val="000000"/>
                <w:szCs w:val="24"/>
              </w:rPr>
            </w:pPr>
          </w:p>
          <w:p w14:paraId="0762A493" w14:textId="1A257CF5" w:rsidR="00FE6C9B" w:rsidRPr="00F42904" w:rsidRDefault="00FE6C9B" w:rsidP="00FE6C9B">
            <w:pPr>
              <w:spacing w:before="0"/>
              <w:ind w:right="144"/>
              <w:rPr>
                <w:bCs/>
                <w:color w:val="000000"/>
                <w:szCs w:val="24"/>
              </w:rPr>
            </w:pPr>
            <w:r w:rsidRPr="00F42904">
              <w:rPr>
                <w:bCs/>
                <w:color w:val="000000"/>
                <w:szCs w:val="24"/>
              </w:rPr>
              <w:t>Phone: (703) 606-7394</w:t>
            </w:r>
          </w:p>
          <w:p w14:paraId="6E50504D" w14:textId="77777777" w:rsidR="00FE6C9B" w:rsidRDefault="00FE6C9B" w:rsidP="00FE6C9B">
            <w:pPr>
              <w:spacing w:before="0"/>
              <w:ind w:right="144"/>
              <w:rPr>
                <w:bCs/>
                <w:color w:val="000000"/>
                <w:szCs w:val="24"/>
              </w:rPr>
            </w:pPr>
            <w:r w:rsidRPr="00F42904">
              <w:rPr>
                <w:bCs/>
                <w:color w:val="000000"/>
                <w:szCs w:val="24"/>
              </w:rPr>
              <w:t xml:space="preserve">E-mail: </w:t>
            </w:r>
            <w:hyperlink r:id="rId11" w:history="1">
              <w:r w:rsidRPr="00467B92">
                <w:rPr>
                  <w:rStyle w:val="Hyperlink"/>
                  <w:szCs w:val="24"/>
                </w:rPr>
                <w:t>dominic.nguyen@esimplicity.com</w:t>
              </w:r>
            </w:hyperlink>
            <w:r>
              <w:rPr>
                <w:bCs/>
                <w:color w:val="000000"/>
                <w:szCs w:val="24"/>
              </w:rPr>
              <w:t xml:space="preserve"> </w:t>
            </w:r>
          </w:p>
          <w:p w14:paraId="4AE49855" w14:textId="77777777" w:rsidR="009524F1" w:rsidRPr="00F42904" w:rsidRDefault="009524F1" w:rsidP="00E7046D">
            <w:pPr>
              <w:spacing w:before="0"/>
              <w:ind w:right="144"/>
              <w:rPr>
                <w:bCs/>
                <w:color w:val="000000"/>
                <w:szCs w:val="24"/>
              </w:rPr>
            </w:pPr>
          </w:p>
        </w:tc>
      </w:tr>
      <w:tr w:rsidR="009524F1" w:rsidRPr="00F42904" w14:paraId="432AE4C0" w14:textId="77777777" w:rsidTr="00E7046D">
        <w:trPr>
          <w:trHeight w:val="541"/>
        </w:trPr>
        <w:tc>
          <w:tcPr>
            <w:tcW w:w="9393" w:type="dxa"/>
            <w:gridSpan w:val="2"/>
            <w:tcBorders>
              <w:left w:val="double" w:sz="6" w:space="0" w:color="auto"/>
              <w:right w:val="double" w:sz="6" w:space="0" w:color="auto"/>
            </w:tcBorders>
          </w:tcPr>
          <w:p w14:paraId="379F4F35" w14:textId="2A18F662" w:rsidR="009524F1" w:rsidRPr="00F42904" w:rsidRDefault="009524F1" w:rsidP="00E7046D">
            <w:pPr>
              <w:shd w:val="clear" w:color="auto" w:fill="FFFFFF"/>
              <w:overflowPunct/>
              <w:autoSpaceDE/>
              <w:autoSpaceDN/>
              <w:adjustRightInd/>
              <w:spacing w:before="0"/>
              <w:textAlignment w:val="auto"/>
              <w:rPr>
                <w:szCs w:val="24"/>
                <w:lang w:val="pt-BR"/>
              </w:rPr>
            </w:pPr>
            <w:r w:rsidRPr="00F42904">
              <w:rPr>
                <w:b/>
                <w:szCs w:val="24"/>
              </w:rPr>
              <w:t>Purpose/Objective:</w:t>
            </w:r>
            <w:r w:rsidRPr="00F42904">
              <w:rPr>
                <w:bCs/>
                <w:szCs w:val="24"/>
              </w:rPr>
              <w:t xml:space="preserve">  </w:t>
            </w:r>
            <w:r w:rsidRPr="00F42904">
              <w:rPr>
                <w:szCs w:val="24"/>
                <w:lang w:val="en-US"/>
              </w:rPr>
              <w:t xml:space="preserve">This contribution proposes a </w:t>
            </w:r>
            <w:r w:rsidR="00154282">
              <w:rPr>
                <w:szCs w:val="24"/>
                <w:lang w:val="en-US"/>
              </w:rPr>
              <w:t xml:space="preserve">Preliminary </w:t>
            </w:r>
            <w:r w:rsidRPr="00F42904">
              <w:rPr>
                <w:szCs w:val="24"/>
              </w:rPr>
              <w:t>Draft Revision of Recommendation</w:t>
            </w:r>
            <w:r w:rsidRPr="00F42904">
              <w:rPr>
                <w:szCs w:val="24"/>
                <w:lang w:val="en-US"/>
              </w:rPr>
              <w:t xml:space="preserve"> ITU-R </w:t>
            </w:r>
            <w:r w:rsidRPr="00F42904">
              <w:rPr>
                <w:bCs/>
                <w:szCs w:val="24"/>
              </w:rPr>
              <w:t>M.1796-2, “</w:t>
            </w:r>
            <w:r w:rsidRPr="00F42904">
              <w:rPr>
                <w:szCs w:val="24"/>
                <w:lang w:val="pt-BR"/>
              </w:rPr>
              <w:t>Characteristics of and protection criteria for terrestrial radars operating in the radiodetermination service in the frequency band 8 500-10 680 MHz</w:t>
            </w:r>
            <w:r>
              <w:rPr>
                <w:szCs w:val="24"/>
                <w:lang w:val="pt-BR"/>
              </w:rPr>
              <w:t>.</w:t>
            </w:r>
            <w:r w:rsidRPr="00F42904">
              <w:rPr>
                <w:szCs w:val="24"/>
                <w:lang w:val="pt-BR"/>
              </w:rPr>
              <w:t>”</w:t>
            </w:r>
          </w:p>
          <w:p w14:paraId="75AE84D5" w14:textId="77777777" w:rsidR="009524F1" w:rsidRPr="00F42904" w:rsidRDefault="009524F1" w:rsidP="00E7046D">
            <w:pPr>
              <w:spacing w:after="120"/>
              <w:ind w:left="187" w:right="144"/>
              <w:rPr>
                <w:szCs w:val="24"/>
              </w:rPr>
            </w:pPr>
          </w:p>
        </w:tc>
      </w:tr>
      <w:tr w:rsidR="009524F1" w:rsidRPr="00F42904" w14:paraId="2BB4A452" w14:textId="77777777" w:rsidTr="00E7046D">
        <w:trPr>
          <w:trHeight w:val="1380"/>
        </w:trPr>
        <w:tc>
          <w:tcPr>
            <w:tcW w:w="9393" w:type="dxa"/>
            <w:gridSpan w:val="2"/>
            <w:tcBorders>
              <w:left w:val="double" w:sz="6" w:space="0" w:color="auto"/>
              <w:right w:val="double" w:sz="6" w:space="0" w:color="auto"/>
            </w:tcBorders>
          </w:tcPr>
          <w:p w14:paraId="5F967FE0" w14:textId="5FB472B5" w:rsidR="009524F1" w:rsidRPr="00F42904" w:rsidRDefault="009524F1" w:rsidP="00E7046D">
            <w:pPr>
              <w:ind w:right="144"/>
              <w:rPr>
                <w:bCs/>
                <w:szCs w:val="24"/>
              </w:rPr>
            </w:pPr>
            <w:r w:rsidRPr="00F42904">
              <w:rPr>
                <w:b/>
                <w:szCs w:val="24"/>
              </w:rPr>
              <w:t>Abstract:</w:t>
            </w:r>
            <w:r w:rsidRPr="00F42904">
              <w:rPr>
                <w:bCs/>
                <w:szCs w:val="24"/>
              </w:rPr>
              <w:t xml:space="preserve">  WRC-23 Agenda Item (AI) 1.2 </w:t>
            </w:r>
            <w:r w:rsidRPr="00F42904">
              <w:rPr>
                <w:szCs w:val="24"/>
              </w:rPr>
              <w:t xml:space="preserve">is considering an International Mobile Telecommunications (IMT) identification in the 10.0-10.5 GHz frequency band. </w:t>
            </w:r>
            <w:r w:rsidRPr="00F42904">
              <w:rPr>
                <w:szCs w:val="24"/>
                <w:lang w:val="en-US"/>
              </w:rPr>
              <w:t>T</w:t>
            </w:r>
            <w:r w:rsidRPr="00F42904">
              <w:rPr>
                <w:szCs w:val="24"/>
              </w:rPr>
              <w:t xml:space="preserve">he </w:t>
            </w:r>
            <w:r>
              <w:rPr>
                <w:szCs w:val="24"/>
              </w:rPr>
              <w:t xml:space="preserve">Recommendation ITU-R M.1796-2 </w:t>
            </w:r>
            <w:r w:rsidRPr="00F42904">
              <w:rPr>
                <w:szCs w:val="24"/>
              </w:rPr>
              <w:t xml:space="preserve">was updated approximately six years ago. Information contained in the reference document requires some updates to keep pace with the evolution of radar technology and usage. </w:t>
            </w:r>
            <w:r>
              <w:rPr>
                <w:szCs w:val="24"/>
                <w:lang w:val="en-US"/>
              </w:rPr>
              <w:t>During the</w:t>
            </w:r>
            <w:r w:rsidRPr="00F42904">
              <w:rPr>
                <w:szCs w:val="24"/>
                <w:lang w:val="en-US"/>
              </w:rPr>
              <w:t xml:space="preserve"> November </w:t>
            </w:r>
            <w:r>
              <w:rPr>
                <w:szCs w:val="24"/>
                <w:lang w:val="en-US"/>
              </w:rPr>
              <w:t xml:space="preserve">2020 </w:t>
            </w:r>
            <w:r w:rsidRPr="00F42904">
              <w:rPr>
                <w:szCs w:val="24"/>
                <w:lang w:val="en-US"/>
              </w:rPr>
              <w:t xml:space="preserve">meeting, WP 5B approved a </w:t>
            </w:r>
            <w:r>
              <w:rPr>
                <w:szCs w:val="24"/>
                <w:lang w:val="en-US"/>
              </w:rPr>
              <w:t>P</w:t>
            </w:r>
            <w:r w:rsidRPr="00F42904">
              <w:rPr>
                <w:szCs w:val="24"/>
                <w:lang w:val="en-US"/>
              </w:rPr>
              <w:t xml:space="preserve">reliminary </w:t>
            </w:r>
            <w:r>
              <w:rPr>
                <w:szCs w:val="24"/>
                <w:lang w:val="en-US"/>
              </w:rPr>
              <w:t>D</w:t>
            </w:r>
            <w:r w:rsidRPr="00F42904">
              <w:rPr>
                <w:szCs w:val="24"/>
                <w:lang w:val="en-US"/>
              </w:rPr>
              <w:t xml:space="preserve">raft </w:t>
            </w:r>
            <w:r>
              <w:rPr>
                <w:szCs w:val="24"/>
                <w:lang w:val="en-US"/>
              </w:rPr>
              <w:t>R</w:t>
            </w:r>
            <w:r w:rsidRPr="00F42904">
              <w:rPr>
                <w:szCs w:val="24"/>
                <w:lang w:val="en-US"/>
              </w:rPr>
              <w:t xml:space="preserve">evisions of Recommendation </w:t>
            </w:r>
            <w:r>
              <w:rPr>
                <w:szCs w:val="24"/>
                <w:lang w:val="en-US"/>
              </w:rPr>
              <w:t xml:space="preserve">ITU-R </w:t>
            </w:r>
            <w:r w:rsidRPr="00F42904">
              <w:rPr>
                <w:szCs w:val="24"/>
                <w:lang w:val="en-US"/>
              </w:rPr>
              <w:t xml:space="preserve">M.1796. The contribution </w:t>
            </w:r>
            <w:r w:rsidR="001271D5" w:rsidRPr="00F42904">
              <w:rPr>
                <w:szCs w:val="24"/>
                <w:lang w:val="en-US"/>
              </w:rPr>
              <w:t>proposes</w:t>
            </w:r>
            <w:r w:rsidRPr="00F42904">
              <w:rPr>
                <w:szCs w:val="24"/>
                <w:lang w:val="en-US"/>
              </w:rPr>
              <w:t xml:space="preserve"> </w:t>
            </w:r>
            <w:r>
              <w:rPr>
                <w:szCs w:val="24"/>
                <w:lang w:val="en-US"/>
              </w:rPr>
              <w:t xml:space="preserve">some updates on system A12 </w:t>
            </w:r>
            <w:r w:rsidR="00695277">
              <w:rPr>
                <w:szCs w:val="24"/>
                <w:lang w:val="en-US"/>
              </w:rPr>
              <w:t xml:space="preserve">of </w:t>
            </w:r>
            <w:r w:rsidRPr="00F42904">
              <w:rPr>
                <w:szCs w:val="24"/>
                <w:lang w:val="en-US"/>
              </w:rPr>
              <w:t>Recommendation ITU-R M.1796-2.</w:t>
            </w:r>
          </w:p>
        </w:tc>
      </w:tr>
      <w:tr w:rsidR="009524F1" w:rsidRPr="00F42904" w14:paraId="34C3D6CE" w14:textId="77777777" w:rsidTr="00E7046D">
        <w:trPr>
          <w:trHeight w:val="394"/>
        </w:trPr>
        <w:tc>
          <w:tcPr>
            <w:tcW w:w="9393" w:type="dxa"/>
            <w:gridSpan w:val="2"/>
            <w:tcBorders>
              <w:left w:val="double" w:sz="6" w:space="0" w:color="auto"/>
              <w:bottom w:val="single" w:sz="12" w:space="0" w:color="auto"/>
              <w:right w:val="double" w:sz="6" w:space="0" w:color="auto"/>
            </w:tcBorders>
          </w:tcPr>
          <w:p w14:paraId="4C109F80" w14:textId="77777777" w:rsidR="009524F1" w:rsidRPr="00F42904" w:rsidRDefault="009524F1" w:rsidP="00E7046D">
            <w:pPr>
              <w:ind w:right="144"/>
              <w:rPr>
                <w:b/>
                <w:szCs w:val="24"/>
              </w:rPr>
            </w:pPr>
            <w:r w:rsidRPr="00F42904">
              <w:rPr>
                <w:b/>
                <w:szCs w:val="24"/>
                <w:lang w:val="en-US"/>
              </w:rPr>
              <w:t xml:space="preserve">Fact Sheet preparer: </w:t>
            </w:r>
            <w:r w:rsidRPr="00F42904">
              <w:rPr>
                <w:bCs/>
                <w:szCs w:val="24"/>
                <w:lang w:val="en-US"/>
              </w:rPr>
              <w:t>Dominic Nguyen</w:t>
            </w:r>
          </w:p>
        </w:tc>
      </w:tr>
    </w:tbl>
    <w:p w14:paraId="0DF63F22" w14:textId="21ACB875" w:rsidR="009524F1" w:rsidRDefault="009524F1"/>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7518E33D" w14:textId="77777777" w:rsidTr="00876A8A">
        <w:trPr>
          <w:cantSplit/>
        </w:trPr>
        <w:tc>
          <w:tcPr>
            <w:tcW w:w="6487" w:type="dxa"/>
            <w:vAlign w:val="center"/>
          </w:tcPr>
          <w:p w14:paraId="1FCC5006" w14:textId="4739C2E2"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C26BC76" w14:textId="44E2BF00" w:rsidR="009F6520" w:rsidRDefault="007A6526" w:rsidP="007A6526">
            <w:pPr>
              <w:shd w:val="solid" w:color="FFFFFF" w:fill="FFFFFF"/>
              <w:spacing w:before="0" w:line="240" w:lineRule="atLeast"/>
            </w:pPr>
            <w:bookmarkStart w:id="0" w:name="ditulogo"/>
            <w:bookmarkEnd w:id="0"/>
            <w:r>
              <w:rPr>
                <w:noProof/>
                <w:lang w:eastAsia="en-GB"/>
              </w:rPr>
              <w:drawing>
                <wp:inline distT="0" distB="0" distL="0" distR="0" wp14:anchorId="49C631E6" wp14:editId="537528A8">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4123DC3C" w14:textId="77777777" w:rsidTr="00876A8A">
        <w:trPr>
          <w:cantSplit/>
        </w:trPr>
        <w:tc>
          <w:tcPr>
            <w:tcW w:w="6487" w:type="dxa"/>
            <w:tcBorders>
              <w:bottom w:val="single" w:sz="12" w:space="0" w:color="auto"/>
            </w:tcBorders>
          </w:tcPr>
          <w:p w14:paraId="56D29C69"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8C74EB8" w14:textId="77777777" w:rsidR="000069D4" w:rsidRPr="0051782D" w:rsidRDefault="000069D4" w:rsidP="00A5173C">
            <w:pPr>
              <w:shd w:val="solid" w:color="FFFFFF" w:fill="FFFFFF"/>
              <w:spacing w:before="0" w:after="48" w:line="240" w:lineRule="atLeast"/>
              <w:rPr>
                <w:sz w:val="22"/>
                <w:szCs w:val="22"/>
                <w:lang w:val="en-US"/>
              </w:rPr>
            </w:pPr>
          </w:p>
        </w:tc>
      </w:tr>
      <w:tr w:rsidR="000069D4" w14:paraId="1ADC962A" w14:textId="77777777" w:rsidTr="00876A8A">
        <w:trPr>
          <w:cantSplit/>
        </w:trPr>
        <w:tc>
          <w:tcPr>
            <w:tcW w:w="6487" w:type="dxa"/>
            <w:tcBorders>
              <w:top w:val="single" w:sz="12" w:space="0" w:color="auto"/>
            </w:tcBorders>
          </w:tcPr>
          <w:p w14:paraId="17C4B926"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0FFA7FD" w14:textId="77777777" w:rsidR="000069D4" w:rsidRPr="00710D66" w:rsidRDefault="000069D4" w:rsidP="00A5173C">
            <w:pPr>
              <w:shd w:val="solid" w:color="FFFFFF" w:fill="FFFFFF"/>
              <w:spacing w:before="0" w:after="48" w:line="240" w:lineRule="atLeast"/>
              <w:rPr>
                <w:lang w:val="en-US"/>
              </w:rPr>
            </w:pPr>
          </w:p>
        </w:tc>
      </w:tr>
      <w:tr w:rsidR="000069D4" w14:paraId="105499E6" w14:textId="77777777" w:rsidTr="00876A8A">
        <w:trPr>
          <w:cantSplit/>
        </w:trPr>
        <w:tc>
          <w:tcPr>
            <w:tcW w:w="6487" w:type="dxa"/>
            <w:vMerge w:val="restart"/>
          </w:tcPr>
          <w:p w14:paraId="48153FA7" w14:textId="6285AA79" w:rsidR="00937FF1" w:rsidRPr="00D1048A" w:rsidRDefault="00937FF1" w:rsidP="00937FF1">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Source</w:t>
            </w:r>
            <w:r w:rsidRPr="00D1048A">
              <w:rPr>
                <w:rFonts w:ascii="Verdana" w:hAnsi="Verdana"/>
                <w:sz w:val="20"/>
              </w:rPr>
              <w:t>:</w:t>
            </w:r>
            <w:r w:rsidRPr="00D1048A">
              <w:rPr>
                <w:rFonts w:ascii="Verdana" w:hAnsi="Verdana"/>
                <w:sz w:val="20"/>
              </w:rPr>
              <w:tab/>
            </w:r>
            <w:r>
              <w:rPr>
                <w:rFonts w:ascii="Verdana" w:hAnsi="Verdana"/>
                <w:sz w:val="20"/>
              </w:rPr>
              <w:t xml:space="preserve">Document </w:t>
            </w:r>
            <w:r w:rsidR="00566E62" w:rsidRPr="00566E62">
              <w:rPr>
                <w:rFonts w:ascii="Verdana" w:hAnsi="Verdana"/>
                <w:sz w:val="20"/>
              </w:rPr>
              <w:t>5B/</w:t>
            </w:r>
            <w:r w:rsidR="005E3184">
              <w:rPr>
                <w:rFonts w:ascii="Verdana" w:hAnsi="Verdana"/>
                <w:sz w:val="20"/>
              </w:rPr>
              <w:t>225 Annex 14</w:t>
            </w:r>
          </w:p>
          <w:p w14:paraId="1B798979" w14:textId="57BB7ACA" w:rsidR="007A6526" w:rsidRPr="00982084" w:rsidRDefault="00937FF1" w:rsidP="00937FF1">
            <w:pPr>
              <w:shd w:val="solid" w:color="FFFFFF" w:fill="FFFFFF"/>
              <w:tabs>
                <w:tab w:val="clear" w:pos="1134"/>
                <w:tab w:val="clear" w:pos="1871"/>
                <w:tab w:val="clear" w:pos="2268"/>
              </w:tabs>
              <w:spacing w:before="0" w:after="240"/>
              <w:ind w:left="1134" w:hanging="1134"/>
              <w:rPr>
                <w:rFonts w:ascii="Verdana" w:hAnsi="Verdana"/>
                <w:sz w:val="20"/>
              </w:rPr>
            </w:pPr>
            <w:r w:rsidRPr="00D1048A">
              <w:rPr>
                <w:rFonts w:ascii="Verdana" w:hAnsi="Verdana"/>
                <w:sz w:val="20"/>
              </w:rPr>
              <w:t>Subject:</w:t>
            </w:r>
            <w:r>
              <w:rPr>
                <w:rFonts w:ascii="Verdana" w:hAnsi="Verdana"/>
                <w:sz w:val="20"/>
              </w:rPr>
              <w:tab/>
            </w:r>
            <w:r w:rsidRPr="00D1048A">
              <w:rPr>
                <w:rFonts w:ascii="Verdana" w:hAnsi="Verdana"/>
                <w:sz w:val="20"/>
              </w:rPr>
              <w:t>Revision to Rec</w:t>
            </w:r>
            <w:r w:rsidR="00566E62">
              <w:rPr>
                <w:rFonts w:ascii="Verdana" w:hAnsi="Verdana"/>
                <w:sz w:val="20"/>
              </w:rPr>
              <w:t xml:space="preserve">ommendation </w:t>
            </w:r>
            <w:r w:rsidRPr="00D1048A">
              <w:rPr>
                <w:rFonts w:ascii="Verdana" w:hAnsi="Verdana"/>
                <w:sz w:val="20"/>
              </w:rPr>
              <w:t>ITU-R M.1796-2</w:t>
            </w:r>
          </w:p>
        </w:tc>
        <w:tc>
          <w:tcPr>
            <w:tcW w:w="3402" w:type="dxa"/>
          </w:tcPr>
          <w:p w14:paraId="209BB3FC" w14:textId="76042B85" w:rsidR="000069D4" w:rsidRPr="007A6526" w:rsidRDefault="007A6526"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0069D4" w14:paraId="1C1EED26" w14:textId="77777777" w:rsidTr="00876A8A">
        <w:trPr>
          <w:cantSplit/>
        </w:trPr>
        <w:tc>
          <w:tcPr>
            <w:tcW w:w="6487" w:type="dxa"/>
            <w:vMerge/>
          </w:tcPr>
          <w:p w14:paraId="18A0CDBF"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6C01CCE9" w14:textId="5776A702" w:rsidR="000069D4" w:rsidRPr="007A6526" w:rsidRDefault="005E3184" w:rsidP="00A5173C">
            <w:pPr>
              <w:shd w:val="solid" w:color="FFFFFF" w:fill="FFFFFF"/>
              <w:spacing w:before="0" w:line="240" w:lineRule="atLeast"/>
              <w:rPr>
                <w:rFonts w:ascii="Verdana" w:hAnsi="Verdana"/>
                <w:sz w:val="20"/>
                <w:lang w:eastAsia="zh-CN"/>
              </w:rPr>
            </w:pPr>
            <w:r>
              <w:rPr>
                <w:rFonts w:ascii="Verdana" w:hAnsi="Verdana"/>
                <w:b/>
                <w:sz w:val="20"/>
                <w:lang w:eastAsia="zh-CN"/>
              </w:rPr>
              <w:t>XX May</w:t>
            </w:r>
            <w:r w:rsidR="007A6526">
              <w:rPr>
                <w:rFonts w:ascii="Verdana" w:hAnsi="Verdana"/>
                <w:b/>
                <w:sz w:val="20"/>
                <w:lang w:eastAsia="zh-CN"/>
              </w:rPr>
              <w:t xml:space="preserve"> 202</w:t>
            </w:r>
            <w:r>
              <w:rPr>
                <w:rFonts w:ascii="Verdana" w:hAnsi="Verdana"/>
                <w:b/>
                <w:sz w:val="20"/>
                <w:lang w:eastAsia="zh-CN"/>
              </w:rPr>
              <w:t>1</w:t>
            </w:r>
          </w:p>
        </w:tc>
      </w:tr>
      <w:tr w:rsidR="000069D4" w14:paraId="05BD704B" w14:textId="77777777" w:rsidTr="00876A8A">
        <w:trPr>
          <w:cantSplit/>
        </w:trPr>
        <w:tc>
          <w:tcPr>
            <w:tcW w:w="6487" w:type="dxa"/>
            <w:vMerge/>
          </w:tcPr>
          <w:p w14:paraId="697C90DC"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6ACE41C1" w14:textId="044BA75B" w:rsidR="000069D4" w:rsidRPr="007A6526" w:rsidRDefault="007A6526"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6E99E2DC" w14:textId="77777777" w:rsidTr="00D046A7">
        <w:trPr>
          <w:cantSplit/>
        </w:trPr>
        <w:tc>
          <w:tcPr>
            <w:tcW w:w="9889" w:type="dxa"/>
            <w:gridSpan w:val="2"/>
          </w:tcPr>
          <w:p w14:paraId="4F89A55E" w14:textId="4096E3C5" w:rsidR="000069D4" w:rsidRDefault="005E3184" w:rsidP="007A6526">
            <w:pPr>
              <w:pStyle w:val="Source"/>
              <w:rPr>
                <w:lang w:eastAsia="zh-CN"/>
              </w:rPr>
            </w:pPr>
            <w:bookmarkStart w:id="5" w:name="dsource" w:colFirst="0" w:colLast="0"/>
            <w:bookmarkEnd w:id="4"/>
            <w:r>
              <w:rPr>
                <w:lang w:val="en-US" w:eastAsia="zh-CN"/>
              </w:rPr>
              <w:t>United States of America</w:t>
            </w:r>
            <w:r w:rsidR="00566E62">
              <w:rPr>
                <w:lang w:eastAsia="zh-CN"/>
              </w:rPr>
              <w:t xml:space="preserve"> </w:t>
            </w:r>
          </w:p>
        </w:tc>
      </w:tr>
      <w:tr w:rsidR="000069D4" w14:paraId="5A6453DC" w14:textId="77777777" w:rsidTr="00D046A7">
        <w:trPr>
          <w:cantSplit/>
        </w:trPr>
        <w:tc>
          <w:tcPr>
            <w:tcW w:w="9889" w:type="dxa"/>
            <w:gridSpan w:val="2"/>
          </w:tcPr>
          <w:p w14:paraId="20A0F85A" w14:textId="06A354FE" w:rsidR="000069D4" w:rsidRPr="00937FF1" w:rsidRDefault="00154282" w:rsidP="00937FF1">
            <w:pPr>
              <w:pStyle w:val="Title1"/>
              <w:rPr>
                <w:lang w:val="en-US"/>
              </w:rPr>
            </w:pPr>
            <w:bookmarkStart w:id="6" w:name="drec" w:colFirst="0" w:colLast="0"/>
            <w:bookmarkEnd w:id="5"/>
            <w:r>
              <w:t xml:space="preserve">Revisions to Preliminary </w:t>
            </w:r>
            <w:r w:rsidR="00937FF1">
              <w:t xml:space="preserve">draft revision of </w:t>
            </w:r>
            <w:r w:rsidR="00937FF1" w:rsidRPr="00FF29BB">
              <w:t>RECOMMENDATION</w:t>
            </w:r>
            <w:r w:rsidR="00937FF1" w:rsidRPr="00BF487A">
              <w:rPr>
                <w:lang w:val="en-US"/>
              </w:rPr>
              <w:t xml:space="preserve"> </w:t>
            </w:r>
            <w:r w:rsidR="00937FF1" w:rsidRPr="00BF487A">
              <w:rPr>
                <w:rStyle w:val="href"/>
                <w:lang w:val="en-US"/>
              </w:rPr>
              <w:t xml:space="preserve">ITU-R </w:t>
            </w:r>
            <w:r w:rsidR="00937FF1">
              <w:rPr>
                <w:rStyle w:val="href"/>
                <w:lang w:val="en-US"/>
              </w:rPr>
              <w:t>M</w:t>
            </w:r>
            <w:r w:rsidR="00937FF1" w:rsidRPr="00BF487A">
              <w:rPr>
                <w:rStyle w:val="href"/>
                <w:lang w:val="en-US"/>
              </w:rPr>
              <w:t>.</w:t>
            </w:r>
            <w:r w:rsidR="00937FF1">
              <w:rPr>
                <w:rStyle w:val="href"/>
                <w:lang w:val="en-US"/>
              </w:rPr>
              <w:t>1796-2</w:t>
            </w:r>
          </w:p>
        </w:tc>
      </w:tr>
    </w:tbl>
    <w:p w14:paraId="71894426" w14:textId="77777777" w:rsidR="005E3184" w:rsidRPr="00CB095D" w:rsidRDefault="005E3184" w:rsidP="005E3184">
      <w:pPr>
        <w:keepNext/>
        <w:keepLines/>
        <w:spacing w:after="120"/>
        <w:outlineLvl w:val="0"/>
        <w:rPr>
          <w:b/>
          <w:sz w:val="28"/>
        </w:rPr>
      </w:pPr>
      <w:bookmarkStart w:id="7" w:name="dtitle1" w:colFirst="0" w:colLast="0"/>
      <w:bookmarkEnd w:id="6"/>
      <w:r w:rsidRPr="00CB095D">
        <w:rPr>
          <w:b/>
          <w:sz w:val="28"/>
        </w:rPr>
        <w:t>1</w:t>
      </w:r>
      <w:r w:rsidRPr="00CB095D">
        <w:rPr>
          <w:b/>
          <w:sz w:val="28"/>
        </w:rPr>
        <w:tab/>
        <w:t>Introduction</w:t>
      </w:r>
    </w:p>
    <w:p w14:paraId="3A084EDB" w14:textId="77777777" w:rsidR="005E3184" w:rsidRDefault="005E3184" w:rsidP="005E3184"/>
    <w:p w14:paraId="24420DF9" w14:textId="04083B67" w:rsidR="005E3184" w:rsidRPr="00154282" w:rsidRDefault="005E3184" w:rsidP="00154282">
      <w:pPr>
        <w:shd w:val="clear" w:color="auto" w:fill="FFFFFF"/>
        <w:overflowPunct/>
        <w:autoSpaceDE/>
        <w:autoSpaceDN/>
        <w:adjustRightInd/>
        <w:spacing w:before="0"/>
        <w:textAlignment w:val="auto"/>
        <w:rPr>
          <w:szCs w:val="24"/>
          <w:lang w:val="pt-BR"/>
        </w:rPr>
      </w:pPr>
      <w:r w:rsidRPr="00935895">
        <w:rPr>
          <w:szCs w:val="24"/>
        </w:rPr>
        <w:t xml:space="preserve">The United States of America </w:t>
      </w:r>
      <w:r w:rsidR="00154282">
        <w:rPr>
          <w:szCs w:val="24"/>
        </w:rPr>
        <w:t>proposes revisions to Preliminary</w:t>
      </w:r>
      <w:r>
        <w:rPr>
          <w:bCs/>
          <w:szCs w:val="24"/>
        </w:rPr>
        <w:t xml:space="preserve"> Draft Revision (</w:t>
      </w:r>
      <w:r w:rsidR="00154282">
        <w:rPr>
          <w:bCs/>
          <w:szCs w:val="24"/>
        </w:rPr>
        <w:t>P</w:t>
      </w:r>
      <w:r>
        <w:rPr>
          <w:bCs/>
          <w:szCs w:val="24"/>
        </w:rPr>
        <w:t>DR) of ITU-R Recommendation M.</w:t>
      </w:r>
      <w:r>
        <w:rPr>
          <w:szCs w:val="24"/>
          <w:lang w:val="pt-BR"/>
        </w:rPr>
        <w:t xml:space="preserve">1796-2 </w:t>
      </w:r>
      <w:r>
        <w:rPr>
          <w:bCs/>
          <w:szCs w:val="24"/>
        </w:rPr>
        <w:t>“</w:t>
      </w:r>
      <w:r w:rsidRPr="005E3184">
        <w:rPr>
          <w:szCs w:val="24"/>
          <w:lang w:val="pt-BR"/>
        </w:rPr>
        <w:t>Characteristics of and protection criteria for terrestrial radars operating</w:t>
      </w:r>
      <w:r>
        <w:rPr>
          <w:szCs w:val="24"/>
          <w:lang w:val="pt-BR"/>
        </w:rPr>
        <w:t xml:space="preserve"> </w:t>
      </w:r>
      <w:r w:rsidRPr="005E3184">
        <w:rPr>
          <w:szCs w:val="24"/>
          <w:lang w:val="pt-BR"/>
        </w:rPr>
        <w:t>in the radiodetermination service in the frequency</w:t>
      </w:r>
      <w:r>
        <w:rPr>
          <w:szCs w:val="24"/>
          <w:lang w:val="pt-BR"/>
        </w:rPr>
        <w:t xml:space="preserve"> </w:t>
      </w:r>
      <w:r w:rsidRPr="005E3184">
        <w:rPr>
          <w:szCs w:val="24"/>
          <w:lang w:val="pt-BR"/>
        </w:rPr>
        <w:t>band 8 500-10 680 MHz</w:t>
      </w:r>
      <w:r>
        <w:rPr>
          <w:szCs w:val="24"/>
          <w:lang w:val="pt-BR"/>
        </w:rPr>
        <w:t xml:space="preserve">” </w:t>
      </w:r>
      <w:r>
        <w:rPr>
          <w:szCs w:val="24"/>
        </w:rPr>
        <w:t xml:space="preserve">to update the use of the band with the latest </w:t>
      </w:r>
      <w:r>
        <w:rPr>
          <w:szCs w:val="24"/>
          <w:lang w:val="en-US"/>
        </w:rPr>
        <w:t>radar technical characteristics</w:t>
      </w:r>
      <w:r>
        <w:rPr>
          <w:szCs w:val="24"/>
        </w:rPr>
        <w:t>.</w:t>
      </w:r>
    </w:p>
    <w:p w14:paraId="151ECEEB" w14:textId="4FB59454" w:rsidR="005E3184" w:rsidRPr="00CB095D" w:rsidRDefault="00154282" w:rsidP="005E3184">
      <w:pPr>
        <w:rPr>
          <w:szCs w:val="24"/>
          <w:lang w:eastAsia="zh-CN"/>
        </w:rPr>
      </w:pPr>
      <w:r>
        <w:rPr>
          <w:szCs w:val="24"/>
          <w:lang w:eastAsia="zh-CN"/>
        </w:rPr>
        <w:t xml:space="preserve">The United States changes are highlighted in </w:t>
      </w:r>
      <w:r w:rsidRPr="00154282">
        <w:rPr>
          <w:szCs w:val="24"/>
          <w:highlight w:val="yellow"/>
          <w:lang w:eastAsia="zh-CN"/>
        </w:rPr>
        <w:t>yellow.</w:t>
      </w:r>
    </w:p>
    <w:p w14:paraId="59F4CF75" w14:textId="77777777" w:rsidR="005E3184" w:rsidRDefault="005E3184" w:rsidP="005E3184">
      <w:pPr>
        <w:rPr>
          <w:szCs w:val="24"/>
          <w:lang w:eastAsia="zh-CN"/>
        </w:rPr>
      </w:pPr>
      <w:r>
        <w:rPr>
          <w:szCs w:val="24"/>
          <w:lang w:eastAsia="zh-CN"/>
        </w:rPr>
        <w:t>Attachment revisions are presented for consideration.</w:t>
      </w:r>
    </w:p>
    <w:p w14:paraId="63D82088" w14:textId="77777777" w:rsidR="005E3184" w:rsidRDefault="005E3184">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0069D4" w14:paraId="3F963A5D" w14:textId="77777777" w:rsidTr="00D046A7">
        <w:trPr>
          <w:cantSplit/>
        </w:trPr>
        <w:tc>
          <w:tcPr>
            <w:tcW w:w="9889" w:type="dxa"/>
          </w:tcPr>
          <w:p w14:paraId="55F1FD7B" w14:textId="4B5054F5" w:rsidR="000069D4" w:rsidRDefault="00937FF1" w:rsidP="00937FF1">
            <w:pPr>
              <w:pStyle w:val="Title4"/>
              <w:rPr>
                <w:lang w:eastAsia="zh-CN"/>
              </w:rPr>
            </w:pPr>
            <w:r w:rsidRPr="00BC38A0">
              <w:rPr>
                <w:lang w:val="en-US"/>
              </w:rPr>
              <w:lastRenderedPageBreak/>
              <w:t>Characteristics of and protection criteria for terrestrial radars operating</w:t>
            </w:r>
            <w:r w:rsidRPr="00BC38A0">
              <w:rPr>
                <w:lang w:val="en-US"/>
              </w:rPr>
              <w:br/>
              <w:t>in the radiodetermination service in the frequency</w:t>
            </w:r>
            <w:r w:rsidRPr="00BC38A0">
              <w:rPr>
                <w:lang w:val="en-US"/>
              </w:rPr>
              <w:br/>
              <w:t>band 8 500-10 680 MHz</w:t>
            </w:r>
            <w:r w:rsidRPr="00BC38A0">
              <w:rPr>
                <w:rStyle w:val="FootnoteReference"/>
                <w:b w:val="0"/>
                <w:bCs/>
                <w:szCs w:val="28"/>
                <w:lang w:val="en-US"/>
              </w:rPr>
              <w:footnoteReference w:customMarkFollows="1" w:id="1"/>
              <w:t>*</w:t>
            </w:r>
          </w:p>
        </w:tc>
      </w:tr>
      <w:tr w:rsidR="00566E62" w14:paraId="1A759D06" w14:textId="77777777" w:rsidTr="00D046A7">
        <w:trPr>
          <w:cantSplit/>
        </w:trPr>
        <w:tc>
          <w:tcPr>
            <w:tcW w:w="9889" w:type="dxa"/>
          </w:tcPr>
          <w:p w14:paraId="5FF022D8" w14:textId="2D15BFE1" w:rsidR="00566E62" w:rsidRPr="00566E62" w:rsidRDefault="00566E62" w:rsidP="00566E62">
            <w:pPr>
              <w:pStyle w:val="Title4"/>
              <w:spacing w:before="120"/>
              <w:jc w:val="right"/>
              <w:rPr>
                <w:b w:val="0"/>
                <w:bCs/>
                <w:lang w:val="en-US"/>
              </w:rPr>
            </w:pPr>
            <w:r w:rsidRPr="00566E62">
              <w:rPr>
                <w:b w:val="0"/>
                <w:bCs/>
                <w:lang w:val="en-US"/>
              </w:rPr>
              <w:t>(2007-2012-2014</w:t>
            </w:r>
            <w:ins w:id="8" w:author="Chair" w:date="2020-11-24T14:47:00Z">
              <w:r w:rsidRPr="00566E62">
                <w:rPr>
                  <w:b w:val="0"/>
                  <w:bCs/>
                  <w:lang w:val="en-US"/>
                </w:rPr>
                <w:t>-202X</w:t>
              </w:r>
            </w:ins>
            <w:r w:rsidRPr="00566E62">
              <w:rPr>
                <w:b w:val="0"/>
                <w:bCs/>
                <w:lang w:val="en-US"/>
              </w:rPr>
              <w:t>)</w:t>
            </w:r>
          </w:p>
        </w:tc>
      </w:tr>
    </w:tbl>
    <w:p w14:paraId="564322DC" w14:textId="77777777" w:rsidR="00937FF1" w:rsidRPr="00361CC6" w:rsidRDefault="00937FF1" w:rsidP="00937FF1">
      <w:pPr>
        <w:pStyle w:val="Headingb"/>
        <w:rPr>
          <w:lang w:val="en-US"/>
        </w:rPr>
      </w:pPr>
      <w:bookmarkStart w:id="9" w:name="dbreak"/>
      <w:bookmarkEnd w:id="7"/>
      <w:bookmarkEnd w:id="9"/>
      <w:r w:rsidRPr="00527337">
        <w:rPr>
          <w:lang w:val="en-GB"/>
        </w:rPr>
        <w:t>Scope</w:t>
      </w:r>
    </w:p>
    <w:p w14:paraId="689D46F5" w14:textId="77777777" w:rsidR="00937FF1" w:rsidRPr="009C6D1D" w:rsidRDefault="00937FF1" w:rsidP="00937FF1">
      <w:pPr>
        <w:rPr>
          <w:lang w:val="en-US"/>
        </w:rPr>
      </w:pPr>
      <w:r w:rsidRPr="009C6D1D">
        <w:rPr>
          <w:lang w:val="en-US"/>
        </w:rPr>
        <w:t>This Recommendation provides the technical and operational characteristics and protection criteria for radiodetermination systems operating in the frequency band 8 500-10 680 MHz. It was developed with the intention to support sharing studies in conjunction with Recommendation ITU</w:t>
      </w:r>
      <w:r w:rsidRPr="009C6D1D">
        <w:rPr>
          <w:lang w:val="en-US"/>
        </w:rPr>
        <w:noBreakHyphen/>
        <w:t>R M.1461 addressing analysis procedures for determining compatibility between radars operating in the radiodetermination service and other services.</w:t>
      </w:r>
    </w:p>
    <w:p w14:paraId="74B81A90" w14:textId="77777777" w:rsidR="00937FF1" w:rsidRPr="00361CC6" w:rsidRDefault="00937FF1" w:rsidP="00937FF1">
      <w:pPr>
        <w:pStyle w:val="Headingb"/>
        <w:rPr>
          <w:lang w:val="en-US"/>
        </w:rPr>
      </w:pPr>
      <w:r w:rsidRPr="00B13A80">
        <w:rPr>
          <w:lang w:val="en-US"/>
        </w:rPr>
        <w:t>Keywords</w:t>
      </w:r>
    </w:p>
    <w:p w14:paraId="55E0064A" w14:textId="77777777" w:rsidR="00937FF1" w:rsidRPr="00527337" w:rsidRDefault="00937FF1" w:rsidP="00937FF1">
      <w:pPr>
        <w:rPr>
          <w:lang w:val="en-US"/>
        </w:rPr>
      </w:pPr>
      <w:r w:rsidRPr="00527337">
        <w:rPr>
          <w:lang w:val="en-US"/>
        </w:rPr>
        <w:t>Radar, Protection criteria, Search radar, Interference</w:t>
      </w:r>
      <w:r>
        <w:rPr>
          <w:lang w:val="en-US"/>
        </w:rPr>
        <w:t>, radiodetermination</w:t>
      </w:r>
    </w:p>
    <w:p w14:paraId="0E5E2804" w14:textId="77777777" w:rsidR="00937FF1" w:rsidRPr="00361CC6" w:rsidRDefault="00937FF1" w:rsidP="00937FF1">
      <w:pPr>
        <w:pStyle w:val="Headingb"/>
        <w:rPr>
          <w:lang w:val="en-US"/>
        </w:rPr>
      </w:pPr>
      <w:r w:rsidRPr="00383399">
        <w:rPr>
          <w:lang w:val="en-US"/>
        </w:rPr>
        <w:t>Abbreviations/</w:t>
      </w:r>
      <w:r w:rsidRPr="00361CC6">
        <w:rPr>
          <w:lang w:val="en-US"/>
        </w:rPr>
        <w:t>Glossary</w:t>
      </w:r>
    </w:p>
    <w:p w14:paraId="4D31E0D8" w14:textId="77777777" w:rsidR="00937FF1" w:rsidRPr="00BC38A0" w:rsidRDefault="00937FF1" w:rsidP="00937FF1">
      <w:pPr>
        <w:rPr>
          <w:lang w:val="en-US"/>
        </w:rPr>
      </w:pPr>
      <w:r w:rsidRPr="00A96798">
        <w:rPr>
          <w:lang w:val="en-US"/>
        </w:rPr>
        <w:t>CFAR</w:t>
      </w:r>
      <w:r w:rsidRPr="00BC38A0">
        <w:rPr>
          <w:lang w:val="en-US"/>
        </w:rPr>
        <w:tab/>
      </w:r>
      <w:r w:rsidRPr="00A96798">
        <w:rPr>
          <w:lang w:val="en-US"/>
        </w:rPr>
        <w:t>Constant</w:t>
      </w:r>
      <w:r>
        <w:rPr>
          <w:lang w:val="en-US"/>
        </w:rPr>
        <w:t>-</w:t>
      </w:r>
      <w:r w:rsidRPr="00A96798">
        <w:rPr>
          <w:lang w:val="en-US"/>
        </w:rPr>
        <w:t>false</w:t>
      </w:r>
      <w:r>
        <w:rPr>
          <w:lang w:val="en-US"/>
        </w:rPr>
        <w:t>-</w:t>
      </w:r>
      <w:r w:rsidRPr="00A96798">
        <w:rPr>
          <w:lang w:val="en-US"/>
        </w:rPr>
        <w:t>alarm</w:t>
      </w:r>
      <w:r>
        <w:rPr>
          <w:lang w:val="en-US"/>
        </w:rPr>
        <w:t>-</w:t>
      </w:r>
      <w:r w:rsidRPr="00A96798">
        <w:rPr>
          <w:lang w:val="en-US"/>
        </w:rPr>
        <w:t>rate</w:t>
      </w:r>
    </w:p>
    <w:p w14:paraId="0D8B8B93" w14:textId="77777777" w:rsidR="00937FF1" w:rsidRPr="00BC38A0" w:rsidRDefault="00937FF1" w:rsidP="00937FF1">
      <w:pPr>
        <w:rPr>
          <w:lang w:val="en-US"/>
        </w:rPr>
      </w:pPr>
      <w:r w:rsidRPr="00A96798">
        <w:rPr>
          <w:lang w:val="en-US"/>
        </w:rPr>
        <w:t>IMO</w:t>
      </w:r>
      <w:r w:rsidRPr="00BC38A0">
        <w:rPr>
          <w:lang w:val="en-US"/>
        </w:rPr>
        <w:tab/>
      </w:r>
      <w:r w:rsidRPr="00A96798">
        <w:rPr>
          <w:lang w:val="en-US"/>
        </w:rPr>
        <w:t>International Maritime Organization</w:t>
      </w:r>
    </w:p>
    <w:p w14:paraId="3D76365B" w14:textId="77777777" w:rsidR="00937FF1" w:rsidRPr="00BC38A0" w:rsidRDefault="00937FF1" w:rsidP="00937FF1">
      <w:pPr>
        <w:rPr>
          <w:lang w:val="en-US"/>
        </w:rPr>
      </w:pPr>
      <w:r w:rsidRPr="00A96798">
        <w:rPr>
          <w:lang w:val="en-US"/>
        </w:rPr>
        <w:t>pps</w:t>
      </w:r>
      <w:r w:rsidRPr="00BC38A0">
        <w:rPr>
          <w:lang w:val="en-US"/>
        </w:rPr>
        <w:tab/>
      </w:r>
      <w:r w:rsidRPr="00A96798">
        <w:rPr>
          <w:lang w:val="en-US"/>
        </w:rPr>
        <w:t>Pulses per second</w:t>
      </w:r>
    </w:p>
    <w:p w14:paraId="7B10247C" w14:textId="77777777" w:rsidR="00937FF1" w:rsidRPr="00BC38A0" w:rsidRDefault="00937FF1" w:rsidP="00937FF1">
      <w:pPr>
        <w:rPr>
          <w:lang w:val="en-US"/>
        </w:rPr>
      </w:pPr>
      <w:r w:rsidRPr="00A96798">
        <w:rPr>
          <w:lang w:val="en-US"/>
        </w:rPr>
        <w:t>SART</w:t>
      </w:r>
      <w:r>
        <w:rPr>
          <w:lang w:val="en-US"/>
        </w:rPr>
        <w:tab/>
      </w:r>
      <w:r w:rsidRPr="00A96798">
        <w:rPr>
          <w:lang w:val="en-US"/>
        </w:rPr>
        <w:t>Search and rescue transponder</w:t>
      </w:r>
    </w:p>
    <w:p w14:paraId="3554AAAC" w14:textId="77777777" w:rsidR="00937FF1" w:rsidRPr="00BC38A0" w:rsidRDefault="00937FF1" w:rsidP="00937FF1">
      <w:pPr>
        <w:pStyle w:val="Normalaftertitle"/>
        <w:spacing w:before="480"/>
        <w:rPr>
          <w:lang w:val="en-US"/>
        </w:rPr>
      </w:pPr>
      <w:r w:rsidRPr="00BC38A0">
        <w:rPr>
          <w:lang w:val="en-US"/>
        </w:rPr>
        <w:t>The ITU Radiocommunication Assembly,</w:t>
      </w:r>
    </w:p>
    <w:p w14:paraId="0C246B9E" w14:textId="77777777" w:rsidR="00937FF1" w:rsidRPr="00BC38A0" w:rsidRDefault="00937FF1" w:rsidP="00937FF1">
      <w:pPr>
        <w:pStyle w:val="Call"/>
        <w:rPr>
          <w:lang w:val="en-US"/>
        </w:rPr>
      </w:pPr>
      <w:r w:rsidRPr="00BC38A0">
        <w:rPr>
          <w:lang w:val="en-US"/>
        </w:rPr>
        <w:t>considering</w:t>
      </w:r>
    </w:p>
    <w:p w14:paraId="6C414BC9" w14:textId="77777777" w:rsidR="00937FF1" w:rsidRPr="00BC38A0" w:rsidRDefault="00937FF1" w:rsidP="00937FF1">
      <w:pPr>
        <w:rPr>
          <w:lang w:val="en-US"/>
        </w:rPr>
      </w:pPr>
      <w:r w:rsidRPr="00BC38A0">
        <w:rPr>
          <w:i/>
          <w:iCs/>
          <w:lang w:val="en-US"/>
        </w:rPr>
        <w:t>a)</w:t>
      </w:r>
      <w:r w:rsidRPr="00BC38A0">
        <w:rPr>
          <w:lang w:val="en-US"/>
        </w:rPr>
        <w:tab/>
        <w:t>that antenna, signal propagation, target detection, and large necessary bandwidth characteristics of radars to achieve their functions are optimum in certain frequency bands;</w:t>
      </w:r>
    </w:p>
    <w:p w14:paraId="2005517C" w14:textId="77777777" w:rsidR="00937FF1" w:rsidRPr="00BC38A0" w:rsidRDefault="00937FF1" w:rsidP="00937FF1">
      <w:pPr>
        <w:rPr>
          <w:lang w:val="en-US"/>
        </w:rPr>
      </w:pPr>
      <w:r w:rsidRPr="00BC38A0">
        <w:rPr>
          <w:i/>
          <w:iCs/>
          <w:lang w:val="en-US"/>
        </w:rPr>
        <w:t>b)</w:t>
      </w:r>
      <w:r w:rsidRPr="00BC38A0">
        <w:rPr>
          <w:lang w:val="en-US"/>
        </w:rPr>
        <w:tab/>
        <w:t>that the technical characteristics of radiodetermination radars are determined by the mission of the system and vary widely even within a frequency band;</w:t>
      </w:r>
    </w:p>
    <w:p w14:paraId="0713D871" w14:textId="77777777" w:rsidR="00937FF1" w:rsidRPr="00BC38A0" w:rsidRDefault="00937FF1" w:rsidP="00937FF1">
      <w:pPr>
        <w:rPr>
          <w:lang w:val="en-US"/>
        </w:rPr>
      </w:pPr>
      <w:r w:rsidRPr="00BC38A0">
        <w:rPr>
          <w:i/>
          <w:iCs/>
          <w:lang w:val="en-US"/>
        </w:rPr>
        <w:t>c)</w:t>
      </w:r>
      <w:r w:rsidRPr="00BC38A0">
        <w:rPr>
          <w:lang w:val="en-US"/>
        </w:rPr>
        <w:tab/>
        <w:t>that ITU-R is considering the potential for the introduction of new types of systems or services in frequency bands between 420 MHz and 34 GHz used by radars in the radiodetermination service;</w:t>
      </w:r>
    </w:p>
    <w:p w14:paraId="1F632B17" w14:textId="77777777" w:rsidR="00937FF1" w:rsidRPr="00BC38A0" w:rsidRDefault="00937FF1" w:rsidP="00937FF1">
      <w:pPr>
        <w:rPr>
          <w:lang w:val="en-US"/>
        </w:rPr>
      </w:pPr>
      <w:r w:rsidRPr="00BC38A0">
        <w:rPr>
          <w:i/>
          <w:iCs/>
          <w:lang w:val="en-US"/>
        </w:rPr>
        <w:t>d)</w:t>
      </w:r>
      <w:r w:rsidRPr="00BC38A0">
        <w:rPr>
          <w:lang w:val="en-US"/>
        </w:rPr>
        <w:tab/>
        <w:t>that representative technical and operational characteristics of radars operating in the radiodetermination service are required to determine, if necessary, the feasibility of introducing new types of systems into frequency bands allocated to the radiodetermination service,</w:t>
      </w:r>
    </w:p>
    <w:p w14:paraId="3A78C222" w14:textId="77777777" w:rsidR="00937FF1" w:rsidRPr="00BC38A0" w:rsidRDefault="00937FF1" w:rsidP="00937FF1">
      <w:pPr>
        <w:pStyle w:val="Call"/>
        <w:rPr>
          <w:lang w:val="en-US"/>
        </w:rPr>
      </w:pPr>
      <w:r w:rsidRPr="00BC38A0">
        <w:rPr>
          <w:lang w:val="en-US"/>
        </w:rPr>
        <w:t>noting</w:t>
      </w:r>
    </w:p>
    <w:p w14:paraId="45BC75B5" w14:textId="77777777" w:rsidR="00937FF1" w:rsidRPr="00BC38A0" w:rsidRDefault="00937FF1" w:rsidP="00937FF1">
      <w:pPr>
        <w:rPr>
          <w:lang w:val="en-US"/>
        </w:rPr>
      </w:pPr>
      <w:r w:rsidRPr="00BC38A0">
        <w:rPr>
          <w:i/>
          <w:iCs/>
          <w:lang w:val="en-US"/>
        </w:rPr>
        <w:t>a)</w:t>
      </w:r>
      <w:r w:rsidRPr="00BC38A0">
        <w:rPr>
          <w:lang w:val="en-US"/>
        </w:rPr>
        <w:tab/>
        <w:t>that technical and operational characteristics of maritime radar beacons operating in the frequency band 9 300-9 500 MHz are to be found in Recommendation ITU-R M.824;</w:t>
      </w:r>
    </w:p>
    <w:p w14:paraId="69FC750C" w14:textId="77777777" w:rsidR="00937FF1" w:rsidRPr="00BC38A0" w:rsidRDefault="00937FF1" w:rsidP="00937FF1">
      <w:pPr>
        <w:rPr>
          <w:lang w:val="en-US"/>
        </w:rPr>
      </w:pPr>
      <w:r w:rsidRPr="00BC38A0">
        <w:rPr>
          <w:i/>
          <w:iCs/>
          <w:lang w:val="en-US"/>
        </w:rPr>
        <w:t>b)</w:t>
      </w:r>
      <w:r w:rsidRPr="00BC38A0">
        <w:rPr>
          <w:lang w:val="en-US"/>
        </w:rPr>
        <w:tab/>
        <w:t>that technical parameters of radar target enhancers operating in the frequency band 9 300</w:t>
      </w:r>
      <w:r>
        <w:rPr>
          <w:lang w:val="en-US"/>
        </w:rPr>
        <w:noBreakHyphen/>
      </w:r>
      <w:r w:rsidRPr="00BC38A0">
        <w:rPr>
          <w:lang w:val="en-US"/>
        </w:rPr>
        <w:t>9 500 MHz are to be found in Recommendation ITU-R M.1176;</w:t>
      </w:r>
    </w:p>
    <w:p w14:paraId="15233477" w14:textId="77777777" w:rsidR="00937FF1" w:rsidRPr="00BC38A0" w:rsidRDefault="00937FF1" w:rsidP="00937FF1">
      <w:pPr>
        <w:rPr>
          <w:lang w:val="en-US"/>
        </w:rPr>
      </w:pPr>
      <w:r w:rsidRPr="00BC38A0">
        <w:rPr>
          <w:i/>
          <w:iCs/>
          <w:lang w:val="en-US"/>
        </w:rPr>
        <w:lastRenderedPageBreak/>
        <w:t>c)</w:t>
      </w:r>
      <w:r w:rsidRPr="00BC38A0">
        <w:rPr>
          <w:lang w:val="en-US"/>
        </w:rPr>
        <w:tab/>
        <w:t>that technical and operational characteristics of search and rescue radar transponders (SART) operating in the frequency band 9 200-9 500 MHz are to be found in Recommendation ITU-R M.628,</w:t>
      </w:r>
    </w:p>
    <w:p w14:paraId="02A06A50" w14:textId="77777777" w:rsidR="00937FF1" w:rsidRPr="00BC38A0" w:rsidRDefault="00937FF1" w:rsidP="00937FF1">
      <w:pPr>
        <w:pStyle w:val="Call"/>
        <w:rPr>
          <w:lang w:val="en-US"/>
        </w:rPr>
      </w:pPr>
      <w:r w:rsidRPr="00BC38A0">
        <w:rPr>
          <w:lang w:val="en-US"/>
        </w:rPr>
        <w:t>recognizing</w:t>
      </w:r>
    </w:p>
    <w:p w14:paraId="5F1B3190" w14:textId="77777777" w:rsidR="00937FF1" w:rsidRPr="00BC38A0" w:rsidRDefault="00937FF1" w:rsidP="00937FF1">
      <w:pPr>
        <w:rPr>
          <w:lang w:val="en-US"/>
        </w:rPr>
      </w:pPr>
      <w:r w:rsidRPr="00BC38A0">
        <w:rPr>
          <w:i/>
          <w:iCs/>
          <w:lang w:val="en-US"/>
        </w:rPr>
        <w:t>a)</w:t>
      </w:r>
      <w:r w:rsidRPr="00BC38A0">
        <w:rPr>
          <w:lang w:val="en-US"/>
        </w:rPr>
        <w:tab/>
        <w:t>that the required protection criteria depend upon the specific types of interfering signals;</w:t>
      </w:r>
    </w:p>
    <w:p w14:paraId="31494B7D" w14:textId="77777777" w:rsidR="00937FF1" w:rsidRPr="00BC38A0" w:rsidRDefault="00937FF1" w:rsidP="00937FF1">
      <w:pPr>
        <w:rPr>
          <w:lang w:val="en-US"/>
        </w:rPr>
      </w:pPr>
      <w:r w:rsidRPr="00BC38A0">
        <w:rPr>
          <w:i/>
          <w:iCs/>
          <w:lang w:val="en-US"/>
        </w:rPr>
        <w:t>b)</w:t>
      </w:r>
      <w:r w:rsidRPr="00BC38A0">
        <w:rPr>
          <w:lang w:val="en-US"/>
        </w:rPr>
        <w:tab/>
        <w:t>that the application of protection criteria may require consideration for the inclusion of the statistical nature of the application of those criteria and other elements of the methodology for performing compatibility studies (e.g. propagation loss). Further development of these statistical considerations, together with the required probability of detection for various maritime operational scenarios may be incorporated into future revisions of this Recommendation, as appropriate,</w:t>
      </w:r>
    </w:p>
    <w:p w14:paraId="63E1D3A6" w14:textId="77777777" w:rsidR="00937FF1" w:rsidRPr="00BC38A0" w:rsidRDefault="00937FF1" w:rsidP="00937FF1">
      <w:pPr>
        <w:pStyle w:val="Call"/>
        <w:rPr>
          <w:lang w:val="en-US"/>
        </w:rPr>
      </w:pPr>
      <w:r w:rsidRPr="00BC38A0">
        <w:rPr>
          <w:lang w:val="en-US"/>
        </w:rPr>
        <w:t>recommends</w:t>
      </w:r>
    </w:p>
    <w:p w14:paraId="69816DF4" w14:textId="77777777" w:rsidR="00937FF1" w:rsidRPr="00BC38A0" w:rsidRDefault="00937FF1" w:rsidP="00937FF1">
      <w:pPr>
        <w:rPr>
          <w:rFonts w:ascii="Arial" w:hAnsi="Arial"/>
          <w:lang w:val="en-US"/>
        </w:rPr>
      </w:pPr>
      <w:r w:rsidRPr="00FF29BB">
        <w:rPr>
          <w:bCs/>
          <w:lang w:val="en-US"/>
        </w:rPr>
        <w:t>1</w:t>
      </w:r>
      <w:r w:rsidRPr="00BC38A0">
        <w:rPr>
          <w:lang w:val="en-US"/>
        </w:rPr>
        <w:tab/>
        <w:t>that the technical and operational characteristics of the radiodetermination radars described in Annex 1 should be considered representative of those operating in the frequency band 8 500</w:t>
      </w:r>
      <w:r>
        <w:rPr>
          <w:lang w:val="en-US"/>
        </w:rPr>
        <w:noBreakHyphen/>
      </w:r>
      <w:r w:rsidRPr="00BC38A0">
        <w:rPr>
          <w:lang w:val="en-US"/>
        </w:rPr>
        <w:t>10 680 MHz;</w:t>
      </w:r>
    </w:p>
    <w:p w14:paraId="25642400" w14:textId="77777777" w:rsidR="00937FF1" w:rsidRPr="00BC38A0" w:rsidRDefault="00937FF1" w:rsidP="00937FF1">
      <w:pPr>
        <w:rPr>
          <w:lang w:val="en-US"/>
        </w:rPr>
      </w:pPr>
      <w:r w:rsidRPr="00FF29BB">
        <w:rPr>
          <w:bCs/>
          <w:lang w:val="en-US"/>
        </w:rPr>
        <w:t>2</w:t>
      </w:r>
      <w:r w:rsidRPr="00BC38A0">
        <w:rPr>
          <w:b/>
          <w:lang w:val="en-US"/>
        </w:rPr>
        <w:tab/>
      </w:r>
      <w:r w:rsidRPr="00BC38A0">
        <w:rPr>
          <w:lang w:val="en-US"/>
        </w:rPr>
        <w:t>that this Recommendation, in conjunction with Recommendatio</w:t>
      </w:r>
      <w:r>
        <w:rPr>
          <w:lang w:val="en-US"/>
        </w:rPr>
        <w:t>n ITU</w:t>
      </w:r>
      <w:r>
        <w:rPr>
          <w:lang w:val="en-US"/>
        </w:rPr>
        <w:noBreakHyphen/>
        <w:t xml:space="preserve">R M.1461, should be used </w:t>
      </w:r>
      <w:r w:rsidRPr="00BC38A0">
        <w:rPr>
          <w:lang w:val="en-US"/>
        </w:rPr>
        <w:t>in analysing compatibility between radiodetermination radars and systems in other services;</w:t>
      </w:r>
    </w:p>
    <w:p w14:paraId="0DC5DF3B" w14:textId="77777777" w:rsidR="00937FF1" w:rsidRPr="00BC38A0" w:rsidRDefault="00937FF1" w:rsidP="00937FF1">
      <w:pPr>
        <w:rPr>
          <w:lang w:val="en-US"/>
        </w:rPr>
      </w:pPr>
      <w:r w:rsidRPr="00FF29BB">
        <w:rPr>
          <w:bCs/>
          <w:lang w:val="en-US"/>
        </w:rPr>
        <w:t>3</w:t>
      </w:r>
      <w:r w:rsidRPr="00BC38A0">
        <w:rPr>
          <w:b/>
          <w:lang w:val="en-US"/>
        </w:rPr>
        <w:tab/>
      </w:r>
      <w:r w:rsidRPr="00BC38A0">
        <w:rPr>
          <w:lang w:val="en-US"/>
        </w:rPr>
        <w:t xml:space="preserve">that the criterion of interfering signal power to radar receiver noise power level, an </w:t>
      </w:r>
      <w:r w:rsidRPr="00BC38A0">
        <w:rPr>
          <w:i/>
          <w:lang w:val="en-US"/>
        </w:rPr>
        <w:t>I</w:t>
      </w:r>
      <w:r w:rsidRPr="00BC38A0">
        <w:rPr>
          <w:lang w:val="en-US"/>
        </w:rPr>
        <w:t>/</w:t>
      </w:r>
      <w:r w:rsidRPr="00BC38A0">
        <w:rPr>
          <w:i/>
          <w:lang w:val="en-US"/>
        </w:rPr>
        <w:t xml:space="preserve">N </w:t>
      </w:r>
      <w:r w:rsidRPr="00BC38A0">
        <w:rPr>
          <w:iCs/>
          <w:lang w:val="en-US"/>
        </w:rPr>
        <w:t>ratio</w:t>
      </w:r>
      <w:r w:rsidRPr="00BC38A0">
        <w:rPr>
          <w:lang w:val="en-US"/>
        </w:rPr>
        <w:t xml:space="preserve"> of −6 dB, should be used as the required protection level for radiodetermination radars in the frequency band 8 500-10 680 MHz, even if multiple interferers are present (see Note 1);</w:t>
      </w:r>
    </w:p>
    <w:p w14:paraId="7B119BFE" w14:textId="77777777" w:rsidR="00937FF1" w:rsidRPr="00BC38A0" w:rsidRDefault="00937FF1" w:rsidP="00937FF1">
      <w:pPr>
        <w:rPr>
          <w:lang w:val="en-US"/>
        </w:rPr>
      </w:pPr>
      <w:r w:rsidRPr="00FF29BB">
        <w:rPr>
          <w:bCs/>
          <w:lang w:val="en-US"/>
        </w:rPr>
        <w:t>4</w:t>
      </w:r>
      <w:r w:rsidRPr="00BC38A0">
        <w:rPr>
          <w:lang w:val="en-US"/>
        </w:rPr>
        <w:tab/>
        <w:t>that the results of interference susceptibility trials performed on shipborne radionavigation radars operating in the frequency band 9 200-9 500 MHz, which are contained in Annex 3, should be used in assessing interference into shipborne radionavigation radars, noting that the results are for non</w:t>
      </w:r>
      <w:r w:rsidRPr="00BC38A0">
        <w:rPr>
          <w:lang w:val="en-US"/>
        </w:rPr>
        <w:noBreakHyphen/>
        <w:t>fluctuating targets and that radar cross-section (RCS) fluctuations should be taken into account.</w:t>
      </w:r>
    </w:p>
    <w:p w14:paraId="6D9A5D00" w14:textId="77777777" w:rsidR="00937FF1" w:rsidRPr="00BC38A0" w:rsidRDefault="00937FF1" w:rsidP="00937FF1">
      <w:pPr>
        <w:pStyle w:val="Note"/>
        <w:rPr>
          <w:szCs w:val="24"/>
          <w:lang w:val="en-US"/>
        </w:rPr>
      </w:pPr>
      <w:r w:rsidRPr="00BC38A0">
        <w:rPr>
          <w:lang w:val="en-US"/>
        </w:rPr>
        <w:t>NOTE 1 – Further information is provided in Annex</w:t>
      </w:r>
      <w:r w:rsidRPr="00BC38A0">
        <w:rPr>
          <w:szCs w:val="24"/>
          <w:lang w:val="en-US"/>
        </w:rPr>
        <w:t> 2.</w:t>
      </w:r>
    </w:p>
    <w:p w14:paraId="55EEC169" w14:textId="77777777" w:rsidR="00937FF1" w:rsidRDefault="00937FF1" w:rsidP="00937FF1">
      <w:pPr>
        <w:rPr>
          <w:lang w:val="en-US"/>
        </w:rPr>
      </w:pPr>
    </w:p>
    <w:p w14:paraId="437EAF16" w14:textId="77777777" w:rsidR="00937FF1" w:rsidRPr="00BC38A0" w:rsidRDefault="00937FF1" w:rsidP="00937FF1">
      <w:pPr>
        <w:rPr>
          <w:lang w:val="en-US"/>
        </w:rPr>
      </w:pPr>
    </w:p>
    <w:p w14:paraId="6E0FC5F1" w14:textId="77777777" w:rsidR="00937FF1" w:rsidRDefault="00937FF1" w:rsidP="00937FF1">
      <w:pPr>
        <w:pStyle w:val="AnnexNo"/>
        <w:rPr>
          <w:lang w:val="en-US"/>
        </w:rPr>
      </w:pPr>
      <w:r w:rsidRPr="0081281D">
        <w:rPr>
          <w:lang w:val="en-US"/>
        </w:rPr>
        <w:t>Annex 1</w:t>
      </w:r>
    </w:p>
    <w:p w14:paraId="6E299E6B" w14:textId="77777777" w:rsidR="00937FF1" w:rsidRPr="0081281D" w:rsidRDefault="00937FF1" w:rsidP="00937FF1">
      <w:pPr>
        <w:pStyle w:val="Annextitle"/>
        <w:rPr>
          <w:lang w:val="en-US"/>
        </w:rPr>
      </w:pPr>
      <w:r w:rsidRPr="0081281D">
        <w:rPr>
          <w:lang w:val="en-US"/>
        </w:rPr>
        <w:t>Technical and operational characteristics of radars in the radiodetermination service in the frequency band 8 500-10 680 MHz</w:t>
      </w:r>
    </w:p>
    <w:p w14:paraId="4DAF500D" w14:textId="77777777" w:rsidR="00937FF1" w:rsidRPr="00BC38A0" w:rsidRDefault="00937FF1" w:rsidP="00937FF1">
      <w:pPr>
        <w:pStyle w:val="Heading1"/>
        <w:rPr>
          <w:lang w:val="en-US"/>
        </w:rPr>
      </w:pPr>
      <w:r w:rsidRPr="00BC38A0">
        <w:rPr>
          <w:lang w:val="en-US"/>
        </w:rPr>
        <w:t>1</w:t>
      </w:r>
      <w:r w:rsidRPr="00BC38A0">
        <w:rPr>
          <w:lang w:val="en-US"/>
        </w:rPr>
        <w:tab/>
        <w:t>Introduction</w:t>
      </w:r>
    </w:p>
    <w:p w14:paraId="599EF330" w14:textId="77777777" w:rsidR="00937FF1" w:rsidRPr="00BC38A0" w:rsidRDefault="00937FF1" w:rsidP="00937FF1">
      <w:pPr>
        <w:rPr>
          <w:lang w:val="en-US"/>
        </w:rPr>
      </w:pPr>
      <w:r w:rsidRPr="00BC38A0">
        <w:rPr>
          <w:lang w:val="en-US"/>
        </w:rPr>
        <w:t xml:space="preserve">The characteristics of radiodetermination radars operating worldwide in the frequency band </w:t>
      </w:r>
      <w:r w:rsidRPr="00BC38A0">
        <w:rPr>
          <w:lang w:val="en-US"/>
        </w:rPr>
        <w:br/>
        <w:t>8 500-10 680 MHz are presented in Tables 1, 2, 3 and 4, and described further in the following paragraphs.</w:t>
      </w:r>
    </w:p>
    <w:p w14:paraId="41E46AEE" w14:textId="77777777" w:rsidR="00937FF1" w:rsidRPr="00BC38A0" w:rsidRDefault="00937FF1" w:rsidP="00937FF1">
      <w:pPr>
        <w:pStyle w:val="Heading1"/>
        <w:rPr>
          <w:lang w:val="en-US"/>
        </w:rPr>
      </w:pPr>
      <w:r w:rsidRPr="00BC38A0">
        <w:rPr>
          <w:lang w:val="en-US"/>
        </w:rPr>
        <w:t>2</w:t>
      </w:r>
      <w:r w:rsidRPr="00BC38A0">
        <w:rPr>
          <w:lang w:val="en-US"/>
        </w:rPr>
        <w:tab/>
        <w:t>Technical characteristics</w:t>
      </w:r>
    </w:p>
    <w:p w14:paraId="72E6F4EA" w14:textId="77777777" w:rsidR="00937FF1" w:rsidRPr="00BC38A0" w:rsidRDefault="00937FF1" w:rsidP="00937FF1">
      <w:pPr>
        <w:rPr>
          <w:lang w:val="en-US"/>
        </w:rPr>
      </w:pPr>
      <w:r w:rsidRPr="00BC38A0">
        <w:rPr>
          <w:lang w:val="en-US"/>
        </w:rPr>
        <w:t>The frequency band 8 500-10 680 MHz is used by many different types of radars on land</w:t>
      </w:r>
      <w:r w:rsidRPr="00BC38A0">
        <w:rPr>
          <w:lang w:val="en-US"/>
        </w:rPr>
        <w:noBreakHyphen/>
        <w:t xml:space="preserve">based, transportable, shipboard, and airborne platforms. Radiodetermination functions performed in the frequency band include airborne and surface search, ground-mapping, terrain-following, navigation </w:t>
      </w:r>
      <w:r w:rsidRPr="00BC38A0">
        <w:rPr>
          <w:lang w:val="en-US"/>
        </w:rPr>
        <w:lastRenderedPageBreak/>
        <w:t>(both aeronautical and maritime), target-identification, and meteorological (both airborne and ground-based). Other major differences among the radars include transmit duty cycles, emission bandwidths, presence and types of intra-pulse modulation, frequency-agile capabilities of some, transmitter peak and average powers, and types of transmitter RF power devices. These characteristics, individually and in combination, all have major bearing on the compatibility of the radars with other systems in their environment, while other characteristics affect that compatibility to lesser degrees. Radar operating frequencies can be assumed to be uniformly spread throughout each radar’s tuning frequency band. Tables 1, 2, 3 and 4 contain technical characteristics of representative radiolocation and radionavigation radars deployed in the frequency band 8 500</w:t>
      </w:r>
      <w:r>
        <w:rPr>
          <w:lang w:val="en-US"/>
        </w:rPr>
        <w:noBreakHyphen/>
      </w:r>
      <w:r w:rsidRPr="00BC38A0">
        <w:rPr>
          <w:lang w:val="en-US"/>
        </w:rPr>
        <w:t>10 680 MHz with the exception of ground based meteorological radars, which are contained in Recommendation ITU-R M.1849.</w:t>
      </w:r>
    </w:p>
    <w:p w14:paraId="214EA7A6" w14:textId="77777777" w:rsidR="00937FF1" w:rsidRPr="00BC38A0" w:rsidRDefault="00937FF1" w:rsidP="00937FF1">
      <w:pPr>
        <w:rPr>
          <w:lang w:val="en-US"/>
        </w:rPr>
      </w:pPr>
      <w:r w:rsidRPr="00BC38A0">
        <w:rPr>
          <w:lang w:val="en-US"/>
        </w:rPr>
        <w:t>The major radiolocation radars operating in this frequency band are primarily used for detection of airborne objects. They are required to measure target altitude as well as range and bearing. Some of the airborne targets are small and some are at ranges as great as 300 nautical miles (~ 556 km), so these radiolocation radars must have great sensitivity and must provide a high degree of suppression to all forms of clutter return, including that from sea, land, and precipitation. In some cases, the radar emissions in this frequency band are required to trigger radar beacons.</w:t>
      </w:r>
    </w:p>
    <w:p w14:paraId="618261D8" w14:textId="77777777" w:rsidR="00937FF1" w:rsidRPr="00BC38A0" w:rsidRDefault="00937FF1" w:rsidP="00937FF1">
      <w:pPr>
        <w:rPr>
          <w:lang w:val="en-US"/>
        </w:rPr>
      </w:pPr>
      <w:r w:rsidRPr="00BC38A0">
        <w:rPr>
          <w:lang w:val="en-US"/>
        </w:rPr>
        <w:t>Largely because of these mission requirements, the radars using this frequency band tend to possess the following general characteristics:</w:t>
      </w:r>
    </w:p>
    <w:p w14:paraId="61F093CD" w14:textId="77777777" w:rsidR="00937FF1" w:rsidRPr="00BC38A0" w:rsidRDefault="00937FF1" w:rsidP="00937FF1">
      <w:pPr>
        <w:pStyle w:val="enumlev1"/>
        <w:rPr>
          <w:lang w:val="en-US"/>
        </w:rPr>
      </w:pPr>
      <w:r w:rsidRPr="00BC38A0">
        <w:rPr>
          <w:lang w:val="en-US"/>
        </w:rPr>
        <w:t>–</w:t>
      </w:r>
      <w:r w:rsidRPr="00BC38A0">
        <w:rPr>
          <w:lang w:val="en-US"/>
        </w:rPr>
        <w:tab/>
        <w:t>they tend to have low to medium (from 1 W to 250 000 W) transmitter peak and average power, with notable exceptions;</w:t>
      </w:r>
    </w:p>
    <w:p w14:paraId="656314BC" w14:textId="77777777" w:rsidR="00937FF1" w:rsidRPr="00BC38A0" w:rsidRDefault="00937FF1" w:rsidP="00937FF1">
      <w:pPr>
        <w:pStyle w:val="enumlev1"/>
        <w:rPr>
          <w:lang w:val="en-US"/>
        </w:rPr>
      </w:pPr>
      <w:r w:rsidRPr="00BC38A0">
        <w:rPr>
          <w:lang w:val="en-US"/>
        </w:rPr>
        <w:t>–</w:t>
      </w:r>
      <w:r w:rsidRPr="00BC38A0">
        <w:rPr>
          <w:lang w:val="en-US"/>
        </w:rPr>
        <w:tab/>
        <w:t>they typically use master-oscillator power-amplifier transmitters rather than power oscillators. They are usually tunable, and some of them are frequency-agile. Some of them use linear – or non-linear – FM (chirp) or phase-coded intra-pulse modulation;</w:t>
      </w:r>
    </w:p>
    <w:p w14:paraId="251F5467" w14:textId="77777777" w:rsidR="00937FF1" w:rsidRPr="00BC38A0" w:rsidRDefault="00937FF1" w:rsidP="00937FF1">
      <w:pPr>
        <w:pStyle w:val="enumlev1"/>
        <w:rPr>
          <w:lang w:val="en-US"/>
        </w:rPr>
      </w:pPr>
      <w:r w:rsidRPr="00BC38A0">
        <w:rPr>
          <w:lang w:val="en-US"/>
        </w:rPr>
        <w:t>–</w:t>
      </w:r>
      <w:r w:rsidRPr="00BC38A0">
        <w:rPr>
          <w:lang w:val="en-US"/>
        </w:rPr>
        <w:tab/>
        <w:t>some of them have antenna main beams that are steerable in one or both angular dimensions using electronic beam steering;</w:t>
      </w:r>
    </w:p>
    <w:p w14:paraId="3DF5C0AB" w14:textId="77777777" w:rsidR="00937FF1" w:rsidRPr="00BC38A0" w:rsidRDefault="00937FF1" w:rsidP="00937FF1">
      <w:pPr>
        <w:pStyle w:val="enumlev1"/>
        <w:rPr>
          <w:lang w:val="en-US"/>
        </w:rPr>
      </w:pPr>
      <w:r w:rsidRPr="00BC38A0">
        <w:rPr>
          <w:lang w:val="en-US"/>
        </w:rPr>
        <w:t>–</w:t>
      </w:r>
      <w:r w:rsidRPr="00BC38A0">
        <w:rPr>
          <w:lang w:val="en-US"/>
        </w:rPr>
        <w:tab/>
        <w:t>they typically employ versatile receiving and processing capabilities, such as auxiliary sidelobe</w:t>
      </w:r>
      <w:r w:rsidRPr="00BC38A0">
        <w:rPr>
          <w:lang w:val="en-US"/>
        </w:rPr>
        <w:noBreakHyphen/>
        <w:t>blanking receive antennas, processing of coherent-carrier pulse trains to suppress clutter return by means of moving-target-indication, constant-false-alarm-rate (CFAR) techniques, and, in some cases, adaptive selection of operating frequencies based on sensing of interference on various frequencies;</w:t>
      </w:r>
    </w:p>
    <w:p w14:paraId="17ED4461" w14:textId="77777777" w:rsidR="00937FF1" w:rsidRPr="00BC38A0" w:rsidRDefault="00937FF1" w:rsidP="00937FF1">
      <w:pPr>
        <w:pStyle w:val="enumlev1"/>
        <w:rPr>
          <w:lang w:val="en-US"/>
        </w:rPr>
      </w:pPr>
      <w:r w:rsidRPr="00BC38A0">
        <w:rPr>
          <w:lang w:val="en-US"/>
        </w:rPr>
        <w:t>–</w:t>
      </w:r>
      <w:r w:rsidRPr="00BC38A0">
        <w:rPr>
          <w:lang w:val="en-US"/>
        </w:rPr>
        <w:tab/>
        <w:t>individual radars often have numerous different pulse widths and pulse repetition frequencies; some chirp radars have a choice of chirp bandwidths; and some frequency</w:t>
      </w:r>
      <w:r w:rsidRPr="00BC38A0">
        <w:rPr>
          <w:lang w:val="en-US"/>
        </w:rPr>
        <w:noBreakHyphen/>
        <w:t>agile radars have a variety of agile</w:t>
      </w:r>
      <w:r w:rsidRPr="00BC38A0">
        <w:rPr>
          <w:lang w:val="en-US"/>
        </w:rPr>
        <w:noBreakHyphen/>
        <w:t xml:space="preserve"> or fixed-frequency modes. This flexibility can provide useful tools for maintaining compatibility with other radars in the environment.</w:t>
      </w:r>
    </w:p>
    <w:p w14:paraId="0464F211" w14:textId="77777777" w:rsidR="00937FF1" w:rsidRPr="00BC38A0" w:rsidRDefault="00937FF1" w:rsidP="00937FF1">
      <w:pPr>
        <w:rPr>
          <w:lang w:val="en-US"/>
        </w:rPr>
      </w:pPr>
      <w:r w:rsidRPr="00BC38A0">
        <w:rPr>
          <w:lang w:val="en-US"/>
        </w:rPr>
        <w:t>Some or all of the radars whose characteristics are presented in Tables 1, 2, 3 and 4 possess these properties. Those Tables are extensive to exemplify the wide variety of radar missions, platforms, waveforms, bandwidths, duty cycles, power levels, transmitter devices, etc. found in radars using this frequency band, although they do not illustrate the full repertoire of attributes that might appear in future systems.</w:t>
      </w:r>
    </w:p>
    <w:p w14:paraId="5135F67A" w14:textId="77777777" w:rsidR="00937FF1" w:rsidRDefault="00937FF1" w:rsidP="00937FF1">
      <w:pPr>
        <w:rPr>
          <w:lang w:val="en-US"/>
        </w:rPr>
      </w:pPr>
    </w:p>
    <w:p w14:paraId="04766090" w14:textId="77777777" w:rsidR="00AA3637" w:rsidRDefault="00AA3637" w:rsidP="00937FF1">
      <w:pPr>
        <w:rPr>
          <w:lang w:val="en-US"/>
        </w:rPr>
      </w:pPr>
    </w:p>
    <w:p w14:paraId="2FA72BD3" w14:textId="3AD47AC3" w:rsidR="00AA3637" w:rsidRPr="00BC38A0" w:rsidRDefault="00AA3637" w:rsidP="00937FF1">
      <w:pPr>
        <w:rPr>
          <w:lang w:val="en-US"/>
        </w:rPr>
        <w:sectPr w:rsidR="00AA3637" w:rsidRPr="00BC38A0" w:rsidSect="00AA3637">
          <w:footerReference w:type="first" r:id="rId13"/>
          <w:pgSz w:w="11907" w:h="16834"/>
          <w:pgMar w:top="1418" w:right="1134" w:bottom="1418" w:left="1134" w:header="720" w:footer="720" w:gutter="0"/>
          <w:paperSrc w:first="15" w:other="15"/>
          <w:cols w:space="720"/>
          <w:titlePg/>
        </w:sectPr>
      </w:pPr>
    </w:p>
    <w:p w14:paraId="3B491997" w14:textId="77777777" w:rsidR="00937FF1" w:rsidRPr="00BC38A0" w:rsidRDefault="00937FF1" w:rsidP="00937FF1">
      <w:pPr>
        <w:pStyle w:val="TableNo"/>
        <w:rPr>
          <w:lang w:val="en-US"/>
        </w:rPr>
      </w:pPr>
      <w:r w:rsidRPr="00BC38A0">
        <w:rPr>
          <w:lang w:val="en-US"/>
        </w:rPr>
        <w:lastRenderedPageBreak/>
        <w:t>TABLE 1</w:t>
      </w:r>
    </w:p>
    <w:p w14:paraId="7E678AD2" w14:textId="77777777" w:rsidR="00937FF1" w:rsidRPr="00BC38A0" w:rsidRDefault="00937FF1" w:rsidP="00937FF1">
      <w:pPr>
        <w:pStyle w:val="Tabletitle"/>
        <w:rPr>
          <w:lang w:val="en-US"/>
        </w:rPr>
      </w:pPr>
      <w:r w:rsidRPr="00BC38A0">
        <w:rPr>
          <w:lang w:val="en-US"/>
        </w:rPr>
        <w:t>Characteristics of airborne radiodetermination radars operating in the frequency band 8 </w:t>
      </w:r>
      <w:r w:rsidRPr="00BC38A0">
        <w:rPr>
          <w:rFonts w:ascii="Tms Rmn" w:hAnsi="Tms Rmn"/>
          <w:lang w:val="en-US"/>
        </w:rPr>
        <w:t>5</w:t>
      </w:r>
      <w:r w:rsidRPr="00BC38A0">
        <w:rPr>
          <w:lang w:val="en-US"/>
        </w:rPr>
        <w:t>00</w:t>
      </w:r>
      <w:r>
        <w:rPr>
          <w:lang w:val="en-US"/>
        </w:rPr>
        <w:t>-</w:t>
      </w:r>
      <w:r w:rsidRPr="00BC38A0">
        <w:rPr>
          <w:lang w:val="en-US"/>
        </w:rPr>
        <w:t>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6"/>
        <w:gridCol w:w="981"/>
        <w:gridCol w:w="2614"/>
        <w:gridCol w:w="2003"/>
        <w:gridCol w:w="2958"/>
        <w:gridCol w:w="2237"/>
      </w:tblGrid>
      <w:tr w:rsidR="00937FF1" w:rsidRPr="00527337" w14:paraId="42323FFD" w14:textId="77777777" w:rsidTr="00AA3637">
        <w:trPr>
          <w:cantSplit/>
          <w:jc w:val="center"/>
        </w:trPr>
        <w:tc>
          <w:tcPr>
            <w:tcW w:w="4041" w:type="dxa"/>
          </w:tcPr>
          <w:p w14:paraId="654599BD" w14:textId="77777777" w:rsidR="00937FF1" w:rsidRPr="00527337" w:rsidRDefault="00937FF1" w:rsidP="00AA3637">
            <w:pPr>
              <w:pStyle w:val="Tablehead"/>
            </w:pPr>
            <w:r w:rsidRPr="00527337">
              <w:t>Characteristics</w:t>
            </w:r>
          </w:p>
        </w:tc>
        <w:tc>
          <w:tcPr>
            <w:tcW w:w="1063" w:type="dxa"/>
            <w:vAlign w:val="center"/>
          </w:tcPr>
          <w:p w14:paraId="3A27E6D0" w14:textId="77777777" w:rsidR="00937FF1" w:rsidRPr="00527337" w:rsidRDefault="00937FF1" w:rsidP="00AA3637">
            <w:pPr>
              <w:pStyle w:val="Tablehead"/>
            </w:pPr>
            <w:r w:rsidRPr="00527337">
              <w:t>Units</w:t>
            </w:r>
          </w:p>
        </w:tc>
        <w:tc>
          <w:tcPr>
            <w:tcW w:w="2875" w:type="dxa"/>
          </w:tcPr>
          <w:p w14:paraId="27CE9CC5" w14:textId="77777777" w:rsidR="00937FF1" w:rsidRPr="00527337" w:rsidRDefault="00937FF1" w:rsidP="00AA3637">
            <w:pPr>
              <w:pStyle w:val="Tablehead"/>
            </w:pPr>
            <w:r w:rsidRPr="00527337">
              <w:t>System A1</w:t>
            </w:r>
          </w:p>
        </w:tc>
        <w:tc>
          <w:tcPr>
            <w:tcW w:w="2197" w:type="dxa"/>
          </w:tcPr>
          <w:p w14:paraId="3C60F7ED" w14:textId="77777777" w:rsidR="00937FF1" w:rsidRPr="00527337" w:rsidRDefault="00937FF1" w:rsidP="00AA3637">
            <w:pPr>
              <w:pStyle w:val="Tablehead"/>
            </w:pPr>
            <w:r w:rsidRPr="00527337">
              <w:t>System A2</w:t>
            </w:r>
          </w:p>
        </w:tc>
        <w:tc>
          <w:tcPr>
            <w:tcW w:w="3256" w:type="dxa"/>
          </w:tcPr>
          <w:p w14:paraId="6F140813" w14:textId="77777777" w:rsidR="00937FF1" w:rsidRPr="00527337" w:rsidRDefault="00937FF1" w:rsidP="00AA3637">
            <w:pPr>
              <w:pStyle w:val="Tablehead"/>
            </w:pPr>
            <w:r w:rsidRPr="00527337">
              <w:t>System A3</w:t>
            </w:r>
          </w:p>
        </w:tc>
        <w:tc>
          <w:tcPr>
            <w:tcW w:w="2456" w:type="dxa"/>
          </w:tcPr>
          <w:p w14:paraId="6E86BDF5" w14:textId="77777777" w:rsidR="00937FF1" w:rsidRPr="00527337" w:rsidRDefault="00937FF1" w:rsidP="00AA3637">
            <w:pPr>
              <w:pStyle w:val="Tablehead"/>
            </w:pPr>
            <w:r w:rsidRPr="00527337">
              <w:t>System A4</w:t>
            </w:r>
          </w:p>
        </w:tc>
      </w:tr>
      <w:tr w:rsidR="00937FF1" w:rsidRPr="00527337" w14:paraId="5202B7F9" w14:textId="77777777" w:rsidTr="00AA3637">
        <w:trPr>
          <w:cantSplit/>
          <w:jc w:val="center"/>
        </w:trPr>
        <w:tc>
          <w:tcPr>
            <w:tcW w:w="4041" w:type="dxa"/>
            <w:tcMar>
              <w:left w:w="85" w:type="dxa"/>
              <w:right w:w="85" w:type="dxa"/>
            </w:tcMar>
          </w:tcPr>
          <w:p w14:paraId="1CCD9A9D" w14:textId="77777777" w:rsidR="00937FF1" w:rsidRPr="00527337" w:rsidRDefault="00937FF1" w:rsidP="00AA3637">
            <w:pPr>
              <w:pStyle w:val="Tabletext"/>
            </w:pPr>
            <w:r w:rsidRPr="00527337">
              <w:t>Function</w:t>
            </w:r>
          </w:p>
        </w:tc>
        <w:tc>
          <w:tcPr>
            <w:tcW w:w="1063" w:type="dxa"/>
            <w:vAlign w:val="center"/>
          </w:tcPr>
          <w:p w14:paraId="16B13A60" w14:textId="77777777" w:rsidR="00937FF1" w:rsidRPr="00527337" w:rsidRDefault="00937FF1" w:rsidP="00AA3637">
            <w:pPr>
              <w:pStyle w:val="Tabletext"/>
              <w:jc w:val="center"/>
            </w:pPr>
          </w:p>
        </w:tc>
        <w:tc>
          <w:tcPr>
            <w:tcW w:w="2875" w:type="dxa"/>
            <w:tcMar>
              <w:left w:w="85" w:type="dxa"/>
              <w:right w:w="85" w:type="dxa"/>
            </w:tcMar>
          </w:tcPr>
          <w:p w14:paraId="28193757" w14:textId="77777777" w:rsidR="00937FF1" w:rsidRPr="00BC38A0" w:rsidRDefault="00937FF1" w:rsidP="00AA3637">
            <w:pPr>
              <w:pStyle w:val="Tabletext"/>
              <w:rPr>
                <w:lang w:val="en-US"/>
              </w:rPr>
            </w:pPr>
            <w:r w:rsidRPr="00BC38A0">
              <w:rPr>
                <w:lang w:val="en-US"/>
              </w:rPr>
              <w:t>Search and track radar (multifunction)</w:t>
            </w:r>
          </w:p>
        </w:tc>
        <w:tc>
          <w:tcPr>
            <w:tcW w:w="2197" w:type="dxa"/>
            <w:tcMar>
              <w:left w:w="85" w:type="dxa"/>
              <w:right w:w="85" w:type="dxa"/>
            </w:tcMar>
          </w:tcPr>
          <w:p w14:paraId="6A6CBC80" w14:textId="77777777" w:rsidR="00937FF1" w:rsidRPr="00527337" w:rsidRDefault="00937FF1" w:rsidP="00AA3637">
            <w:pPr>
              <w:pStyle w:val="Tabletext"/>
            </w:pPr>
            <w:r w:rsidRPr="00527337">
              <w:t>Airborne search radar</w:t>
            </w:r>
          </w:p>
        </w:tc>
        <w:tc>
          <w:tcPr>
            <w:tcW w:w="3256" w:type="dxa"/>
            <w:tcMar>
              <w:left w:w="85" w:type="dxa"/>
              <w:right w:w="85" w:type="dxa"/>
            </w:tcMar>
          </w:tcPr>
          <w:p w14:paraId="688867AB" w14:textId="77777777" w:rsidR="00937FF1" w:rsidRPr="00BC38A0" w:rsidRDefault="00937FF1" w:rsidP="00AA3637">
            <w:pPr>
              <w:pStyle w:val="Tabletext"/>
              <w:rPr>
                <w:lang w:val="en-US"/>
              </w:rPr>
            </w:pPr>
            <w:r w:rsidRPr="00BC38A0">
              <w:rPr>
                <w:lang w:val="en-US"/>
              </w:rPr>
              <w:t>Ground-mapping and terrain-following radar (multifunction)</w:t>
            </w:r>
          </w:p>
        </w:tc>
        <w:tc>
          <w:tcPr>
            <w:tcW w:w="2456" w:type="dxa"/>
            <w:tcMar>
              <w:left w:w="85" w:type="dxa"/>
              <w:right w:w="85" w:type="dxa"/>
            </w:tcMar>
          </w:tcPr>
          <w:p w14:paraId="53FDFDE9" w14:textId="77777777" w:rsidR="00937FF1" w:rsidRPr="00527337" w:rsidRDefault="00937FF1" w:rsidP="00AA3637">
            <w:pPr>
              <w:pStyle w:val="Tabletext"/>
            </w:pPr>
            <w:r w:rsidRPr="00527337">
              <w:t>Track radar</w:t>
            </w:r>
          </w:p>
        </w:tc>
      </w:tr>
      <w:tr w:rsidR="00937FF1" w:rsidRPr="00527337" w14:paraId="0E443DD1" w14:textId="77777777" w:rsidTr="00AA3637">
        <w:trPr>
          <w:cantSplit/>
          <w:jc w:val="center"/>
        </w:trPr>
        <w:tc>
          <w:tcPr>
            <w:tcW w:w="4041" w:type="dxa"/>
            <w:tcMar>
              <w:left w:w="85" w:type="dxa"/>
              <w:right w:w="85" w:type="dxa"/>
            </w:tcMar>
          </w:tcPr>
          <w:p w14:paraId="4D58AD9D" w14:textId="77777777" w:rsidR="00937FF1" w:rsidRPr="00527337" w:rsidRDefault="00937FF1" w:rsidP="00AA3637">
            <w:pPr>
              <w:pStyle w:val="Tabletext"/>
            </w:pPr>
            <w:r w:rsidRPr="00527337">
              <w:t xml:space="preserve">Tuning range </w:t>
            </w:r>
          </w:p>
        </w:tc>
        <w:tc>
          <w:tcPr>
            <w:tcW w:w="1063" w:type="dxa"/>
            <w:vAlign w:val="center"/>
          </w:tcPr>
          <w:p w14:paraId="5E0937ED"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875" w:type="dxa"/>
            <w:tcMar>
              <w:left w:w="85" w:type="dxa"/>
              <w:right w:w="85" w:type="dxa"/>
            </w:tcMar>
          </w:tcPr>
          <w:p w14:paraId="22B35B69" w14:textId="77777777" w:rsidR="00937FF1" w:rsidRPr="00527337" w:rsidRDefault="00937FF1" w:rsidP="00AA3637">
            <w:pPr>
              <w:pStyle w:val="Tabletext"/>
            </w:pPr>
            <w:r>
              <w:t>9 300-</w:t>
            </w:r>
            <w:r w:rsidRPr="00527337">
              <w:t>10 000</w:t>
            </w:r>
          </w:p>
        </w:tc>
        <w:tc>
          <w:tcPr>
            <w:tcW w:w="2197" w:type="dxa"/>
            <w:tcMar>
              <w:left w:w="85" w:type="dxa"/>
              <w:right w:w="85" w:type="dxa"/>
            </w:tcMar>
          </w:tcPr>
          <w:p w14:paraId="55C69C97" w14:textId="77777777" w:rsidR="00937FF1" w:rsidRPr="00527337" w:rsidRDefault="00937FF1" w:rsidP="00AA3637">
            <w:pPr>
              <w:pStyle w:val="Tabletext"/>
            </w:pPr>
            <w:r>
              <w:t>8 500-</w:t>
            </w:r>
            <w:r w:rsidRPr="00527337">
              <w:t>9 600</w:t>
            </w:r>
          </w:p>
        </w:tc>
        <w:tc>
          <w:tcPr>
            <w:tcW w:w="3256" w:type="dxa"/>
            <w:tcMar>
              <w:left w:w="85" w:type="dxa"/>
              <w:right w:w="85" w:type="dxa"/>
            </w:tcMar>
          </w:tcPr>
          <w:p w14:paraId="3F7237B4" w14:textId="77777777" w:rsidR="00937FF1" w:rsidRPr="00527337" w:rsidRDefault="00937FF1" w:rsidP="00AA3637">
            <w:pPr>
              <w:pStyle w:val="Tabletext"/>
            </w:pPr>
            <w:r w:rsidRPr="00527337">
              <w:t>9 240, 9 360 and 9 480</w:t>
            </w:r>
          </w:p>
        </w:tc>
        <w:tc>
          <w:tcPr>
            <w:tcW w:w="2456" w:type="dxa"/>
            <w:tcMar>
              <w:left w:w="85" w:type="dxa"/>
              <w:right w:w="85" w:type="dxa"/>
            </w:tcMar>
          </w:tcPr>
          <w:p w14:paraId="1BCFCEFB" w14:textId="77777777" w:rsidR="00937FF1" w:rsidRPr="00527337" w:rsidRDefault="00937FF1" w:rsidP="00AA3637">
            <w:pPr>
              <w:pStyle w:val="Tabletext"/>
            </w:pPr>
            <w:r>
              <w:t>10 000-</w:t>
            </w:r>
            <w:r w:rsidRPr="00527337">
              <w:t>10 500</w:t>
            </w:r>
          </w:p>
        </w:tc>
      </w:tr>
      <w:tr w:rsidR="00937FF1" w:rsidRPr="00527337" w14:paraId="1A22E840" w14:textId="77777777" w:rsidTr="00AA3637">
        <w:trPr>
          <w:cantSplit/>
          <w:jc w:val="center"/>
        </w:trPr>
        <w:tc>
          <w:tcPr>
            <w:tcW w:w="4041" w:type="dxa"/>
            <w:tcMar>
              <w:left w:w="85" w:type="dxa"/>
              <w:right w:w="85" w:type="dxa"/>
            </w:tcMar>
          </w:tcPr>
          <w:p w14:paraId="6B042B1A" w14:textId="77777777" w:rsidR="00937FF1" w:rsidRPr="00527337" w:rsidRDefault="00937FF1" w:rsidP="00AA3637">
            <w:pPr>
              <w:pStyle w:val="Tabletext"/>
            </w:pPr>
            <w:r w:rsidRPr="00527337">
              <w:t>Modulation</w:t>
            </w:r>
          </w:p>
        </w:tc>
        <w:tc>
          <w:tcPr>
            <w:tcW w:w="1063" w:type="dxa"/>
            <w:vAlign w:val="center"/>
          </w:tcPr>
          <w:p w14:paraId="19F67CC8" w14:textId="77777777" w:rsidR="00937FF1" w:rsidRPr="00527337" w:rsidRDefault="00937FF1" w:rsidP="00AA3637">
            <w:pPr>
              <w:pStyle w:val="Tabletext"/>
              <w:jc w:val="center"/>
            </w:pPr>
          </w:p>
        </w:tc>
        <w:tc>
          <w:tcPr>
            <w:tcW w:w="2875" w:type="dxa"/>
            <w:tcMar>
              <w:left w:w="85" w:type="dxa"/>
              <w:right w:w="85" w:type="dxa"/>
            </w:tcMar>
          </w:tcPr>
          <w:p w14:paraId="201DD3B5" w14:textId="77777777" w:rsidR="00937FF1" w:rsidRPr="00527337" w:rsidRDefault="00937FF1" w:rsidP="00AA3637">
            <w:pPr>
              <w:pStyle w:val="Tabletext"/>
            </w:pPr>
            <w:r w:rsidRPr="00527337">
              <w:t>Pulse</w:t>
            </w:r>
          </w:p>
        </w:tc>
        <w:tc>
          <w:tcPr>
            <w:tcW w:w="2197" w:type="dxa"/>
            <w:tcMar>
              <w:left w:w="85" w:type="dxa"/>
              <w:right w:w="85" w:type="dxa"/>
            </w:tcMar>
          </w:tcPr>
          <w:p w14:paraId="334F926F" w14:textId="77777777" w:rsidR="00937FF1" w:rsidRPr="00527337" w:rsidRDefault="00937FF1" w:rsidP="00AA3637">
            <w:pPr>
              <w:pStyle w:val="Tabletext"/>
            </w:pPr>
            <w:r w:rsidRPr="00527337">
              <w:t>Pulse</w:t>
            </w:r>
          </w:p>
        </w:tc>
        <w:tc>
          <w:tcPr>
            <w:tcW w:w="3256" w:type="dxa"/>
            <w:tcMar>
              <w:left w:w="85" w:type="dxa"/>
              <w:right w:w="85" w:type="dxa"/>
            </w:tcMar>
          </w:tcPr>
          <w:p w14:paraId="0EB17156" w14:textId="77777777" w:rsidR="00937FF1" w:rsidRPr="00527337" w:rsidRDefault="00937FF1" w:rsidP="00AA3637">
            <w:pPr>
              <w:pStyle w:val="Tabletext"/>
            </w:pPr>
            <w:r w:rsidRPr="00527337">
              <w:t>Non-coherent frequency-agile pulse-position modulation</w:t>
            </w:r>
          </w:p>
        </w:tc>
        <w:tc>
          <w:tcPr>
            <w:tcW w:w="2456" w:type="dxa"/>
            <w:tcMar>
              <w:left w:w="85" w:type="dxa"/>
              <w:right w:w="85" w:type="dxa"/>
            </w:tcMar>
          </w:tcPr>
          <w:p w14:paraId="4855AEE2" w14:textId="77777777" w:rsidR="00937FF1" w:rsidRPr="00527337" w:rsidRDefault="00937FF1" w:rsidP="00AA3637">
            <w:pPr>
              <w:pStyle w:val="Tabletext"/>
            </w:pPr>
            <w:r w:rsidRPr="00527337">
              <w:t>CW, FMCW</w:t>
            </w:r>
          </w:p>
        </w:tc>
      </w:tr>
      <w:tr w:rsidR="00937FF1" w:rsidRPr="00527337" w14:paraId="0F13BB06" w14:textId="77777777" w:rsidTr="00AA3637">
        <w:trPr>
          <w:cantSplit/>
          <w:jc w:val="center"/>
        </w:trPr>
        <w:tc>
          <w:tcPr>
            <w:tcW w:w="4041" w:type="dxa"/>
            <w:tcMar>
              <w:left w:w="85" w:type="dxa"/>
              <w:right w:w="85" w:type="dxa"/>
            </w:tcMar>
          </w:tcPr>
          <w:p w14:paraId="4834920D" w14:textId="77777777" w:rsidR="00937FF1" w:rsidRPr="00527337" w:rsidRDefault="00937FF1" w:rsidP="00AA3637">
            <w:pPr>
              <w:pStyle w:val="Tabletext"/>
            </w:pPr>
            <w:r w:rsidRPr="00527337">
              <w:t xml:space="preserve">Peak power into antenna </w:t>
            </w:r>
          </w:p>
        </w:tc>
        <w:tc>
          <w:tcPr>
            <w:tcW w:w="1063" w:type="dxa"/>
          </w:tcPr>
          <w:p w14:paraId="23D3DC68"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2875" w:type="dxa"/>
            <w:tcMar>
              <w:left w:w="85" w:type="dxa"/>
              <w:right w:w="85" w:type="dxa"/>
            </w:tcMar>
          </w:tcPr>
          <w:p w14:paraId="11BB59E6" w14:textId="77777777" w:rsidR="00937FF1" w:rsidRPr="00527337" w:rsidRDefault="00937FF1" w:rsidP="00AA3637">
            <w:pPr>
              <w:pStyle w:val="Tabletext"/>
            </w:pPr>
            <w:r w:rsidRPr="00527337">
              <w:t>17</w:t>
            </w:r>
          </w:p>
        </w:tc>
        <w:tc>
          <w:tcPr>
            <w:tcW w:w="2197" w:type="dxa"/>
            <w:tcMar>
              <w:left w:w="85" w:type="dxa"/>
              <w:right w:w="85" w:type="dxa"/>
            </w:tcMar>
          </w:tcPr>
          <w:p w14:paraId="5B749768" w14:textId="77777777" w:rsidR="00937FF1" w:rsidRPr="00527337" w:rsidRDefault="00937FF1" w:rsidP="00AA3637">
            <w:pPr>
              <w:pStyle w:val="Tabletext"/>
            </w:pPr>
            <w:r w:rsidRPr="00527337">
              <w:t>143 (min)</w:t>
            </w:r>
            <w:r w:rsidRPr="00527337">
              <w:br/>
              <w:t>220 (max)</w:t>
            </w:r>
          </w:p>
        </w:tc>
        <w:tc>
          <w:tcPr>
            <w:tcW w:w="3256" w:type="dxa"/>
            <w:tcMar>
              <w:left w:w="85" w:type="dxa"/>
              <w:right w:w="85" w:type="dxa"/>
            </w:tcMar>
          </w:tcPr>
          <w:p w14:paraId="22E15C3B" w14:textId="77777777" w:rsidR="00937FF1" w:rsidRPr="00527337" w:rsidRDefault="00937FF1" w:rsidP="00AA3637">
            <w:pPr>
              <w:pStyle w:val="Tabletext"/>
            </w:pPr>
            <w:r w:rsidRPr="00527337">
              <w:t>95</w:t>
            </w:r>
          </w:p>
        </w:tc>
        <w:tc>
          <w:tcPr>
            <w:tcW w:w="2456" w:type="dxa"/>
            <w:tcMar>
              <w:left w:w="85" w:type="dxa"/>
              <w:right w:w="85" w:type="dxa"/>
            </w:tcMar>
          </w:tcPr>
          <w:p w14:paraId="3A9C090B" w14:textId="77777777" w:rsidR="00937FF1" w:rsidRPr="00527337" w:rsidRDefault="00937FF1" w:rsidP="00AA3637">
            <w:pPr>
              <w:pStyle w:val="Tabletext"/>
            </w:pPr>
            <w:r w:rsidRPr="00527337">
              <w:t>1.5</w:t>
            </w:r>
          </w:p>
        </w:tc>
      </w:tr>
      <w:tr w:rsidR="00937FF1" w:rsidRPr="00527337" w14:paraId="6CCC0E5B" w14:textId="77777777" w:rsidTr="00AA3637">
        <w:trPr>
          <w:cantSplit/>
          <w:jc w:val="center"/>
        </w:trPr>
        <w:tc>
          <w:tcPr>
            <w:tcW w:w="4041" w:type="dxa"/>
            <w:tcMar>
              <w:left w:w="85" w:type="dxa"/>
              <w:right w:w="85" w:type="dxa"/>
            </w:tcMar>
          </w:tcPr>
          <w:p w14:paraId="02FA885C" w14:textId="77777777" w:rsidR="00937FF1" w:rsidRPr="00BC38A0" w:rsidRDefault="00937FF1" w:rsidP="00AA3637">
            <w:pPr>
              <w:pStyle w:val="Tabletext"/>
              <w:rPr>
                <w:lang w:val="en-US"/>
              </w:rPr>
            </w:pPr>
            <w:r w:rsidRPr="00BC38A0">
              <w:rPr>
                <w:lang w:val="en-US"/>
              </w:rPr>
              <w:t xml:space="preserve">Pulse widths and </w:t>
            </w:r>
            <w:r w:rsidRPr="00BC38A0">
              <w:rPr>
                <w:lang w:val="en-US"/>
              </w:rPr>
              <w:br/>
              <w:t xml:space="preserve">pulse repetition rates </w:t>
            </w:r>
          </w:p>
        </w:tc>
        <w:tc>
          <w:tcPr>
            <w:tcW w:w="1063" w:type="dxa"/>
            <w:vAlign w:val="center"/>
          </w:tcPr>
          <w:p w14:paraId="604DE738"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t>pps</w:t>
            </w:r>
          </w:p>
        </w:tc>
        <w:tc>
          <w:tcPr>
            <w:tcW w:w="2875" w:type="dxa"/>
            <w:tcMar>
              <w:left w:w="85" w:type="dxa"/>
              <w:right w:w="85" w:type="dxa"/>
            </w:tcMar>
          </w:tcPr>
          <w:p w14:paraId="27AC3939" w14:textId="77777777" w:rsidR="00937FF1" w:rsidRPr="00527337" w:rsidRDefault="00937FF1" w:rsidP="00AA3637">
            <w:pPr>
              <w:pStyle w:val="Tabletext"/>
            </w:pPr>
            <w:r w:rsidRPr="00527337">
              <w:t>0.285; 8</w:t>
            </w:r>
            <w:r w:rsidRPr="00527337">
              <w:br/>
              <w:t>200 to 23 000</w:t>
            </w:r>
          </w:p>
        </w:tc>
        <w:tc>
          <w:tcPr>
            <w:tcW w:w="2197" w:type="dxa"/>
            <w:tcMar>
              <w:left w:w="85" w:type="dxa"/>
              <w:right w:w="85" w:type="dxa"/>
            </w:tcMar>
          </w:tcPr>
          <w:p w14:paraId="151BFD14" w14:textId="77777777" w:rsidR="00937FF1" w:rsidRPr="00527337" w:rsidRDefault="00937FF1" w:rsidP="00AA3637">
            <w:pPr>
              <w:pStyle w:val="Tabletext"/>
            </w:pPr>
            <w:r w:rsidRPr="00527337">
              <w:t>2.5; 0.5</w:t>
            </w:r>
            <w:r w:rsidRPr="00527337">
              <w:br/>
              <w:t>400 and 1 600</w:t>
            </w:r>
          </w:p>
        </w:tc>
        <w:tc>
          <w:tcPr>
            <w:tcW w:w="3256" w:type="dxa"/>
            <w:tcMar>
              <w:left w:w="85" w:type="dxa"/>
              <w:right w:w="85" w:type="dxa"/>
            </w:tcMar>
          </w:tcPr>
          <w:p w14:paraId="6DC892AC" w14:textId="77777777" w:rsidR="00937FF1" w:rsidRPr="00527337" w:rsidRDefault="00937FF1" w:rsidP="00AA3637">
            <w:pPr>
              <w:pStyle w:val="Tabletext"/>
            </w:pPr>
            <w:r w:rsidRPr="00527337">
              <w:t>0.3, 2.35, and 4</w:t>
            </w:r>
            <w:r w:rsidRPr="00527337">
              <w:br/>
              <w:t>2 000, 425 and 250</w:t>
            </w:r>
          </w:p>
        </w:tc>
        <w:tc>
          <w:tcPr>
            <w:tcW w:w="2456" w:type="dxa"/>
            <w:tcMar>
              <w:left w:w="85" w:type="dxa"/>
              <w:right w:w="85" w:type="dxa"/>
            </w:tcMar>
          </w:tcPr>
          <w:p w14:paraId="42AFC958" w14:textId="77777777" w:rsidR="00937FF1" w:rsidRPr="00527337" w:rsidRDefault="00937FF1" w:rsidP="00AA3637">
            <w:pPr>
              <w:pStyle w:val="Tabletext"/>
            </w:pPr>
            <w:r w:rsidRPr="00527337">
              <w:t>Not applicable</w:t>
            </w:r>
          </w:p>
        </w:tc>
      </w:tr>
      <w:tr w:rsidR="00937FF1" w:rsidRPr="00527337" w14:paraId="154E5F6C" w14:textId="77777777" w:rsidTr="00AA3637">
        <w:trPr>
          <w:cantSplit/>
          <w:jc w:val="center"/>
        </w:trPr>
        <w:tc>
          <w:tcPr>
            <w:tcW w:w="4041" w:type="dxa"/>
            <w:tcMar>
              <w:left w:w="85" w:type="dxa"/>
              <w:right w:w="85" w:type="dxa"/>
            </w:tcMar>
          </w:tcPr>
          <w:p w14:paraId="6B4FADA5" w14:textId="77777777" w:rsidR="00937FF1" w:rsidRPr="00527337" w:rsidRDefault="00937FF1" w:rsidP="00AA3637">
            <w:pPr>
              <w:pStyle w:val="Tabletext"/>
            </w:pPr>
            <w:r w:rsidRPr="00527337">
              <w:t>Maximum duty cycle</w:t>
            </w:r>
          </w:p>
        </w:tc>
        <w:tc>
          <w:tcPr>
            <w:tcW w:w="1063" w:type="dxa"/>
            <w:vAlign w:val="center"/>
          </w:tcPr>
          <w:p w14:paraId="6AC5850E" w14:textId="77777777" w:rsidR="00937FF1" w:rsidRPr="00527337" w:rsidRDefault="00937FF1" w:rsidP="00AA3637">
            <w:pPr>
              <w:pStyle w:val="Tabletext"/>
              <w:jc w:val="center"/>
            </w:pPr>
          </w:p>
        </w:tc>
        <w:tc>
          <w:tcPr>
            <w:tcW w:w="2875" w:type="dxa"/>
            <w:tcMar>
              <w:left w:w="85" w:type="dxa"/>
              <w:right w:w="85" w:type="dxa"/>
            </w:tcMar>
          </w:tcPr>
          <w:p w14:paraId="368E5C81" w14:textId="77777777" w:rsidR="00937FF1" w:rsidRPr="00527337" w:rsidRDefault="00937FF1" w:rsidP="00AA3637">
            <w:pPr>
              <w:pStyle w:val="Tabletext"/>
            </w:pPr>
            <w:r w:rsidRPr="00527337">
              <w:t>0.0132</w:t>
            </w:r>
          </w:p>
        </w:tc>
        <w:tc>
          <w:tcPr>
            <w:tcW w:w="2197" w:type="dxa"/>
            <w:tcMar>
              <w:left w:w="85" w:type="dxa"/>
              <w:right w:w="85" w:type="dxa"/>
            </w:tcMar>
          </w:tcPr>
          <w:p w14:paraId="0E7F826E" w14:textId="77777777" w:rsidR="00937FF1" w:rsidRPr="00527337" w:rsidRDefault="00937FF1" w:rsidP="00AA3637">
            <w:pPr>
              <w:pStyle w:val="Tabletext"/>
            </w:pPr>
            <w:r w:rsidRPr="00527337">
              <w:t>0.001</w:t>
            </w:r>
          </w:p>
        </w:tc>
        <w:tc>
          <w:tcPr>
            <w:tcW w:w="3256" w:type="dxa"/>
            <w:tcMar>
              <w:left w:w="85" w:type="dxa"/>
              <w:right w:w="85" w:type="dxa"/>
            </w:tcMar>
          </w:tcPr>
          <w:p w14:paraId="4CBB66F7" w14:textId="77777777" w:rsidR="00937FF1" w:rsidRPr="00527337" w:rsidRDefault="00937FF1" w:rsidP="00AA3637">
            <w:pPr>
              <w:pStyle w:val="Tabletext"/>
            </w:pPr>
            <w:r w:rsidRPr="00527337">
              <w:t>0.001</w:t>
            </w:r>
          </w:p>
        </w:tc>
        <w:tc>
          <w:tcPr>
            <w:tcW w:w="2456" w:type="dxa"/>
            <w:tcMar>
              <w:left w:w="85" w:type="dxa"/>
              <w:right w:w="85" w:type="dxa"/>
            </w:tcMar>
          </w:tcPr>
          <w:p w14:paraId="4C69E3A0" w14:textId="77777777" w:rsidR="00937FF1" w:rsidRPr="00527337" w:rsidRDefault="00937FF1" w:rsidP="00AA3637">
            <w:pPr>
              <w:pStyle w:val="Tabletext"/>
            </w:pPr>
            <w:r w:rsidRPr="00527337">
              <w:t>1</w:t>
            </w:r>
          </w:p>
        </w:tc>
      </w:tr>
      <w:tr w:rsidR="00937FF1" w:rsidRPr="00527337" w14:paraId="65F7A369" w14:textId="77777777" w:rsidTr="00AA3637">
        <w:trPr>
          <w:cantSplit/>
          <w:jc w:val="center"/>
        </w:trPr>
        <w:tc>
          <w:tcPr>
            <w:tcW w:w="4041" w:type="dxa"/>
            <w:tcMar>
              <w:left w:w="85" w:type="dxa"/>
              <w:right w:w="85" w:type="dxa"/>
            </w:tcMar>
          </w:tcPr>
          <w:p w14:paraId="7AAF7418" w14:textId="77777777" w:rsidR="00937FF1" w:rsidRPr="00527337" w:rsidRDefault="00937FF1" w:rsidP="00AA3637">
            <w:pPr>
              <w:pStyle w:val="Tabletext"/>
            </w:pPr>
            <w:r w:rsidRPr="00527337">
              <w:t xml:space="preserve">Pulse rise/fall time </w:t>
            </w:r>
          </w:p>
        </w:tc>
        <w:tc>
          <w:tcPr>
            <w:tcW w:w="1063" w:type="dxa"/>
            <w:vAlign w:val="center"/>
          </w:tcPr>
          <w:p w14:paraId="3805AFF6" w14:textId="77777777" w:rsidR="00937FF1" w:rsidRPr="00527337" w:rsidRDefault="00937FF1" w:rsidP="00AA3637">
            <w:pPr>
              <w:pStyle w:val="Tabletext"/>
              <w:keepLines/>
              <w:tabs>
                <w:tab w:val="left" w:leader="dot" w:pos="7938"/>
                <w:tab w:val="center" w:pos="9526"/>
              </w:tabs>
              <w:ind w:left="567" w:hanging="567"/>
              <w:jc w:val="center"/>
            </w:pPr>
            <w:r w:rsidRPr="00527337">
              <w:sym w:font="Symbol" w:char="F06D"/>
            </w:r>
            <w:r w:rsidRPr="00527337">
              <w:t>s</w:t>
            </w:r>
          </w:p>
        </w:tc>
        <w:tc>
          <w:tcPr>
            <w:tcW w:w="2875" w:type="dxa"/>
            <w:tcMar>
              <w:left w:w="85" w:type="dxa"/>
              <w:right w:w="85" w:type="dxa"/>
            </w:tcMar>
          </w:tcPr>
          <w:p w14:paraId="4D3C31EE" w14:textId="77777777" w:rsidR="00937FF1" w:rsidRPr="00527337" w:rsidRDefault="00937FF1" w:rsidP="00AA3637">
            <w:pPr>
              <w:pStyle w:val="Tabletext"/>
            </w:pPr>
            <w:r w:rsidRPr="00527337">
              <w:t>0.01/0.01</w:t>
            </w:r>
          </w:p>
        </w:tc>
        <w:tc>
          <w:tcPr>
            <w:tcW w:w="2197" w:type="dxa"/>
            <w:tcMar>
              <w:left w:w="85" w:type="dxa"/>
              <w:right w:w="85" w:type="dxa"/>
            </w:tcMar>
          </w:tcPr>
          <w:p w14:paraId="19544ED4" w14:textId="77777777" w:rsidR="00937FF1" w:rsidRPr="00527337" w:rsidRDefault="00937FF1" w:rsidP="00AA3637">
            <w:pPr>
              <w:pStyle w:val="Tabletext"/>
            </w:pPr>
            <w:r w:rsidRPr="00527337">
              <w:t>0.02/0.2</w:t>
            </w:r>
          </w:p>
        </w:tc>
        <w:tc>
          <w:tcPr>
            <w:tcW w:w="3256" w:type="dxa"/>
            <w:tcMar>
              <w:left w:w="85" w:type="dxa"/>
              <w:right w:w="85" w:type="dxa"/>
            </w:tcMar>
          </w:tcPr>
          <w:p w14:paraId="5260ECE9" w14:textId="77777777" w:rsidR="00937FF1" w:rsidRPr="00527337" w:rsidRDefault="00937FF1" w:rsidP="00AA3637">
            <w:pPr>
              <w:pStyle w:val="Tabletext"/>
            </w:pPr>
            <w:r w:rsidRPr="00527337">
              <w:t>0.1/0.1</w:t>
            </w:r>
          </w:p>
        </w:tc>
        <w:tc>
          <w:tcPr>
            <w:tcW w:w="2456" w:type="dxa"/>
            <w:tcMar>
              <w:left w:w="85" w:type="dxa"/>
              <w:right w:w="85" w:type="dxa"/>
            </w:tcMar>
          </w:tcPr>
          <w:p w14:paraId="6B6D94F0" w14:textId="77777777" w:rsidR="00937FF1" w:rsidRPr="00527337" w:rsidRDefault="00937FF1" w:rsidP="00AA3637">
            <w:pPr>
              <w:pStyle w:val="Tabletext"/>
            </w:pPr>
            <w:r w:rsidRPr="00527337">
              <w:t>Not applicable</w:t>
            </w:r>
          </w:p>
        </w:tc>
      </w:tr>
      <w:tr w:rsidR="00937FF1" w:rsidRPr="00527337" w14:paraId="07930186" w14:textId="77777777" w:rsidTr="00AA3637">
        <w:trPr>
          <w:cantSplit/>
          <w:jc w:val="center"/>
        </w:trPr>
        <w:tc>
          <w:tcPr>
            <w:tcW w:w="4041" w:type="dxa"/>
            <w:tcMar>
              <w:left w:w="85" w:type="dxa"/>
              <w:right w:w="85" w:type="dxa"/>
            </w:tcMar>
          </w:tcPr>
          <w:p w14:paraId="6844E675" w14:textId="77777777" w:rsidR="00937FF1" w:rsidRPr="00527337" w:rsidRDefault="00937FF1" w:rsidP="00AA3637">
            <w:pPr>
              <w:pStyle w:val="Tabletext"/>
            </w:pPr>
            <w:r w:rsidRPr="00527337">
              <w:t>Output device</w:t>
            </w:r>
          </w:p>
        </w:tc>
        <w:tc>
          <w:tcPr>
            <w:tcW w:w="1063" w:type="dxa"/>
            <w:vAlign w:val="center"/>
          </w:tcPr>
          <w:p w14:paraId="364A0540" w14:textId="77777777" w:rsidR="00937FF1" w:rsidRPr="00527337" w:rsidRDefault="00937FF1" w:rsidP="00AA3637">
            <w:pPr>
              <w:pStyle w:val="Tabletext"/>
              <w:jc w:val="center"/>
            </w:pPr>
          </w:p>
        </w:tc>
        <w:tc>
          <w:tcPr>
            <w:tcW w:w="2875" w:type="dxa"/>
            <w:tcMar>
              <w:left w:w="85" w:type="dxa"/>
              <w:right w:w="85" w:type="dxa"/>
            </w:tcMar>
          </w:tcPr>
          <w:p w14:paraId="50B82D8F" w14:textId="77777777" w:rsidR="00937FF1" w:rsidRPr="00527337" w:rsidRDefault="00937FF1" w:rsidP="00AA3637">
            <w:pPr>
              <w:pStyle w:val="Tabletext"/>
            </w:pPr>
            <w:r w:rsidRPr="00527337">
              <w:t>Travelling wave tube</w:t>
            </w:r>
          </w:p>
        </w:tc>
        <w:tc>
          <w:tcPr>
            <w:tcW w:w="2197" w:type="dxa"/>
            <w:tcMar>
              <w:left w:w="85" w:type="dxa"/>
              <w:right w:w="85" w:type="dxa"/>
            </w:tcMar>
          </w:tcPr>
          <w:p w14:paraId="44B8A176" w14:textId="77777777" w:rsidR="00937FF1" w:rsidRPr="00527337" w:rsidRDefault="00937FF1" w:rsidP="00AA3637">
            <w:pPr>
              <w:pStyle w:val="Tabletext"/>
            </w:pPr>
            <w:r w:rsidRPr="00527337">
              <w:t>Tunable magnetron</w:t>
            </w:r>
          </w:p>
        </w:tc>
        <w:tc>
          <w:tcPr>
            <w:tcW w:w="3256" w:type="dxa"/>
            <w:tcMar>
              <w:left w:w="85" w:type="dxa"/>
              <w:right w:w="85" w:type="dxa"/>
            </w:tcMar>
          </w:tcPr>
          <w:p w14:paraId="7A1715E3" w14:textId="77777777" w:rsidR="00937FF1" w:rsidRPr="00527337" w:rsidRDefault="00937FF1" w:rsidP="00AA3637">
            <w:pPr>
              <w:pStyle w:val="Tabletext"/>
            </w:pPr>
            <w:r w:rsidRPr="00527337">
              <w:t>Cavity-tuned magnetron</w:t>
            </w:r>
          </w:p>
        </w:tc>
        <w:tc>
          <w:tcPr>
            <w:tcW w:w="2456" w:type="dxa"/>
            <w:tcMar>
              <w:left w:w="85" w:type="dxa"/>
              <w:right w:w="85" w:type="dxa"/>
            </w:tcMar>
          </w:tcPr>
          <w:p w14:paraId="62AFA67D" w14:textId="77777777" w:rsidR="00937FF1" w:rsidRPr="00527337" w:rsidRDefault="00937FF1" w:rsidP="00AA3637">
            <w:pPr>
              <w:pStyle w:val="Tabletext"/>
            </w:pPr>
            <w:r w:rsidRPr="00527337">
              <w:t>Travelling wave tube</w:t>
            </w:r>
          </w:p>
        </w:tc>
      </w:tr>
      <w:tr w:rsidR="00937FF1" w:rsidRPr="00527337" w14:paraId="21DA7697" w14:textId="77777777" w:rsidTr="00AA3637">
        <w:trPr>
          <w:cantSplit/>
          <w:jc w:val="center"/>
        </w:trPr>
        <w:tc>
          <w:tcPr>
            <w:tcW w:w="4041" w:type="dxa"/>
            <w:tcMar>
              <w:left w:w="85" w:type="dxa"/>
              <w:right w:w="85" w:type="dxa"/>
            </w:tcMar>
          </w:tcPr>
          <w:p w14:paraId="2DAE2BAD" w14:textId="77777777" w:rsidR="00937FF1" w:rsidRPr="00527337" w:rsidRDefault="00937FF1" w:rsidP="00AA3637">
            <w:pPr>
              <w:pStyle w:val="Tabletext"/>
            </w:pPr>
            <w:r w:rsidRPr="00527337">
              <w:t>Antenna pattern type</w:t>
            </w:r>
          </w:p>
        </w:tc>
        <w:tc>
          <w:tcPr>
            <w:tcW w:w="1063" w:type="dxa"/>
            <w:vAlign w:val="center"/>
          </w:tcPr>
          <w:p w14:paraId="0DCE55F5" w14:textId="77777777" w:rsidR="00937FF1" w:rsidRPr="00527337" w:rsidRDefault="00937FF1" w:rsidP="00AA3637">
            <w:pPr>
              <w:pStyle w:val="Tabletext"/>
              <w:jc w:val="center"/>
            </w:pPr>
          </w:p>
        </w:tc>
        <w:tc>
          <w:tcPr>
            <w:tcW w:w="2875" w:type="dxa"/>
            <w:tcMar>
              <w:left w:w="85" w:type="dxa"/>
              <w:right w:w="85" w:type="dxa"/>
            </w:tcMar>
          </w:tcPr>
          <w:p w14:paraId="3FC43DC5" w14:textId="77777777" w:rsidR="00937FF1" w:rsidRPr="00527337" w:rsidRDefault="00937FF1" w:rsidP="00AA3637">
            <w:pPr>
              <w:pStyle w:val="Tabletext"/>
            </w:pPr>
            <w:r w:rsidRPr="00527337">
              <w:t>Pencil</w:t>
            </w:r>
          </w:p>
        </w:tc>
        <w:tc>
          <w:tcPr>
            <w:tcW w:w="2197" w:type="dxa"/>
            <w:tcMar>
              <w:left w:w="85" w:type="dxa"/>
              <w:right w:w="85" w:type="dxa"/>
            </w:tcMar>
          </w:tcPr>
          <w:p w14:paraId="66827705" w14:textId="77777777" w:rsidR="00937FF1" w:rsidRPr="00527337" w:rsidRDefault="00937FF1" w:rsidP="00AA3637">
            <w:pPr>
              <w:pStyle w:val="Tabletext"/>
            </w:pPr>
            <w:r w:rsidRPr="00527337">
              <w:t>Fan</w:t>
            </w:r>
          </w:p>
        </w:tc>
        <w:tc>
          <w:tcPr>
            <w:tcW w:w="3256" w:type="dxa"/>
            <w:tcMar>
              <w:left w:w="85" w:type="dxa"/>
              <w:right w:w="85" w:type="dxa"/>
            </w:tcMar>
          </w:tcPr>
          <w:p w14:paraId="361CED75" w14:textId="77777777" w:rsidR="00937FF1" w:rsidRPr="00527337" w:rsidRDefault="00937FF1" w:rsidP="00AA3637">
            <w:pPr>
              <w:pStyle w:val="Tabletext"/>
            </w:pPr>
            <w:r w:rsidRPr="00527337">
              <w:t>Pencil</w:t>
            </w:r>
          </w:p>
        </w:tc>
        <w:tc>
          <w:tcPr>
            <w:tcW w:w="2456" w:type="dxa"/>
            <w:tcMar>
              <w:left w:w="85" w:type="dxa"/>
              <w:right w:w="85" w:type="dxa"/>
            </w:tcMar>
          </w:tcPr>
          <w:p w14:paraId="0ECE77E6" w14:textId="77777777" w:rsidR="00937FF1" w:rsidRPr="00527337" w:rsidRDefault="00937FF1" w:rsidP="00AA3637">
            <w:pPr>
              <w:pStyle w:val="Tabletext"/>
            </w:pPr>
            <w:r w:rsidRPr="00527337">
              <w:t>Pencil</w:t>
            </w:r>
          </w:p>
        </w:tc>
      </w:tr>
      <w:tr w:rsidR="00937FF1" w:rsidRPr="00527337" w14:paraId="1EDF4C38" w14:textId="77777777" w:rsidTr="00AA3637">
        <w:trPr>
          <w:cantSplit/>
          <w:jc w:val="center"/>
        </w:trPr>
        <w:tc>
          <w:tcPr>
            <w:tcW w:w="4041" w:type="dxa"/>
            <w:tcMar>
              <w:left w:w="85" w:type="dxa"/>
              <w:right w:w="85" w:type="dxa"/>
            </w:tcMar>
          </w:tcPr>
          <w:p w14:paraId="550455FF" w14:textId="77777777" w:rsidR="00937FF1" w:rsidRPr="00527337" w:rsidRDefault="00937FF1" w:rsidP="00AA3637">
            <w:pPr>
              <w:pStyle w:val="Tabletext"/>
            </w:pPr>
            <w:r w:rsidRPr="00527337">
              <w:t>Antenna type</w:t>
            </w:r>
          </w:p>
        </w:tc>
        <w:tc>
          <w:tcPr>
            <w:tcW w:w="1063" w:type="dxa"/>
            <w:vAlign w:val="center"/>
          </w:tcPr>
          <w:p w14:paraId="2263FAFE" w14:textId="77777777" w:rsidR="00937FF1" w:rsidRPr="00527337" w:rsidRDefault="00937FF1" w:rsidP="00AA3637">
            <w:pPr>
              <w:pStyle w:val="Tabletext"/>
              <w:jc w:val="center"/>
            </w:pPr>
          </w:p>
        </w:tc>
        <w:tc>
          <w:tcPr>
            <w:tcW w:w="2875" w:type="dxa"/>
            <w:tcMar>
              <w:left w:w="85" w:type="dxa"/>
              <w:right w:w="85" w:type="dxa"/>
            </w:tcMar>
          </w:tcPr>
          <w:p w14:paraId="70A0B691" w14:textId="77777777" w:rsidR="00937FF1" w:rsidRPr="00527337" w:rsidRDefault="00937FF1" w:rsidP="00AA3637">
            <w:pPr>
              <w:pStyle w:val="Tabletext"/>
            </w:pPr>
            <w:r w:rsidRPr="00527337">
              <w:t>Planar array</w:t>
            </w:r>
          </w:p>
        </w:tc>
        <w:tc>
          <w:tcPr>
            <w:tcW w:w="2197" w:type="dxa"/>
            <w:tcMar>
              <w:left w:w="85" w:type="dxa"/>
              <w:right w:w="85" w:type="dxa"/>
            </w:tcMar>
          </w:tcPr>
          <w:p w14:paraId="6088BFC7" w14:textId="77777777" w:rsidR="00937FF1" w:rsidRPr="00527337" w:rsidRDefault="00937FF1" w:rsidP="00AA3637">
            <w:pPr>
              <w:pStyle w:val="Tabletext"/>
            </w:pPr>
            <w:r w:rsidRPr="00527337">
              <w:t>Parabolic reflector</w:t>
            </w:r>
          </w:p>
        </w:tc>
        <w:tc>
          <w:tcPr>
            <w:tcW w:w="3256" w:type="dxa"/>
            <w:tcMar>
              <w:left w:w="85" w:type="dxa"/>
              <w:right w:w="85" w:type="dxa"/>
            </w:tcMar>
          </w:tcPr>
          <w:p w14:paraId="79320CBB" w14:textId="77777777" w:rsidR="00937FF1" w:rsidRPr="00527337" w:rsidRDefault="00937FF1" w:rsidP="00AA3637">
            <w:pPr>
              <w:pStyle w:val="Tabletext"/>
            </w:pPr>
            <w:r w:rsidRPr="00527337">
              <w:t>Flat-plate planar array</w:t>
            </w:r>
          </w:p>
        </w:tc>
        <w:tc>
          <w:tcPr>
            <w:tcW w:w="2456" w:type="dxa"/>
            <w:tcMar>
              <w:left w:w="85" w:type="dxa"/>
              <w:right w:w="85" w:type="dxa"/>
            </w:tcMar>
          </w:tcPr>
          <w:p w14:paraId="101F612A" w14:textId="77777777" w:rsidR="00937FF1" w:rsidRPr="00527337" w:rsidRDefault="00937FF1" w:rsidP="00AA3637">
            <w:pPr>
              <w:pStyle w:val="Tabletext"/>
            </w:pPr>
            <w:r w:rsidRPr="00527337">
              <w:t>Planar array</w:t>
            </w:r>
          </w:p>
        </w:tc>
      </w:tr>
      <w:tr w:rsidR="00937FF1" w:rsidRPr="00527337" w14:paraId="47C88A47" w14:textId="77777777" w:rsidTr="00AA3637">
        <w:trPr>
          <w:cantSplit/>
          <w:jc w:val="center"/>
        </w:trPr>
        <w:tc>
          <w:tcPr>
            <w:tcW w:w="4041" w:type="dxa"/>
            <w:tcMar>
              <w:left w:w="85" w:type="dxa"/>
              <w:right w:w="85" w:type="dxa"/>
            </w:tcMar>
          </w:tcPr>
          <w:p w14:paraId="777BD084" w14:textId="77777777" w:rsidR="00937FF1" w:rsidRPr="00527337" w:rsidRDefault="00937FF1" w:rsidP="00AA3637">
            <w:pPr>
              <w:pStyle w:val="Tabletext"/>
            </w:pPr>
            <w:r w:rsidRPr="00527337">
              <w:t>Antenna polarization</w:t>
            </w:r>
          </w:p>
        </w:tc>
        <w:tc>
          <w:tcPr>
            <w:tcW w:w="1063" w:type="dxa"/>
            <w:vAlign w:val="center"/>
          </w:tcPr>
          <w:p w14:paraId="63FB3F6D" w14:textId="77777777" w:rsidR="00937FF1" w:rsidRPr="00527337" w:rsidRDefault="00937FF1" w:rsidP="00AA3637">
            <w:pPr>
              <w:pStyle w:val="Tabletext"/>
              <w:jc w:val="center"/>
            </w:pPr>
          </w:p>
        </w:tc>
        <w:tc>
          <w:tcPr>
            <w:tcW w:w="2875" w:type="dxa"/>
            <w:tcMar>
              <w:left w:w="85" w:type="dxa"/>
              <w:right w:w="85" w:type="dxa"/>
            </w:tcMar>
          </w:tcPr>
          <w:p w14:paraId="38BD32F5" w14:textId="77777777" w:rsidR="00937FF1" w:rsidRPr="00527337" w:rsidRDefault="00937FF1" w:rsidP="00AA3637">
            <w:pPr>
              <w:pStyle w:val="Tabletext"/>
            </w:pPr>
            <w:r w:rsidRPr="00527337">
              <w:t>Linear</w:t>
            </w:r>
          </w:p>
        </w:tc>
        <w:tc>
          <w:tcPr>
            <w:tcW w:w="2197" w:type="dxa"/>
            <w:tcMar>
              <w:left w:w="85" w:type="dxa"/>
              <w:right w:w="85" w:type="dxa"/>
            </w:tcMar>
          </w:tcPr>
          <w:p w14:paraId="4D58AC3B" w14:textId="77777777" w:rsidR="00937FF1" w:rsidRPr="00527337" w:rsidRDefault="00937FF1" w:rsidP="00AA3637">
            <w:pPr>
              <w:pStyle w:val="Tabletext"/>
            </w:pPr>
            <w:r w:rsidRPr="00527337">
              <w:t>Linear</w:t>
            </w:r>
          </w:p>
        </w:tc>
        <w:tc>
          <w:tcPr>
            <w:tcW w:w="3256" w:type="dxa"/>
            <w:tcMar>
              <w:left w:w="85" w:type="dxa"/>
              <w:right w:w="85" w:type="dxa"/>
            </w:tcMar>
          </w:tcPr>
          <w:p w14:paraId="5DD43B5C" w14:textId="77777777" w:rsidR="00937FF1" w:rsidRPr="00527337" w:rsidRDefault="00937FF1" w:rsidP="00AA3637">
            <w:pPr>
              <w:pStyle w:val="Tabletext"/>
            </w:pPr>
            <w:r w:rsidRPr="00527337">
              <w:t>Circular</w:t>
            </w:r>
          </w:p>
        </w:tc>
        <w:tc>
          <w:tcPr>
            <w:tcW w:w="2456" w:type="dxa"/>
            <w:tcMar>
              <w:left w:w="85" w:type="dxa"/>
              <w:right w:w="85" w:type="dxa"/>
            </w:tcMar>
          </w:tcPr>
          <w:p w14:paraId="31F60FCA" w14:textId="77777777" w:rsidR="00937FF1" w:rsidRPr="00527337" w:rsidRDefault="00937FF1" w:rsidP="00AA3637">
            <w:pPr>
              <w:pStyle w:val="Tabletext"/>
            </w:pPr>
            <w:r w:rsidRPr="00527337">
              <w:t>Linear</w:t>
            </w:r>
          </w:p>
        </w:tc>
      </w:tr>
      <w:tr w:rsidR="00937FF1" w:rsidRPr="00527337" w14:paraId="5229E08C" w14:textId="77777777" w:rsidTr="00AA3637">
        <w:trPr>
          <w:cantSplit/>
          <w:jc w:val="center"/>
        </w:trPr>
        <w:tc>
          <w:tcPr>
            <w:tcW w:w="4041" w:type="dxa"/>
            <w:tcMar>
              <w:left w:w="85" w:type="dxa"/>
              <w:right w:w="85" w:type="dxa"/>
            </w:tcMar>
          </w:tcPr>
          <w:p w14:paraId="736DB416" w14:textId="77777777" w:rsidR="00937FF1" w:rsidRPr="00527337" w:rsidRDefault="00937FF1" w:rsidP="00AA3637">
            <w:pPr>
              <w:pStyle w:val="Tabletext"/>
            </w:pPr>
            <w:r w:rsidRPr="00527337">
              <w:t xml:space="preserve">Antenna main beam gain </w:t>
            </w:r>
          </w:p>
        </w:tc>
        <w:tc>
          <w:tcPr>
            <w:tcW w:w="1063" w:type="dxa"/>
            <w:vAlign w:val="center"/>
          </w:tcPr>
          <w:p w14:paraId="52A29837"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875" w:type="dxa"/>
            <w:tcMar>
              <w:left w:w="85" w:type="dxa"/>
              <w:right w:w="85" w:type="dxa"/>
            </w:tcMar>
          </w:tcPr>
          <w:p w14:paraId="42B6694C" w14:textId="77777777" w:rsidR="00937FF1" w:rsidRPr="00527337" w:rsidRDefault="00937FF1" w:rsidP="00AA3637">
            <w:pPr>
              <w:pStyle w:val="Tabletext"/>
            </w:pPr>
            <w:r w:rsidRPr="00527337">
              <w:t>32.5</w:t>
            </w:r>
          </w:p>
        </w:tc>
        <w:tc>
          <w:tcPr>
            <w:tcW w:w="2197" w:type="dxa"/>
            <w:tcMar>
              <w:left w:w="85" w:type="dxa"/>
              <w:right w:w="85" w:type="dxa"/>
            </w:tcMar>
          </w:tcPr>
          <w:p w14:paraId="6AF250FD" w14:textId="77777777" w:rsidR="00937FF1" w:rsidRPr="00527337" w:rsidRDefault="00937FF1" w:rsidP="00AA3637">
            <w:pPr>
              <w:pStyle w:val="Tabletext"/>
            </w:pPr>
            <w:r w:rsidRPr="00527337">
              <w:t>34</w:t>
            </w:r>
          </w:p>
        </w:tc>
        <w:tc>
          <w:tcPr>
            <w:tcW w:w="3256" w:type="dxa"/>
            <w:tcMar>
              <w:left w:w="85" w:type="dxa"/>
              <w:right w:w="85" w:type="dxa"/>
            </w:tcMar>
          </w:tcPr>
          <w:p w14:paraId="6D19E594" w14:textId="77777777" w:rsidR="00937FF1" w:rsidRPr="00527337" w:rsidRDefault="00937FF1" w:rsidP="00AA3637">
            <w:pPr>
              <w:pStyle w:val="Tabletext"/>
            </w:pPr>
            <w:r w:rsidRPr="00527337">
              <w:t>28.3</w:t>
            </w:r>
          </w:p>
        </w:tc>
        <w:tc>
          <w:tcPr>
            <w:tcW w:w="2456" w:type="dxa"/>
            <w:tcMar>
              <w:left w:w="85" w:type="dxa"/>
              <w:right w:w="85" w:type="dxa"/>
            </w:tcMar>
          </w:tcPr>
          <w:p w14:paraId="15895FB8" w14:textId="77777777" w:rsidR="00937FF1" w:rsidRPr="00527337" w:rsidRDefault="00937FF1" w:rsidP="00AA3637">
            <w:pPr>
              <w:pStyle w:val="Tabletext"/>
            </w:pPr>
            <w:r w:rsidRPr="00527337">
              <w:t>35.5</w:t>
            </w:r>
          </w:p>
        </w:tc>
      </w:tr>
      <w:tr w:rsidR="00937FF1" w:rsidRPr="00527337" w14:paraId="2C79655F" w14:textId="77777777" w:rsidTr="00AA3637">
        <w:trPr>
          <w:cantSplit/>
          <w:jc w:val="center"/>
        </w:trPr>
        <w:tc>
          <w:tcPr>
            <w:tcW w:w="4041" w:type="dxa"/>
          </w:tcPr>
          <w:p w14:paraId="2B98385F" w14:textId="77777777" w:rsidR="00937FF1" w:rsidRPr="00527337" w:rsidRDefault="00937FF1" w:rsidP="00AA3637">
            <w:pPr>
              <w:pStyle w:val="Tabletext"/>
            </w:pPr>
            <w:r w:rsidRPr="00527337">
              <w:t xml:space="preserve">Antenna elevation beamwidth </w:t>
            </w:r>
          </w:p>
        </w:tc>
        <w:tc>
          <w:tcPr>
            <w:tcW w:w="1063" w:type="dxa"/>
            <w:vAlign w:val="center"/>
          </w:tcPr>
          <w:p w14:paraId="09B7625E"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875" w:type="dxa"/>
          </w:tcPr>
          <w:p w14:paraId="5B45590F" w14:textId="77777777" w:rsidR="00937FF1" w:rsidRPr="00527337" w:rsidRDefault="00937FF1" w:rsidP="00AA3637">
            <w:pPr>
              <w:pStyle w:val="Tabletext"/>
            </w:pPr>
            <w:r w:rsidRPr="00527337">
              <w:t>4.6</w:t>
            </w:r>
          </w:p>
        </w:tc>
        <w:tc>
          <w:tcPr>
            <w:tcW w:w="2197" w:type="dxa"/>
          </w:tcPr>
          <w:p w14:paraId="0E767509" w14:textId="77777777" w:rsidR="00937FF1" w:rsidRPr="00527337" w:rsidRDefault="00937FF1" w:rsidP="00AA3637">
            <w:pPr>
              <w:pStyle w:val="Tabletext"/>
            </w:pPr>
            <w:r w:rsidRPr="00527337">
              <w:t>3.8</w:t>
            </w:r>
          </w:p>
        </w:tc>
        <w:tc>
          <w:tcPr>
            <w:tcW w:w="3256" w:type="dxa"/>
          </w:tcPr>
          <w:p w14:paraId="717492EA" w14:textId="77777777" w:rsidR="00937FF1" w:rsidRPr="00527337" w:rsidRDefault="00937FF1" w:rsidP="00AA3637">
            <w:pPr>
              <w:pStyle w:val="Tabletext"/>
            </w:pPr>
            <w:r w:rsidRPr="00527337">
              <w:t>5.75</w:t>
            </w:r>
          </w:p>
        </w:tc>
        <w:tc>
          <w:tcPr>
            <w:tcW w:w="2456" w:type="dxa"/>
          </w:tcPr>
          <w:p w14:paraId="20350123" w14:textId="77777777" w:rsidR="00937FF1" w:rsidRPr="00527337" w:rsidRDefault="00937FF1" w:rsidP="00AA3637">
            <w:pPr>
              <w:pStyle w:val="Tabletext"/>
            </w:pPr>
            <w:r w:rsidRPr="00527337">
              <w:t>2.5</w:t>
            </w:r>
          </w:p>
        </w:tc>
      </w:tr>
      <w:tr w:rsidR="00937FF1" w:rsidRPr="00527337" w14:paraId="2AF97C68" w14:textId="77777777" w:rsidTr="00AA3637">
        <w:trPr>
          <w:cantSplit/>
          <w:jc w:val="center"/>
        </w:trPr>
        <w:tc>
          <w:tcPr>
            <w:tcW w:w="4041" w:type="dxa"/>
          </w:tcPr>
          <w:p w14:paraId="4832B631" w14:textId="77777777" w:rsidR="00937FF1" w:rsidRPr="00527337" w:rsidRDefault="00937FF1" w:rsidP="00AA3637">
            <w:pPr>
              <w:pStyle w:val="Tabletext"/>
            </w:pPr>
            <w:r w:rsidRPr="00527337">
              <w:t xml:space="preserve">Antenna azimuthal beamwidth </w:t>
            </w:r>
          </w:p>
        </w:tc>
        <w:tc>
          <w:tcPr>
            <w:tcW w:w="1063" w:type="dxa"/>
            <w:vAlign w:val="center"/>
          </w:tcPr>
          <w:p w14:paraId="5C8456FB"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875" w:type="dxa"/>
          </w:tcPr>
          <w:p w14:paraId="5C09CB93" w14:textId="77777777" w:rsidR="00937FF1" w:rsidRPr="00527337" w:rsidRDefault="00937FF1" w:rsidP="00AA3637">
            <w:pPr>
              <w:pStyle w:val="Tabletext"/>
            </w:pPr>
            <w:r w:rsidRPr="00527337">
              <w:t>3.3</w:t>
            </w:r>
          </w:p>
        </w:tc>
        <w:tc>
          <w:tcPr>
            <w:tcW w:w="2197" w:type="dxa"/>
          </w:tcPr>
          <w:p w14:paraId="7ED3B1EC" w14:textId="77777777" w:rsidR="00937FF1" w:rsidRPr="00527337" w:rsidRDefault="00937FF1" w:rsidP="00AA3637">
            <w:pPr>
              <w:pStyle w:val="Tabletext"/>
            </w:pPr>
            <w:r w:rsidRPr="00527337">
              <w:t>2.5</w:t>
            </w:r>
          </w:p>
        </w:tc>
        <w:tc>
          <w:tcPr>
            <w:tcW w:w="3256" w:type="dxa"/>
          </w:tcPr>
          <w:p w14:paraId="1A5D9DAD" w14:textId="77777777" w:rsidR="00937FF1" w:rsidRPr="00527337" w:rsidRDefault="00937FF1" w:rsidP="00AA3637">
            <w:pPr>
              <w:pStyle w:val="Tabletext"/>
            </w:pPr>
            <w:r w:rsidRPr="00527337">
              <w:t>5.75</w:t>
            </w:r>
          </w:p>
        </w:tc>
        <w:tc>
          <w:tcPr>
            <w:tcW w:w="2456" w:type="dxa"/>
          </w:tcPr>
          <w:p w14:paraId="1476C1E7" w14:textId="77777777" w:rsidR="00937FF1" w:rsidRPr="00527337" w:rsidRDefault="00937FF1" w:rsidP="00AA3637">
            <w:pPr>
              <w:pStyle w:val="Tabletext"/>
            </w:pPr>
            <w:r w:rsidRPr="00527337">
              <w:t>2.5</w:t>
            </w:r>
          </w:p>
        </w:tc>
      </w:tr>
      <w:tr w:rsidR="00937FF1" w:rsidRPr="00527337" w14:paraId="0D6AB751" w14:textId="77777777" w:rsidTr="00AA3637">
        <w:trPr>
          <w:cantSplit/>
          <w:jc w:val="center"/>
        </w:trPr>
        <w:tc>
          <w:tcPr>
            <w:tcW w:w="4041" w:type="dxa"/>
          </w:tcPr>
          <w:p w14:paraId="4026722E" w14:textId="77777777" w:rsidR="00937FF1" w:rsidRPr="00527337" w:rsidRDefault="00937FF1" w:rsidP="00AA3637">
            <w:pPr>
              <w:pStyle w:val="Tabletext"/>
            </w:pPr>
            <w:r w:rsidRPr="00527337">
              <w:t xml:space="preserve">Antenna horizontal scan rate </w:t>
            </w:r>
          </w:p>
        </w:tc>
        <w:tc>
          <w:tcPr>
            <w:tcW w:w="1063" w:type="dxa"/>
          </w:tcPr>
          <w:p w14:paraId="1DF724BB" w14:textId="77777777" w:rsidR="00937FF1" w:rsidRPr="00820EFB" w:rsidRDefault="00937FF1" w:rsidP="00AA3637">
            <w:pPr>
              <w:pStyle w:val="Tabletext"/>
              <w:keepLines/>
              <w:tabs>
                <w:tab w:val="left" w:leader="dot" w:pos="7938"/>
                <w:tab w:val="center" w:pos="9526"/>
              </w:tabs>
              <w:ind w:left="567" w:hanging="567"/>
              <w:jc w:val="center"/>
              <w:rPr>
                <w:spacing w:val="-6"/>
              </w:rPr>
            </w:pPr>
            <w:r w:rsidRPr="00820EFB">
              <w:rPr>
                <w:spacing w:val="-6"/>
              </w:rPr>
              <w:t>degrees/s</w:t>
            </w:r>
          </w:p>
        </w:tc>
        <w:tc>
          <w:tcPr>
            <w:tcW w:w="2875" w:type="dxa"/>
          </w:tcPr>
          <w:p w14:paraId="2D48E17E" w14:textId="77777777" w:rsidR="00937FF1" w:rsidRPr="00527337" w:rsidRDefault="00937FF1" w:rsidP="00AA3637">
            <w:pPr>
              <w:pStyle w:val="Tabletext"/>
            </w:pPr>
            <w:r w:rsidRPr="00527337">
              <w:t>236</w:t>
            </w:r>
            <w:r w:rsidRPr="00527337">
              <w:br/>
              <w:t>(118 scans/min)</w:t>
            </w:r>
          </w:p>
        </w:tc>
        <w:tc>
          <w:tcPr>
            <w:tcW w:w="2197" w:type="dxa"/>
          </w:tcPr>
          <w:p w14:paraId="5FFF6428" w14:textId="77777777" w:rsidR="00937FF1" w:rsidRPr="00527337" w:rsidRDefault="00937FF1" w:rsidP="00AA3637">
            <w:pPr>
              <w:pStyle w:val="Tabletext"/>
            </w:pPr>
            <w:r w:rsidRPr="00527337">
              <w:t>36 or 72</w:t>
            </w:r>
            <w:r w:rsidRPr="00527337">
              <w:br/>
              <w:t>(6 or 12 rpm)</w:t>
            </w:r>
          </w:p>
        </w:tc>
        <w:tc>
          <w:tcPr>
            <w:tcW w:w="3256" w:type="dxa"/>
          </w:tcPr>
          <w:p w14:paraId="63B23403" w14:textId="77777777" w:rsidR="00937FF1" w:rsidRPr="00BC38A0" w:rsidRDefault="00937FF1" w:rsidP="00AA3637">
            <w:pPr>
              <w:pStyle w:val="Tabletext"/>
              <w:rPr>
                <w:lang w:val="en-US"/>
              </w:rPr>
            </w:pPr>
            <w:r w:rsidRPr="00BC38A0">
              <w:rPr>
                <w:lang w:val="en-US"/>
              </w:rPr>
              <w:t>Up to 106</w:t>
            </w:r>
            <w:r w:rsidRPr="00BC38A0">
              <w:rPr>
                <w:lang w:val="en-US"/>
              </w:rPr>
              <w:br/>
              <w:t>(Up to 53 scans/min)</w:t>
            </w:r>
          </w:p>
        </w:tc>
        <w:tc>
          <w:tcPr>
            <w:tcW w:w="2456" w:type="dxa"/>
          </w:tcPr>
          <w:p w14:paraId="46823CFE" w14:textId="77777777" w:rsidR="00937FF1" w:rsidRPr="00527337" w:rsidRDefault="00937FF1" w:rsidP="00AA3637">
            <w:pPr>
              <w:pStyle w:val="Tabletext"/>
            </w:pPr>
            <w:r w:rsidRPr="00527337">
              <w:t>90</w:t>
            </w:r>
          </w:p>
        </w:tc>
      </w:tr>
      <w:tr w:rsidR="00937FF1" w:rsidRPr="00527337" w14:paraId="46649F4C" w14:textId="77777777" w:rsidTr="00AA3637">
        <w:trPr>
          <w:cantSplit/>
          <w:jc w:val="center"/>
        </w:trPr>
        <w:tc>
          <w:tcPr>
            <w:tcW w:w="4041" w:type="dxa"/>
          </w:tcPr>
          <w:p w14:paraId="52074623" w14:textId="77777777" w:rsidR="00937FF1" w:rsidRPr="00527337" w:rsidRDefault="00937FF1" w:rsidP="00AA3637">
            <w:pPr>
              <w:pStyle w:val="Tabletext"/>
            </w:pPr>
            <w:r w:rsidRPr="00527337">
              <w:t>Antenna horizontal scan type (continuous, random, sector, etc.)</w:t>
            </w:r>
          </w:p>
        </w:tc>
        <w:tc>
          <w:tcPr>
            <w:tcW w:w="1063" w:type="dxa"/>
            <w:vAlign w:val="center"/>
          </w:tcPr>
          <w:p w14:paraId="7C1A90E4" w14:textId="77777777" w:rsidR="00937FF1" w:rsidRPr="00527337" w:rsidRDefault="00937FF1" w:rsidP="00AA3637">
            <w:pPr>
              <w:pStyle w:val="Tabletext"/>
              <w:jc w:val="center"/>
            </w:pPr>
          </w:p>
        </w:tc>
        <w:tc>
          <w:tcPr>
            <w:tcW w:w="2875" w:type="dxa"/>
          </w:tcPr>
          <w:p w14:paraId="2235756A"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c>
          <w:tcPr>
            <w:tcW w:w="2197" w:type="dxa"/>
          </w:tcPr>
          <w:p w14:paraId="77E61D46" w14:textId="77777777" w:rsidR="00937FF1" w:rsidRPr="00527337" w:rsidRDefault="00937FF1" w:rsidP="00AA3637">
            <w:pPr>
              <w:pStyle w:val="Tabletext"/>
            </w:pPr>
            <w:r w:rsidRPr="00527337">
              <w:t>360</w:t>
            </w:r>
            <w:r w:rsidRPr="00527337">
              <w:sym w:font="Symbol" w:char="F0B0"/>
            </w:r>
            <w:r w:rsidRPr="00527337">
              <w:t xml:space="preserve"> (mechanical)</w:t>
            </w:r>
          </w:p>
        </w:tc>
        <w:tc>
          <w:tcPr>
            <w:tcW w:w="3256" w:type="dxa"/>
          </w:tcPr>
          <w:p w14:paraId="51FE085B"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c>
          <w:tcPr>
            <w:tcW w:w="2456" w:type="dxa"/>
          </w:tcPr>
          <w:p w14:paraId="199363B4"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r>
    </w:tbl>
    <w:p w14:paraId="1D3FF536" w14:textId="77777777" w:rsidR="00937FF1" w:rsidRPr="00527337" w:rsidRDefault="00937FF1" w:rsidP="00937FF1">
      <w:pPr>
        <w:pStyle w:val="Tablefin"/>
        <w:rPr>
          <w:sz w:val="2"/>
          <w:szCs w:val="2"/>
        </w:rPr>
      </w:pPr>
    </w:p>
    <w:p w14:paraId="39AEE0D9" w14:textId="77777777" w:rsidR="00937FF1" w:rsidRPr="00527337" w:rsidRDefault="00937FF1" w:rsidP="00937FF1">
      <w:pPr>
        <w:pStyle w:val="TableNo"/>
      </w:pPr>
      <w:r w:rsidRPr="00527337">
        <w:lastRenderedPageBreak/>
        <w:br/>
        <w:t>TABLE 1 (</w:t>
      </w:r>
      <w:r w:rsidRPr="00527337">
        <w:rPr>
          <w:i/>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8"/>
        <w:gridCol w:w="980"/>
        <w:gridCol w:w="2432"/>
        <w:gridCol w:w="1618"/>
        <w:gridCol w:w="3491"/>
        <w:gridCol w:w="2270"/>
      </w:tblGrid>
      <w:tr w:rsidR="00937FF1" w:rsidRPr="00527337" w14:paraId="22386F14" w14:textId="77777777" w:rsidTr="00AA3637">
        <w:trPr>
          <w:cantSplit/>
          <w:jc w:val="center"/>
        </w:trPr>
        <w:tc>
          <w:tcPr>
            <w:tcW w:w="3986" w:type="dxa"/>
          </w:tcPr>
          <w:p w14:paraId="04F4C292" w14:textId="77777777" w:rsidR="00937FF1" w:rsidRPr="00527337" w:rsidRDefault="00937FF1" w:rsidP="00AA3637">
            <w:pPr>
              <w:pStyle w:val="Tablehead"/>
            </w:pPr>
            <w:r w:rsidRPr="00527337">
              <w:t>Characteristics</w:t>
            </w:r>
          </w:p>
        </w:tc>
        <w:tc>
          <w:tcPr>
            <w:tcW w:w="1049" w:type="dxa"/>
            <w:vAlign w:val="center"/>
          </w:tcPr>
          <w:p w14:paraId="3CD9176F" w14:textId="77777777" w:rsidR="00937FF1" w:rsidRPr="00527337" w:rsidRDefault="00937FF1" w:rsidP="00AA3637">
            <w:pPr>
              <w:pStyle w:val="Tablehead"/>
            </w:pPr>
            <w:r w:rsidRPr="00527337">
              <w:t>Units</w:t>
            </w:r>
          </w:p>
        </w:tc>
        <w:tc>
          <w:tcPr>
            <w:tcW w:w="2635" w:type="dxa"/>
          </w:tcPr>
          <w:p w14:paraId="6F64C03C" w14:textId="77777777" w:rsidR="00937FF1" w:rsidRPr="00527337" w:rsidRDefault="00937FF1" w:rsidP="00AA3637">
            <w:pPr>
              <w:pStyle w:val="Tablehead"/>
            </w:pPr>
            <w:r w:rsidRPr="00527337">
              <w:t>System A1</w:t>
            </w:r>
          </w:p>
        </w:tc>
        <w:tc>
          <w:tcPr>
            <w:tcW w:w="1746" w:type="dxa"/>
          </w:tcPr>
          <w:p w14:paraId="072F9F82" w14:textId="77777777" w:rsidR="00937FF1" w:rsidRPr="00527337" w:rsidRDefault="00937FF1" w:rsidP="00AA3637">
            <w:pPr>
              <w:pStyle w:val="Tablehead"/>
            </w:pPr>
            <w:r w:rsidRPr="00527337">
              <w:t>System A2</w:t>
            </w:r>
          </w:p>
        </w:tc>
        <w:tc>
          <w:tcPr>
            <w:tcW w:w="3792" w:type="dxa"/>
          </w:tcPr>
          <w:p w14:paraId="4906EC4F" w14:textId="77777777" w:rsidR="00937FF1" w:rsidRPr="00527337" w:rsidRDefault="00937FF1" w:rsidP="00AA3637">
            <w:pPr>
              <w:pStyle w:val="Tablehead"/>
            </w:pPr>
            <w:r w:rsidRPr="00527337">
              <w:t>System A3</w:t>
            </w:r>
          </w:p>
        </w:tc>
        <w:tc>
          <w:tcPr>
            <w:tcW w:w="2458" w:type="dxa"/>
          </w:tcPr>
          <w:p w14:paraId="29A46160" w14:textId="77777777" w:rsidR="00937FF1" w:rsidRPr="00527337" w:rsidRDefault="00937FF1" w:rsidP="00AA3637">
            <w:pPr>
              <w:pStyle w:val="Tablehead"/>
            </w:pPr>
            <w:r w:rsidRPr="00527337">
              <w:t>System A4</w:t>
            </w:r>
          </w:p>
        </w:tc>
      </w:tr>
      <w:tr w:rsidR="00937FF1" w:rsidRPr="00527337" w14:paraId="1DEFB757" w14:textId="77777777" w:rsidTr="00AA3637">
        <w:trPr>
          <w:cantSplit/>
          <w:jc w:val="center"/>
        </w:trPr>
        <w:tc>
          <w:tcPr>
            <w:tcW w:w="3986" w:type="dxa"/>
          </w:tcPr>
          <w:p w14:paraId="6A0A0584" w14:textId="77777777" w:rsidR="00937FF1" w:rsidRPr="00527337" w:rsidRDefault="00937FF1" w:rsidP="00AA3637">
            <w:pPr>
              <w:pStyle w:val="Tabletext"/>
            </w:pPr>
            <w:r w:rsidRPr="00527337">
              <w:t xml:space="preserve">Antenna vertical scan rate </w:t>
            </w:r>
          </w:p>
        </w:tc>
        <w:tc>
          <w:tcPr>
            <w:tcW w:w="1049" w:type="dxa"/>
            <w:vAlign w:val="center"/>
          </w:tcPr>
          <w:p w14:paraId="1D827C16" w14:textId="77777777" w:rsidR="00937FF1" w:rsidRPr="00F80039" w:rsidRDefault="00937FF1" w:rsidP="00AA3637">
            <w:pPr>
              <w:pStyle w:val="Tabletext"/>
              <w:keepLines/>
              <w:tabs>
                <w:tab w:val="left" w:leader="dot" w:pos="7938"/>
                <w:tab w:val="center" w:pos="9526"/>
              </w:tabs>
              <w:ind w:left="567" w:hanging="567"/>
              <w:jc w:val="center"/>
              <w:rPr>
                <w:spacing w:val="-8"/>
              </w:rPr>
            </w:pPr>
            <w:r w:rsidRPr="00F80039">
              <w:rPr>
                <w:spacing w:val="-8"/>
              </w:rPr>
              <w:t>degrees/s</w:t>
            </w:r>
          </w:p>
        </w:tc>
        <w:tc>
          <w:tcPr>
            <w:tcW w:w="2635" w:type="dxa"/>
          </w:tcPr>
          <w:p w14:paraId="31DF1762" w14:textId="77777777" w:rsidR="00937FF1" w:rsidRPr="00527337" w:rsidRDefault="00937FF1" w:rsidP="00AA3637">
            <w:pPr>
              <w:pStyle w:val="Tabletext"/>
            </w:pPr>
            <w:r w:rsidRPr="00527337">
              <w:t>118</w:t>
            </w:r>
            <w:r w:rsidRPr="00527337">
              <w:br/>
              <w:t>(59 scans/min)</w:t>
            </w:r>
          </w:p>
        </w:tc>
        <w:tc>
          <w:tcPr>
            <w:tcW w:w="1746" w:type="dxa"/>
          </w:tcPr>
          <w:p w14:paraId="5690D7B4" w14:textId="77777777" w:rsidR="00937FF1" w:rsidRPr="00527337" w:rsidRDefault="00937FF1" w:rsidP="00AA3637">
            <w:pPr>
              <w:pStyle w:val="Tabletext"/>
            </w:pPr>
            <w:r w:rsidRPr="00527337">
              <w:t>Not applicable</w:t>
            </w:r>
          </w:p>
        </w:tc>
        <w:tc>
          <w:tcPr>
            <w:tcW w:w="3792" w:type="dxa"/>
          </w:tcPr>
          <w:p w14:paraId="0DAFEAB6" w14:textId="77777777" w:rsidR="00937FF1" w:rsidRPr="00527337" w:rsidRDefault="00937FF1" w:rsidP="00AA3637">
            <w:pPr>
              <w:pStyle w:val="Tabletext"/>
            </w:pPr>
            <w:r w:rsidRPr="00527337">
              <w:t>148.42</w:t>
            </w:r>
            <w:r w:rsidRPr="00527337">
              <w:br/>
              <w:t>(Up to 137 scans/min)</w:t>
            </w:r>
          </w:p>
        </w:tc>
        <w:tc>
          <w:tcPr>
            <w:tcW w:w="2458" w:type="dxa"/>
          </w:tcPr>
          <w:p w14:paraId="30CC052F" w14:textId="77777777" w:rsidR="00937FF1" w:rsidRPr="00527337" w:rsidRDefault="00937FF1" w:rsidP="00AA3637">
            <w:pPr>
              <w:pStyle w:val="Tabletext"/>
            </w:pPr>
            <w:r w:rsidRPr="00527337">
              <w:t>90</w:t>
            </w:r>
          </w:p>
        </w:tc>
      </w:tr>
      <w:tr w:rsidR="00937FF1" w:rsidRPr="00527337" w14:paraId="48E72524" w14:textId="77777777" w:rsidTr="00AA3637">
        <w:trPr>
          <w:cantSplit/>
          <w:jc w:val="center"/>
        </w:trPr>
        <w:tc>
          <w:tcPr>
            <w:tcW w:w="3986" w:type="dxa"/>
          </w:tcPr>
          <w:p w14:paraId="1059413A" w14:textId="77777777" w:rsidR="00937FF1" w:rsidRPr="00527337" w:rsidRDefault="00937FF1" w:rsidP="00AA3637">
            <w:pPr>
              <w:pStyle w:val="Tabletext"/>
            </w:pPr>
            <w:r w:rsidRPr="00527337">
              <w:t>Antenna vertical scan type</w:t>
            </w:r>
          </w:p>
        </w:tc>
        <w:tc>
          <w:tcPr>
            <w:tcW w:w="1049" w:type="dxa"/>
            <w:vAlign w:val="center"/>
          </w:tcPr>
          <w:p w14:paraId="4B27FF86" w14:textId="77777777" w:rsidR="00937FF1" w:rsidRPr="00527337" w:rsidRDefault="00937FF1" w:rsidP="00AA3637">
            <w:pPr>
              <w:pStyle w:val="Tabletext"/>
              <w:jc w:val="center"/>
            </w:pPr>
          </w:p>
        </w:tc>
        <w:tc>
          <w:tcPr>
            <w:tcW w:w="2635" w:type="dxa"/>
          </w:tcPr>
          <w:p w14:paraId="58828D06"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c>
          <w:tcPr>
            <w:tcW w:w="1746" w:type="dxa"/>
          </w:tcPr>
          <w:p w14:paraId="2368F4C0" w14:textId="77777777" w:rsidR="00937FF1" w:rsidRPr="00527337" w:rsidRDefault="00937FF1" w:rsidP="00AA3637">
            <w:pPr>
              <w:pStyle w:val="Tabletext"/>
            </w:pPr>
            <w:r w:rsidRPr="00527337">
              <w:t>Not applicable</w:t>
            </w:r>
          </w:p>
        </w:tc>
        <w:tc>
          <w:tcPr>
            <w:tcW w:w="3792" w:type="dxa"/>
          </w:tcPr>
          <w:p w14:paraId="0C822DDD" w14:textId="77777777" w:rsidR="00937FF1" w:rsidRPr="00527337" w:rsidRDefault="00937FF1" w:rsidP="00AA3637">
            <w:pPr>
              <w:pStyle w:val="Tabletext"/>
            </w:pPr>
            <w:r w:rsidRPr="00527337">
              <w:t>Sector: +25/</w:t>
            </w:r>
            <w:r w:rsidRPr="00527337">
              <w:sym w:font="Symbol" w:char="F02D"/>
            </w:r>
            <w:r w:rsidRPr="00527337">
              <w:t>40</w:t>
            </w:r>
            <w:r w:rsidRPr="00527337">
              <w:sym w:font="Symbol" w:char="F0B0"/>
            </w:r>
            <w:r w:rsidRPr="00527337">
              <w:t xml:space="preserve"> (mechanical)</w:t>
            </w:r>
          </w:p>
        </w:tc>
        <w:tc>
          <w:tcPr>
            <w:tcW w:w="2458" w:type="dxa"/>
          </w:tcPr>
          <w:p w14:paraId="79262F07"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r>
      <w:tr w:rsidR="00937FF1" w:rsidRPr="00527337" w14:paraId="35AF1BB1" w14:textId="77777777" w:rsidTr="00AA3637">
        <w:trPr>
          <w:cantSplit/>
          <w:jc w:val="center"/>
        </w:trPr>
        <w:tc>
          <w:tcPr>
            <w:tcW w:w="3986" w:type="dxa"/>
          </w:tcPr>
          <w:p w14:paraId="6688AAD2" w14:textId="77777777" w:rsidR="00937FF1" w:rsidRPr="00BC38A0" w:rsidRDefault="00937FF1" w:rsidP="00AA3637">
            <w:pPr>
              <w:pStyle w:val="Tabletext"/>
              <w:rPr>
                <w:lang w:val="en-US"/>
              </w:rPr>
            </w:pPr>
            <w:r w:rsidRPr="00BC38A0">
              <w:rPr>
                <w:lang w:val="en-US"/>
              </w:rPr>
              <w:t>Antenna side-lobe (SL) levels (1</w:t>
            </w:r>
            <w:r w:rsidRPr="00F80039">
              <w:rPr>
                <w:vertAlign w:val="superscript"/>
                <w:lang w:val="en-US"/>
              </w:rPr>
              <w:t>st</w:t>
            </w:r>
            <w:r w:rsidRPr="00BC38A0">
              <w:rPr>
                <w:lang w:val="en-US"/>
              </w:rPr>
              <w:t xml:space="preserve"> SLs and remote SLs) </w:t>
            </w:r>
          </w:p>
        </w:tc>
        <w:tc>
          <w:tcPr>
            <w:tcW w:w="1049" w:type="dxa"/>
            <w:vAlign w:val="center"/>
          </w:tcPr>
          <w:p w14:paraId="240E24D7"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635" w:type="dxa"/>
          </w:tcPr>
          <w:p w14:paraId="4DA80AD2" w14:textId="77777777" w:rsidR="00937FF1" w:rsidRPr="00527337" w:rsidRDefault="00937FF1" w:rsidP="00AA3637">
            <w:pPr>
              <w:pStyle w:val="Tabletext"/>
            </w:pPr>
            <w:r w:rsidRPr="00527337">
              <w:t>7.5 at 15</w:t>
            </w:r>
            <w:r w:rsidRPr="00527337">
              <w:sym w:font="Symbol" w:char="F0B0"/>
            </w:r>
          </w:p>
        </w:tc>
        <w:tc>
          <w:tcPr>
            <w:tcW w:w="1746" w:type="dxa"/>
          </w:tcPr>
          <w:p w14:paraId="42B3F567" w14:textId="77777777" w:rsidR="00937FF1" w:rsidRPr="00527337" w:rsidRDefault="00937FF1" w:rsidP="00AA3637">
            <w:pPr>
              <w:pStyle w:val="Tabletext"/>
            </w:pPr>
            <w:r w:rsidRPr="00527337">
              <w:t>Not specified</w:t>
            </w:r>
          </w:p>
        </w:tc>
        <w:tc>
          <w:tcPr>
            <w:tcW w:w="3792" w:type="dxa"/>
          </w:tcPr>
          <w:p w14:paraId="0CDA4577" w14:textId="77777777" w:rsidR="00937FF1" w:rsidRPr="00527337" w:rsidRDefault="00937FF1" w:rsidP="00AA3637">
            <w:pPr>
              <w:pStyle w:val="Tabletext"/>
            </w:pPr>
            <w:r w:rsidRPr="00527337">
              <w:t>5.3 at 10</w:t>
            </w:r>
            <w:r w:rsidRPr="00527337">
              <w:sym w:font="Symbol" w:char="F0B0"/>
            </w:r>
          </w:p>
        </w:tc>
        <w:tc>
          <w:tcPr>
            <w:tcW w:w="2458" w:type="dxa"/>
          </w:tcPr>
          <w:p w14:paraId="2CA79FED" w14:textId="77777777" w:rsidR="00937FF1" w:rsidRPr="00527337" w:rsidRDefault="00937FF1" w:rsidP="00AA3637">
            <w:pPr>
              <w:pStyle w:val="Tabletext"/>
            </w:pPr>
            <w:r w:rsidRPr="00527337">
              <w:t>Not specified</w:t>
            </w:r>
          </w:p>
        </w:tc>
      </w:tr>
      <w:tr w:rsidR="00937FF1" w:rsidRPr="00527337" w14:paraId="2E2EA87A" w14:textId="77777777" w:rsidTr="00AA3637">
        <w:trPr>
          <w:cantSplit/>
          <w:jc w:val="center"/>
        </w:trPr>
        <w:tc>
          <w:tcPr>
            <w:tcW w:w="3986" w:type="dxa"/>
          </w:tcPr>
          <w:p w14:paraId="19C631EA" w14:textId="77777777" w:rsidR="00937FF1" w:rsidRPr="00527337" w:rsidRDefault="00937FF1" w:rsidP="00AA3637">
            <w:pPr>
              <w:pStyle w:val="Tabletext"/>
            </w:pPr>
            <w:r w:rsidRPr="00527337">
              <w:t>Antenna height</w:t>
            </w:r>
          </w:p>
        </w:tc>
        <w:tc>
          <w:tcPr>
            <w:tcW w:w="1049" w:type="dxa"/>
            <w:vAlign w:val="center"/>
          </w:tcPr>
          <w:p w14:paraId="6375A4F7" w14:textId="77777777" w:rsidR="00937FF1" w:rsidRPr="00527337" w:rsidRDefault="00937FF1" w:rsidP="00AA3637">
            <w:pPr>
              <w:pStyle w:val="Tabletext"/>
              <w:jc w:val="center"/>
            </w:pPr>
          </w:p>
        </w:tc>
        <w:tc>
          <w:tcPr>
            <w:tcW w:w="2635" w:type="dxa"/>
          </w:tcPr>
          <w:p w14:paraId="33467218" w14:textId="77777777" w:rsidR="00937FF1" w:rsidRPr="00527337" w:rsidRDefault="00937FF1" w:rsidP="00AA3637">
            <w:pPr>
              <w:pStyle w:val="Tabletext"/>
            </w:pPr>
            <w:r w:rsidRPr="00527337">
              <w:t>Aircraft altitude</w:t>
            </w:r>
          </w:p>
        </w:tc>
        <w:tc>
          <w:tcPr>
            <w:tcW w:w="1746" w:type="dxa"/>
          </w:tcPr>
          <w:p w14:paraId="3093DECF" w14:textId="77777777" w:rsidR="00937FF1" w:rsidRPr="00527337" w:rsidRDefault="00937FF1" w:rsidP="00AA3637">
            <w:pPr>
              <w:pStyle w:val="Tabletext"/>
            </w:pPr>
            <w:r w:rsidRPr="00527337">
              <w:t>Aircraft altitude</w:t>
            </w:r>
          </w:p>
        </w:tc>
        <w:tc>
          <w:tcPr>
            <w:tcW w:w="3792" w:type="dxa"/>
          </w:tcPr>
          <w:p w14:paraId="33D767BE" w14:textId="77777777" w:rsidR="00937FF1" w:rsidRPr="00527337" w:rsidRDefault="00937FF1" w:rsidP="00AA3637">
            <w:pPr>
              <w:pStyle w:val="Tabletext"/>
            </w:pPr>
            <w:r w:rsidRPr="00527337">
              <w:t>Aircraft altitude</w:t>
            </w:r>
          </w:p>
        </w:tc>
        <w:tc>
          <w:tcPr>
            <w:tcW w:w="2458" w:type="dxa"/>
          </w:tcPr>
          <w:p w14:paraId="69B3B4DE" w14:textId="77777777" w:rsidR="00937FF1" w:rsidRPr="00527337" w:rsidRDefault="00937FF1" w:rsidP="00AA3637">
            <w:pPr>
              <w:pStyle w:val="Tabletext"/>
            </w:pPr>
            <w:r w:rsidRPr="00527337">
              <w:t>Aircraft altitude</w:t>
            </w:r>
          </w:p>
        </w:tc>
      </w:tr>
      <w:tr w:rsidR="00937FF1" w:rsidRPr="00527337" w14:paraId="6993CC8B" w14:textId="77777777" w:rsidTr="00AA3637">
        <w:trPr>
          <w:cantSplit/>
          <w:jc w:val="center"/>
        </w:trPr>
        <w:tc>
          <w:tcPr>
            <w:tcW w:w="3986" w:type="dxa"/>
          </w:tcPr>
          <w:p w14:paraId="4F022583" w14:textId="77777777" w:rsidR="00937FF1" w:rsidRPr="00527337" w:rsidRDefault="00937FF1" w:rsidP="00AA3637">
            <w:pPr>
              <w:pStyle w:val="Tabletext"/>
            </w:pPr>
            <w:r w:rsidRPr="00527337">
              <w:t xml:space="preserve">Receiver IF 3 dB bandwidth </w:t>
            </w:r>
          </w:p>
        </w:tc>
        <w:tc>
          <w:tcPr>
            <w:tcW w:w="1049" w:type="dxa"/>
            <w:vAlign w:val="center"/>
          </w:tcPr>
          <w:p w14:paraId="2066009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35" w:type="dxa"/>
          </w:tcPr>
          <w:p w14:paraId="043146D9" w14:textId="77777777" w:rsidR="00937FF1" w:rsidRPr="00527337" w:rsidRDefault="00937FF1" w:rsidP="00AA3637">
            <w:pPr>
              <w:pStyle w:val="Tabletext"/>
            </w:pPr>
            <w:r w:rsidRPr="00527337">
              <w:t>3.1; 0.11</w:t>
            </w:r>
          </w:p>
        </w:tc>
        <w:tc>
          <w:tcPr>
            <w:tcW w:w="1746" w:type="dxa"/>
          </w:tcPr>
          <w:p w14:paraId="7177A9D4" w14:textId="77777777" w:rsidR="00937FF1" w:rsidRPr="00527337" w:rsidRDefault="00937FF1" w:rsidP="00AA3637">
            <w:pPr>
              <w:pStyle w:val="Tabletext"/>
            </w:pPr>
            <w:r w:rsidRPr="00527337">
              <w:t>5</w:t>
            </w:r>
          </w:p>
        </w:tc>
        <w:tc>
          <w:tcPr>
            <w:tcW w:w="3792" w:type="dxa"/>
          </w:tcPr>
          <w:p w14:paraId="16BB104C" w14:textId="77777777" w:rsidR="00937FF1" w:rsidRPr="00527337" w:rsidRDefault="00937FF1" w:rsidP="00AA3637">
            <w:pPr>
              <w:pStyle w:val="Tabletext"/>
            </w:pPr>
            <w:r w:rsidRPr="00527337">
              <w:t>5.0, 1.8 and 0.8</w:t>
            </w:r>
          </w:p>
        </w:tc>
        <w:tc>
          <w:tcPr>
            <w:tcW w:w="2458" w:type="dxa"/>
          </w:tcPr>
          <w:p w14:paraId="216CE4D7" w14:textId="77777777" w:rsidR="00937FF1" w:rsidRPr="00527337" w:rsidRDefault="00937FF1" w:rsidP="00AA3637">
            <w:pPr>
              <w:pStyle w:val="Tabletext"/>
            </w:pPr>
            <w:r w:rsidRPr="00527337">
              <w:t>0.48</w:t>
            </w:r>
          </w:p>
        </w:tc>
      </w:tr>
      <w:tr w:rsidR="00937FF1" w:rsidRPr="00527337" w14:paraId="7C489B31" w14:textId="77777777" w:rsidTr="00AA3637">
        <w:trPr>
          <w:cantSplit/>
          <w:jc w:val="center"/>
        </w:trPr>
        <w:tc>
          <w:tcPr>
            <w:tcW w:w="3986" w:type="dxa"/>
          </w:tcPr>
          <w:p w14:paraId="661AD26D" w14:textId="77777777" w:rsidR="00937FF1" w:rsidRPr="00527337" w:rsidRDefault="00937FF1" w:rsidP="00AA3637">
            <w:pPr>
              <w:pStyle w:val="Tabletext"/>
            </w:pPr>
            <w:r w:rsidRPr="00527337">
              <w:t xml:space="preserve">Receiver noise figure </w:t>
            </w:r>
          </w:p>
        </w:tc>
        <w:tc>
          <w:tcPr>
            <w:tcW w:w="1049" w:type="dxa"/>
            <w:vAlign w:val="center"/>
          </w:tcPr>
          <w:p w14:paraId="2E0788F3"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635" w:type="dxa"/>
          </w:tcPr>
          <w:p w14:paraId="721D9496" w14:textId="77777777" w:rsidR="00937FF1" w:rsidRPr="00527337" w:rsidRDefault="00937FF1" w:rsidP="00AA3637">
            <w:pPr>
              <w:pStyle w:val="Tabletext"/>
            </w:pPr>
            <w:r w:rsidRPr="00527337">
              <w:t>Not specified</w:t>
            </w:r>
          </w:p>
        </w:tc>
        <w:tc>
          <w:tcPr>
            <w:tcW w:w="1746" w:type="dxa"/>
          </w:tcPr>
          <w:p w14:paraId="73DA352D" w14:textId="77777777" w:rsidR="00937FF1" w:rsidRPr="00527337" w:rsidRDefault="00937FF1" w:rsidP="00AA3637">
            <w:pPr>
              <w:pStyle w:val="Tabletext"/>
            </w:pPr>
            <w:r w:rsidRPr="00527337">
              <w:t>Not specified</w:t>
            </w:r>
          </w:p>
        </w:tc>
        <w:tc>
          <w:tcPr>
            <w:tcW w:w="3792" w:type="dxa"/>
          </w:tcPr>
          <w:p w14:paraId="1536F4C3" w14:textId="77777777" w:rsidR="00937FF1" w:rsidRPr="00527337" w:rsidRDefault="00937FF1" w:rsidP="00AA3637">
            <w:pPr>
              <w:pStyle w:val="Tabletext"/>
            </w:pPr>
            <w:r w:rsidRPr="00527337">
              <w:t>6</w:t>
            </w:r>
          </w:p>
        </w:tc>
        <w:tc>
          <w:tcPr>
            <w:tcW w:w="2458" w:type="dxa"/>
          </w:tcPr>
          <w:p w14:paraId="7858A897" w14:textId="77777777" w:rsidR="00937FF1" w:rsidRPr="00527337" w:rsidRDefault="00937FF1" w:rsidP="00AA3637">
            <w:pPr>
              <w:pStyle w:val="Tabletext"/>
            </w:pPr>
            <w:r w:rsidRPr="00527337">
              <w:t>3.6</w:t>
            </w:r>
          </w:p>
        </w:tc>
      </w:tr>
      <w:tr w:rsidR="00937FF1" w:rsidRPr="00527337" w14:paraId="66CD7913" w14:textId="77777777" w:rsidTr="00AA3637">
        <w:trPr>
          <w:cantSplit/>
          <w:jc w:val="center"/>
        </w:trPr>
        <w:tc>
          <w:tcPr>
            <w:tcW w:w="3986" w:type="dxa"/>
          </w:tcPr>
          <w:p w14:paraId="0876AE33" w14:textId="77777777" w:rsidR="00937FF1" w:rsidRPr="00527337" w:rsidRDefault="00937FF1" w:rsidP="00AA3637">
            <w:pPr>
              <w:pStyle w:val="Tabletext"/>
            </w:pPr>
            <w:r w:rsidRPr="00527337">
              <w:t xml:space="preserve">Minimum discernible signal </w:t>
            </w:r>
          </w:p>
        </w:tc>
        <w:tc>
          <w:tcPr>
            <w:tcW w:w="1049" w:type="dxa"/>
            <w:vAlign w:val="center"/>
          </w:tcPr>
          <w:p w14:paraId="4C0596B2"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635" w:type="dxa"/>
          </w:tcPr>
          <w:p w14:paraId="0D72FF09" w14:textId="77777777" w:rsidR="00937FF1" w:rsidRPr="00527337" w:rsidRDefault="00937FF1" w:rsidP="00AA3637">
            <w:pPr>
              <w:pStyle w:val="Tabletext"/>
            </w:pPr>
            <w:r w:rsidRPr="00527337">
              <w:sym w:font="Symbol" w:char="F02D"/>
            </w:r>
            <w:r w:rsidRPr="00527337">
              <w:t>103</w:t>
            </w:r>
          </w:p>
        </w:tc>
        <w:tc>
          <w:tcPr>
            <w:tcW w:w="1746" w:type="dxa"/>
          </w:tcPr>
          <w:p w14:paraId="0FAEC3FB" w14:textId="77777777" w:rsidR="00937FF1" w:rsidRPr="00527337" w:rsidRDefault="00937FF1" w:rsidP="00AA3637">
            <w:pPr>
              <w:pStyle w:val="Tabletext"/>
            </w:pPr>
            <w:r w:rsidRPr="00527337">
              <w:sym w:font="Symbol" w:char="F02D"/>
            </w:r>
            <w:r w:rsidRPr="00527337">
              <w:t xml:space="preserve">107; </w:t>
            </w:r>
            <w:r w:rsidRPr="00527337">
              <w:sym w:font="Symbol" w:char="F02D"/>
            </w:r>
            <w:r w:rsidRPr="00527337">
              <w:t>101</w:t>
            </w:r>
          </w:p>
        </w:tc>
        <w:tc>
          <w:tcPr>
            <w:tcW w:w="3792" w:type="dxa"/>
          </w:tcPr>
          <w:p w14:paraId="3EA12124" w14:textId="77777777" w:rsidR="00937FF1" w:rsidRPr="00527337" w:rsidRDefault="00937FF1" w:rsidP="00AA3637">
            <w:pPr>
              <w:pStyle w:val="Tabletext"/>
            </w:pPr>
            <w:r w:rsidRPr="00527337">
              <w:sym w:font="Symbol" w:char="F02D"/>
            </w:r>
            <w:r w:rsidRPr="00527337">
              <w:t>101</w:t>
            </w:r>
          </w:p>
        </w:tc>
        <w:tc>
          <w:tcPr>
            <w:tcW w:w="2458" w:type="dxa"/>
          </w:tcPr>
          <w:p w14:paraId="46813B51" w14:textId="77777777" w:rsidR="00937FF1" w:rsidRPr="00527337" w:rsidRDefault="00937FF1" w:rsidP="00AA3637">
            <w:pPr>
              <w:pStyle w:val="Tabletext"/>
            </w:pPr>
          </w:p>
        </w:tc>
      </w:tr>
      <w:tr w:rsidR="00937FF1" w:rsidRPr="00527337" w14:paraId="483E46EE" w14:textId="77777777" w:rsidTr="00AA3637">
        <w:trPr>
          <w:cantSplit/>
          <w:jc w:val="center"/>
        </w:trPr>
        <w:tc>
          <w:tcPr>
            <w:tcW w:w="3986" w:type="dxa"/>
          </w:tcPr>
          <w:p w14:paraId="73AAC842" w14:textId="77777777" w:rsidR="00937FF1" w:rsidRPr="00527337" w:rsidRDefault="00937FF1" w:rsidP="00AA3637">
            <w:pPr>
              <w:pStyle w:val="Tabletext"/>
            </w:pPr>
            <w:r w:rsidRPr="00527337">
              <w:t xml:space="preserve">Total chirp width </w:t>
            </w:r>
          </w:p>
        </w:tc>
        <w:tc>
          <w:tcPr>
            <w:tcW w:w="1049" w:type="dxa"/>
            <w:vAlign w:val="center"/>
          </w:tcPr>
          <w:p w14:paraId="79D17D91"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35" w:type="dxa"/>
          </w:tcPr>
          <w:p w14:paraId="74CB0B99" w14:textId="77777777" w:rsidR="00937FF1" w:rsidRPr="00527337" w:rsidRDefault="00937FF1" w:rsidP="00AA3637">
            <w:pPr>
              <w:pStyle w:val="Tabletext"/>
            </w:pPr>
            <w:r w:rsidRPr="00527337">
              <w:t>Not applicable</w:t>
            </w:r>
          </w:p>
        </w:tc>
        <w:tc>
          <w:tcPr>
            <w:tcW w:w="1746" w:type="dxa"/>
          </w:tcPr>
          <w:p w14:paraId="2C88EA63" w14:textId="77777777" w:rsidR="00937FF1" w:rsidRPr="00527337" w:rsidRDefault="00937FF1" w:rsidP="00AA3637">
            <w:pPr>
              <w:pStyle w:val="Tabletext"/>
            </w:pPr>
            <w:r w:rsidRPr="00527337">
              <w:t>Not applicable</w:t>
            </w:r>
          </w:p>
        </w:tc>
        <w:tc>
          <w:tcPr>
            <w:tcW w:w="3792" w:type="dxa"/>
          </w:tcPr>
          <w:p w14:paraId="1B94B0E8" w14:textId="77777777" w:rsidR="00937FF1" w:rsidRPr="00527337" w:rsidRDefault="00937FF1" w:rsidP="00AA3637">
            <w:pPr>
              <w:pStyle w:val="Tabletext"/>
            </w:pPr>
            <w:r w:rsidRPr="00527337">
              <w:t>Not applicable</w:t>
            </w:r>
          </w:p>
        </w:tc>
        <w:tc>
          <w:tcPr>
            <w:tcW w:w="2458" w:type="dxa"/>
          </w:tcPr>
          <w:p w14:paraId="32537F10" w14:textId="77777777" w:rsidR="00937FF1" w:rsidRPr="00527337" w:rsidRDefault="00937FF1" w:rsidP="00AA3637">
            <w:pPr>
              <w:pStyle w:val="Tabletext"/>
            </w:pPr>
            <w:r w:rsidRPr="00527337">
              <w:t>Not specified</w:t>
            </w:r>
          </w:p>
        </w:tc>
      </w:tr>
      <w:tr w:rsidR="00937FF1" w:rsidRPr="00527337" w14:paraId="4448B445" w14:textId="77777777" w:rsidTr="00AA3637">
        <w:trPr>
          <w:cantSplit/>
          <w:jc w:val="center"/>
        </w:trPr>
        <w:tc>
          <w:tcPr>
            <w:tcW w:w="3986" w:type="dxa"/>
          </w:tcPr>
          <w:p w14:paraId="1833E231" w14:textId="77777777" w:rsidR="00937FF1" w:rsidRPr="00527337" w:rsidRDefault="00937FF1" w:rsidP="00AA3637">
            <w:pPr>
              <w:pStyle w:val="Tabletext"/>
              <w:rPr>
                <w:lang w:val="de-DE"/>
              </w:rPr>
            </w:pPr>
            <w:r w:rsidRPr="00527337">
              <w:rPr>
                <w:lang w:val="de-DE"/>
              </w:rPr>
              <w:t>RF emission bandwidth</w:t>
            </w:r>
          </w:p>
          <w:p w14:paraId="19794174" w14:textId="77777777" w:rsidR="00937FF1" w:rsidRPr="00527337" w:rsidRDefault="00937FF1" w:rsidP="00AA3637">
            <w:pPr>
              <w:pStyle w:val="Tabletext"/>
              <w:rPr>
                <w:lang w:val="de-DE"/>
              </w:rPr>
            </w:pPr>
            <w:r w:rsidRPr="00527337">
              <w:sym w:font="Symbol" w:char="F02D"/>
            </w:r>
            <w:r w:rsidRPr="00527337">
              <w:rPr>
                <w:lang w:val="de-DE"/>
              </w:rPr>
              <w:tab/>
              <w:t>3 dB</w:t>
            </w:r>
            <w:r w:rsidRPr="00527337">
              <w:rPr>
                <w:lang w:val="de-DE"/>
              </w:rPr>
              <w:br/>
            </w:r>
            <w:r w:rsidRPr="00527337">
              <w:sym w:font="Symbol" w:char="F02D"/>
            </w:r>
            <w:r w:rsidRPr="00527337">
              <w:rPr>
                <w:lang w:val="de-DE"/>
              </w:rPr>
              <w:tab/>
              <w:t>20 dB</w:t>
            </w:r>
          </w:p>
        </w:tc>
        <w:tc>
          <w:tcPr>
            <w:tcW w:w="1049" w:type="dxa"/>
            <w:vAlign w:val="center"/>
          </w:tcPr>
          <w:p w14:paraId="5BD0B5D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35" w:type="dxa"/>
          </w:tcPr>
          <w:p w14:paraId="70DCC382" w14:textId="77777777" w:rsidR="00937FF1" w:rsidRPr="00527337" w:rsidRDefault="00937FF1" w:rsidP="00AA3637">
            <w:pPr>
              <w:pStyle w:val="Tabletext"/>
            </w:pPr>
          </w:p>
          <w:p w14:paraId="60453A3A" w14:textId="77777777" w:rsidR="00937FF1" w:rsidRPr="00527337" w:rsidRDefault="00937FF1" w:rsidP="00AA3637">
            <w:pPr>
              <w:pStyle w:val="Tabletext"/>
            </w:pPr>
            <w:r w:rsidRPr="00527337">
              <w:t>3.1; 0.11</w:t>
            </w:r>
            <w:r w:rsidRPr="00527337">
              <w:br/>
              <w:t>22.2; 0.79</w:t>
            </w:r>
          </w:p>
        </w:tc>
        <w:tc>
          <w:tcPr>
            <w:tcW w:w="1746" w:type="dxa"/>
          </w:tcPr>
          <w:p w14:paraId="5AD7A167" w14:textId="77777777" w:rsidR="00937FF1" w:rsidRPr="00527337" w:rsidRDefault="00937FF1" w:rsidP="00AA3637">
            <w:pPr>
              <w:pStyle w:val="Tabletext"/>
            </w:pPr>
          </w:p>
          <w:p w14:paraId="1D57E08F" w14:textId="77777777" w:rsidR="00937FF1" w:rsidRPr="00527337" w:rsidRDefault="00937FF1" w:rsidP="00AA3637">
            <w:pPr>
              <w:pStyle w:val="Tabletext"/>
            </w:pPr>
            <w:r w:rsidRPr="00527337">
              <w:t>0.480; 2.7</w:t>
            </w:r>
            <w:r w:rsidRPr="00527337">
              <w:br/>
              <w:t>1.5; 6.6</w:t>
            </w:r>
          </w:p>
        </w:tc>
        <w:tc>
          <w:tcPr>
            <w:tcW w:w="3792" w:type="dxa"/>
          </w:tcPr>
          <w:p w14:paraId="4F4E9641" w14:textId="77777777" w:rsidR="00937FF1" w:rsidRPr="00BC38A0" w:rsidRDefault="00937FF1" w:rsidP="00AA3637">
            <w:pPr>
              <w:pStyle w:val="Tabletext"/>
              <w:rPr>
                <w:lang w:val="en-US"/>
              </w:rPr>
            </w:pPr>
            <w:r w:rsidRPr="00BC38A0">
              <w:rPr>
                <w:lang w:val="en-US"/>
              </w:rPr>
              <w:t>(Frequency and pulse width dependent)</w:t>
            </w:r>
          </w:p>
          <w:p w14:paraId="14E72052" w14:textId="77777777" w:rsidR="00937FF1" w:rsidRPr="00527337" w:rsidRDefault="00937FF1" w:rsidP="00AA3637">
            <w:pPr>
              <w:pStyle w:val="Tabletext"/>
            </w:pPr>
            <w:r w:rsidRPr="00527337">
              <w:t>100 to 118</w:t>
            </w:r>
            <w:r w:rsidRPr="00527337">
              <w:br/>
              <w:t>102 to 120</w:t>
            </w:r>
          </w:p>
        </w:tc>
        <w:tc>
          <w:tcPr>
            <w:tcW w:w="2458" w:type="dxa"/>
          </w:tcPr>
          <w:p w14:paraId="01CFA210" w14:textId="77777777" w:rsidR="00937FF1" w:rsidRPr="00527337" w:rsidRDefault="00937FF1" w:rsidP="00AA3637">
            <w:pPr>
              <w:pStyle w:val="Tabletext"/>
            </w:pPr>
          </w:p>
          <w:p w14:paraId="1589031A" w14:textId="77777777" w:rsidR="00937FF1" w:rsidRPr="00527337" w:rsidRDefault="00937FF1" w:rsidP="00AA3637">
            <w:pPr>
              <w:pStyle w:val="Tabletext"/>
            </w:pPr>
            <w:r w:rsidRPr="00527337">
              <w:t>Not specified</w:t>
            </w:r>
            <w:r w:rsidRPr="00527337">
              <w:br/>
              <w:t>Not specified</w:t>
            </w:r>
          </w:p>
        </w:tc>
      </w:tr>
    </w:tbl>
    <w:p w14:paraId="343891E9" w14:textId="77777777" w:rsidR="00937FF1" w:rsidRPr="00527337" w:rsidRDefault="00937FF1" w:rsidP="00937FF1">
      <w:pPr>
        <w:pStyle w:val="Tablefin"/>
      </w:pPr>
    </w:p>
    <w:p w14:paraId="79425F1F" w14:textId="77777777" w:rsidR="00937FF1" w:rsidRPr="00527337" w:rsidRDefault="00937FF1" w:rsidP="00937FF1">
      <w:pPr>
        <w:pStyle w:val="TableNo"/>
        <w:spacing w:before="0"/>
      </w:pPr>
      <w:r w:rsidRPr="00527337">
        <w:br w:type="page"/>
      </w:r>
      <w:r>
        <w:lastRenderedPageBreak/>
        <w:br/>
      </w:r>
      <w:r w:rsidRPr="00527337">
        <w:t>TABLE 1 (</w:t>
      </w:r>
      <w:r w:rsidRPr="00527337">
        <w:rPr>
          <w:i/>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31"/>
        <w:gridCol w:w="974"/>
        <w:gridCol w:w="3061"/>
        <w:gridCol w:w="4008"/>
        <w:gridCol w:w="3685"/>
      </w:tblGrid>
      <w:tr w:rsidR="00937FF1" w:rsidRPr="00527337" w14:paraId="3F26CB64" w14:textId="77777777" w:rsidTr="00AA3637">
        <w:trPr>
          <w:cantSplit/>
          <w:jc w:val="center"/>
        </w:trPr>
        <w:tc>
          <w:tcPr>
            <w:tcW w:w="2731" w:type="dxa"/>
          </w:tcPr>
          <w:p w14:paraId="02483368" w14:textId="77777777" w:rsidR="00937FF1" w:rsidRPr="00527337" w:rsidRDefault="00937FF1" w:rsidP="00AA3637">
            <w:pPr>
              <w:pStyle w:val="Tablehead"/>
            </w:pPr>
            <w:r w:rsidRPr="00527337">
              <w:t>Characteristics</w:t>
            </w:r>
          </w:p>
        </w:tc>
        <w:tc>
          <w:tcPr>
            <w:tcW w:w="974" w:type="dxa"/>
          </w:tcPr>
          <w:p w14:paraId="26E8DC19" w14:textId="77777777" w:rsidR="00937FF1" w:rsidRPr="00527337" w:rsidRDefault="00937FF1" w:rsidP="00AA3637">
            <w:pPr>
              <w:pStyle w:val="Tablehead"/>
            </w:pPr>
            <w:r w:rsidRPr="00527337">
              <w:t>Units</w:t>
            </w:r>
          </w:p>
        </w:tc>
        <w:tc>
          <w:tcPr>
            <w:tcW w:w="3061" w:type="dxa"/>
          </w:tcPr>
          <w:p w14:paraId="4E507137" w14:textId="77777777" w:rsidR="00937FF1" w:rsidRPr="00527337" w:rsidRDefault="00937FF1" w:rsidP="00AA3637">
            <w:pPr>
              <w:pStyle w:val="Tablehead"/>
            </w:pPr>
            <w:r w:rsidRPr="00527337">
              <w:t>System A5</w:t>
            </w:r>
          </w:p>
        </w:tc>
        <w:tc>
          <w:tcPr>
            <w:tcW w:w="4008" w:type="dxa"/>
          </w:tcPr>
          <w:p w14:paraId="7F143C6B" w14:textId="77777777" w:rsidR="00937FF1" w:rsidRPr="00527337" w:rsidRDefault="00937FF1" w:rsidP="00AA3637">
            <w:pPr>
              <w:pStyle w:val="Tablehead"/>
            </w:pPr>
            <w:r w:rsidRPr="00527337">
              <w:t>System A6a</w:t>
            </w:r>
            <w:r w:rsidRPr="00527337">
              <w:rPr>
                <w:b w:val="0"/>
                <w:vertAlign w:val="superscript"/>
              </w:rPr>
              <w:t>(1)</w:t>
            </w:r>
          </w:p>
        </w:tc>
        <w:tc>
          <w:tcPr>
            <w:tcW w:w="3685" w:type="dxa"/>
          </w:tcPr>
          <w:p w14:paraId="465ED539" w14:textId="77777777" w:rsidR="00937FF1" w:rsidRPr="00527337" w:rsidRDefault="00937FF1" w:rsidP="00AA3637">
            <w:pPr>
              <w:pStyle w:val="Tablehead"/>
            </w:pPr>
            <w:r w:rsidRPr="00527337">
              <w:t>System A6b</w:t>
            </w:r>
            <w:r w:rsidRPr="00527337">
              <w:rPr>
                <w:b w:val="0"/>
                <w:vertAlign w:val="superscript"/>
              </w:rPr>
              <w:t>(1)</w:t>
            </w:r>
          </w:p>
        </w:tc>
      </w:tr>
      <w:tr w:rsidR="00937FF1" w:rsidRPr="00A225B7" w14:paraId="092C9EF8" w14:textId="77777777" w:rsidTr="00AA3637">
        <w:trPr>
          <w:cantSplit/>
          <w:jc w:val="center"/>
        </w:trPr>
        <w:tc>
          <w:tcPr>
            <w:tcW w:w="2731" w:type="dxa"/>
          </w:tcPr>
          <w:p w14:paraId="4E559371" w14:textId="77777777" w:rsidR="00937FF1" w:rsidRPr="00527337" w:rsidRDefault="00937FF1" w:rsidP="00AA3637">
            <w:pPr>
              <w:pStyle w:val="Tabletext"/>
            </w:pPr>
            <w:r w:rsidRPr="00527337">
              <w:t>Function</w:t>
            </w:r>
          </w:p>
        </w:tc>
        <w:tc>
          <w:tcPr>
            <w:tcW w:w="974" w:type="dxa"/>
          </w:tcPr>
          <w:p w14:paraId="44064744" w14:textId="77777777" w:rsidR="00937FF1" w:rsidRPr="00527337" w:rsidRDefault="00937FF1" w:rsidP="00AA3637">
            <w:pPr>
              <w:pStyle w:val="Tabletext"/>
              <w:jc w:val="center"/>
            </w:pPr>
          </w:p>
        </w:tc>
        <w:tc>
          <w:tcPr>
            <w:tcW w:w="3061" w:type="dxa"/>
          </w:tcPr>
          <w:p w14:paraId="3FE8E727" w14:textId="77777777" w:rsidR="00937FF1" w:rsidRPr="00BC38A0" w:rsidRDefault="00937FF1" w:rsidP="00AA3637">
            <w:pPr>
              <w:pStyle w:val="Tabletext"/>
              <w:rPr>
                <w:lang w:val="en-US"/>
              </w:rPr>
            </w:pPr>
            <w:r w:rsidRPr="00BC38A0">
              <w:rPr>
                <w:lang w:val="en-US"/>
              </w:rPr>
              <w:t>Weather avoidance including wind-shear detection (navigation)</w:t>
            </w:r>
          </w:p>
        </w:tc>
        <w:tc>
          <w:tcPr>
            <w:tcW w:w="4008" w:type="dxa"/>
          </w:tcPr>
          <w:p w14:paraId="64F888C6" w14:textId="77777777" w:rsidR="00937FF1" w:rsidRPr="00BC38A0" w:rsidRDefault="00937FF1" w:rsidP="00AA3637">
            <w:pPr>
              <w:pStyle w:val="Tabletext"/>
              <w:rPr>
                <w:lang w:val="en-US"/>
              </w:rPr>
            </w:pPr>
            <w:r w:rsidRPr="00BC38A0">
              <w:rPr>
                <w:lang w:val="en-US"/>
              </w:rPr>
              <w:t>Weather avoidance (WA), including wind-shear detection (WS) (navigation)</w:t>
            </w:r>
          </w:p>
        </w:tc>
        <w:tc>
          <w:tcPr>
            <w:tcW w:w="3685" w:type="dxa"/>
          </w:tcPr>
          <w:p w14:paraId="2DA40A51" w14:textId="77777777" w:rsidR="00937FF1" w:rsidRPr="00BC38A0" w:rsidRDefault="00937FF1" w:rsidP="00AA3637">
            <w:pPr>
              <w:pStyle w:val="Tabletext"/>
              <w:rPr>
                <w:lang w:val="en-US"/>
              </w:rPr>
            </w:pPr>
            <w:r w:rsidRPr="00BC38A0">
              <w:rPr>
                <w:lang w:val="en-US"/>
              </w:rPr>
              <w:t>Ground-mapping, including:</w:t>
            </w:r>
            <w:r w:rsidRPr="00BC38A0">
              <w:rPr>
                <w:lang w:val="en-US"/>
              </w:rPr>
              <w:br/>
              <w:t>Monopulse ground mapping (MGM) and Doppler beam sharpening (DBS)</w:t>
            </w:r>
          </w:p>
        </w:tc>
      </w:tr>
      <w:tr w:rsidR="00937FF1" w:rsidRPr="00A225B7" w14:paraId="5496D544" w14:textId="77777777" w:rsidTr="00AA3637">
        <w:trPr>
          <w:cantSplit/>
          <w:jc w:val="center"/>
        </w:trPr>
        <w:tc>
          <w:tcPr>
            <w:tcW w:w="2731" w:type="dxa"/>
          </w:tcPr>
          <w:p w14:paraId="0FDB45E5" w14:textId="77777777" w:rsidR="00937FF1" w:rsidRPr="00527337" w:rsidRDefault="00937FF1" w:rsidP="00AA3637">
            <w:pPr>
              <w:pStyle w:val="Tabletext"/>
            </w:pPr>
            <w:r w:rsidRPr="00527337">
              <w:t>Tuning range</w:t>
            </w:r>
          </w:p>
        </w:tc>
        <w:tc>
          <w:tcPr>
            <w:tcW w:w="974" w:type="dxa"/>
          </w:tcPr>
          <w:p w14:paraId="6A1525B3"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061" w:type="dxa"/>
          </w:tcPr>
          <w:p w14:paraId="4854371E" w14:textId="77777777" w:rsidR="00937FF1" w:rsidRPr="00527337" w:rsidRDefault="00937FF1" w:rsidP="00AA3637">
            <w:pPr>
              <w:pStyle w:val="Tabletext"/>
            </w:pPr>
            <w:r w:rsidRPr="00527337">
              <w:t>9 330</w:t>
            </w:r>
          </w:p>
        </w:tc>
        <w:tc>
          <w:tcPr>
            <w:tcW w:w="4008" w:type="dxa"/>
          </w:tcPr>
          <w:p w14:paraId="61D353BC" w14:textId="77777777" w:rsidR="00937FF1" w:rsidRPr="00BC38A0" w:rsidRDefault="00937FF1" w:rsidP="00AA3637">
            <w:pPr>
              <w:pStyle w:val="Tabletext"/>
              <w:rPr>
                <w:lang w:val="en-US"/>
              </w:rPr>
            </w:pPr>
            <w:r w:rsidRPr="00BC38A0">
              <w:rPr>
                <w:lang w:val="en-US"/>
              </w:rPr>
              <w:t>9 305-9 410</w:t>
            </w:r>
            <w:r w:rsidRPr="00BC38A0">
              <w:rPr>
                <w:lang w:val="en-US"/>
              </w:rPr>
              <w:br/>
              <w:t xml:space="preserve">WA: frequency agile pulse-to-pulse </w:t>
            </w:r>
            <w:r w:rsidRPr="00BC38A0">
              <w:rPr>
                <w:lang w:val="en-US"/>
              </w:rPr>
              <w:br/>
              <w:t>(</w:t>
            </w:r>
            <w:r w:rsidRPr="00527337">
              <w:sym w:font="Symbol" w:char="F0A3"/>
            </w:r>
            <w:r w:rsidRPr="00BC38A0">
              <w:rPr>
                <w:lang w:val="en-US"/>
              </w:rPr>
              <w:t> 2 000 hops/s);</w:t>
            </w:r>
            <w:r w:rsidRPr="00BC38A0">
              <w:rPr>
                <w:lang w:val="en-US"/>
              </w:rPr>
              <w:br/>
              <w:t>WS: adaptive single frequency</w:t>
            </w:r>
          </w:p>
        </w:tc>
        <w:tc>
          <w:tcPr>
            <w:tcW w:w="3685" w:type="dxa"/>
          </w:tcPr>
          <w:p w14:paraId="03404B56" w14:textId="77777777" w:rsidR="00937FF1" w:rsidRPr="00BC38A0" w:rsidRDefault="00937FF1" w:rsidP="00AA3637">
            <w:pPr>
              <w:pStyle w:val="Tabletext"/>
              <w:rPr>
                <w:lang w:val="en-US"/>
              </w:rPr>
            </w:pPr>
            <w:r w:rsidRPr="00BC38A0">
              <w:rPr>
                <w:lang w:val="en-US"/>
              </w:rPr>
              <w:t>9 360 and 9 305-9 410</w:t>
            </w:r>
            <w:r w:rsidRPr="00BC38A0">
              <w:rPr>
                <w:lang w:val="en-US"/>
              </w:rPr>
              <w:br/>
              <w:t xml:space="preserve">MGM: frequency agile pulse-to-pulse </w:t>
            </w:r>
            <w:r w:rsidRPr="00BC38A0">
              <w:rPr>
                <w:lang w:val="en-US"/>
              </w:rPr>
              <w:br/>
              <w:t>(</w:t>
            </w:r>
            <w:r w:rsidRPr="00527337">
              <w:sym w:font="Symbol" w:char="F0A3"/>
            </w:r>
            <w:r w:rsidRPr="00BC38A0">
              <w:rPr>
                <w:lang w:val="en-US"/>
              </w:rPr>
              <w:t xml:space="preserve"> 600 hops/s);</w:t>
            </w:r>
            <w:r w:rsidRPr="00BC38A0">
              <w:rPr>
                <w:lang w:val="en-US"/>
              </w:rPr>
              <w:br/>
              <w:t>DBS: single frequency (9 360)</w:t>
            </w:r>
          </w:p>
        </w:tc>
      </w:tr>
      <w:tr w:rsidR="00937FF1" w:rsidRPr="00A225B7" w14:paraId="35312C92" w14:textId="77777777" w:rsidTr="00AA3637">
        <w:trPr>
          <w:cantSplit/>
          <w:jc w:val="center"/>
        </w:trPr>
        <w:tc>
          <w:tcPr>
            <w:tcW w:w="2731" w:type="dxa"/>
          </w:tcPr>
          <w:p w14:paraId="3980864B" w14:textId="77777777" w:rsidR="00937FF1" w:rsidRPr="00527337" w:rsidRDefault="00937FF1" w:rsidP="00AA3637">
            <w:pPr>
              <w:pStyle w:val="Tabletext"/>
            </w:pPr>
            <w:r w:rsidRPr="00527337">
              <w:t>Modulation</w:t>
            </w:r>
          </w:p>
        </w:tc>
        <w:tc>
          <w:tcPr>
            <w:tcW w:w="974" w:type="dxa"/>
          </w:tcPr>
          <w:p w14:paraId="12ACCE01" w14:textId="77777777" w:rsidR="00937FF1" w:rsidRPr="00527337" w:rsidRDefault="00937FF1" w:rsidP="00AA3637">
            <w:pPr>
              <w:pStyle w:val="Tabletext"/>
              <w:jc w:val="center"/>
            </w:pPr>
          </w:p>
        </w:tc>
        <w:tc>
          <w:tcPr>
            <w:tcW w:w="3061" w:type="dxa"/>
          </w:tcPr>
          <w:p w14:paraId="0A67BF47" w14:textId="77777777" w:rsidR="00937FF1" w:rsidRPr="00527337" w:rsidRDefault="00937FF1" w:rsidP="00AA3637">
            <w:pPr>
              <w:pStyle w:val="Tabletext"/>
            </w:pPr>
            <w:r w:rsidRPr="00527337">
              <w:t>Pulse</w:t>
            </w:r>
          </w:p>
        </w:tc>
        <w:tc>
          <w:tcPr>
            <w:tcW w:w="4008" w:type="dxa"/>
          </w:tcPr>
          <w:p w14:paraId="4921C223" w14:textId="77777777" w:rsidR="00937FF1" w:rsidRPr="00BC38A0" w:rsidRDefault="00937FF1" w:rsidP="00AA3637">
            <w:pPr>
              <w:pStyle w:val="Tabletext"/>
              <w:rPr>
                <w:lang w:val="en-US"/>
              </w:rPr>
            </w:pPr>
            <w:r w:rsidRPr="00BC38A0">
              <w:rPr>
                <w:lang w:val="en-US"/>
              </w:rPr>
              <w:t xml:space="preserve">WA: unmodulated and Barker-coded </w:t>
            </w:r>
            <w:r w:rsidRPr="00BC38A0">
              <w:rPr>
                <w:lang w:val="en-US"/>
              </w:rPr>
              <w:br/>
              <w:t>(5:1 and 13:1) pulses;</w:t>
            </w:r>
            <w:r w:rsidRPr="00BC38A0">
              <w:rPr>
                <w:lang w:val="en-US"/>
              </w:rPr>
              <w:br/>
              <w:t>WS: unmodulated pulses</w:t>
            </w:r>
          </w:p>
        </w:tc>
        <w:tc>
          <w:tcPr>
            <w:tcW w:w="3685" w:type="dxa"/>
          </w:tcPr>
          <w:p w14:paraId="2F218D29" w14:textId="77777777" w:rsidR="00937FF1" w:rsidRPr="00BC38A0" w:rsidRDefault="00937FF1" w:rsidP="00AA3637">
            <w:pPr>
              <w:pStyle w:val="Tabletext"/>
              <w:rPr>
                <w:lang w:val="en-US"/>
              </w:rPr>
            </w:pPr>
            <w:r w:rsidRPr="00BC38A0">
              <w:rPr>
                <w:lang w:val="en-US"/>
              </w:rPr>
              <w:t>MGM and DBS: Barker-coded (13:1) pulses</w:t>
            </w:r>
          </w:p>
        </w:tc>
      </w:tr>
      <w:tr w:rsidR="00937FF1" w:rsidRPr="00527337" w14:paraId="7FF4DAE2" w14:textId="77777777" w:rsidTr="00AA3637">
        <w:trPr>
          <w:cantSplit/>
          <w:jc w:val="center"/>
        </w:trPr>
        <w:tc>
          <w:tcPr>
            <w:tcW w:w="2731" w:type="dxa"/>
          </w:tcPr>
          <w:p w14:paraId="3A87AC3D" w14:textId="77777777" w:rsidR="00937FF1" w:rsidRPr="00527337" w:rsidRDefault="00937FF1" w:rsidP="00AA3637">
            <w:pPr>
              <w:pStyle w:val="Tabletext"/>
            </w:pPr>
            <w:r w:rsidRPr="00527337">
              <w:t xml:space="preserve">Peak power into antenna </w:t>
            </w:r>
          </w:p>
        </w:tc>
        <w:tc>
          <w:tcPr>
            <w:tcW w:w="974" w:type="dxa"/>
          </w:tcPr>
          <w:p w14:paraId="01E779C7" w14:textId="77777777" w:rsidR="00937FF1" w:rsidRPr="00527337" w:rsidRDefault="00937FF1" w:rsidP="00AA3637">
            <w:pPr>
              <w:pStyle w:val="Tabletext"/>
              <w:keepLines/>
              <w:tabs>
                <w:tab w:val="left" w:leader="dot" w:pos="7938"/>
                <w:tab w:val="center" w:pos="9526"/>
              </w:tabs>
              <w:ind w:left="567" w:hanging="567"/>
              <w:jc w:val="center"/>
            </w:pPr>
            <w:r w:rsidRPr="00527337">
              <w:t>W</w:t>
            </w:r>
          </w:p>
        </w:tc>
        <w:tc>
          <w:tcPr>
            <w:tcW w:w="3061" w:type="dxa"/>
          </w:tcPr>
          <w:p w14:paraId="28378410" w14:textId="77777777" w:rsidR="00937FF1" w:rsidRPr="00527337" w:rsidRDefault="00937FF1" w:rsidP="00AA3637">
            <w:pPr>
              <w:pStyle w:val="Tabletext"/>
            </w:pPr>
            <w:r w:rsidRPr="00527337">
              <w:t>150</w:t>
            </w:r>
          </w:p>
        </w:tc>
        <w:tc>
          <w:tcPr>
            <w:tcW w:w="4008" w:type="dxa"/>
          </w:tcPr>
          <w:p w14:paraId="74D21934" w14:textId="77777777" w:rsidR="00937FF1" w:rsidRPr="00527337" w:rsidRDefault="00937FF1" w:rsidP="00AA3637">
            <w:pPr>
              <w:pStyle w:val="Tabletext"/>
            </w:pPr>
            <w:r w:rsidRPr="00527337">
              <w:sym w:font="Symbol" w:char="F0A3"/>
            </w:r>
            <w:r w:rsidRPr="00527337">
              <w:t xml:space="preserve"> 150</w:t>
            </w:r>
          </w:p>
        </w:tc>
        <w:tc>
          <w:tcPr>
            <w:tcW w:w="3685" w:type="dxa"/>
          </w:tcPr>
          <w:p w14:paraId="3B1DC3FF" w14:textId="77777777" w:rsidR="00937FF1" w:rsidRPr="00527337" w:rsidRDefault="00937FF1" w:rsidP="00AA3637">
            <w:pPr>
              <w:pStyle w:val="Tabletext"/>
            </w:pPr>
            <w:r w:rsidRPr="00527337">
              <w:sym w:font="Symbol" w:char="F0A3"/>
            </w:r>
            <w:r w:rsidRPr="00527337">
              <w:t xml:space="preserve"> 150</w:t>
            </w:r>
          </w:p>
        </w:tc>
      </w:tr>
      <w:tr w:rsidR="00937FF1" w:rsidRPr="00A225B7" w14:paraId="6C22BF27" w14:textId="77777777" w:rsidTr="00AA3637">
        <w:trPr>
          <w:cantSplit/>
          <w:jc w:val="center"/>
        </w:trPr>
        <w:tc>
          <w:tcPr>
            <w:tcW w:w="2731" w:type="dxa"/>
          </w:tcPr>
          <w:p w14:paraId="6F7E1AB7" w14:textId="77777777" w:rsidR="00937FF1" w:rsidRPr="00BC38A0" w:rsidRDefault="00937FF1" w:rsidP="00AA3637">
            <w:pPr>
              <w:pStyle w:val="Tabletext"/>
              <w:rPr>
                <w:lang w:val="en-US"/>
              </w:rPr>
            </w:pPr>
            <w:r w:rsidRPr="00BC38A0">
              <w:rPr>
                <w:lang w:val="en-US"/>
              </w:rPr>
              <w:t>Pulse width and</w:t>
            </w:r>
            <w:r w:rsidRPr="00BC38A0">
              <w:rPr>
                <w:lang w:val="en-US"/>
              </w:rPr>
              <w:br/>
              <w:t xml:space="preserve">Pulse repetition rate </w:t>
            </w:r>
          </w:p>
        </w:tc>
        <w:tc>
          <w:tcPr>
            <w:tcW w:w="974" w:type="dxa"/>
          </w:tcPr>
          <w:p w14:paraId="53D3E02E"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t>pps</w:t>
            </w:r>
          </w:p>
        </w:tc>
        <w:tc>
          <w:tcPr>
            <w:tcW w:w="3061" w:type="dxa"/>
          </w:tcPr>
          <w:p w14:paraId="024C2EBD" w14:textId="77777777" w:rsidR="00937FF1" w:rsidRPr="00527337" w:rsidRDefault="00937FF1" w:rsidP="00AA3637">
            <w:pPr>
              <w:pStyle w:val="Tabletext"/>
            </w:pPr>
            <w:r w:rsidRPr="00527337">
              <w:t>1 to 20</w:t>
            </w:r>
            <w:r w:rsidRPr="00527337">
              <w:br/>
              <w:t>180 to 9 000</w:t>
            </w:r>
          </w:p>
        </w:tc>
        <w:tc>
          <w:tcPr>
            <w:tcW w:w="4008" w:type="dxa"/>
          </w:tcPr>
          <w:p w14:paraId="3FA9BCF6" w14:textId="77777777" w:rsidR="00937FF1" w:rsidRPr="00BC38A0" w:rsidRDefault="00937FF1" w:rsidP="00AA3637">
            <w:pPr>
              <w:pStyle w:val="Tabletext"/>
              <w:rPr>
                <w:lang w:val="en-US"/>
              </w:rPr>
            </w:pPr>
            <w:r w:rsidRPr="00BC38A0">
              <w:rPr>
                <w:lang w:val="en-US"/>
              </w:rPr>
              <w:t>WA: 0.2-230; WS: 2</w:t>
            </w:r>
            <w:r w:rsidRPr="00BC38A0">
              <w:rPr>
                <w:lang w:val="en-US"/>
              </w:rPr>
              <w:br/>
              <w:t xml:space="preserve">WA: 2 000 pps for 0.2-6 </w:t>
            </w:r>
            <w:r>
              <w:sym w:font="Symbol" w:char="F06D"/>
            </w:r>
            <w:r w:rsidRPr="00BC38A0">
              <w:rPr>
                <w:lang w:val="en-US"/>
              </w:rPr>
              <w:t>s pulses, decreasing to 230 pps for 230 </w:t>
            </w:r>
            <w:r>
              <w:sym w:font="Symbol" w:char="F06D"/>
            </w:r>
            <w:r w:rsidRPr="00BC38A0">
              <w:rPr>
                <w:lang w:val="en-US"/>
              </w:rPr>
              <w:t>s pulses;</w:t>
            </w:r>
            <w:r w:rsidRPr="00BC38A0">
              <w:rPr>
                <w:lang w:val="en-US"/>
              </w:rPr>
              <w:br/>
              <w:t>WS: 3 600-3 940 pps</w:t>
            </w:r>
          </w:p>
        </w:tc>
        <w:tc>
          <w:tcPr>
            <w:tcW w:w="3685" w:type="dxa"/>
          </w:tcPr>
          <w:p w14:paraId="6DC2FAF7" w14:textId="77777777" w:rsidR="00937FF1" w:rsidRPr="00BC38A0" w:rsidRDefault="00937FF1" w:rsidP="00AA3637">
            <w:pPr>
              <w:pStyle w:val="Tabletext"/>
              <w:rPr>
                <w:lang w:val="en-US"/>
              </w:rPr>
            </w:pPr>
            <w:r w:rsidRPr="00BC38A0">
              <w:rPr>
                <w:lang w:val="en-US"/>
              </w:rPr>
              <w:t>MGM: 1.3-260; DBS: 0.64-20</w:t>
            </w:r>
            <w:r w:rsidRPr="00BC38A0">
              <w:rPr>
                <w:lang w:val="en-US"/>
              </w:rPr>
              <w:br/>
              <w:t xml:space="preserve">MGM: 600 pps for 1.3-60 </w:t>
            </w:r>
            <w:r>
              <w:sym w:font="Symbol" w:char="F06D"/>
            </w:r>
            <w:r w:rsidRPr="00BC38A0">
              <w:rPr>
                <w:lang w:val="en-US"/>
              </w:rPr>
              <w:t xml:space="preserve">s pulses, decreasing to 220 pps for 260 </w:t>
            </w:r>
            <w:r>
              <w:sym w:font="Symbol" w:char="F06D"/>
            </w:r>
            <w:r w:rsidRPr="00BC38A0">
              <w:rPr>
                <w:lang w:val="en-US"/>
              </w:rPr>
              <w:t>s pulses;</w:t>
            </w:r>
            <w:r w:rsidRPr="00BC38A0">
              <w:rPr>
                <w:lang w:val="en-US"/>
              </w:rPr>
              <w:br/>
              <w:t>DBS: 700-1 600 pps for all pulse widths</w:t>
            </w:r>
          </w:p>
        </w:tc>
      </w:tr>
      <w:tr w:rsidR="00937FF1" w:rsidRPr="00527337" w14:paraId="489A07E8" w14:textId="77777777" w:rsidTr="00AA3637">
        <w:trPr>
          <w:cantSplit/>
          <w:jc w:val="center"/>
        </w:trPr>
        <w:tc>
          <w:tcPr>
            <w:tcW w:w="2731" w:type="dxa"/>
          </w:tcPr>
          <w:p w14:paraId="0C0C2AE4" w14:textId="77777777" w:rsidR="00937FF1" w:rsidRPr="00527337" w:rsidRDefault="00937FF1" w:rsidP="00AA3637">
            <w:pPr>
              <w:pStyle w:val="Tabletext"/>
            </w:pPr>
            <w:r w:rsidRPr="00527337">
              <w:t>Maximum duty cycle</w:t>
            </w:r>
          </w:p>
        </w:tc>
        <w:tc>
          <w:tcPr>
            <w:tcW w:w="974" w:type="dxa"/>
          </w:tcPr>
          <w:p w14:paraId="49D619B6" w14:textId="77777777" w:rsidR="00937FF1" w:rsidRPr="00527337" w:rsidRDefault="00937FF1" w:rsidP="00AA3637">
            <w:pPr>
              <w:pStyle w:val="Tabletext"/>
              <w:jc w:val="center"/>
            </w:pPr>
          </w:p>
        </w:tc>
        <w:tc>
          <w:tcPr>
            <w:tcW w:w="3061" w:type="dxa"/>
          </w:tcPr>
          <w:p w14:paraId="35A52D64" w14:textId="77777777" w:rsidR="00937FF1" w:rsidRPr="00527337" w:rsidRDefault="00937FF1" w:rsidP="00AA3637">
            <w:pPr>
              <w:pStyle w:val="Tabletext"/>
            </w:pPr>
            <w:r w:rsidRPr="00527337">
              <w:t>Not specified</w:t>
            </w:r>
          </w:p>
        </w:tc>
        <w:tc>
          <w:tcPr>
            <w:tcW w:w="4008" w:type="dxa"/>
          </w:tcPr>
          <w:p w14:paraId="1CCB19BD" w14:textId="77777777" w:rsidR="00937FF1" w:rsidRPr="00527337" w:rsidRDefault="00937FF1" w:rsidP="00AA3637">
            <w:pPr>
              <w:pStyle w:val="Tabletext"/>
            </w:pPr>
            <w:r w:rsidRPr="00527337">
              <w:t>WA: 0.054;</w:t>
            </w:r>
            <w:r w:rsidRPr="00527337">
              <w:br/>
              <w:t>WS: 0.0076</w:t>
            </w:r>
          </w:p>
        </w:tc>
        <w:tc>
          <w:tcPr>
            <w:tcW w:w="3685" w:type="dxa"/>
          </w:tcPr>
          <w:p w14:paraId="36A73B48" w14:textId="77777777" w:rsidR="00937FF1" w:rsidRPr="00527337" w:rsidRDefault="00937FF1" w:rsidP="00AA3637">
            <w:pPr>
              <w:pStyle w:val="Tabletext"/>
            </w:pPr>
            <w:r w:rsidRPr="00527337">
              <w:t>MGM: 0.057;</w:t>
            </w:r>
            <w:r w:rsidRPr="00527337">
              <w:br/>
              <w:t>DBS: 0.033 (0.024 long term)</w:t>
            </w:r>
          </w:p>
        </w:tc>
      </w:tr>
      <w:tr w:rsidR="00937FF1" w:rsidRPr="00527337" w14:paraId="5CC9FC49" w14:textId="77777777" w:rsidTr="00AA3637">
        <w:trPr>
          <w:cantSplit/>
          <w:jc w:val="center"/>
        </w:trPr>
        <w:tc>
          <w:tcPr>
            <w:tcW w:w="2731" w:type="dxa"/>
          </w:tcPr>
          <w:p w14:paraId="582E2573" w14:textId="77777777" w:rsidR="00937FF1" w:rsidRPr="00527337" w:rsidRDefault="00937FF1" w:rsidP="00AA3637">
            <w:pPr>
              <w:pStyle w:val="Tabletext"/>
            </w:pPr>
            <w:r w:rsidRPr="00527337">
              <w:t xml:space="preserve">Pulse rise/fall time </w:t>
            </w:r>
          </w:p>
        </w:tc>
        <w:tc>
          <w:tcPr>
            <w:tcW w:w="974" w:type="dxa"/>
          </w:tcPr>
          <w:p w14:paraId="7D5F8244"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3061" w:type="dxa"/>
          </w:tcPr>
          <w:p w14:paraId="54157492" w14:textId="77777777" w:rsidR="00937FF1" w:rsidRPr="00527337" w:rsidRDefault="00937FF1" w:rsidP="00AA3637">
            <w:pPr>
              <w:pStyle w:val="Tabletext"/>
            </w:pPr>
            <w:r w:rsidRPr="00527337">
              <w:t>Not specified</w:t>
            </w:r>
          </w:p>
        </w:tc>
        <w:tc>
          <w:tcPr>
            <w:tcW w:w="4008" w:type="dxa"/>
          </w:tcPr>
          <w:p w14:paraId="5625E745" w14:textId="77777777" w:rsidR="00937FF1" w:rsidRPr="00527337" w:rsidRDefault="00937FF1" w:rsidP="00AA3637">
            <w:pPr>
              <w:pStyle w:val="Tabletext"/>
            </w:pPr>
            <w:r w:rsidRPr="00527337">
              <w:t>WA: 0.02-0.05/0.01;</w:t>
            </w:r>
            <w:r w:rsidRPr="00527337">
              <w:br/>
              <w:t>WS: 0.02/0.01</w:t>
            </w:r>
          </w:p>
        </w:tc>
        <w:tc>
          <w:tcPr>
            <w:tcW w:w="3685" w:type="dxa"/>
          </w:tcPr>
          <w:p w14:paraId="072620EE" w14:textId="77777777" w:rsidR="00937FF1" w:rsidRPr="00527337" w:rsidRDefault="00937FF1" w:rsidP="00AA3637">
            <w:pPr>
              <w:pStyle w:val="Tabletext"/>
            </w:pPr>
            <w:r w:rsidRPr="00527337">
              <w:t>MGM: 0.01-0.02/0.01-0.02;</w:t>
            </w:r>
            <w:r w:rsidRPr="00527337">
              <w:br/>
              <w:t>DBS: 0.02-0.04/0.01</w:t>
            </w:r>
          </w:p>
        </w:tc>
      </w:tr>
      <w:tr w:rsidR="00937FF1" w:rsidRPr="00527337" w14:paraId="50542511" w14:textId="77777777" w:rsidTr="00AA3637">
        <w:trPr>
          <w:cantSplit/>
          <w:jc w:val="center"/>
        </w:trPr>
        <w:tc>
          <w:tcPr>
            <w:tcW w:w="2731" w:type="dxa"/>
          </w:tcPr>
          <w:p w14:paraId="4BE074B4" w14:textId="77777777" w:rsidR="00937FF1" w:rsidRPr="00527337" w:rsidRDefault="00937FF1" w:rsidP="00AA3637">
            <w:pPr>
              <w:pStyle w:val="Tabletext"/>
            </w:pPr>
            <w:r w:rsidRPr="00527337">
              <w:t>Output device</w:t>
            </w:r>
          </w:p>
        </w:tc>
        <w:tc>
          <w:tcPr>
            <w:tcW w:w="974" w:type="dxa"/>
          </w:tcPr>
          <w:p w14:paraId="7CEA04B7" w14:textId="77777777" w:rsidR="00937FF1" w:rsidRPr="00527337" w:rsidRDefault="00937FF1" w:rsidP="00AA3637">
            <w:pPr>
              <w:pStyle w:val="Tabletext"/>
              <w:jc w:val="center"/>
            </w:pPr>
          </w:p>
        </w:tc>
        <w:tc>
          <w:tcPr>
            <w:tcW w:w="3061" w:type="dxa"/>
          </w:tcPr>
          <w:p w14:paraId="38C3CCD4" w14:textId="77777777" w:rsidR="00937FF1" w:rsidRPr="00527337" w:rsidRDefault="00937FF1" w:rsidP="00AA3637">
            <w:pPr>
              <w:pStyle w:val="Tabletext"/>
            </w:pPr>
            <w:r w:rsidRPr="00527337">
              <w:t>Solid state</w:t>
            </w:r>
          </w:p>
        </w:tc>
        <w:tc>
          <w:tcPr>
            <w:tcW w:w="4008" w:type="dxa"/>
          </w:tcPr>
          <w:p w14:paraId="4A95ADAB" w14:textId="77777777" w:rsidR="00937FF1" w:rsidRPr="00527337" w:rsidRDefault="00937FF1" w:rsidP="00AA3637">
            <w:pPr>
              <w:pStyle w:val="Tabletext"/>
            </w:pPr>
            <w:r w:rsidRPr="00527337">
              <w:t>FET</w:t>
            </w:r>
          </w:p>
        </w:tc>
        <w:tc>
          <w:tcPr>
            <w:tcW w:w="3685" w:type="dxa"/>
          </w:tcPr>
          <w:p w14:paraId="6B344BFD" w14:textId="77777777" w:rsidR="00937FF1" w:rsidRPr="00527337" w:rsidRDefault="00937FF1" w:rsidP="00AA3637">
            <w:pPr>
              <w:pStyle w:val="Tabletext"/>
            </w:pPr>
            <w:r w:rsidRPr="00527337">
              <w:t>FET</w:t>
            </w:r>
          </w:p>
        </w:tc>
      </w:tr>
      <w:tr w:rsidR="00937FF1" w:rsidRPr="00527337" w14:paraId="2F8956A5" w14:textId="77777777" w:rsidTr="00AA3637">
        <w:trPr>
          <w:cantSplit/>
          <w:jc w:val="center"/>
        </w:trPr>
        <w:tc>
          <w:tcPr>
            <w:tcW w:w="2731" w:type="dxa"/>
          </w:tcPr>
          <w:p w14:paraId="471ED644" w14:textId="77777777" w:rsidR="00937FF1" w:rsidRPr="00527337" w:rsidRDefault="00937FF1" w:rsidP="00AA3637">
            <w:pPr>
              <w:pStyle w:val="Tabletext"/>
            </w:pPr>
            <w:r w:rsidRPr="00527337">
              <w:t>Antenna pattern type</w:t>
            </w:r>
          </w:p>
        </w:tc>
        <w:tc>
          <w:tcPr>
            <w:tcW w:w="974" w:type="dxa"/>
          </w:tcPr>
          <w:p w14:paraId="050EC76C" w14:textId="77777777" w:rsidR="00937FF1" w:rsidRPr="00527337" w:rsidRDefault="00937FF1" w:rsidP="00AA3637">
            <w:pPr>
              <w:pStyle w:val="Tabletext"/>
              <w:jc w:val="center"/>
            </w:pPr>
          </w:p>
        </w:tc>
        <w:tc>
          <w:tcPr>
            <w:tcW w:w="3061" w:type="dxa"/>
          </w:tcPr>
          <w:p w14:paraId="2305301C" w14:textId="77777777" w:rsidR="00937FF1" w:rsidRPr="00527337" w:rsidRDefault="00937FF1" w:rsidP="00AA3637">
            <w:pPr>
              <w:pStyle w:val="Tabletext"/>
            </w:pPr>
            <w:r w:rsidRPr="00527337">
              <w:t>Pencil</w:t>
            </w:r>
          </w:p>
        </w:tc>
        <w:tc>
          <w:tcPr>
            <w:tcW w:w="4008" w:type="dxa"/>
          </w:tcPr>
          <w:p w14:paraId="19136CA7" w14:textId="77777777" w:rsidR="00937FF1" w:rsidRPr="00527337" w:rsidRDefault="00937FF1" w:rsidP="00AA3637">
            <w:pPr>
              <w:pStyle w:val="Tabletext"/>
            </w:pPr>
            <w:r w:rsidRPr="00527337">
              <w:t>Pencil</w:t>
            </w:r>
          </w:p>
        </w:tc>
        <w:tc>
          <w:tcPr>
            <w:tcW w:w="3685" w:type="dxa"/>
          </w:tcPr>
          <w:p w14:paraId="193C0B47" w14:textId="77777777" w:rsidR="00937FF1" w:rsidRPr="00527337" w:rsidRDefault="00937FF1" w:rsidP="00AA3637">
            <w:pPr>
              <w:pStyle w:val="Tabletext"/>
            </w:pPr>
            <w:r w:rsidRPr="00527337">
              <w:t>Fan</w:t>
            </w:r>
          </w:p>
        </w:tc>
      </w:tr>
      <w:tr w:rsidR="00937FF1" w:rsidRPr="00527337" w14:paraId="09DE8F85" w14:textId="77777777" w:rsidTr="00AA3637">
        <w:trPr>
          <w:cantSplit/>
          <w:jc w:val="center"/>
        </w:trPr>
        <w:tc>
          <w:tcPr>
            <w:tcW w:w="2731" w:type="dxa"/>
          </w:tcPr>
          <w:p w14:paraId="42CDC617" w14:textId="77777777" w:rsidR="00937FF1" w:rsidRPr="00527337" w:rsidRDefault="00937FF1" w:rsidP="00AA3637">
            <w:pPr>
              <w:pStyle w:val="Tabletext"/>
            </w:pPr>
            <w:r w:rsidRPr="00527337">
              <w:t>Antenna type</w:t>
            </w:r>
          </w:p>
        </w:tc>
        <w:tc>
          <w:tcPr>
            <w:tcW w:w="974" w:type="dxa"/>
          </w:tcPr>
          <w:p w14:paraId="6B354B80" w14:textId="77777777" w:rsidR="00937FF1" w:rsidRPr="00527337" w:rsidRDefault="00937FF1" w:rsidP="00AA3637">
            <w:pPr>
              <w:pStyle w:val="Tabletext"/>
              <w:jc w:val="center"/>
            </w:pPr>
          </w:p>
        </w:tc>
        <w:tc>
          <w:tcPr>
            <w:tcW w:w="3061" w:type="dxa"/>
          </w:tcPr>
          <w:p w14:paraId="769E63F5" w14:textId="77777777" w:rsidR="00937FF1" w:rsidRPr="00527337" w:rsidRDefault="00937FF1" w:rsidP="00AA3637">
            <w:pPr>
              <w:pStyle w:val="Tabletext"/>
            </w:pPr>
            <w:r w:rsidRPr="00527337">
              <w:t>Planar array</w:t>
            </w:r>
          </w:p>
        </w:tc>
        <w:tc>
          <w:tcPr>
            <w:tcW w:w="4008" w:type="dxa"/>
          </w:tcPr>
          <w:p w14:paraId="356DB4F3" w14:textId="77777777" w:rsidR="00937FF1" w:rsidRPr="00527337" w:rsidRDefault="00937FF1" w:rsidP="00AA3637">
            <w:pPr>
              <w:pStyle w:val="Tabletext"/>
            </w:pPr>
            <w:r w:rsidRPr="00527337">
              <w:t>Planar array</w:t>
            </w:r>
          </w:p>
        </w:tc>
        <w:tc>
          <w:tcPr>
            <w:tcW w:w="3685" w:type="dxa"/>
          </w:tcPr>
          <w:p w14:paraId="4CC3AD5C" w14:textId="77777777" w:rsidR="00937FF1" w:rsidRPr="00527337" w:rsidRDefault="00937FF1" w:rsidP="00AA3637">
            <w:pPr>
              <w:pStyle w:val="Tabletext"/>
            </w:pPr>
            <w:r w:rsidRPr="00527337">
              <w:t>Planar array</w:t>
            </w:r>
          </w:p>
        </w:tc>
      </w:tr>
      <w:tr w:rsidR="00937FF1" w:rsidRPr="00527337" w14:paraId="6A27827B" w14:textId="77777777" w:rsidTr="00AA3637">
        <w:trPr>
          <w:cantSplit/>
          <w:jc w:val="center"/>
        </w:trPr>
        <w:tc>
          <w:tcPr>
            <w:tcW w:w="2731" w:type="dxa"/>
          </w:tcPr>
          <w:p w14:paraId="3A34A6C7" w14:textId="77777777" w:rsidR="00937FF1" w:rsidRPr="00527337" w:rsidRDefault="00937FF1" w:rsidP="00AA3637">
            <w:pPr>
              <w:pStyle w:val="Tabletext"/>
            </w:pPr>
            <w:r w:rsidRPr="00527337">
              <w:t>Antenna polarization</w:t>
            </w:r>
          </w:p>
        </w:tc>
        <w:tc>
          <w:tcPr>
            <w:tcW w:w="974" w:type="dxa"/>
          </w:tcPr>
          <w:p w14:paraId="10EEE262" w14:textId="77777777" w:rsidR="00937FF1" w:rsidRPr="00527337" w:rsidRDefault="00937FF1" w:rsidP="00AA3637">
            <w:pPr>
              <w:pStyle w:val="Tabletext"/>
              <w:jc w:val="center"/>
            </w:pPr>
          </w:p>
        </w:tc>
        <w:tc>
          <w:tcPr>
            <w:tcW w:w="3061" w:type="dxa"/>
          </w:tcPr>
          <w:p w14:paraId="376F8505" w14:textId="77777777" w:rsidR="00937FF1" w:rsidRPr="00527337" w:rsidRDefault="00937FF1" w:rsidP="00AA3637">
            <w:pPr>
              <w:pStyle w:val="Tabletext"/>
            </w:pPr>
            <w:r w:rsidRPr="00527337">
              <w:t>Not specified</w:t>
            </w:r>
          </w:p>
        </w:tc>
        <w:tc>
          <w:tcPr>
            <w:tcW w:w="4008" w:type="dxa"/>
          </w:tcPr>
          <w:p w14:paraId="4C4EEC3A" w14:textId="77777777" w:rsidR="00937FF1" w:rsidRPr="00527337" w:rsidRDefault="00937FF1" w:rsidP="00AA3637">
            <w:pPr>
              <w:pStyle w:val="Tabletext"/>
            </w:pPr>
            <w:r w:rsidRPr="00527337">
              <w:t>Linear</w:t>
            </w:r>
          </w:p>
        </w:tc>
        <w:tc>
          <w:tcPr>
            <w:tcW w:w="3685" w:type="dxa"/>
          </w:tcPr>
          <w:p w14:paraId="0AC95DFE" w14:textId="77777777" w:rsidR="00937FF1" w:rsidRPr="00527337" w:rsidRDefault="00937FF1" w:rsidP="00AA3637">
            <w:pPr>
              <w:pStyle w:val="Tabletext"/>
            </w:pPr>
            <w:r w:rsidRPr="00527337">
              <w:t>Linear</w:t>
            </w:r>
          </w:p>
        </w:tc>
      </w:tr>
      <w:tr w:rsidR="00937FF1" w:rsidRPr="00527337" w14:paraId="6DB0F1D5"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08C5A525" w14:textId="77777777" w:rsidR="00937FF1" w:rsidRPr="00527337" w:rsidRDefault="00937FF1" w:rsidP="00AA3637">
            <w:pPr>
              <w:pStyle w:val="Tabletext"/>
            </w:pPr>
            <w:r w:rsidRPr="00527337">
              <w:t xml:space="preserve">Antenna main beam gain </w:t>
            </w:r>
          </w:p>
        </w:tc>
        <w:tc>
          <w:tcPr>
            <w:tcW w:w="974" w:type="dxa"/>
            <w:tcBorders>
              <w:top w:val="single" w:sz="4" w:space="0" w:color="auto"/>
              <w:left w:val="single" w:sz="4" w:space="0" w:color="auto"/>
              <w:bottom w:val="single" w:sz="4" w:space="0" w:color="auto"/>
              <w:right w:val="single" w:sz="4" w:space="0" w:color="auto"/>
            </w:tcBorders>
          </w:tcPr>
          <w:p w14:paraId="215D249B"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3061" w:type="dxa"/>
            <w:tcBorders>
              <w:top w:val="single" w:sz="4" w:space="0" w:color="auto"/>
              <w:left w:val="single" w:sz="4" w:space="0" w:color="auto"/>
              <w:bottom w:val="single" w:sz="4" w:space="0" w:color="auto"/>
              <w:right w:val="single" w:sz="4" w:space="0" w:color="auto"/>
            </w:tcBorders>
          </w:tcPr>
          <w:p w14:paraId="0D520F93" w14:textId="77777777" w:rsidR="00937FF1" w:rsidRPr="00527337" w:rsidRDefault="00937FF1" w:rsidP="00AA3637">
            <w:pPr>
              <w:pStyle w:val="Tabletext"/>
            </w:pPr>
            <w:r w:rsidRPr="00527337">
              <w:t>34.4</w:t>
            </w:r>
          </w:p>
        </w:tc>
        <w:tc>
          <w:tcPr>
            <w:tcW w:w="4008" w:type="dxa"/>
            <w:tcBorders>
              <w:top w:val="single" w:sz="4" w:space="0" w:color="auto"/>
              <w:left w:val="single" w:sz="4" w:space="0" w:color="auto"/>
              <w:bottom w:val="single" w:sz="4" w:space="0" w:color="auto"/>
              <w:right w:val="single" w:sz="4" w:space="0" w:color="auto"/>
            </w:tcBorders>
          </w:tcPr>
          <w:p w14:paraId="202C35E6" w14:textId="77777777" w:rsidR="00937FF1" w:rsidRPr="00527337" w:rsidRDefault="00937FF1" w:rsidP="00AA3637">
            <w:pPr>
              <w:pStyle w:val="Tabletext"/>
            </w:pPr>
            <w:r w:rsidRPr="00527337">
              <w:t>32</w:t>
            </w:r>
          </w:p>
        </w:tc>
        <w:tc>
          <w:tcPr>
            <w:tcW w:w="3685" w:type="dxa"/>
            <w:tcBorders>
              <w:top w:val="single" w:sz="4" w:space="0" w:color="auto"/>
              <w:left w:val="single" w:sz="4" w:space="0" w:color="auto"/>
              <w:bottom w:val="single" w:sz="4" w:space="0" w:color="auto"/>
              <w:right w:val="single" w:sz="4" w:space="0" w:color="auto"/>
            </w:tcBorders>
          </w:tcPr>
          <w:p w14:paraId="5B1C7492" w14:textId="77777777" w:rsidR="00937FF1" w:rsidRPr="00527337" w:rsidRDefault="00937FF1" w:rsidP="00AA3637">
            <w:pPr>
              <w:pStyle w:val="Tabletext"/>
            </w:pPr>
            <w:r w:rsidRPr="00527337">
              <w:t>28.7</w:t>
            </w:r>
          </w:p>
        </w:tc>
      </w:tr>
      <w:tr w:rsidR="00937FF1" w:rsidRPr="00527337" w14:paraId="58375AAA"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383A6EB1" w14:textId="77777777" w:rsidR="00937FF1" w:rsidRPr="00527337" w:rsidRDefault="00937FF1" w:rsidP="00AA3637">
            <w:pPr>
              <w:pStyle w:val="Tabletext"/>
            </w:pPr>
            <w:r w:rsidRPr="00527337">
              <w:t xml:space="preserve">Antenna elevation beamwidth </w:t>
            </w:r>
          </w:p>
        </w:tc>
        <w:tc>
          <w:tcPr>
            <w:tcW w:w="974" w:type="dxa"/>
            <w:tcBorders>
              <w:top w:val="single" w:sz="4" w:space="0" w:color="auto"/>
              <w:left w:val="single" w:sz="4" w:space="0" w:color="auto"/>
              <w:bottom w:val="single" w:sz="4" w:space="0" w:color="auto"/>
              <w:right w:val="single" w:sz="4" w:space="0" w:color="auto"/>
            </w:tcBorders>
          </w:tcPr>
          <w:p w14:paraId="34B54EF3"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3061" w:type="dxa"/>
            <w:tcBorders>
              <w:top w:val="single" w:sz="4" w:space="0" w:color="auto"/>
              <w:left w:val="single" w:sz="4" w:space="0" w:color="auto"/>
              <w:bottom w:val="single" w:sz="4" w:space="0" w:color="auto"/>
              <w:right w:val="single" w:sz="4" w:space="0" w:color="auto"/>
            </w:tcBorders>
          </w:tcPr>
          <w:p w14:paraId="2AA2812B" w14:textId="77777777" w:rsidR="00937FF1" w:rsidRPr="00527337" w:rsidRDefault="00937FF1" w:rsidP="00AA3637">
            <w:pPr>
              <w:pStyle w:val="Tabletext"/>
            </w:pPr>
            <w:r w:rsidRPr="00527337">
              <w:t>3.5</w:t>
            </w:r>
          </w:p>
        </w:tc>
        <w:tc>
          <w:tcPr>
            <w:tcW w:w="4008" w:type="dxa"/>
            <w:tcBorders>
              <w:top w:val="single" w:sz="4" w:space="0" w:color="auto"/>
              <w:left w:val="single" w:sz="4" w:space="0" w:color="auto"/>
              <w:bottom w:val="single" w:sz="4" w:space="0" w:color="auto"/>
              <w:right w:val="single" w:sz="4" w:space="0" w:color="auto"/>
            </w:tcBorders>
          </w:tcPr>
          <w:p w14:paraId="37420DA3" w14:textId="77777777" w:rsidR="00937FF1" w:rsidRPr="00527337" w:rsidRDefault="00937FF1" w:rsidP="00AA3637">
            <w:pPr>
              <w:pStyle w:val="Tabletext"/>
            </w:pPr>
            <w:r w:rsidRPr="00527337">
              <w:t>4</w:t>
            </w:r>
          </w:p>
        </w:tc>
        <w:tc>
          <w:tcPr>
            <w:tcW w:w="3685" w:type="dxa"/>
            <w:tcBorders>
              <w:top w:val="single" w:sz="4" w:space="0" w:color="auto"/>
              <w:left w:val="single" w:sz="4" w:space="0" w:color="auto"/>
              <w:bottom w:val="single" w:sz="4" w:space="0" w:color="auto"/>
              <w:right w:val="single" w:sz="4" w:space="0" w:color="auto"/>
            </w:tcBorders>
          </w:tcPr>
          <w:p w14:paraId="7C11F6D6" w14:textId="77777777" w:rsidR="00937FF1" w:rsidRPr="00527337" w:rsidRDefault="00937FF1" w:rsidP="00AA3637">
            <w:pPr>
              <w:pStyle w:val="Tabletext"/>
            </w:pPr>
            <w:r w:rsidRPr="00527337">
              <w:t>42</w:t>
            </w:r>
          </w:p>
        </w:tc>
      </w:tr>
    </w:tbl>
    <w:p w14:paraId="5E9E0D63" w14:textId="77777777" w:rsidR="00937FF1" w:rsidRPr="00527337" w:rsidRDefault="00937FF1" w:rsidP="00937FF1">
      <w:pPr>
        <w:pStyle w:val="TableNo"/>
      </w:pPr>
      <w:r w:rsidRPr="00527337">
        <w:lastRenderedPageBreak/>
        <w:t>TABLE 1 (</w:t>
      </w:r>
      <w:r w:rsidRPr="00527337">
        <w:rPr>
          <w:i/>
          <w:caps w:val="0"/>
        </w:rPr>
        <w:t>continued</w:t>
      </w:r>
      <w:r w:rsidRPr="00527337">
        <w:t>)</w:t>
      </w:r>
    </w:p>
    <w:tbl>
      <w:tblPr>
        <w:tblW w:w="144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33"/>
        <w:gridCol w:w="974"/>
        <w:gridCol w:w="3072"/>
        <w:gridCol w:w="3998"/>
        <w:gridCol w:w="3583"/>
      </w:tblGrid>
      <w:tr w:rsidR="00937FF1" w:rsidRPr="00527337" w14:paraId="26054488" w14:textId="77777777" w:rsidTr="00AA3637">
        <w:trPr>
          <w:cantSplit/>
          <w:jc w:val="center"/>
        </w:trPr>
        <w:tc>
          <w:tcPr>
            <w:tcW w:w="2833" w:type="dxa"/>
          </w:tcPr>
          <w:p w14:paraId="707482CD" w14:textId="77777777" w:rsidR="00937FF1" w:rsidRPr="00527337" w:rsidRDefault="00937FF1" w:rsidP="00AA3637">
            <w:pPr>
              <w:pStyle w:val="Tablehead"/>
            </w:pPr>
            <w:r w:rsidRPr="00527337">
              <w:t>Characteristics</w:t>
            </w:r>
          </w:p>
        </w:tc>
        <w:tc>
          <w:tcPr>
            <w:tcW w:w="974" w:type="dxa"/>
          </w:tcPr>
          <w:p w14:paraId="40CAEBA2" w14:textId="77777777" w:rsidR="00937FF1" w:rsidRPr="00527337" w:rsidRDefault="00937FF1" w:rsidP="00AA3637">
            <w:pPr>
              <w:pStyle w:val="Tablehead"/>
            </w:pPr>
            <w:r w:rsidRPr="00527337">
              <w:t>Units</w:t>
            </w:r>
          </w:p>
        </w:tc>
        <w:tc>
          <w:tcPr>
            <w:tcW w:w="3072" w:type="dxa"/>
          </w:tcPr>
          <w:p w14:paraId="43BE74C0" w14:textId="77777777" w:rsidR="00937FF1" w:rsidRPr="00527337" w:rsidRDefault="00937FF1" w:rsidP="00AA3637">
            <w:pPr>
              <w:pStyle w:val="Tablehead"/>
            </w:pPr>
            <w:r w:rsidRPr="00527337">
              <w:t>System A5</w:t>
            </w:r>
          </w:p>
        </w:tc>
        <w:tc>
          <w:tcPr>
            <w:tcW w:w="3998" w:type="dxa"/>
          </w:tcPr>
          <w:p w14:paraId="7C91CDDA" w14:textId="77777777" w:rsidR="00937FF1" w:rsidRPr="00527337" w:rsidRDefault="00937FF1" w:rsidP="00AA3637">
            <w:pPr>
              <w:pStyle w:val="Tablehead"/>
            </w:pPr>
            <w:r w:rsidRPr="00527337">
              <w:t>System A6a</w:t>
            </w:r>
            <w:r w:rsidRPr="00527337">
              <w:rPr>
                <w:b w:val="0"/>
                <w:vertAlign w:val="superscript"/>
              </w:rPr>
              <w:t>(1)</w:t>
            </w:r>
          </w:p>
        </w:tc>
        <w:tc>
          <w:tcPr>
            <w:tcW w:w="3580" w:type="dxa"/>
          </w:tcPr>
          <w:p w14:paraId="009317D0" w14:textId="77777777" w:rsidR="00937FF1" w:rsidRPr="00527337" w:rsidRDefault="00937FF1" w:rsidP="00AA3637">
            <w:pPr>
              <w:pStyle w:val="Tablehead"/>
            </w:pPr>
            <w:r w:rsidRPr="00527337">
              <w:t>System A6b</w:t>
            </w:r>
            <w:r w:rsidRPr="00527337">
              <w:rPr>
                <w:b w:val="0"/>
                <w:vertAlign w:val="superscript"/>
              </w:rPr>
              <w:t>(1)</w:t>
            </w:r>
          </w:p>
        </w:tc>
      </w:tr>
      <w:tr w:rsidR="00937FF1" w:rsidRPr="00527337" w14:paraId="5256D70A"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3322D134" w14:textId="77777777" w:rsidR="00937FF1" w:rsidRPr="00527337" w:rsidRDefault="00937FF1" w:rsidP="00AA3637">
            <w:pPr>
              <w:pStyle w:val="Tabletext"/>
            </w:pPr>
            <w:r w:rsidRPr="00527337">
              <w:t xml:space="preserve">Antenna azimuthal beamwidth </w:t>
            </w:r>
          </w:p>
        </w:tc>
        <w:tc>
          <w:tcPr>
            <w:tcW w:w="974" w:type="dxa"/>
            <w:tcBorders>
              <w:top w:val="single" w:sz="4" w:space="0" w:color="auto"/>
              <w:left w:val="single" w:sz="4" w:space="0" w:color="auto"/>
              <w:bottom w:val="single" w:sz="4" w:space="0" w:color="auto"/>
              <w:right w:val="single" w:sz="4" w:space="0" w:color="auto"/>
            </w:tcBorders>
          </w:tcPr>
          <w:p w14:paraId="59C074EB"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3072" w:type="dxa"/>
            <w:tcBorders>
              <w:top w:val="single" w:sz="4" w:space="0" w:color="auto"/>
              <w:left w:val="single" w:sz="4" w:space="0" w:color="auto"/>
              <w:bottom w:val="single" w:sz="4" w:space="0" w:color="auto"/>
              <w:right w:val="single" w:sz="4" w:space="0" w:color="auto"/>
            </w:tcBorders>
          </w:tcPr>
          <w:p w14:paraId="47524655" w14:textId="77777777" w:rsidR="00937FF1" w:rsidRPr="00527337" w:rsidRDefault="00937FF1" w:rsidP="00AA3637">
            <w:pPr>
              <w:pStyle w:val="Tabletext"/>
            </w:pPr>
            <w:r w:rsidRPr="00527337">
              <w:t>3.5</w:t>
            </w:r>
          </w:p>
        </w:tc>
        <w:tc>
          <w:tcPr>
            <w:tcW w:w="3998" w:type="dxa"/>
            <w:tcBorders>
              <w:top w:val="single" w:sz="4" w:space="0" w:color="auto"/>
              <w:left w:val="single" w:sz="4" w:space="0" w:color="auto"/>
              <w:bottom w:val="single" w:sz="4" w:space="0" w:color="auto"/>
              <w:right w:val="single" w:sz="4" w:space="0" w:color="auto"/>
            </w:tcBorders>
          </w:tcPr>
          <w:p w14:paraId="3A60FCB4" w14:textId="77777777" w:rsidR="00937FF1" w:rsidRPr="00527337" w:rsidRDefault="00937FF1" w:rsidP="00AA3637">
            <w:pPr>
              <w:pStyle w:val="Tabletext"/>
            </w:pPr>
            <w:r w:rsidRPr="00527337">
              <w:t>2.7</w:t>
            </w:r>
          </w:p>
        </w:tc>
        <w:tc>
          <w:tcPr>
            <w:tcW w:w="3583" w:type="dxa"/>
            <w:tcBorders>
              <w:top w:val="single" w:sz="4" w:space="0" w:color="auto"/>
              <w:left w:val="single" w:sz="4" w:space="0" w:color="auto"/>
              <w:bottom w:val="single" w:sz="4" w:space="0" w:color="auto"/>
              <w:right w:val="single" w:sz="4" w:space="0" w:color="auto"/>
            </w:tcBorders>
          </w:tcPr>
          <w:p w14:paraId="35CB465B" w14:textId="77777777" w:rsidR="00937FF1" w:rsidRPr="00527337" w:rsidRDefault="00937FF1" w:rsidP="00AA3637">
            <w:pPr>
              <w:pStyle w:val="Tabletext"/>
            </w:pPr>
            <w:r w:rsidRPr="00527337">
              <w:t>2.7</w:t>
            </w:r>
          </w:p>
        </w:tc>
      </w:tr>
      <w:tr w:rsidR="00937FF1" w:rsidRPr="00527337" w14:paraId="3E2DEFC7"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68848D7F" w14:textId="77777777" w:rsidR="00937FF1" w:rsidRPr="00527337" w:rsidRDefault="00937FF1" w:rsidP="00AA3637">
            <w:pPr>
              <w:pStyle w:val="Tabletext"/>
            </w:pPr>
            <w:r w:rsidRPr="00527337">
              <w:t xml:space="preserve">Antenna horizontal scan rate </w:t>
            </w:r>
          </w:p>
        </w:tc>
        <w:tc>
          <w:tcPr>
            <w:tcW w:w="974" w:type="dxa"/>
            <w:tcBorders>
              <w:top w:val="single" w:sz="4" w:space="0" w:color="auto"/>
              <w:left w:val="single" w:sz="4" w:space="0" w:color="auto"/>
              <w:bottom w:val="single" w:sz="4" w:space="0" w:color="auto"/>
              <w:right w:val="single" w:sz="4" w:space="0" w:color="auto"/>
            </w:tcBorders>
          </w:tcPr>
          <w:p w14:paraId="40352C6F" w14:textId="77777777" w:rsidR="00937FF1" w:rsidRPr="00527337" w:rsidRDefault="00937FF1" w:rsidP="00AA3637">
            <w:pPr>
              <w:pStyle w:val="Tabletext"/>
              <w:keepLines/>
              <w:tabs>
                <w:tab w:val="left" w:leader="dot" w:pos="7938"/>
                <w:tab w:val="center" w:pos="9526"/>
              </w:tabs>
              <w:ind w:left="567" w:hanging="567"/>
              <w:jc w:val="center"/>
            </w:pPr>
            <w:r w:rsidRPr="00F80039">
              <w:rPr>
                <w:spacing w:val="-8"/>
              </w:rPr>
              <w:t>degrees/s</w:t>
            </w:r>
          </w:p>
        </w:tc>
        <w:tc>
          <w:tcPr>
            <w:tcW w:w="3072" w:type="dxa"/>
            <w:tcBorders>
              <w:top w:val="single" w:sz="4" w:space="0" w:color="auto"/>
              <w:left w:val="single" w:sz="4" w:space="0" w:color="auto"/>
              <w:bottom w:val="single" w:sz="4" w:space="0" w:color="auto"/>
              <w:right w:val="single" w:sz="4" w:space="0" w:color="auto"/>
            </w:tcBorders>
          </w:tcPr>
          <w:p w14:paraId="52F67C5C" w14:textId="77777777" w:rsidR="00937FF1" w:rsidRPr="00527337" w:rsidRDefault="00937FF1" w:rsidP="00AA3637">
            <w:pPr>
              <w:pStyle w:val="Tabletex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550DADB0" w14:textId="77777777" w:rsidR="00937FF1" w:rsidRPr="00527337" w:rsidRDefault="00937FF1" w:rsidP="00AA3637">
            <w:pPr>
              <w:pStyle w:val="Tabletext"/>
            </w:pPr>
            <w:r w:rsidRPr="00527337">
              <w:sym w:font="Symbol" w:char="F0A3"/>
            </w:r>
            <w:r w:rsidRPr="00527337">
              <w:t xml:space="preserve"> 200</w:t>
            </w:r>
            <w:r w:rsidRPr="00527337">
              <w:br/>
              <w:t>(</w:t>
            </w:r>
            <w:r w:rsidRPr="00527337">
              <w:sym w:font="Symbol" w:char="F0A3"/>
            </w:r>
            <w:r w:rsidRPr="00527337">
              <w:t xml:space="preserve"> 40 scans/min)</w:t>
            </w:r>
          </w:p>
        </w:tc>
        <w:tc>
          <w:tcPr>
            <w:tcW w:w="3583" w:type="dxa"/>
            <w:tcBorders>
              <w:top w:val="single" w:sz="4" w:space="0" w:color="auto"/>
              <w:left w:val="single" w:sz="4" w:space="0" w:color="auto"/>
              <w:bottom w:val="single" w:sz="4" w:space="0" w:color="auto"/>
              <w:right w:val="single" w:sz="4" w:space="0" w:color="auto"/>
            </w:tcBorders>
          </w:tcPr>
          <w:p w14:paraId="08CD11BB" w14:textId="77777777" w:rsidR="00937FF1" w:rsidRPr="00527337" w:rsidRDefault="00937FF1" w:rsidP="00AA3637">
            <w:pPr>
              <w:pStyle w:val="Tabletext"/>
            </w:pPr>
            <w:r w:rsidRPr="00527337">
              <w:sym w:font="Symbol" w:char="F0A3"/>
            </w:r>
            <w:r w:rsidRPr="00527337">
              <w:t xml:space="preserve"> 200</w:t>
            </w:r>
            <w:r w:rsidRPr="00527337">
              <w:br/>
              <w:t>(</w:t>
            </w:r>
            <w:r w:rsidRPr="00527337">
              <w:sym w:font="Symbol" w:char="F0A3"/>
            </w:r>
            <w:r w:rsidRPr="00527337">
              <w:t xml:space="preserve"> 40 scans/min)</w:t>
            </w:r>
          </w:p>
        </w:tc>
      </w:tr>
      <w:tr w:rsidR="00937FF1" w:rsidRPr="00527337" w14:paraId="41A3A864"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03546BA8" w14:textId="77777777" w:rsidR="00937FF1" w:rsidRPr="00527337" w:rsidRDefault="00937FF1" w:rsidP="00AA3637">
            <w:pPr>
              <w:pStyle w:val="Tabletext"/>
            </w:pPr>
            <w:r w:rsidRPr="00527337">
              <w:br w:type="page"/>
              <w:t>Antenna horizontal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58B2AEA6" w14:textId="77777777" w:rsidR="00937FF1" w:rsidRPr="00527337" w:rsidRDefault="00937FF1" w:rsidP="00AA3637">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59E2ECFF" w14:textId="77777777" w:rsidR="00937FF1" w:rsidRPr="00527337" w:rsidRDefault="00937FF1" w:rsidP="00AA3637">
            <w:pPr>
              <w:pStyle w:val="Tabletext"/>
            </w:pPr>
            <w:r w:rsidRPr="00527337">
              <w:t xml:space="preserve">Sector: </w:t>
            </w:r>
            <w:r w:rsidRPr="00527337">
              <w:sym w:font="Symbol" w:char="F0B1"/>
            </w:r>
            <w:r w:rsidRPr="00527337">
              <w:t>30</w:t>
            </w:r>
            <w:r w:rsidRPr="00527337">
              <w:sym w:font="Symbol" w:char="F0B0"/>
            </w:r>
          </w:p>
        </w:tc>
        <w:tc>
          <w:tcPr>
            <w:tcW w:w="3998" w:type="dxa"/>
            <w:tcBorders>
              <w:top w:val="single" w:sz="4" w:space="0" w:color="auto"/>
              <w:left w:val="single" w:sz="4" w:space="0" w:color="auto"/>
              <w:bottom w:val="single" w:sz="4" w:space="0" w:color="auto"/>
              <w:right w:val="single" w:sz="4" w:space="0" w:color="auto"/>
            </w:tcBorders>
          </w:tcPr>
          <w:p w14:paraId="71AAE98C" w14:textId="77777777" w:rsidR="00937FF1" w:rsidRPr="00527337" w:rsidRDefault="00937FF1" w:rsidP="00AA3637">
            <w:pPr>
              <w:pStyle w:val="Tabletext"/>
            </w:pPr>
            <w:r w:rsidRPr="00527337">
              <w:t xml:space="preserve">Sector: </w:t>
            </w:r>
            <w:r w:rsidRPr="00527337">
              <w:sym w:font="Symbol" w:char="F0B1"/>
            </w:r>
            <w:r w:rsidRPr="00527337">
              <w:t xml:space="preserve">15 to </w:t>
            </w:r>
            <w:r w:rsidRPr="00527337">
              <w:sym w:font="Symbol" w:char="F0B1"/>
            </w:r>
            <w:r w:rsidRPr="00527337">
              <w:t>135</w:t>
            </w:r>
            <w:r w:rsidRPr="00527337">
              <w:sym w:font="Symbol" w:char="F0B0"/>
            </w:r>
            <w:r w:rsidRPr="00527337" w:rsidDel="00FF0281">
              <w:t xml:space="preserve"> </w:t>
            </w:r>
            <w:r w:rsidRPr="00527337">
              <w:t>(mechanical)</w:t>
            </w:r>
          </w:p>
        </w:tc>
        <w:tc>
          <w:tcPr>
            <w:tcW w:w="3580" w:type="dxa"/>
            <w:tcBorders>
              <w:top w:val="single" w:sz="4" w:space="0" w:color="auto"/>
              <w:left w:val="single" w:sz="4" w:space="0" w:color="auto"/>
              <w:bottom w:val="single" w:sz="4" w:space="0" w:color="auto"/>
              <w:right w:val="single" w:sz="4" w:space="0" w:color="auto"/>
            </w:tcBorders>
          </w:tcPr>
          <w:p w14:paraId="44CE83D0" w14:textId="77777777" w:rsidR="00937FF1" w:rsidRPr="00527337" w:rsidRDefault="00937FF1" w:rsidP="00AA3637">
            <w:pPr>
              <w:pStyle w:val="Tabletext"/>
            </w:pPr>
            <w:r w:rsidRPr="00527337">
              <w:t xml:space="preserve">Sector: </w:t>
            </w:r>
            <w:r w:rsidRPr="00527337">
              <w:sym w:font="Symbol" w:char="F0B1"/>
            </w:r>
            <w:r w:rsidRPr="00527337">
              <w:t xml:space="preserve">15 to </w:t>
            </w:r>
            <w:r w:rsidRPr="00527337">
              <w:sym w:font="Symbol" w:char="F0B1"/>
            </w:r>
            <w:r w:rsidRPr="00527337">
              <w:t>135</w:t>
            </w:r>
            <w:r w:rsidRPr="00527337">
              <w:sym w:font="Symbol" w:char="F0B0"/>
            </w:r>
            <w:r w:rsidRPr="00527337" w:rsidDel="00FF0281">
              <w:t xml:space="preserve"> </w:t>
            </w:r>
            <w:r w:rsidRPr="00527337">
              <w:t>(mechanical)</w:t>
            </w:r>
          </w:p>
        </w:tc>
      </w:tr>
      <w:tr w:rsidR="00937FF1" w:rsidRPr="00527337" w14:paraId="465C1704"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3E7FD866" w14:textId="77777777" w:rsidR="00937FF1" w:rsidRPr="00527337" w:rsidRDefault="00937FF1" w:rsidP="00AA3637">
            <w:pPr>
              <w:pStyle w:val="Tabletext"/>
            </w:pPr>
            <w:r w:rsidRPr="00527337">
              <w:t>Antenna vertical scan rate</w:t>
            </w:r>
          </w:p>
        </w:tc>
        <w:tc>
          <w:tcPr>
            <w:tcW w:w="974" w:type="dxa"/>
            <w:tcBorders>
              <w:top w:val="single" w:sz="4" w:space="0" w:color="auto"/>
              <w:left w:val="single" w:sz="4" w:space="0" w:color="auto"/>
              <w:bottom w:val="single" w:sz="4" w:space="0" w:color="auto"/>
              <w:right w:val="single" w:sz="4" w:space="0" w:color="auto"/>
            </w:tcBorders>
          </w:tcPr>
          <w:p w14:paraId="499D9340" w14:textId="77777777" w:rsidR="00937FF1" w:rsidRPr="00527337" w:rsidRDefault="00937FF1" w:rsidP="00AA3637">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3D26E20E" w14:textId="77777777" w:rsidR="00937FF1" w:rsidRPr="00527337" w:rsidRDefault="00937FF1" w:rsidP="00AA3637">
            <w:pPr>
              <w:pStyle w:val="Tabletex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17BB0AD4" w14:textId="77777777" w:rsidR="00937FF1" w:rsidRPr="00527337" w:rsidRDefault="00937FF1" w:rsidP="00AA3637">
            <w:pPr>
              <w:pStyle w:val="Tabletext"/>
            </w:pPr>
            <w:r w:rsidRPr="00527337">
              <w:sym w:font="Symbol" w:char="F0A3"/>
            </w:r>
            <w:r w:rsidRPr="00527337">
              <w:t xml:space="preserve"> 20 scans/min</w:t>
            </w:r>
          </w:p>
        </w:tc>
        <w:tc>
          <w:tcPr>
            <w:tcW w:w="3580" w:type="dxa"/>
            <w:tcBorders>
              <w:top w:val="single" w:sz="4" w:space="0" w:color="auto"/>
              <w:left w:val="single" w:sz="4" w:space="0" w:color="auto"/>
              <w:bottom w:val="single" w:sz="4" w:space="0" w:color="auto"/>
              <w:right w:val="single" w:sz="4" w:space="0" w:color="auto"/>
            </w:tcBorders>
          </w:tcPr>
          <w:p w14:paraId="7D9B3563" w14:textId="77777777" w:rsidR="00937FF1" w:rsidRPr="00527337" w:rsidRDefault="00937FF1" w:rsidP="00AA3637">
            <w:pPr>
              <w:pStyle w:val="Tabletext"/>
            </w:pPr>
            <w:r w:rsidRPr="00527337">
              <w:t>Not applicable</w:t>
            </w:r>
          </w:p>
        </w:tc>
      </w:tr>
      <w:tr w:rsidR="00937FF1" w:rsidRPr="00527337" w14:paraId="7D37FE0A"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55EBDEA0" w14:textId="77777777" w:rsidR="00937FF1" w:rsidRPr="00527337" w:rsidRDefault="00937FF1" w:rsidP="00AA3637">
            <w:pPr>
              <w:pStyle w:val="Tabletext"/>
            </w:pPr>
            <w:r w:rsidRPr="00527337">
              <w:t>Antenna vertical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54C888B9" w14:textId="77777777" w:rsidR="00937FF1" w:rsidRPr="00527337" w:rsidRDefault="00937FF1" w:rsidP="00AA3637">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2C3210ED" w14:textId="77777777" w:rsidR="00937FF1" w:rsidRPr="00527337" w:rsidRDefault="00937FF1" w:rsidP="00AA3637">
            <w:pPr>
              <w:pStyle w:val="Tabletex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17C02745" w14:textId="77777777" w:rsidR="00937FF1" w:rsidRPr="00527337" w:rsidRDefault="00937FF1" w:rsidP="00AA3637">
            <w:pPr>
              <w:pStyle w:val="Tabletext"/>
            </w:pPr>
            <w:r w:rsidRPr="00527337">
              <w:t>1 or 2 horizontal bars</w:t>
            </w:r>
            <w:r w:rsidRPr="00527337">
              <w:br/>
              <w:t>(mechanical)</w:t>
            </w:r>
          </w:p>
        </w:tc>
        <w:tc>
          <w:tcPr>
            <w:tcW w:w="3580" w:type="dxa"/>
            <w:tcBorders>
              <w:top w:val="single" w:sz="4" w:space="0" w:color="auto"/>
              <w:left w:val="single" w:sz="4" w:space="0" w:color="auto"/>
              <w:bottom w:val="single" w:sz="4" w:space="0" w:color="auto"/>
              <w:right w:val="single" w:sz="4" w:space="0" w:color="auto"/>
            </w:tcBorders>
          </w:tcPr>
          <w:p w14:paraId="41AF4D5F" w14:textId="77777777" w:rsidR="00937FF1" w:rsidRPr="00527337" w:rsidRDefault="00937FF1" w:rsidP="00AA3637">
            <w:pPr>
              <w:pStyle w:val="Tabletext"/>
            </w:pPr>
            <w:r w:rsidRPr="00527337">
              <w:t>Not applicable</w:t>
            </w:r>
          </w:p>
        </w:tc>
      </w:tr>
      <w:tr w:rsidR="00937FF1" w:rsidRPr="00527337" w14:paraId="1B71FB99"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6819BF3D" w14:textId="77777777" w:rsidR="00937FF1" w:rsidRPr="00BC38A0" w:rsidRDefault="00937FF1" w:rsidP="00AA3637">
            <w:pPr>
              <w:pStyle w:val="Tabletext"/>
              <w:rPr>
                <w:b/>
                <w:lang w:val="en-US"/>
              </w:rPr>
            </w:pPr>
            <w:r w:rsidRPr="00BC38A0">
              <w:rPr>
                <w:lang w:val="en-US"/>
              </w:rPr>
              <w:t>Antenna side-lobe (SL) levels (1</w:t>
            </w:r>
            <w:r w:rsidRPr="00F80039">
              <w:rPr>
                <w:vertAlign w:val="superscript"/>
                <w:lang w:val="en-US"/>
              </w:rPr>
              <w:t>st</w:t>
            </w:r>
            <w:r w:rsidRPr="00BC38A0">
              <w:rPr>
                <w:lang w:val="en-US"/>
              </w:rPr>
              <w:t xml:space="preserve"> SLs and remote SLs) </w:t>
            </w:r>
          </w:p>
        </w:tc>
        <w:tc>
          <w:tcPr>
            <w:tcW w:w="974" w:type="dxa"/>
            <w:tcBorders>
              <w:top w:val="single" w:sz="4" w:space="0" w:color="auto"/>
              <w:left w:val="single" w:sz="4" w:space="0" w:color="auto"/>
              <w:bottom w:val="single" w:sz="4" w:space="0" w:color="auto"/>
              <w:right w:val="single" w:sz="4" w:space="0" w:color="auto"/>
            </w:tcBorders>
          </w:tcPr>
          <w:p w14:paraId="3ECA7FDF"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3072" w:type="dxa"/>
            <w:tcBorders>
              <w:top w:val="single" w:sz="4" w:space="0" w:color="auto"/>
              <w:left w:val="single" w:sz="4" w:space="0" w:color="auto"/>
              <w:bottom w:val="single" w:sz="4" w:space="0" w:color="auto"/>
              <w:right w:val="single" w:sz="4" w:space="0" w:color="auto"/>
            </w:tcBorders>
          </w:tcPr>
          <w:p w14:paraId="79985963" w14:textId="77777777" w:rsidR="00937FF1" w:rsidRPr="00527337" w:rsidRDefault="00937FF1" w:rsidP="00AA3637">
            <w:pPr>
              <w:pStyle w:val="Tabletext"/>
            </w:pPr>
            <w:r w:rsidRPr="00527337">
              <w:t>+3.4</w:t>
            </w:r>
          </w:p>
        </w:tc>
        <w:tc>
          <w:tcPr>
            <w:tcW w:w="3998" w:type="dxa"/>
            <w:tcBorders>
              <w:top w:val="single" w:sz="4" w:space="0" w:color="auto"/>
              <w:left w:val="single" w:sz="4" w:space="0" w:color="auto"/>
              <w:bottom w:val="single" w:sz="4" w:space="0" w:color="auto"/>
              <w:right w:val="single" w:sz="4" w:space="0" w:color="auto"/>
            </w:tcBorders>
          </w:tcPr>
          <w:p w14:paraId="64AA20D3" w14:textId="77777777" w:rsidR="00937FF1" w:rsidRPr="00527337" w:rsidRDefault="00937FF1" w:rsidP="00AA3637">
            <w:pPr>
              <w:pStyle w:val="Tabletext"/>
            </w:pPr>
            <w:r w:rsidRPr="00527337">
              <w:t>8 at 4.2</w:t>
            </w:r>
            <w:r w:rsidRPr="00527337">
              <w:sym w:font="Symbol" w:char="F0B0"/>
            </w:r>
          </w:p>
        </w:tc>
        <w:tc>
          <w:tcPr>
            <w:tcW w:w="3580" w:type="dxa"/>
            <w:tcBorders>
              <w:top w:val="single" w:sz="4" w:space="0" w:color="auto"/>
              <w:left w:val="single" w:sz="4" w:space="0" w:color="auto"/>
              <w:bottom w:val="single" w:sz="4" w:space="0" w:color="auto"/>
              <w:right w:val="single" w:sz="4" w:space="0" w:color="auto"/>
            </w:tcBorders>
          </w:tcPr>
          <w:p w14:paraId="6DBA3436" w14:textId="77777777" w:rsidR="00937FF1" w:rsidRPr="00527337" w:rsidRDefault="00937FF1" w:rsidP="00AA3637">
            <w:pPr>
              <w:pStyle w:val="Tabletext"/>
            </w:pPr>
            <w:r w:rsidRPr="00527337">
              <w:t>3.7 at 4.5</w:t>
            </w:r>
            <w:r w:rsidRPr="00527337">
              <w:sym w:font="Symbol" w:char="F0B0"/>
            </w:r>
          </w:p>
        </w:tc>
      </w:tr>
      <w:tr w:rsidR="00937FF1" w:rsidRPr="00527337" w14:paraId="38039FB2"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7ECDD958" w14:textId="77777777" w:rsidR="00937FF1" w:rsidRPr="00527337" w:rsidRDefault="00937FF1" w:rsidP="00AA3637">
            <w:pPr>
              <w:pStyle w:val="Tabletext"/>
            </w:pPr>
            <w:r w:rsidRPr="00527337">
              <w:t>Antenna height</w:t>
            </w:r>
          </w:p>
        </w:tc>
        <w:tc>
          <w:tcPr>
            <w:tcW w:w="974" w:type="dxa"/>
            <w:tcBorders>
              <w:top w:val="single" w:sz="4" w:space="0" w:color="auto"/>
              <w:left w:val="single" w:sz="4" w:space="0" w:color="auto"/>
              <w:bottom w:val="single" w:sz="4" w:space="0" w:color="auto"/>
              <w:right w:val="single" w:sz="4" w:space="0" w:color="auto"/>
            </w:tcBorders>
          </w:tcPr>
          <w:p w14:paraId="3A181116" w14:textId="77777777" w:rsidR="00937FF1" w:rsidRPr="00527337" w:rsidRDefault="00937FF1" w:rsidP="00AA3637">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4854463E" w14:textId="77777777" w:rsidR="00937FF1" w:rsidRPr="00527337" w:rsidRDefault="00937FF1" w:rsidP="00AA3637">
            <w:pPr>
              <w:pStyle w:val="Tabletext"/>
            </w:pPr>
            <w:r w:rsidRPr="00527337">
              <w:t>Aircraft altitude</w:t>
            </w:r>
          </w:p>
        </w:tc>
        <w:tc>
          <w:tcPr>
            <w:tcW w:w="3998" w:type="dxa"/>
            <w:tcBorders>
              <w:top w:val="single" w:sz="4" w:space="0" w:color="auto"/>
              <w:left w:val="single" w:sz="4" w:space="0" w:color="auto"/>
              <w:bottom w:val="single" w:sz="4" w:space="0" w:color="auto"/>
              <w:right w:val="single" w:sz="4" w:space="0" w:color="auto"/>
            </w:tcBorders>
          </w:tcPr>
          <w:p w14:paraId="64179CC7" w14:textId="77777777" w:rsidR="00937FF1" w:rsidRPr="00BC38A0" w:rsidRDefault="00937FF1" w:rsidP="00AA3637">
            <w:pPr>
              <w:pStyle w:val="Tabletext"/>
              <w:rPr>
                <w:lang w:val="en-US"/>
              </w:rPr>
            </w:pPr>
            <w:r w:rsidRPr="00BC38A0">
              <w:rPr>
                <w:lang w:val="en-US"/>
              </w:rPr>
              <w:t>Aircraft altitude (wind-shear at low altitude)</w:t>
            </w:r>
          </w:p>
        </w:tc>
        <w:tc>
          <w:tcPr>
            <w:tcW w:w="3580" w:type="dxa"/>
            <w:tcBorders>
              <w:top w:val="single" w:sz="4" w:space="0" w:color="auto"/>
              <w:left w:val="single" w:sz="4" w:space="0" w:color="auto"/>
              <w:bottom w:val="single" w:sz="4" w:space="0" w:color="auto"/>
              <w:right w:val="single" w:sz="4" w:space="0" w:color="auto"/>
            </w:tcBorders>
          </w:tcPr>
          <w:p w14:paraId="78E6597A" w14:textId="77777777" w:rsidR="00937FF1" w:rsidRPr="00527337" w:rsidRDefault="00937FF1" w:rsidP="00AA3637">
            <w:pPr>
              <w:pStyle w:val="Tabletext"/>
            </w:pPr>
            <w:r w:rsidRPr="00527337">
              <w:t>Aircraft altitude</w:t>
            </w:r>
          </w:p>
        </w:tc>
      </w:tr>
      <w:tr w:rsidR="00937FF1" w:rsidRPr="00A225B7" w14:paraId="2ABAAF38"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Mar>
              <w:right w:w="57" w:type="dxa"/>
            </w:tcMar>
          </w:tcPr>
          <w:p w14:paraId="7E124B99" w14:textId="77777777" w:rsidR="00937FF1" w:rsidRPr="00527337" w:rsidRDefault="00937FF1" w:rsidP="00AA3637">
            <w:pPr>
              <w:pStyle w:val="Tabletext"/>
            </w:pPr>
            <w:r w:rsidRPr="00527337">
              <w:t xml:space="preserve">Receiver IF 3 dB bandwidth </w:t>
            </w:r>
          </w:p>
        </w:tc>
        <w:tc>
          <w:tcPr>
            <w:tcW w:w="974" w:type="dxa"/>
            <w:tcBorders>
              <w:top w:val="single" w:sz="4" w:space="0" w:color="auto"/>
              <w:left w:val="single" w:sz="4" w:space="0" w:color="auto"/>
              <w:bottom w:val="single" w:sz="4" w:space="0" w:color="auto"/>
              <w:right w:val="single" w:sz="4" w:space="0" w:color="auto"/>
            </w:tcBorders>
          </w:tcPr>
          <w:p w14:paraId="1EEB27EB"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3E67153F" w14:textId="77777777" w:rsidR="00937FF1" w:rsidRPr="00527337" w:rsidRDefault="00937FF1" w:rsidP="00AA3637">
            <w:pPr>
              <w:pStyle w:val="Tabletex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13A6F88B" w14:textId="77777777" w:rsidR="00937FF1" w:rsidRPr="00BC38A0" w:rsidRDefault="00937FF1" w:rsidP="00AA3637">
            <w:pPr>
              <w:pStyle w:val="Tabletext"/>
              <w:rPr>
                <w:lang w:val="en-US"/>
              </w:rPr>
            </w:pPr>
            <w:r w:rsidRPr="00BC38A0">
              <w:rPr>
                <w:lang w:val="en-US"/>
              </w:rPr>
              <w:t xml:space="preserve">WA: </w:t>
            </w:r>
            <w:r w:rsidRPr="00527337">
              <w:sym w:font="Symbol" w:char="F0A3"/>
            </w:r>
            <w:r w:rsidRPr="00BC38A0">
              <w:rPr>
                <w:lang w:val="en-US"/>
              </w:rPr>
              <w:t xml:space="preserve"> 16 for narrow pulses/subpulses, decreasing to 0.8 for wide pulses/subpulses;</w:t>
            </w:r>
            <w:r w:rsidRPr="00BC38A0">
              <w:rPr>
                <w:lang w:val="en-US"/>
              </w:rPr>
              <w:br/>
              <w:t xml:space="preserve">WS: </w:t>
            </w:r>
            <w:r w:rsidRPr="00527337">
              <w:sym w:font="Symbol" w:char="F0B3"/>
            </w:r>
            <w:r w:rsidRPr="00BC38A0">
              <w:rPr>
                <w:lang w:val="en-US"/>
              </w:rPr>
              <w:t xml:space="preserve"> 0.8</w:t>
            </w:r>
          </w:p>
        </w:tc>
        <w:tc>
          <w:tcPr>
            <w:tcW w:w="3580" w:type="dxa"/>
            <w:tcBorders>
              <w:top w:val="single" w:sz="4" w:space="0" w:color="auto"/>
              <w:left w:val="single" w:sz="4" w:space="0" w:color="auto"/>
              <w:bottom w:val="single" w:sz="4" w:space="0" w:color="auto"/>
              <w:right w:val="single" w:sz="4" w:space="0" w:color="auto"/>
            </w:tcBorders>
          </w:tcPr>
          <w:p w14:paraId="07999A22" w14:textId="77777777" w:rsidR="00937FF1" w:rsidRPr="00BC38A0" w:rsidRDefault="00937FF1" w:rsidP="00AA3637">
            <w:pPr>
              <w:pStyle w:val="Tabletext"/>
              <w:rPr>
                <w:lang w:val="en-US"/>
              </w:rPr>
            </w:pPr>
          </w:p>
        </w:tc>
      </w:tr>
      <w:tr w:rsidR="00937FF1" w:rsidRPr="00527337" w14:paraId="60A173D4"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56E0B8E8" w14:textId="77777777" w:rsidR="00937FF1" w:rsidRPr="00527337" w:rsidRDefault="00937FF1" w:rsidP="00AA3637">
            <w:pPr>
              <w:pStyle w:val="Tabletext"/>
            </w:pPr>
            <w:r w:rsidRPr="00527337">
              <w:t xml:space="preserve">Receiver noise figure </w:t>
            </w:r>
          </w:p>
        </w:tc>
        <w:tc>
          <w:tcPr>
            <w:tcW w:w="974" w:type="dxa"/>
            <w:tcBorders>
              <w:top w:val="single" w:sz="4" w:space="0" w:color="auto"/>
              <w:left w:val="single" w:sz="4" w:space="0" w:color="auto"/>
              <w:bottom w:val="single" w:sz="4" w:space="0" w:color="auto"/>
              <w:right w:val="single" w:sz="4" w:space="0" w:color="auto"/>
            </w:tcBorders>
          </w:tcPr>
          <w:p w14:paraId="062273A7"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3072" w:type="dxa"/>
            <w:tcBorders>
              <w:top w:val="single" w:sz="4" w:space="0" w:color="auto"/>
              <w:left w:val="single" w:sz="4" w:space="0" w:color="auto"/>
              <w:bottom w:val="single" w:sz="4" w:space="0" w:color="auto"/>
              <w:right w:val="single" w:sz="4" w:space="0" w:color="auto"/>
            </w:tcBorders>
          </w:tcPr>
          <w:p w14:paraId="72BB7933" w14:textId="77777777" w:rsidR="00937FF1" w:rsidRPr="00527337" w:rsidRDefault="00937FF1" w:rsidP="00AA3637">
            <w:pPr>
              <w:pStyle w:val="Tabletext"/>
            </w:pPr>
            <w:r w:rsidRPr="00527337">
              <w:t>4.0</w:t>
            </w:r>
          </w:p>
        </w:tc>
        <w:tc>
          <w:tcPr>
            <w:tcW w:w="3998" w:type="dxa"/>
            <w:tcBorders>
              <w:top w:val="single" w:sz="4" w:space="0" w:color="auto"/>
              <w:left w:val="single" w:sz="4" w:space="0" w:color="auto"/>
              <w:bottom w:val="single" w:sz="4" w:space="0" w:color="auto"/>
              <w:right w:val="single" w:sz="4" w:space="0" w:color="auto"/>
            </w:tcBorders>
          </w:tcPr>
          <w:p w14:paraId="1D2587D3" w14:textId="77777777" w:rsidR="00937FF1" w:rsidRPr="00527337" w:rsidRDefault="00937FF1" w:rsidP="00AA3637">
            <w:pPr>
              <w:pStyle w:val="Tabletext"/>
            </w:pPr>
            <w:r w:rsidRPr="00527337">
              <w:t>5</w:t>
            </w:r>
          </w:p>
        </w:tc>
        <w:tc>
          <w:tcPr>
            <w:tcW w:w="3580" w:type="dxa"/>
            <w:tcBorders>
              <w:top w:val="single" w:sz="4" w:space="0" w:color="auto"/>
              <w:left w:val="single" w:sz="4" w:space="0" w:color="auto"/>
              <w:bottom w:val="single" w:sz="4" w:space="0" w:color="auto"/>
              <w:right w:val="single" w:sz="4" w:space="0" w:color="auto"/>
            </w:tcBorders>
          </w:tcPr>
          <w:p w14:paraId="43D86B84" w14:textId="77777777" w:rsidR="00937FF1" w:rsidRPr="00527337" w:rsidRDefault="00937FF1" w:rsidP="00AA3637">
            <w:pPr>
              <w:pStyle w:val="Tabletext"/>
            </w:pPr>
            <w:r w:rsidRPr="00527337">
              <w:t>5</w:t>
            </w:r>
          </w:p>
        </w:tc>
      </w:tr>
      <w:tr w:rsidR="00937FF1" w:rsidRPr="00527337" w14:paraId="42F51B3D"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2CE573CB" w14:textId="77777777" w:rsidR="00937FF1" w:rsidRPr="00527337" w:rsidRDefault="00937FF1" w:rsidP="00AA3637">
            <w:pPr>
              <w:pStyle w:val="Tabletext"/>
            </w:pPr>
            <w:r w:rsidRPr="00527337">
              <w:t xml:space="preserve">Minimum discernible signal </w:t>
            </w:r>
          </w:p>
        </w:tc>
        <w:tc>
          <w:tcPr>
            <w:tcW w:w="974" w:type="dxa"/>
            <w:tcBorders>
              <w:top w:val="single" w:sz="4" w:space="0" w:color="auto"/>
              <w:left w:val="single" w:sz="4" w:space="0" w:color="auto"/>
              <w:bottom w:val="single" w:sz="4" w:space="0" w:color="auto"/>
              <w:right w:val="single" w:sz="4" w:space="0" w:color="auto"/>
            </w:tcBorders>
          </w:tcPr>
          <w:p w14:paraId="7997FC2C"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3072" w:type="dxa"/>
            <w:tcBorders>
              <w:top w:val="single" w:sz="4" w:space="0" w:color="auto"/>
              <w:left w:val="single" w:sz="4" w:space="0" w:color="auto"/>
              <w:bottom w:val="single" w:sz="4" w:space="0" w:color="auto"/>
              <w:right w:val="single" w:sz="4" w:space="0" w:color="auto"/>
            </w:tcBorders>
          </w:tcPr>
          <w:p w14:paraId="56B2247C" w14:textId="77777777" w:rsidR="00937FF1" w:rsidRPr="00527337" w:rsidRDefault="00937FF1" w:rsidP="00AA3637">
            <w:pPr>
              <w:pStyle w:val="Tabletext"/>
            </w:pPr>
            <w:r w:rsidRPr="00527337">
              <w:sym w:font="Symbol" w:char="F02D"/>
            </w:r>
            <w:r w:rsidRPr="00527337">
              <w:t>125</w:t>
            </w:r>
          </w:p>
        </w:tc>
        <w:tc>
          <w:tcPr>
            <w:tcW w:w="3998" w:type="dxa"/>
            <w:tcBorders>
              <w:top w:val="single" w:sz="4" w:space="0" w:color="auto"/>
              <w:left w:val="single" w:sz="4" w:space="0" w:color="auto"/>
              <w:bottom w:val="single" w:sz="4" w:space="0" w:color="auto"/>
              <w:right w:val="single" w:sz="4" w:space="0" w:color="auto"/>
            </w:tcBorders>
          </w:tcPr>
          <w:p w14:paraId="0B2E96AC" w14:textId="77777777" w:rsidR="00937FF1" w:rsidRPr="00527337" w:rsidRDefault="00937FF1" w:rsidP="00AA3637">
            <w:pPr>
              <w:pStyle w:val="Tabletext"/>
            </w:pPr>
            <w:r w:rsidRPr="00527337">
              <w:sym w:font="Symbol" w:char="F0B3"/>
            </w:r>
            <w:r w:rsidRPr="00527337">
              <w:t xml:space="preserve"> </w:t>
            </w:r>
            <w:r w:rsidRPr="00527337">
              <w:sym w:font="Symbol" w:char="F02D"/>
            </w:r>
            <w:r w:rsidRPr="00527337">
              <w:t>110</w:t>
            </w:r>
          </w:p>
        </w:tc>
        <w:tc>
          <w:tcPr>
            <w:tcW w:w="3580" w:type="dxa"/>
            <w:tcBorders>
              <w:top w:val="single" w:sz="4" w:space="0" w:color="auto"/>
              <w:left w:val="single" w:sz="4" w:space="0" w:color="auto"/>
              <w:bottom w:val="single" w:sz="4" w:space="0" w:color="auto"/>
              <w:right w:val="single" w:sz="4" w:space="0" w:color="auto"/>
            </w:tcBorders>
          </w:tcPr>
          <w:p w14:paraId="1556EDFF" w14:textId="77777777" w:rsidR="00937FF1" w:rsidRPr="00527337" w:rsidRDefault="00937FF1" w:rsidP="00AA3637">
            <w:pPr>
              <w:pStyle w:val="Tabletext"/>
            </w:pPr>
            <w:r w:rsidRPr="00527337">
              <w:sym w:font="Symbol" w:char="F0B3"/>
            </w:r>
            <w:r w:rsidRPr="00527337">
              <w:t xml:space="preserve"> </w:t>
            </w:r>
            <w:r w:rsidRPr="00527337">
              <w:sym w:font="Symbol" w:char="F02D"/>
            </w:r>
            <w:r w:rsidRPr="00527337">
              <w:t>110</w:t>
            </w:r>
          </w:p>
        </w:tc>
      </w:tr>
      <w:tr w:rsidR="00937FF1" w:rsidRPr="00527337" w14:paraId="527297D0"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5022D790" w14:textId="77777777" w:rsidR="00937FF1" w:rsidRPr="00527337" w:rsidRDefault="00937FF1" w:rsidP="00AA3637">
            <w:pPr>
              <w:pStyle w:val="Tabletext"/>
            </w:pPr>
            <w:r w:rsidRPr="00527337">
              <w:t xml:space="preserve">Chirp bandwidth </w:t>
            </w:r>
          </w:p>
        </w:tc>
        <w:tc>
          <w:tcPr>
            <w:tcW w:w="974" w:type="dxa"/>
            <w:tcBorders>
              <w:top w:val="single" w:sz="4" w:space="0" w:color="auto"/>
              <w:left w:val="single" w:sz="4" w:space="0" w:color="auto"/>
              <w:bottom w:val="single" w:sz="4" w:space="0" w:color="auto"/>
              <w:right w:val="single" w:sz="4" w:space="0" w:color="auto"/>
            </w:tcBorders>
          </w:tcPr>
          <w:p w14:paraId="63B4986F"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2248D476" w14:textId="77777777" w:rsidR="00937FF1" w:rsidRPr="00527337" w:rsidRDefault="00937FF1" w:rsidP="00AA3637">
            <w:pPr>
              <w:pStyle w:val="Tabletext"/>
            </w:pPr>
            <w:r w:rsidRPr="00527337">
              <w:t>Not applicable</w:t>
            </w:r>
          </w:p>
        </w:tc>
        <w:tc>
          <w:tcPr>
            <w:tcW w:w="3998" w:type="dxa"/>
            <w:tcBorders>
              <w:top w:val="single" w:sz="4" w:space="0" w:color="auto"/>
              <w:left w:val="single" w:sz="4" w:space="0" w:color="auto"/>
              <w:bottom w:val="single" w:sz="4" w:space="0" w:color="auto"/>
              <w:right w:val="single" w:sz="4" w:space="0" w:color="auto"/>
            </w:tcBorders>
          </w:tcPr>
          <w:p w14:paraId="5F0B6930" w14:textId="77777777" w:rsidR="00937FF1" w:rsidRPr="00527337" w:rsidRDefault="00937FF1" w:rsidP="00AA3637">
            <w:pPr>
              <w:pStyle w:val="Tabletext"/>
            </w:pPr>
            <w:r w:rsidRPr="00527337">
              <w:t>Not applicable</w:t>
            </w:r>
          </w:p>
        </w:tc>
        <w:tc>
          <w:tcPr>
            <w:tcW w:w="3580" w:type="dxa"/>
            <w:tcBorders>
              <w:top w:val="single" w:sz="4" w:space="0" w:color="auto"/>
              <w:left w:val="single" w:sz="4" w:space="0" w:color="auto"/>
              <w:bottom w:val="single" w:sz="4" w:space="0" w:color="auto"/>
              <w:right w:val="single" w:sz="4" w:space="0" w:color="auto"/>
            </w:tcBorders>
          </w:tcPr>
          <w:p w14:paraId="53CF4ABA" w14:textId="77777777" w:rsidR="00937FF1" w:rsidRPr="00527337" w:rsidRDefault="00937FF1" w:rsidP="00AA3637">
            <w:pPr>
              <w:pStyle w:val="Tabletext"/>
            </w:pPr>
            <w:r w:rsidRPr="00527337">
              <w:t>Not applicable</w:t>
            </w:r>
          </w:p>
        </w:tc>
      </w:tr>
      <w:tr w:rsidR="00937FF1" w:rsidRPr="00A225B7" w14:paraId="45833FE3"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1136E307" w14:textId="77777777" w:rsidR="00937FF1" w:rsidRPr="00527337" w:rsidRDefault="00937FF1" w:rsidP="00AA3637">
            <w:pPr>
              <w:pStyle w:val="Tabletext"/>
            </w:pPr>
            <w:r w:rsidRPr="00527337">
              <w:t xml:space="preserve">RF emission bandwidth </w:t>
            </w:r>
          </w:p>
        </w:tc>
        <w:tc>
          <w:tcPr>
            <w:tcW w:w="974" w:type="dxa"/>
            <w:tcBorders>
              <w:top w:val="single" w:sz="4" w:space="0" w:color="auto"/>
              <w:left w:val="single" w:sz="4" w:space="0" w:color="auto"/>
              <w:bottom w:val="single" w:sz="4" w:space="0" w:color="auto"/>
              <w:right w:val="single" w:sz="4" w:space="0" w:color="auto"/>
            </w:tcBorders>
          </w:tcPr>
          <w:p w14:paraId="01B03C91"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611042EB" w14:textId="77777777" w:rsidR="00937FF1" w:rsidRPr="00527337" w:rsidRDefault="00937FF1" w:rsidP="00AA3637">
            <w:pPr>
              <w:pStyle w:val="Tabletex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47E40CB6" w14:textId="77777777" w:rsidR="00937FF1" w:rsidRPr="00BC38A0" w:rsidRDefault="00937FF1" w:rsidP="00AA3637">
            <w:pPr>
              <w:pStyle w:val="Tabletext"/>
              <w:rPr>
                <w:lang w:val="en-US"/>
              </w:rPr>
            </w:pPr>
            <w:r w:rsidRPr="00BC38A0">
              <w:rPr>
                <w:lang w:val="en-US"/>
              </w:rPr>
              <w:t>For shortest plain pulse to longest subpulse:</w:t>
            </w:r>
          </w:p>
          <w:p w14:paraId="12C87CB5" w14:textId="77777777" w:rsidR="00937FF1" w:rsidRPr="00BC38A0" w:rsidRDefault="00937FF1" w:rsidP="00AA3637">
            <w:pPr>
              <w:pStyle w:val="Tabletext"/>
              <w:ind w:left="284" w:hanging="284"/>
              <w:rPr>
                <w:lang w:val="en-US"/>
              </w:rPr>
            </w:pPr>
            <w:r w:rsidRPr="00BC38A0">
              <w:rPr>
                <w:lang w:val="en-US"/>
              </w:rPr>
              <w:t>WA:</w:t>
            </w:r>
            <w:r w:rsidRPr="00BC38A0">
              <w:rPr>
                <w:lang w:val="en-US"/>
              </w:rPr>
              <w:tab/>
              <w:t>3 dB: 5 to 0.052;</w:t>
            </w:r>
            <w:r w:rsidRPr="00BC38A0">
              <w:rPr>
                <w:lang w:val="en-US"/>
              </w:rPr>
              <w:br/>
            </w:r>
            <w:r w:rsidRPr="00BC38A0">
              <w:rPr>
                <w:lang w:val="en-US"/>
              </w:rPr>
              <w:tab/>
              <w:t>20 dB: 40.5 to 0.37;</w:t>
            </w:r>
          </w:p>
          <w:p w14:paraId="3064F662" w14:textId="77777777" w:rsidR="00937FF1" w:rsidRPr="00527337" w:rsidRDefault="00937FF1" w:rsidP="00AA3637">
            <w:pPr>
              <w:pStyle w:val="Tabletext"/>
              <w:ind w:left="284" w:hanging="284"/>
            </w:pPr>
            <w:r w:rsidRPr="00527337">
              <w:t>WS:</w:t>
            </w:r>
            <w:r w:rsidRPr="00527337">
              <w:tab/>
              <w:t>3 dB: 0.46</w:t>
            </w:r>
            <w:r w:rsidRPr="00527337">
              <w:br/>
            </w:r>
            <w:r w:rsidRPr="00527337">
              <w:tab/>
              <w:t>20 dB: 3.28</w:t>
            </w:r>
          </w:p>
        </w:tc>
        <w:tc>
          <w:tcPr>
            <w:tcW w:w="3580" w:type="dxa"/>
            <w:tcBorders>
              <w:top w:val="single" w:sz="4" w:space="0" w:color="auto"/>
              <w:left w:val="single" w:sz="4" w:space="0" w:color="auto"/>
              <w:bottom w:val="single" w:sz="4" w:space="0" w:color="auto"/>
              <w:right w:val="single" w:sz="4" w:space="0" w:color="auto"/>
            </w:tcBorders>
          </w:tcPr>
          <w:p w14:paraId="2C4CE425" w14:textId="77777777" w:rsidR="00937FF1" w:rsidRPr="00BC38A0" w:rsidRDefault="00937FF1" w:rsidP="00AA3637">
            <w:pPr>
              <w:pStyle w:val="Tabletext"/>
              <w:rPr>
                <w:lang w:val="en-US"/>
              </w:rPr>
            </w:pPr>
            <w:r w:rsidRPr="00BC38A0">
              <w:rPr>
                <w:lang w:val="en-US"/>
              </w:rPr>
              <w:t>For shortest to longest subpulses:</w:t>
            </w:r>
          </w:p>
          <w:p w14:paraId="1CD9316A" w14:textId="77777777" w:rsidR="00937FF1" w:rsidRPr="00BC38A0" w:rsidRDefault="00937FF1" w:rsidP="00AA3637">
            <w:pPr>
              <w:pStyle w:val="Tabletext"/>
              <w:ind w:left="284" w:hanging="284"/>
              <w:rPr>
                <w:lang w:val="en-US"/>
              </w:rPr>
            </w:pPr>
            <w:r w:rsidRPr="00BC38A0">
              <w:rPr>
                <w:lang w:val="en-US"/>
              </w:rPr>
              <w:t>MGM:</w:t>
            </w:r>
            <w:r w:rsidRPr="00BC38A0">
              <w:rPr>
                <w:lang w:val="en-US"/>
              </w:rPr>
              <w:tab/>
              <w:t>3 dB: 7.68 to 0.045;</w:t>
            </w:r>
            <w:r w:rsidRPr="00BC38A0">
              <w:rPr>
                <w:lang w:val="en-US"/>
              </w:rPr>
              <w:br/>
            </w:r>
            <w:r w:rsidRPr="00BC38A0">
              <w:rPr>
                <w:lang w:val="en-US"/>
              </w:rPr>
              <w:tab/>
            </w:r>
            <w:r w:rsidRPr="00BC38A0">
              <w:rPr>
                <w:lang w:val="en-US"/>
              </w:rPr>
              <w:tab/>
              <w:t>20 dB: 59 to 0.31</w:t>
            </w:r>
          </w:p>
          <w:p w14:paraId="53497E68" w14:textId="77777777" w:rsidR="00937FF1" w:rsidRPr="00BC38A0" w:rsidRDefault="00937FF1" w:rsidP="00AA3637">
            <w:pPr>
              <w:pStyle w:val="Tabletext"/>
              <w:ind w:left="284" w:hanging="284"/>
              <w:rPr>
                <w:lang w:val="en-US"/>
              </w:rPr>
            </w:pPr>
            <w:r w:rsidRPr="00BC38A0">
              <w:rPr>
                <w:lang w:val="en-US"/>
              </w:rPr>
              <w:t>DBS:</w:t>
            </w:r>
            <w:r w:rsidRPr="00BC38A0">
              <w:rPr>
                <w:lang w:val="en-US"/>
              </w:rPr>
              <w:tab/>
            </w:r>
            <w:r w:rsidRPr="00BC38A0">
              <w:rPr>
                <w:lang w:val="en-US"/>
              </w:rPr>
              <w:tab/>
              <w:t>3 dB: 18 to 0.6;</w:t>
            </w:r>
            <w:r w:rsidRPr="00BC38A0">
              <w:rPr>
                <w:lang w:val="en-US"/>
              </w:rPr>
              <w:br/>
            </w:r>
            <w:r w:rsidRPr="00BC38A0">
              <w:rPr>
                <w:lang w:val="en-US"/>
              </w:rPr>
              <w:tab/>
            </w:r>
            <w:r w:rsidRPr="00BC38A0">
              <w:rPr>
                <w:lang w:val="en-US"/>
              </w:rPr>
              <w:tab/>
              <w:t>20 dB: 150 to 4.1</w:t>
            </w:r>
          </w:p>
        </w:tc>
      </w:tr>
    </w:tbl>
    <w:p w14:paraId="5736B4B7" w14:textId="77777777" w:rsidR="00937FF1" w:rsidRPr="00527337" w:rsidRDefault="00937FF1" w:rsidP="00937FF1">
      <w:pPr>
        <w:pStyle w:val="TableNo"/>
      </w:pPr>
      <w:r w:rsidRPr="00BC38A0">
        <w:rPr>
          <w:lang w:val="en-US"/>
        </w:rPr>
        <w:br w:type="page"/>
      </w:r>
      <w:r w:rsidRPr="00527337">
        <w:lastRenderedPageBreak/>
        <w:t>TABLE 1 (</w:t>
      </w:r>
      <w:r w:rsidRPr="00527337">
        <w:rPr>
          <w:i/>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973"/>
        <w:gridCol w:w="2929"/>
        <w:gridCol w:w="2929"/>
        <w:gridCol w:w="2226"/>
        <w:gridCol w:w="2929"/>
      </w:tblGrid>
      <w:tr w:rsidR="00937FF1" w:rsidRPr="00527337" w14:paraId="49CB9FCC" w14:textId="77777777" w:rsidTr="00AA3637">
        <w:trPr>
          <w:cantSplit/>
          <w:jc w:val="center"/>
        </w:trPr>
        <w:tc>
          <w:tcPr>
            <w:tcW w:w="2707" w:type="dxa"/>
          </w:tcPr>
          <w:p w14:paraId="68BFB4BB" w14:textId="77777777" w:rsidR="00937FF1" w:rsidRPr="00527337" w:rsidRDefault="00937FF1" w:rsidP="00AA3637">
            <w:pPr>
              <w:pStyle w:val="Tablehead"/>
              <w:ind w:left="68"/>
            </w:pPr>
            <w:r w:rsidRPr="00527337">
              <w:t>Characteristics</w:t>
            </w:r>
          </w:p>
        </w:tc>
        <w:tc>
          <w:tcPr>
            <w:tcW w:w="1049" w:type="dxa"/>
          </w:tcPr>
          <w:p w14:paraId="1D856B7D" w14:textId="77777777" w:rsidR="00937FF1" w:rsidRPr="00527337" w:rsidRDefault="00937FF1" w:rsidP="00AA3637">
            <w:pPr>
              <w:pStyle w:val="Tablehead"/>
              <w:ind w:left="-57"/>
            </w:pPr>
            <w:r w:rsidRPr="00527337">
              <w:t>Units</w:t>
            </w:r>
          </w:p>
        </w:tc>
        <w:tc>
          <w:tcPr>
            <w:tcW w:w="3212" w:type="dxa"/>
          </w:tcPr>
          <w:p w14:paraId="22795010" w14:textId="77777777" w:rsidR="00937FF1" w:rsidRPr="00BC38A0" w:rsidRDefault="00937FF1" w:rsidP="00AA3637">
            <w:pPr>
              <w:pStyle w:val="Tablehead"/>
              <w:ind w:left="-57"/>
              <w:rPr>
                <w:lang w:val="en-US"/>
              </w:rPr>
            </w:pPr>
            <w:r w:rsidRPr="00BC38A0">
              <w:rPr>
                <w:lang w:val="en-US"/>
              </w:rPr>
              <w:t>System A7a, A7b, and A7c</w:t>
            </w:r>
            <w:r w:rsidRPr="00BC38A0">
              <w:rPr>
                <w:b w:val="0"/>
                <w:vertAlign w:val="superscript"/>
                <w:lang w:val="en-US"/>
              </w:rPr>
              <w:t>(2)</w:t>
            </w:r>
          </w:p>
        </w:tc>
        <w:tc>
          <w:tcPr>
            <w:tcW w:w="3212" w:type="dxa"/>
          </w:tcPr>
          <w:p w14:paraId="23012B63" w14:textId="77777777" w:rsidR="00937FF1" w:rsidRPr="00527337" w:rsidRDefault="00937FF1" w:rsidP="00AA3637">
            <w:pPr>
              <w:pStyle w:val="Tablehead"/>
            </w:pPr>
            <w:r w:rsidRPr="00527337">
              <w:t>System A7d</w:t>
            </w:r>
            <w:r w:rsidRPr="00527337">
              <w:rPr>
                <w:b w:val="0"/>
                <w:vertAlign w:val="superscript"/>
              </w:rPr>
              <w:t>(2)</w:t>
            </w:r>
          </w:p>
        </w:tc>
        <w:tc>
          <w:tcPr>
            <w:tcW w:w="2435" w:type="dxa"/>
          </w:tcPr>
          <w:p w14:paraId="7EEA49EE" w14:textId="77777777" w:rsidR="00937FF1" w:rsidRPr="00527337" w:rsidRDefault="00937FF1" w:rsidP="00AA3637">
            <w:pPr>
              <w:pStyle w:val="Tablehead"/>
            </w:pPr>
            <w:r w:rsidRPr="00527337">
              <w:t>System A7e and A7f</w:t>
            </w:r>
            <w:r w:rsidRPr="00527337">
              <w:rPr>
                <w:b w:val="0"/>
                <w:vertAlign w:val="superscript"/>
              </w:rPr>
              <w:t>(2)</w:t>
            </w:r>
          </w:p>
        </w:tc>
        <w:tc>
          <w:tcPr>
            <w:tcW w:w="3212" w:type="dxa"/>
          </w:tcPr>
          <w:p w14:paraId="7D232EE9" w14:textId="77777777" w:rsidR="00937FF1" w:rsidRPr="00527337" w:rsidRDefault="00937FF1" w:rsidP="00AA3637">
            <w:pPr>
              <w:pStyle w:val="Tablehead"/>
            </w:pPr>
            <w:r w:rsidRPr="00527337">
              <w:t>System A8</w:t>
            </w:r>
          </w:p>
        </w:tc>
      </w:tr>
      <w:tr w:rsidR="00937FF1" w:rsidRPr="00527337" w14:paraId="4F3E20A6" w14:textId="77777777" w:rsidTr="00AA3637">
        <w:trPr>
          <w:cantSplit/>
          <w:jc w:val="center"/>
        </w:trPr>
        <w:tc>
          <w:tcPr>
            <w:tcW w:w="2707" w:type="dxa"/>
            <w:tcMar>
              <w:right w:w="57" w:type="dxa"/>
            </w:tcMar>
          </w:tcPr>
          <w:p w14:paraId="23BE3864" w14:textId="77777777" w:rsidR="00937FF1" w:rsidRPr="00527337" w:rsidRDefault="00937FF1" w:rsidP="00AA3637">
            <w:pPr>
              <w:pStyle w:val="Tabletext"/>
              <w:ind w:left="68"/>
            </w:pPr>
            <w:r w:rsidRPr="00527337">
              <w:t>Function</w:t>
            </w:r>
          </w:p>
        </w:tc>
        <w:tc>
          <w:tcPr>
            <w:tcW w:w="1049" w:type="dxa"/>
          </w:tcPr>
          <w:p w14:paraId="538621A7" w14:textId="77777777" w:rsidR="00937FF1" w:rsidRPr="00527337" w:rsidRDefault="00937FF1" w:rsidP="00AA3637">
            <w:pPr>
              <w:pStyle w:val="Tabletext"/>
              <w:jc w:val="center"/>
            </w:pPr>
          </w:p>
        </w:tc>
        <w:tc>
          <w:tcPr>
            <w:tcW w:w="3212" w:type="dxa"/>
            <w:tcMar>
              <w:right w:w="57" w:type="dxa"/>
            </w:tcMar>
          </w:tcPr>
          <w:p w14:paraId="5BC5EEE4" w14:textId="77777777" w:rsidR="00937FF1" w:rsidRPr="00BC38A0" w:rsidRDefault="00937FF1" w:rsidP="00AA3637">
            <w:pPr>
              <w:pStyle w:val="Tabletext"/>
              <w:rPr>
                <w:lang w:val="en-US"/>
              </w:rPr>
            </w:pPr>
            <w:r w:rsidRPr="00BC38A0">
              <w:rPr>
                <w:lang w:val="en-US"/>
              </w:rPr>
              <w:t>Surface search and SAR imaging</w:t>
            </w:r>
          </w:p>
        </w:tc>
        <w:tc>
          <w:tcPr>
            <w:tcW w:w="3212" w:type="dxa"/>
            <w:tcMar>
              <w:right w:w="57" w:type="dxa"/>
            </w:tcMar>
          </w:tcPr>
          <w:p w14:paraId="536A77E5" w14:textId="77777777" w:rsidR="00937FF1" w:rsidRPr="00527337" w:rsidRDefault="00937FF1" w:rsidP="00AA3637">
            <w:pPr>
              <w:pStyle w:val="Tabletext"/>
            </w:pPr>
            <w:r w:rsidRPr="00527337">
              <w:t>Navigation</w:t>
            </w:r>
          </w:p>
        </w:tc>
        <w:tc>
          <w:tcPr>
            <w:tcW w:w="2435" w:type="dxa"/>
            <w:tcMar>
              <w:right w:w="57" w:type="dxa"/>
            </w:tcMar>
          </w:tcPr>
          <w:p w14:paraId="36866894" w14:textId="77777777" w:rsidR="00937FF1" w:rsidRPr="00527337" w:rsidRDefault="00937FF1" w:rsidP="00AA3637">
            <w:pPr>
              <w:pStyle w:val="Tabletext"/>
            </w:pPr>
            <w:r w:rsidRPr="00527337">
              <w:t>Inverse SAR imaging</w:t>
            </w:r>
          </w:p>
        </w:tc>
        <w:tc>
          <w:tcPr>
            <w:tcW w:w="3212" w:type="dxa"/>
            <w:tcMar>
              <w:right w:w="57" w:type="dxa"/>
            </w:tcMar>
          </w:tcPr>
          <w:p w14:paraId="5D66CE2E" w14:textId="77777777" w:rsidR="00937FF1" w:rsidRPr="00527337" w:rsidRDefault="00937FF1" w:rsidP="00AA3637">
            <w:pPr>
              <w:pStyle w:val="Tabletext"/>
            </w:pPr>
            <w:r w:rsidRPr="00527337">
              <w:t>Search (radiolocation)</w:t>
            </w:r>
          </w:p>
          <w:p w14:paraId="4C00A170" w14:textId="77777777" w:rsidR="00937FF1" w:rsidRPr="00527337" w:rsidRDefault="00937FF1" w:rsidP="00AA3637">
            <w:pPr>
              <w:pStyle w:val="Tabletext"/>
            </w:pPr>
            <w:r w:rsidRPr="00527337">
              <w:t>Weather</w:t>
            </w:r>
          </w:p>
        </w:tc>
      </w:tr>
      <w:tr w:rsidR="00937FF1" w:rsidRPr="00A225B7" w14:paraId="2ABB621C" w14:textId="77777777" w:rsidTr="00AA3637">
        <w:trPr>
          <w:cantSplit/>
          <w:jc w:val="center"/>
        </w:trPr>
        <w:tc>
          <w:tcPr>
            <w:tcW w:w="2707" w:type="dxa"/>
            <w:tcMar>
              <w:right w:w="57" w:type="dxa"/>
            </w:tcMar>
          </w:tcPr>
          <w:p w14:paraId="1D776DC7" w14:textId="77777777" w:rsidR="00937FF1" w:rsidRPr="00527337" w:rsidRDefault="00937FF1" w:rsidP="00AA3637">
            <w:pPr>
              <w:pStyle w:val="Tabletext"/>
              <w:ind w:left="68"/>
            </w:pPr>
            <w:r w:rsidRPr="00527337">
              <w:t xml:space="preserve">Tuning range </w:t>
            </w:r>
          </w:p>
        </w:tc>
        <w:tc>
          <w:tcPr>
            <w:tcW w:w="1049" w:type="dxa"/>
          </w:tcPr>
          <w:p w14:paraId="09BB2D3C"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212" w:type="dxa"/>
            <w:tcMar>
              <w:right w:w="57" w:type="dxa"/>
            </w:tcMar>
          </w:tcPr>
          <w:p w14:paraId="6CC30447" w14:textId="77777777" w:rsidR="00937FF1" w:rsidRPr="00527337" w:rsidRDefault="00937FF1" w:rsidP="00AA3637">
            <w:pPr>
              <w:pStyle w:val="Tabletext"/>
            </w:pPr>
            <w:r w:rsidRPr="00527337">
              <w:t>9 380-10 120</w:t>
            </w:r>
          </w:p>
        </w:tc>
        <w:tc>
          <w:tcPr>
            <w:tcW w:w="3212" w:type="dxa"/>
            <w:tcMar>
              <w:right w:w="57" w:type="dxa"/>
            </w:tcMar>
          </w:tcPr>
          <w:p w14:paraId="1087FB73" w14:textId="77777777" w:rsidR="00937FF1" w:rsidRPr="00BC38A0" w:rsidRDefault="00937FF1" w:rsidP="00AA3637">
            <w:pPr>
              <w:pStyle w:val="Tabletext"/>
              <w:rPr>
                <w:lang w:val="en-US"/>
              </w:rPr>
            </w:pPr>
            <w:r w:rsidRPr="00BC38A0">
              <w:rPr>
                <w:lang w:val="en-US"/>
              </w:rPr>
              <w:t>Frequency agile pulse-to-pulse over 340 MHz</w:t>
            </w:r>
          </w:p>
        </w:tc>
        <w:tc>
          <w:tcPr>
            <w:tcW w:w="2435" w:type="dxa"/>
            <w:tcMar>
              <w:right w:w="57" w:type="dxa"/>
            </w:tcMar>
          </w:tcPr>
          <w:p w14:paraId="4BC634BB" w14:textId="77777777" w:rsidR="00937FF1" w:rsidRPr="00527337" w:rsidRDefault="00937FF1" w:rsidP="00AA3637">
            <w:pPr>
              <w:pStyle w:val="Tabletext"/>
            </w:pPr>
            <w:r w:rsidRPr="00527337">
              <w:t>9 380-10 120</w:t>
            </w:r>
          </w:p>
        </w:tc>
        <w:tc>
          <w:tcPr>
            <w:tcW w:w="3212" w:type="dxa"/>
            <w:tcMar>
              <w:right w:w="57" w:type="dxa"/>
            </w:tcMar>
          </w:tcPr>
          <w:p w14:paraId="0DE1CE7E" w14:textId="77777777" w:rsidR="00937FF1" w:rsidRPr="00BC38A0" w:rsidRDefault="00937FF1" w:rsidP="00AA3637">
            <w:pPr>
              <w:pStyle w:val="Tabletext"/>
              <w:rPr>
                <w:lang w:val="en-US"/>
              </w:rPr>
            </w:pPr>
            <w:r w:rsidRPr="00BC38A0">
              <w:rPr>
                <w:lang w:val="en-US"/>
              </w:rPr>
              <w:t>9 250-9 440, frequency-agile pulse-to-pulse, 20 MHz steps</w:t>
            </w:r>
          </w:p>
        </w:tc>
      </w:tr>
      <w:tr w:rsidR="00937FF1" w:rsidRPr="00527337" w14:paraId="4423E280" w14:textId="77777777" w:rsidTr="00AA3637">
        <w:trPr>
          <w:cantSplit/>
          <w:jc w:val="center"/>
        </w:trPr>
        <w:tc>
          <w:tcPr>
            <w:tcW w:w="2707" w:type="dxa"/>
            <w:tcMar>
              <w:right w:w="57" w:type="dxa"/>
            </w:tcMar>
          </w:tcPr>
          <w:p w14:paraId="71AF97B2" w14:textId="77777777" w:rsidR="00937FF1" w:rsidRPr="00527337" w:rsidRDefault="00937FF1" w:rsidP="00AA3637">
            <w:pPr>
              <w:pStyle w:val="Tabletext"/>
              <w:ind w:left="68"/>
            </w:pPr>
            <w:r w:rsidRPr="00527337">
              <w:t>Modulation</w:t>
            </w:r>
          </w:p>
        </w:tc>
        <w:tc>
          <w:tcPr>
            <w:tcW w:w="1049" w:type="dxa"/>
          </w:tcPr>
          <w:p w14:paraId="785B8B76" w14:textId="77777777" w:rsidR="00937FF1" w:rsidRPr="00527337" w:rsidRDefault="00937FF1" w:rsidP="00AA3637">
            <w:pPr>
              <w:pStyle w:val="Tabletext"/>
              <w:jc w:val="center"/>
            </w:pPr>
          </w:p>
        </w:tc>
        <w:tc>
          <w:tcPr>
            <w:tcW w:w="3212" w:type="dxa"/>
            <w:tcMar>
              <w:right w:w="57" w:type="dxa"/>
            </w:tcMar>
          </w:tcPr>
          <w:p w14:paraId="6B021B2F" w14:textId="77777777" w:rsidR="00937FF1" w:rsidRPr="00527337" w:rsidRDefault="00937FF1" w:rsidP="00AA3637">
            <w:pPr>
              <w:pStyle w:val="Tabletext"/>
            </w:pPr>
            <w:r w:rsidRPr="00527337">
              <w:t>Linear FM pulse</w:t>
            </w:r>
          </w:p>
        </w:tc>
        <w:tc>
          <w:tcPr>
            <w:tcW w:w="3212" w:type="dxa"/>
            <w:tcMar>
              <w:right w:w="57" w:type="dxa"/>
            </w:tcMar>
          </w:tcPr>
          <w:p w14:paraId="4AD9DAE0" w14:textId="77777777" w:rsidR="00937FF1" w:rsidRPr="00527337" w:rsidRDefault="00937FF1" w:rsidP="00AA3637">
            <w:pPr>
              <w:pStyle w:val="Tabletext"/>
            </w:pPr>
            <w:r w:rsidRPr="00527337">
              <w:t>Linear FM pulse</w:t>
            </w:r>
          </w:p>
        </w:tc>
        <w:tc>
          <w:tcPr>
            <w:tcW w:w="2435" w:type="dxa"/>
            <w:tcMar>
              <w:right w:w="57" w:type="dxa"/>
            </w:tcMar>
          </w:tcPr>
          <w:p w14:paraId="22AEA682" w14:textId="77777777" w:rsidR="00937FF1" w:rsidRPr="00527337" w:rsidRDefault="00937FF1" w:rsidP="00AA3637">
            <w:pPr>
              <w:pStyle w:val="Tabletext"/>
            </w:pPr>
            <w:r w:rsidRPr="00527337">
              <w:t>Linear FM pulse</w:t>
            </w:r>
          </w:p>
        </w:tc>
        <w:tc>
          <w:tcPr>
            <w:tcW w:w="3212" w:type="dxa"/>
            <w:tcMar>
              <w:right w:w="57" w:type="dxa"/>
            </w:tcMar>
          </w:tcPr>
          <w:p w14:paraId="2136889E" w14:textId="77777777" w:rsidR="00937FF1" w:rsidRPr="00527337" w:rsidRDefault="00937FF1" w:rsidP="00AA3637">
            <w:pPr>
              <w:pStyle w:val="Tabletext"/>
            </w:pPr>
            <w:r w:rsidRPr="00527337">
              <w:t>FM pulse</w:t>
            </w:r>
          </w:p>
        </w:tc>
      </w:tr>
      <w:tr w:rsidR="00937FF1" w:rsidRPr="00527337" w14:paraId="12CDCB7C" w14:textId="77777777" w:rsidTr="00AA3637">
        <w:trPr>
          <w:cantSplit/>
          <w:jc w:val="center"/>
        </w:trPr>
        <w:tc>
          <w:tcPr>
            <w:tcW w:w="2707" w:type="dxa"/>
            <w:tcMar>
              <w:right w:w="57" w:type="dxa"/>
            </w:tcMar>
          </w:tcPr>
          <w:p w14:paraId="2FB51ED2" w14:textId="77777777" w:rsidR="00937FF1" w:rsidRPr="00527337" w:rsidRDefault="00937FF1" w:rsidP="00AA3637">
            <w:pPr>
              <w:pStyle w:val="Tabletext"/>
              <w:ind w:left="68"/>
            </w:pPr>
            <w:r w:rsidRPr="00527337">
              <w:t xml:space="preserve">Peak power into antenna </w:t>
            </w:r>
          </w:p>
        </w:tc>
        <w:tc>
          <w:tcPr>
            <w:tcW w:w="1049" w:type="dxa"/>
          </w:tcPr>
          <w:p w14:paraId="526C1B5B"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3212" w:type="dxa"/>
            <w:tcMar>
              <w:right w:w="57" w:type="dxa"/>
            </w:tcMar>
          </w:tcPr>
          <w:p w14:paraId="18624D53" w14:textId="77777777" w:rsidR="00937FF1" w:rsidRPr="00527337" w:rsidRDefault="00937FF1" w:rsidP="00AA3637">
            <w:pPr>
              <w:pStyle w:val="Tabletext"/>
            </w:pPr>
            <w:r w:rsidRPr="00527337">
              <w:t>50</w:t>
            </w:r>
          </w:p>
        </w:tc>
        <w:tc>
          <w:tcPr>
            <w:tcW w:w="3212" w:type="dxa"/>
            <w:tcMar>
              <w:right w:w="57" w:type="dxa"/>
            </w:tcMar>
          </w:tcPr>
          <w:p w14:paraId="0E3D25C6" w14:textId="77777777" w:rsidR="00937FF1" w:rsidRPr="00527337" w:rsidRDefault="00937FF1" w:rsidP="00AA3637">
            <w:pPr>
              <w:pStyle w:val="Tabletext"/>
            </w:pPr>
            <w:r w:rsidRPr="00527337">
              <w:t>50</w:t>
            </w:r>
          </w:p>
        </w:tc>
        <w:tc>
          <w:tcPr>
            <w:tcW w:w="2435" w:type="dxa"/>
            <w:tcMar>
              <w:right w:w="57" w:type="dxa"/>
            </w:tcMar>
          </w:tcPr>
          <w:p w14:paraId="5ADECE62" w14:textId="77777777" w:rsidR="00937FF1" w:rsidRPr="00527337" w:rsidRDefault="00937FF1" w:rsidP="00AA3637">
            <w:pPr>
              <w:pStyle w:val="Tabletext"/>
            </w:pPr>
            <w:r w:rsidRPr="00527337">
              <w:t>50</w:t>
            </w:r>
          </w:p>
        </w:tc>
        <w:tc>
          <w:tcPr>
            <w:tcW w:w="3212" w:type="dxa"/>
            <w:tcMar>
              <w:right w:w="57" w:type="dxa"/>
            </w:tcMar>
          </w:tcPr>
          <w:p w14:paraId="30A05AF2" w14:textId="77777777" w:rsidR="00937FF1" w:rsidRPr="00527337" w:rsidRDefault="00937FF1" w:rsidP="00AA3637">
            <w:pPr>
              <w:pStyle w:val="Tabletext"/>
            </w:pPr>
            <w:r w:rsidRPr="00527337">
              <w:t>10</w:t>
            </w:r>
          </w:p>
        </w:tc>
      </w:tr>
      <w:tr w:rsidR="00937FF1" w:rsidRPr="00A225B7" w14:paraId="152F3155" w14:textId="77777777" w:rsidTr="00AA3637">
        <w:trPr>
          <w:cantSplit/>
          <w:jc w:val="center"/>
        </w:trPr>
        <w:tc>
          <w:tcPr>
            <w:tcW w:w="2707" w:type="dxa"/>
            <w:tcMar>
              <w:right w:w="57" w:type="dxa"/>
            </w:tcMar>
          </w:tcPr>
          <w:p w14:paraId="7C041827" w14:textId="77777777" w:rsidR="00937FF1" w:rsidRPr="00BC38A0" w:rsidRDefault="00937FF1" w:rsidP="00AA3637">
            <w:pPr>
              <w:pStyle w:val="Tabletext"/>
              <w:ind w:left="68"/>
              <w:rPr>
                <w:lang w:val="en-US"/>
              </w:rPr>
            </w:pPr>
            <w:r w:rsidRPr="00BC38A0">
              <w:rPr>
                <w:lang w:val="en-US"/>
              </w:rPr>
              <w:t>Pulse width and</w:t>
            </w:r>
            <w:r w:rsidRPr="00BC38A0">
              <w:rPr>
                <w:lang w:val="en-US"/>
              </w:rPr>
              <w:br/>
              <w:t xml:space="preserve">pulse repetition rate </w:t>
            </w:r>
          </w:p>
        </w:tc>
        <w:tc>
          <w:tcPr>
            <w:tcW w:w="1049" w:type="dxa"/>
          </w:tcPr>
          <w:p w14:paraId="441F94A4" w14:textId="77777777" w:rsidR="00937FF1" w:rsidRPr="00527337" w:rsidRDefault="00937FF1" w:rsidP="00AA3637">
            <w:pPr>
              <w:pStyle w:val="Tabletext"/>
              <w:jc w:val="center"/>
            </w:pPr>
            <w:r>
              <w:sym w:font="Symbol" w:char="F06D"/>
            </w:r>
            <w:r w:rsidRPr="00527337">
              <w:t>s</w:t>
            </w:r>
          </w:p>
          <w:p w14:paraId="0A9636D1" w14:textId="77777777" w:rsidR="00937FF1" w:rsidRPr="00527337" w:rsidRDefault="00937FF1" w:rsidP="00AA3637">
            <w:pPr>
              <w:pStyle w:val="Tabletext"/>
              <w:jc w:val="center"/>
            </w:pPr>
            <w:r w:rsidRPr="00527337">
              <w:t>pps</w:t>
            </w:r>
          </w:p>
        </w:tc>
        <w:tc>
          <w:tcPr>
            <w:tcW w:w="3212" w:type="dxa"/>
            <w:tcMar>
              <w:right w:w="57" w:type="dxa"/>
            </w:tcMar>
          </w:tcPr>
          <w:p w14:paraId="3FC19E3B" w14:textId="77777777" w:rsidR="00937FF1" w:rsidRPr="00BE746E" w:rsidRDefault="00937FF1" w:rsidP="00AA3637">
            <w:pPr>
              <w:pStyle w:val="Tabletext"/>
              <w:rPr>
                <w:lang w:val="en-US"/>
              </w:rPr>
            </w:pPr>
            <w:r w:rsidRPr="00BC38A0">
              <w:rPr>
                <w:lang w:val="en-US"/>
              </w:rPr>
              <w:t>Search: 5 </w:t>
            </w:r>
            <w:r>
              <w:sym w:font="Symbol" w:char="F06D"/>
            </w:r>
            <w:r w:rsidRPr="00BC38A0">
              <w:rPr>
                <w:lang w:val="en-US"/>
              </w:rPr>
              <w:t xml:space="preserve">s @ 1 600-2 000 </w:t>
            </w:r>
            <w:r w:rsidRPr="00BC38A0">
              <w:rPr>
                <w:lang w:val="en-US"/>
              </w:rPr>
              <w:br/>
              <w:t>or 10 </w:t>
            </w:r>
            <w:r>
              <w:sym w:font="Symbol" w:char="F06D"/>
            </w:r>
            <w:r w:rsidRPr="00BC38A0">
              <w:rPr>
                <w:lang w:val="en-US"/>
              </w:rPr>
              <w:t xml:space="preserve">s @ approx. </w:t>
            </w:r>
            <w:r w:rsidRPr="00BE746E">
              <w:rPr>
                <w:lang w:val="en-US"/>
              </w:rPr>
              <w:t xml:space="preserve">380 </w:t>
            </w:r>
            <w:r w:rsidRPr="00BE746E">
              <w:rPr>
                <w:lang w:val="en-US"/>
              </w:rPr>
              <w:br/>
              <w:t xml:space="preserve">SAR: 13.5 </w:t>
            </w:r>
            <w:r>
              <w:sym w:font="Symbol" w:char="F06D"/>
            </w:r>
            <w:r w:rsidRPr="00BE746E">
              <w:rPr>
                <w:lang w:val="en-US"/>
              </w:rPr>
              <w:t>s @ 250-750</w:t>
            </w:r>
          </w:p>
        </w:tc>
        <w:tc>
          <w:tcPr>
            <w:tcW w:w="3212" w:type="dxa"/>
            <w:tcMar>
              <w:right w:w="57" w:type="dxa"/>
            </w:tcMar>
          </w:tcPr>
          <w:p w14:paraId="01E02104" w14:textId="77777777" w:rsidR="00937FF1" w:rsidRPr="00527337" w:rsidRDefault="00937FF1" w:rsidP="00AA3637">
            <w:pPr>
              <w:pStyle w:val="Tabletext"/>
            </w:pPr>
            <w:r w:rsidRPr="00527337">
              <w:t>10</w:t>
            </w:r>
            <w:r w:rsidRPr="00527337">
              <w:br/>
              <w:t>Approx. 380</w:t>
            </w:r>
          </w:p>
        </w:tc>
        <w:tc>
          <w:tcPr>
            <w:tcW w:w="2435" w:type="dxa"/>
            <w:tcMar>
              <w:right w:w="57" w:type="dxa"/>
            </w:tcMar>
          </w:tcPr>
          <w:p w14:paraId="0E5F594B" w14:textId="77777777" w:rsidR="00937FF1" w:rsidRPr="00527337" w:rsidRDefault="00937FF1" w:rsidP="00AA3637">
            <w:pPr>
              <w:pStyle w:val="Tabletext"/>
            </w:pPr>
            <w:r w:rsidRPr="00527337">
              <w:t>10</w:t>
            </w:r>
            <w:r w:rsidRPr="00527337">
              <w:br/>
              <w:t>470, 530, 800 and 1 000</w:t>
            </w:r>
          </w:p>
        </w:tc>
        <w:tc>
          <w:tcPr>
            <w:tcW w:w="3212" w:type="dxa"/>
            <w:tcMar>
              <w:right w:w="57" w:type="dxa"/>
            </w:tcMar>
          </w:tcPr>
          <w:p w14:paraId="7AF1469F" w14:textId="77777777" w:rsidR="00937FF1" w:rsidRPr="00BC38A0" w:rsidRDefault="00937FF1" w:rsidP="00AA3637">
            <w:pPr>
              <w:pStyle w:val="Tabletext"/>
              <w:rPr>
                <w:lang w:val="en-US"/>
              </w:rPr>
            </w:pPr>
            <w:r w:rsidRPr="00BC38A0">
              <w:rPr>
                <w:lang w:val="en-US"/>
              </w:rPr>
              <w:t>5 and 17</w:t>
            </w:r>
            <w:r w:rsidRPr="00BC38A0">
              <w:rPr>
                <w:lang w:val="en-US"/>
              </w:rPr>
              <w:br/>
              <w:t>2 500, 1 500, 750 and 400</w:t>
            </w:r>
            <w:r w:rsidRPr="00BC38A0">
              <w:rPr>
                <w:lang w:val="en-US"/>
              </w:rPr>
              <w:br/>
              <w:t>(all pulse widths)</w:t>
            </w:r>
          </w:p>
        </w:tc>
      </w:tr>
      <w:tr w:rsidR="00937FF1" w:rsidRPr="00527337" w14:paraId="1A289AE5" w14:textId="77777777" w:rsidTr="00AA3637">
        <w:trPr>
          <w:cantSplit/>
          <w:jc w:val="center"/>
        </w:trPr>
        <w:tc>
          <w:tcPr>
            <w:tcW w:w="2707" w:type="dxa"/>
            <w:tcMar>
              <w:right w:w="57" w:type="dxa"/>
            </w:tcMar>
          </w:tcPr>
          <w:p w14:paraId="4E844F30" w14:textId="77777777" w:rsidR="00937FF1" w:rsidRPr="00527337" w:rsidRDefault="00937FF1" w:rsidP="00AA3637">
            <w:pPr>
              <w:pStyle w:val="Tabletext"/>
              <w:ind w:left="68"/>
            </w:pPr>
            <w:r w:rsidRPr="00527337">
              <w:t>Maximum duty cycle</w:t>
            </w:r>
          </w:p>
        </w:tc>
        <w:tc>
          <w:tcPr>
            <w:tcW w:w="1049" w:type="dxa"/>
          </w:tcPr>
          <w:p w14:paraId="44DEBEF3" w14:textId="77777777" w:rsidR="00937FF1" w:rsidRPr="00527337" w:rsidRDefault="00937FF1" w:rsidP="00AA3637">
            <w:pPr>
              <w:pStyle w:val="Tabletext"/>
              <w:jc w:val="center"/>
            </w:pPr>
          </w:p>
        </w:tc>
        <w:tc>
          <w:tcPr>
            <w:tcW w:w="3212" w:type="dxa"/>
            <w:tcMar>
              <w:right w:w="57" w:type="dxa"/>
            </w:tcMar>
          </w:tcPr>
          <w:p w14:paraId="30505A4D" w14:textId="77777777" w:rsidR="00937FF1" w:rsidRPr="00527337" w:rsidRDefault="00937FF1" w:rsidP="00AA3637">
            <w:pPr>
              <w:pStyle w:val="Tabletext"/>
            </w:pPr>
            <w:r w:rsidRPr="00527337">
              <w:t>0.010 (5 </w:t>
            </w:r>
            <w:r>
              <w:sym w:font="Symbol" w:char="F06D"/>
            </w:r>
            <w:r w:rsidRPr="00527337">
              <w:t>s &amp; 13.5 </w:t>
            </w:r>
            <w:r>
              <w:sym w:font="Symbol" w:char="F06D"/>
            </w:r>
            <w:r w:rsidRPr="00527337">
              <w:t>s);</w:t>
            </w:r>
            <w:r w:rsidRPr="00527337">
              <w:br/>
              <w:t>0.004 (10 </w:t>
            </w:r>
            <w:r>
              <w:sym w:font="Symbol" w:char="F06D"/>
            </w:r>
            <w:r w:rsidRPr="00527337">
              <w:t>s)</w:t>
            </w:r>
          </w:p>
        </w:tc>
        <w:tc>
          <w:tcPr>
            <w:tcW w:w="3212" w:type="dxa"/>
            <w:tcMar>
              <w:right w:w="57" w:type="dxa"/>
            </w:tcMar>
          </w:tcPr>
          <w:p w14:paraId="15A516A4" w14:textId="77777777" w:rsidR="00937FF1" w:rsidRPr="00527337" w:rsidRDefault="00937FF1" w:rsidP="00AA3637">
            <w:pPr>
              <w:pStyle w:val="Tabletext"/>
            </w:pPr>
            <w:r w:rsidRPr="00527337">
              <w:t>0.004</w:t>
            </w:r>
          </w:p>
        </w:tc>
        <w:tc>
          <w:tcPr>
            <w:tcW w:w="2435" w:type="dxa"/>
            <w:tcMar>
              <w:right w:w="57" w:type="dxa"/>
            </w:tcMar>
          </w:tcPr>
          <w:p w14:paraId="79623CCF" w14:textId="77777777" w:rsidR="00937FF1" w:rsidRPr="00527337" w:rsidRDefault="00937FF1" w:rsidP="00AA3637">
            <w:pPr>
              <w:pStyle w:val="Tabletext"/>
            </w:pPr>
            <w:r w:rsidRPr="00527337">
              <w:t>0.010</w:t>
            </w:r>
          </w:p>
        </w:tc>
        <w:tc>
          <w:tcPr>
            <w:tcW w:w="3212" w:type="dxa"/>
            <w:tcMar>
              <w:right w:w="57" w:type="dxa"/>
            </w:tcMar>
          </w:tcPr>
          <w:p w14:paraId="48C3C9FC" w14:textId="77777777" w:rsidR="00937FF1" w:rsidRPr="00527337" w:rsidRDefault="00937FF1" w:rsidP="00AA3637">
            <w:pPr>
              <w:pStyle w:val="Tabletext"/>
            </w:pPr>
            <w:r w:rsidRPr="00527337">
              <w:t>0.04</w:t>
            </w:r>
          </w:p>
        </w:tc>
      </w:tr>
      <w:tr w:rsidR="00937FF1" w:rsidRPr="00527337" w14:paraId="43C28037" w14:textId="77777777" w:rsidTr="00AA3637">
        <w:trPr>
          <w:cantSplit/>
          <w:jc w:val="center"/>
        </w:trPr>
        <w:tc>
          <w:tcPr>
            <w:tcW w:w="2707" w:type="dxa"/>
            <w:tcMar>
              <w:right w:w="57" w:type="dxa"/>
            </w:tcMar>
          </w:tcPr>
          <w:p w14:paraId="22CB0E92" w14:textId="77777777" w:rsidR="00937FF1" w:rsidRPr="00527337" w:rsidRDefault="00937FF1" w:rsidP="00AA3637">
            <w:pPr>
              <w:pStyle w:val="Tabletext"/>
              <w:ind w:left="68"/>
            </w:pPr>
            <w:r w:rsidRPr="00527337">
              <w:t xml:space="preserve">Pulse rise/fall time </w:t>
            </w:r>
          </w:p>
        </w:tc>
        <w:tc>
          <w:tcPr>
            <w:tcW w:w="1049" w:type="dxa"/>
          </w:tcPr>
          <w:p w14:paraId="62FAC689"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3212" w:type="dxa"/>
            <w:tcMar>
              <w:right w:w="57" w:type="dxa"/>
            </w:tcMar>
          </w:tcPr>
          <w:p w14:paraId="499F6B42" w14:textId="77777777" w:rsidR="00937FF1" w:rsidRPr="00527337" w:rsidRDefault="00937FF1" w:rsidP="00AA3637">
            <w:pPr>
              <w:pStyle w:val="Tabletext"/>
            </w:pPr>
            <w:r w:rsidRPr="00527337">
              <w:t>0.1/0.1</w:t>
            </w:r>
          </w:p>
        </w:tc>
        <w:tc>
          <w:tcPr>
            <w:tcW w:w="3212" w:type="dxa"/>
            <w:tcMar>
              <w:right w:w="57" w:type="dxa"/>
            </w:tcMar>
          </w:tcPr>
          <w:p w14:paraId="03E295A0" w14:textId="77777777" w:rsidR="00937FF1" w:rsidRPr="00527337" w:rsidRDefault="00937FF1" w:rsidP="00AA3637">
            <w:pPr>
              <w:pStyle w:val="Tabletext"/>
            </w:pPr>
            <w:r w:rsidRPr="00527337">
              <w:t>0.1/0.1</w:t>
            </w:r>
          </w:p>
        </w:tc>
        <w:tc>
          <w:tcPr>
            <w:tcW w:w="2435" w:type="dxa"/>
            <w:tcMar>
              <w:right w:w="57" w:type="dxa"/>
            </w:tcMar>
          </w:tcPr>
          <w:p w14:paraId="2692DC04" w14:textId="77777777" w:rsidR="00937FF1" w:rsidRPr="00527337" w:rsidRDefault="00937FF1" w:rsidP="00AA3637">
            <w:pPr>
              <w:pStyle w:val="Tabletext"/>
            </w:pPr>
            <w:r w:rsidRPr="00527337">
              <w:t>0.1/0.1</w:t>
            </w:r>
          </w:p>
        </w:tc>
        <w:tc>
          <w:tcPr>
            <w:tcW w:w="3212" w:type="dxa"/>
            <w:tcMar>
              <w:right w:w="57" w:type="dxa"/>
            </w:tcMar>
          </w:tcPr>
          <w:p w14:paraId="6B0F4477" w14:textId="77777777" w:rsidR="00937FF1" w:rsidRPr="00527337" w:rsidRDefault="00937FF1" w:rsidP="00AA3637">
            <w:pPr>
              <w:pStyle w:val="Tabletext"/>
            </w:pPr>
            <w:r w:rsidRPr="00527337">
              <w:t>0.1/0.1</w:t>
            </w:r>
          </w:p>
        </w:tc>
      </w:tr>
      <w:tr w:rsidR="00937FF1" w:rsidRPr="00527337" w14:paraId="5F469EF8" w14:textId="77777777" w:rsidTr="00AA3637">
        <w:trPr>
          <w:cantSplit/>
          <w:jc w:val="center"/>
        </w:trPr>
        <w:tc>
          <w:tcPr>
            <w:tcW w:w="2707" w:type="dxa"/>
            <w:tcMar>
              <w:right w:w="57" w:type="dxa"/>
            </w:tcMar>
          </w:tcPr>
          <w:p w14:paraId="17BDA8E8" w14:textId="77777777" w:rsidR="00937FF1" w:rsidRPr="00527337" w:rsidRDefault="00937FF1" w:rsidP="00AA3637">
            <w:pPr>
              <w:pStyle w:val="Tabletext"/>
              <w:ind w:left="68"/>
            </w:pPr>
            <w:r w:rsidRPr="00527337">
              <w:t>Output device</w:t>
            </w:r>
          </w:p>
        </w:tc>
        <w:tc>
          <w:tcPr>
            <w:tcW w:w="1049" w:type="dxa"/>
          </w:tcPr>
          <w:p w14:paraId="62058779" w14:textId="77777777" w:rsidR="00937FF1" w:rsidRPr="00527337" w:rsidRDefault="00937FF1" w:rsidP="00AA3637">
            <w:pPr>
              <w:pStyle w:val="Tabletext"/>
              <w:jc w:val="center"/>
            </w:pPr>
          </w:p>
        </w:tc>
        <w:tc>
          <w:tcPr>
            <w:tcW w:w="3212" w:type="dxa"/>
            <w:tcMar>
              <w:right w:w="57" w:type="dxa"/>
            </w:tcMar>
          </w:tcPr>
          <w:p w14:paraId="092B19D5" w14:textId="77777777" w:rsidR="00937FF1" w:rsidRPr="00527337" w:rsidRDefault="00937FF1" w:rsidP="00AA3637">
            <w:pPr>
              <w:pStyle w:val="Tabletext"/>
            </w:pPr>
            <w:r w:rsidRPr="00527337">
              <w:t>Travelling wave tube</w:t>
            </w:r>
          </w:p>
        </w:tc>
        <w:tc>
          <w:tcPr>
            <w:tcW w:w="3212" w:type="dxa"/>
            <w:tcMar>
              <w:right w:w="57" w:type="dxa"/>
            </w:tcMar>
          </w:tcPr>
          <w:p w14:paraId="558AB0EE" w14:textId="77777777" w:rsidR="00937FF1" w:rsidRPr="00527337" w:rsidRDefault="00937FF1" w:rsidP="00AA3637">
            <w:pPr>
              <w:pStyle w:val="Tabletext"/>
            </w:pPr>
            <w:r w:rsidRPr="00527337">
              <w:t>Travelling wave tube</w:t>
            </w:r>
          </w:p>
        </w:tc>
        <w:tc>
          <w:tcPr>
            <w:tcW w:w="2435" w:type="dxa"/>
            <w:tcMar>
              <w:right w:w="57" w:type="dxa"/>
            </w:tcMar>
          </w:tcPr>
          <w:p w14:paraId="44B28F46" w14:textId="77777777" w:rsidR="00937FF1" w:rsidRPr="00527337" w:rsidRDefault="00937FF1" w:rsidP="00AA3637">
            <w:pPr>
              <w:pStyle w:val="Tabletext"/>
            </w:pPr>
            <w:r w:rsidRPr="00527337">
              <w:t>Travelling wave tube</w:t>
            </w:r>
          </w:p>
        </w:tc>
        <w:tc>
          <w:tcPr>
            <w:tcW w:w="3212" w:type="dxa"/>
            <w:tcMar>
              <w:right w:w="57" w:type="dxa"/>
            </w:tcMar>
          </w:tcPr>
          <w:p w14:paraId="112F5117" w14:textId="77777777" w:rsidR="00937FF1" w:rsidRPr="00527337" w:rsidRDefault="00937FF1" w:rsidP="00AA3637">
            <w:pPr>
              <w:pStyle w:val="Tabletext"/>
            </w:pPr>
            <w:r w:rsidRPr="00527337">
              <w:t>Travelling wave tube</w:t>
            </w:r>
          </w:p>
        </w:tc>
      </w:tr>
      <w:tr w:rsidR="00937FF1" w:rsidRPr="00527337" w14:paraId="67BBCB4F" w14:textId="77777777" w:rsidTr="00AA3637">
        <w:trPr>
          <w:cantSplit/>
          <w:jc w:val="center"/>
        </w:trPr>
        <w:tc>
          <w:tcPr>
            <w:tcW w:w="2707" w:type="dxa"/>
            <w:tcMar>
              <w:right w:w="57" w:type="dxa"/>
            </w:tcMar>
          </w:tcPr>
          <w:p w14:paraId="334D721A" w14:textId="77777777" w:rsidR="00937FF1" w:rsidRPr="00527337" w:rsidRDefault="00937FF1" w:rsidP="00AA3637">
            <w:pPr>
              <w:pStyle w:val="Tabletext"/>
              <w:ind w:left="68"/>
            </w:pPr>
            <w:r w:rsidRPr="00527337">
              <w:t>Antenna pattern type</w:t>
            </w:r>
          </w:p>
        </w:tc>
        <w:tc>
          <w:tcPr>
            <w:tcW w:w="1049" w:type="dxa"/>
          </w:tcPr>
          <w:p w14:paraId="3D1F1966" w14:textId="77777777" w:rsidR="00937FF1" w:rsidRPr="00527337" w:rsidRDefault="00937FF1" w:rsidP="00AA3637">
            <w:pPr>
              <w:pStyle w:val="Tabletext"/>
              <w:jc w:val="center"/>
            </w:pPr>
          </w:p>
        </w:tc>
        <w:tc>
          <w:tcPr>
            <w:tcW w:w="3212" w:type="dxa"/>
            <w:tcMar>
              <w:right w:w="57" w:type="dxa"/>
            </w:tcMar>
          </w:tcPr>
          <w:p w14:paraId="6D1E429B" w14:textId="77777777" w:rsidR="00937FF1" w:rsidRPr="00527337" w:rsidRDefault="00937FF1" w:rsidP="00AA3637">
            <w:pPr>
              <w:pStyle w:val="Tabletext"/>
            </w:pPr>
            <w:r w:rsidRPr="00527337">
              <w:t>Pencil/fan</w:t>
            </w:r>
          </w:p>
        </w:tc>
        <w:tc>
          <w:tcPr>
            <w:tcW w:w="3212" w:type="dxa"/>
            <w:tcMar>
              <w:right w:w="57" w:type="dxa"/>
            </w:tcMar>
          </w:tcPr>
          <w:p w14:paraId="3CEE2B5F" w14:textId="77777777" w:rsidR="00937FF1" w:rsidRPr="00527337" w:rsidRDefault="00937FF1" w:rsidP="00AA3637">
            <w:pPr>
              <w:pStyle w:val="Tabletext"/>
            </w:pPr>
            <w:r w:rsidRPr="00527337">
              <w:t>Pencil/fan</w:t>
            </w:r>
          </w:p>
        </w:tc>
        <w:tc>
          <w:tcPr>
            <w:tcW w:w="2435" w:type="dxa"/>
            <w:tcMar>
              <w:right w:w="57" w:type="dxa"/>
            </w:tcMar>
          </w:tcPr>
          <w:p w14:paraId="1802A71E" w14:textId="77777777" w:rsidR="00937FF1" w:rsidRPr="00527337" w:rsidRDefault="00937FF1" w:rsidP="00AA3637">
            <w:pPr>
              <w:pStyle w:val="Tabletext"/>
            </w:pPr>
            <w:r w:rsidRPr="00527337">
              <w:t>Pencil/fan</w:t>
            </w:r>
          </w:p>
        </w:tc>
        <w:tc>
          <w:tcPr>
            <w:tcW w:w="3212" w:type="dxa"/>
            <w:tcMar>
              <w:right w:w="57" w:type="dxa"/>
            </w:tcMar>
          </w:tcPr>
          <w:p w14:paraId="38D1E7F1" w14:textId="77777777" w:rsidR="00937FF1" w:rsidRPr="00527337" w:rsidRDefault="00937FF1" w:rsidP="00AA3637">
            <w:pPr>
              <w:pStyle w:val="Tabletext"/>
            </w:pPr>
            <w:r w:rsidRPr="00527337">
              <w:t>Fan</w:t>
            </w:r>
          </w:p>
        </w:tc>
      </w:tr>
      <w:tr w:rsidR="00937FF1" w:rsidRPr="00527337" w14:paraId="2CA0F92F" w14:textId="77777777" w:rsidTr="00AA3637">
        <w:trPr>
          <w:cantSplit/>
          <w:jc w:val="center"/>
        </w:trPr>
        <w:tc>
          <w:tcPr>
            <w:tcW w:w="2707" w:type="dxa"/>
            <w:tcMar>
              <w:right w:w="57" w:type="dxa"/>
            </w:tcMar>
          </w:tcPr>
          <w:p w14:paraId="2A738FD5" w14:textId="77777777" w:rsidR="00937FF1" w:rsidRPr="00527337" w:rsidRDefault="00937FF1" w:rsidP="00AA3637">
            <w:pPr>
              <w:pStyle w:val="Tabletext"/>
              <w:ind w:left="68"/>
            </w:pPr>
            <w:r w:rsidRPr="00527337">
              <w:t>Antenna type</w:t>
            </w:r>
          </w:p>
        </w:tc>
        <w:tc>
          <w:tcPr>
            <w:tcW w:w="1049" w:type="dxa"/>
          </w:tcPr>
          <w:p w14:paraId="2E61BB11" w14:textId="77777777" w:rsidR="00937FF1" w:rsidRPr="00527337" w:rsidRDefault="00937FF1" w:rsidP="00AA3637">
            <w:pPr>
              <w:pStyle w:val="Tabletext"/>
              <w:jc w:val="center"/>
            </w:pPr>
          </w:p>
        </w:tc>
        <w:tc>
          <w:tcPr>
            <w:tcW w:w="3212" w:type="dxa"/>
            <w:tcMar>
              <w:right w:w="57" w:type="dxa"/>
            </w:tcMar>
          </w:tcPr>
          <w:p w14:paraId="76524919" w14:textId="77777777" w:rsidR="00937FF1" w:rsidRPr="00527337" w:rsidRDefault="00937FF1" w:rsidP="00AA3637">
            <w:pPr>
              <w:pStyle w:val="Tabletext"/>
            </w:pPr>
            <w:r w:rsidRPr="00527337">
              <w:t>Parabolic reflector</w:t>
            </w:r>
          </w:p>
        </w:tc>
        <w:tc>
          <w:tcPr>
            <w:tcW w:w="3212" w:type="dxa"/>
            <w:tcMar>
              <w:right w:w="57" w:type="dxa"/>
            </w:tcMar>
          </w:tcPr>
          <w:p w14:paraId="4DCB40B0" w14:textId="77777777" w:rsidR="00937FF1" w:rsidRPr="00527337" w:rsidRDefault="00937FF1" w:rsidP="00AA3637">
            <w:pPr>
              <w:pStyle w:val="Tabletext"/>
            </w:pPr>
            <w:r w:rsidRPr="00527337">
              <w:t>Parabolic reflector</w:t>
            </w:r>
          </w:p>
        </w:tc>
        <w:tc>
          <w:tcPr>
            <w:tcW w:w="2435" w:type="dxa"/>
            <w:tcMar>
              <w:right w:w="57" w:type="dxa"/>
            </w:tcMar>
          </w:tcPr>
          <w:p w14:paraId="097D7C7A" w14:textId="77777777" w:rsidR="00937FF1" w:rsidRPr="00527337" w:rsidRDefault="00937FF1" w:rsidP="00AA3637">
            <w:pPr>
              <w:pStyle w:val="Tabletext"/>
            </w:pPr>
            <w:r w:rsidRPr="00527337">
              <w:t>Parabolic reflector</w:t>
            </w:r>
          </w:p>
        </w:tc>
        <w:tc>
          <w:tcPr>
            <w:tcW w:w="3212" w:type="dxa"/>
            <w:tcMar>
              <w:right w:w="57" w:type="dxa"/>
            </w:tcMar>
          </w:tcPr>
          <w:p w14:paraId="2E1D144F" w14:textId="77777777" w:rsidR="00937FF1" w:rsidRPr="00527337" w:rsidRDefault="00937FF1" w:rsidP="00AA3637">
            <w:pPr>
              <w:pStyle w:val="Tabletext"/>
            </w:pPr>
            <w:r w:rsidRPr="00527337">
              <w:t>Slotted array</w:t>
            </w:r>
          </w:p>
        </w:tc>
      </w:tr>
      <w:tr w:rsidR="00937FF1" w:rsidRPr="00527337" w14:paraId="3B66B3F6" w14:textId="77777777" w:rsidTr="00AA3637">
        <w:trPr>
          <w:cantSplit/>
          <w:jc w:val="center"/>
        </w:trPr>
        <w:tc>
          <w:tcPr>
            <w:tcW w:w="2707" w:type="dxa"/>
            <w:tcMar>
              <w:right w:w="57" w:type="dxa"/>
            </w:tcMar>
          </w:tcPr>
          <w:p w14:paraId="36845BCA" w14:textId="77777777" w:rsidR="00937FF1" w:rsidRPr="00527337" w:rsidRDefault="00937FF1" w:rsidP="00AA3637">
            <w:pPr>
              <w:pStyle w:val="Tabletext"/>
              <w:ind w:left="68"/>
            </w:pPr>
            <w:r w:rsidRPr="00527337">
              <w:t>Antenna polarization</w:t>
            </w:r>
          </w:p>
        </w:tc>
        <w:tc>
          <w:tcPr>
            <w:tcW w:w="1049" w:type="dxa"/>
          </w:tcPr>
          <w:p w14:paraId="0EC21473" w14:textId="77777777" w:rsidR="00937FF1" w:rsidRPr="00527337" w:rsidRDefault="00937FF1" w:rsidP="00AA3637">
            <w:pPr>
              <w:pStyle w:val="Tabletext"/>
              <w:jc w:val="center"/>
            </w:pPr>
          </w:p>
        </w:tc>
        <w:tc>
          <w:tcPr>
            <w:tcW w:w="3212" w:type="dxa"/>
            <w:tcMar>
              <w:right w:w="57" w:type="dxa"/>
            </w:tcMar>
          </w:tcPr>
          <w:p w14:paraId="46973EDE" w14:textId="77777777" w:rsidR="00937FF1" w:rsidRPr="00527337" w:rsidRDefault="00937FF1" w:rsidP="00AA3637">
            <w:pPr>
              <w:pStyle w:val="Tabletext"/>
            </w:pPr>
            <w:r w:rsidRPr="00527337">
              <w:t>Horizontal</w:t>
            </w:r>
          </w:p>
        </w:tc>
        <w:tc>
          <w:tcPr>
            <w:tcW w:w="3212" w:type="dxa"/>
            <w:tcMar>
              <w:right w:w="57" w:type="dxa"/>
            </w:tcMar>
          </w:tcPr>
          <w:p w14:paraId="3353A23E" w14:textId="77777777" w:rsidR="00937FF1" w:rsidRPr="00527337" w:rsidRDefault="00937FF1" w:rsidP="00AA3637">
            <w:pPr>
              <w:pStyle w:val="Tabletext"/>
            </w:pPr>
            <w:r w:rsidRPr="00527337">
              <w:t>Horizontal</w:t>
            </w:r>
          </w:p>
        </w:tc>
        <w:tc>
          <w:tcPr>
            <w:tcW w:w="2435" w:type="dxa"/>
            <w:tcMar>
              <w:right w:w="57" w:type="dxa"/>
            </w:tcMar>
          </w:tcPr>
          <w:p w14:paraId="2A83E4F7" w14:textId="77777777" w:rsidR="00937FF1" w:rsidRPr="00527337" w:rsidRDefault="00937FF1" w:rsidP="00AA3637">
            <w:pPr>
              <w:pStyle w:val="Tabletext"/>
            </w:pPr>
            <w:r w:rsidRPr="00527337">
              <w:t>Horizontal</w:t>
            </w:r>
          </w:p>
        </w:tc>
        <w:tc>
          <w:tcPr>
            <w:tcW w:w="3212" w:type="dxa"/>
            <w:tcMar>
              <w:right w:w="57" w:type="dxa"/>
            </w:tcMar>
          </w:tcPr>
          <w:p w14:paraId="20F3934D" w14:textId="77777777" w:rsidR="00937FF1" w:rsidRPr="00527337" w:rsidRDefault="00937FF1" w:rsidP="00AA3637">
            <w:pPr>
              <w:pStyle w:val="Tabletext"/>
            </w:pPr>
            <w:r w:rsidRPr="00527337">
              <w:t>Vertical and horizontal</w:t>
            </w:r>
          </w:p>
        </w:tc>
      </w:tr>
      <w:tr w:rsidR="00937FF1" w:rsidRPr="00527337" w14:paraId="3C47FAEC" w14:textId="77777777" w:rsidTr="00AA3637">
        <w:trPr>
          <w:cantSplit/>
          <w:jc w:val="center"/>
        </w:trPr>
        <w:tc>
          <w:tcPr>
            <w:tcW w:w="2707" w:type="dxa"/>
            <w:tcMar>
              <w:right w:w="57" w:type="dxa"/>
            </w:tcMar>
          </w:tcPr>
          <w:p w14:paraId="6E12A6AD" w14:textId="77777777" w:rsidR="00937FF1" w:rsidRPr="00527337" w:rsidRDefault="00937FF1" w:rsidP="00AA3637">
            <w:pPr>
              <w:pStyle w:val="Tabletext"/>
              <w:ind w:left="68"/>
              <w:rPr>
                <w:b/>
              </w:rPr>
            </w:pPr>
            <w:r w:rsidRPr="00527337">
              <w:t xml:space="preserve">Antenna main beam gain </w:t>
            </w:r>
          </w:p>
        </w:tc>
        <w:tc>
          <w:tcPr>
            <w:tcW w:w="1049" w:type="dxa"/>
          </w:tcPr>
          <w:p w14:paraId="5C913188"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3212" w:type="dxa"/>
            <w:tcMar>
              <w:right w:w="57" w:type="dxa"/>
            </w:tcMar>
          </w:tcPr>
          <w:p w14:paraId="492623D2" w14:textId="77777777" w:rsidR="00937FF1" w:rsidRPr="00527337" w:rsidRDefault="00937FF1" w:rsidP="00AA3637">
            <w:pPr>
              <w:pStyle w:val="Tabletext"/>
            </w:pPr>
            <w:r w:rsidRPr="00527337">
              <w:t>34.5</w:t>
            </w:r>
          </w:p>
        </w:tc>
        <w:tc>
          <w:tcPr>
            <w:tcW w:w="3212" w:type="dxa"/>
            <w:tcMar>
              <w:right w:w="57" w:type="dxa"/>
            </w:tcMar>
          </w:tcPr>
          <w:p w14:paraId="5738FAF7" w14:textId="77777777" w:rsidR="00937FF1" w:rsidRPr="00527337" w:rsidRDefault="00937FF1" w:rsidP="00AA3637">
            <w:pPr>
              <w:pStyle w:val="Tabletext"/>
            </w:pPr>
            <w:r w:rsidRPr="00527337">
              <w:t>34.5</w:t>
            </w:r>
          </w:p>
        </w:tc>
        <w:tc>
          <w:tcPr>
            <w:tcW w:w="2435" w:type="dxa"/>
            <w:tcMar>
              <w:right w:w="57" w:type="dxa"/>
            </w:tcMar>
          </w:tcPr>
          <w:p w14:paraId="4000C11A" w14:textId="77777777" w:rsidR="00937FF1" w:rsidRPr="00527337" w:rsidRDefault="00937FF1" w:rsidP="00AA3637">
            <w:pPr>
              <w:pStyle w:val="Tabletext"/>
            </w:pPr>
            <w:r w:rsidRPr="00527337">
              <w:t>34.5</w:t>
            </w:r>
          </w:p>
        </w:tc>
        <w:tc>
          <w:tcPr>
            <w:tcW w:w="3212" w:type="dxa"/>
            <w:tcMar>
              <w:right w:w="57" w:type="dxa"/>
            </w:tcMar>
          </w:tcPr>
          <w:p w14:paraId="77FCE772" w14:textId="77777777" w:rsidR="00937FF1" w:rsidRPr="00527337" w:rsidRDefault="00937FF1" w:rsidP="00AA3637">
            <w:pPr>
              <w:pStyle w:val="Tabletext"/>
            </w:pPr>
            <w:r w:rsidRPr="00527337">
              <w:t>32</w:t>
            </w:r>
          </w:p>
        </w:tc>
      </w:tr>
      <w:tr w:rsidR="00937FF1" w:rsidRPr="00527337" w14:paraId="5376665D" w14:textId="77777777" w:rsidTr="00AA3637">
        <w:trPr>
          <w:cantSplit/>
          <w:jc w:val="center"/>
        </w:trPr>
        <w:tc>
          <w:tcPr>
            <w:tcW w:w="2707" w:type="dxa"/>
          </w:tcPr>
          <w:p w14:paraId="307208FA" w14:textId="77777777" w:rsidR="00937FF1" w:rsidRPr="00527337" w:rsidRDefault="00937FF1" w:rsidP="00AA3637">
            <w:pPr>
              <w:pStyle w:val="Tabletext"/>
              <w:ind w:left="68"/>
            </w:pPr>
            <w:r w:rsidRPr="00527337">
              <w:t xml:space="preserve">Antenna elevation beamwidth </w:t>
            </w:r>
          </w:p>
        </w:tc>
        <w:tc>
          <w:tcPr>
            <w:tcW w:w="1049" w:type="dxa"/>
          </w:tcPr>
          <w:p w14:paraId="21CF1F1C"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3212" w:type="dxa"/>
          </w:tcPr>
          <w:p w14:paraId="21E9492B" w14:textId="77777777" w:rsidR="00937FF1" w:rsidRPr="00527337" w:rsidRDefault="00937FF1" w:rsidP="00AA3637">
            <w:pPr>
              <w:pStyle w:val="Tabletext"/>
            </w:pPr>
            <w:r w:rsidRPr="00527337">
              <w:t>4.0</w:t>
            </w:r>
          </w:p>
        </w:tc>
        <w:tc>
          <w:tcPr>
            <w:tcW w:w="3212" w:type="dxa"/>
          </w:tcPr>
          <w:p w14:paraId="0DA8C1DA" w14:textId="77777777" w:rsidR="00937FF1" w:rsidRPr="00527337" w:rsidRDefault="00937FF1" w:rsidP="00AA3637">
            <w:pPr>
              <w:pStyle w:val="Tabletext"/>
            </w:pPr>
            <w:r w:rsidRPr="00527337">
              <w:t>4.0</w:t>
            </w:r>
          </w:p>
        </w:tc>
        <w:tc>
          <w:tcPr>
            <w:tcW w:w="2435" w:type="dxa"/>
          </w:tcPr>
          <w:p w14:paraId="1E2189C3" w14:textId="77777777" w:rsidR="00937FF1" w:rsidRPr="00527337" w:rsidRDefault="00937FF1" w:rsidP="00AA3637">
            <w:pPr>
              <w:pStyle w:val="Tabletext"/>
            </w:pPr>
            <w:r w:rsidRPr="00527337">
              <w:t>4.0</w:t>
            </w:r>
          </w:p>
        </w:tc>
        <w:tc>
          <w:tcPr>
            <w:tcW w:w="3212" w:type="dxa"/>
          </w:tcPr>
          <w:p w14:paraId="07AEAED9" w14:textId="77777777" w:rsidR="00937FF1" w:rsidRPr="00527337" w:rsidRDefault="00937FF1" w:rsidP="00AA3637">
            <w:pPr>
              <w:pStyle w:val="Tabletext"/>
            </w:pPr>
            <w:r w:rsidRPr="00527337">
              <w:t>9.0</w:t>
            </w:r>
          </w:p>
        </w:tc>
      </w:tr>
      <w:tr w:rsidR="00937FF1" w:rsidRPr="00527337" w14:paraId="71F027F7" w14:textId="77777777" w:rsidTr="00AA3637">
        <w:trPr>
          <w:cantSplit/>
          <w:jc w:val="center"/>
        </w:trPr>
        <w:tc>
          <w:tcPr>
            <w:tcW w:w="2707" w:type="dxa"/>
          </w:tcPr>
          <w:p w14:paraId="0041EC15" w14:textId="77777777" w:rsidR="00937FF1" w:rsidRPr="00527337" w:rsidRDefault="00937FF1" w:rsidP="00AA3637">
            <w:pPr>
              <w:pStyle w:val="Tabletext"/>
              <w:ind w:left="68"/>
            </w:pPr>
            <w:r w:rsidRPr="00527337">
              <w:t xml:space="preserve">Antenna azimuthal beamwidth </w:t>
            </w:r>
          </w:p>
        </w:tc>
        <w:tc>
          <w:tcPr>
            <w:tcW w:w="1049" w:type="dxa"/>
          </w:tcPr>
          <w:p w14:paraId="7C0AA37D"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3212" w:type="dxa"/>
          </w:tcPr>
          <w:p w14:paraId="3F2EE5A7" w14:textId="77777777" w:rsidR="00937FF1" w:rsidRPr="00527337" w:rsidRDefault="00937FF1" w:rsidP="00AA3637">
            <w:pPr>
              <w:pStyle w:val="Tabletext"/>
            </w:pPr>
            <w:r w:rsidRPr="00527337">
              <w:t>2.4</w:t>
            </w:r>
          </w:p>
        </w:tc>
        <w:tc>
          <w:tcPr>
            <w:tcW w:w="3212" w:type="dxa"/>
          </w:tcPr>
          <w:p w14:paraId="052D0778" w14:textId="77777777" w:rsidR="00937FF1" w:rsidRPr="00527337" w:rsidRDefault="00937FF1" w:rsidP="00AA3637">
            <w:pPr>
              <w:pStyle w:val="Tabletext"/>
            </w:pPr>
            <w:r w:rsidRPr="00527337">
              <w:t>2.4</w:t>
            </w:r>
          </w:p>
        </w:tc>
        <w:tc>
          <w:tcPr>
            <w:tcW w:w="2435" w:type="dxa"/>
          </w:tcPr>
          <w:p w14:paraId="2B844B3B" w14:textId="77777777" w:rsidR="00937FF1" w:rsidRPr="00527337" w:rsidRDefault="00937FF1" w:rsidP="00AA3637">
            <w:pPr>
              <w:pStyle w:val="Tabletext"/>
            </w:pPr>
            <w:r w:rsidRPr="00527337">
              <w:t>2.4</w:t>
            </w:r>
          </w:p>
        </w:tc>
        <w:tc>
          <w:tcPr>
            <w:tcW w:w="3212" w:type="dxa"/>
          </w:tcPr>
          <w:p w14:paraId="0D46D899" w14:textId="77777777" w:rsidR="00937FF1" w:rsidRPr="00527337" w:rsidRDefault="00937FF1" w:rsidP="00AA3637">
            <w:pPr>
              <w:pStyle w:val="Tabletext"/>
            </w:pPr>
            <w:r w:rsidRPr="00527337">
              <w:t>1.8</w:t>
            </w:r>
          </w:p>
        </w:tc>
      </w:tr>
      <w:tr w:rsidR="00937FF1" w:rsidRPr="00527337" w14:paraId="5A738B3D" w14:textId="77777777" w:rsidTr="00AA3637">
        <w:trPr>
          <w:cantSplit/>
          <w:jc w:val="center"/>
        </w:trPr>
        <w:tc>
          <w:tcPr>
            <w:tcW w:w="2707" w:type="dxa"/>
          </w:tcPr>
          <w:p w14:paraId="253A2C63" w14:textId="77777777" w:rsidR="00937FF1" w:rsidRPr="00527337" w:rsidRDefault="00937FF1" w:rsidP="00AA3637">
            <w:pPr>
              <w:pStyle w:val="Tabletext"/>
              <w:ind w:left="68"/>
            </w:pPr>
            <w:r w:rsidRPr="00527337">
              <w:t xml:space="preserve">Antenna horizontal scan rate </w:t>
            </w:r>
          </w:p>
        </w:tc>
        <w:tc>
          <w:tcPr>
            <w:tcW w:w="1049" w:type="dxa"/>
          </w:tcPr>
          <w:p w14:paraId="43C59CF8" w14:textId="77777777" w:rsidR="00937FF1" w:rsidRPr="00527337" w:rsidRDefault="00937FF1" w:rsidP="00AA3637">
            <w:pPr>
              <w:pStyle w:val="Tabletext"/>
              <w:keepLines/>
              <w:tabs>
                <w:tab w:val="left" w:leader="dot" w:pos="7938"/>
                <w:tab w:val="center" w:pos="9526"/>
              </w:tabs>
              <w:ind w:left="567" w:hanging="567"/>
              <w:jc w:val="center"/>
            </w:pPr>
            <w:r w:rsidRPr="00F80039">
              <w:rPr>
                <w:spacing w:val="-8"/>
              </w:rPr>
              <w:t>degrees/s</w:t>
            </w:r>
          </w:p>
        </w:tc>
        <w:tc>
          <w:tcPr>
            <w:tcW w:w="3212" w:type="dxa"/>
          </w:tcPr>
          <w:p w14:paraId="0F23A91E" w14:textId="77777777" w:rsidR="00937FF1" w:rsidRPr="00527337" w:rsidRDefault="00937FF1" w:rsidP="00AA3637">
            <w:pPr>
              <w:pStyle w:val="Tabletext"/>
            </w:pPr>
            <w:r w:rsidRPr="00527337">
              <w:t>36, 360, and 1 800</w:t>
            </w:r>
          </w:p>
        </w:tc>
        <w:tc>
          <w:tcPr>
            <w:tcW w:w="3212" w:type="dxa"/>
          </w:tcPr>
          <w:p w14:paraId="661BA143" w14:textId="77777777" w:rsidR="00937FF1" w:rsidRPr="00527337" w:rsidRDefault="00937FF1" w:rsidP="00AA3637">
            <w:pPr>
              <w:pStyle w:val="Tabletext"/>
            </w:pPr>
            <w:r w:rsidRPr="00527337">
              <w:t>36, 360, 1 800</w:t>
            </w:r>
          </w:p>
        </w:tc>
        <w:tc>
          <w:tcPr>
            <w:tcW w:w="2435" w:type="dxa"/>
          </w:tcPr>
          <w:p w14:paraId="4D067E7A" w14:textId="77777777" w:rsidR="00937FF1" w:rsidRPr="00527337" w:rsidRDefault="00937FF1" w:rsidP="00AA3637">
            <w:pPr>
              <w:pStyle w:val="Tabletext"/>
            </w:pPr>
            <w:r w:rsidRPr="00527337">
              <w:t>36, 360, and 1 800</w:t>
            </w:r>
          </w:p>
        </w:tc>
        <w:tc>
          <w:tcPr>
            <w:tcW w:w="3212" w:type="dxa"/>
          </w:tcPr>
          <w:p w14:paraId="0D2EE0D2" w14:textId="77777777" w:rsidR="00937FF1" w:rsidRPr="00527337" w:rsidRDefault="00937FF1" w:rsidP="00AA3637">
            <w:pPr>
              <w:pStyle w:val="Tabletext"/>
            </w:pPr>
            <w:r w:rsidRPr="00527337">
              <w:t>90 or 360</w:t>
            </w:r>
            <w:r w:rsidRPr="00527337">
              <w:br/>
              <w:t>(15 or 60 rpm)</w:t>
            </w:r>
          </w:p>
        </w:tc>
      </w:tr>
    </w:tbl>
    <w:p w14:paraId="1DB190C8" w14:textId="77777777" w:rsidR="00937FF1" w:rsidRPr="00527337" w:rsidRDefault="00937FF1" w:rsidP="00937FF1">
      <w:pPr>
        <w:pStyle w:val="TableNo"/>
      </w:pPr>
      <w:r w:rsidRPr="00527337">
        <w:br w:type="page"/>
      </w:r>
      <w:r w:rsidRPr="00527337">
        <w:lastRenderedPageBreak/>
        <w:t>TABLE 1 (</w:t>
      </w:r>
      <w:r w:rsidRPr="00527337">
        <w:rPr>
          <w:i/>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04"/>
        <w:gridCol w:w="971"/>
        <w:gridCol w:w="3010"/>
        <w:gridCol w:w="3010"/>
        <w:gridCol w:w="1666"/>
        <w:gridCol w:w="1667"/>
        <w:gridCol w:w="1631"/>
      </w:tblGrid>
      <w:tr w:rsidR="00937FF1" w:rsidRPr="00527337" w14:paraId="7AAF3A66" w14:textId="77777777" w:rsidTr="00AA3637">
        <w:trPr>
          <w:cantSplit/>
          <w:jc w:val="center"/>
        </w:trPr>
        <w:tc>
          <w:tcPr>
            <w:tcW w:w="2793" w:type="dxa"/>
          </w:tcPr>
          <w:p w14:paraId="400C1888" w14:textId="77777777" w:rsidR="00937FF1" w:rsidRPr="00527337" w:rsidRDefault="00937FF1" w:rsidP="00AA3637">
            <w:pPr>
              <w:pStyle w:val="Tablehead"/>
            </w:pPr>
            <w:r w:rsidRPr="00527337">
              <w:t>Characteristics</w:t>
            </w:r>
          </w:p>
        </w:tc>
        <w:tc>
          <w:tcPr>
            <w:tcW w:w="1065" w:type="dxa"/>
          </w:tcPr>
          <w:p w14:paraId="2B15E503" w14:textId="77777777" w:rsidR="00937FF1" w:rsidRPr="00527337" w:rsidRDefault="00937FF1" w:rsidP="00AA3637">
            <w:pPr>
              <w:pStyle w:val="Tablehead"/>
              <w:ind w:left="-57"/>
            </w:pPr>
            <w:r w:rsidRPr="00527337">
              <w:t>Units</w:t>
            </w:r>
          </w:p>
        </w:tc>
        <w:tc>
          <w:tcPr>
            <w:tcW w:w="3364" w:type="dxa"/>
          </w:tcPr>
          <w:p w14:paraId="01FF6222" w14:textId="77777777" w:rsidR="00937FF1" w:rsidRPr="00BC38A0" w:rsidRDefault="00937FF1" w:rsidP="00AA3637">
            <w:pPr>
              <w:pStyle w:val="Tablehead"/>
              <w:ind w:left="-57"/>
              <w:rPr>
                <w:lang w:val="en-US"/>
              </w:rPr>
            </w:pPr>
            <w:r w:rsidRPr="00BC38A0">
              <w:rPr>
                <w:lang w:val="en-US"/>
              </w:rPr>
              <w:t>System A7a, A7b, and A7c</w:t>
            </w:r>
            <w:r w:rsidRPr="00BC38A0">
              <w:rPr>
                <w:b w:val="0"/>
                <w:vertAlign w:val="superscript"/>
                <w:lang w:val="en-US"/>
              </w:rPr>
              <w:t>(2)</w:t>
            </w:r>
          </w:p>
        </w:tc>
        <w:tc>
          <w:tcPr>
            <w:tcW w:w="3364" w:type="dxa"/>
          </w:tcPr>
          <w:p w14:paraId="3D64751D" w14:textId="77777777" w:rsidR="00937FF1" w:rsidRPr="00527337" w:rsidRDefault="00937FF1" w:rsidP="00AA3637">
            <w:pPr>
              <w:pStyle w:val="Tablehead"/>
            </w:pPr>
            <w:r w:rsidRPr="00527337">
              <w:t>System A7d</w:t>
            </w:r>
            <w:r w:rsidRPr="00527337">
              <w:rPr>
                <w:b w:val="0"/>
                <w:vertAlign w:val="superscript"/>
              </w:rPr>
              <w:t>(2)</w:t>
            </w:r>
          </w:p>
        </w:tc>
        <w:tc>
          <w:tcPr>
            <w:tcW w:w="3697" w:type="dxa"/>
            <w:gridSpan w:val="2"/>
          </w:tcPr>
          <w:p w14:paraId="51EDAD4E" w14:textId="77777777" w:rsidR="00937FF1" w:rsidRPr="00527337" w:rsidRDefault="00937FF1" w:rsidP="00AA3637">
            <w:pPr>
              <w:pStyle w:val="Tablehead"/>
            </w:pPr>
            <w:r w:rsidRPr="00527337">
              <w:t>System A7e and A7f</w:t>
            </w:r>
            <w:r w:rsidRPr="00527337">
              <w:rPr>
                <w:b w:val="0"/>
                <w:vertAlign w:val="superscript"/>
              </w:rPr>
              <w:t>(2)</w:t>
            </w:r>
          </w:p>
        </w:tc>
        <w:tc>
          <w:tcPr>
            <w:tcW w:w="1809" w:type="dxa"/>
          </w:tcPr>
          <w:p w14:paraId="261E7D07" w14:textId="77777777" w:rsidR="00937FF1" w:rsidRPr="00527337" w:rsidRDefault="00937FF1" w:rsidP="00AA3637">
            <w:pPr>
              <w:pStyle w:val="Tablehead"/>
            </w:pPr>
            <w:r w:rsidRPr="00527337">
              <w:t>System A8</w:t>
            </w:r>
          </w:p>
        </w:tc>
      </w:tr>
      <w:tr w:rsidR="00937FF1" w:rsidRPr="00527337" w14:paraId="5E7851CA" w14:textId="77777777" w:rsidTr="00AA3637">
        <w:trPr>
          <w:cantSplit/>
          <w:jc w:val="center"/>
        </w:trPr>
        <w:tc>
          <w:tcPr>
            <w:tcW w:w="2793" w:type="dxa"/>
          </w:tcPr>
          <w:p w14:paraId="2F60587C" w14:textId="77777777" w:rsidR="00937FF1" w:rsidRPr="00527337" w:rsidRDefault="00937FF1" w:rsidP="00AA3637">
            <w:pPr>
              <w:pStyle w:val="Tabletext"/>
            </w:pPr>
            <w:r w:rsidRPr="00527337">
              <w:t>Antenna horizontal scan type (continuous, random, sector, etc.)</w:t>
            </w:r>
          </w:p>
        </w:tc>
        <w:tc>
          <w:tcPr>
            <w:tcW w:w="1065" w:type="dxa"/>
          </w:tcPr>
          <w:p w14:paraId="1E2F6996" w14:textId="77777777" w:rsidR="00937FF1" w:rsidRPr="00527337" w:rsidRDefault="00937FF1" w:rsidP="00AA3637">
            <w:pPr>
              <w:pStyle w:val="Tabletext"/>
              <w:jc w:val="center"/>
            </w:pPr>
          </w:p>
        </w:tc>
        <w:tc>
          <w:tcPr>
            <w:tcW w:w="3364" w:type="dxa"/>
          </w:tcPr>
          <w:p w14:paraId="1BF25F7C" w14:textId="77777777" w:rsidR="00937FF1" w:rsidRPr="00527337" w:rsidRDefault="00937FF1" w:rsidP="00AA3637">
            <w:pPr>
              <w:pStyle w:val="Tabletext"/>
            </w:pPr>
            <w:r w:rsidRPr="00527337">
              <w:t>10° sector</w:t>
            </w:r>
          </w:p>
        </w:tc>
        <w:tc>
          <w:tcPr>
            <w:tcW w:w="3364" w:type="dxa"/>
          </w:tcPr>
          <w:p w14:paraId="3C45D02B" w14:textId="77777777" w:rsidR="00937FF1" w:rsidRPr="00527337" w:rsidRDefault="00937FF1" w:rsidP="00AA3637">
            <w:pPr>
              <w:pStyle w:val="Tabletext"/>
            </w:pPr>
            <w:r w:rsidRPr="00527337">
              <w:t>10° sector</w:t>
            </w:r>
          </w:p>
        </w:tc>
        <w:tc>
          <w:tcPr>
            <w:tcW w:w="3697" w:type="dxa"/>
            <w:gridSpan w:val="2"/>
          </w:tcPr>
          <w:p w14:paraId="5D4FDD55" w14:textId="77777777" w:rsidR="00937FF1" w:rsidRPr="00527337" w:rsidRDefault="00937FF1" w:rsidP="00AA3637">
            <w:pPr>
              <w:pStyle w:val="Tabletext"/>
            </w:pPr>
            <w:r w:rsidRPr="00527337">
              <w:t>10° sector</w:t>
            </w:r>
          </w:p>
        </w:tc>
        <w:tc>
          <w:tcPr>
            <w:tcW w:w="1809" w:type="dxa"/>
          </w:tcPr>
          <w:p w14:paraId="5BEAEC4E" w14:textId="77777777" w:rsidR="00937FF1" w:rsidRPr="00527337" w:rsidRDefault="00937FF1" w:rsidP="00AA3637">
            <w:pPr>
              <w:pStyle w:val="Tabletext"/>
            </w:pPr>
            <w:r w:rsidRPr="00527337">
              <w:t>360</w:t>
            </w:r>
            <w:r w:rsidRPr="00527337">
              <w:sym w:font="Symbol" w:char="F0B0"/>
            </w:r>
          </w:p>
        </w:tc>
      </w:tr>
      <w:tr w:rsidR="00937FF1" w:rsidRPr="00527337" w14:paraId="7573852D" w14:textId="77777777" w:rsidTr="00AA3637">
        <w:trPr>
          <w:cantSplit/>
          <w:jc w:val="center"/>
        </w:trPr>
        <w:tc>
          <w:tcPr>
            <w:tcW w:w="2793" w:type="dxa"/>
          </w:tcPr>
          <w:p w14:paraId="48E689F9" w14:textId="77777777" w:rsidR="00937FF1" w:rsidRPr="00527337" w:rsidRDefault="00937FF1" w:rsidP="00AA3637">
            <w:pPr>
              <w:pStyle w:val="Tabletext"/>
            </w:pPr>
            <w:r w:rsidRPr="00527337">
              <w:t xml:space="preserve">Antenna vertical scan rate </w:t>
            </w:r>
          </w:p>
        </w:tc>
        <w:tc>
          <w:tcPr>
            <w:tcW w:w="1065" w:type="dxa"/>
          </w:tcPr>
          <w:p w14:paraId="4F47FC42" w14:textId="77777777" w:rsidR="00937FF1" w:rsidRPr="00527337" w:rsidRDefault="00937FF1" w:rsidP="00AA3637">
            <w:pPr>
              <w:pStyle w:val="Tabletext"/>
              <w:keepLines/>
              <w:tabs>
                <w:tab w:val="left" w:leader="dot" w:pos="7938"/>
                <w:tab w:val="center" w:pos="9526"/>
              </w:tabs>
              <w:ind w:left="567" w:hanging="567"/>
              <w:jc w:val="center"/>
            </w:pPr>
            <w:r w:rsidRPr="00F80039">
              <w:rPr>
                <w:spacing w:val="-8"/>
              </w:rPr>
              <w:t>degrees/s</w:t>
            </w:r>
          </w:p>
        </w:tc>
        <w:tc>
          <w:tcPr>
            <w:tcW w:w="3364" w:type="dxa"/>
          </w:tcPr>
          <w:p w14:paraId="17A551E9" w14:textId="77777777" w:rsidR="00937FF1" w:rsidRPr="00527337" w:rsidRDefault="00937FF1" w:rsidP="00AA3637">
            <w:pPr>
              <w:pStyle w:val="Tabletext"/>
            </w:pPr>
            <w:r w:rsidRPr="00527337">
              <w:t>Not applicable</w:t>
            </w:r>
          </w:p>
        </w:tc>
        <w:tc>
          <w:tcPr>
            <w:tcW w:w="3364" w:type="dxa"/>
          </w:tcPr>
          <w:p w14:paraId="3C441AA2" w14:textId="77777777" w:rsidR="00937FF1" w:rsidRPr="00527337" w:rsidRDefault="00937FF1" w:rsidP="00AA3637">
            <w:pPr>
              <w:pStyle w:val="Tabletext"/>
            </w:pPr>
            <w:r w:rsidRPr="00527337">
              <w:t>Not applicable</w:t>
            </w:r>
          </w:p>
        </w:tc>
        <w:tc>
          <w:tcPr>
            <w:tcW w:w="3697" w:type="dxa"/>
            <w:gridSpan w:val="2"/>
          </w:tcPr>
          <w:p w14:paraId="1BBE7B2A" w14:textId="77777777" w:rsidR="00937FF1" w:rsidRPr="00527337" w:rsidRDefault="00937FF1" w:rsidP="00AA3637">
            <w:pPr>
              <w:pStyle w:val="Tabletext"/>
            </w:pPr>
            <w:r w:rsidRPr="00527337">
              <w:t>Not applicable</w:t>
            </w:r>
          </w:p>
        </w:tc>
        <w:tc>
          <w:tcPr>
            <w:tcW w:w="1809" w:type="dxa"/>
          </w:tcPr>
          <w:p w14:paraId="7587CA94" w14:textId="77777777" w:rsidR="00937FF1" w:rsidRPr="00527337" w:rsidRDefault="00937FF1" w:rsidP="00AA3637">
            <w:pPr>
              <w:pStyle w:val="Tabletext"/>
            </w:pPr>
            <w:r w:rsidRPr="00527337">
              <w:t>Not applicable</w:t>
            </w:r>
          </w:p>
        </w:tc>
      </w:tr>
      <w:tr w:rsidR="00937FF1" w:rsidRPr="00527337" w14:paraId="6B25FA1F" w14:textId="77777777" w:rsidTr="00AA3637">
        <w:trPr>
          <w:cantSplit/>
          <w:jc w:val="center"/>
        </w:trPr>
        <w:tc>
          <w:tcPr>
            <w:tcW w:w="2793" w:type="dxa"/>
          </w:tcPr>
          <w:p w14:paraId="6BC90176" w14:textId="77777777" w:rsidR="00937FF1" w:rsidRPr="00527337" w:rsidRDefault="00937FF1" w:rsidP="00AA3637">
            <w:pPr>
              <w:pStyle w:val="Tabletext"/>
            </w:pPr>
            <w:r w:rsidRPr="00527337">
              <w:t>Antenna vertical scan type (continuous, random, sector, etc.)</w:t>
            </w:r>
          </w:p>
        </w:tc>
        <w:tc>
          <w:tcPr>
            <w:tcW w:w="1065" w:type="dxa"/>
          </w:tcPr>
          <w:p w14:paraId="1949FE49" w14:textId="77777777" w:rsidR="00937FF1" w:rsidRPr="00527337" w:rsidRDefault="00937FF1" w:rsidP="00AA3637">
            <w:pPr>
              <w:pStyle w:val="Tabletext"/>
              <w:jc w:val="center"/>
            </w:pPr>
          </w:p>
        </w:tc>
        <w:tc>
          <w:tcPr>
            <w:tcW w:w="3364" w:type="dxa"/>
          </w:tcPr>
          <w:p w14:paraId="46ACF815" w14:textId="77777777" w:rsidR="00937FF1" w:rsidRPr="00527337" w:rsidRDefault="00937FF1" w:rsidP="00AA3637">
            <w:pPr>
              <w:pStyle w:val="Tabletext"/>
            </w:pPr>
            <w:r w:rsidRPr="00527337">
              <w:t>Selectable tilt</w:t>
            </w:r>
            <w:r w:rsidRPr="00527337">
              <w:br/>
              <w:t>0</w:t>
            </w:r>
            <w:r w:rsidRPr="00527337">
              <w:sym w:font="Symbol" w:char="F0B0"/>
            </w:r>
            <w:r w:rsidRPr="00527337">
              <w:t>/–90</w:t>
            </w:r>
            <w:r w:rsidRPr="00527337">
              <w:sym w:font="Symbol" w:char="F0B0"/>
            </w:r>
          </w:p>
        </w:tc>
        <w:tc>
          <w:tcPr>
            <w:tcW w:w="3364" w:type="dxa"/>
          </w:tcPr>
          <w:p w14:paraId="74B614FE" w14:textId="77777777" w:rsidR="00937FF1" w:rsidRPr="00527337" w:rsidRDefault="00937FF1" w:rsidP="00AA3637">
            <w:pPr>
              <w:pStyle w:val="Tabletext"/>
            </w:pPr>
            <w:r w:rsidRPr="00527337">
              <w:t>Selectable tilt</w:t>
            </w:r>
            <w:r w:rsidRPr="00527337">
              <w:br/>
              <w:t>0</w:t>
            </w:r>
            <w:r w:rsidRPr="00527337">
              <w:sym w:font="Symbol" w:char="F0B0"/>
            </w:r>
            <w:r w:rsidRPr="00527337">
              <w:t>/–90</w:t>
            </w:r>
            <w:r w:rsidRPr="00527337">
              <w:sym w:font="Symbol" w:char="F0B0"/>
            </w:r>
          </w:p>
        </w:tc>
        <w:tc>
          <w:tcPr>
            <w:tcW w:w="3697" w:type="dxa"/>
            <w:gridSpan w:val="2"/>
          </w:tcPr>
          <w:p w14:paraId="08504C89" w14:textId="77777777" w:rsidR="00937FF1" w:rsidRPr="00527337" w:rsidRDefault="00937FF1" w:rsidP="00AA3637">
            <w:pPr>
              <w:pStyle w:val="Tabletext"/>
            </w:pPr>
            <w:r w:rsidRPr="00527337">
              <w:t>Selectable tilt</w:t>
            </w:r>
            <w:r w:rsidRPr="00527337">
              <w:br/>
              <w:t>0</w:t>
            </w:r>
            <w:r w:rsidRPr="00527337">
              <w:sym w:font="Symbol" w:char="F0B0"/>
            </w:r>
            <w:r w:rsidRPr="00527337">
              <w:t>/–90</w:t>
            </w:r>
            <w:r w:rsidRPr="00527337">
              <w:sym w:font="Symbol" w:char="F0B0"/>
            </w:r>
          </w:p>
        </w:tc>
        <w:tc>
          <w:tcPr>
            <w:tcW w:w="1809" w:type="dxa"/>
          </w:tcPr>
          <w:p w14:paraId="0B94EBC7" w14:textId="77777777" w:rsidR="00937FF1" w:rsidRPr="00527337" w:rsidRDefault="00937FF1" w:rsidP="00AA3637">
            <w:pPr>
              <w:pStyle w:val="Tabletext"/>
            </w:pPr>
            <w:r w:rsidRPr="00527337">
              <w:t>Selectable tilt</w:t>
            </w:r>
            <w:r w:rsidRPr="00527337">
              <w:br/>
              <w:t>+15</w:t>
            </w:r>
            <w:r w:rsidRPr="00527337">
              <w:sym w:font="Symbol" w:char="F0B0"/>
            </w:r>
            <w:r w:rsidRPr="00527337">
              <w:t>/–15</w:t>
            </w:r>
            <w:r w:rsidRPr="00527337">
              <w:sym w:font="Symbol" w:char="F0B0"/>
            </w:r>
          </w:p>
        </w:tc>
      </w:tr>
      <w:tr w:rsidR="00937FF1" w:rsidRPr="00527337" w14:paraId="0C44EC73" w14:textId="77777777" w:rsidTr="00AA3637">
        <w:trPr>
          <w:cantSplit/>
          <w:jc w:val="center"/>
        </w:trPr>
        <w:tc>
          <w:tcPr>
            <w:tcW w:w="2793" w:type="dxa"/>
          </w:tcPr>
          <w:p w14:paraId="2AF96662" w14:textId="77777777" w:rsidR="00937FF1" w:rsidRPr="00BC38A0" w:rsidRDefault="00937FF1" w:rsidP="00AA3637">
            <w:pPr>
              <w:pStyle w:val="Tabletext"/>
              <w:rPr>
                <w:lang w:val="en-US"/>
              </w:rPr>
            </w:pPr>
            <w:r w:rsidRPr="00BC38A0">
              <w:rPr>
                <w:lang w:val="en-US"/>
              </w:rPr>
              <w:t>Antenna sidelobe (SL) levels (1</w:t>
            </w:r>
            <w:r w:rsidRPr="004849D0">
              <w:rPr>
                <w:vertAlign w:val="superscript"/>
                <w:lang w:val="en-US"/>
              </w:rPr>
              <w:t>st</w:t>
            </w:r>
            <w:r w:rsidRPr="00BC38A0">
              <w:rPr>
                <w:lang w:val="en-US"/>
              </w:rPr>
              <w:t xml:space="preserve"> SLs and remote SLs) </w:t>
            </w:r>
          </w:p>
        </w:tc>
        <w:tc>
          <w:tcPr>
            <w:tcW w:w="1065" w:type="dxa"/>
          </w:tcPr>
          <w:p w14:paraId="3CD97F77"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3364" w:type="dxa"/>
          </w:tcPr>
          <w:p w14:paraId="7EFBC51A" w14:textId="77777777" w:rsidR="00937FF1" w:rsidRPr="00527337" w:rsidRDefault="00937FF1" w:rsidP="00AA3637">
            <w:pPr>
              <w:pStyle w:val="Tabletext"/>
            </w:pPr>
            <w:r w:rsidRPr="00527337">
              <w:t>14.5 at 12</w:t>
            </w:r>
            <w:r w:rsidRPr="00527337">
              <w:sym w:font="Symbol" w:char="F0B0"/>
            </w:r>
          </w:p>
        </w:tc>
        <w:tc>
          <w:tcPr>
            <w:tcW w:w="3364" w:type="dxa"/>
          </w:tcPr>
          <w:p w14:paraId="1BC58496" w14:textId="77777777" w:rsidR="00937FF1" w:rsidRPr="00527337" w:rsidRDefault="00937FF1" w:rsidP="00AA3637">
            <w:pPr>
              <w:pStyle w:val="Tabletext"/>
            </w:pPr>
            <w:r w:rsidRPr="00527337">
              <w:t>14.5 at 12</w:t>
            </w:r>
            <w:r w:rsidRPr="00527337">
              <w:sym w:font="Symbol" w:char="F0B0"/>
            </w:r>
          </w:p>
        </w:tc>
        <w:tc>
          <w:tcPr>
            <w:tcW w:w="3697" w:type="dxa"/>
            <w:gridSpan w:val="2"/>
          </w:tcPr>
          <w:p w14:paraId="037C3800" w14:textId="77777777" w:rsidR="00937FF1" w:rsidRPr="00527337" w:rsidRDefault="00937FF1" w:rsidP="00AA3637">
            <w:pPr>
              <w:pStyle w:val="Tabletext"/>
            </w:pPr>
            <w:r w:rsidRPr="00527337">
              <w:t>14.5 at 12</w:t>
            </w:r>
            <w:r w:rsidRPr="00527337">
              <w:sym w:font="Symbol" w:char="F0B0"/>
            </w:r>
          </w:p>
        </w:tc>
        <w:tc>
          <w:tcPr>
            <w:tcW w:w="1809" w:type="dxa"/>
          </w:tcPr>
          <w:p w14:paraId="4F7D12BE" w14:textId="77777777" w:rsidR="00937FF1" w:rsidRPr="00527337" w:rsidRDefault="00937FF1" w:rsidP="00AA3637">
            <w:pPr>
              <w:pStyle w:val="Tabletext"/>
            </w:pPr>
            <w:r w:rsidRPr="00527337">
              <w:t>20</w:t>
            </w:r>
          </w:p>
        </w:tc>
      </w:tr>
      <w:tr w:rsidR="00937FF1" w:rsidRPr="00527337" w14:paraId="2A6EDAD9" w14:textId="77777777" w:rsidTr="00AA3637">
        <w:trPr>
          <w:cantSplit/>
          <w:jc w:val="center"/>
        </w:trPr>
        <w:tc>
          <w:tcPr>
            <w:tcW w:w="2793" w:type="dxa"/>
          </w:tcPr>
          <w:p w14:paraId="4B2FC10F" w14:textId="77777777" w:rsidR="00937FF1" w:rsidRPr="00527337" w:rsidRDefault="00937FF1" w:rsidP="00AA3637">
            <w:pPr>
              <w:pStyle w:val="Tabletext"/>
            </w:pPr>
            <w:r w:rsidRPr="00527337">
              <w:t>Antenna height</w:t>
            </w:r>
          </w:p>
        </w:tc>
        <w:tc>
          <w:tcPr>
            <w:tcW w:w="1065" w:type="dxa"/>
          </w:tcPr>
          <w:p w14:paraId="020E28A8" w14:textId="77777777" w:rsidR="00937FF1" w:rsidRPr="00527337" w:rsidRDefault="00937FF1" w:rsidP="00AA3637">
            <w:pPr>
              <w:pStyle w:val="Tabletext"/>
              <w:jc w:val="center"/>
            </w:pPr>
          </w:p>
        </w:tc>
        <w:tc>
          <w:tcPr>
            <w:tcW w:w="3364" w:type="dxa"/>
          </w:tcPr>
          <w:p w14:paraId="743A5E17" w14:textId="77777777" w:rsidR="00937FF1" w:rsidRPr="00527337" w:rsidRDefault="00937FF1" w:rsidP="00AA3637">
            <w:pPr>
              <w:pStyle w:val="Tabletext"/>
            </w:pPr>
            <w:r w:rsidRPr="00527337">
              <w:t>Aircraft altitude</w:t>
            </w:r>
          </w:p>
        </w:tc>
        <w:tc>
          <w:tcPr>
            <w:tcW w:w="3364" w:type="dxa"/>
          </w:tcPr>
          <w:p w14:paraId="7E3886E0" w14:textId="77777777" w:rsidR="00937FF1" w:rsidRPr="00527337" w:rsidRDefault="00937FF1" w:rsidP="00AA3637">
            <w:pPr>
              <w:pStyle w:val="Tabletext"/>
            </w:pPr>
            <w:r w:rsidRPr="00527337">
              <w:t>Aircraft altitude</w:t>
            </w:r>
          </w:p>
        </w:tc>
        <w:tc>
          <w:tcPr>
            <w:tcW w:w="3697" w:type="dxa"/>
            <w:gridSpan w:val="2"/>
          </w:tcPr>
          <w:p w14:paraId="599B2D25" w14:textId="77777777" w:rsidR="00937FF1" w:rsidRPr="00527337" w:rsidRDefault="00937FF1" w:rsidP="00AA3637">
            <w:pPr>
              <w:pStyle w:val="Tabletext"/>
            </w:pPr>
            <w:r w:rsidRPr="00527337">
              <w:t>Aircraft altitude</w:t>
            </w:r>
          </w:p>
        </w:tc>
        <w:tc>
          <w:tcPr>
            <w:tcW w:w="1809" w:type="dxa"/>
          </w:tcPr>
          <w:p w14:paraId="311FC254" w14:textId="77777777" w:rsidR="00937FF1" w:rsidRPr="00527337" w:rsidRDefault="00937FF1" w:rsidP="00AA3637">
            <w:pPr>
              <w:pStyle w:val="Tabletext"/>
            </w:pPr>
            <w:r w:rsidRPr="00527337">
              <w:t>Aircraft altitude</w:t>
            </w:r>
          </w:p>
        </w:tc>
      </w:tr>
      <w:tr w:rsidR="00937FF1" w:rsidRPr="00527337" w14:paraId="2EBCA7BB" w14:textId="77777777" w:rsidTr="00AA3637">
        <w:trPr>
          <w:cantSplit/>
          <w:jc w:val="center"/>
        </w:trPr>
        <w:tc>
          <w:tcPr>
            <w:tcW w:w="2793" w:type="dxa"/>
          </w:tcPr>
          <w:p w14:paraId="79CE717F" w14:textId="77777777" w:rsidR="00937FF1" w:rsidRPr="00527337" w:rsidRDefault="00937FF1" w:rsidP="00AA3637">
            <w:pPr>
              <w:pStyle w:val="Tabletext"/>
            </w:pPr>
            <w:r w:rsidRPr="00527337">
              <w:t xml:space="preserve">Receiver IF 3 dB bandwidth </w:t>
            </w:r>
          </w:p>
        </w:tc>
        <w:tc>
          <w:tcPr>
            <w:tcW w:w="1065" w:type="dxa"/>
          </w:tcPr>
          <w:p w14:paraId="7FE51DF4"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364" w:type="dxa"/>
          </w:tcPr>
          <w:p w14:paraId="13BB0D8F" w14:textId="77777777" w:rsidR="00937FF1" w:rsidRPr="00527337" w:rsidRDefault="00937FF1" w:rsidP="00AA3637">
            <w:pPr>
              <w:pStyle w:val="Tabletext"/>
            </w:pPr>
            <w:r w:rsidRPr="00527337">
              <w:t>Not specified</w:t>
            </w:r>
          </w:p>
        </w:tc>
        <w:tc>
          <w:tcPr>
            <w:tcW w:w="3364" w:type="dxa"/>
          </w:tcPr>
          <w:p w14:paraId="0A03DA6E" w14:textId="77777777" w:rsidR="00937FF1" w:rsidRPr="00527337" w:rsidRDefault="00937FF1" w:rsidP="00AA3637">
            <w:pPr>
              <w:pStyle w:val="Tabletext"/>
            </w:pPr>
            <w:r w:rsidRPr="00527337">
              <w:t>Not specified</w:t>
            </w:r>
          </w:p>
        </w:tc>
        <w:tc>
          <w:tcPr>
            <w:tcW w:w="3697" w:type="dxa"/>
            <w:gridSpan w:val="2"/>
          </w:tcPr>
          <w:p w14:paraId="50DF5945" w14:textId="77777777" w:rsidR="00937FF1" w:rsidRPr="00527337" w:rsidRDefault="00937FF1" w:rsidP="00AA3637">
            <w:pPr>
              <w:pStyle w:val="Tabletext"/>
            </w:pPr>
            <w:r w:rsidRPr="00527337">
              <w:t>Not specified</w:t>
            </w:r>
          </w:p>
        </w:tc>
        <w:tc>
          <w:tcPr>
            <w:tcW w:w="1809" w:type="dxa"/>
          </w:tcPr>
          <w:p w14:paraId="23708575" w14:textId="77777777" w:rsidR="00937FF1" w:rsidRPr="00527337" w:rsidRDefault="00937FF1" w:rsidP="00AA3637">
            <w:pPr>
              <w:pStyle w:val="Tabletext"/>
            </w:pPr>
            <w:r w:rsidRPr="00527337">
              <w:t>16</w:t>
            </w:r>
          </w:p>
        </w:tc>
      </w:tr>
      <w:tr w:rsidR="00937FF1" w:rsidRPr="00527337" w14:paraId="3C45588B" w14:textId="77777777" w:rsidTr="00AA3637">
        <w:trPr>
          <w:cantSplit/>
          <w:jc w:val="center"/>
        </w:trPr>
        <w:tc>
          <w:tcPr>
            <w:tcW w:w="2793" w:type="dxa"/>
          </w:tcPr>
          <w:p w14:paraId="167B7CB0" w14:textId="77777777" w:rsidR="00937FF1" w:rsidRPr="00527337" w:rsidRDefault="00937FF1" w:rsidP="00AA3637">
            <w:pPr>
              <w:pStyle w:val="Tabletext"/>
            </w:pPr>
            <w:r w:rsidRPr="00527337">
              <w:t xml:space="preserve">Receiver noise figure </w:t>
            </w:r>
          </w:p>
        </w:tc>
        <w:tc>
          <w:tcPr>
            <w:tcW w:w="1065" w:type="dxa"/>
          </w:tcPr>
          <w:p w14:paraId="1A6B37EB"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3364" w:type="dxa"/>
          </w:tcPr>
          <w:p w14:paraId="1E4CECE4" w14:textId="77777777" w:rsidR="00937FF1" w:rsidRPr="00527337" w:rsidRDefault="00937FF1" w:rsidP="00AA3637">
            <w:pPr>
              <w:pStyle w:val="Tabletext"/>
            </w:pPr>
            <w:r w:rsidRPr="00527337">
              <w:t>5</w:t>
            </w:r>
          </w:p>
        </w:tc>
        <w:tc>
          <w:tcPr>
            <w:tcW w:w="3364" w:type="dxa"/>
          </w:tcPr>
          <w:p w14:paraId="0828BB5A" w14:textId="77777777" w:rsidR="00937FF1" w:rsidRPr="00527337" w:rsidRDefault="00937FF1" w:rsidP="00AA3637">
            <w:pPr>
              <w:pStyle w:val="Tabletext"/>
            </w:pPr>
            <w:r w:rsidRPr="00527337">
              <w:t>5</w:t>
            </w:r>
          </w:p>
        </w:tc>
        <w:tc>
          <w:tcPr>
            <w:tcW w:w="3697" w:type="dxa"/>
            <w:gridSpan w:val="2"/>
          </w:tcPr>
          <w:p w14:paraId="1DA81AFA" w14:textId="77777777" w:rsidR="00937FF1" w:rsidRPr="00527337" w:rsidRDefault="00937FF1" w:rsidP="00AA3637">
            <w:pPr>
              <w:pStyle w:val="Tabletext"/>
            </w:pPr>
            <w:r w:rsidRPr="00527337">
              <w:t>5</w:t>
            </w:r>
          </w:p>
        </w:tc>
        <w:tc>
          <w:tcPr>
            <w:tcW w:w="1809" w:type="dxa"/>
          </w:tcPr>
          <w:p w14:paraId="551FB3E6" w14:textId="77777777" w:rsidR="00937FF1" w:rsidRPr="00527337" w:rsidRDefault="00937FF1" w:rsidP="00AA3637">
            <w:pPr>
              <w:pStyle w:val="Tabletext"/>
            </w:pPr>
            <w:r w:rsidRPr="00527337">
              <w:t>Not specified</w:t>
            </w:r>
          </w:p>
        </w:tc>
      </w:tr>
      <w:tr w:rsidR="00937FF1" w:rsidRPr="00527337" w14:paraId="2786F28A" w14:textId="77777777" w:rsidTr="00AA3637">
        <w:trPr>
          <w:cantSplit/>
          <w:jc w:val="center"/>
        </w:trPr>
        <w:tc>
          <w:tcPr>
            <w:tcW w:w="2793" w:type="dxa"/>
          </w:tcPr>
          <w:p w14:paraId="4B62AC1B" w14:textId="77777777" w:rsidR="00937FF1" w:rsidRPr="00527337" w:rsidRDefault="00937FF1" w:rsidP="00AA3637">
            <w:pPr>
              <w:pStyle w:val="Tabletext"/>
            </w:pPr>
            <w:r w:rsidRPr="00527337">
              <w:t xml:space="preserve">Minimum discernible signal </w:t>
            </w:r>
          </w:p>
        </w:tc>
        <w:tc>
          <w:tcPr>
            <w:tcW w:w="1065" w:type="dxa"/>
          </w:tcPr>
          <w:p w14:paraId="237158F5"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3364" w:type="dxa"/>
          </w:tcPr>
          <w:p w14:paraId="4E6E7DFA" w14:textId="77777777" w:rsidR="00937FF1" w:rsidRPr="00BC38A0" w:rsidRDefault="00937FF1" w:rsidP="00AA3637">
            <w:pPr>
              <w:pStyle w:val="Tabletext"/>
              <w:rPr>
                <w:lang w:val="en-US"/>
              </w:rPr>
            </w:pPr>
            <w:r w:rsidRPr="00BC38A0">
              <w:rPr>
                <w:lang w:val="en-US"/>
              </w:rPr>
              <w:t>Depends on processing gain (34 dB (5 </w:t>
            </w:r>
            <w:r>
              <w:sym w:font="Symbol" w:char="F06D"/>
            </w:r>
            <w:r w:rsidRPr="00BC38A0">
              <w:rPr>
                <w:lang w:val="en-US"/>
              </w:rPr>
              <w:t>s), 30 dB (10 </w:t>
            </w:r>
            <w:r>
              <w:sym w:font="Symbol" w:char="F06D"/>
            </w:r>
            <w:r w:rsidRPr="00BC38A0">
              <w:rPr>
                <w:lang w:val="en-US"/>
              </w:rPr>
              <w:t>s) and 39.5 dB (13.5 </w:t>
            </w:r>
            <w:r>
              <w:sym w:font="Symbol" w:char="F06D"/>
            </w:r>
            <w:r w:rsidRPr="00BC38A0">
              <w:rPr>
                <w:lang w:val="en-US"/>
              </w:rPr>
              <w:t>s) for one return pulse)</w:t>
            </w:r>
          </w:p>
        </w:tc>
        <w:tc>
          <w:tcPr>
            <w:tcW w:w="3364" w:type="dxa"/>
          </w:tcPr>
          <w:p w14:paraId="7FE3CAE4" w14:textId="77777777" w:rsidR="00937FF1" w:rsidRPr="00BC38A0" w:rsidRDefault="00937FF1" w:rsidP="00AA3637">
            <w:pPr>
              <w:pStyle w:val="Tabletext"/>
              <w:rPr>
                <w:lang w:val="en-US"/>
              </w:rPr>
            </w:pPr>
            <w:r w:rsidRPr="00BC38A0">
              <w:rPr>
                <w:lang w:val="en-US"/>
              </w:rPr>
              <w:t>Depends on processing gain (17 dB for one return pulse)</w:t>
            </w:r>
          </w:p>
        </w:tc>
        <w:tc>
          <w:tcPr>
            <w:tcW w:w="3697" w:type="dxa"/>
            <w:gridSpan w:val="2"/>
          </w:tcPr>
          <w:p w14:paraId="60EB7C52" w14:textId="77777777" w:rsidR="00937FF1" w:rsidRPr="00BC38A0" w:rsidRDefault="00937FF1" w:rsidP="00AA3637">
            <w:pPr>
              <w:pStyle w:val="Tabletext"/>
              <w:rPr>
                <w:lang w:val="en-US"/>
              </w:rPr>
            </w:pPr>
            <w:r w:rsidRPr="00BC38A0">
              <w:rPr>
                <w:lang w:val="en-US"/>
              </w:rPr>
              <w:t>Depends on processing gain (30 dB (100 MHz) or 33 dB (200 MHz) for one return pulse)</w:t>
            </w:r>
          </w:p>
        </w:tc>
        <w:tc>
          <w:tcPr>
            <w:tcW w:w="1809" w:type="dxa"/>
          </w:tcPr>
          <w:p w14:paraId="450D3A6B" w14:textId="77777777" w:rsidR="00937FF1" w:rsidRPr="00527337" w:rsidRDefault="00937FF1" w:rsidP="00AA3637">
            <w:pPr>
              <w:pStyle w:val="Tabletext"/>
            </w:pPr>
            <w:r w:rsidRPr="00527337">
              <w:t>–98</w:t>
            </w:r>
          </w:p>
        </w:tc>
      </w:tr>
      <w:tr w:rsidR="00937FF1" w:rsidRPr="00527337" w14:paraId="716A9CA3" w14:textId="77777777" w:rsidTr="00AA3637">
        <w:trPr>
          <w:cantSplit/>
          <w:jc w:val="center"/>
        </w:trPr>
        <w:tc>
          <w:tcPr>
            <w:tcW w:w="2793" w:type="dxa"/>
          </w:tcPr>
          <w:p w14:paraId="7F135F89" w14:textId="77777777" w:rsidR="00937FF1" w:rsidRPr="00527337" w:rsidRDefault="00937FF1" w:rsidP="00AA3637">
            <w:pPr>
              <w:pStyle w:val="Tabletext"/>
            </w:pPr>
            <w:r w:rsidRPr="00527337">
              <w:t xml:space="preserve">Total chirp width </w:t>
            </w:r>
          </w:p>
        </w:tc>
        <w:tc>
          <w:tcPr>
            <w:tcW w:w="1065" w:type="dxa"/>
          </w:tcPr>
          <w:p w14:paraId="25450EF2"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364" w:type="dxa"/>
          </w:tcPr>
          <w:p w14:paraId="655B1D46" w14:textId="77777777" w:rsidR="00937FF1" w:rsidRPr="00BC38A0" w:rsidRDefault="00937FF1" w:rsidP="00AA3637">
            <w:pPr>
              <w:pStyle w:val="Tabletext"/>
              <w:rPr>
                <w:lang w:val="en-US"/>
              </w:rPr>
            </w:pPr>
            <w:r w:rsidRPr="00BC38A0">
              <w:rPr>
                <w:lang w:val="en-US"/>
              </w:rPr>
              <w:t>Search: 500 (5 </w:t>
            </w:r>
            <w:r>
              <w:sym w:font="Symbol" w:char="F06D"/>
            </w:r>
            <w:r w:rsidRPr="00BC38A0">
              <w:rPr>
                <w:lang w:val="en-US"/>
              </w:rPr>
              <w:t>s) or 100 (10 </w:t>
            </w:r>
            <w:r>
              <w:sym w:font="Symbol" w:char="F06D"/>
            </w:r>
            <w:r w:rsidRPr="00BC38A0">
              <w:rPr>
                <w:lang w:val="en-US"/>
              </w:rPr>
              <w:t>s)</w:t>
            </w:r>
          </w:p>
          <w:p w14:paraId="737EEB94" w14:textId="77777777" w:rsidR="00937FF1" w:rsidRPr="00BC38A0" w:rsidRDefault="00937FF1" w:rsidP="00AA3637">
            <w:pPr>
              <w:pStyle w:val="Tabletext"/>
              <w:rPr>
                <w:lang w:val="en-US"/>
              </w:rPr>
            </w:pPr>
            <w:r w:rsidRPr="00BC38A0">
              <w:rPr>
                <w:lang w:val="en-US"/>
              </w:rPr>
              <w:t>SAR: 660</w:t>
            </w:r>
          </w:p>
        </w:tc>
        <w:tc>
          <w:tcPr>
            <w:tcW w:w="3364" w:type="dxa"/>
          </w:tcPr>
          <w:p w14:paraId="67209535" w14:textId="77777777" w:rsidR="00937FF1" w:rsidRPr="00527337" w:rsidRDefault="00937FF1" w:rsidP="00AA3637">
            <w:pPr>
              <w:pStyle w:val="Tabletext"/>
            </w:pPr>
            <w:r w:rsidRPr="00527337">
              <w:t>5</w:t>
            </w:r>
          </w:p>
        </w:tc>
        <w:tc>
          <w:tcPr>
            <w:tcW w:w="3697" w:type="dxa"/>
            <w:gridSpan w:val="2"/>
          </w:tcPr>
          <w:p w14:paraId="6809099D" w14:textId="77777777" w:rsidR="00937FF1" w:rsidRPr="00527337" w:rsidRDefault="00937FF1" w:rsidP="00AA3637">
            <w:pPr>
              <w:pStyle w:val="Tabletext"/>
            </w:pPr>
            <w:r w:rsidRPr="00527337">
              <w:t>100 or 200</w:t>
            </w:r>
          </w:p>
        </w:tc>
        <w:tc>
          <w:tcPr>
            <w:tcW w:w="1809" w:type="dxa"/>
          </w:tcPr>
          <w:p w14:paraId="3DC2B370" w14:textId="77777777" w:rsidR="00937FF1" w:rsidRPr="00527337" w:rsidRDefault="00937FF1" w:rsidP="00AA3637">
            <w:pPr>
              <w:pStyle w:val="Tabletext"/>
            </w:pPr>
            <w:r w:rsidRPr="00527337">
              <w:t>10</w:t>
            </w:r>
          </w:p>
        </w:tc>
      </w:tr>
      <w:tr w:rsidR="00937FF1" w:rsidRPr="00BE746E" w14:paraId="67547D16" w14:textId="77777777" w:rsidTr="00AA3637">
        <w:trPr>
          <w:cantSplit/>
          <w:jc w:val="center"/>
        </w:trPr>
        <w:tc>
          <w:tcPr>
            <w:tcW w:w="2793" w:type="dxa"/>
          </w:tcPr>
          <w:p w14:paraId="220807F6" w14:textId="77777777" w:rsidR="00937FF1" w:rsidRDefault="00937FF1" w:rsidP="00AA3637">
            <w:pPr>
              <w:pStyle w:val="Tabletext"/>
              <w:ind w:right="-85"/>
              <w:rPr>
                <w:lang w:val="de-DE"/>
              </w:rPr>
            </w:pPr>
            <w:r w:rsidRPr="00527337">
              <w:rPr>
                <w:lang w:val="de-DE"/>
              </w:rPr>
              <w:t xml:space="preserve">RF emission bandwidth </w:t>
            </w:r>
          </w:p>
          <w:p w14:paraId="29262DD4" w14:textId="77777777" w:rsidR="00937FF1" w:rsidRPr="00527337" w:rsidRDefault="00937FF1" w:rsidP="00AA3637">
            <w:pPr>
              <w:pStyle w:val="Tabletext"/>
              <w:ind w:right="-85"/>
              <w:rPr>
                <w:lang w:val="de-DE"/>
              </w:rPr>
            </w:pPr>
            <w:r>
              <w:rPr>
                <w:lang w:val="de-DE"/>
              </w:rPr>
              <w:br/>
            </w:r>
          </w:p>
          <w:p w14:paraId="38B8E01A" w14:textId="77777777" w:rsidR="00937FF1" w:rsidRPr="00527337" w:rsidRDefault="00937FF1" w:rsidP="00AA3637">
            <w:pPr>
              <w:pStyle w:val="Tabletext"/>
              <w:rPr>
                <w:lang w:val="de-DE"/>
              </w:rPr>
            </w:pPr>
            <w:r w:rsidRPr="00527337">
              <w:rPr>
                <w:lang w:val="de-DE"/>
              </w:rPr>
              <w:t>–</w:t>
            </w:r>
            <w:r w:rsidRPr="00527337">
              <w:rPr>
                <w:lang w:val="de-DE"/>
              </w:rPr>
              <w:tab/>
              <w:t>3 dB</w:t>
            </w:r>
          </w:p>
          <w:p w14:paraId="277A273B" w14:textId="77777777" w:rsidR="00937FF1" w:rsidRPr="00527337" w:rsidRDefault="00937FF1" w:rsidP="00AA3637">
            <w:pPr>
              <w:pStyle w:val="Tabletext"/>
              <w:rPr>
                <w:lang w:val="de-DE"/>
              </w:rPr>
            </w:pPr>
            <w:r w:rsidRPr="00527337">
              <w:rPr>
                <w:lang w:val="de-DE"/>
              </w:rPr>
              <w:t>–</w:t>
            </w:r>
            <w:r w:rsidRPr="00527337">
              <w:rPr>
                <w:lang w:val="de-DE"/>
              </w:rPr>
              <w:tab/>
              <w:t>20 dB</w:t>
            </w:r>
          </w:p>
        </w:tc>
        <w:tc>
          <w:tcPr>
            <w:tcW w:w="1065" w:type="dxa"/>
          </w:tcPr>
          <w:p w14:paraId="143FB77C" w14:textId="77777777" w:rsidR="00937FF1" w:rsidRPr="00527337" w:rsidRDefault="00937FF1" w:rsidP="00AA3637">
            <w:pPr>
              <w:pStyle w:val="Tabletext"/>
              <w:keepLines/>
              <w:tabs>
                <w:tab w:val="clear" w:pos="284"/>
                <w:tab w:val="clear" w:pos="567"/>
                <w:tab w:val="clear" w:pos="851"/>
                <w:tab w:val="clear" w:pos="1134"/>
                <w:tab w:val="clear" w:pos="1418"/>
                <w:tab w:val="clear" w:pos="1701"/>
                <w:tab w:val="clear" w:pos="1985"/>
                <w:tab w:val="clear" w:pos="2268"/>
                <w:tab w:val="clear" w:pos="2552"/>
                <w:tab w:val="left" w:pos="1336"/>
                <w:tab w:val="left" w:leader="dot" w:pos="7938"/>
                <w:tab w:val="center" w:pos="9526"/>
              </w:tabs>
              <w:ind w:left="567" w:hanging="567"/>
              <w:jc w:val="center"/>
            </w:pPr>
            <w:r w:rsidRPr="00527337">
              <w:t>MHz</w:t>
            </w:r>
          </w:p>
        </w:tc>
        <w:tc>
          <w:tcPr>
            <w:tcW w:w="3364" w:type="dxa"/>
          </w:tcPr>
          <w:p w14:paraId="6B6EDA99" w14:textId="77777777" w:rsidR="00937FF1" w:rsidRPr="00BC38A0" w:rsidRDefault="00937FF1" w:rsidP="00AA3637">
            <w:pPr>
              <w:pStyle w:val="Tabletext"/>
              <w:tabs>
                <w:tab w:val="clear" w:pos="1985"/>
                <w:tab w:val="left" w:pos="1336"/>
              </w:tabs>
              <w:rPr>
                <w:lang w:val="en-US"/>
              </w:rPr>
            </w:pPr>
            <w:r w:rsidRPr="00BC38A0">
              <w:rPr>
                <w:lang w:val="en-US"/>
              </w:rPr>
              <w:t>Search (5 </w:t>
            </w:r>
            <w:r>
              <w:sym w:font="Symbol" w:char="F06D"/>
            </w:r>
            <w:r w:rsidRPr="00BC38A0">
              <w:rPr>
                <w:lang w:val="en-US"/>
              </w:rPr>
              <w:t>s)</w:t>
            </w:r>
            <w:r w:rsidRPr="00BC38A0">
              <w:rPr>
                <w:lang w:val="en-US"/>
              </w:rPr>
              <w:tab/>
              <w:t>Search (10 </w:t>
            </w:r>
            <w:r>
              <w:sym w:font="Symbol" w:char="F06D"/>
            </w:r>
            <w:r w:rsidRPr="00BC38A0">
              <w:rPr>
                <w:lang w:val="en-US"/>
              </w:rPr>
              <w:t>s)</w:t>
            </w:r>
            <w:r>
              <w:rPr>
                <w:lang w:val="en-US"/>
              </w:rPr>
              <w:br/>
            </w:r>
            <w:r w:rsidRPr="00BC38A0">
              <w:rPr>
                <w:lang w:val="en-US"/>
              </w:rPr>
              <w:t>SAR</w:t>
            </w:r>
            <w:r w:rsidRPr="00BC38A0">
              <w:rPr>
                <w:lang w:val="en-US"/>
              </w:rPr>
              <w:br/>
            </w:r>
          </w:p>
          <w:p w14:paraId="16C51586" w14:textId="77777777" w:rsidR="00937FF1" w:rsidRPr="00BE746E" w:rsidRDefault="00937FF1" w:rsidP="00AA3637">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rPr>
                <w:lang w:val="en-US"/>
              </w:rPr>
            </w:pPr>
            <w:r w:rsidRPr="00BE746E">
              <w:rPr>
                <w:lang w:val="en-US"/>
              </w:rPr>
              <w:t>470</w:t>
            </w:r>
            <w:r w:rsidRPr="00BE746E">
              <w:rPr>
                <w:lang w:val="en-US"/>
              </w:rPr>
              <w:tab/>
              <w:t>95</w:t>
            </w:r>
            <w:r w:rsidRPr="00BE746E">
              <w:rPr>
                <w:lang w:val="en-US"/>
              </w:rPr>
              <w:tab/>
              <w:t>640</w:t>
            </w:r>
          </w:p>
          <w:p w14:paraId="21D76590" w14:textId="77777777" w:rsidR="00937FF1" w:rsidRPr="00BE746E" w:rsidRDefault="00937FF1" w:rsidP="00AA3637">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rPr>
                <w:lang w:val="en-US"/>
              </w:rPr>
            </w:pPr>
            <w:r w:rsidRPr="00BE746E">
              <w:rPr>
                <w:lang w:val="en-US"/>
              </w:rPr>
              <w:t>540</w:t>
            </w:r>
            <w:r w:rsidRPr="00BE746E">
              <w:rPr>
                <w:lang w:val="en-US"/>
              </w:rPr>
              <w:tab/>
              <w:t>110</w:t>
            </w:r>
            <w:r w:rsidRPr="00BE746E">
              <w:rPr>
                <w:lang w:val="en-US"/>
              </w:rPr>
              <w:tab/>
              <w:t>730</w:t>
            </w:r>
          </w:p>
        </w:tc>
        <w:tc>
          <w:tcPr>
            <w:tcW w:w="3364" w:type="dxa"/>
          </w:tcPr>
          <w:p w14:paraId="5F5FFB69" w14:textId="77777777" w:rsidR="00937FF1" w:rsidRPr="00BE746E" w:rsidRDefault="00937FF1" w:rsidP="00AA3637">
            <w:pPr>
              <w:pStyle w:val="Tabletext"/>
              <w:rPr>
                <w:lang w:val="en-US"/>
              </w:rPr>
            </w:pPr>
          </w:p>
          <w:p w14:paraId="003CCA88" w14:textId="77777777" w:rsidR="00937FF1" w:rsidRPr="00BE746E" w:rsidRDefault="00937FF1" w:rsidP="00AA3637">
            <w:pPr>
              <w:pStyle w:val="Tabletext"/>
              <w:rPr>
                <w:lang w:val="en-US"/>
              </w:rPr>
            </w:pPr>
            <w:r w:rsidRPr="00BE746E">
              <w:rPr>
                <w:lang w:val="en-US"/>
              </w:rPr>
              <w:br/>
            </w:r>
          </w:p>
          <w:p w14:paraId="37327FA6" w14:textId="77777777" w:rsidR="00937FF1" w:rsidRPr="00BE746E" w:rsidRDefault="00937FF1" w:rsidP="00AA3637">
            <w:pPr>
              <w:pStyle w:val="Tabletext"/>
              <w:rPr>
                <w:lang w:val="en-US"/>
              </w:rPr>
            </w:pPr>
            <w:r w:rsidRPr="00BE746E">
              <w:rPr>
                <w:lang w:val="en-US"/>
              </w:rPr>
              <w:t>4.5</w:t>
            </w:r>
          </w:p>
          <w:p w14:paraId="2757DEA5" w14:textId="77777777" w:rsidR="00937FF1" w:rsidRPr="00BE746E" w:rsidRDefault="00937FF1" w:rsidP="00AA3637">
            <w:pPr>
              <w:pStyle w:val="Tabletext"/>
              <w:rPr>
                <w:lang w:val="en-US"/>
              </w:rPr>
            </w:pPr>
            <w:r w:rsidRPr="00BE746E">
              <w:rPr>
                <w:lang w:val="en-US"/>
              </w:rPr>
              <w:t>7.3</w:t>
            </w:r>
          </w:p>
        </w:tc>
        <w:tc>
          <w:tcPr>
            <w:tcW w:w="1848" w:type="dxa"/>
          </w:tcPr>
          <w:p w14:paraId="710531E9" w14:textId="77777777" w:rsidR="00937FF1" w:rsidRPr="00BE746E" w:rsidRDefault="00937FF1" w:rsidP="00AA3637">
            <w:pPr>
              <w:pStyle w:val="Tabletext"/>
              <w:tabs>
                <w:tab w:val="clear" w:pos="1985"/>
              </w:tabs>
              <w:rPr>
                <w:lang w:val="en-US"/>
              </w:rPr>
            </w:pPr>
            <w:r w:rsidRPr="00BE746E">
              <w:rPr>
                <w:lang w:val="en-US"/>
              </w:rPr>
              <w:t>100 MHz chirp</w:t>
            </w:r>
          </w:p>
          <w:p w14:paraId="6F58ACE8" w14:textId="77777777" w:rsidR="00937FF1" w:rsidRPr="00BE746E" w:rsidRDefault="00937FF1" w:rsidP="00AA3637">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lang w:val="en-US"/>
              </w:rPr>
            </w:pPr>
            <w:r w:rsidRPr="00BE746E">
              <w:rPr>
                <w:lang w:val="en-US"/>
              </w:rPr>
              <w:br/>
            </w:r>
          </w:p>
          <w:p w14:paraId="37EE2476" w14:textId="77777777" w:rsidR="00937FF1" w:rsidRPr="00BE746E" w:rsidRDefault="00937FF1" w:rsidP="00AA3637">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lang w:val="en-US"/>
              </w:rPr>
            </w:pPr>
            <w:r w:rsidRPr="00BE746E">
              <w:rPr>
                <w:lang w:val="en-US"/>
              </w:rPr>
              <w:t>95</w:t>
            </w:r>
          </w:p>
          <w:p w14:paraId="45F99729" w14:textId="77777777" w:rsidR="00937FF1" w:rsidRPr="00BE746E" w:rsidRDefault="00937FF1" w:rsidP="00AA3637">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lang w:val="en-US"/>
              </w:rPr>
            </w:pPr>
            <w:r w:rsidRPr="00BE746E">
              <w:rPr>
                <w:lang w:val="en-US"/>
              </w:rPr>
              <w:t>110</w:t>
            </w:r>
          </w:p>
        </w:tc>
        <w:tc>
          <w:tcPr>
            <w:tcW w:w="1849" w:type="dxa"/>
          </w:tcPr>
          <w:p w14:paraId="1328E700" w14:textId="77777777" w:rsidR="00937FF1" w:rsidRPr="00BE746E" w:rsidRDefault="00937FF1" w:rsidP="00AA3637">
            <w:pPr>
              <w:pStyle w:val="Tabletext"/>
              <w:tabs>
                <w:tab w:val="clear" w:pos="567"/>
                <w:tab w:val="clear" w:pos="1985"/>
                <w:tab w:val="left" w:pos="545"/>
              </w:tabs>
              <w:rPr>
                <w:lang w:val="en-US"/>
              </w:rPr>
            </w:pPr>
            <w:r w:rsidRPr="00BE746E">
              <w:rPr>
                <w:lang w:val="en-US"/>
              </w:rPr>
              <w:t>200 MHz chirp</w:t>
            </w:r>
          </w:p>
          <w:p w14:paraId="23329C15" w14:textId="77777777" w:rsidR="00937FF1" w:rsidRPr="00BE746E" w:rsidRDefault="00937FF1" w:rsidP="00AA3637">
            <w:pPr>
              <w:pStyle w:val="Tabletext"/>
              <w:tabs>
                <w:tab w:val="clear" w:pos="284"/>
                <w:tab w:val="clear" w:pos="567"/>
                <w:tab w:val="clear" w:pos="851"/>
                <w:tab w:val="clear" w:pos="1134"/>
                <w:tab w:val="clear" w:pos="1418"/>
                <w:tab w:val="clear" w:pos="1985"/>
                <w:tab w:val="left" w:pos="545"/>
              </w:tabs>
              <w:rPr>
                <w:lang w:val="en-US"/>
              </w:rPr>
            </w:pPr>
            <w:r w:rsidRPr="00BE746E">
              <w:rPr>
                <w:lang w:val="en-US"/>
              </w:rPr>
              <w:br/>
            </w:r>
          </w:p>
          <w:p w14:paraId="679A8421" w14:textId="77777777" w:rsidR="00937FF1" w:rsidRPr="00BE746E" w:rsidRDefault="00937FF1" w:rsidP="00AA3637">
            <w:pPr>
              <w:pStyle w:val="Tabletext"/>
              <w:tabs>
                <w:tab w:val="clear" w:pos="284"/>
                <w:tab w:val="clear" w:pos="851"/>
                <w:tab w:val="clear" w:pos="1134"/>
                <w:tab w:val="clear" w:pos="1418"/>
                <w:tab w:val="clear" w:pos="1985"/>
              </w:tabs>
              <w:rPr>
                <w:lang w:val="en-US"/>
              </w:rPr>
            </w:pPr>
            <w:r w:rsidRPr="00BE746E">
              <w:rPr>
                <w:lang w:val="en-US"/>
              </w:rPr>
              <w:t>190</w:t>
            </w:r>
          </w:p>
          <w:p w14:paraId="2DCBD02A" w14:textId="77777777" w:rsidR="00937FF1" w:rsidRPr="00BE746E" w:rsidRDefault="00937FF1" w:rsidP="00AA3637">
            <w:pPr>
              <w:pStyle w:val="Tabletext"/>
              <w:tabs>
                <w:tab w:val="clear" w:pos="284"/>
                <w:tab w:val="clear" w:pos="851"/>
                <w:tab w:val="clear" w:pos="1134"/>
                <w:tab w:val="clear" w:pos="1418"/>
                <w:tab w:val="clear" w:pos="1985"/>
              </w:tabs>
              <w:rPr>
                <w:lang w:val="en-US"/>
              </w:rPr>
            </w:pPr>
            <w:r w:rsidRPr="00BE746E">
              <w:rPr>
                <w:lang w:val="en-US"/>
              </w:rPr>
              <w:t>220</w:t>
            </w:r>
          </w:p>
        </w:tc>
        <w:tc>
          <w:tcPr>
            <w:tcW w:w="1809" w:type="dxa"/>
          </w:tcPr>
          <w:p w14:paraId="7EFD9D7E" w14:textId="77777777" w:rsidR="00937FF1" w:rsidRPr="00BE746E" w:rsidRDefault="00937FF1" w:rsidP="00AA3637">
            <w:pPr>
              <w:pStyle w:val="Tabletext"/>
              <w:rPr>
                <w:lang w:val="en-US"/>
              </w:rPr>
            </w:pPr>
            <w:r w:rsidRPr="00BE746E">
              <w:rPr>
                <w:lang w:val="en-US"/>
              </w:rPr>
              <w:br/>
            </w:r>
            <w:r w:rsidRPr="00BE746E">
              <w:rPr>
                <w:lang w:val="en-US"/>
              </w:rPr>
              <w:br/>
            </w:r>
          </w:p>
          <w:p w14:paraId="628FDA7D" w14:textId="77777777" w:rsidR="00937FF1" w:rsidRPr="00BE746E" w:rsidRDefault="00937FF1" w:rsidP="00AA3637">
            <w:pPr>
              <w:pStyle w:val="Tabletext"/>
              <w:rPr>
                <w:lang w:val="en-US"/>
              </w:rPr>
            </w:pPr>
            <w:r w:rsidRPr="00BE746E">
              <w:rPr>
                <w:lang w:val="en-US"/>
              </w:rPr>
              <w:t>9.3</w:t>
            </w:r>
          </w:p>
          <w:p w14:paraId="43BDE705" w14:textId="77777777" w:rsidR="00937FF1" w:rsidRPr="00BE746E" w:rsidRDefault="00937FF1" w:rsidP="00AA3637">
            <w:pPr>
              <w:pStyle w:val="Tabletext"/>
              <w:rPr>
                <w:lang w:val="en-US"/>
              </w:rPr>
            </w:pPr>
            <w:r w:rsidRPr="00BE746E">
              <w:rPr>
                <w:lang w:val="en-US"/>
              </w:rPr>
              <w:t>12</w:t>
            </w:r>
          </w:p>
        </w:tc>
      </w:tr>
    </w:tbl>
    <w:p w14:paraId="2F4F9FC4" w14:textId="77777777" w:rsidR="00937FF1" w:rsidRPr="00527337" w:rsidRDefault="00937FF1" w:rsidP="00937FF1">
      <w:pPr>
        <w:pStyle w:val="Tablefin"/>
      </w:pPr>
    </w:p>
    <w:p w14:paraId="1CB0F5D3" w14:textId="77777777" w:rsidR="00937FF1" w:rsidRPr="00BE746E" w:rsidRDefault="00937FF1" w:rsidP="00937FF1">
      <w:pPr>
        <w:pStyle w:val="TableNo"/>
        <w:spacing w:before="0"/>
        <w:rPr>
          <w:lang w:val="en-US"/>
        </w:rPr>
      </w:pPr>
      <w:r w:rsidRPr="00BE746E">
        <w:rPr>
          <w:lang w:val="en-US"/>
        </w:rPr>
        <w:br w:type="page"/>
      </w:r>
      <w:r w:rsidRPr="00BE746E">
        <w:rPr>
          <w:lang w:val="en-US"/>
        </w:rPr>
        <w:lastRenderedPageBreak/>
        <w:t>TABLE 1 (</w:t>
      </w:r>
      <w:r w:rsidRPr="00BE746E">
        <w:rPr>
          <w:i/>
          <w:caps w:val="0"/>
          <w:lang w:val="en-US"/>
        </w:rPr>
        <w:t>continued</w:t>
      </w:r>
      <w:r w:rsidRPr="00BE746E">
        <w:rPr>
          <w:lang w:val="en-US"/>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9"/>
        <w:gridCol w:w="1020"/>
        <w:gridCol w:w="2717"/>
        <w:gridCol w:w="3255"/>
        <w:gridCol w:w="2579"/>
        <w:gridCol w:w="2389"/>
      </w:tblGrid>
      <w:tr w:rsidR="00937FF1" w:rsidRPr="00527337" w14:paraId="44A72EB1" w14:textId="77777777" w:rsidTr="00AA3637">
        <w:trPr>
          <w:jc w:val="center"/>
        </w:trPr>
        <w:tc>
          <w:tcPr>
            <w:tcW w:w="2499" w:type="dxa"/>
          </w:tcPr>
          <w:p w14:paraId="4BD36E67" w14:textId="77777777" w:rsidR="00937FF1" w:rsidRPr="00BE746E" w:rsidRDefault="00937FF1" w:rsidP="00AA3637">
            <w:pPr>
              <w:pStyle w:val="Tablehead"/>
              <w:ind w:left="530"/>
              <w:rPr>
                <w:lang w:val="en-US"/>
              </w:rPr>
            </w:pPr>
            <w:r w:rsidRPr="00BE746E">
              <w:rPr>
                <w:lang w:val="en-US"/>
              </w:rPr>
              <w:t>Characteristics</w:t>
            </w:r>
          </w:p>
        </w:tc>
        <w:tc>
          <w:tcPr>
            <w:tcW w:w="1020" w:type="dxa"/>
          </w:tcPr>
          <w:p w14:paraId="093F3B97" w14:textId="77777777" w:rsidR="00937FF1" w:rsidRPr="00BE746E" w:rsidRDefault="00937FF1" w:rsidP="00AA3637">
            <w:pPr>
              <w:pStyle w:val="Tablehead"/>
              <w:ind w:left="34"/>
              <w:rPr>
                <w:lang w:val="en-US"/>
              </w:rPr>
            </w:pPr>
            <w:r w:rsidRPr="00BE746E">
              <w:rPr>
                <w:lang w:val="en-US"/>
              </w:rPr>
              <w:t>Units</w:t>
            </w:r>
          </w:p>
        </w:tc>
        <w:tc>
          <w:tcPr>
            <w:tcW w:w="2717" w:type="dxa"/>
          </w:tcPr>
          <w:p w14:paraId="59DDBEFC" w14:textId="77777777" w:rsidR="00937FF1" w:rsidRPr="00BE746E" w:rsidRDefault="00937FF1" w:rsidP="00AA3637">
            <w:pPr>
              <w:pStyle w:val="Tablehead"/>
              <w:rPr>
                <w:lang w:val="en-US"/>
              </w:rPr>
            </w:pPr>
            <w:r w:rsidRPr="00BE746E">
              <w:rPr>
                <w:lang w:val="en-US"/>
              </w:rPr>
              <w:t>System A9</w:t>
            </w:r>
          </w:p>
        </w:tc>
        <w:tc>
          <w:tcPr>
            <w:tcW w:w="3255" w:type="dxa"/>
          </w:tcPr>
          <w:p w14:paraId="2AF4AD0E" w14:textId="77777777" w:rsidR="00937FF1" w:rsidRPr="00527337" w:rsidRDefault="00937FF1" w:rsidP="00AA3637">
            <w:pPr>
              <w:pStyle w:val="Tablehead"/>
            </w:pPr>
            <w:r w:rsidRPr="00BE746E">
              <w:rPr>
                <w:lang w:val="en-US"/>
              </w:rPr>
              <w:t>Syst</w:t>
            </w:r>
            <w:r w:rsidRPr="00527337">
              <w:t>em A10</w:t>
            </w:r>
          </w:p>
        </w:tc>
        <w:tc>
          <w:tcPr>
            <w:tcW w:w="2579" w:type="dxa"/>
          </w:tcPr>
          <w:p w14:paraId="079FADF5" w14:textId="77777777" w:rsidR="00937FF1" w:rsidRPr="00527337" w:rsidRDefault="00937FF1" w:rsidP="00AA3637">
            <w:pPr>
              <w:pStyle w:val="Tablehead"/>
            </w:pPr>
            <w:r w:rsidRPr="00527337">
              <w:t>System A11</w:t>
            </w:r>
          </w:p>
        </w:tc>
        <w:tc>
          <w:tcPr>
            <w:tcW w:w="2389" w:type="dxa"/>
          </w:tcPr>
          <w:p w14:paraId="13E14881" w14:textId="77777777" w:rsidR="00937FF1" w:rsidRPr="00527337" w:rsidRDefault="00937FF1" w:rsidP="00AA3637">
            <w:pPr>
              <w:pStyle w:val="Tablehead"/>
            </w:pPr>
            <w:r w:rsidRPr="00527337">
              <w:t>System A12</w:t>
            </w:r>
          </w:p>
        </w:tc>
      </w:tr>
      <w:tr w:rsidR="00937FF1" w:rsidRPr="00527337" w14:paraId="2F982BAF" w14:textId="77777777" w:rsidTr="00AA3637">
        <w:trPr>
          <w:jc w:val="center"/>
        </w:trPr>
        <w:tc>
          <w:tcPr>
            <w:tcW w:w="2499" w:type="dxa"/>
          </w:tcPr>
          <w:p w14:paraId="5CB70E1F" w14:textId="77777777" w:rsidR="00937FF1" w:rsidRPr="00527337" w:rsidRDefault="00937FF1" w:rsidP="00AA3637">
            <w:pPr>
              <w:pStyle w:val="Tabletext"/>
              <w:tabs>
                <w:tab w:val="clear" w:pos="567"/>
              </w:tabs>
              <w:ind w:left="15"/>
            </w:pPr>
            <w:r w:rsidRPr="00527337">
              <w:t>Function</w:t>
            </w:r>
          </w:p>
        </w:tc>
        <w:tc>
          <w:tcPr>
            <w:tcW w:w="1020" w:type="dxa"/>
          </w:tcPr>
          <w:p w14:paraId="75A5A296" w14:textId="77777777" w:rsidR="00937FF1" w:rsidRPr="00527337" w:rsidRDefault="00937FF1" w:rsidP="00AA3637">
            <w:pPr>
              <w:pStyle w:val="Tabletext"/>
              <w:jc w:val="center"/>
            </w:pPr>
          </w:p>
        </w:tc>
        <w:tc>
          <w:tcPr>
            <w:tcW w:w="2717" w:type="dxa"/>
          </w:tcPr>
          <w:p w14:paraId="6E5B40D6" w14:textId="77777777" w:rsidR="00937FF1" w:rsidRPr="00BC38A0" w:rsidRDefault="00937FF1" w:rsidP="00AA3637">
            <w:pPr>
              <w:pStyle w:val="Tabletext"/>
              <w:keepLines/>
              <w:tabs>
                <w:tab w:val="left" w:leader="dot" w:pos="7938"/>
                <w:tab w:val="center" w:pos="9526"/>
              </w:tabs>
              <w:rPr>
                <w:lang w:val="en-US"/>
              </w:rPr>
            </w:pPr>
            <w:r w:rsidRPr="00BC38A0">
              <w:rPr>
                <w:lang w:val="en-US"/>
              </w:rPr>
              <w:t>Weather avoidance, search and rescue, ground mapping</w:t>
            </w:r>
          </w:p>
        </w:tc>
        <w:tc>
          <w:tcPr>
            <w:tcW w:w="3255" w:type="dxa"/>
          </w:tcPr>
          <w:p w14:paraId="3DD344C2" w14:textId="77777777" w:rsidR="00937FF1" w:rsidRPr="00BC38A0" w:rsidRDefault="00937FF1" w:rsidP="00AA3637">
            <w:pPr>
              <w:pStyle w:val="Tabletext"/>
              <w:keepLines/>
              <w:tabs>
                <w:tab w:val="left" w:leader="dot" w:pos="7938"/>
                <w:tab w:val="center" w:pos="9526"/>
              </w:tabs>
              <w:rPr>
                <w:lang w:val="en-US"/>
              </w:rPr>
            </w:pPr>
            <w:r w:rsidRPr="00BC38A0">
              <w:rPr>
                <w:lang w:val="en-US"/>
              </w:rPr>
              <w:t>Weather avoidance, ground mapping, search</w:t>
            </w:r>
          </w:p>
        </w:tc>
        <w:tc>
          <w:tcPr>
            <w:tcW w:w="2579" w:type="dxa"/>
          </w:tcPr>
          <w:p w14:paraId="6D01996B" w14:textId="77777777" w:rsidR="00937FF1" w:rsidRPr="00BC38A0" w:rsidRDefault="00937FF1" w:rsidP="00AA3637">
            <w:pPr>
              <w:pStyle w:val="Tabletext"/>
              <w:keepLines/>
              <w:tabs>
                <w:tab w:val="left" w:leader="dot" w:pos="7938"/>
                <w:tab w:val="center" w:pos="9526"/>
              </w:tabs>
              <w:rPr>
                <w:lang w:val="en-US"/>
              </w:rPr>
            </w:pPr>
            <w:r w:rsidRPr="00BC38A0">
              <w:rPr>
                <w:lang w:val="en-US"/>
              </w:rPr>
              <w:t>Weather avoidance, ground mapping, search and rescue</w:t>
            </w:r>
          </w:p>
        </w:tc>
        <w:tc>
          <w:tcPr>
            <w:tcW w:w="2389" w:type="dxa"/>
          </w:tcPr>
          <w:p w14:paraId="7167A0FE" w14:textId="77777777" w:rsidR="00937FF1" w:rsidRPr="00527337" w:rsidRDefault="00937FF1" w:rsidP="00AA3637">
            <w:pPr>
              <w:pStyle w:val="Tabletext"/>
              <w:keepLines/>
              <w:tabs>
                <w:tab w:val="left" w:leader="dot" w:pos="7938"/>
                <w:tab w:val="center" w:pos="9526"/>
              </w:tabs>
            </w:pPr>
            <w:r w:rsidRPr="00527337">
              <w:t>Multipurpose Surveillance, scanning, Tracking</w:t>
            </w:r>
          </w:p>
        </w:tc>
      </w:tr>
      <w:tr w:rsidR="00937FF1" w:rsidRPr="00527337" w14:paraId="2059D503" w14:textId="77777777" w:rsidTr="00AA3637">
        <w:trPr>
          <w:jc w:val="center"/>
        </w:trPr>
        <w:tc>
          <w:tcPr>
            <w:tcW w:w="2499" w:type="dxa"/>
          </w:tcPr>
          <w:p w14:paraId="7BD09257" w14:textId="77777777" w:rsidR="00937FF1" w:rsidRPr="00527337" w:rsidRDefault="00937FF1" w:rsidP="00AA3637">
            <w:pPr>
              <w:pStyle w:val="Tabletext"/>
              <w:tabs>
                <w:tab w:val="clear" w:pos="567"/>
              </w:tabs>
              <w:ind w:left="15"/>
            </w:pPr>
            <w:r w:rsidRPr="00527337">
              <w:t xml:space="preserve">Tuning range </w:t>
            </w:r>
          </w:p>
        </w:tc>
        <w:tc>
          <w:tcPr>
            <w:tcW w:w="1020" w:type="dxa"/>
          </w:tcPr>
          <w:p w14:paraId="0B8B1589"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717" w:type="dxa"/>
          </w:tcPr>
          <w:p w14:paraId="71C5DB0B" w14:textId="77777777" w:rsidR="00937FF1" w:rsidRPr="00527337" w:rsidRDefault="00937FF1" w:rsidP="00AA3637">
            <w:pPr>
              <w:pStyle w:val="Tabletext"/>
              <w:keepLines/>
              <w:tabs>
                <w:tab w:val="left" w:leader="dot" w:pos="7938"/>
                <w:tab w:val="center" w:pos="9526"/>
              </w:tabs>
            </w:pPr>
            <w:r w:rsidRPr="00527337">
              <w:t xml:space="preserve">Radar: 9 375 </w:t>
            </w:r>
            <w:r w:rsidRPr="00527337">
              <w:sym w:font="Symbol" w:char="F0B1"/>
            </w:r>
            <w:r w:rsidRPr="00527337">
              <w:t xml:space="preserve"> 10;</w:t>
            </w:r>
            <w:r w:rsidRPr="00527337">
              <w:br/>
              <w:t>Beacon: 9 310</w:t>
            </w:r>
          </w:p>
        </w:tc>
        <w:tc>
          <w:tcPr>
            <w:tcW w:w="3255" w:type="dxa"/>
          </w:tcPr>
          <w:p w14:paraId="4E7130A1" w14:textId="77777777" w:rsidR="00937FF1" w:rsidRPr="00BC38A0" w:rsidRDefault="00937FF1" w:rsidP="00AA3637">
            <w:pPr>
              <w:pStyle w:val="Tabletext"/>
              <w:keepLines/>
              <w:tabs>
                <w:tab w:val="left" w:leader="dot" w:pos="7938"/>
                <w:tab w:val="center" w:pos="9526"/>
              </w:tabs>
              <w:rPr>
                <w:lang w:val="en-US"/>
              </w:rPr>
            </w:pPr>
            <w:r w:rsidRPr="00BC38A0">
              <w:rPr>
                <w:lang w:val="en-US"/>
              </w:rPr>
              <w:t>Preheat pulse: 9 337 and 9 339 (precedes each operational pulse)</w:t>
            </w:r>
            <w:r w:rsidRPr="00BC38A0">
              <w:rPr>
                <w:lang w:val="en-US"/>
              </w:rPr>
              <w:br/>
              <w:t>Operational pulse: 9 344</w:t>
            </w:r>
          </w:p>
        </w:tc>
        <w:tc>
          <w:tcPr>
            <w:tcW w:w="2579" w:type="dxa"/>
          </w:tcPr>
          <w:p w14:paraId="67635F3C" w14:textId="77777777" w:rsidR="00937FF1" w:rsidRPr="00527337" w:rsidRDefault="00937FF1" w:rsidP="00AA3637">
            <w:pPr>
              <w:pStyle w:val="Tabletext"/>
              <w:keepLines/>
              <w:tabs>
                <w:tab w:val="left" w:leader="dot" w:pos="7938"/>
                <w:tab w:val="center" w:pos="9526"/>
              </w:tabs>
              <w:ind w:left="567" w:hanging="567"/>
            </w:pPr>
            <w:r w:rsidRPr="00527337">
              <w:t>9 375 ± 30</w:t>
            </w:r>
          </w:p>
        </w:tc>
        <w:tc>
          <w:tcPr>
            <w:tcW w:w="2389" w:type="dxa"/>
          </w:tcPr>
          <w:p w14:paraId="6A497D53" w14:textId="77777777" w:rsidR="00937FF1" w:rsidRPr="00527337" w:rsidRDefault="00937FF1" w:rsidP="00AA3637">
            <w:pPr>
              <w:pStyle w:val="Tabletext"/>
              <w:keepLines/>
              <w:tabs>
                <w:tab w:val="left" w:leader="dot" w:pos="7938"/>
                <w:tab w:val="center" w:pos="9526"/>
              </w:tabs>
              <w:ind w:left="567" w:hanging="567"/>
            </w:pPr>
            <w:r w:rsidRPr="00EB2D7C">
              <w:t xml:space="preserve">8 500-10 </w:t>
            </w:r>
            <w:del w:id="10" w:author="USA" w:date="2020-09-15T14:15:00Z">
              <w:r w:rsidRPr="00EB2D7C" w:rsidDel="00EA3C1F">
                <w:delText>450</w:delText>
              </w:r>
            </w:del>
            <w:ins w:id="11" w:author="USA" w:date="2020-09-15T14:15:00Z">
              <w:r w:rsidRPr="00EB2D7C">
                <w:t>500</w:t>
              </w:r>
            </w:ins>
            <w:r w:rsidRPr="00527337">
              <w:t> </w:t>
            </w:r>
          </w:p>
        </w:tc>
      </w:tr>
      <w:tr w:rsidR="00937FF1" w:rsidRPr="00A225B7" w14:paraId="7A54E954" w14:textId="77777777" w:rsidTr="00AA3637">
        <w:trPr>
          <w:jc w:val="center"/>
        </w:trPr>
        <w:tc>
          <w:tcPr>
            <w:tcW w:w="2499" w:type="dxa"/>
          </w:tcPr>
          <w:p w14:paraId="314D913C" w14:textId="77777777" w:rsidR="00937FF1" w:rsidRPr="00527337" w:rsidRDefault="00937FF1" w:rsidP="00AA3637">
            <w:pPr>
              <w:pStyle w:val="Tabletext"/>
              <w:tabs>
                <w:tab w:val="clear" w:pos="567"/>
              </w:tabs>
              <w:ind w:left="15"/>
            </w:pPr>
            <w:r w:rsidRPr="00527337">
              <w:t>Modulation</w:t>
            </w:r>
          </w:p>
        </w:tc>
        <w:tc>
          <w:tcPr>
            <w:tcW w:w="1020" w:type="dxa"/>
          </w:tcPr>
          <w:p w14:paraId="07C966AB" w14:textId="77777777" w:rsidR="00937FF1" w:rsidRPr="00527337" w:rsidRDefault="00937FF1" w:rsidP="00AA3637">
            <w:pPr>
              <w:pStyle w:val="Tabletext"/>
              <w:jc w:val="center"/>
            </w:pPr>
          </w:p>
        </w:tc>
        <w:tc>
          <w:tcPr>
            <w:tcW w:w="2717" w:type="dxa"/>
          </w:tcPr>
          <w:p w14:paraId="5474669E"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3255" w:type="dxa"/>
          </w:tcPr>
          <w:p w14:paraId="10919398"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2579" w:type="dxa"/>
          </w:tcPr>
          <w:p w14:paraId="3BD7D9AE"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2389" w:type="dxa"/>
          </w:tcPr>
          <w:p w14:paraId="62C6A92C" w14:textId="77777777" w:rsidR="00937FF1" w:rsidRPr="00BC38A0" w:rsidRDefault="00937FF1" w:rsidP="00AA3637">
            <w:pPr>
              <w:pStyle w:val="Tabletext"/>
              <w:keepLines/>
              <w:tabs>
                <w:tab w:val="left" w:leader="dot" w:pos="7938"/>
                <w:tab w:val="center" w:pos="9526"/>
              </w:tabs>
              <w:rPr>
                <w:lang w:val="en-US"/>
              </w:rPr>
            </w:pPr>
            <w:r w:rsidRPr="00BC38A0">
              <w:rPr>
                <w:lang w:val="en-US"/>
              </w:rPr>
              <w:t>Adaptive Pulse, FM, linear FM pulse (chirp)</w:t>
            </w:r>
          </w:p>
        </w:tc>
      </w:tr>
      <w:tr w:rsidR="00937FF1" w:rsidRPr="00527337" w14:paraId="7A371017" w14:textId="77777777" w:rsidTr="00AA3637">
        <w:trPr>
          <w:jc w:val="center"/>
        </w:trPr>
        <w:tc>
          <w:tcPr>
            <w:tcW w:w="2499" w:type="dxa"/>
          </w:tcPr>
          <w:p w14:paraId="26882E62" w14:textId="77777777" w:rsidR="00937FF1" w:rsidRPr="00527337" w:rsidRDefault="00937FF1" w:rsidP="00AA3637">
            <w:pPr>
              <w:pStyle w:val="Tabletext"/>
              <w:tabs>
                <w:tab w:val="clear" w:pos="567"/>
              </w:tabs>
              <w:ind w:left="15"/>
            </w:pPr>
            <w:r w:rsidRPr="00527337">
              <w:t>Peak power into antenna</w:t>
            </w:r>
          </w:p>
        </w:tc>
        <w:tc>
          <w:tcPr>
            <w:tcW w:w="1020" w:type="dxa"/>
          </w:tcPr>
          <w:p w14:paraId="51682A9C"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2717" w:type="dxa"/>
          </w:tcPr>
          <w:p w14:paraId="243787AD" w14:textId="77777777" w:rsidR="00937FF1" w:rsidRPr="00527337" w:rsidRDefault="00937FF1" w:rsidP="00AA3637">
            <w:pPr>
              <w:pStyle w:val="Tabletext"/>
              <w:keepLines/>
              <w:tabs>
                <w:tab w:val="left" w:leader="dot" w:pos="7938"/>
                <w:tab w:val="center" w:pos="9526"/>
              </w:tabs>
              <w:ind w:left="567" w:hanging="567"/>
            </w:pPr>
            <w:r w:rsidRPr="00527337">
              <w:t>25</w:t>
            </w:r>
          </w:p>
        </w:tc>
        <w:tc>
          <w:tcPr>
            <w:tcW w:w="3255" w:type="dxa"/>
          </w:tcPr>
          <w:p w14:paraId="015CCBFF" w14:textId="77777777" w:rsidR="00937FF1" w:rsidRPr="00527337" w:rsidRDefault="00937FF1" w:rsidP="00AA3637">
            <w:pPr>
              <w:pStyle w:val="Tabletext"/>
              <w:keepLines/>
              <w:tabs>
                <w:tab w:val="left" w:leader="dot" w:pos="7938"/>
                <w:tab w:val="center" w:pos="9526"/>
              </w:tabs>
              <w:ind w:left="567" w:hanging="567"/>
            </w:pPr>
            <w:r w:rsidRPr="00527337">
              <w:t>0.026 (14 dBW)</w:t>
            </w:r>
          </w:p>
        </w:tc>
        <w:tc>
          <w:tcPr>
            <w:tcW w:w="2579" w:type="dxa"/>
          </w:tcPr>
          <w:p w14:paraId="600AA870" w14:textId="77777777" w:rsidR="00937FF1" w:rsidRPr="00527337" w:rsidRDefault="00937FF1" w:rsidP="00AA3637">
            <w:pPr>
              <w:pStyle w:val="Tabletext"/>
              <w:keepLines/>
              <w:tabs>
                <w:tab w:val="left" w:leader="dot" w:pos="7938"/>
                <w:tab w:val="center" w:pos="9526"/>
              </w:tabs>
              <w:ind w:left="567" w:hanging="567"/>
            </w:pPr>
            <w:r w:rsidRPr="00527337">
              <w:t>2.5 to 6.0</w:t>
            </w:r>
          </w:p>
        </w:tc>
        <w:tc>
          <w:tcPr>
            <w:tcW w:w="2389" w:type="dxa"/>
          </w:tcPr>
          <w:p w14:paraId="13ECB060" w14:textId="77777777" w:rsidR="00937FF1" w:rsidRPr="00527337" w:rsidRDefault="00937FF1" w:rsidP="00AA3637">
            <w:pPr>
              <w:pStyle w:val="Tabletext"/>
              <w:keepLines/>
              <w:tabs>
                <w:tab w:val="left" w:leader="dot" w:pos="7938"/>
                <w:tab w:val="center" w:pos="9526"/>
              </w:tabs>
              <w:ind w:left="567" w:hanging="567"/>
            </w:pPr>
            <w:r w:rsidRPr="00527337">
              <w:t>0.03-10</w:t>
            </w:r>
          </w:p>
        </w:tc>
      </w:tr>
      <w:tr w:rsidR="00937FF1" w:rsidRPr="00527337" w14:paraId="4FBDB46D" w14:textId="77777777" w:rsidTr="00AA3637">
        <w:trPr>
          <w:jc w:val="center"/>
        </w:trPr>
        <w:tc>
          <w:tcPr>
            <w:tcW w:w="2499" w:type="dxa"/>
          </w:tcPr>
          <w:p w14:paraId="2D712B8E" w14:textId="77777777" w:rsidR="00937FF1" w:rsidRPr="00BC38A0" w:rsidRDefault="00937FF1" w:rsidP="00AA3637">
            <w:pPr>
              <w:pStyle w:val="Tabletext"/>
              <w:tabs>
                <w:tab w:val="clear" w:pos="567"/>
              </w:tabs>
              <w:ind w:left="15"/>
              <w:rPr>
                <w:lang w:val="en-US"/>
              </w:rPr>
            </w:pPr>
            <w:r w:rsidRPr="00BC38A0">
              <w:rPr>
                <w:lang w:val="en-US"/>
              </w:rPr>
              <w:t>Pulse width and</w:t>
            </w:r>
            <w:r w:rsidRPr="00BC38A0">
              <w:rPr>
                <w:lang w:val="en-US"/>
              </w:rPr>
              <w:br/>
              <w:t xml:space="preserve">Pulse repetition rate </w:t>
            </w:r>
          </w:p>
        </w:tc>
        <w:tc>
          <w:tcPr>
            <w:tcW w:w="1020" w:type="dxa"/>
          </w:tcPr>
          <w:p w14:paraId="69A0C152"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t>pps</w:t>
            </w:r>
          </w:p>
        </w:tc>
        <w:tc>
          <w:tcPr>
            <w:tcW w:w="2717" w:type="dxa"/>
          </w:tcPr>
          <w:p w14:paraId="572565B7" w14:textId="77777777" w:rsidR="00937FF1" w:rsidRPr="00BC38A0" w:rsidRDefault="00937FF1" w:rsidP="00AA3637">
            <w:pPr>
              <w:pStyle w:val="Tabletext"/>
              <w:keepLines/>
              <w:tabs>
                <w:tab w:val="left" w:leader="dot" w:pos="7938"/>
                <w:tab w:val="center" w:pos="9526"/>
              </w:tabs>
              <w:rPr>
                <w:lang w:val="en-US"/>
              </w:rPr>
            </w:pPr>
            <w:r w:rsidRPr="00BC38A0">
              <w:rPr>
                <w:lang w:val="en-US"/>
              </w:rPr>
              <w:t>4.5, 2.4, 0.8 and 0.2 µs at 180, 350, 350 and 1 000 pps</w:t>
            </w:r>
          </w:p>
        </w:tc>
        <w:tc>
          <w:tcPr>
            <w:tcW w:w="3255" w:type="dxa"/>
          </w:tcPr>
          <w:p w14:paraId="50BC1225" w14:textId="77777777" w:rsidR="00937FF1" w:rsidRPr="00BC38A0" w:rsidRDefault="00937FF1" w:rsidP="00AA3637">
            <w:pPr>
              <w:pStyle w:val="Tabletext"/>
              <w:keepLines/>
              <w:tabs>
                <w:tab w:val="left" w:leader="dot" w:pos="7938"/>
                <w:tab w:val="center" w:pos="9526"/>
              </w:tabs>
              <w:rPr>
                <w:lang w:val="en-US"/>
              </w:rPr>
            </w:pPr>
            <w:r w:rsidRPr="00BC38A0">
              <w:rPr>
                <w:lang w:val="en-US"/>
              </w:rPr>
              <w:t>9 337 and 9 339 MHz: 1-29 </w:t>
            </w:r>
            <w:r>
              <w:sym w:font="Symbol" w:char="F06D"/>
            </w:r>
            <w:r w:rsidRPr="00BC38A0">
              <w:rPr>
                <w:lang w:val="en-US"/>
              </w:rPr>
              <w:t>s at 2 200</w:t>
            </w:r>
            <w:r w:rsidRPr="00BC38A0">
              <w:rPr>
                <w:lang w:val="en-US"/>
              </w:rPr>
              <w:noBreakHyphen/>
              <w:t>220 pps</w:t>
            </w:r>
            <w:r w:rsidRPr="00BC38A0">
              <w:rPr>
                <w:lang w:val="en-US"/>
              </w:rPr>
              <w:br/>
              <w:t>(dithered) for all pulse widths;</w:t>
            </w:r>
            <w:r w:rsidRPr="00BC38A0">
              <w:rPr>
                <w:lang w:val="en-US"/>
              </w:rPr>
              <w:br/>
              <w:t>9 344 MHz: 1.7-2.4, 2.4-4.8, 4.8</w:t>
            </w:r>
            <w:r>
              <w:rPr>
                <w:lang w:val="en-US"/>
              </w:rPr>
              <w:noBreakHyphen/>
            </w:r>
            <w:r w:rsidRPr="00BC38A0">
              <w:rPr>
                <w:lang w:val="en-US"/>
              </w:rPr>
              <w:t>9.6, 17, 19 and 29 </w:t>
            </w:r>
            <w:r>
              <w:sym w:font="Symbol" w:char="F06D"/>
            </w:r>
            <w:r w:rsidRPr="00BC38A0">
              <w:rPr>
                <w:lang w:val="en-US"/>
              </w:rPr>
              <w:t>s at 2</w:t>
            </w:r>
            <w:r>
              <w:rPr>
                <w:lang w:val="en-US"/>
              </w:rPr>
              <w:t> </w:t>
            </w:r>
            <w:r w:rsidRPr="00BC38A0">
              <w:rPr>
                <w:lang w:val="en-US"/>
              </w:rPr>
              <w:t>200</w:t>
            </w:r>
            <w:r>
              <w:rPr>
                <w:lang w:val="en-US"/>
              </w:rPr>
              <w:noBreakHyphen/>
            </w:r>
            <w:r w:rsidRPr="00BC38A0">
              <w:rPr>
                <w:lang w:val="en-US"/>
              </w:rPr>
              <w:t>220 pps (dithered)</w:t>
            </w:r>
          </w:p>
        </w:tc>
        <w:tc>
          <w:tcPr>
            <w:tcW w:w="2579" w:type="dxa"/>
          </w:tcPr>
          <w:p w14:paraId="5A10E829" w14:textId="77777777" w:rsidR="00937FF1" w:rsidRDefault="00937FF1" w:rsidP="00AA3637">
            <w:pPr>
              <w:pStyle w:val="Tabletext"/>
              <w:keepLines/>
              <w:tabs>
                <w:tab w:val="left" w:leader="dot" w:pos="7938"/>
                <w:tab w:val="center" w:pos="9526"/>
              </w:tabs>
              <w:ind w:left="567" w:hanging="567"/>
            </w:pPr>
            <w:r>
              <w:t xml:space="preserve">Fixed at 4 </w:t>
            </w:r>
          </w:p>
          <w:p w14:paraId="55A75B1D" w14:textId="77777777" w:rsidR="00937FF1" w:rsidRPr="00527337" w:rsidRDefault="00937FF1" w:rsidP="00AA3637">
            <w:pPr>
              <w:pStyle w:val="Tabletext"/>
              <w:keepLines/>
              <w:tabs>
                <w:tab w:val="left" w:leader="dot" w:pos="7938"/>
                <w:tab w:val="center" w:pos="9526"/>
              </w:tabs>
              <w:ind w:left="567" w:hanging="567"/>
            </w:pPr>
            <w:r w:rsidRPr="00527337">
              <w:t>106.5</w:t>
            </w:r>
          </w:p>
        </w:tc>
        <w:tc>
          <w:tcPr>
            <w:tcW w:w="2389" w:type="dxa"/>
          </w:tcPr>
          <w:p w14:paraId="105F48CC" w14:textId="77777777" w:rsidR="00937FF1" w:rsidRPr="00527337" w:rsidRDefault="00937FF1" w:rsidP="00AA3637">
            <w:pPr>
              <w:pStyle w:val="Tabletext"/>
              <w:keepLines/>
              <w:tabs>
                <w:tab w:val="left" w:leader="dot" w:pos="7938"/>
                <w:tab w:val="center" w:pos="9526"/>
              </w:tabs>
              <w:ind w:left="567" w:hanging="567"/>
            </w:pPr>
            <w:r>
              <w:t>0.</w:t>
            </w:r>
            <w:r w:rsidRPr="00527337">
              <w:t>15-300 adaptive</w:t>
            </w:r>
          </w:p>
          <w:p w14:paraId="327864BF" w14:textId="77777777" w:rsidR="00937FF1" w:rsidRPr="00527337" w:rsidRDefault="00937FF1" w:rsidP="00AA3637">
            <w:pPr>
              <w:pStyle w:val="Tabletext"/>
            </w:pPr>
            <w:r w:rsidRPr="00527337">
              <w:t>1 000-50 0000 adaptive</w:t>
            </w:r>
          </w:p>
        </w:tc>
      </w:tr>
      <w:tr w:rsidR="00937FF1" w:rsidRPr="00527337" w14:paraId="5092539E" w14:textId="77777777" w:rsidTr="00AA3637">
        <w:trPr>
          <w:jc w:val="center"/>
        </w:trPr>
        <w:tc>
          <w:tcPr>
            <w:tcW w:w="2499" w:type="dxa"/>
          </w:tcPr>
          <w:p w14:paraId="3BBF868D" w14:textId="77777777" w:rsidR="00937FF1" w:rsidRPr="00527337" w:rsidRDefault="00937FF1" w:rsidP="00AA3637">
            <w:pPr>
              <w:pStyle w:val="Tabletext"/>
              <w:tabs>
                <w:tab w:val="clear" w:pos="567"/>
              </w:tabs>
              <w:ind w:left="15"/>
            </w:pPr>
            <w:r w:rsidRPr="00527337">
              <w:t>Maximum duty cycle</w:t>
            </w:r>
          </w:p>
        </w:tc>
        <w:tc>
          <w:tcPr>
            <w:tcW w:w="1020" w:type="dxa"/>
          </w:tcPr>
          <w:p w14:paraId="3D99979B" w14:textId="77777777" w:rsidR="00937FF1" w:rsidRPr="00527337" w:rsidRDefault="00937FF1" w:rsidP="00AA3637">
            <w:pPr>
              <w:pStyle w:val="Tabletext"/>
              <w:jc w:val="center"/>
            </w:pPr>
          </w:p>
        </w:tc>
        <w:tc>
          <w:tcPr>
            <w:tcW w:w="2717" w:type="dxa"/>
          </w:tcPr>
          <w:p w14:paraId="4859DA9E" w14:textId="77777777" w:rsidR="00937FF1" w:rsidRPr="00527337" w:rsidRDefault="00937FF1" w:rsidP="00AA3637">
            <w:pPr>
              <w:pStyle w:val="Tabletext"/>
              <w:keepLines/>
              <w:tabs>
                <w:tab w:val="left" w:leader="dot" w:pos="7938"/>
                <w:tab w:val="center" w:pos="9526"/>
              </w:tabs>
              <w:ind w:left="567" w:hanging="567"/>
            </w:pPr>
            <w:r w:rsidRPr="00527337">
              <w:t>0.00082</w:t>
            </w:r>
          </w:p>
        </w:tc>
        <w:tc>
          <w:tcPr>
            <w:tcW w:w="3255" w:type="dxa"/>
          </w:tcPr>
          <w:p w14:paraId="3A24B9EA" w14:textId="77777777" w:rsidR="00937FF1" w:rsidRPr="00BC38A0" w:rsidRDefault="00937FF1" w:rsidP="00AA3637">
            <w:pPr>
              <w:pStyle w:val="Tabletext"/>
              <w:keepLines/>
              <w:tabs>
                <w:tab w:val="left" w:leader="dot" w:pos="7938"/>
                <w:tab w:val="center" w:pos="9526"/>
              </w:tabs>
              <w:rPr>
                <w:lang w:val="en-US"/>
              </w:rPr>
            </w:pPr>
            <w:r w:rsidRPr="00BC38A0">
              <w:rPr>
                <w:lang w:val="en-US"/>
              </w:rPr>
              <w:t xml:space="preserve">9 337 and 9 339 MHz: </w:t>
            </w:r>
            <w:r w:rsidRPr="00527337">
              <w:sym w:font="Symbol" w:char="F0A3"/>
            </w:r>
            <w:r w:rsidRPr="00BC38A0">
              <w:rPr>
                <w:lang w:val="en-US"/>
              </w:rPr>
              <w:t xml:space="preserve"> 0.064</w:t>
            </w:r>
            <w:r w:rsidRPr="00BC38A0">
              <w:rPr>
                <w:lang w:val="en-US"/>
              </w:rPr>
              <w:br/>
              <w:t xml:space="preserve">9 344 MHz: </w:t>
            </w:r>
            <w:r w:rsidRPr="00527337">
              <w:sym w:font="Symbol" w:char="F0A3"/>
            </w:r>
            <w:r w:rsidRPr="00BC38A0">
              <w:rPr>
                <w:lang w:val="en-US"/>
              </w:rPr>
              <w:t xml:space="preserve"> 0.011 (with 17 </w:t>
            </w:r>
            <w:r>
              <w:sym w:font="Symbol" w:char="F06D"/>
            </w:r>
            <w:r w:rsidRPr="00BC38A0">
              <w:rPr>
                <w:lang w:val="en-US"/>
              </w:rPr>
              <w:t>s pulses)</w:t>
            </w:r>
          </w:p>
        </w:tc>
        <w:tc>
          <w:tcPr>
            <w:tcW w:w="2579" w:type="dxa"/>
          </w:tcPr>
          <w:p w14:paraId="2DFD09AB" w14:textId="77777777" w:rsidR="00937FF1" w:rsidRPr="00527337" w:rsidRDefault="00937FF1" w:rsidP="00AA3637">
            <w:pPr>
              <w:pStyle w:val="Tabletext"/>
              <w:keepLines/>
              <w:tabs>
                <w:tab w:val="left" w:leader="dot" w:pos="7938"/>
                <w:tab w:val="center" w:pos="9526"/>
              </w:tabs>
              <w:ind w:left="567" w:hanging="567"/>
            </w:pPr>
            <w:r w:rsidRPr="00527337">
              <w:t>0.00043</w:t>
            </w:r>
          </w:p>
        </w:tc>
        <w:tc>
          <w:tcPr>
            <w:tcW w:w="2389" w:type="dxa"/>
          </w:tcPr>
          <w:p w14:paraId="5F68BFC8" w14:textId="77777777" w:rsidR="00937FF1" w:rsidRPr="00527337" w:rsidRDefault="00937FF1" w:rsidP="00AA3637">
            <w:pPr>
              <w:pStyle w:val="Tabletext"/>
              <w:keepLines/>
              <w:tabs>
                <w:tab w:val="left" w:leader="dot" w:pos="7938"/>
                <w:tab w:val="center" w:pos="9526"/>
              </w:tabs>
              <w:ind w:left="567" w:hanging="567"/>
            </w:pPr>
            <w:r>
              <w:t>0.01</w:t>
            </w:r>
            <w:r w:rsidRPr="00527337">
              <w:t>-0.8 (pulse), 1 (FM)</w:t>
            </w:r>
          </w:p>
        </w:tc>
      </w:tr>
      <w:tr w:rsidR="00937FF1" w:rsidRPr="00527337" w14:paraId="098E4CEA" w14:textId="77777777" w:rsidTr="00AA3637">
        <w:trPr>
          <w:jc w:val="center"/>
        </w:trPr>
        <w:tc>
          <w:tcPr>
            <w:tcW w:w="2499" w:type="dxa"/>
          </w:tcPr>
          <w:p w14:paraId="189EA6D3" w14:textId="77777777" w:rsidR="00937FF1" w:rsidRPr="00527337" w:rsidRDefault="00937FF1" w:rsidP="00AA3637">
            <w:pPr>
              <w:pStyle w:val="Tabletext"/>
              <w:tabs>
                <w:tab w:val="clear" w:pos="567"/>
              </w:tabs>
              <w:ind w:left="15"/>
            </w:pPr>
            <w:r w:rsidRPr="00527337">
              <w:t xml:space="preserve">Pulse rise/fall time </w:t>
            </w:r>
          </w:p>
        </w:tc>
        <w:tc>
          <w:tcPr>
            <w:tcW w:w="1020" w:type="dxa"/>
          </w:tcPr>
          <w:p w14:paraId="197298A3"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717" w:type="dxa"/>
          </w:tcPr>
          <w:p w14:paraId="5C567097"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3255" w:type="dxa"/>
          </w:tcPr>
          <w:p w14:paraId="7B2A46B7" w14:textId="77777777" w:rsidR="00937FF1" w:rsidRPr="00527337" w:rsidRDefault="00937FF1" w:rsidP="00AA3637">
            <w:pPr>
              <w:pStyle w:val="Tabletext"/>
              <w:keepLines/>
              <w:tabs>
                <w:tab w:val="left" w:leader="dot" w:pos="7938"/>
                <w:tab w:val="center" w:pos="9526"/>
              </w:tabs>
            </w:pPr>
            <w:r w:rsidRPr="00527337">
              <w:t>9 337 and 9 339 MHz: 0.3/0.2</w:t>
            </w:r>
            <w:r w:rsidRPr="00527337">
              <w:br/>
              <w:t>9 344 MHz: 0.5/0.5</w:t>
            </w:r>
          </w:p>
        </w:tc>
        <w:tc>
          <w:tcPr>
            <w:tcW w:w="2579" w:type="dxa"/>
          </w:tcPr>
          <w:p w14:paraId="1FE7CFF8" w14:textId="77777777" w:rsidR="00937FF1" w:rsidRPr="00527337" w:rsidRDefault="00937FF1" w:rsidP="00AA3637">
            <w:pPr>
              <w:pStyle w:val="Tabletext"/>
              <w:keepLines/>
              <w:tabs>
                <w:tab w:val="left" w:leader="dot" w:pos="7938"/>
                <w:tab w:val="center" w:pos="9526"/>
              </w:tabs>
            </w:pPr>
            <w:r w:rsidRPr="00527337">
              <w:t xml:space="preserve">Rise time: 0.3 </w:t>
            </w:r>
            <w:r w:rsidRPr="00527337">
              <w:br/>
              <w:t>Fall time: 0.4</w:t>
            </w:r>
          </w:p>
        </w:tc>
        <w:tc>
          <w:tcPr>
            <w:tcW w:w="2389" w:type="dxa"/>
          </w:tcPr>
          <w:p w14:paraId="1B222FBE" w14:textId="07B8E312" w:rsidR="00937FF1" w:rsidRPr="00527337" w:rsidRDefault="00740085" w:rsidP="00AA3637">
            <w:pPr>
              <w:pStyle w:val="Tabletext"/>
              <w:keepLines/>
              <w:tabs>
                <w:tab w:val="left" w:leader="dot" w:pos="7938"/>
                <w:tab w:val="center" w:pos="9526"/>
              </w:tabs>
              <w:ind w:left="567" w:hanging="567"/>
            </w:pPr>
            <w:ins w:id="12" w:author="USA" w:date="2021-03-30T17:09:00Z">
              <w:del w:id="13" w:author="AFSMO" w:date="2021-01-21T14:36:00Z">
                <w:r w:rsidRPr="00E17831" w:rsidDel="009524F1">
                  <w:rPr>
                    <w:highlight w:val="yellow"/>
                  </w:rPr>
                  <w:delText xml:space="preserve">Not </w:delText>
                </w:r>
                <w:r w:rsidRPr="009C79A4" w:rsidDel="009524F1">
                  <w:rPr>
                    <w:highlight w:val="yellow"/>
                  </w:rPr>
                  <w:delText>specified</w:delText>
                </w:r>
              </w:del>
              <w:r w:rsidRPr="009C79A4">
                <w:rPr>
                  <w:highlight w:val="yellow"/>
                </w:rPr>
                <w:t>0.005-0.1/0.005-0.1</w:t>
              </w:r>
            </w:ins>
          </w:p>
        </w:tc>
      </w:tr>
      <w:tr w:rsidR="00937FF1" w:rsidRPr="00527337" w14:paraId="442CAC16" w14:textId="77777777" w:rsidTr="00AA3637">
        <w:trPr>
          <w:jc w:val="center"/>
        </w:trPr>
        <w:tc>
          <w:tcPr>
            <w:tcW w:w="2499" w:type="dxa"/>
          </w:tcPr>
          <w:p w14:paraId="33296C06" w14:textId="77777777" w:rsidR="00937FF1" w:rsidRPr="00527337" w:rsidRDefault="00937FF1" w:rsidP="00AA3637">
            <w:pPr>
              <w:pStyle w:val="Tabletext"/>
              <w:tabs>
                <w:tab w:val="clear" w:pos="567"/>
              </w:tabs>
              <w:ind w:left="15"/>
            </w:pPr>
            <w:r w:rsidRPr="00527337">
              <w:t>Output device</w:t>
            </w:r>
          </w:p>
        </w:tc>
        <w:tc>
          <w:tcPr>
            <w:tcW w:w="1020" w:type="dxa"/>
          </w:tcPr>
          <w:p w14:paraId="5721F2CD" w14:textId="77777777" w:rsidR="00937FF1" w:rsidRPr="00527337" w:rsidRDefault="00937FF1" w:rsidP="00AA3637">
            <w:pPr>
              <w:pStyle w:val="Tabletext"/>
              <w:jc w:val="center"/>
            </w:pPr>
          </w:p>
        </w:tc>
        <w:tc>
          <w:tcPr>
            <w:tcW w:w="2717" w:type="dxa"/>
          </w:tcPr>
          <w:p w14:paraId="4C6C8D65" w14:textId="77777777" w:rsidR="00937FF1" w:rsidRPr="00527337" w:rsidRDefault="00937FF1" w:rsidP="00AA3637">
            <w:pPr>
              <w:pStyle w:val="Tabletext"/>
              <w:keepLines/>
              <w:tabs>
                <w:tab w:val="left" w:leader="dot" w:pos="7938"/>
                <w:tab w:val="center" w:pos="9526"/>
              </w:tabs>
              <w:ind w:left="567" w:hanging="567"/>
            </w:pPr>
            <w:r w:rsidRPr="00527337">
              <w:t>High-reliability magnetron</w:t>
            </w:r>
          </w:p>
        </w:tc>
        <w:tc>
          <w:tcPr>
            <w:tcW w:w="3255" w:type="dxa"/>
          </w:tcPr>
          <w:p w14:paraId="7B793D3F" w14:textId="77777777" w:rsidR="00937FF1" w:rsidRPr="00527337" w:rsidRDefault="00937FF1" w:rsidP="00AA3637">
            <w:pPr>
              <w:pStyle w:val="Tabletext"/>
              <w:keepLines/>
              <w:tabs>
                <w:tab w:val="left" w:leader="dot" w:pos="7938"/>
                <w:tab w:val="center" w:pos="9526"/>
              </w:tabs>
              <w:ind w:left="567" w:hanging="567"/>
            </w:pPr>
            <w:r w:rsidRPr="00527337">
              <w:t>IMPATT diode</w:t>
            </w:r>
          </w:p>
        </w:tc>
        <w:tc>
          <w:tcPr>
            <w:tcW w:w="2579" w:type="dxa"/>
          </w:tcPr>
          <w:p w14:paraId="752F86C1" w14:textId="77777777" w:rsidR="00937FF1" w:rsidRPr="00527337" w:rsidRDefault="00937FF1" w:rsidP="00AA3637">
            <w:pPr>
              <w:pStyle w:val="Tabletext"/>
              <w:keepLines/>
              <w:tabs>
                <w:tab w:val="left" w:leader="dot" w:pos="7938"/>
                <w:tab w:val="center" w:pos="9526"/>
              </w:tabs>
              <w:ind w:left="567" w:hanging="567"/>
            </w:pPr>
            <w:r w:rsidRPr="00527337">
              <w:t>Magnetron</w:t>
            </w:r>
          </w:p>
        </w:tc>
        <w:tc>
          <w:tcPr>
            <w:tcW w:w="2389" w:type="dxa"/>
          </w:tcPr>
          <w:p w14:paraId="3B519778" w14:textId="77777777" w:rsidR="00937FF1" w:rsidRPr="00527337" w:rsidRDefault="00937FF1" w:rsidP="00AA3637">
            <w:pPr>
              <w:pStyle w:val="Tabletext"/>
              <w:keepLines/>
              <w:tabs>
                <w:tab w:val="left" w:leader="dot" w:pos="7938"/>
                <w:tab w:val="center" w:pos="9526"/>
              </w:tabs>
              <w:ind w:left="567" w:hanging="567"/>
            </w:pPr>
            <w:r w:rsidRPr="00527337">
              <w:t>Solid state</w:t>
            </w:r>
          </w:p>
        </w:tc>
      </w:tr>
      <w:tr w:rsidR="00937FF1" w:rsidRPr="00527337" w14:paraId="18AE4FCE" w14:textId="77777777" w:rsidTr="00AA3637">
        <w:trPr>
          <w:jc w:val="center"/>
        </w:trPr>
        <w:tc>
          <w:tcPr>
            <w:tcW w:w="2499" w:type="dxa"/>
          </w:tcPr>
          <w:p w14:paraId="00D2AB80" w14:textId="77777777" w:rsidR="00937FF1" w:rsidRPr="00527337" w:rsidRDefault="00937FF1" w:rsidP="00AA3637">
            <w:pPr>
              <w:pStyle w:val="Tabletext"/>
              <w:tabs>
                <w:tab w:val="clear" w:pos="567"/>
              </w:tabs>
              <w:ind w:left="15"/>
            </w:pPr>
            <w:r w:rsidRPr="00527337">
              <w:t>Antenna pattern type</w:t>
            </w:r>
          </w:p>
        </w:tc>
        <w:tc>
          <w:tcPr>
            <w:tcW w:w="1020" w:type="dxa"/>
          </w:tcPr>
          <w:p w14:paraId="2D0A095F" w14:textId="77777777" w:rsidR="00937FF1" w:rsidRPr="00527337" w:rsidRDefault="00937FF1" w:rsidP="00AA3637">
            <w:pPr>
              <w:pStyle w:val="Tabletext"/>
              <w:jc w:val="center"/>
            </w:pPr>
          </w:p>
        </w:tc>
        <w:tc>
          <w:tcPr>
            <w:tcW w:w="2717" w:type="dxa"/>
          </w:tcPr>
          <w:p w14:paraId="75163A02" w14:textId="77777777" w:rsidR="00937FF1" w:rsidRPr="00527337" w:rsidRDefault="00937FF1" w:rsidP="00AA3637">
            <w:pPr>
              <w:pStyle w:val="Tabletext"/>
              <w:keepLines/>
              <w:tabs>
                <w:tab w:val="left" w:leader="dot" w:pos="7938"/>
                <w:tab w:val="center" w:pos="9526"/>
              </w:tabs>
              <w:ind w:left="567" w:hanging="567"/>
            </w:pPr>
            <w:r w:rsidRPr="00527337">
              <w:t>Pencil and fan</w:t>
            </w:r>
          </w:p>
        </w:tc>
        <w:tc>
          <w:tcPr>
            <w:tcW w:w="3255" w:type="dxa"/>
          </w:tcPr>
          <w:p w14:paraId="70BC426B"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579" w:type="dxa"/>
          </w:tcPr>
          <w:p w14:paraId="014CE375"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389" w:type="dxa"/>
          </w:tcPr>
          <w:p w14:paraId="7DBEB839" w14:textId="7E2CC3BF" w:rsidR="00937FF1" w:rsidRPr="00527337" w:rsidRDefault="00937FF1" w:rsidP="00AA3637">
            <w:pPr>
              <w:pStyle w:val="Tabletext"/>
              <w:keepLines/>
              <w:tabs>
                <w:tab w:val="left" w:leader="dot" w:pos="7938"/>
                <w:tab w:val="center" w:pos="9526"/>
              </w:tabs>
              <w:ind w:left="567" w:hanging="567"/>
            </w:pPr>
            <w:r w:rsidRPr="00D14280">
              <w:t>Digital beamforming</w:t>
            </w:r>
            <w:ins w:id="14" w:author="AFSMO" w:date="2021-01-21T14:36:00Z">
              <w:r w:rsidR="009524F1">
                <w:t xml:space="preserve"> </w:t>
              </w:r>
            </w:ins>
            <w:ins w:id="15" w:author="USA" w:date="2021-03-30T17:10:00Z">
              <w:r w:rsidR="00740085" w:rsidRPr="00ED1B12">
                <w:rPr>
                  <w:highlight w:val="yellow"/>
                </w:rPr>
                <w:t>(ITU-R M.1851)</w:t>
              </w:r>
            </w:ins>
          </w:p>
        </w:tc>
      </w:tr>
      <w:tr w:rsidR="00937FF1" w:rsidRPr="00527337" w14:paraId="3F7499DC" w14:textId="77777777" w:rsidTr="00AA3637">
        <w:trPr>
          <w:jc w:val="center"/>
        </w:trPr>
        <w:tc>
          <w:tcPr>
            <w:tcW w:w="2499" w:type="dxa"/>
          </w:tcPr>
          <w:p w14:paraId="723862D5" w14:textId="77777777" w:rsidR="00937FF1" w:rsidRPr="00527337" w:rsidRDefault="00937FF1" w:rsidP="00AA3637">
            <w:pPr>
              <w:pStyle w:val="Tabletext"/>
              <w:tabs>
                <w:tab w:val="clear" w:pos="567"/>
              </w:tabs>
              <w:ind w:left="15"/>
            </w:pPr>
            <w:r w:rsidRPr="00527337">
              <w:t>Antenna type</w:t>
            </w:r>
          </w:p>
        </w:tc>
        <w:tc>
          <w:tcPr>
            <w:tcW w:w="1020" w:type="dxa"/>
          </w:tcPr>
          <w:p w14:paraId="78346CC7" w14:textId="77777777" w:rsidR="00937FF1" w:rsidRPr="00527337" w:rsidRDefault="00937FF1" w:rsidP="00AA3637">
            <w:pPr>
              <w:pStyle w:val="Tabletext"/>
              <w:jc w:val="center"/>
            </w:pPr>
          </w:p>
        </w:tc>
        <w:tc>
          <w:tcPr>
            <w:tcW w:w="2717" w:type="dxa"/>
          </w:tcPr>
          <w:p w14:paraId="0E3E019C" w14:textId="77777777" w:rsidR="00937FF1" w:rsidRPr="00527337" w:rsidRDefault="00937FF1" w:rsidP="00AA3637">
            <w:pPr>
              <w:pStyle w:val="Tabletext"/>
              <w:keepLines/>
              <w:tabs>
                <w:tab w:val="left" w:leader="dot" w:pos="7938"/>
                <w:tab w:val="center" w:pos="9526"/>
              </w:tabs>
              <w:ind w:left="567" w:hanging="567"/>
            </w:pPr>
            <w:r w:rsidRPr="00527337">
              <w:t>Flat-plate array</w:t>
            </w:r>
          </w:p>
        </w:tc>
        <w:tc>
          <w:tcPr>
            <w:tcW w:w="3255" w:type="dxa"/>
          </w:tcPr>
          <w:p w14:paraId="7BD08620" w14:textId="77777777" w:rsidR="00937FF1" w:rsidRPr="00527337" w:rsidRDefault="00937FF1" w:rsidP="00AA3637">
            <w:pPr>
              <w:pStyle w:val="Tabletext"/>
              <w:keepLines/>
              <w:tabs>
                <w:tab w:val="left" w:leader="dot" w:pos="7938"/>
                <w:tab w:val="center" w:pos="9526"/>
              </w:tabs>
              <w:ind w:left="567" w:hanging="567"/>
            </w:pPr>
            <w:r w:rsidRPr="00527337">
              <w:t>Flat array</w:t>
            </w:r>
          </w:p>
        </w:tc>
        <w:tc>
          <w:tcPr>
            <w:tcW w:w="2579" w:type="dxa"/>
          </w:tcPr>
          <w:p w14:paraId="09B66C45" w14:textId="77777777" w:rsidR="00937FF1" w:rsidRPr="00527337" w:rsidRDefault="00937FF1" w:rsidP="00AA3637">
            <w:pPr>
              <w:pStyle w:val="Tabletext"/>
              <w:keepLines/>
              <w:tabs>
                <w:tab w:val="left" w:leader="dot" w:pos="7938"/>
                <w:tab w:val="center" w:pos="9526"/>
              </w:tabs>
              <w:ind w:left="567" w:hanging="567"/>
            </w:pPr>
            <w:r w:rsidRPr="00527337">
              <w:t>Flat array</w:t>
            </w:r>
          </w:p>
        </w:tc>
        <w:tc>
          <w:tcPr>
            <w:tcW w:w="2389" w:type="dxa"/>
          </w:tcPr>
          <w:p w14:paraId="3664433F" w14:textId="77777777" w:rsidR="00937FF1" w:rsidRPr="00527337" w:rsidRDefault="00937FF1" w:rsidP="00AA3637">
            <w:pPr>
              <w:pStyle w:val="Tabletext"/>
              <w:keepLines/>
              <w:tabs>
                <w:tab w:val="left" w:leader="dot" w:pos="7938"/>
                <w:tab w:val="center" w:pos="9526"/>
              </w:tabs>
              <w:ind w:left="567" w:hanging="567"/>
            </w:pPr>
            <w:r w:rsidRPr="00527337">
              <w:t>Active array</w:t>
            </w:r>
          </w:p>
        </w:tc>
      </w:tr>
      <w:tr w:rsidR="00937FF1" w:rsidRPr="00527337" w14:paraId="69FBEABC" w14:textId="77777777" w:rsidTr="00AA3637">
        <w:trPr>
          <w:jc w:val="center"/>
        </w:trPr>
        <w:tc>
          <w:tcPr>
            <w:tcW w:w="2499" w:type="dxa"/>
          </w:tcPr>
          <w:p w14:paraId="773F5BD1" w14:textId="77777777" w:rsidR="00937FF1" w:rsidRPr="00527337" w:rsidRDefault="00937FF1" w:rsidP="00AA3637">
            <w:pPr>
              <w:pStyle w:val="Tabletext"/>
              <w:tabs>
                <w:tab w:val="clear" w:pos="567"/>
              </w:tabs>
              <w:ind w:left="15"/>
            </w:pPr>
            <w:r w:rsidRPr="00527337">
              <w:t>Antenna polarization</w:t>
            </w:r>
          </w:p>
        </w:tc>
        <w:tc>
          <w:tcPr>
            <w:tcW w:w="1020" w:type="dxa"/>
          </w:tcPr>
          <w:p w14:paraId="54B26B64" w14:textId="77777777" w:rsidR="00937FF1" w:rsidRPr="00527337" w:rsidRDefault="00937FF1" w:rsidP="00AA3637">
            <w:pPr>
              <w:pStyle w:val="Tabletext"/>
              <w:jc w:val="center"/>
            </w:pPr>
          </w:p>
        </w:tc>
        <w:tc>
          <w:tcPr>
            <w:tcW w:w="2717" w:type="dxa"/>
          </w:tcPr>
          <w:p w14:paraId="5BCECEF1" w14:textId="77777777" w:rsidR="00937FF1" w:rsidRPr="00527337" w:rsidRDefault="00937FF1" w:rsidP="00AA3637">
            <w:pPr>
              <w:pStyle w:val="Tabletext"/>
              <w:keepLines/>
              <w:tabs>
                <w:tab w:val="left" w:leader="dot" w:pos="7938"/>
                <w:tab w:val="center" w:pos="9526"/>
              </w:tabs>
              <w:ind w:left="567" w:hanging="567"/>
            </w:pPr>
            <w:r w:rsidRPr="00527337">
              <w:t>Horizontal and vertical</w:t>
            </w:r>
          </w:p>
        </w:tc>
        <w:tc>
          <w:tcPr>
            <w:tcW w:w="3255" w:type="dxa"/>
          </w:tcPr>
          <w:p w14:paraId="27E5D7CE" w14:textId="77777777" w:rsidR="00937FF1" w:rsidRPr="00527337" w:rsidRDefault="00937FF1" w:rsidP="00AA3637">
            <w:pPr>
              <w:pStyle w:val="Tabletext"/>
              <w:keepLines/>
              <w:tabs>
                <w:tab w:val="left" w:leader="dot" w:pos="7938"/>
                <w:tab w:val="center" w:pos="9526"/>
              </w:tabs>
              <w:ind w:left="567" w:hanging="567"/>
            </w:pPr>
            <w:r w:rsidRPr="00527337">
              <w:t>Horizontal</w:t>
            </w:r>
          </w:p>
        </w:tc>
        <w:tc>
          <w:tcPr>
            <w:tcW w:w="2579" w:type="dxa"/>
          </w:tcPr>
          <w:p w14:paraId="3794D506" w14:textId="77777777" w:rsidR="00937FF1" w:rsidRPr="00527337" w:rsidRDefault="00937FF1" w:rsidP="00AA3637">
            <w:pPr>
              <w:pStyle w:val="Tabletext"/>
              <w:keepLines/>
              <w:tabs>
                <w:tab w:val="left" w:leader="dot" w:pos="7938"/>
                <w:tab w:val="center" w:pos="9526"/>
              </w:tabs>
              <w:ind w:left="567" w:hanging="567"/>
            </w:pPr>
            <w:r w:rsidRPr="00527337">
              <w:t>Horizontal</w:t>
            </w:r>
          </w:p>
        </w:tc>
        <w:tc>
          <w:tcPr>
            <w:tcW w:w="2389" w:type="dxa"/>
          </w:tcPr>
          <w:p w14:paraId="63BD2331" w14:textId="77777777" w:rsidR="00937FF1" w:rsidRPr="00527337" w:rsidRDefault="00937FF1" w:rsidP="00AA3637">
            <w:pPr>
              <w:pStyle w:val="Tabletext"/>
              <w:keepLines/>
              <w:tabs>
                <w:tab w:val="left" w:leader="dot" w:pos="7938"/>
                <w:tab w:val="center" w:pos="9526"/>
              </w:tabs>
              <w:ind w:left="567" w:hanging="567"/>
            </w:pPr>
            <w:r w:rsidRPr="00527337">
              <w:t>Lin/circular</w:t>
            </w:r>
          </w:p>
        </w:tc>
      </w:tr>
      <w:tr w:rsidR="00937FF1" w:rsidRPr="00527337" w14:paraId="0F1114C9" w14:textId="77777777" w:rsidTr="00AA3637">
        <w:trPr>
          <w:jc w:val="center"/>
        </w:trPr>
        <w:tc>
          <w:tcPr>
            <w:tcW w:w="2499" w:type="dxa"/>
          </w:tcPr>
          <w:p w14:paraId="006929A2" w14:textId="77777777" w:rsidR="00937FF1" w:rsidRPr="00527337" w:rsidRDefault="00937FF1" w:rsidP="00AA3637">
            <w:pPr>
              <w:pStyle w:val="Tabletext"/>
              <w:tabs>
                <w:tab w:val="clear" w:pos="567"/>
              </w:tabs>
              <w:ind w:left="15"/>
            </w:pPr>
            <w:r w:rsidRPr="00527337">
              <w:t xml:space="preserve">Antenna main beam gain </w:t>
            </w:r>
          </w:p>
        </w:tc>
        <w:tc>
          <w:tcPr>
            <w:tcW w:w="1020" w:type="dxa"/>
          </w:tcPr>
          <w:p w14:paraId="5D6EDE94"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717" w:type="dxa"/>
          </w:tcPr>
          <w:p w14:paraId="015DAC7D" w14:textId="77777777" w:rsidR="00937FF1" w:rsidRPr="00527337" w:rsidRDefault="00937FF1" w:rsidP="00AA3637">
            <w:pPr>
              <w:pStyle w:val="Tabletext"/>
              <w:keepLines/>
              <w:tabs>
                <w:tab w:val="left" w:leader="dot" w:pos="7938"/>
                <w:tab w:val="center" w:pos="9526"/>
              </w:tabs>
              <w:ind w:left="567" w:hanging="567"/>
            </w:pPr>
            <w:r w:rsidRPr="00527337">
              <w:t>Pencil: 30; fan: 29</w:t>
            </w:r>
          </w:p>
        </w:tc>
        <w:tc>
          <w:tcPr>
            <w:tcW w:w="3255" w:type="dxa"/>
          </w:tcPr>
          <w:p w14:paraId="01AED550" w14:textId="77777777" w:rsidR="00937FF1" w:rsidRPr="00527337" w:rsidRDefault="00937FF1" w:rsidP="00AA3637">
            <w:pPr>
              <w:pStyle w:val="Tabletext"/>
              <w:keepLines/>
              <w:tabs>
                <w:tab w:val="left" w:leader="dot" w:pos="7938"/>
                <w:tab w:val="center" w:pos="9526"/>
              </w:tabs>
              <w:ind w:left="567" w:hanging="567"/>
            </w:pPr>
            <w:r w:rsidRPr="00527337">
              <w:t>29</w:t>
            </w:r>
          </w:p>
        </w:tc>
        <w:tc>
          <w:tcPr>
            <w:tcW w:w="2579" w:type="dxa"/>
          </w:tcPr>
          <w:p w14:paraId="2B39FD63" w14:textId="77777777" w:rsidR="00937FF1" w:rsidRPr="00527337" w:rsidRDefault="00937FF1" w:rsidP="00AA3637">
            <w:pPr>
              <w:pStyle w:val="Tabletext"/>
              <w:keepLines/>
              <w:tabs>
                <w:tab w:val="left" w:leader="dot" w:pos="7938"/>
                <w:tab w:val="center" w:pos="9526"/>
              </w:tabs>
              <w:ind w:left="567" w:hanging="567"/>
            </w:pPr>
            <w:r w:rsidRPr="00527337">
              <w:t>26.7</w:t>
            </w:r>
          </w:p>
        </w:tc>
        <w:tc>
          <w:tcPr>
            <w:tcW w:w="2389" w:type="dxa"/>
          </w:tcPr>
          <w:p w14:paraId="6ABA7B17" w14:textId="77777777" w:rsidR="00937FF1" w:rsidRPr="00527337" w:rsidRDefault="00937FF1" w:rsidP="00AA3637">
            <w:pPr>
              <w:pStyle w:val="Tabletext"/>
              <w:keepLines/>
              <w:tabs>
                <w:tab w:val="left" w:leader="dot" w:pos="7938"/>
                <w:tab w:val="center" w:pos="9526"/>
              </w:tabs>
              <w:ind w:left="567" w:hanging="567"/>
            </w:pPr>
            <w:r w:rsidRPr="00527337">
              <w:t>35-42</w:t>
            </w:r>
          </w:p>
        </w:tc>
      </w:tr>
      <w:tr w:rsidR="00937FF1" w:rsidRPr="00527337" w14:paraId="0DCCC3D4" w14:textId="77777777" w:rsidTr="00AA3637">
        <w:trPr>
          <w:jc w:val="center"/>
        </w:trPr>
        <w:tc>
          <w:tcPr>
            <w:tcW w:w="2499" w:type="dxa"/>
          </w:tcPr>
          <w:p w14:paraId="1D5722B6" w14:textId="77777777" w:rsidR="00937FF1" w:rsidRPr="00527337" w:rsidRDefault="00937FF1" w:rsidP="00AA3637">
            <w:pPr>
              <w:pStyle w:val="Tabletext"/>
              <w:tabs>
                <w:tab w:val="clear" w:pos="567"/>
              </w:tabs>
              <w:ind w:left="15"/>
            </w:pPr>
            <w:r w:rsidRPr="00527337">
              <w:t xml:space="preserve">Antenna elevation beamwidth </w:t>
            </w:r>
          </w:p>
        </w:tc>
        <w:tc>
          <w:tcPr>
            <w:tcW w:w="1020" w:type="dxa"/>
          </w:tcPr>
          <w:p w14:paraId="32DB62BB" w14:textId="77777777" w:rsidR="00937FF1" w:rsidRPr="00527337" w:rsidRDefault="00937FF1" w:rsidP="00AA3637">
            <w:pPr>
              <w:pStyle w:val="Tabletext"/>
              <w:keepLines/>
              <w:tabs>
                <w:tab w:val="left" w:leader="dot" w:pos="7938"/>
                <w:tab w:val="center" w:pos="9526"/>
              </w:tabs>
              <w:jc w:val="center"/>
            </w:pPr>
            <w:r>
              <w:t>d</w:t>
            </w:r>
            <w:r w:rsidRPr="00527337">
              <w:t>egrees</w:t>
            </w:r>
          </w:p>
        </w:tc>
        <w:tc>
          <w:tcPr>
            <w:tcW w:w="2717" w:type="dxa"/>
          </w:tcPr>
          <w:p w14:paraId="256765C5" w14:textId="77777777" w:rsidR="00937FF1" w:rsidRPr="00527337" w:rsidRDefault="00937FF1" w:rsidP="00AA3637">
            <w:pPr>
              <w:pStyle w:val="Tabletext"/>
              <w:keepLines/>
              <w:tabs>
                <w:tab w:val="left" w:leader="dot" w:pos="7938"/>
                <w:tab w:val="center" w:pos="9526"/>
              </w:tabs>
              <w:ind w:left="567" w:hanging="567"/>
            </w:pPr>
            <w:r w:rsidRPr="00527337">
              <w:t>Pencil: 3; fan: 6</w:t>
            </w:r>
          </w:p>
        </w:tc>
        <w:tc>
          <w:tcPr>
            <w:tcW w:w="3255" w:type="dxa"/>
          </w:tcPr>
          <w:p w14:paraId="0AB7F523" w14:textId="77777777" w:rsidR="00937FF1" w:rsidRPr="00527337" w:rsidRDefault="00937FF1" w:rsidP="00AA3637">
            <w:pPr>
              <w:pStyle w:val="Tabletext"/>
              <w:keepLines/>
              <w:tabs>
                <w:tab w:val="left" w:leader="dot" w:pos="7938"/>
                <w:tab w:val="center" w:pos="9526"/>
              </w:tabs>
              <w:ind w:left="567" w:hanging="567"/>
            </w:pPr>
            <w:r w:rsidRPr="00527337">
              <w:t>&lt; 10</w:t>
            </w:r>
          </w:p>
        </w:tc>
        <w:tc>
          <w:tcPr>
            <w:tcW w:w="2579" w:type="dxa"/>
          </w:tcPr>
          <w:p w14:paraId="4E43E687" w14:textId="77777777" w:rsidR="00937FF1" w:rsidRPr="00527337" w:rsidRDefault="00937FF1" w:rsidP="00AA3637">
            <w:pPr>
              <w:pStyle w:val="Tabletext"/>
              <w:keepLines/>
              <w:tabs>
                <w:tab w:val="left" w:leader="dot" w:pos="7938"/>
                <w:tab w:val="center" w:pos="9526"/>
              </w:tabs>
              <w:ind w:left="567" w:hanging="567"/>
            </w:pPr>
            <w:r w:rsidRPr="00527337">
              <w:t>8.1</w:t>
            </w:r>
          </w:p>
        </w:tc>
        <w:tc>
          <w:tcPr>
            <w:tcW w:w="2389" w:type="dxa"/>
          </w:tcPr>
          <w:p w14:paraId="1DEFA655" w14:textId="77777777" w:rsidR="00937FF1" w:rsidRPr="00527337" w:rsidRDefault="00937FF1" w:rsidP="00AA3637">
            <w:pPr>
              <w:pStyle w:val="Tabletext"/>
              <w:keepLines/>
              <w:tabs>
                <w:tab w:val="left" w:leader="dot" w:pos="7938"/>
                <w:tab w:val="center" w:pos="9526"/>
              </w:tabs>
              <w:ind w:left="567" w:hanging="567"/>
            </w:pPr>
            <w:r w:rsidRPr="00527337">
              <w:t>1.6 @42 dBi</w:t>
            </w:r>
          </w:p>
        </w:tc>
      </w:tr>
      <w:tr w:rsidR="00937FF1" w:rsidRPr="00527337" w14:paraId="52722F42" w14:textId="77777777" w:rsidTr="00AA3637">
        <w:trPr>
          <w:jc w:val="center"/>
        </w:trPr>
        <w:tc>
          <w:tcPr>
            <w:tcW w:w="2499" w:type="dxa"/>
          </w:tcPr>
          <w:p w14:paraId="0381514B" w14:textId="77777777" w:rsidR="00937FF1" w:rsidRPr="00527337" w:rsidRDefault="00937FF1" w:rsidP="00AA3637">
            <w:pPr>
              <w:pStyle w:val="Tabletext"/>
              <w:tabs>
                <w:tab w:val="clear" w:pos="567"/>
              </w:tabs>
              <w:ind w:left="15"/>
            </w:pPr>
            <w:r w:rsidRPr="00527337">
              <w:t xml:space="preserve">Antenna azimuthal beamwidth </w:t>
            </w:r>
          </w:p>
        </w:tc>
        <w:tc>
          <w:tcPr>
            <w:tcW w:w="1020" w:type="dxa"/>
          </w:tcPr>
          <w:p w14:paraId="13186358" w14:textId="77777777" w:rsidR="00937FF1" w:rsidRPr="009C79A6" w:rsidRDefault="00937FF1" w:rsidP="00AA3637">
            <w:pPr>
              <w:pStyle w:val="Tabletext"/>
              <w:keepLines/>
              <w:tabs>
                <w:tab w:val="left" w:leader="dot" w:pos="7938"/>
                <w:tab w:val="center" w:pos="9526"/>
              </w:tabs>
              <w:jc w:val="center"/>
              <w:rPr>
                <w:szCs w:val="22"/>
              </w:rPr>
            </w:pPr>
            <w:r w:rsidRPr="009C79A6">
              <w:rPr>
                <w:spacing w:val="-8"/>
                <w:szCs w:val="22"/>
              </w:rPr>
              <w:t>degrees/s</w:t>
            </w:r>
          </w:p>
        </w:tc>
        <w:tc>
          <w:tcPr>
            <w:tcW w:w="2717" w:type="dxa"/>
          </w:tcPr>
          <w:p w14:paraId="29A7EA2E" w14:textId="77777777" w:rsidR="00937FF1" w:rsidRPr="00527337" w:rsidRDefault="00937FF1" w:rsidP="00AA3637">
            <w:pPr>
              <w:pStyle w:val="Tabletext"/>
              <w:keepLines/>
              <w:tabs>
                <w:tab w:val="left" w:leader="dot" w:pos="7938"/>
                <w:tab w:val="center" w:pos="9526"/>
              </w:tabs>
              <w:ind w:left="567" w:hanging="567"/>
            </w:pPr>
            <w:r w:rsidRPr="00527337">
              <w:t>Pencil: 3; fan: 3</w:t>
            </w:r>
          </w:p>
        </w:tc>
        <w:tc>
          <w:tcPr>
            <w:tcW w:w="3255" w:type="dxa"/>
          </w:tcPr>
          <w:p w14:paraId="29CFBDEE" w14:textId="77777777" w:rsidR="00937FF1" w:rsidRPr="00527337" w:rsidRDefault="00937FF1" w:rsidP="00AA3637">
            <w:pPr>
              <w:pStyle w:val="Tabletext"/>
              <w:keepLines/>
              <w:tabs>
                <w:tab w:val="left" w:leader="dot" w:pos="7938"/>
                <w:tab w:val="center" w:pos="9526"/>
              </w:tabs>
              <w:ind w:left="567" w:hanging="567"/>
            </w:pPr>
            <w:r w:rsidRPr="00527337">
              <w:t>7</w:t>
            </w:r>
          </w:p>
        </w:tc>
        <w:tc>
          <w:tcPr>
            <w:tcW w:w="2579" w:type="dxa"/>
          </w:tcPr>
          <w:p w14:paraId="21B6176C" w14:textId="77777777" w:rsidR="00937FF1" w:rsidRPr="00527337" w:rsidRDefault="00937FF1" w:rsidP="00AA3637">
            <w:pPr>
              <w:pStyle w:val="Tabletext"/>
              <w:keepLines/>
              <w:tabs>
                <w:tab w:val="left" w:leader="dot" w:pos="7938"/>
                <w:tab w:val="center" w:pos="9526"/>
              </w:tabs>
              <w:ind w:left="567" w:hanging="567"/>
            </w:pPr>
            <w:r w:rsidRPr="00527337">
              <w:t>8.1</w:t>
            </w:r>
          </w:p>
        </w:tc>
        <w:tc>
          <w:tcPr>
            <w:tcW w:w="2389" w:type="dxa"/>
          </w:tcPr>
          <w:p w14:paraId="61AD5A68" w14:textId="77777777" w:rsidR="00937FF1" w:rsidRPr="00527337" w:rsidRDefault="00937FF1" w:rsidP="00AA3637">
            <w:pPr>
              <w:pStyle w:val="Tabletext"/>
              <w:keepLines/>
              <w:tabs>
                <w:tab w:val="left" w:leader="dot" w:pos="7938"/>
                <w:tab w:val="center" w:pos="9526"/>
              </w:tabs>
              <w:ind w:left="567" w:hanging="567"/>
            </w:pPr>
            <w:r w:rsidRPr="00527337">
              <w:t>1.6 @42 dBi</w:t>
            </w:r>
          </w:p>
        </w:tc>
      </w:tr>
    </w:tbl>
    <w:p w14:paraId="018BCAE6" w14:textId="77777777" w:rsidR="00937FF1" w:rsidRPr="00527337" w:rsidRDefault="00937FF1" w:rsidP="00937FF1">
      <w:pPr>
        <w:pStyle w:val="TableNo"/>
        <w:spacing w:before="80" w:after="80"/>
      </w:pPr>
      <w:r w:rsidRPr="00527337">
        <w:br w:type="page"/>
      </w:r>
      <w:r w:rsidRPr="00527337">
        <w:lastRenderedPageBreak/>
        <w:t>TABLE 1 (</w:t>
      </w:r>
      <w:r w:rsidRPr="00527337">
        <w:rPr>
          <w:i/>
          <w:caps w:val="0"/>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3"/>
        <w:gridCol w:w="1107"/>
        <w:gridCol w:w="2952"/>
        <w:gridCol w:w="2825"/>
        <w:gridCol w:w="2371"/>
        <w:gridCol w:w="2241"/>
      </w:tblGrid>
      <w:tr w:rsidR="00937FF1" w:rsidRPr="00527337" w14:paraId="30D0D362" w14:textId="77777777" w:rsidTr="00AA3637">
        <w:trPr>
          <w:jc w:val="center"/>
        </w:trPr>
        <w:tc>
          <w:tcPr>
            <w:tcW w:w="3192" w:type="dxa"/>
            <w:tcMar>
              <w:left w:w="57" w:type="dxa"/>
              <w:right w:w="57" w:type="dxa"/>
            </w:tcMar>
          </w:tcPr>
          <w:p w14:paraId="6AF39DD0" w14:textId="77777777" w:rsidR="00937FF1" w:rsidRPr="00527337" w:rsidRDefault="00937FF1" w:rsidP="00AA3637">
            <w:pPr>
              <w:pStyle w:val="Tablehead"/>
              <w:tabs>
                <w:tab w:val="left" w:pos="870"/>
              </w:tabs>
              <w:ind w:left="756"/>
            </w:pPr>
            <w:r w:rsidRPr="00527337">
              <w:t>Characteristics</w:t>
            </w:r>
          </w:p>
        </w:tc>
        <w:tc>
          <w:tcPr>
            <w:tcW w:w="1177" w:type="dxa"/>
          </w:tcPr>
          <w:p w14:paraId="1EFA209D" w14:textId="77777777" w:rsidR="00937FF1" w:rsidRPr="00527337" w:rsidRDefault="00937FF1" w:rsidP="00AA3637">
            <w:pPr>
              <w:pStyle w:val="Tablehead"/>
            </w:pPr>
            <w:r w:rsidRPr="00527337">
              <w:t>Units</w:t>
            </w:r>
          </w:p>
        </w:tc>
        <w:tc>
          <w:tcPr>
            <w:tcW w:w="3180" w:type="dxa"/>
            <w:tcMar>
              <w:left w:w="57" w:type="dxa"/>
              <w:right w:w="57" w:type="dxa"/>
            </w:tcMar>
          </w:tcPr>
          <w:p w14:paraId="7CC1E333" w14:textId="77777777" w:rsidR="00937FF1" w:rsidRPr="00527337" w:rsidRDefault="00937FF1" w:rsidP="00AA3637">
            <w:pPr>
              <w:pStyle w:val="Tablehead"/>
            </w:pPr>
            <w:r w:rsidRPr="00527337">
              <w:t>System A9</w:t>
            </w:r>
          </w:p>
        </w:tc>
        <w:tc>
          <w:tcPr>
            <w:tcW w:w="3043" w:type="dxa"/>
            <w:tcMar>
              <w:left w:w="57" w:type="dxa"/>
              <w:right w:w="57" w:type="dxa"/>
            </w:tcMar>
          </w:tcPr>
          <w:p w14:paraId="35361643" w14:textId="77777777" w:rsidR="00937FF1" w:rsidRPr="00527337" w:rsidRDefault="00937FF1" w:rsidP="00AA3637">
            <w:pPr>
              <w:pStyle w:val="Tablehead"/>
            </w:pPr>
            <w:r w:rsidRPr="00527337">
              <w:t>System A10</w:t>
            </w:r>
          </w:p>
        </w:tc>
        <w:tc>
          <w:tcPr>
            <w:tcW w:w="2552" w:type="dxa"/>
            <w:tcMar>
              <w:left w:w="57" w:type="dxa"/>
              <w:right w:w="57" w:type="dxa"/>
            </w:tcMar>
          </w:tcPr>
          <w:p w14:paraId="7700D031" w14:textId="77777777" w:rsidR="00937FF1" w:rsidRPr="00527337" w:rsidRDefault="00937FF1" w:rsidP="00AA3637">
            <w:pPr>
              <w:pStyle w:val="Tablehead"/>
            </w:pPr>
            <w:r w:rsidRPr="00527337">
              <w:t>System A11</w:t>
            </w:r>
          </w:p>
        </w:tc>
        <w:tc>
          <w:tcPr>
            <w:tcW w:w="2411" w:type="dxa"/>
            <w:tcMar>
              <w:left w:w="57" w:type="dxa"/>
              <w:right w:w="57" w:type="dxa"/>
            </w:tcMar>
          </w:tcPr>
          <w:p w14:paraId="753FEF6B" w14:textId="77777777" w:rsidR="00937FF1" w:rsidRPr="00527337" w:rsidRDefault="00937FF1" w:rsidP="00AA3637">
            <w:pPr>
              <w:pStyle w:val="Tablehead"/>
            </w:pPr>
            <w:r w:rsidRPr="00527337">
              <w:t>System A12</w:t>
            </w:r>
          </w:p>
        </w:tc>
      </w:tr>
      <w:tr w:rsidR="00937FF1" w:rsidRPr="00527337" w14:paraId="5EC2CD3D" w14:textId="77777777" w:rsidTr="00AA3637">
        <w:trPr>
          <w:jc w:val="center"/>
        </w:trPr>
        <w:tc>
          <w:tcPr>
            <w:tcW w:w="3192" w:type="dxa"/>
            <w:tcMar>
              <w:left w:w="57" w:type="dxa"/>
              <w:right w:w="57" w:type="dxa"/>
            </w:tcMar>
          </w:tcPr>
          <w:p w14:paraId="564A25A6" w14:textId="77777777" w:rsidR="00937FF1" w:rsidRPr="00527337" w:rsidRDefault="00937FF1" w:rsidP="00AA3637">
            <w:pPr>
              <w:pStyle w:val="Tabletext"/>
              <w:tabs>
                <w:tab w:val="clear" w:pos="851"/>
                <w:tab w:val="clear" w:pos="1134"/>
              </w:tabs>
              <w:spacing w:before="0" w:after="0"/>
              <w:ind w:left="155" w:hanging="10"/>
            </w:pPr>
            <w:r w:rsidRPr="00527337">
              <w:t xml:space="preserve">Antenna horizontal scan rate </w:t>
            </w:r>
          </w:p>
        </w:tc>
        <w:tc>
          <w:tcPr>
            <w:tcW w:w="1177" w:type="dxa"/>
          </w:tcPr>
          <w:p w14:paraId="75934358"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F80039">
              <w:rPr>
                <w:spacing w:val="-8"/>
              </w:rPr>
              <w:t>degrees/s</w:t>
            </w:r>
          </w:p>
        </w:tc>
        <w:tc>
          <w:tcPr>
            <w:tcW w:w="3180" w:type="dxa"/>
            <w:tcMar>
              <w:left w:w="57" w:type="dxa"/>
              <w:right w:w="57" w:type="dxa"/>
            </w:tcMar>
          </w:tcPr>
          <w:p w14:paraId="2D8B7258" w14:textId="77777777" w:rsidR="00937FF1" w:rsidRPr="00BC38A0" w:rsidRDefault="00937FF1" w:rsidP="00AA3637">
            <w:pPr>
              <w:pStyle w:val="Tabletext"/>
              <w:keepLines/>
              <w:tabs>
                <w:tab w:val="left" w:leader="dot" w:pos="7938"/>
                <w:tab w:val="center" w:pos="9526"/>
              </w:tabs>
              <w:spacing w:before="0" w:after="0"/>
              <w:rPr>
                <w:lang w:val="en-US"/>
              </w:rPr>
            </w:pPr>
            <w:r w:rsidRPr="00BC38A0">
              <w:rPr>
                <w:lang w:val="en-US"/>
              </w:rPr>
              <w:t>72 (long-range), 270 (short-range)</w:t>
            </w:r>
            <w:r w:rsidRPr="00BC38A0">
              <w:rPr>
                <w:lang w:val="en-US"/>
              </w:rPr>
              <w:br/>
              <w:t xml:space="preserve">(360°: 12 rpm (long-range), 45 rpm </w:t>
            </w:r>
            <w:r w:rsidRPr="00BC38A0">
              <w:rPr>
                <w:lang w:val="en-US"/>
              </w:rPr>
              <w:br/>
              <w:t>(short-range))</w:t>
            </w:r>
            <w:r w:rsidRPr="00BC38A0">
              <w:rPr>
                <w:lang w:val="en-US"/>
              </w:rPr>
              <w:br/>
              <w:t>Sector: not specified</w:t>
            </w:r>
          </w:p>
        </w:tc>
        <w:tc>
          <w:tcPr>
            <w:tcW w:w="3043" w:type="dxa"/>
            <w:tcMar>
              <w:left w:w="57" w:type="dxa"/>
              <w:right w:w="57" w:type="dxa"/>
            </w:tcMar>
          </w:tcPr>
          <w:p w14:paraId="59AE58AF" w14:textId="77777777" w:rsidR="00937FF1" w:rsidRPr="00527337" w:rsidRDefault="00937FF1" w:rsidP="00AA3637">
            <w:pPr>
              <w:pStyle w:val="Tabletext"/>
              <w:keepLines/>
              <w:tabs>
                <w:tab w:val="left" w:leader="dot" w:pos="7938"/>
                <w:tab w:val="center" w:pos="9526"/>
              </w:tabs>
              <w:spacing w:before="0" w:after="0"/>
              <w:ind w:left="567" w:hanging="567"/>
            </w:pPr>
            <w:r w:rsidRPr="00527337">
              <w:t>30</w:t>
            </w:r>
          </w:p>
        </w:tc>
        <w:tc>
          <w:tcPr>
            <w:tcW w:w="2552" w:type="dxa"/>
            <w:tcMar>
              <w:left w:w="57" w:type="dxa"/>
              <w:right w:w="57" w:type="dxa"/>
            </w:tcMar>
          </w:tcPr>
          <w:p w14:paraId="108D0CB1" w14:textId="77777777" w:rsidR="00937FF1" w:rsidRPr="00527337" w:rsidRDefault="00937FF1" w:rsidP="00AA3637">
            <w:pPr>
              <w:pStyle w:val="Tabletext"/>
              <w:keepLines/>
              <w:tabs>
                <w:tab w:val="left" w:leader="dot" w:pos="7938"/>
                <w:tab w:val="center" w:pos="9526"/>
              </w:tabs>
              <w:spacing w:before="0" w:after="0"/>
              <w:ind w:left="567" w:hanging="567"/>
            </w:pPr>
            <w:r w:rsidRPr="00527337">
              <w:t>25</w:t>
            </w:r>
          </w:p>
        </w:tc>
        <w:tc>
          <w:tcPr>
            <w:tcW w:w="2411" w:type="dxa"/>
            <w:tcMar>
              <w:left w:w="57" w:type="dxa"/>
              <w:right w:w="57" w:type="dxa"/>
            </w:tcMar>
          </w:tcPr>
          <w:p w14:paraId="0E2C90FC"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r>
      <w:tr w:rsidR="00937FF1" w:rsidRPr="00A225B7" w14:paraId="1DF1EA50" w14:textId="77777777" w:rsidTr="00AA3637">
        <w:trPr>
          <w:jc w:val="center"/>
        </w:trPr>
        <w:tc>
          <w:tcPr>
            <w:tcW w:w="3192" w:type="dxa"/>
            <w:tcMar>
              <w:left w:w="57" w:type="dxa"/>
              <w:right w:w="57" w:type="dxa"/>
            </w:tcMar>
          </w:tcPr>
          <w:p w14:paraId="7248981D" w14:textId="77777777" w:rsidR="00937FF1" w:rsidRPr="00527337" w:rsidRDefault="00937FF1" w:rsidP="00AA3637">
            <w:pPr>
              <w:pStyle w:val="Tabletext"/>
              <w:tabs>
                <w:tab w:val="clear" w:pos="851"/>
                <w:tab w:val="clear" w:pos="1134"/>
              </w:tabs>
              <w:spacing w:before="0" w:after="0"/>
              <w:ind w:left="155" w:hanging="10"/>
            </w:pPr>
            <w:r w:rsidRPr="00527337">
              <w:t>Antenna horizontal scan type (continuous, random, sector, etc.)</w:t>
            </w:r>
          </w:p>
        </w:tc>
        <w:tc>
          <w:tcPr>
            <w:tcW w:w="1177" w:type="dxa"/>
          </w:tcPr>
          <w:p w14:paraId="66009382" w14:textId="77777777" w:rsidR="00937FF1" w:rsidRPr="00527337" w:rsidRDefault="00937FF1" w:rsidP="00AA3637">
            <w:pPr>
              <w:pStyle w:val="Tabletext"/>
              <w:spacing w:before="0" w:after="0"/>
              <w:jc w:val="center"/>
            </w:pPr>
          </w:p>
        </w:tc>
        <w:tc>
          <w:tcPr>
            <w:tcW w:w="3180" w:type="dxa"/>
            <w:tcMar>
              <w:left w:w="57" w:type="dxa"/>
              <w:right w:w="57" w:type="dxa"/>
            </w:tcMar>
          </w:tcPr>
          <w:p w14:paraId="3F27CF8C" w14:textId="77777777" w:rsidR="00937FF1" w:rsidRPr="00527337" w:rsidRDefault="00937FF1" w:rsidP="00AA3637">
            <w:pPr>
              <w:pStyle w:val="Tabletext"/>
              <w:keepLines/>
              <w:tabs>
                <w:tab w:val="left" w:leader="dot" w:pos="7938"/>
                <w:tab w:val="center" w:pos="9526"/>
              </w:tabs>
              <w:spacing w:before="0" w:after="0"/>
            </w:pPr>
            <w:r w:rsidRPr="00527337">
              <w:t>Continuous (360</w:t>
            </w:r>
            <w:r w:rsidRPr="00527337">
              <w:sym w:font="Symbol" w:char="F0B0"/>
            </w:r>
            <w:r w:rsidRPr="00527337">
              <w:t>)</w:t>
            </w:r>
            <w:r w:rsidRPr="00527337">
              <w:br/>
              <w:t>Sector (90</w:t>
            </w:r>
            <w:r w:rsidRPr="00527337">
              <w:sym w:font="Symbol" w:char="F0B0"/>
            </w:r>
            <w:r w:rsidRPr="00527337">
              <w:t>)</w:t>
            </w:r>
          </w:p>
        </w:tc>
        <w:tc>
          <w:tcPr>
            <w:tcW w:w="3043" w:type="dxa"/>
            <w:tcMar>
              <w:left w:w="57" w:type="dxa"/>
              <w:right w:w="57" w:type="dxa"/>
            </w:tcMar>
          </w:tcPr>
          <w:p w14:paraId="75520838" w14:textId="77777777" w:rsidR="00937FF1" w:rsidRPr="00527337" w:rsidRDefault="00937FF1" w:rsidP="00AA3637">
            <w:pPr>
              <w:pStyle w:val="Tabletext"/>
              <w:keepLines/>
              <w:tabs>
                <w:tab w:val="left" w:leader="dot" w:pos="7938"/>
                <w:tab w:val="center" w:pos="9526"/>
              </w:tabs>
              <w:spacing w:before="0" w:after="0"/>
              <w:ind w:left="567" w:hanging="567"/>
            </w:pPr>
            <w:r w:rsidRPr="00527337">
              <w:t>Sector 60° or 120</w:t>
            </w:r>
            <w:r w:rsidRPr="00527337">
              <w:sym w:font="Symbol" w:char="F0B0"/>
            </w:r>
          </w:p>
        </w:tc>
        <w:tc>
          <w:tcPr>
            <w:tcW w:w="2552" w:type="dxa"/>
            <w:tcMar>
              <w:left w:w="57" w:type="dxa"/>
              <w:right w:w="57" w:type="dxa"/>
            </w:tcMar>
          </w:tcPr>
          <w:p w14:paraId="67124ECB" w14:textId="77777777" w:rsidR="00937FF1" w:rsidRPr="00527337" w:rsidRDefault="00937FF1" w:rsidP="00AA3637">
            <w:pPr>
              <w:pStyle w:val="Tabletext"/>
              <w:keepLines/>
              <w:tabs>
                <w:tab w:val="left" w:leader="dot" w:pos="7938"/>
                <w:tab w:val="center" w:pos="9526"/>
              </w:tabs>
              <w:spacing w:before="0" w:after="0"/>
            </w:pPr>
            <w:r w:rsidRPr="00527337">
              <w:t>Sector volume (90</w:t>
            </w:r>
            <w:r w:rsidRPr="00527337">
              <w:sym w:font="Symbol" w:char="F0B0"/>
            </w:r>
            <w:r w:rsidRPr="00527337">
              <w:t xml:space="preserve"> or 120</w:t>
            </w:r>
            <w:r w:rsidRPr="00527337">
              <w:sym w:font="Symbol" w:char="F0B0"/>
            </w:r>
            <w:r w:rsidRPr="00527337">
              <w:t>)</w:t>
            </w:r>
          </w:p>
        </w:tc>
        <w:tc>
          <w:tcPr>
            <w:tcW w:w="2411" w:type="dxa"/>
            <w:tcMar>
              <w:left w:w="57" w:type="dxa"/>
              <w:right w:w="57" w:type="dxa"/>
            </w:tcMar>
          </w:tcPr>
          <w:p w14:paraId="4465A4BA" w14:textId="77777777" w:rsidR="00937FF1" w:rsidRPr="00BC38A0" w:rsidRDefault="00937FF1" w:rsidP="00AA3637">
            <w:pPr>
              <w:pStyle w:val="Tabletext"/>
              <w:keepLines/>
              <w:tabs>
                <w:tab w:val="left" w:leader="dot" w:pos="7938"/>
                <w:tab w:val="center" w:pos="9526"/>
              </w:tabs>
              <w:spacing w:before="0" w:after="0"/>
              <w:ind w:left="567" w:hanging="567"/>
              <w:rPr>
                <w:lang w:val="en-US"/>
              </w:rPr>
            </w:pPr>
            <w:r>
              <w:rPr>
                <w:lang w:val="en-US"/>
              </w:rPr>
              <w:t>±</w:t>
            </w:r>
            <w:r w:rsidRPr="00BC38A0">
              <w:rPr>
                <w:lang w:val="en-US"/>
              </w:rPr>
              <w:t>60° Electronic scan</w:t>
            </w:r>
          </w:p>
          <w:p w14:paraId="0A6D4B64" w14:textId="77777777" w:rsidR="00937FF1" w:rsidRPr="00BC38A0" w:rsidRDefault="00937FF1" w:rsidP="00AA3637">
            <w:pPr>
              <w:pStyle w:val="Tabletext"/>
              <w:spacing w:before="0" w:after="0"/>
              <w:rPr>
                <w:lang w:val="en-US"/>
              </w:rPr>
            </w:pPr>
            <w:r w:rsidRPr="00BC38A0">
              <w:rPr>
                <w:lang w:val="en-US"/>
              </w:rPr>
              <w:t>±120° with additional mechanical repositioner</w:t>
            </w:r>
          </w:p>
        </w:tc>
      </w:tr>
      <w:tr w:rsidR="00937FF1" w:rsidRPr="00527337" w14:paraId="44D38EA9" w14:textId="77777777" w:rsidTr="00AA3637">
        <w:trPr>
          <w:jc w:val="center"/>
        </w:trPr>
        <w:tc>
          <w:tcPr>
            <w:tcW w:w="3192" w:type="dxa"/>
            <w:tcMar>
              <w:left w:w="57" w:type="dxa"/>
              <w:right w:w="57" w:type="dxa"/>
            </w:tcMar>
          </w:tcPr>
          <w:p w14:paraId="64B6AE44" w14:textId="77777777" w:rsidR="00937FF1" w:rsidRPr="00527337" w:rsidRDefault="00937FF1" w:rsidP="00AA3637">
            <w:pPr>
              <w:pStyle w:val="Tabletext"/>
              <w:tabs>
                <w:tab w:val="clear" w:pos="851"/>
                <w:tab w:val="clear" w:pos="1134"/>
              </w:tabs>
              <w:spacing w:before="0" w:after="0"/>
              <w:ind w:left="155" w:hanging="10"/>
            </w:pPr>
            <w:r w:rsidRPr="00527337">
              <w:t xml:space="preserve">Antenna vertical scan rate </w:t>
            </w:r>
          </w:p>
        </w:tc>
        <w:tc>
          <w:tcPr>
            <w:tcW w:w="1177" w:type="dxa"/>
          </w:tcPr>
          <w:p w14:paraId="4F48512D"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F80039">
              <w:rPr>
                <w:spacing w:val="-8"/>
              </w:rPr>
              <w:t>degrees/s</w:t>
            </w:r>
          </w:p>
        </w:tc>
        <w:tc>
          <w:tcPr>
            <w:tcW w:w="3180" w:type="dxa"/>
            <w:tcMar>
              <w:left w:w="57" w:type="dxa"/>
              <w:right w:w="57" w:type="dxa"/>
            </w:tcMar>
          </w:tcPr>
          <w:p w14:paraId="245F0976"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3043" w:type="dxa"/>
            <w:tcMar>
              <w:left w:w="57" w:type="dxa"/>
              <w:right w:w="57" w:type="dxa"/>
            </w:tcMar>
          </w:tcPr>
          <w:p w14:paraId="6CFAACBC"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2552" w:type="dxa"/>
            <w:tcMar>
              <w:left w:w="57" w:type="dxa"/>
              <w:right w:w="57" w:type="dxa"/>
            </w:tcMar>
          </w:tcPr>
          <w:p w14:paraId="67C1A354"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2411" w:type="dxa"/>
            <w:tcMar>
              <w:left w:w="57" w:type="dxa"/>
              <w:right w:w="57" w:type="dxa"/>
            </w:tcMar>
          </w:tcPr>
          <w:p w14:paraId="0AA3B140"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r>
      <w:tr w:rsidR="00937FF1" w:rsidRPr="00A225B7" w14:paraId="73C5C94B" w14:textId="77777777" w:rsidTr="00AA3637">
        <w:trPr>
          <w:jc w:val="center"/>
        </w:trPr>
        <w:tc>
          <w:tcPr>
            <w:tcW w:w="3192" w:type="dxa"/>
            <w:tcMar>
              <w:left w:w="57" w:type="dxa"/>
              <w:right w:w="57" w:type="dxa"/>
            </w:tcMar>
          </w:tcPr>
          <w:p w14:paraId="0314BBE5" w14:textId="77777777" w:rsidR="00937FF1" w:rsidRPr="00527337" w:rsidRDefault="00937FF1" w:rsidP="00AA3637">
            <w:pPr>
              <w:pStyle w:val="Tabletext"/>
              <w:tabs>
                <w:tab w:val="clear" w:pos="851"/>
                <w:tab w:val="clear" w:pos="1134"/>
              </w:tabs>
              <w:spacing w:before="0" w:after="0"/>
              <w:ind w:left="155" w:hanging="10"/>
            </w:pPr>
            <w:r w:rsidRPr="00527337">
              <w:t>Antenna vertical scan type (continuous, random, sector, etc.)</w:t>
            </w:r>
          </w:p>
        </w:tc>
        <w:tc>
          <w:tcPr>
            <w:tcW w:w="1177" w:type="dxa"/>
          </w:tcPr>
          <w:p w14:paraId="4D78F324" w14:textId="77777777" w:rsidR="00937FF1" w:rsidRPr="00527337" w:rsidRDefault="00937FF1" w:rsidP="00AA3637">
            <w:pPr>
              <w:pStyle w:val="Tabletext"/>
              <w:spacing w:before="0" w:after="0"/>
              <w:jc w:val="center"/>
            </w:pPr>
          </w:p>
        </w:tc>
        <w:tc>
          <w:tcPr>
            <w:tcW w:w="3180" w:type="dxa"/>
            <w:tcMar>
              <w:left w:w="57" w:type="dxa"/>
              <w:right w:w="57" w:type="dxa"/>
            </w:tcMar>
          </w:tcPr>
          <w:p w14:paraId="341499B4"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3043" w:type="dxa"/>
            <w:tcMar>
              <w:left w:w="57" w:type="dxa"/>
              <w:right w:w="57" w:type="dxa"/>
            </w:tcMar>
          </w:tcPr>
          <w:p w14:paraId="15594EE8" w14:textId="77777777" w:rsidR="00937FF1" w:rsidRPr="00527337" w:rsidRDefault="00937FF1" w:rsidP="00AA3637">
            <w:pPr>
              <w:pStyle w:val="Tabletext"/>
              <w:keepLines/>
              <w:tabs>
                <w:tab w:val="left" w:leader="dot" w:pos="7938"/>
                <w:tab w:val="center" w:pos="9526"/>
              </w:tabs>
              <w:spacing w:before="0" w:after="0"/>
              <w:ind w:left="567" w:hanging="567"/>
            </w:pPr>
            <w:r w:rsidRPr="00527337">
              <w:t xml:space="preserve">Operator-selected tilt: </w:t>
            </w:r>
            <w:r w:rsidRPr="00527337">
              <w:sym w:font="Symbol" w:char="F0B1"/>
            </w:r>
            <w:r w:rsidRPr="00527337">
              <w:t>30</w:t>
            </w:r>
            <w:r w:rsidRPr="00527337">
              <w:sym w:font="Symbol" w:char="F0B0"/>
            </w:r>
          </w:p>
        </w:tc>
        <w:tc>
          <w:tcPr>
            <w:tcW w:w="2552" w:type="dxa"/>
            <w:tcMar>
              <w:left w:w="57" w:type="dxa"/>
              <w:right w:w="57" w:type="dxa"/>
            </w:tcMar>
          </w:tcPr>
          <w:p w14:paraId="1E34DCD2" w14:textId="77777777" w:rsidR="00937FF1" w:rsidRPr="00527337" w:rsidRDefault="00937FF1" w:rsidP="00AA3637">
            <w:pPr>
              <w:pStyle w:val="Tabletext"/>
              <w:keepLines/>
              <w:tabs>
                <w:tab w:val="left" w:leader="dot" w:pos="7938"/>
                <w:tab w:val="center" w:pos="9526"/>
              </w:tabs>
              <w:spacing w:before="0" w:after="0"/>
              <w:ind w:left="567" w:hanging="567"/>
            </w:pPr>
            <w:r w:rsidRPr="00527337">
              <w:t xml:space="preserve">Sector volume: </w:t>
            </w:r>
            <w:r w:rsidRPr="00527337">
              <w:sym w:font="Symbol" w:char="F0B1"/>
            </w:r>
            <w:r w:rsidRPr="00527337">
              <w:t>30</w:t>
            </w:r>
            <w:r w:rsidRPr="00527337">
              <w:sym w:font="Symbol" w:char="F0B0"/>
            </w:r>
          </w:p>
        </w:tc>
        <w:tc>
          <w:tcPr>
            <w:tcW w:w="2411" w:type="dxa"/>
            <w:tcMar>
              <w:left w:w="57" w:type="dxa"/>
              <w:right w:w="57" w:type="dxa"/>
            </w:tcMar>
          </w:tcPr>
          <w:p w14:paraId="6D082327" w14:textId="77777777" w:rsidR="00937FF1" w:rsidRPr="00BC38A0" w:rsidRDefault="00937FF1" w:rsidP="00AA3637">
            <w:pPr>
              <w:pStyle w:val="Tabletext"/>
              <w:keepLines/>
              <w:tabs>
                <w:tab w:val="left" w:leader="dot" w:pos="7938"/>
                <w:tab w:val="center" w:pos="9526"/>
              </w:tabs>
              <w:spacing w:before="0" w:after="0"/>
              <w:ind w:left="567" w:hanging="567"/>
              <w:rPr>
                <w:lang w:val="en-US"/>
              </w:rPr>
            </w:pPr>
            <w:r w:rsidRPr="00BC38A0">
              <w:rPr>
                <w:lang w:val="en-US"/>
              </w:rPr>
              <w:t>±60° Electronic scan</w:t>
            </w:r>
          </w:p>
          <w:p w14:paraId="6C397837" w14:textId="77777777" w:rsidR="00937FF1" w:rsidRPr="00BC38A0" w:rsidRDefault="00937FF1" w:rsidP="00AA3637">
            <w:pPr>
              <w:pStyle w:val="Tabletext"/>
              <w:spacing w:before="0" w:after="0"/>
              <w:rPr>
                <w:lang w:val="en-US"/>
              </w:rPr>
            </w:pPr>
            <w:r w:rsidRPr="00BC38A0">
              <w:rPr>
                <w:lang w:val="en-US"/>
              </w:rPr>
              <w:t>±120° with additional mechanical repositioner</w:t>
            </w:r>
          </w:p>
        </w:tc>
      </w:tr>
      <w:tr w:rsidR="00937FF1" w:rsidRPr="00527337" w14:paraId="604EC06B" w14:textId="77777777" w:rsidTr="00AA3637">
        <w:trPr>
          <w:jc w:val="center"/>
        </w:trPr>
        <w:tc>
          <w:tcPr>
            <w:tcW w:w="3192" w:type="dxa"/>
            <w:tcMar>
              <w:left w:w="57" w:type="dxa"/>
              <w:right w:w="57" w:type="dxa"/>
            </w:tcMar>
          </w:tcPr>
          <w:p w14:paraId="05C83112" w14:textId="77777777" w:rsidR="00937FF1" w:rsidRPr="00BC38A0" w:rsidRDefault="00937FF1" w:rsidP="00AA3637">
            <w:pPr>
              <w:pStyle w:val="Tabletext"/>
              <w:tabs>
                <w:tab w:val="clear" w:pos="851"/>
                <w:tab w:val="clear" w:pos="1134"/>
              </w:tabs>
              <w:spacing w:before="0" w:after="0"/>
              <w:ind w:left="155" w:hanging="10"/>
              <w:rPr>
                <w:lang w:val="en-US"/>
              </w:rPr>
            </w:pPr>
            <w:r w:rsidRPr="00BC38A0">
              <w:rPr>
                <w:lang w:val="en-US"/>
              </w:rPr>
              <w:t>Antenna side-lobe (SL) levels (1</w:t>
            </w:r>
            <w:r w:rsidRPr="004849D0">
              <w:rPr>
                <w:vertAlign w:val="superscript"/>
                <w:lang w:val="en-US"/>
              </w:rPr>
              <w:t>st</w:t>
            </w:r>
            <w:r w:rsidRPr="00BC38A0">
              <w:rPr>
                <w:lang w:val="en-US"/>
              </w:rPr>
              <w:t xml:space="preserve"> SLs and remote SLs) </w:t>
            </w:r>
          </w:p>
        </w:tc>
        <w:tc>
          <w:tcPr>
            <w:tcW w:w="1177" w:type="dxa"/>
          </w:tcPr>
          <w:p w14:paraId="6C0F2586"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527337">
              <w:t>dBi</w:t>
            </w:r>
          </w:p>
        </w:tc>
        <w:tc>
          <w:tcPr>
            <w:tcW w:w="3180" w:type="dxa"/>
            <w:tcMar>
              <w:left w:w="57" w:type="dxa"/>
              <w:right w:w="57" w:type="dxa"/>
            </w:tcMar>
          </w:tcPr>
          <w:p w14:paraId="1C1F8968"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specified</w:t>
            </w:r>
          </w:p>
        </w:tc>
        <w:tc>
          <w:tcPr>
            <w:tcW w:w="3043" w:type="dxa"/>
            <w:tcMar>
              <w:left w:w="57" w:type="dxa"/>
              <w:right w:w="57" w:type="dxa"/>
            </w:tcMar>
          </w:tcPr>
          <w:p w14:paraId="00E71AD9" w14:textId="77777777" w:rsidR="00937FF1" w:rsidRPr="00527337" w:rsidRDefault="00937FF1" w:rsidP="00AA3637">
            <w:pPr>
              <w:pStyle w:val="Tabletext"/>
              <w:keepLines/>
              <w:tabs>
                <w:tab w:val="left" w:leader="dot" w:pos="7938"/>
                <w:tab w:val="center" w:pos="9526"/>
              </w:tabs>
              <w:spacing w:before="0" w:after="0"/>
              <w:ind w:left="567" w:hanging="567"/>
            </w:pPr>
            <w:r w:rsidRPr="00527337">
              <w:t>+13.9</w:t>
            </w:r>
          </w:p>
        </w:tc>
        <w:tc>
          <w:tcPr>
            <w:tcW w:w="2552" w:type="dxa"/>
            <w:tcMar>
              <w:left w:w="57" w:type="dxa"/>
              <w:right w:w="57" w:type="dxa"/>
            </w:tcMar>
          </w:tcPr>
          <w:p w14:paraId="3CFDB5EC" w14:textId="77777777" w:rsidR="00937FF1" w:rsidRPr="00527337" w:rsidRDefault="00937FF1" w:rsidP="00AA3637">
            <w:pPr>
              <w:pStyle w:val="Tabletext"/>
              <w:keepLines/>
              <w:tabs>
                <w:tab w:val="left" w:leader="dot" w:pos="7938"/>
                <w:tab w:val="center" w:pos="9526"/>
              </w:tabs>
              <w:spacing w:before="0" w:after="0"/>
              <w:ind w:left="567" w:hanging="567"/>
            </w:pPr>
            <w:r w:rsidRPr="00527337">
              <w:t>+4.7</w:t>
            </w:r>
          </w:p>
        </w:tc>
        <w:tc>
          <w:tcPr>
            <w:tcW w:w="2411" w:type="dxa"/>
            <w:tcMar>
              <w:left w:w="57" w:type="dxa"/>
              <w:right w:w="57" w:type="dxa"/>
            </w:tcMar>
          </w:tcPr>
          <w:p w14:paraId="6C38F653" w14:textId="66D8FA5B" w:rsidR="00937FF1" w:rsidRPr="00527337" w:rsidRDefault="00740085" w:rsidP="00AA3637">
            <w:pPr>
              <w:pStyle w:val="Tabletext"/>
              <w:keepLines/>
              <w:tabs>
                <w:tab w:val="left" w:leader="dot" w:pos="7938"/>
                <w:tab w:val="center" w:pos="9526"/>
              </w:tabs>
              <w:spacing w:before="0" w:after="0"/>
            </w:pPr>
            <w:ins w:id="16" w:author="USA" w:date="2021-03-30T17:10:00Z">
              <w:r w:rsidRPr="00ED1B12">
                <w:rPr>
                  <w:highlight w:val="yellow"/>
                </w:rPr>
                <w:t>14-19 dB below peak gain</w:t>
              </w:r>
            </w:ins>
            <w:del w:id="17" w:author="USA" w:date="2021-03-30T17:10:00Z">
              <w:r w:rsidR="00937FF1" w:rsidRPr="00ED1B12" w:rsidDel="00740085">
                <w:rPr>
                  <w:highlight w:val="yellow"/>
                </w:rPr>
                <w:delText>depend on beamforming</w:delText>
              </w:r>
            </w:del>
          </w:p>
        </w:tc>
      </w:tr>
      <w:tr w:rsidR="00937FF1" w:rsidRPr="00527337" w14:paraId="44464C54" w14:textId="77777777" w:rsidTr="00AA3637">
        <w:trPr>
          <w:jc w:val="center"/>
        </w:trPr>
        <w:tc>
          <w:tcPr>
            <w:tcW w:w="3192" w:type="dxa"/>
            <w:tcMar>
              <w:left w:w="57" w:type="dxa"/>
              <w:right w:w="57" w:type="dxa"/>
            </w:tcMar>
          </w:tcPr>
          <w:p w14:paraId="4838A2DC" w14:textId="77777777" w:rsidR="00937FF1" w:rsidRPr="00527337" w:rsidRDefault="00937FF1" w:rsidP="00AA3637">
            <w:pPr>
              <w:pStyle w:val="Tabletext"/>
              <w:tabs>
                <w:tab w:val="clear" w:pos="851"/>
                <w:tab w:val="clear" w:pos="1134"/>
              </w:tabs>
              <w:spacing w:before="0" w:after="0"/>
              <w:ind w:left="155" w:hanging="10"/>
            </w:pPr>
            <w:r w:rsidRPr="00527337">
              <w:t>Antenna height</w:t>
            </w:r>
          </w:p>
        </w:tc>
        <w:tc>
          <w:tcPr>
            <w:tcW w:w="1177" w:type="dxa"/>
          </w:tcPr>
          <w:p w14:paraId="3FCCB188" w14:textId="77777777" w:rsidR="00937FF1" w:rsidRPr="00527337" w:rsidRDefault="00937FF1" w:rsidP="00AA3637">
            <w:pPr>
              <w:pStyle w:val="Tabletext"/>
              <w:spacing w:before="0" w:after="0"/>
              <w:jc w:val="center"/>
            </w:pPr>
          </w:p>
        </w:tc>
        <w:tc>
          <w:tcPr>
            <w:tcW w:w="3180" w:type="dxa"/>
            <w:tcMar>
              <w:left w:w="57" w:type="dxa"/>
              <w:right w:w="57" w:type="dxa"/>
            </w:tcMar>
          </w:tcPr>
          <w:p w14:paraId="2AC37F8E" w14:textId="77777777" w:rsidR="00937FF1" w:rsidRPr="00527337" w:rsidRDefault="00937FF1" w:rsidP="00AA3637">
            <w:pPr>
              <w:pStyle w:val="Tabletext"/>
              <w:keepLines/>
              <w:tabs>
                <w:tab w:val="left" w:leader="dot" w:pos="7938"/>
                <w:tab w:val="center" w:pos="9526"/>
              </w:tabs>
              <w:spacing w:before="0" w:after="0"/>
              <w:ind w:left="567" w:hanging="567"/>
            </w:pPr>
            <w:r w:rsidRPr="00527337">
              <w:t>Aircraft altitude</w:t>
            </w:r>
          </w:p>
        </w:tc>
        <w:tc>
          <w:tcPr>
            <w:tcW w:w="3043" w:type="dxa"/>
            <w:tcMar>
              <w:left w:w="57" w:type="dxa"/>
              <w:right w:w="57" w:type="dxa"/>
            </w:tcMar>
          </w:tcPr>
          <w:p w14:paraId="29013990" w14:textId="77777777" w:rsidR="00937FF1" w:rsidRPr="00527337" w:rsidRDefault="00937FF1" w:rsidP="00AA3637">
            <w:pPr>
              <w:pStyle w:val="Tabletext"/>
              <w:keepLines/>
              <w:tabs>
                <w:tab w:val="left" w:leader="dot" w:pos="7938"/>
                <w:tab w:val="center" w:pos="9526"/>
              </w:tabs>
              <w:spacing w:before="0" w:after="0"/>
              <w:ind w:left="567" w:hanging="567"/>
            </w:pPr>
            <w:r w:rsidRPr="00527337">
              <w:t>Aircraft altitude</w:t>
            </w:r>
          </w:p>
        </w:tc>
        <w:tc>
          <w:tcPr>
            <w:tcW w:w="2552" w:type="dxa"/>
            <w:tcMar>
              <w:left w:w="57" w:type="dxa"/>
              <w:right w:w="57" w:type="dxa"/>
            </w:tcMar>
          </w:tcPr>
          <w:p w14:paraId="2F0A0E06" w14:textId="77777777" w:rsidR="00937FF1" w:rsidRPr="00527337" w:rsidRDefault="00937FF1" w:rsidP="00AA3637">
            <w:pPr>
              <w:pStyle w:val="Tabletext"/>
              <w:keepLines/>
              <w:tabs>
                <w:tab w:val="left" w:leader="dot" w:pos="7938"/>
                <w:tab w:val="center" w:pos="9526"/>
              </w:tabs>
              <w:spacing w:before="0" w:after="0"/>
              <w:ind w:left="567" w:hanging="567"/>
            </w:pPr>
            <w:r w:rsidRPr="00527337">
              <w:t>Aircraft altitude</w:t>
            </w:r>
          </w:p>
        </w:tc>
        <w:tc>
          <w:tcPr>
            <w:tcW w:w="2411" w:type="dxa"/>
            <w:tcMar>
              <w:left w:w="57" w:type="dxa"/>
              <w:right w:w="57" w:type="dxa"/>
            </w:tcMar>
          </w:tcPr>
          <w:p w14:paraId="1A06C54E" w14:textId="77777777" w:rsidR="00E7046D" w:rsidRDefault="00937FF1" w:rsidP="00AA3637">
            <w:pPr>
              <w:pStyle w:val="Tabletext"/>
              <w:keepLines/>
              <w:tabs>
                <w:tab w:val="left" w:leader="dot" w:pos="7938"/>
                <w:tab w:val="center" w:pos="9526"/>
              </w:tabs>
              <w:spacing w:before="0" w:after="0"/>
              <w:ind w:left="567" w:hanging="567"/>
              <w:rPr>
                <w:ins w:id="18" w:author="AFSMO" w:date="2021-01-29T11:06:00Z"/>
              </w:rPr>
            </w:pPr>
            <w:r w:rsidRPr="00527337">
              <w:t>Aircraft altitude</w:t>
            </w:r>
          </w:p>
          <w:p w14:paraId="2FC8C550" w14:textId="3968DB25" w:rsidR="00937FF1" w:rsidRPr="00527337" w:rsidRDefault="00740085" w:rsidP="00AA3637">
            <w:pPr>
              <w:pStyle w:val="Tabletext"/>
              <w:keepLines/>
              <w:tabs>
                <w:tab w:val="left" w:leader="dot" w:pos="7938"/>
                <w:tab w:val="center" w:pos="9526"/>
              </w:tabs>
              <w:spacing w:before="0" w:after="0"/>
              <w:ind w:left="567" w:hanging="567"/>
            </w:pPr>
            <w:ins w:id="19" w:author="USA" w:date="2021-03-30T17:10:00Z">
              <w:r w:rsidRPr="00ED1B12">
                <w:rPr>
                  <w:highlight w:val="yellow"/>
                </w:rPr>
                <w:t>(300 - 13700 m)</w:t>
              </w:r>
            </w:ins>
          </w:p>
        </w:tc>
      </w:tr>
      <w:tr w:rsidR="00937FF1" w:rsidRPr="00527337" w14:paraId="39BE68BB" w14:textId="77777777" w:rsidTr="00AA3637">
        <w:trPr>
          <w:jc w:val="center"/>
        </w:trPr>
        <w:tc>
          <w:tcPr>
            <w:tcW w:w="3192" w:type="dxa"/>
            <w:tcMar>
              <w:left w:w="57" w:type="dxa"/>
              <w:right w:w="57" w:type="dxa"/>
            </w:tcMar>
          </w:tcPr>
          <w:p w14:paraId="57EB0A2E" w14:textId="77777777" w:rsidR="00937FF1" w:rsidRPr="00527337" w:rsidRDefault="00937FF1" w:rsidP="00AA3637">
            <w:pPr>
              <w:pStyle w:val="Tabletext"/>
              <w:tabs>
                <w:tab w:val="clear" w:pos="851"/>
                <w:tab w:val="clear" w:pos="1134"/>
              </w:tabs>
              <w:spacing w:before="0" w:after="0"/>
              <w:ind w:left="155" w:hanging="10"/>
            </w:pPr>
            <w:r w:rsidRPr="00527337">
              <w:br w:type="page"/>
              <w:t xml:space="preserve">Receiver IF 3 dB bandwidth </w:t>
            </w:r>
          </w:p>
        </w:tc>
        <w:tc>
          <w:tcPr>
            <w:tcW w:w="1177" w:type="dxa"/>
          </w:tcPr>
          <w:p w14:paraId="6EF2747A"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666B707E"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specified</w:t>
            </w:r>
          </w:p>
        </w:tc>
        <w:tc>
          <w:tcPr>
            <w:tcW w:w="3043" w:type="dxa"/>
            <w:tcMar>
              <w:left w:w="57" w:type="dxa"/>
              <w:right w:w="57" w:type="dxa"/>
            </w:tcMar>
          </w:tcPr>
          <w:p w14:paraId="42C77B7F" w14:textId="77777777" w:rsidR="00937FF1" w:rsidRPr="00527337" w:rsidRDefault="00937FF1" w:rsidP="00AA3637">
            <w:pPr>
              <w:pStyle w:val="Tabletext"/>
              <w:keepLines/>
              <w:tabs>
                <w:tab w:val="left" w:leader="dot" w:pos="7938"/>
                <w:tab w:val="center" w:pos="9526"/>
              </w:tabs>
              <w:spacing w:before="0" w:after="0"/>
              <w:ind w:left="567" w:hanging="567"/>
            </w:pPr>
            <w:r w:rsidRPr="00527337">
              <w:t>2.0</w:t>
            </w:r>
          </w:p>
        </w:tc>
        <w:tc>
          <w:tcPr>
            <w:tcW w:w="2552" w:type="dxa"/>
            <w:tcMar>
              <w:left w:w="57" w:type="dxa"/>
              <w:right w:w="57" w:type="dxa"/>
            </w:tcMar>
          </w:tcPr>
          <w:p w14:paraId="79D99C49" w14:textId="77777777" w:rsidR="00937FF1" w:rsidRPr="00D14280" w:rsidRDefault="00937FF1" w:rsidP="00AA3637">
            <w:pPr>
              <w:pStyle w:val="Tabletext"/>
              <w:keepLines/>
              <w:tabs>
                <w:tab w:val="left" w:leader="dot" w:pos="7938"/>
                <w:tab w:val="center" w:pos="9526"/>
              </w:tabs>
              <w:spacing w:before="0" w:after="0"/>
              <w:ind w:left="567" w:hanging="567"/>
            </w:pPr>
            <w:r w:rsidRPr="00D14280">
              <w:t>1.0</w:t>
            </w:r>
          </w:p>
        </w:tc>
        <w:tc>
          <w:tcPr>
            <w:tcW w:w="2411" w:type="dxa"/>
            <w:tcMar>
              <w:left w:w="57" w:type="dxa"/>
              <w:right w:w="57" w:type="dxa"/>
            </w:tcMar>
          </w:tcPr>
          <w:p w14:paraId="2C4DA4F7" w14:textId="5103B2AD" w:rsidR="00937FF1" w:rsidRPr="00D14280" w:rsidRDefault="00740085" w:rsidP="00AA3637">
            <w:pPr>
              <w:pStyle w:val="Tabletext"/>
              <w:keepLines/>
              <w:tabs>
                <w:tab w:val="left" w:leader="dot" w:pos="7938"/>
                <w:tab w:val="center" w:pos="9526"/>
              </w:tabs>
              <w:spacing w:before="0" w:after="0"/>
              <w:ind w:left="567" w:hanging="567"/>
            </w:pPr>
            <w:ins w:id="20" w:author="USA" w:date="2021-03-30T17:10:00Z">
              <w:r w:rsidRPr="00ED1B12">
                <w:rPr>
                  <w:highlight w:val="yellow"/>
                </w:rPr>
                <w:t>25</w:t>
              </w:r>
            </w:ins>
            <w:del w:id="21" w:author="USA" w:date="2021-03-30T17:10:00Z">
              <w:r w:rsidR="00937FF1" w:rsidRPr="00ED1B12" w:rsidDel="00740085">
                <w:rPr>
                  <w:highlight w:val="yellow"/>
                </w:rPr>
                <w:delText>not specified</w:delText>
              </w:r>
            </w:del>
          </w:p>
        </w:tc>
      </w:tr>
      <w:tr w:rsidR="00937FF1" w:rsidRPr="00527337" w14:paraId="6D61E2F5" w14:textId="77777777" w:rsidTr="00AA3637">
        <w:trPr>
          <w:jc w:val="center"/>
        </w:trPr>
        <w:tc>
          <w:tcPr>
            <w:tcW w:w="3192" w:type="dxa"/>
            <w:tcMar>
              <w:left w:w="57" w:type="dxa"/>
              <w:right w:w="57" w:type="dxa"/>
            </w:tcMar>
          </w:tcPr>
          <w:p w14:paraId="58C48EF8" w14:textId="77777777" w:rsidR="00937FF1" w:rsidRPr="00527337" w:rsidRDefault="00937FF1" w:rsidP="00AA3637">
            <w:pPr>
              <w:pStyle w:val="Tabletext"/>
              <w:tabs>
                <w:tab w:val="clear" w:pos="851"/>
                <w:tab w:val="clear" w:pos="1134"/>
              </w:tabs>
              <w:spacing w:before="0" w:after="0"/>
              <w:ind w:left="155" w:hanging="10"/>
            </w:pPr>
            <w:r w:rsidRPr="00527337">
              <w:t xml:space="preserve">Receiver noise figure </w:t>
            </w:r>
          </w:p>
        </w:tc>
        <w:tc>
          <w:tcPr>
            <w:tcW w:w="1177" w:type="dxa"/>
          </w:tcPr>
          <w:p w14:paraId="07ADB36A"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527337">
              <w:t>dB</w:t>
            </w:r>
          </w:p>
        </w:tc>
        <w:tc>
          <w:tcPr>
            <w:tcW w:w="3180" w:type="dxa"/>
            <w:tcMar>
              <w:left w:w="57" w:type="dxa"/>
              <w:right w:w="57" w:type="dxa"/>
            </w:tcMar>
          </w:tcPr>
          <w:p w14:paraId="2DC88B87" w14:textId="77777777" w:rsidR="00937FF1" w:rsidRPr="00527337" w:rsidRDefault="00937FF1" w:rsidP="00AA3637">
            <w:pPr>
              <w:pStyle w:val="Tabletext"/>
              <w:keepLines/>
              <w:tabs>
                <w:tab w:val="left" w:leader="dot" w:pos="7938"/>
                <w:tab w:val="center" w:pos="9526"/>
              </w:tabs>
              <w:spacing w:before="0" w:after="0"/>
              <w:ind w:left="567" w:hanging="567"/>
            </w:pPr>
            <w:r w:rsidRPr="00527337">
              <w:t>6.5</w:t>
            </w:r>
          </w:p>
        </w:tc>
        <w:tc>
          <w:tcPr>
            <w:tcW w:w="3043" w:type="dxa"/>
            <w:tcMar>
              <w:left w:w="57" w:type="dxa"/>
              <w:right w:w="57" w:type="dxa"/>
            </w:tcMar>
          </w:tcPr>
          <w:p w14:paraId="019D7F5B" w14:textId="77777777" w:rsidR="00937FF1" w:rsidRPr="00527337" w:rsidRDefault="00937FF1" w:rsidP="00AA3637">
            <w:pPr>
              <w:pStyle w:val="Tabletext"/>
              <w:keepLines/>
              <w:tabs>
                <w:tab w:val="left" w:leader="dot" w:pos="7938"/>
                <w:tab w:val="center" w:pos="9526"/>
              </w:tabs>
              <w:spacing w:before="0" w:after="0"/>
              <w:ind w:left="567" w:hanging="567"/>
            </w:pPr>
            <w:r w:rsidRPr="00527337">
              <w:t>2</w:t>
            </w:r>
          </w:p>
        </w:tc>
        <w:tc>
          <w:tcPr>
            <w:tcW w:w="2552" w:type="dxa"/>
            <w:tcMar>
              <w:left w:w="57" w:type="dxa"/>
              <w:right w:w="57" w:type="dxa"/>
            </w:tcMar>
          </w:tcPr>
          <w:p w14:paraId="122B7A36" w14:textId="77777777" w:rsidR="00937FF1" w:rsidRPr="00527337" w:rsidRDefault="00937FF1" w:rsidP="00AA3637">
            <w:pPr>
              <w:pStyle w:val="Tabletext"/>
              <w:keepLines/>
              <w:tabs>
                <w:tab w:val="left" w:leader="dot" w:pos="7938"/>
                <w:tab w:val="center" w:pos="9526"/>
              </w:tabs>
              <w:spacing w:before="0" w:after="0"/>
              <w:ind w:left="567" w:hanging="567"/>
            </w:pPr>
            <w:r w:rsidRPr="00527337">
              <w:t>5</w:t>
            </w:r>
          </w:p>
        </w:tc>
        <w:tc>
          <w:tcPr>
            <w:tcW w:w="2411" w:type="dxa"/>
            <w:tcMar>
              <w:left w:w="57" w:type="dxa"/>
              <w:right w:w="57" w:type="dxa"/>
            </w:tcMar>
          </w:tcPr>
          <w:p w14:paraId="28FC2D48" w14:textId="77777777" w:rsidR="00937FF1" w:rsidRPr="00527337" w:rsidRDefault="00937FF1" w:rsidP="00AA3637">
            <w:pPr>
              <w:pStyle w:val="Tabletext"/>
              <w:keepLines/>
              <w:tabs>
                <w:tab w:val="left" w:leader="dot" w:pos="7938"/>
                <w:tab w:val="center" w:pos="9526"/>
              </w:tabs>
              <w:spacing w:before="0" w:after="0"/>
              <w:ind w:left="567" w:hanging="567"/>
            </w:pPr>
            <w:r w:rsidRPr="00527337">
              <w:t>6</w:t>
            </w:r>
          </w:p>
        </w:tc>
      </w:tr>
      <w:tr w:rsidR="00937FF1" w:rsidRPr="00527337" w14:paraId="2F5EC8E8" w14:textId="77777777" w:rsidTr="00AA3637">
        <w:trPr>
          <w:jc w:val="center"/>
        </w:trPr>
        <w:tc>
          <w:tcPr>
            <w:tcW w:w="3192" w:type="dxa"/>
            <w:tcMar>
              <w:left w:w="57" w:type="dxa"/>
              <w:right w:w="57" w:type="dxa"/>
            </w:tcMar>
          </w:tcPr>
          <w:p w14:paraId="5F4CB13F" w14:textId="77777777" w:rsidR="00937FF1" w:rsidRPr="00527337" w:rsidRDefault="00937FF1" w:rsidP="00AA3637">
            <w:pPr>
              <w:pStyle w:val="Tabletext"/>
              <w:tabs>
                <w:tab w:val="clear" w:pos="851"/>
                <w:tab w:val="clear" w:pos="1134"/>
              </w:tabs>
              <w:spacing w:before="0" w:after="0"/>
              <w:ind w:left="155" w:hanging="10"/>
              <w:rPr>
                <w:b/>
              </w:rPr>
            </w:pPr>
            <w:r w:rsidRPr="00527337">
              <w:t xml:space="preserve">Minimum discernible signal </w:t>
            </w:r>
          </w:p>
        </w:tc>
        <w:tc>
          <w:tcPr>
            <w:tcW w:w="1177" w:type="dxa"/>
          </w:tcPr>
          <w:p w14:paraId="1C38B733"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527337">
              <w:t>dBm</w:t>
            </w:r>
          </w:p>
        </w:tc>
        <w:tc>
          <w:tcPr>
            <w:tcW w:w="3180" w:type="dxa"/>
            <w:tcMar>
              <w:left w:w="57" w:type="dxa"/>
              <w:right w:w="57" w:type="dxa"/>
            </w:tcMar>
          </w:tcPr>
          <w:p w14:paraId="46D8D5ED"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specified</w:t>
            </w:r>
          </w:p>
        </w:tc>
        <w:tc>
          <w:tcPr>
            <w:tcW w:w="3043" w:type="dxa"/>
            <w:tcMar>
              <w:left w:w="57" w:type="dxa"/>
              <w:right w:w="57" w:type="dxa"/>
            </w:tcMar>
          </w:tcPr>
          <w:p w14:paraId="0793B9FF" w14:textId="77777777" w:rsidR="00937FF1" w:rsidRPr="00527337" w:rsidRDefault="00937FF1" w:rsidP="00AA3637">
            <w:pPr>
              <w:pStyle w:val="Tabletext"/>
              <w:keepLines/>
              <w:tabs>
                <w:tab w:val="clear" w:pos="284"/>
                <w:tab w:val="clear" w:pos="567"/>
                <w:tab w:val="clear" w:pos="851"/>
                <w:tab w:val="clear" w:pos="1134"/>
                <w:tab w:val="clear" w:pos="1418"/>
                <w:tab w:val="clear" w:pos="1701"/>
                <w:tab w:val="clear" w:pos="1985"/>
                <w:tab w:val="clear" w:pos="2268"/>
                <w:tab w:val="clear" w:pos="2552"/>
                <w:tab w:val="left" w:leader="dot" w:pos="7938"/>
                <w:tab w:val="center" w:pos="9526"/>
              </w:tabs>
              <w:spacing w:before="0" w:after="0"/>
            </w:pPr>
            <w:r w:rsidRPr="00527337">
              <w:t>–128 (detection sensitivity after processing)</w:t>
            </w:r>
          </w:p>
        </w:tc>
        <w:tc>
          <w:tcPr>
            <w:tcW w:w="2552" w:type="dxa"/>
            <w:tcMar>
              <w:left w:w="57" w:type="dxa"/>
              <w:right w:w="57" w:type="dxa"/>
            </w:tcMar>
          </w:tcPr>
          <w:p w14:paraId="49531765" w14:textId="77777777" w:rsidR="00937FF1" w:rsidRPr="00527337" w:rsidRDefault="00937FF1" w:rsidP="00AA3637">
            <w:pPr>
              <w:pStyle w:val="Tabletext"/>
              <w:keepLines/>
              <w:tabs>
                <w:tab w:val="left" w:leader="dot" w:pos="7938"/>
                <w:tab w:val="center" w:pos="9526"/>
              </w:tabs>
              <w:spacing w:before="0" w:after="0"/>
              <w:ind w:left="567" w:hanging="567"/>
            </w:pPr>
            <w:r w:rsidRPr="00527337">
              <w:t>–110</w:t>
            </w:r>
          </w:p>
        </w:tc>
        <w:tc>
          <w:tcPr>
            <w:tcW w:w="2411" w:type="dxa"/>
            <w:tcMar>
              <w:left w:w="57" w:type="dxa"/>
              <w:right w:w="57" w:type="dxa"/>
            </w:tcMar>
          </w:tcPr>
          <w:p w14:paraId="13B55A88" w14:textId="77777777" w:rsidR="00937FF1" w:rsidRPr="00527337" w:rsidRDefault="00937FF1" w:rsidP="00AA3637">
            <w:pPr>
              <w:pStyle w:val="Tabletext"/>
              <w:keepLines/>
              <w:tabs>
                <w:tab w:val="left" w:leader="dot" w:pos="7938"/>
                <w:tab w:val="center" w:pos="9526"/>
              </w:tabs>
              <w:spacing w:before="0" w:after="0"/>
              <w:ind w:left="567" w:hanging="567"/>
            </w:pPr>
            <w:r w:rsidRPr="00527337">
              <w:t>–130</w:t>
            </w:r>
          </w:p>
        </w:tc>
      </w:tr>
      <w:tr w:rsidR="00937FF1" w:rsidRPr="00A225B7" w14:paraId="0D09C913" w14:textId="77777777" w:rsidTr="00AA3637">
        <w:trPr>
          <w:jc w:val="center"/>
        </w:trPr>
        <w:tc>
          <w:tcPr>
            <w:tcW w:w="3192" w:type="dxa"/>
            <w:tcMar>
              <w:left w:w="57" w:type="dxa"/>
              <w:right w:w="57" w:type="dxa"/>
            </w:tcMar>
          </w:tcPr>
          <w:p w14:paraId="624E3A48" w14:textId="77777777" w:rsidR="00937FF1" w:rsidRPr="00527337" w:rsidRDefault="00937FF1" w:rsidP="00AA3637">
            <w:pPr>
              <w:pStyle w:val="Tabletext"/>
              <w:tabs>
                <w:tab w:val="clear" w:pos="851"/>
                <w:tab w:val="clear" w:pos="1134"/>
              </w:tabs>
              <w:spacing w:before="0" w:after="0"/>
              <w:ind w:left="155" w:hanging="10"/>
            </w:pPr>
            <w:r w:rsidRPr="00527337">
              <w:t xml:space="preserve">Total chirp width </w:t>
            </w:r>
          </w:p>
        </w:tc>
        <w:tc>
          <w:tcPr>
            <w:tcW w:w="1177" w:type="dxa"/>
          </w:tcPr>
          <w:p w14:paraId="6E1EB95D"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2BBA237E"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3043" w:type="dxa"/>
            <w:tcMar>
              <w:left w:w="57" w:type="dxa"/>
              <w:right w:w="57" w:type="dxa"/>
            </w:tcMar>
          </w:tcPr>
          <w:p w14:paraId="1EF0523F"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2552" w:type="dxa"/>
            <w:tcMar>
              <w:left w:w="57" w:type="dxa"/>
              <w:right w:w="57" w:type="dxa"/>
            </w:tcMar>
          </w:tcPr>
          <w:p w14:paraId="048FFA94"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2411" w:type="dxa"/>
            <w:tcMar>
              <w:left w:w="57" w:type="dxa"/>
              <w:right w:w="57" w:type="dxa"/>
            </w:tcMar>
          </w:tcPr>
          <w:p w14:paraId="228CC261" w14:textId="1706C79B" w:rsidR="00937FF1" w:rsidRPr="00BC38A0" w:rsidRDefault="00937FF1" w:rsidP="00AA3637">
            <w:pPr>
              <w:pStyle w:val="Tabletext"/>
              <w:keepLines/>
              <w:tabs>
                <w:tab w:val="left" w:leader="dot" w:pos="7938"/>
                <w:tab w:val="center" w:pos="9526"/>
              </w:tabs>
              <w:spacing w:before="0" w:after="0"/>
              <w:rPr>
                <w:lang w:val="en-US"/>
              </w:rPr>
            </w:pPr>
            <w:r>
              <w:rPr>
                <w:lang w:val="en-US"/>
              </w:rPr>
              <w:t xml:space="preserve">Maximum </w:t>
            </w:r>
            <w:r w:rsidRPr="00A746CB">
              <w:rPr>
                <w:highlight w:val="yellow"/>
                <w:lang w:val="en-US"/>
              </w:rPr>
              <w:t>1</w:t>
            </w:r>
            <w:ins w:id="22" w:author="USA" w:date="2021-03-30T17:10:00Z">
              <w:r w:rsidR="00740085" w:rsidRPr="00A746CB">
                <w:rPr>
                  <w:highlight w:val="yellow"/>
                  <w:lang w:val="en-US"/>
                </w:rPr>
                <w:t xml:space="preserve"> 900</w:t>
              </w:r>
              <w:r w:rsidR="00740085" w:rsidRPr="00D43998">
                <w:rPr>
                  <w:lang w:val="en-US"/>
                </w:rPr>
                <w:t xml:space="preserve"> </w:t>
              </w:r>
            </w:ins>
            <w:del w:id="23" w:author="USA" w:date="2021-03-30T17:10:00Z">
              <w:r w:rsidRPr="00A746CB" w:rsidDel="00740085">
                <w:rPr>
                  <w:highlight w:val="yellow"/>
                  <w:lang w:val="en-US"/>
                </w:rPr>
                <w:delText>.</w:delText>
              </w:r>
              <w:r w:rsidRPr="00E91C5E" w:rsidDel="00740085">
                <w:rPr>
                  <w:highlight w:val="yellow"/>
                  <w:lang w:val="en-US"/>
                  <w:rPrChange w:id="24" w:author="USA" w:date="2021-03-30T18:27:00Z">
                    <w:rPr>
                      <w:highlight w:val="yellow"/>
                      <w:lang w:val="en-US"/>
                    </w:rPr>
                  </w:rPrChange>
                </w:rPr>
                <w:delText>5</w:delText>
              </w:r>
              <w:r w:rsidRPr="00E91C5E" w:rsidDel="00740085">
                <w:rPr>
                  <w:highlight w:val="yellow"/>
                  <w:lang w:val="en-US"/>
                  <w:rPrChange w:id="25" w:author="USA" w:date="2021-03-30T18:27:00Z">
                    <w:rPr>
                      <w:lang w:val="en-US"/>
                    </w:rPr>
                  </w:rPrChange>
                </w:rPr>
                <w:delText xml:space="preserve"> GHz</w:delText>
              </w:r>
              <w:r w:rsidRPr="00D43998" w:rsidDel="00740085">
                <w:rPr>
                  <w:lang w:val="en-US"/>
                </w:rPr>
                <w:delText xml:space="preserve"> </w:delText>
              </w:r>
            </w:del>
            <w:r w:rsidRPr="00D43998">
              <w:rPr>
                <w:lang w:val="en-US"/>
              </w:rPr>
              <w:t>for chirp modulation</w:t>
            </w:r>
            <w:r w:rsidRPr="00BC38A0">
              <w:rPr>
                <w:lang w:val="en-US"/>
              </w:rPr>
              <w:t xml:space="preserve"> </w:t>
            </w:r>
          </w:p>
        </w:tc>
      </w:tr>
      <w:tr w:rsidR="00937FF1" w:rsidRPr="00A225B7" w14:paraId="578BD74F" w14:textId="77777777" w:rsidTr="00AA3637">
        <w:trPr>
          <w:jc w:val="center"/>
        </w:trPr>
        <w:tc>
          <w:tcPr>
            <w:tcW w:w="3192" w:type="dxa"/>
            <w:tcMar>
              <w:left w:w="57" w:type="dxa"/>
              <w:right w:w="57" w:type="dxa"/>
            </w:tcMar>
          </w:tcPr>
          <w:p w14:paraId="4B739C78" w14:textId="77777777" w:rsidR="00937FF1" w:rsidRPr="00527337" w:rsidRDefault="00937FF1" w:rsidP="00AA3637">
            <w:pPr>
              <w:pStyle w:val="Tabletext"/>
              <w:tabs>
                <w:tab w:val="clear" w:pos="851"/>
                <w:tab w:val="clear" w:pos="1134"/>
              </w:tabs>
              <w:spacing w:before="0" w:after="0"/>
              <w:ind w:left="155" w:hanging="10"/>
              <w:rPr>
                <w:lang w:val="de-DE"/>
              </w:rPr>
            </w:pPr>
            <w:r w:rsidRPr="00527337">
              <w:rPr>
                <w:lang w:val="de-DE"/>
              </w:rPr>
              <w:t xml:space="preserve">RF emission bandwidth </w:t>
            </w:r>
          </w:p>
          <w:p w14:paraId="2D4674C5" w14:textId="77777777" w:rsidR="00937FF1" w:rsidRPr="00527337" w:rsidRDefault="00937FF1" w:rsidP="00AA3637">
            <w:pPr>
              <w:pStyle w:val="Tabletext"/>
              <w:tabs>
                <w:tab w:val="clear" w:pos="851"/>
                <w:tab w:val="clear" w:pos="1134"/>
              </w:tabs>
              <w:spacing w:before="0" w:after="0"/>
              <w:ind w:left="155" w:hanging="10"/>
              <w:rPr>
                <w:lang w:val="de-DE"/>
              </w:rPr>
            </w:pPr>
            <w:r w:rsidRPr="00527337">
              <w:rPr>
                <w:lang w:val="de-DE"/>
              </w:rPr>
              <w:t>–</w:t>
            </w:r>
            <w:r w:rsidRPr="00527337">
              <w:rPr>
                <w:lang w:val="de-DE"/>
              </w:rPr>
              <w:tab/>
              <w:t>3 dB</w:t>
            </w:r>
          </w:p>
          <w:p w14:paraId="02FA86DB" w14:textId="77777777" w:rsidR="00937FF1" w:rsidRPr="00527337" w:rsidRDefault="00937FF1" w:rsidP="00AA3637">
            <w:pPr>
              <w:pStyle w:val="Tabletext"/>
              <w:tabs>
                <w:tab w:val="clear" w:pos="851"/>
                <w:tab w:val="clear" w:pos="1134"/>
              </w:tabs>
              <w:spacing w:before="0" w:after="0"/>
              <w:ind w:left="155" w:hanging="10"/>
              <w:rPr>
                <w:lang w:val="de-DE"/>
              </w:rPr>
            </w:pPr>
            <w:r w:rsidRPr="00527337">
              <w:rPr>
                <w:lang w:val="de-DE"/>
              </w:rPr>
              <w:br/>
            </w:r>
            <w:r w:rsidRPr="00527337">
              <w:rPr>
                <w:lang w:val="de-DE"/>
              </w:rPr>
              <w:br/>
            </w:r>
          </w:p>
          <w:p w14:paraId="60143881" w14:textId="77777777" w:rsidR="00937FF1" w:rsidRPr="00527337" w:rsidRDefault="00937FF1" w:rsidP="00AA3637">
            <w:pPr>
              <w:pStyle w:val="Tabletext"/>
              <w:tabs>
                <w:tab w:val="clear" w:pos="851"/>
                <w:tab w:val="clear" w:pos="1134"/>
              </w:tabs>
              <w:spacing w:before="0" w:after="0"/>
              <w:ind w:left="155" w:hanging="10"/>
              <w:rPr>
                <w:lang w:val="de-DE"/>
              </w:rPr>
            </w:pPr>
            <w:r w:rsidRPr="00527337">
              <w:rPr>
                <w:lang w:val="de-DE"/>
              </w:rPr>
              <w:t>–</w:t>
            </w:r>
            <w:r w:rsidRPr="00527337">
              <w:rPr>
                <w:lang w:val="de-DE"/>
              </w:rPr>
              <w:tab/>
              <w:t>20 dB</w:t>
            </w:r>
          </w:p>
        </w:tc>
        <w:tc>
          <w:tcPr>
            <w:tcW w:w="1177" w:type="dxa"/>
          </w:tcPr>
          <w:p w14:paraId="02C88882"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62298CF6" w14:textId="77777777" w:rsidR="00937FF1" w:rsidRPr="00527337" w:rsidRDefault="00937FF1" w:rsidP="00AA3637">
            <w:pPr>
              <w:pStyle w:val="Tabletext"/>
              <w:spacing w:before="0" w:after="0"/>
            </w:pPr>
          </w:p>
          <w:p w14:paraId="6F1199E0" w14:textId="77777777" w:rsidR="00937FF1" w:rsidRPr="00527337" w:rsidRDefault="00937FF1" w:rsidP="00AA3637">
            <w:pPr>
              <w:pStyle w:val="Tabletext"/>
              <w:spacing w:before="0" w:after="0"/>
            </w:pPr>
            <w:r w:rsidRPr="00527337">
              <w:t>Not specified</w:t>
            </w:r>
          </w:p>
          <w:p w14:paraId="1149156C" w14:textId="77777777" w:rsidR="00937FF1" w:rsidRPr="00527337" w:rsidRDefault="00937FF1" w:rsidP="00AA3637">
            <w:pPr>
              <w:pStyle w:val="Tabletext"/>
              <w:spacing w:before="0" w:after="0"/>
            </w:pPr>
            <w:r w:rsidRPr="00527337">
              <w:br/>
            </w:r>
            <w:r w:rsidRPr="00527337">
              <w:br/>
            </w:r>
          </w:p>
          <w:p w14:paraId="3BC78B34" w14:textId="77777777" w:rsidR="00937FF1" w:rsidRPr="00527337" w:rsidRDefault="00937FF1" w:rsidP="00AA3637">
            <w:pPr>
              <w:pStyle w:val="Tabletext"/>
              <w:spacing w:before="0" w:after="0"/>
            </w:pPr>
            <w:r w:rsidRPr="00527337">
              <w:t>Not specified</w:t>
            </w:r>
          </w:p>
        </w:tc>
        <w:tc>
          <w:tcPr>
            <w:tcW w:w="3043" w:type="dxa"/>
            <w:tcMar>
              <w:left w:w="57" w:type="dxa"/>
              <w:right w:w="57" w:type="dxa"/>
            </w:tcMar>
          </w:tcPr>
          <w:p w14:paraId="713421DB" w14:textId="77777777" w:rsidR="00937FF1" w:rsidRPr="00BC38A0" w:rsidRDefault="00937FF1" w:rsidP="00AA3637">
            <w:pPr>
              <w:pStyle w:val="Tabletext"/>
              <w:spacing w:before="0" w:after="0"/>
              <w:rPr>
                <w:lang w:val="en-US"/>
              </w:rPr>
            </w:pPr>
          </w:p>
          <w:p w14:paraId="7803B1D6" w14:textId="77777777" w:rsidR="00937FF1" w:rsidRPr="00BC38A0" w:rsidRDefault="00937FF1" w:rsidP="00AA3637">
            <w:pPr>
              <w:pStyle w:val="Tabletext"/>
              <w:spacing w:before="0" w:after="0"/>
              <w:rPr>
                <w:lang w:val="en-US"/>
              </w:rPr>
            </w:pPr>
            <w:r w:rsidRPr="00BC38A0">
              <w:rPr>
                <w:lang w:val="en-US"/>
              </w:rPr>
              <w:t>–3 dB:</w:t>
            </w:r>
          </w:p>
          <w:p w14:paraId="40CA5282" w14:textId="77777777" w:rsidR="00937FF1" w:rsidRPr="00BC38A0" w:rsidRDefault="00937FF1" w:rsidP="00AA3637">
            <w:pPr>
              <w:pStyle w:val="Tabletext"/>
              <w:spacing w:before="0" w:after="0"/>
              <w:rPr>
                <w:lang w:val="en-US"/>
              </w:rPr>
            </w:pPr>
            <w:r w:rsidRPr="00BC38A0">
              <w:rPr>
                <w:lang w:val="en-US"/>
              </w:rPr>
              <w:t xml:space="preserve">9 337 and 9 339 MHz: 0.7 </w:t>
            </w:r>
            <w:r w:rsidRPr="00BC38A0">
              <w:rPr>
                <w:lang w:val="en-US"/>
              </w:rPr>
              <w:br/>
              <w:t>9 344 MHz: 0.4, 0.25, 0.150, 075, 0.08, and 0.05</w:t>
            </w:r>
          </w:p>
          <w:p w14:paraId="2CCC1121" w14:textId="77777777" w:rsidR="00937FF1" w:rsidRPr="00BC38A0" w:rsidRDefault="00937FF1" w:rsidP="00AA3637">
            <w:pPr>
              <w:pStyle w:val="Tabletext"/>
              <w:spacing w:before="0" w:after="0"/>
              <w:rPr>
                <w:lang w:val="en-US"/>
              </w:rPr>
            </w:pPr>
            <w:r w:rsidRPr="00BC38A0">
              <w:rPr>
                <w:lang w:val="en-US"/>
              </w:rPr>
              <w:t>–20 dB:</w:t>
            </w:r>
          </w:p>
          <w:p w14:paraId="2BB9F8E7" w14:textId="77777777" w:rsidR="00937FF1" w:rsidRPr="00BC38A0" w:rsidRDefault="00937FF1" w:rsidP="00AA3637">
            <w:pPr>
              <w:pStyle w:val="Tabletext"/>
              <w:spacing w:before="0" w:after="0"/>
              <w:rPr>
                <w:lang w:val="en-US"/>
              </w:rPr>
            </w:pPr>
            <w:r w:rsidRPr="00BC38A0">
              <w:rPr>
                <w:lang w:val="en-US"/>
              </w:rPr>
              <w:t>9 337 and 9 339 MHz: 3.6</w:t>
            </w:r>
            <w:r w:rsidRPr="00BC38A0">
              <w:rPr>
                <w:lang w:val="en-US"/>
              </w:rPr>
              <w:br/>
              <w:t>9 344 MHz: 1.8, 1.5, 0.8, 0.375, 0.35, and 0.2</w:t>
            </w:r>
          </w:p>
        </w:tc>
        <w:tc>
          <w:tcPr>
            <w:tcW w:w="2552" w:type="dxa"/>
            <w:tcMar>
              <w:left w:w="57" w:type="dxa"/>
              <w:right w:w="57" w:type="dxa"/>
            </w:tcMar>
          </w:tcPr>
          <w:p w14:paraId="188E8E90" w14:textId="77777777" w:rsidR="00937FF1" w:rsidRPr="00BC38A0" w:rsidRDefault="00937FF1" w:rsidP="00AA3637">
            <w:pPr>
              <w:pStyle w:val="Tabletext"/>
              <w:spacing w:before="0" w:after="0"/>
              <w:rPr>
                <w:lang w:val="en-US"/>
              </w:rPr>
            </w:pPr>
          </w:p>
          <w:p w14:paraId="2FFFD938" w14:textId="77777777" w:rsidR="00937FF1" w:rsidRPr="00527337" w:rsidRDefault="00937FF1" w:rsidP="00AA3637">
            <w:pPr>
              <w:pStyle w:val="Tabletext"/>
              <w:spacing w:before="0" w:after="0"/>
            </w:pPr>
            <w:r w:rsidRPr="00527337">
              <w:t>–3 dB:</w:t>
            </w:r>
          </w:p>
          <w:p w14:paraId="053D07F3" w14:textId="77777777" w:rsidR="00937FF1" w:rsidRPr="00527337" w:rsidRDefault="00937FF1" w:rsidP="00AA3637">
            <w:pPr>
              <w:pStyle w:val="Tabletext"/>
              <w:spacing w:before="0" w:after="0"/>
            </w:pPr>
            <w:r w:rsidRPr="00527337">
              <w:t xml:space="preserve">0.5 </w:t>
            </w:r>
            <w:r w:rsidRPr="00527337">
              <w:br/>
            </w:r>
            <w:r w:rsidRPr="00527337">
              <w:br/>
            </w:r>
          </w:p>
          <w:p w14:paraId="11669726" w14:textId="77777777" w:rsidR="00937FF1" w:rsidRPr="00527337" w:rsidRDefault="00937FF1" w:rsidP="00AA3637">
            <w:pPr>
              <w:pStyle w:val="Tabletext"/>
              <w:spacing w:before="0" w:after="0"/>
            </w:pPr>
            <w:r w:rsidRPr="00527337">
              <w:t>–20 dB:</w:t>
            </w:r>
          </w:p>
          <w:p w14:paraId="27C1442E" w14:textId="77777777" w:rsidR="00937FF1" w:rsidRPr="00527337" w:rsidRDefault="00937FF1" w:rsidP="00AA3637">
            <w:pPr>
              <w:pStyle w:val="Tabletext"/>
              <w:spacing w:before="0" w:after="0"/>
            </w:pPr>
            <w:r w:rsidRPr="00527337">
              <w:t>1.5</w:t>
            </w:r>
          </w:p>
        </w:tc>
        <w:tc>
          <w:tcPr>
            <w:tcW w:w="2411" w:type="dxa"/>
            <w:tcMar>
              <w:left w:w="57" w:type="dxa"/>
              <w:right w:w="57" w:type="dxa"/>
            </w:tcMar>
          </w:tcPr>
          <w:p w14:paraId="3C61551B" w14:textId="77777777" w:rsidR="00937FF1" w:rsidRPr="00E17831" w:rsidRDefault="00937FF1" w:rsidP="00AA3637">
            <w:pPr>
              <w:pStyle w:val="Tabletext"/>
              <w:keepLines/>
              <w:tabs>
                <w:tab w:val="left" w:leader="dot" w:pos="7938"/>
                <w:tab w:val="center" w:pos="9526"/>
              </w:tabs>
              <w:spacing w:before="0" w:after="0"/>
              <w:ind w:left="567" w:hanging="567"/>
              <w:rPr>
                <w:highlight w:val="yellow"/>
                <w:lang w:val="en-US"/>
              </w:rPr>
            </w:pPr>
          </w:p>
          <w:p w14:paraId="4977026D" w14:textId="77777777" w:rsidR="00740085" w:rsidRPr="00ED1B12" w:rsidRDefault="00740085" w:rsidP="00740085">
            <w:pPr>
              <w:pStyle w:val="Tabletext"/>
              <w:spacing w:before="0" w:after="0"/>
              <w:rPr>
                <w:ins w:id="26" w:author="USA" w:date="2021-03-30T17:11:00Z"/>
                <w:highlight w:val="yellow"/>
                <w:lang w:val="en-US"/>
              </w:rPr>
            </w:pPr>
            <w:ins w:id="27" w:author="USA" w:date="2021-03-30T17:11:00Z">
              <w:r w:rsidRPr="00ED1B12">
                <w:rPr>
                  <w:highlight w:val="yellow"/>
                  <w:lang w:val="en-US"/>
                </w:rPr>
                <w:t>-3 dB: 10 MHz, 130 MHz, 1800 MHz</w:t>
              </w:r>
            </w:ins>
          </w:p>
          <w:p w14:paraId="7D0AAFB7" w14:textId="75A4EB4F" w:rsidR="00937FF1" w:rsidRPr="00ED1B12" w:rsidDel="00740085" w:rsidRDefault="00740085" w:rsidP="00740085">
            <w:pPr>
              <w:pStyle w:val="Tabletext"/>
              <w:spacing w:before="0" w:after="0"/>
              <w:rPr>
                <w:del w:id="28" w:author="USA" w:date="2021-03-30T17:11:00Z"/>
                <w:highlight w:val="yellow"/>
                <w:lang w:val="en-US"/>
              </w:rPr>
            </w:pPr>
            <w:ins w:id="29" w:author="USA" w:date="2021-03-30T17:11:00Z">
              <w:r w:rsidRPr="00ED1B12">
                <w:rPr>
                  <w:highlight w:val="yellow"/>
                  <w:lang w:val="en-US"/>
                </w:rPr>
                <w:t>-20 dB: 20 MHz, 150 MHz, 1900 MHz</w:t>
              </w:r>
            </w:ins>
            <w:del w:id="30" w:author="USA" w:date="2021-03-30T17:11:00Z">
              <w:r w:rsidR="00937FF1" w:rsidRPr="00ED1B12" w:rsidDel="00740085">
                <w:rPr>
                  <w:highlight w:val="yellow"/>
                  <w:lang w:val="en-US"/>
                </w:rPr>
                <w:delText>Depending of operation mode</w:delText>
              </w:r>
            </w:del>
          </w:p>
          <w:p w14:paraId="1E04078D" w14:textId="332C7C05" w:rsidR="00937FF1" w:rsidRPr="00ED1B12" w:rsidDel="00740085" w:rsidRDefault="00937FF1" w:rsidP="00AA3637">
            <w:pPr>
              <w:pStyle w:val="Tabletext"/>
              <w:spacing w:before="0" w:after="0"/>
              <w:rPr>
                <w:del w:id="31" w:author="USA" w:date="2021-03-30T17:11:00Z"/>
                <w:highlight w:val="yellow"/>
                <w:lang w:val="en-US"/>
              </w:rPr>
            </w:pPr>
          </w:p>
          <w:p w14:paraId="1BA280AB" w14:textId="4C9E91E0" w:rsidR="00937FF1" w:rsidRPr="00ED1B12" w:rsidDel="00740085" w:rsidRDefault="00937FF1" w:rsidP="00AA3637">
            <w:pPr>
              <w:pStyle w:val="Tabletext"/>
              <w:spacing w:before="0" w:after="0"/>
              <w:rPr>
                <w:del w:id="32" w:author="USA" w:date="2021-03-30T17:11:00Z"/>
                <w:highlight w:val="yellow"/>
                <w:lang w:val="en-US"/>
              </w:rPr>
            </w:pPr>
          </w:p>
          <w:p w14:paraId="442EEECC" w14:textId="466C72A5" w:rsidR="00937FF1" w:rsidRPr="00154282" w:rsidRDefault="00937FF1" w:rsidP="00AA3637">
            <w:pPr>
              <w:pStyle w:val="Tabletext"/>
              <w:spacing w:before="0" w:after="0"/>
              <w:rPr>
                <w:highlight w:val="yellow"/>
                <w:lang w:val="en-US"/>
              </w:rPr>
            </w:pPr>
            <w:del w:id="33" w:author="USA" w:date="2021-03-30T17:11:00Z">
              <w:r w:rsidRPr="00ED1B12" w:rsidDel="00740085">
                <w:rPr>
                  <w:highlight w:val="yellow"/>
                  <w:lang w:val="en-US"/>
                </w:rPr>
                <w:delText>Depending of operation mode</w:delText>
              </w:r>
              <w:r w:rsidRPr="00A746CB" w:rsidDel="00740085">
                <w:rPr>
                  <w:lang w:val="en-US"/>
                </w:rPr>
                <w:delText xml:space="preserve"> </w:delText>
              </w:r>
            </w:del>
          </w:p>
        </w:tc>
      </w:tr>
    </w:tbl>
    <w:p w14:paraId="2ACFCB51" w14:textId="77777777" w:rsidR="00937FF1" w:rsidRPr="00BC38A0" w:rsidRDefault="00937FF1" w:rsidP="00937FF1">
      <w:pPr>
        <w:pStyle w:val="Tablelegend"/>
        <w:rPr>
          <w:lang w:val="en-US"/>
        </w:rPr>
      </w:pPr>
      <w:r w:rsidRPr="00BC38A0">
        <w:rPr>
          <w:vertAlign w:val="superscript"/>
          <w:lang w:val="en-US"/>
        </w:rPr>
        <w:t>(1)</w:t>
      </w:r>
      <w:r w:rsidRPr="00BC38A0">
        <w:rPr>
          <w:lang w:val="en-US"/>
        </w:rPr>
        <w:tab/>
        <w:t>Multimode radar; also has a beacon-interrogator mode at 9 375 MHz, not described herein.</w:t>
      </w:r>
    </w:p>
    <w:p w14:paraId="00B79F32" w14:textId="77777777" w:rsidR="00937FF1" w:rsidRPr="00527337" w:rsidRDefault="00937FF1" w:rsidP="00937FF1">
      <w:pPr>
        <w:pStyle w:val="Tablelegend"/>
        <w:spacing w:before="0"/>
      </w:pPr>
      <w:r w:rsidRPr="00527337">
        <w:rPr>
          <w:vertAlign w:val="superscript"/>
        </w:rPr>
        <w:t>(2)</w:t>
      </w:r>
      <w:r w:rsidRPr="00527337">
        <w:tab/>
        <w:t>Multimode radar.</w:t>
      </w:r>
    </w:p>
    <w:p w14:paraId="1F63008E" w14:textId="1122A3B7" w:rsidR="00937FF1" w:rsidRPr="00527337" w:rsidRDefault="00901E1D" w:rsidP="00937FF1">
      <w:pPr>
        <w:pStyle w:val="TableNo"/>
      </w:pPr>
      <w:r>
        <w:lastRenderedPageBreak/>
        <w:br/>
      </w:r>
      <w:r w:rsidR="00937FF1" w:rsidRPr="00527337">
        <w:t>TABLE 1 (</w:t>
      </w:r>
      <w:r w:rsidR="00937FF1" w:rsidRPr="00527337">
        <w:rPr>
          <w:i/>
          <w:caps w:val="0"/>
        </w:rPr>
        <w:t>continued</w:t>
      </w:r>
      <w:r w:rsidR="00937FF1" w:rsidRPr="00527337">
        <w:t>)</w:t>
      </w:r>
    </w:p>
    <w:tbl>
      <w:tblPr>
        <w:tblW w:w="1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3"/>
        <w:gridCol w:w="1701"/>
        <w:gridCol w:w="8021"/>
      </w:tblGrid>
      <w:tr w:rsidR="00937FF1" w:rsidRPr="00527337" w14:paraId="142A4684" w14:textId="77777777" w:rsidTr="00901E1D">
        <w:trPr>
          <w:jc w:val="center"/>
        </w:trPr>
        <w:tc>
          <w:tcPr>
            <w:tcW w:w="4673" w:type="dxa"/>
          </w:tcPr>
          <w:p w14:paraId="341914B0" w14:textId="77777777" w:rsidR="00937FF1" w:rsidRPr="00527337" w:rsidRDefault="00937FF1" w:rsidP="00AA3637">
            <w:pPr>
              <w:pStyle w:val="Tablehead"/>
            </w:pPr>
            <w:r w:rsidRPr="00527337">
              <w:t>Characteristics</w:t>
            </w:r>
          </w:p>
        </w:tc>
        <w:tc>
          <w:tcPr>
            <w:tcW w:w="1701" w:type="dxa"/>
          </w:tcPr>
          <w:p w14:paraId="413B85C2" w14:textId="77777777" w:rsidR="00937FF1" w:rsidRPr="00D43998" w:rsidRDefault="00937FF1" w:rsidP="00AA3637">
            <w:pPr>
              <w:pStyle w:val="Tablehead"/>
              <w:keepLines/>
              <w:tabs>
                <w:tab w:val="num" w:pos="360"/>
                <w:tab w:val="left" w:pos="794"/>
                <w:tab w:val="left" w:pos="1191"/>
                <w:tab w:val="left" w:pos="1588"/>
                <w:tab w:val="left" w:leader="dot" w:pos="7938"/>
                <w:tab w:val="center" w:pos="9526"/>
              </w:tabs>
              <w:ind w:left="567" w:hanging="567"/>
            </w:pPr>
            <w:r w:rsidRPr="00527337">
              <w:t>Units</w:t>
            </w:r>
          </w:p>
        </w:tc>
        <w:tc>
          <w:tcPr>
            <w:tcW w:w="8021" w:type="dxa"/>
          </w:tcPr>
          <w:p w14:paraId="23872F32" w14:textId="77777777" w:rsidR="00937FF1" w:rsidRPr="00D43998" w:rsidRDefault="00937FF1" w:rsidP="00AA3637">
            <w:pPr>
              <w:pStyle w:val="Tablehead"/>
              <w:keepLines/>
              <w:tabs>
                <w:tab w:val="num" w:pos="360"/>
                <w:tab w:val="left" w:pos="794"/>
                <w:tab w:val="left" w:pos="1191"/>
                <w:tab w:val="left" w:pos="1588"/>
                <w:tab w:val="left" w:leader="dot" w:pos="7938"/>
                <w:tab w:val="center" w:pos="9526"/>
              </w:tabs>
              <w:ind w:left="567" w:hanging="567"/>
            </w:pPr>
            <w:r w:rsidRPr="00527337">
              <w:t>System A</w:t>
            </w:r>
            <w:r w:rsidRPr="00D43998">
              <w:t>13</w:t>
            </w:r>
          </w:p>
        </w:tc>
      </w:tr>
      <w:tr w:rsidR="00937FF1" w:rsidRPr="00A225B7" w14:paraId="04A95CD1" w14:textId="77777777" w:rsidTr="00901E1D">
        <w:trPr>
          <w:jc w:val="center"/>
        </w:trPr>
        <w:tc>
          <w:tcPr>
            <w:tcW w:w="4673" w:type="dxa"/>
          </w:tcPr>
          <w:p w14:paraId="34DFF605" w14:textId="77777777" w:rsidR="00937FF1" w:rsidRPr="00482844" w:rsidRDefault="00937FF1" w:rsidP="00AA3637">
            <w:pPr>
              <w:pStyle w:val="Tabletext"/>
            </w:pPr>
            <w:r w:rsidRPr="00482844">
              <w:t>Function</w:t>
            </w:r>
          </w:p>
        </w:tc>
        <w:tc>
          <w:tcPr>
            <w:tcW w:w="1701" w:type="dxa"/>
          </w:tcPr>
          <w:p w14:paraId="0EEDDCE9" w14:textId="77777777" w:rsidR="00937FF1" w:rsidRPr="00482844" w:rsidRDefault="00937FF1" w:rsidP="00AA3637">
            <w:pPr>
              <w:pStyle w:val="Tabletext"/>
              <w:jc w:val="center"/>
            </w:pPr>
          </w:p>
        </w:tc>
        <w:tc>
          <w:tcPr>
            <w:tcW w:w="8021" w:type="dxa"/>
          </w:tcPr>
          <w:p w14:paraId="564087DF" w14:textId="77777777" w:rsidR="00937FF1" w:rsidRPr="00A10E46" w:rsidRDefault="00937FF1" w:rsidP="00AA3637">
            <w:pPr>
              <w:pStyle w:val="Tabletext"/>
              <w:rPr>
                <w:lang w:val="en-US"/>
              </w:rPr>
            </w:pPr>
            <w:r w:rsidRPr="00A10E46">
              <w:rPr>
                <w:lang w:val="en-US"/>
              </w:rPr>
              <w:t>Unmanned Aircraft Detect and Avoid Radar</w:t>
            </w:r>
          </w:p>
        </w:tc>
      </w:tr>
      <w:tr w:rsidR="00937FF1" w:rsidRPr="00A225B7" w14:paraId="19232F68" w14:textId="77777777" w:rsidTr="00901E1D">
        <w:trPr>
          <w:jc w:val="center"/>
        </w:trPr>
        <w:tc>
          <w:tcPr>
            <w:tcW w:w="4673" w:type="dxa"/>
          </w:tcPr>
          <w:p w14:paraId="705A797E" w14:textId="77777777" w:rsidR="00937FF1" w:rsidRPr="00482844" w:rsidRDefault="00937FF1" w:rsidP="00AA3637">
            <w:pPr>
              <w:pStyle w:val="Tabletext"/>
            </w:pPr>
            <w:r w:rsidRPr="00482844">
              <w:t xml:space="preserve">Tuning range </w:t>
            </w:r>
          </w:p>
        </w:tc>
        <w:tc>
          <w:tcPr>
            <w:tcW w:w="1701" w:type="dxa"/>
          </w:tcPr>
          <w:p w14:paraId="59F3C01F" w14:textId="77777777" w:rsidR="00937FF1" w:rsidRPr="00482844" w:rsidRDefault="00937FF1" w:rsidP="00AA3637">
            <w:pPr>
              <w:pStyle w:val="Tabletext"/>
              <w:jc w:val="center"/>
            </w:pPr>
            <w:r w:rsidRPr="00482844">
              <w:t>MHz</w:t>
            </w:r>
          </w:p>
        </w:tc>
        <w:tc>
          <w:tcPr>
            <w:tcW w:w="8021" w:type="dxa"/>
          </w:tcPr>
          <w:p w14:paraId="771E4E15" w14:textId="77777777" w:rsidR="00937FF1" w:rsidRPr="00A10E46" w:rsidRDefault="00937FF1" w:rsidP="00AA3637">
            <w:pPr>
              <w:pStyle w:val="Tabletext"/>
              <w:rPr>
                <w:lang w:val="en-US"/>
              </w:rPr>
            </w:pPr>
            <w:r w:rsidRPr="00A10E46">
              <w:rPr>
                <w:lang w:val="en-US"/>
              </w:rPr>
              <w:t>8 750-8 850 or</w:t>
            </w:r>
          </w:p>
          <w:p w14:paraId="60A68040" w14:textId="77777777" w:rsidR="00937FF1" w:rsidRPr="00A10E46" w:rsidRDefault="00937FF1" w:rsidP="00AA3637">
            <w:pPr>
              <w:pStyle w:val="Tabletext"/>
              <w:rPr>
                <w:lang w:val="en-US"/>
              </w:rPr>
            </w:pPr>
            <w:r w:rsidRPr="00A10E46">
              <w:rPr>
                <w:lang w:val="en-US"/>
              </w:rPr>
              <w:t>9 300-9 500</w:t>
            </w:r>
          </w:p>
          <w:p w14:paraId="6E930491" w14:textId="77777777" w:rsidR="00937FF1" w:rsidRPr="00A10E46" w:rsidRDefault="00937FF1" w:rsidP="00AA3637">
            <w:pPr>
              <w:pStyle w:val="Tabletext"/>
              <w:rPr>
                <w:lang w:val="en-US"/>
              </w:rPr>
            </w:pPr>
            <w:r w:rsidRPr="00A10E46">
              <w:rPr>
                <w:lang w:val="en-US"/>
              </w:rPr>
              <w:t>(selected to be compatible with other onboard avionics)</w:t>
            </w:r>
          </w:p>
        </w:tc>
      </w:tr>
      <w:tr w:rsidR="00937FF1" w:rsidRPr="00A225B7" w14:paraId="678E5F31" w14:textId="77777777" w:rsidTr="00901E1D">
        <w:trPr>
          <w:jc w:val="center"/>
        </w:trPr>
        <w:tc>
          <w:tcPr>
            <w:tcW w:w="4673" w:type="dxa"/>
          </w:tcPr>
          <w:p w14:paraId="75DE5EA7" w14:textId="77777777" w:rsidR="00937FF1" w:rsidRPr="00482844" w:rsidRDefault="00937FF1" w:rsidP="00AA3637">
            <w:pPr>
              <w:pStyle w:val="Tabletext"/>
            </w:pPr>
            <w:r w:rsidRPr="00482844">
              <w:t>Modulation</w:t>
            </w:r>
          </w:p>
        </w:tc>
        <w:tc>
          <w:tcPr>
            <w:tcW w:w="1701" w:type="dxa"/>
          </w:tcPr>
          <w:p w14:paraId="6EE21D82" w14:textId="77777777" w:rsidR="00937FF1" w:rsidRPr="00482844" w:rsidRDefault="00937FF1" w:rsidP="00AA3637">
            <w:pPr>
              <w:pStyle w:val="Tabletext"/>
              <w:jc w:val="center"/>
            </w:pPr>
          </w:p>
        </w:tc>
        <w:tc>
          <w:tcPr>
            <w:tcW w:w="8021" w:type="dxa"/>
          </w:tcPr>
          <w:p w14:paraId="7392F358" w14:textId="77777777" w:rsidR="00937FF1" w:rsidRPr="00A10E46" w:rsidRDefault="00937FF1" w:rsidP="00AA3637">
            <w:pPr>
              <w:pStyle w:val="Tabletext"/>
              <w:rPr>
                <w:lang w:val="en-US"/>
              </w:rPr>
            </w:pPr>
            <w:r w:rsidRPr="00A10E46">
              <w:rPr>
                <w:lang w:val="en-US"/>
              </w:rPr>
              <w:t>Pulsed with intrapulse binary phase code; 3 dB bandwidth = 5 MHz</w:t>
            </w:r>
          </w:p>
        </w:tc>
      </w:tr>
      <w:tr w:rsidR="00937FF1" w:rsidRPr="00527337" w14:paraId="535567BE" w14:textId="77777777" w:rsidTr="00901E1D">
        <w:trPr>
          <w:jc w:val="center"/>
        </w:trPr>
        <w:tc>
          <w:tcPr>
            <w:tcW w:w="4673" w:type="dxa"/>
          </w:tcPr>
          <w:p w14:paraId="5BE6CE1D" w14:textId="77777777" w:rsidR="00937FF1" w:rsidRPr="00482844" w:rsidRDefault="00937FF1" w:rsidP="00AA3637">
            <w:pPr>
              <w:pStyle w:val="Tabletext"/>
            </w:pPr>
            <w:r w:rsidRPr="00482844">
              <w:t>Peak power into antenna</w:t>
            </w:r>
          </w:p>
        </w:tc>
        <w:tc>
          <w:tcPr>
            <w:tcW w:w="1701" w:type="dxa"/>
          </w:tcPr>
          <w:p w14:paraId="407E1D48" w14:textId="77777777" w:rsidR="00937FF1" w:rsidRPr="00482844" w:rsidRDefault="00937FF1" w:rsidP="00AA3637">
            <w:pPr>
              <w:pStyle w:val="Tabletext"/>
              <w:jc w:val="center"/>
            </w:pPr>
            <w:r w:rsidRPr="00482844">
              <w:t>kW</w:t>
            </w:r>
          </w:p>
        </w:tc>
        <w:tc>
          <w:tcPr>
            <w:tcW w:w="8021" w:type="dxa"/>
          </w:tcPr>
          <w:p w14:paraId="41361877" w14:textId="77777777" w:rsidR="00937FF1" w:rsidRPr="00482844" w:rsidRDefault="00937FF1" w:rsidP="00AA3637">
            <w:pPr>
              <w:pStyle w:val="Tabletext"/>
            </w:pPr>
            <w:r w:rsidRPr="00482844">
              <w:t>0.640 (net radiated)</w:t>
            </w:r>
          </w:p>
        </w:tc>
      </w:tr>
      <w:tr w:rsidR="00937FF1" w:rsidRPr="00527337" w14:paraId="5C6D44CA" w14:textId="77777777" w:rsidTr="00901E1D">
        <w:trPr>
          <w:jc w:val="center"/>
        </w:trPr>
        <w:tc>
          <w:tcPr>
            <w:tcW w:w="4673" w:type="dxa"/>
          </w:tcPr>
          <w:p w14:paraId="0E79CE0D" w14:textId="77777777" w:rsidR="00937FF1" w:rsidRPr="00A10E46" w:rsidRDefault="00937FF1" w:rsidP="00AA3637">
            <w:pPr>
              <w:pStyle w:val="Tabletext"/>
              <w:rPr>
                <w:lang w:val="en-US"/>
              </w:rPr>
            </w:pPr>
            <w:r w:rsidRPr="00A10E46">
              <w:rPr>
                <w:lang w:val="en-US"/>
              </w:rPr>
              <w:t>Pulse width and</w:t>
            </w:r>
            <w:r w:rsidRPr="00A10E46">
              <w:rPr>
                <w:lang w:val="en-US"/>
              </w:rPr>
              <w:br/>
              <w:t xml:space="preserve">Pulse repetition rate </w:t>
            </w:r>
          </w:p>
        </w:tc>
        <w:tc>
          <w:tcPr>
            <w:tcW w:w="1701" w:type="dxa"/>
          </w:tcPr>
          <w:p w14:paraId="71E27D05" w14:textId="77777777" w:rsidR="00937FF1" w:rsidRPr="00482844" w:rsidRDefault="00937FF1" w:rsidP="00AA3637">
            <w:pPr>
              <w:pStyle w:val="Tabletext"/>
              <w:jc w:val="center"/>
            </w:pPr>
            <w:r>
              <w:sym w:font="Symbol" w:char="F06D"/>
            </w:r>
            <w:r w:rsidRPr="00482844">
              <w:t>s</w:t>
            </w:r>
            <w:r w:rsidRPr="00482844">
              <w:br/>
              <w:t>pps</w:t>
            </w:r>
          </w:p>
        </w:tc>
        <w:tc>
          <w:tcPr>
            <w:tcW w:w="8021" w:type="dxa"/>
          </w:tcPr>
          <w:p w14:paraId="18E320C8" w14:textId="77777777" w:rsidR="00937FF1" w:rsidRPr="00482844" w:rsidRDefault="00937FF1" w:rsidP="00AA3637">
            <w:pPr>
              <w:pStyle w:val="Tabletext"/>
            </w:pPr>
            <w:r w:rsidRPr="00482844">
              <w:t xml:space="preserve">0.2 to 30 </w:t>
            </w:r>
            <w:r w:rsidRPr="00482844">
              <w:br/>
              <w:t>500 to 60 000</w:t>
            </w:r>
            <w:r w:rsidRPr="00482844">
              <w:br/>
              <w:t>(mode-dependent)</w:t>
            </w:r>
          </w:p>
        </w:tc>
      </w:tr>
      <w:tr w:rsidR="00937FF1" w:rsidRPr="00527337" w14:paraId="4ADEB24B" w14:textId="77777777" w:rsidTr="00901E1D">
        <w:trPr>
          <w:jc w:val="center"/>
        </w:trPr>
        <w:tc>
          <w:tcPr>
            <w:tcW w:w="4673" w:type="dxa"/>
          </w:tcPr>
          <w:p w14:paraId="66F4D2B2" w14:textId="77777777" w:rsidR="00937FF1" w:rsidRPr="00482844" w:rsidRDefault="00937FF1" w:rsidP="00AA3637">
            <w:pPr>
              <w:pStyle w:val="Tabletext"/>
            </w:pPr>
            <w:r w:rsidRPr="00482844">
              <w:t>Maximum duty cycle</w:t>
            </w:r>
          </w:p>
        </w:tc>
        <w:tc>
          <w:tcPr>
            <w:tcW w:w="1701" w:type="dxa"/>
          </w:tcPr>
          <w:p w14:paraId="5943E448" w14:textId="77777777" w:rsidR="00937FF1" w:rsidRPr="00482844" w:rsidRDefault="00937FF1" w:rsidP="00AA3637">
            <w:pPr>
              <w:pStyle w:val="Tabletext"/>
              <w:jc w:val="center"/>
            </w:pPr>
          </w:p>
        </w:tc>
        <w:tc>
          <w:tcPr>
            <w:tcW w:w="8021" w:type="dxa"/>
          </w:tcPr>
          <w:p w14:paraId="1C999465" w14:textId="77777777" w:rsidR="00937FF1" w:rsidRPr="00482844" w:rsidRDefault="00937FF1" w:rsidP="00AA3637">
            <w:pPr>
              <w:pStyle w:val="Tabletext"/>
            </w:pPr>
            <w:r w:rsidRPr="00482844">
              <w:t>0.16</w:t>
            </w:r>
          </w:p>
        </w:tc>
      </w:tr>
      <w:tr w:rsidR="00937FF1" w:rsidRPr="00527337" w14:paraId="09465DA0" w14:textId="77777777" w:rsidTr="00901E1D">
        <w:trPr>
          <w:jc w:val="center"/>
        </w:trPr>
        <w:tc>
          <w:tcPr>
            <w:tcW w:w="4673" w:type="dxa"/>
          </w:tcPr>
          <w:p w14:paraId="5C6ACBA6" w14:textId="77777777" w:rsidR="00937FF1" w:rsidRPr="00482844" w:rsidRDefault="00937FF1" w:rsidP="00AA3637">
            <w:pPr>
              <w:pStyle w:val="Tabletext"/>
            </w:pPr>
            <w:r w:rsidRPr="00482844">
              <w:t xml:space="preserve">Pulse rise/fall time </w:t>
            </w:r>
          </w:p>
        </w:tc>
        <w:tc>
          <w:tcPr>
            <w:tcW w:w="1701" w:type="dxa"/>
          </w:tcPr>
          <w:p w14:paraId="0813886F" w14:textId="77777777" w:rsidR="00937FF1" w:rsidRPr="00482844" w:rsidRDefault="00937FF1" w:rsidP="00AA3637">
            <w:pPr>
              <w:pStyle w:val="Tabletext"/>
              <w:jc w:val="center"/>
            </w:pPr>
            <w:r>
              <w:sym w:font="Symbol" w:char="F06D"/>
            </w:r>
            <w:r w:rsidRPr="00482844">
              <w:t>s</w:t>
            </w:r>
          </w:p>
        </w:tc>
        <w:tc>
          <w:tcPr>
            <w:tcW w:w="8021" w:type="dxa"/>
          </w:tcPr>
          <w:p w14:paraId="7065B7BA" w14:textId="77777777" w:rsidR="00937FF1" w:rsidRPr="00482844" w:rsidRDefault="00937FF1" w:rsidP="00AA3637">
            <w:pPr>
              <w:pStyle w:val="Tabletext"/>
            </w:pPr>
            <w:r w:rsidRPr="00482844">
              <w:t>0.1/0.1</w:t>
            </w:r>
          </w:p>
        </w:tc>
      </w:tr>
      <w:tr w:rsidR="00937FF1" w:rsidRPr="00527337" w14:paraId="4C365C92" w14:textId="77777777" w:rsidTr="00901E1D">
        <w:trPr>
          <w:jc w:val="center"/>
        </w:trPr>
        <w:tc>
          <w:tcPr>
            <w:tcW w:w="4673" w:type="dxa"/>
          </w:tcPr>
          <w:p w14:paraId="6B826AC2" w14:textId="77777777" w:rsidR="00937FF1" w:rsidRPr="00482844" w:rsidRDefault="00937FF1" w:rsidP="00AA3637">
            <w:pPr>
              <w:pStyle w:val="Tabletext"/>
            </w:pPr>
            <w:r w:rsidRPr="00482844">
              <w:t>Output device</w:t>
            </w:r>
          </w:p>
        </w:tc>
        <w:tc>
          <w:tcPr>
            <w:tcW w:w="1701" w:type="dxa"/>
          </w:tcPr>
          <w:p w14:paraId="0546980E" w14:textId="77777777" w:rsidR="00937FF1" w:rsidRPr="00482844" w:rsidRDefault="00937FF1" w:rsidP="00AA3637">
            <w:pPr>
              <w:pStyle w:val="Tabletext"/>
              <w:jc w:val="center"/>
            </w:pPr>
          </w:p>
        </w:tc>
        <w:tc>
          <w:tcPr>
            <w:tcW w:w="8021" w:type="dxa"/>
          </w:tcPr>
          <w:p w14:paraId="00440311" w14:textId="77777777" w:rsidR="00937FF1" w:rsidRPr="00482844" w:rsidRDefault="00937FF1" w:rsidP="00AA3637">
            <w:pPr>
              <w:pStyle w:val="Tabletext"/>
            </w:pPr>
            <w:r w:rsidRPr="00482844">
              <w:t>Solid-state power amplifiers</w:t>
            </w:r>
          </w:p>
        </w:tc>
      </w:tr>
      <w:tr w:rsidR="00937FF1" w:rsidRPr="00527337" w14:paraId="46601F32" w14:textId="77777777" w:rsidTr="00901E1D">
        <w:trPr>
          <w:jc w:val="center"/>
        </w:trPr>
        <w:tc>
          <w:tcPr>
            <w:tcW w:w="4673" w:type="dxa"/>
          </w:tcPr>
          <w:p w14:paraId="5C8A2C20" w14:textId="77777777" w:rsidR="00937FF1" w:rsidRPr="00482844" w:rsidRDefault="00937FF1" w:rsidP="00AA3637">
            <w:pPr>
              <w:pStyle w:val="Tabletext"/>
            </w:pPr>
            <w:r w:rsidRPr="00482844">
              <w:t>Antenna pattern type</w:t>
            </w:r>
          </w:p>
        </w:tc>
        <w:tc>
          <w:tcPr>
            <w:tcW w:w="1701" w:type="dxa"/>
          </w:tcPr>
          <w:p w14:paraId="3BCB9CBE" w14:textId="77777777" w:rsidR="00937FF1" w:rsidRPr="00482844" w:rsidRDefault="00937FF1" w:rsidP="00AA3637">
            <w:pPr>
              <w:pStyle w:val="Tabletext"/>
              <w:jc w:val="center"/>
            </w:pPr>
          </w:p>
        </w:tc>
        <w:tc>
          <w:tcPr>
            <w:tcW w:w="8021" w:type="dxa"/>
          </w:tcPr>
          <w:p w14:paraId="0D490C0E" w14:textId="77777777" w:rsidR="00937FF1" w:rsidRPr="00482844" w:rsidRDefault="00937FF1" w:rsidP="00AA3637">
            <w:pPr>
              <w:pStyle w:val="Tabletext"/>
            </w:pPr>
            <w:r w:rsidRPr="00482844">
              <w:t>Elliptical beam cross-section</w:t>
            </w:r>
          </w:p>
        </w:tc>
      </w:tr>
      <w:tr w:rsidR="00937FF1" w:rsidRPr="00A225B7" w14:paraId="629E3322" w14:textId="77777777" w:rsidTr="00901E1D">
        <w:trPr>
          <w:jc w:val="center"/>
        </w:trPr>
        <w:tc>
          <w:tcPr>
            <w:tcW w:w="4673" w:type="dxa"/>
          </w:tcPr>
          <w:p w14:paraId="70999E26" w14:textId="77777777" w:rsidR="00937FF1" w:rsidRPr="00482844" w:rsidRDefault="00937FF1" w:rsidP="00AA3637">
            <w:pPr>
              <w:pStyle w:val="Tabletext"/>
            </w:pPr>
            <w:r w:rsidRPr="00482844">
              <w:t>Antenna type</w:t>
            </w:r>
          </w:p>
        </w:tc>
        <w:tc>
          <w:tcPr>
            <w:tcW w:w="1701" w:type="dxa"/>
          </w:tcPr>
          <w:p w14:paraId="5055019A" w14:textId="77777777" w:rsidR="00937FF1" w:rsidRPr="00482844" w:rsidRDefault="00937FF1" w:rsidP="00AA3637">
            <w:pPr>
              <w:pStyle w:val="Tabletext"/>
              <w:jc w:val="center"/>
            </w:pPr>
          </w:p>
        </w:tc>
        <w:tc>
          <w:tcPr>
            <w:tcW w:w="8021" w:type="dxa"/>
          </w:tcPr>
          <w:p w14:paraId="682B5D11" w14:textId="77777777" w:rsidR="00937FF1" w:rsidRPr="00A10E46" w:rsidRDefault="00937FF1" w:rsidP="00AA3637">
            <w:pPr>
              <w:pStyle w:val="Tabletext"/>
              <w:rPr>
                <w:lang w:val="en-US"/>
              </w:rPr>
            </w:pPr>
            <w:r w:rsidRPr="00A10E46">
              <w:rPr>
                <w:lang w:val="en-US"/>
              </w:rPr>
              <w:t>Active electronically scanned array (AESA)</w:t>
            </w:r>
          </w:p>
        </w:tc>
      </w:tr>
      <w:tr w:rsidR="00937FF1" w:rsidRPr="00527337" w14:paraId="77719241" w14:textId="77777777" w:rsidTr="00901E1D">
        <w:trPr>
          <w:jc w:val="center"/>
        </w:trPr>
        <w:tc>
          <w:tcPr>
            <w:tcW w:w="4673" w:type="dxa"/>
          </w:tcPr>
          <w:p w14:paraId="6A1C9703" w14:textId="77777777" w:rsidR="00937FF1" w:rsidRPr="00482844" w:rsidRDefault="00937FF1" w:rsidP="00AA3637">
            <w:pPr>
              <w:pStyle w:val="Tabletext"/>
            </w:pPr>
            <w:r w:rsidRPr="00482844">
              <w:t>Antenna polarization</w:t>
            </w:r>
          </w:p>
        </w:tc>
        <w:tc>
          <w:tcPr>
            <w:tcW w:w="1701" w:type="dxa"/>
          </w:tcPr>
          <w:p w14:paraId="65DA2B00" w14:textId="77777777" w:rsidR="00937FF1" w:rsidRPr="00482844" w:rsidRDefault="00937FF1" w:rsidP="00AA3637">
            <w:pPr>
              <w:pStyle w:val="Tabletext"/>
              <w:jc w:val="center"/>
            </w:pPr>
          </w:p>
        </w:tc>
        <w:tc>
          <w:tcPr>
            <w:tcW w:w="8021" w:type="dxa"/>
          </w:tcPr>
          <w:p w14:paraId="7DB081D4" w14:textId="77777777" w:rsidR="00937FF1" w:rsidRPr="00482844" w:rsidRDefault="00937FF1" w:rsidP="00AA3637">
            <w:pPr>
              <w:pStyle w:val="Tabletext"/>
            </w:pPr>
            <w:r w:rsidRPr="00482844">
              <w:t>Linear vertical</w:t>
            </w:r>
          </w:p>
        </w:tc>
      </w:tr>
      <w:tr w:rsidR="00937FF1" w:rsidRPr="00527337" w14:paraId="706A1F1D" w14:textId="77777777" w:rsidTr="00901E1D">
        <w:trPr>
          <w:jc w:val="center"/>
        </w:trPr>
        <w:tc>
          <w:tcPr>
            <w:tcW w:w="4673" w:type="dxa"/>
          </w:tcPr>
          <w:p w14:paraId="5B04CBB6" w14:textId="77777777" w:rsidR="00937FF1" w:rsidRPr="00482844" w:rsidRDefault="00937FF1" w:rsidP="00AA3637">
            <w:pPr>
              <w:pStyle w:val="Tabletext"/>
            </w:pPr>
            <w:r w:rsidRPr="00482844">
              <w:t xml:space="preserve">Antenna main beam gain </w:t>
            </w:r>
          </w:p>
        </w:tc>
        <w:tc>
          <w:tcPr>
            <w:tcW w:w="1701" w:type="dxa"/>
          </w:tcPr>
          <w:p w14:paraId="6207E7F2" w14:textId="77777777" w:rsidR="00937FF1" w:rsidRPr="00482844" w:rsidRDefault="00937FF1" w:rsidP="00AA3637">
            <w:pPr>
              <w:pStyle w:val="Tabletext"/>
              <w:jc w:val="center"/>
            </w:pPr>
            <w:r w:rsidRPr="00482844">
              <w:t>dBi</w:t>
            </w:r>
          </w:p>
        </w:tc>
        <w:tc>
          <w:tcPr>
            <w:tcW w:w="8021" w:type="dxa"/>
          </w:tcPr>
          <w:p w14:paraId="645A1F28" w14:textId="77777777" w:rsidR="00937FF1" w:rsidRPr="00482844" w:rsidRDefault="00937FF1" w:rsidP="00AA3637">
            <w:pPr>
              <w:pStyle w:val="Tabletext"/>
            </w:pPr>
            <w:r w:rsidRPr="00482844">
              <w:t>28</w:t>
            </w:r>
          </w:p>
        </w:tc>
      </w:tr>
      <w:tr w:rsidR="00937FF1" w:rsidRPr="00527337" w14:paraId="66C1F0B4" w14:textId="77777777" w:rsidTr="00901E1D">
        <w:trPr>
          <w:jc w:val="center"/>
        </w:trPr>
        <w:tc>
          <w:tcPr>
            <w:tcW w:w="4673" w:type="dxa"/>
          </w:tcPr>
          <w:p w14:paraId="323896B8" w14:textId="77777777" w:rsidR="00937FF1" w:rsidRPr="00482844" w:rsidRDefault="00937FF1" w:rsidP="00AA3637">
            <w:pPr>
              <w:pStyle w:val="Tabletext"/>
            </w:pPr>
            <w:r w:rsidRPr="00482844">
              <w:t xml:space="preserve">Antenna elevation beamwidth </w:t>
            </w:r>
          </w:p>
        </w:tc>
        <w:tc>
          <w:tcPr>
            <w:tcW w:w="1701" w:type="dxa"/>
          </w:tcPr>
          <w:p w14:paraId="3FFADBFF" w14:textId="77777777" w:rsidR="00937FF1" w:rsidRPr="00482844" w:rsidRDefault="00937FF1" w:rsidP="00AA3637">
            <w:pPr>
              <w:pStyle w:val="Tabletext"/>
              <w:jc w:val="center"/>
            </w:pPr>
            <w:r w:rsidRPr="00482844">
              <w:t>degrees</w:t>
            </w:r>
          </w:p>
        </w:tc>
        <w:tc>
          <w:tcPr>
            <w:tcW w:w="8021" w:type="dxa"/>
          </w:tcPr>
          <w:p w14:paraId="15D6A699" w14:textId="77777777" w:rsidR="00937FF1" w:rsidRPr="00482844" w:rsidRDefault="00937FF1" w:rsidP="00AA3637">
            <w:pPr>
              <w:pStyle w:val="Tabletext"/>
            </w:pPr>
            <w:r w:rsidRPr="00482844">
              <w:t>13.5 at antenna broadside</w:t>
            </w:r>
          </w:p>
        </w:tc>
      </w:tr>
      <w:tr w:rsidR="00937FF1" w:rsidRPr="00527337" w14:paraId="6F0A050F" w14:textId="77777777" w:rsidTr="00901E1D">
        <w:trPr>
          <w:jc w:val="center"/>
        </w:trPr>
        <w:tc>
          <w:tcPr>
            <w:tcW w:w="4673" w:type="dxa"/>
          </w:tcPr>
          <w:p w14:paraId="393C2147" w14:textId="77777777" w:rsidR="00937FF1" w:rsidRPr="00482844" w:rsidRDefault="00937FF1" w:rsidP="00AA3637">
            <w:pPr>
              <w:pStyle w:val="Tabletext"/>
            </w:pPr>
            <w:r w:rsidRPr="00482844">
              <w:t xml:space="preserve">Antenna azimuthal beamwidth </w:t>
            </w:r>
          </w:p>
        </w:tc>
        <w:tc>
          <w:tcPr>
            <w:tcW w:w="1701" w:type="dxa"/>
          </w:tcPr>
          <w:p w14:paraId="52D56C3F" w14:textId="77777777" w:rsidR="00937FF1" w:rsidRPr="00482844" w:rsidRDefault="00937FF1" w:rsidP="00AA3637">
            <w:pPr>
              <w:pStyle w:val="Tabletext"/>
              <w:jc w:val="center"/>
            </w:pPr>
            <w:r w:rsidRPr="00482844">
              <w:t>degrees</w:t>
            </w:r>
          </w:p>
        </w:tc>
        <w:tc>
          <w:tcPr>
            <w:tcW w:w="8021" w:type="dxa"/>
          </w:tcPr>
          <w:p w14:paraId="60A6835A" w14:textId="77777777" w:rsidR="00937FF1" w:rsidRPr="00482844" w:rsidRDefault="00937FF1" w:rsidP="00AA3637">
            <w:pPr>
              <w:pStyle w:val="Tabletext"/>
            </w:pPr>
            <w:r w:rsidRPr="00482844">
              <w:t>2.7 at antenna broadside</w:t>
            </w:r>
          </w:p>
        </w:tc>
      </w:tr>
    </w:tbl>
    <w:p w14:paraId="6E7109D5" w14:textId="77777777" w:rsidR="00937FF1" w:rsidRPr="00527337" w:rsidRDefault="00937FF1" w:rsidP="00937FF1">
      <w:pPr>
        <w:pStyle w:val="TableNo"/>
      </w:pPr>
      <w:r w:rsidRPr="00527337">
        <w:br w:type="page"/>
      </w:r>
    </w:p>
    <w:p w14:paraId="0193141D" w14:textId="78EF6723" w:rsidR="00937FF1" w:rsidRPr="00527337" w:rsidRDefault="00901E1D" w:rsidP="00937FF1">
      <w:pPr>
        <w:pStyle w:val="TableNo"/>
      </w:pPr>
      <w:r>
        <w:lastRenderedPageBreak/>
        <w:br/>
      </w:r>
      <w:r w:rsidR="00937FF1" w:rsidRPr="00527337">
        <w:t>TABLE 1 (</w:t>
      </w:r>
      <w:r w:rsidR="00937FF1" w:rsidRPr="00527337">
        <w:rPr>
          <w:i/>
          <w:caps w:val="0"/>
        </w:rPr>
        <w:t>end</w:t>
      </w:r>
      <w:r w:rsidR="00937FF1" w:rsidRPr="00482844">
        <w:rPr>
          <w:iCs/>
        </w:rPr>
        <w:t>)</w:t>
      </w:r>
    </w:p>
    <w:tbl>
      <w:tblPr>
        <w:tblW w:w="14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1831"/>
        <w:gridCol w:w="7948"/>
      </w:tblGrid>
      <w:tr w:rsidR="00937FF1" w:rsidRPr="00527337" w14:paraId="2570B079" w14:textId="77777777" w:rsidTr="00901E1D">
        <w:trPr>
          <w:jc w:val="center"/>
        </w:trPr>
        <w:tc>
          <w:tcPr>
            <w:tcW w:w="4531" w:type="dxa"/>
            <w:tcMar>
              <w:left w:w="57" w:type="dxa"/>
              <w:right w:w="57" w:type="dxa"/>
            </w:tcMar>
          </w:tcPr>
          <w:p w14:paraId="02774706" w14:textId="77777777" w:rsidR="00937FF1" w:rsidRPr="00482844" w:rsidRDefault="00937FF1" w:rsidP="00AA3637">
            <w:pPr>
              <w:pStyle w:val="Tablehead"/>
            </w:pPr>
            <w:r w:rsidRPr="00482844">
              <w:t>Characteristics</w:t>
            </w:r>
          </w:p>
        </w:tc>
        <w:tc>
          <w:tcPr>
            <w:tcW w:w="1831" w:type="dxa"/>
          </w:tcPr>
          <w:p w14:paraId="34EC6448" w14:textId="77777777" w:rsidR="00937FF1" w:rsidRPr="00482844" w:rsidRDefault="00937FF1" w:rsidP="00AA3637">
            <w:pPr>
              <w:pStyle w:val="Tablehead"/>
            </w:pPr>
            <w:r w:rsidRPr="00482844">
              <w:t>Units</w:t>
            </w:r>
          </w:p>
        </w:tc>
        <w:tc>
          <w:tcPr>
            <w:tcW w:w="7948" w:type="dxa"/>
            <w:tcMar>
              <w:left w:w="57" w:type="dxa"/>
              <w:right w:w="57" w:type="dxa"/>
            </w:tcMar>
          </w:tcPr>
          <w:p w14:paraId="6BCFFED9" w14:textId="77777777" w:rsidR="00937FF1" w:rsidRPr="00482844" w:rsidRDefault="00937FF1" w:rsidP="00AA3637">
            <w:pPr>
              <w:pStyle w:val="Tablehead"/>
            </w:pPr>
            <w:r w:rsidRPr="00482844">
              <w:t>System A13</w:t>
            </w:r>
          </w:p>
        </w:tc>
      </w:tr>
      <w:tr w:rsidR="00937FF1" w:rsidRPr="00A225B7" w14:paraId="67F8ABDB" w14:textId="77777777" w:rsidTr="00901E1D">
        <w:trPr>
          <w:jc w:val="center"/>
        </w:trPr>
        <w:tc>
          <w:tcPr>
            <w:tcW w:w="4531" w:type="dxa"/>
            <w:tcMar>
              <w:left w:w="57" w:type="dxa"/>
              <w:right w:w="57" w:type="dxa"/>
            </w:tcMar>
          </w:tcPr>
          <w:p w14:paraId="6F2EE7E6" w14:textId="77777777" w:rsidR="00937FF1" w:rsidRPr="00527337" w:rsidRDefault="00937FF1" w:rsidP="00AA3637">
            <w:pPr>
              <w:pStyle w:val="Tabletext"/>
              <w:rPr>
                <w:rFonts w:eastAsia="MS Mincho"/>
              </w:rPr>
            </w:pPr>
            <w:r w:rsidRPr="00527337">
              <w:t xml:space="preserve">Antenna horizontal scan rate </w:t>
            </w:r>
          </w:p>
        </w:tc>
        <w:tc>
          <w:tcPr>
            <w:tcW w:w="1831" w:type="dxa"/>
          </w:tcPr>
          <w:p w14:paraId="75834981" w14:textId="77777777" w:rsidR="00937FF1" w:rsidRPr="00527337" w:rsidRDefault="00937FF1" w:rsidP="00AA3637">
            <w:pPr>
              <w:pStyle w:val="Tabletext"/>
              <w:jc w:val="center"/>
            </w:pPr>
            <w:r>
              <w:t>d</w:t>
            </w:r>
            <w:r w:rsidRPr="00527337">
              <w:t>egrees/s</w:t>
            </w:r>
          </w:p>
        </w:tc>
        <w:tc>
          <w:tcPr>
            <w:tcW w:w="7948" w:type="dxa"/>
            <w:tcMar>
              <w:left w:w="57" w:type="dxa"/>
              <w:right w:w="57" w:type="dxa"/>
            </w:tcMar>
          </w:tcPr>
          <w:p w14:paraId="48A7C9E2" w14:textId="77777777" w:rsidR="00937FF1" w:rsidRPr="00BC38A0" w:rsidRDefault="00937FF1" w:rsidP="00AA3637">
            <w:pPr>
              <w:pStyle w:val="Tabletext"/>
              <w:rPr>
                <w:rFonts w:eastAsia="MS Mincho"/>
                <w:lang w:val="en-US"/>
              </w:rPr>
            </w:pPr>
            <w:r w:rsidRPr="00527337">
              <w:rPr>
                <w:szCs w:val="22"/>
                <w:lang w:val="en-US"/>
              </w:rPr>
              <w:t>Raster: 8 frames/min with interleaved track updates as required</w:t>
            </w:r>
          </w:p>
        </w:tc>
      </w:tr>
      <w:tr w:rsidR="00937FF1" w:rsidRPr="00A225B7" w14:paraId="5DCBB652" w14:textId="77777777" w:rsidTr="00901E1D">
        <w:trPr>
          <w:jc w:val="center"/>
        </w:trPr>
        <w:tc>
          <w:tcPr>
            <w:tcW w:w="4531" w:type="dxa"/>
            <w:tcMar>
              <w:left w:w="57" w:type="dxa"/>
              <w:right w:w="57" w:type="dxa"/>
            </w:tcMar>
          </w:tcPr>
          <w:p w14:paraId="49E5D8B5" w14:textId="77777777" w:rsidR="00937FF1" w:rsidRPr="00527337" w:rsidRDefault="00937FF1" w:rsidP="00AA3637">
            <w:pPr>
              <w:pStyle w:val="Tabletext"/>
              <w:rPr>
                <w:rFonts w:eastAsia="MS Mincho"/>
              </w:rPr>
            </w:pPr>
            <w:r w:rsidRPr="00527337">
              <w:t>Antenna horizontal scan type (continuous, random, sector, etc.)</w:t>
            </w:r>
          </w:p>
        </w:tc>
        <w:tc>
          <w:tcPr>
            <w:tcW w:w="1831" w:type="dxa"/>
          </w:tcPr>
          <w:p w14:paraId="11B78407" w14:textId="77777777" w:rsidR="00937FF1" w:rsidRPr="00527337" w:rsidRDefault="00937FF1" w:rsidP="00AA3637">
            <w:pPr>
              <w:pStyle w:val="Tabletext"/>
              <w:jc w:val="center"/>
            </w:pPr>
            <w:r>
              <w:t>d</w:t>
            </w:r>
            <w:r w:rsidRPr="00527337">
              <w:t>egrees</w:t>
            </w:r>
          </w:p>
        </w:tc>
        <w:tc>
          <w:tcPr>
            <w:tcW w:w="7948" w:type="dxa"/>
            <w:tcMar>
              <w:left w:w="57" w:type="dxa"/>
              <w:right w:w="57" w:type="dxa"/>
            </w:tcMar>
          </w:tcPr>
          <w:p w14:paraId="4850C614" w14:textId="77777777" w:rsidR="00937FF1" w:rsidRPr="00D43998" w:rsidRDefault="00937FF1" w:rsidP="00AA3637">
            <w:pPr>
              <w:pStyle w:val="Tabletext"/>
              <w:rPr>
                <w:rFonts w:eastAsia="MS Mincho"/>
                <w:lang w:val="en-US"/>
              </w:rPr>
            </w:pPr>
            <w:r w:rsidRPr="00527337">
              <w:rPr>
                <w:szCs w:val="22"/>
                <w:lang w:val="en-US"/>
              </w:rPr>
              <w:t xml:space="preserve">Sector: </w:t>
            </w:r>
            <w:r w:rsidRPr="00527337">
              <w:rPr>
                <w:szCs w:val="22"/>
                <w:lang w:val="en-US"/>
              </w:rPr>
              <w:sym w:font="Symbol" w:char="F0B1"/>
            </w:r>
            <w:r w:rsidRPr="00527337">
              <w:rPr>
                <w:szCs w:val="22"/>
                <w:lang w:val="en-US"/>
              </w:rPr>
              <w:t>110, electronically scanned (2 antennas are used)</w:t>
            </w:r>
          </w:p>
        </w:tc>
      </w:tr>
      <w:tr w:rsidR="00937FF1" w:rsidRPr="00A225B7" w14:paraId="5CF425F4" w14:textId="77777777" w:rsidTr="00901E1D">
        <w:trPr>
          <w:jc w:val="center"/>
        </w:trPr>
        <w:tc>
          <w:tcPr>
            <w:tcW w:w="4531" w:type="dxa"/>
            <w:tcMar>
              <w:left w:w="57" w:type="dxa"/>
              <w:right w:w="57" w:type="dxa"/>
            </w:tcMar>
          </w:tcPr>
          <w:p w14:paraId="6B1E4572" w14:textId="77777777" w:rsidR="00937FF1" w:rsidRPr="00527337" w:rsidRDefault="00937FF1" w:rsidP="00AA3637">
            <w:pPr>
              <w:pStyle w:val="Tabletext"/>
              <w:rPr>
                <w:rFonts w:eastAsia="MS Mincho"/>
              </w:rPr>
            </w:pPr>
            <w:r w:rsidRPr="00527337">
              <w:t xml:space="preserve">Antenna vertical scan rate </w:t>
            </w:r>
          </w:p>
        </w:tc>
        <w:tc>
          <w:tcPr>
            <w:tcW w:w="1831" w:type="dxa"/>
          </w:tcPr>
          <w:p w14:paraId="035B2892" w14:textId="77777777" w:rsidR="00937FF1" w:rsidRPr="00527337" w:rsidRDefault="00937FF1" w:rsidP="00AA3637">
            <w:pPr>
              <w:pStyle w:val="Tabletext"/>
              <w:jc w:val="center"/>
            </w:pPr>
            <w:r>
              <w:t>d</w:t>
            </w:r>
            <w:r w:rsidRPr="00527337">
              <w:t>egrees/s</w:t>
            </w:r>
          </w:p>
        </w:tc>
        <w:tc>
          <w:tcPr>
            <w:tcW w:w="7948" w:type="dxa"/>
            <w:tcMar>
              <w:left w:w="57" w:type="dxa"/>
              <w:right w:w="57" w:type="dxa"/>
            </w:tcMar>
          </w:tcPr>
          <w:p w14:paraId="5B3009C8" w14:textId="77777777" w:rsidR="00937FF1" w:rsidRPr="00BC38A0" w:rsidRDefault="00937FF1" w:rsidP="00AA3637">
            <w:pPr>
              <w:pStyle w:val="Tabletext"/>
              <w:rPr>
                <w:rFonts w:eastAsia="MS Mincho"/>
                <w:lang w:val="en-US"/>
              </w:rPr>
            </w:pPr>
            <w:r w:rsidRPr="00527337">
              <w:rPr>
                <w:szCs w:val="22"/>
                <w:lang w:val="en-US"/>
              </w:rPr>
              <w:t>Raster: 8 frames/min with interleaved track updates as required</w:t>
            </w:r>
          </w:p>
        </w:tc>
      </w:tr>
      <w:tr w:rsidR="00937FF1" w:rsidRPr="00A225B7" w14:paraId="79016A85" w14:textId="77777777" w:rsidTr="00901E1D">
        <w:trPr>
          <w:trHeight w:val="1104"/>
          <w:jc w:val="center"/>
        </w:trPr>
        <w:tc>
          <w:tcPr>
            <w:tcW w:w="4531" w:type="dxa"/>
            <w:tcMar>
              <w:left w:w="57" w:type="dxa"/>
              <w:right w:w="57" w:type="dxa"/>
            </w:tcMar>
          </w:tcPr>
          <w:p w14:paraId="1D60FBDA" w14:textId="77777777" w:rsidR="00937FF1" w:rsidRPr="00527337" w:rsidRDefault="00937FF1" w:rsidP="00AA3637">
            <w:pPr>
              <w:pStyle w:val="Tabletext"/>
              <w:rPr>
                <w:rFonts w:eastAsia="MS Mincho"/>
              </w:rPr>
            </w:pPr>
            <w:r w:rsidRPr="00527337">
              <w:t>Antenna vertical scan type (continuous, random, sector, etc.)</w:t>
            </w:r>
          </w:p>
        </w:tc>
        <w:tc>
          <w:tcPr>
            <w:tcW w:w="1831" w:type="dxa"/>
          </w:tcPr>
          <w:p w14:paraId="2CAA977D" w14:textId="77777777" w:rsidR="00937FF1" w:rsidRPr="00527337" w:rsidRDefault="00937FF1" w:rsidP="00AA3637">
            <w:pPr>
              <w:pStyle w:val="Tabletext"/>
              <w:jc w:val="center"/>
            </w:pPr>
            <w:r>
              <w:t>d</w:t>
            </w:r>
            <w:r w:rsidRPr="00527337">
              <w:t>egrees</w:t>
            </w:r>
          </w:p>
        </w:tc>
        <w:tc>
          <w:tcPr>
            <w:tcW w:w="7948" w:type="dxa"/>
            <w:tcMar>
              <w:left w:w="57" w:type="dxa"/>
              <w:right w:w="57" w:type="dxa"/>
            </w:tcMar>
          </w:tcPr>
          <w:p w14:paraId="27826037" w14:textId="77777777" w:rsidR="00937FF1" w:rsidRPr="00D43998" w:rsidRDefault="00937FF1" w:rsidP="00AA3637">
            <w:pPr>
              <w:pStyle w:val="Tabletext"/>
              <w:rPr>
                <w:rFonts w:eastAsia="MS Mincho"/>
                <w:szCs w:val="22"/>
                <w:lang w:val="en-US"/>
              </w:rPr>
            </w:pPr>
            <w:r w:rsidRPr="00527337">
              <w:rPr>
                <w:szCs w:val="22"/>
                <w:lang w:val="en-US"/>
              </w:rPr>
              <w:t xml:space="preserve">Sector: </w:t>
            </w:r>
            <w:r w:rsidRPr="00527337">
              <w:rPr>
                <w:szCs w:val="22"/>
                <w:lang w:val="en-US"/>
              </w:rPr>
              <w:sym w:font="Symbol" w:char="F0B1"/>
            </w:r>
            <w:r w:rsidRPr="00527337">
              <w:rPr>
                <w:szCs w:val="22"/>
                <w:lang w:val="en-US"/>
              </w:rPr>
              <w:t xml:space="preserve">15 (search), </w:t>
            </w:r>
            <w:r w:rsidRPr="00527337">
              <w:rPr>
                <w:szCs w:val="22"/>
                <w:lang w:val="en-US"/>
              </w:rPr>
              <w:sym w:font="Symbol" w:char="F0B1"/>
            </w:r>
            <w:r w:rsidRPr="00527337">
              <w:rPr>
                <w:szCs w:val="22"/>
                <w:lang w:val="en-US"/>
              </w:rPr>
              <w:t>45 (track);</w:t>
            </w:r>
          </w:p>
          <w:p w14:paraId="4FB1F499" w14:textId="77777777" w:rsidR="00937FF1" w:rsidRPr="00D43998" w:rsidRDefault="00937FF1" w:rsidP="00AA3637">
            <w:pPr>
              <w:pStyle w:val="Tabletext"/>
              <w:rPr>
                <w:rFonts w:eastAsia="MS Mincho"/>
                <w:lang w:val="en-US"/>
              </w:rPr>
            </w:pPr>
            <w:r w:rsidRPr="00527337">
              <w:rPr>
                <w:szCs w:val="22"/>
                <w:lang w:val="en-US"/>
              </w:rPr>
              <w:t>electronically scanned; field of regard is electronically stabilized with respect to a local horizontal plane</w:t>
            </w:r>
          </w:p>
        </w:tc>
      </w:tr>
      <w:tr w:rsidR="00937FF1" w:rsidRPr="00A225B7" w14:paraId="282FC676" w14:textId="77777777" w:rsidTr="00901E1D">
        <w:trPr>
          <w:jc w:val="center"/>
        </w:trPr>
        <w:tc>
          <w:tcPr>
            <w:tcW w:w="4531" w:type="dxa"/>
            <w:tcMar>
              <w:left w:w="57" w:type="dxa"/>
              <w:right w:w="57" w:type="dxa"/>
            </w:tcMar>
          </w:tcPr>
          <w:p w14:paraId="46606175" w14:textId="77777777" w:rsidR="00937FF1" w:rsidRPr="00BC38A0" w:rsidRDefault="00937FF1" w:rsidP="00AA3637">
            <w:pPr>
              <w:pStyle w:val="Tabletext"/>
              <w:rPr>
                <w:rFonts w:eastAsia="MS Mincho"/>
                <w:lang w:val="en-US"/>
              </w:rPr>
            </w:pPr>
            <w:r w:rsidRPr="00BC38A0">
              <w:rPr>
                <w:lang w:val="en-US"/>
              </w:rPr>
              <w:t>Antenna side-lobe (SL) levels (1</w:t>
            </w:r>
            <w:r w:rsidRPr="006F10B9">
              <w:rPr>
                <w:vertAlign w:val="superscript"/>
                <w:lang w:val="en-US"/>
              </w:rPr>
              <w:t>st</w:t>
            </w:r>
            <w:r w:rsidRPr="00BC38A0">
              <w:rPr>
                <w:lang w:val="en-US"/>
              </w:rPr>
              <w:t xml:space="preserve"> SLs and remote SLs) </w:t>
            </w:r>
          </w:p>
        </w:tc>
        <w:tc>
          <w:tcPr>
            <w:tcW w:w="1831" w:type="dxa"/>
          </w:tcPr>
          <w:p w14:paraId="7A87AA21" w14:textId="77777777" w:rsidR="00937FF1" w:rsidRPr="00527337" w:rsidRDefault="00937FF1" w:rsidP="00AA3637">
            <w:pPr>
              <w:pStyle w:val="Tabletext"/>
              <w:jc w:val="center"/>
            </w:pPr>
            <w:r w:rsidRPr="00527337">
              <w:t>dBi</w:t>
            </w:r>
          </w:p>
        </w:tc>
        <w:tc>
          <w:tcPr>
            <w:tcW w:w="7948" w:type="dxa"/>
            <w:tcMar>
              <w:left w:w="57" w:type="dxa"/>
              <w:right w:w="57" w:type="dxa"/>
            </w:tcMar>
          </w:tcPr>
          <w:p w14:paraId="4196B205" w14:textId="77777777" w:rsidR="00937FF1" w:rsidRPr="00D43998" w:rsidRDefault="00937FF1" w:rsidP="00AA3637">
            <w:pPr>
              <w:pStyle w:val="Tabletext"/>
              <w:rPr>
                <w:rFonts w:eastAsia="MS Mincho"/>
                <w:szCs w:val="22"/>
                <w:lang w:val="en-US"/>
              </w:rPr>
            </w:pPr>
            <w:r w:rsidRPr="00527337">
              <w:rPr>
                <w:szCs w:val="22"/>
                <w:lang w:val="en-US"/>
              </w:rPr>
              <w:t>&lt;17, first sidelobe;</w:t>
            </w:r>
          </w:p>
          <w:p w14:paraId="4D38315F" w14:textId="77777777" w:rsidR="00937FF1" w:rsidRPr="00D43998" w:rsidRDefault="00937FF1" w:rsidP="00AA3637">
            <w:pPr>
              <w:pStyle w:val="Tabletext"/>
              <w:rPr>
                <w:rFonts w:eastAsia="MS Mincho"/>
                <w:szCs w:val="22"/>
                <w:lang w:val="en-US"/>
              </w:rPr>
            </w:pPr>
            <w:r w:rsidRPr="00527337">
              <w:rPr>
                <w:szCs w:val="22"/>
                <w:lang w:val="en-US"/>
              </w:rPr>
              <w:t>&lt;13, outer sidelobes;</w:t>
            </w:r>
          </w:p>
          <w:p w14:paraId="7FCAF541" w14:textId="77777777" w:rsidR="00937FF1" w:rsidRPr="00D43998" w:rsidRDefault="00937FF1" w:rsidP="00AA3637">
            <w:pPr>
              <w:pStyle w:val="Tabletext"/>
              <w:rPr>
                <w:rFonts w:eastAsia="MS Mincho"/>
                <w:lang w:val="en-US"/>
              </w:rPr>
            </w:pPr>
            <w:r w:rsidRPr="00527337">
              <w:rPr>
                <w:szCs w:val="22"/>
                <w:lang w:val="en-US"/>
              </w:rPr>
              <w:t>(applies to transmit sidelobe levels with uniform weighting; receive sidelobe levels are lower)</w:t>
            </w:r>
          </w:p>
        </w:tc>
      </w:tr>
      <w:tr w:rsidR="00937FF1" w:rsidRPr="00771EEE" w14:paraId="27174E2B" w14:textId="77777777" w:rsidTr="00901E1D">
        <w:trPr>
          <w:jc w:val="center"/>
        </w:trPr>
        <w:tc>
          <w:tcPr>
            <w:tcW w:w="4531" w:type="dxa"/>
            <w:tcMar>
              <w:left w:w="57" w:type="dxa"/>
              <w:right w:w="57" w:type="dxa"/>
            </w:tcMar>
          </w:tcPr>
          <w:p w14:paraId="4BDD5C7B" w14:textId="77777777" w:rsidR="00937FF1" w:rsidRPr="00527337" w:rsidRDefault="00937FF1" w:rsidP="00AA3637">
            <w:pPr>
              <w:pStyle w:val="Tabletext"/>
              <w:rPr>
                <w:rFonts w:eastAsia="MS Mincho"/>
              </w:rPr>
            </w:pPr>
            <w:r w:rsidRPr="00527337">
              <w:t>Antenna height</w:t>
            </w:r>
          </w:p>
        </w:tc>
        <w:tc>
          <w:tcPr>
            <w:tcW w:w="1831" w:type="dxa"/>
          </w:tcPr>
          <w:p w14:paraId="0631BCB2" w14:textId="77777777" w:rsidR="00937FF1" w:rsidRPr="00527337" w:rsidRDefault="00937FF1" w:rsidP="00AA3637">
            <w:pPr>
              <w:pStyle w:val="Tabletext"/>
              <w:jc w:val="center"/>
            </w:pPr>
          </w:p>
        </w:tc>
        <w:tc>
          <w:tcPr>
            <w:tcW w:w="7948" w:type="dxa"/>
            <w:tcMar>
              <w:left w:w="57" w:type="dxa"/>
              <w:right w:w="57" w:type="dxa"/>
            </w:tcMar>
          </w:tcPr>
          <w:p w14:paraId="3D209C41" w14:textId="77777777" w:rsidR="00937FF1" w:rsidRPr="00BC38A0" w:rsidRDefault="00937FF1" w:rsidP="00AA3637">
            <w:pPr>
              <w:pStyle w:val="Tabletext"/>
              <w:rPr>
                <w:rFonts w:eastAsia="MS Mincho"/>
                <w:lang w:val="en-US"/>
              </w:rPr>
            </w:pPr>
            <w:r w:rsidRPr="00527337">
              <w:rPr>
                <w:szCs w:val="22"/>
                <w:lang w:val="en-US"/>
              </w:rPr>
              <w:t>equal to aircraft altitude</w:t>
            </w:r>
          </w:p>
        </w:tc>
      </w:tr>
      <w:tr w:rsidR="00937FF1" w:rsidRPr="00527337" w14:paraId="6165F704" w14:textId="77777777" w:rsidTr="00901E1D">
        <w:trPr>
          <w:jc w:val="center"/>
        </w:trPr>
        <w:tc>
          <w:tcPr>
            <w:tcW w:w="4531" w:type="dxa"/>
            <w:tcMar>
              <w:left w:w="57" w:type="dxa"/>
              <w:right w:w="57" w:type="dxa"/>
            </w:tcMar>
          </w:tcPr>
          <w:p w14:paraId="441E9852" w14:textId="77777777" w:rsidR="00937FF1" w:rsidRPr="00527337" w:rsidRDefault="00937FF1" w:rsidP="00AA3637">
            <w:pPr>
              <w:pStyle w:val="Tabletext"/>
              <w:rPr>
                <w:rFonts w:eastAsia="MS Mincho"/>
              </w:rPr>
            </w:pPr>
            <w:r w:rsidRPr="00BC38A0">
              <w:rPr>
                <w:lang w:val="en-US"/>
              </w:rPr>
              <w:br w:type="page"/>
            </w:r>
            <w:r w:rsidRPr="00527337">
              <w:t xml:space="preserve">Receiver IF 3 dB bandwidth </w:t>
            </w:r>
          </w:p>
        </w:tc>
        <w:tc>
          <w:tcPr>
            <w:tcW w:w="1831" w:type="dxa"/>
          </w:tcPr>
          <w:p w14:paraId="64C64D51" w14:textId="77777777" w:rsidR="00937FF1" w:rsidRPr="00527337" w:rsidRDefault="00937FF1" w:rsidP="00AA3637">
            <w:pPr>
              <w:pStyle w:val="Tabletext"/>
              <w:jc w:val="center"/>
            </w:pPr>
            <w:r w:rsidRPr="00527337">
              <w:t>MHz</w:t>
            </w:r>
          </w:p>
        </w:tc>
        <w:tc>
          <w:tcPr>
            <w:tcW w:w="7948" w:type="dxa"/>
            <w:tcMar>
              <w:left w:w="57" w:type="dxa"/>
              <w:right w:w="57" w:type="dxa"/>
            </w:tcMar>
          </w:tcPr>
          <w:p w14:paraId="2690F9DD" w14:textId="77777777" w:rsidR="00937FF1" w:rsidRPr="00D43998" w:rsidRDefault="00937FF1" w:rsidP="00AA3637">
            <w:pPr>
              <w:pStyle w:val="Tabletext"/>
              <w:rPr>
                <w:szCs w:val="22"/>
                <w:lang w:val="en-US"/>
              </w:rPr>
            </w:pPr>
            <w:r w:rsidRPr="00527337">
              <w:rPr>
                <w:szCs w:val="22"/>
                <w:lang w:val="en-US"/>
              </w:rPr>
              <w:t>5-10</w:t>
            </w:r>
          </w:p>
          <w:p w14:paraId="22CE5A2B" w14:textId="77777777" w:rsidR="00937FF1" w:rsidRPr="00D43998" w:rsidRDefault="00937FF1" w:rsidP="00AA3637">
            <w:pPr>
              <w:pStyle w:val="Tabletext"/>
              <w:rPr>
                <w:rFonts w:eastAsia="MS Mincho"/>
              </w:rPr>
            </w:pPr>
            <w:r w:rsidRPr="00527337">
              <w:rPr>
                <w:szCs w:val="22"/>
                <w:lang w:val="en-US"/>
              </w:rPr>
              <w:t>(mode-dependent)</w:t>
            </w:r>
          </w:p>
        </w:tc>
      </w:tr>
      <w:tr w:rsidR="00937FF1" w:rsidRPr="00527337" w14:paraId="6D4A5C73" w14:textId="77777777" w:rsidTr="00901E1D">
        <w:trPr>
          <w:jc w:val="center"/>
        </w:trPr>
        <w:tc>
          <w:tcPr>
            <w:tcW w:w="4531" w:type="dxa"/>
            <w:tcMar>
              <w:left w:w="57" w:type="dxa"/>
              <w:right w:w="57" w:type="dxa"/>
            </w:tcMar>
          </w:tcPr>
          <w:p w14:paraId="1FC234AA" w14:textId="77777777" w:rsidR="00937FF1" w:rsidRPr="00527337" w:rsidRDefault="00937FF1" w:rsidP="00AA3637">
            <w:pPr>
              <w:pStyle w:val="Tabletext"/>
              <w:rPr>
                <w:rFonts w:eastAsia="MS Mincho"/>
              </w:rPr>
            </w:pPr>
            <w:r w:rsidRPr="00527337">
              <w:t xml:space="preserve">Receiver noise figure </w:t>
            </w:r>
          </w:p>
        </w:tc>
        <w:tc>
          <w:tcPr>
            <w:tcW w:w="1831" w:type="dxa"/>
          </w:tcPr>
          <w:p w14:paraId="786B19EC" w14:textId="77777777" w:rsidR="00937FF1" w:rsidRPr="00527337" w:rsidRDefault="00937FF1" w:rsidP="00AA3637">
            <w:pPr>
              <w:pStyle w:val="Tabletext"/>
              <w:jc w:val="center"/>
            </w:pPr>
            <w:r w:rsidRPr="00527337">
              <w:t>dB</w:t>
            </w:r>
          </w:p>
        </w:tc>
        <w:tc>
          <w:tcPr>
            <w:tcW w:w="7948" w:type="dxa"/>
            <w:tcMar>
              <w:left w:w="57" w:type="dxa"/>
              <w:right w:w="57" w:type="dxa"/>
            </w:tcMar>
          </w:tcPr>
          <w:p w14:paraId="3FCE6D78" w14:textId="77777777" w:rsidR="00937FF1" w:rsidRPr="00D43998" w:rsidRDefault="00937FF1" w:rsidP="00AA3637">
            <w:pPr>
              <w:pStyle w:val="Tabletext"/>
              <w:rPr>
                <w:rFonts w:eastAsia="MS Mincho"/>
              </w:rPr>
            </w:pPr>
            <w:r w:rsidRPr="00D43998">
              <w:rPr>
                <w:szCs w:val="22"/>
                <w:lang w:val="en-US"/>
              </w:rPr>
              <w:t>4.4</w:t>
            </w:r>
            <w:r w:rsidRPr="00527337">
              <w:rPr>
                <w:szCs w:val="22"/>
                <w:lang w:val="en-US"/>
              </w:rPr>
              <w:t xml:space="preserve"> (system NF)</w:t>
            </w:r>
          </w:p>
        </w:tc>
      </w:tr>
      <w:tr w:rsidR="00937FF1" w:rsidRPr="00A225B7" w14:paraId="5FAA0B8A" w14:textId="77777777" w:rsidTr="00901E1D">
        <w:trPr>
          <w:jc w:val="center"/>
        </w:trPr>
        <w:tc>
          <w:tcPr>
            <w:tcW w:w="4531" w:type="dxa"/>
            <w:tcMar>
              <w:left w:w="57" w:type="dxa"/>
              <w:right w:w="57" w:type="dxa"/>
            </w:tcMar>
          </w:tcPr>
          <w:p w14:paraId="58C98908" w14:textId="77777777" w:rsidR="00937FF1" w:rsidRPr="00527337" w:rsidRDefault="00937FF1" w:rsidP="00AA3637">
            <w:pPr>
              <w:pStyle w:val="Tabletext"/>
              <w:rPr>
                <w:rFonts w:eastAsia="MS Mincho"/>
                <w:b/>
              </w:rPr>
            </w:pPr>
            <w:r w:rsidRPr="00527337">
              <w:t xml:space="preserve">Minimum discernible signal </w:t>
            </w:r>
          </w:p>
        </w:tc>
        <w:tc>
          <w:tcPr>
            <w:tcW w:w="1831" w:type="dxa"/>
          </w:tcPr>
          <w:p w14:paraId="469AEF6B" w14:textId="77777777" w:rsidR="00937FF1" w:rsidRPr="00527337" w:rsidRDefault="00937FF1" w:rsidP="00AA3637">
            <w:pPr>
              <w:pStyle w:val="Tabletext"/>
              <w:jc w:val="center"/>
            </w:pPr>
            <w:r w:rsidRPr="00527337">
              <w:t>dBm</w:t>
            </w:r>
          </w:p>
        </w:tc>
        <w:tc>
          <w:tcPr>
            <w:tcW w:w="7948" w:type="dxa"/>
            <w:tcMar>
              <w:left w:w="57" w:type="dxa"/>
              <w:right w:w="57" w:type="dxa"/>
            </w:tcMar>
          </w:tcPr>
          <w:p w14:paraId="40DFAAD9" w14:textId="77777777" w:rsidR="00937FF1" w:rsidRPr="00D43998" w:rsidRDefault="00937FF1" w:rsidP="00AA3637">
            <w:pPr>
              <w:pStyle w:val="Tabletext"/>
              <w:rPr>
                <w:rFonts w:eastAsia="MS Mincho"/>
                <w:lang w:val="en-US"/>
              </w:rPr>
            </w:pPr>
            <w:r w:rsidRPr="00527337">
              <w:rPr>
                <w:szCs w:val="22"/>
                <w:lang w:val="en-US"/>
              </w:rPr>
              <w:sym w:font="Symbol" w:char="F02D"/>
            </w:r>
            <w:r w:rsidRPr="00D43998">
              <w:rPr>
                <w:szCs w:val="22"/>
                <w:lang w:val="en-US"/>
              </w:rPr>
              <w:t xml:space="preserve">129 </w:t>
            </w:r>
            <w:r w:rsidRPr="00527337">
              <w:rPr>
                <w:szCs w:val="22"/>
                <w:lang w:val="en-US"/>
              </w:rPr>
              <w:t>for 10 dB SNR (equivalent signal power at the output of a lossless passive receive antenna, excluding antenna gain and including digital signal processing gain)</w:t>
            </w:r>
          </w:p>
        </w:tc>
      </w:tr>
      <w:tr w:rsidR="00937FF1" w:rsidRPr="00527337" w14:paraId="7E1CD0B2" w14:textId="77777777" w:rsidTr="00901E1D">
        <w:trPr>
          <w:trHeight w:val="564"/>
          <w:jc w:val="center"/>
        </w:trPr>
        <w:tc>
          <w:tcPr>
            <w:tcW w:w="4531" w:type="dxa"/>
            <w:tcMar>
              <w:left w:w="57" w:type="dxa"/>
              <w:right w:w="57" w:type="dxa"/>
            </w:tcMar>
          </w:tcPr>
          <w:p w14:paraId="19899CA1" w14:textId="77777777" w:rsidR="00937FF1" w:rsidRPr="00527337" w:rsidRDefault="00937FF1" w:rsidP="00AA3637">
            <w:pPr>
              <w:pStyle w:val="Tabletext"/>
              <w:rPr>
                <w:rFonts w:eastAsia="MS Mincho"/>
              </w:rPr>
            </w:pPr>
            <w:r w:rsidRPr="00527337">
              <w:t xml:space="preserve">Total chirp width </w:t>
            </w:r>
          </w:p>
        </w:tc>
        <w:tc>
          <w:tcPr>
            <w:tcW w:w="1831" w:type="dxa"/>
          </w:tcPr>
          <w:p w14:paraId="4F4A8AC1" w14:textId="77777777" w:rsidR="00937FF1" w:rsidRPr="00527337" w:rsidRDefault="00937FF1" w:rsidP="00AA3637">
            <w:pPr>
              <w:pStyle w:val="Tabletext"/>
              <w:jc w:val="center"/>
            </w:pPr>
            <w:r w:rsidRPr="00527337">
              <w:t>MHz</w:t>
            </w:r>
          </w:p>
        </w:tc>
        <w:tc>
          <w:tcPr>
            <w:tcW w:w="7948" w:type="dxa"/>
            <w:tcMar>
              <w:left w:w="57" w:type="dxa"/>
              <w:right w:w="57" w:type="dxa"/>
            </w:tcMar>
          </w:tcPr>
          <w:p w14:paraId="79B9E5C7" w14:textId="77777777" w:rsidR="00937FF1" w:rsidRPr="00D43998" w:rsidRDefault="00937FF1" w:rsidP="00AA3637">
            <w:pPr>
              <w:pStyle w:val="Tabletext"/>
              <w:rPr>
                <w:szCs w:val="22"/>
                <w:lang w:val="en-US"/>
              </w:rPr>
            </w:pPr>
            <w:r w:rsidRPr="00527337">
              <w:rPr>
                <w:szCs w:val="22"/>
                <w:lang w:val="en-US"/>
              </w:rPr>
              <w:t>10 if chirp is used (for possible growth modes);</w:t>
            </w:r>
          </w:p>
          <w:p w14:paraId="6BB0F110" w14:textId="77777777" w:rsidR="00937FF1" w:rsidRPr="00D43998" w:rsidRDefault="00937FF1" w:rsidP="00AA3637">
            <w:pPr>
              <w:pStyle w:val="Tabletext"/>
              <w:rPr>
                <w:rFonts w:eastAsia="MS Mincho"/>
              </w:rPr>
            </w:pPr>
            <w:r w:rsidRPr="00D43998">
              <w:rPr>
                <w:szCs w:val="22"/>
                <w:lang w:val="en-US"/>
              </w:rPr>
              <w:t>5</w:t>
            </w:r>
            <w:r w:rsidRPr="00527337">
              <w:rPr>
                <w:szCs w:val="22"/>
                <w:lang w:val="en-US"/>
              </w:rPr>
              <w:t xml:space="preserve"> for biphase code</w:t>
            </w:r>
          </w:p>
        </w:tc>
      </w:tr>
      <w:tr w:rsidR="00937FF1" w:rsidRPr="00527337" w14:paraId="2F0466E8" w14:textId="77777777" w:rsidTr="00901E1D">
        <w:trPr>
          <w:jc w:val="center"/>
        </w:trPr>
        <w:tc>
          <w:tcPr>
            <w:tcW w:w="4531" w:type="dxa"/>
            <w:tcMar>
              <w:left w:w="57" w:type="dxa"/>
              <w:right w:w="57" w:type="dxa"/>
            </w:tcMar>
          </w:tcPr>
          <w:p w14:paraId="327F2D6F" w14:textId="77777777" w:rsidR="00937FF1" w:rsidRPr="00527337" w:rsidRDefault="00937FF1" w:rsidP="00AA3637">
            <w:pPr>
              <w:pStyle w:val="Tabletext"/>
              <w:rPr>
                <w:rFonts w:eastAsia="MS Mincho"/>
                <w:lang w:val="de-DE"/>
              </w:rPr>
            </w:pPr>
            <w:r w:rsidRPr="00527337">
              <w:rPr>
                <w:lang w:val="de-DE"/>
              </w:rPr>
              <w:t xml:space="preserve">RF emission bandwidth </w:t>
            </w:r>
          </w:p>
          <w:p w14:paraId="53FEBD09" w14:textId="77777777" w:rsidR="00937FF1" w:rsidRPr="00527337" w:rsidRDefault="00937FF1" w:rsidP="00AA3637">
            <w:pPr>
              <w:pStyle w:val="Tabletext"/>
              <w:rPr>
                <w:rFonts w:eastAsia="MS Mincho"/>
                <w:lang w:val="de-DE"/>
              </w:rPr>
            </w:pPr>
            <w:r w:rsidRPr="00527337">
              <w:rPr>
                <w:lang w:val="de-DE"/>
              </w:rPr>
              <w:t>–</w:t>
            </w:r>
            <w:r w:rsidRPr="00527337">
              <w:rPr>
                <w:lang w:val="de-DE"/>
              </w:rPr>
              <w:tab/>
              <w:t>3 dB</w:t>
            </w:r>
          </w:p>
          <w:p w14:paraId="6EA6E792" w14:textId="77777777" w:rsidR="00937FF1" w:rsidRPr="00527337" w:rsidRDefault="00937FF1" w:rsidP="00AA3637">
            <w:pPr>
              <w:pStyle w:val="Tabletext"/>
              <w:rPr>
                <w:rFonts w:eastAsia="MS Mincho"/>
                <w:lang w:val="de-DE"/>
              </w:rPr>
            </w:pPr>
            <w:r w:rsidRPr="00527337">
              <w:rPr>
                <w:lang w:val="de-DE"/>
              </w:rPr>
              <w:t>–</w:t>
            </w:r>
            <w:r w:rsidRPr="00527337">
              <w:rPr>
                <w:lang w:val="de-DE"/>
              </w:rPr>
              <w:tab/>
              <w:t>20 dB</w:t>
            </w:r>
          </w:p>
        </w:tc>
        <w:tc>
          <w:tcPr>
            <w:tcW w:w="1831" w:type="dxa"/>
          </w:tcPr>
          <w:p w14:paraId="140EBC0F" w14:textId="77777777" w:rsidR="00937FF1" w:rsidRPr="00527337" w:rsidRDefault="00937FF1" w:rsidP="00AA3637">
            <w:pPr>
              <w:pStyle w:val="Tabletext"/>
              <w:jc w:val="center"/>
            </w:pPr>
            <w:r w:rsidRPr="00527337">
              <w:t>MHz</w:t>
            </w:r>
          </w:p>
        </w:tc>
        <w:tc>
          <w:tcPr>
            <w:tcW w:w="7948" w:type="dxa"/>
            <w:tcMar>
              <w:left w:w="57" w:type="dxa"/>
              <w:right w:w="57" w:type="dxa"/>
            </w:tcMar>
          </w:tcPr>
          <w:p w14:paraId="14515435" w14:textId="77777777" w:rsidR="00937FF1" w:rsidRPr="00D43998" w:rsidRDefault="00937FF1" w:rsidP="00AA3637">
            <w:pPr>
              <w:pStyle w:val="Tabletext"/>
              <w:rPr>
                <w:szCs w:val="22"/>
                <w:lang w:val="en-US"/>
              </w:rPr>
            </w:pPr>
            <w:r w:rsidRPr="00527337">
              <w:rPr>
                <w:szCs w:val="22"/>
                <w:lang w:val="en-US"/>
              </w:rPr>
              <w:t>5-10 (mode-dependent)</w:t>
            </w:r>
          </w:p>
          <w:p w14:paraId="0F18370B" w14:textId="77777777" w:rsidR="00937FF1" w:rsidRPr="00527337" w:rsidRDefault="00937FF1" w:rsidP="00AA3637">
            <w:pPr>
              <w:pStyle w:val="Tabletext"/>
              <w:rPr>
                <w:rFonts w:eastAsia="MS Mincho" w:cs="Arial"/>
                <w:color w:val="0000FF"/>
                <w:kern w:val="2"/>
              </w:rPr>
            </w:pPr>
            <w:r w:rsidRPr="00527337">
              <w:rPr>
                <w:szCs w:val="22"/>
                <w:lang w:val="en-US"/>
              </w:rPr>
              <w:t>25</w:t>
            </w:r>
          </w:p>
        </w:tc>
      </w:tr>
    </w:tbl>
    <w:p w14:paraId="56EC97D0" w14:textId="77777777" w:rsidR="00937FF1" w:rsidRDefault="00937FF1" w:rsidP="00937FF1">
      <w:pPr>
        <w:pStyle w:val="Tablefin"/>
      </w:pPr>
    </w:p>
    <w:p w14:paraId="4D88F5FB" w14:textId="77777777" w:rsidR="00937FF1" w:rsidRPr="00527337" w:rsidRDefault="00937FF1" w:rsidP="00937FF1">
      <w:pPr>
        <w:pStyle w:val="TableNo"/>
      </w:pPr>
      <w:r w:rsidRPr="00527337">
        <w:lastRenderedPageBreak/>
        <w:t>TABLE 2</w:t>
      </w:r>
    </w:p>
    <w:p w14:paraId="1A517BD9" w14:textId="77777777" w:rsidR="00937FF1" w:rsidRPr="00BC38A0" w:rsidRDefault="00937FF1" w:rsidP="00937FF1">
      <w:pPr>
        <w:pStyle w:val="Tabletitle"/>
        <w:rPr>
          <w:lang w:val="en-US"/>
        </w:rPr>
      </w:pPr>
      <w:r w:rsidRPr="00BC38A0">
        <w:rPr>
          <w:lang w:val="en-US"/>
        </w:rPr>
        <w:t>Characteristics of shipborne radiodetermination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27"/>
        <w:gridCol w:w="1094"/>
        <w:gridCol w:w="1746"/>
        <w:gridCol w:w="2112"/>
        <w:gridCol w:w="2204"/>
        <w:gridCol w:w="1337"/>
        <w:gridCol w:w="1285"/>
        <w:gridCol w:w="1654"/>
      </w:tblGrid>
      <w:tr w:rsidR="00937FF1" w:rsidRPr="00527337" w14:paraId="072417E4" w14:textId="77777777" w:rsidTr="00AA3637">
        <w:trPr>
          <w:cantSplit/>
          <w:jc w:val="center"/>
        </w:trPr>
        <w:tc>
          <w:tcPr>
            <w:tcW w:w="2902" w:type="dxa"/>
          </w:tcPr>
          <w:p w14:paraId="4308E942" w14:textId="77777777" w:rsidR="00937FF1" w:rsidRPr="00527337" w:rsidRDefault="00937FF1" w:rsidP="00AA3637">
            <w:pPr>
              <w:pStyle w:val="Tablehead"/>
            </w:pPr>
            <w:r w:rsidRPr="00527337">
              <w:t>Characteristics</w:t>
            </w:r>
          </w:p>
        </w:tc>
        <w:tc>
          <w:tcPr>
            <w:tcW w:w="1049" w:type="dxa"/>
          </w:tcPr>
          <w:p w14:paraId="47E95002" w14:textId="77777777" w:rsidR="00937FF1" w:rsidRPr="00527337" w:rsidRDefault="00937FF1" w:rsidP="00AA3637">
            <w:pPr>
              <w:pStyle w:val="Tablehead"/>
            </w:pPr>
            <w:r w:rsidRPr="00527337">
              <w:t>Units</w:t>
            </w:r>
          </w:p>
        </w:tc>
        <w:tc>
          <w:tcPr>
            <w:tcW w:w="1673" w:type="dxa"/>
          </w:tcPr>
          <w:p w14:paraId="5CAF3E0F" w14:textId="77777777" w:rsidR="00937FF1" w:rsidRPr="00527337" w:rsidRDefault="00937FF1" w:rsidP="00AA3637">
            <w:pPr>
              <w:pStyle w:val="Tablehead"/>
            </w:pPr>
            <w:r w:rsidRPr="00527337">
              <w:t>System S1</w:t>
            </w:r>
          </w:p>
        </w:tc>
        <w:tc>
          <w:tcPr>
            <w:tcW w:w="2024" w:type="dxa"/>
          </w:tcPr>
          <w:p w14:paraId="49EC9D6A" w14:textId="77777777" w:rsidR="00937FF1" w:rsidRPr="00527337" w:rsidRDefault="00937FF1" w:rsidP="00AA3637">
            <w:pPr>
              <w:pStyle w:val="Tablehead"/>
            </w:pPr>
            <w:r w:rsidRPr="00527337">
              <w:t>System S2</w:t>
            </w:r>
          </w:p>
        </w:tc>
        <w:tc>
          <w:tcPr>
            <w:tcW w:w="2112" w:type="dxa"/>
          </w:tcPr>
          <w:p w14:paraId="155FCECA" w14:textId="77777777" w:rsidR="00937FF1" w:rsidRPr="00527337" w:rsidRDefault="00937FF1" w:rsidP="00AA3637">
            <w:pPr>
              <w:pStyle w:val="Tablehead"/>
            </w:pPr>
            <w:r w:rsidRPr="00527337">
              <w:t>System S3</w:t>
            </w:r>
          </w:p>
        </w:tc>
        <w:tc>
          <w:tcPr>
            <w:tcW w:w="2513" w:type="dxa"/>
            <w:gridSpan w:val="2"/>
          </w:tcPr>
          <w:p w14:paraId="178CE8B6" w14:textId="77777777" w:rsidR="00937FF1" w:rsidRPr="00527337" w:rsidRDefault="00937FF1" w:rsidP="00AA3637">
            <w:pPr>
              <w:pStyle w:val="Tablehead"/>
            </w:pPr>
            <w:r w:rsidRPr="00527337">
              <w:t>System S4</w:t>
            </w:r>
          </w:p>
        </w:tc>
        <w:tc>
          <w:tcPr>
            <w:tcW w:w="1585" w:type="dxa"/>
          </w:tcPr>
          <w:p w14:paraId="13C852FB" w14:textId="77777777" w:rsidR="00937FF1" w:rsidRPr="00527337" w:rsidRDefault="00937FF1" w:rsidP="00AA3637">
            <w:pPr>
              <w:pStyle w:val="Tablehead"/>
            </w:pPr>
            <w:r w:rsidRPr="00527337">
              <w:t>System S5</w:t>
            </w:r>
          </w:p>
        </w:tc>
      </w:tr>
      <w:tr w:rsidR="00937FF1" w:rsidRPr="00AA3637" w14:paraId="1891EA44" w14:textId="77777777" w:rsidTr="00AA3637">
        <w:trPr>
          <w:cantSplit/>
          <w:jc w:val="center"/>
        </w:trPr>
        <w:tc>
          <w:tcPr>
            <w:tcW w:w="2902" w:type="dxa"/>
            <w:tcMar>
              <w:left w:w="85" w:type="dxa"/>
              <w:right w:w="57" w:type="dxa"/>
            </w:tcMar>
          </w:tcPr>
          <w:p w14:paraId="0EB53BDB" w14:textId="77777777" w:rsidR="00937FF1" w:rsidRPr="00527337" w:rsidRDefault="00937FF1" w:rsidP="00AA3637">
            <w:pPr>
              <w:pStyle w:val="Tabletext"/>
            </w:pPr>
            <w:r w:rsidRPr="00527337">
              <w:t>Function</w:t>
            </w:r>
          </w:p>
        </w:tc>
        <w:tc>
          <w:tcPr>
            <w:tcW w:w="1049" w:type="dxa"/>
          </w:tcPr>
          <w:p w14:paraId="59C5F29C" w14:textId="77777777" w:rsidR="00937FF1" w:rsidRPr="00527337" w:rsidRDefault="00937FF1" w:rsidP="00AA3637">
            <w:pPr>
              <w:pStyle w:val="Tabletext"/>
              <w:jc w:val="center"/>
            </w:pPr>
          </w:p>
        </w:tc>
        <w:tc>
          <w:tcPr>
            <w:tcW w:w="1673" w:type="dxa"/>
            <w:tcMar>
              <w:left w:w="85" w:type="dxa"/>
              <w:right w:w="57" w:type="dxa"/>
            </w:tcMar>
          </w:tcPr>
          <w:p w14:paraId="19F93167" w14:textId="77777777" w:rsidR="00937FF1" w:rsidRPr="00527337" w:rsidRDefault="00937FF1" w:rsidP="00AA3637">
            <w:pPr>
              <w:pStyle w:val="Tabletext"/>
              <w:keepLines/>
              <w:tabs>
                <w:tab w:val="left" w:leader="dot" w:pos="7938"/>
                <w:tab w:val="center" w:pos="9526"/>
              </w:tabs>
            </w:pPr>
            <w:r w:rsidRPr="00527337">
              <w:t>Search and navigation radar</w:t>
            </w:r>
          </w:p>
        </w:tc>
        <w:tc>
          <w:tcPr>
            <w:tcW w:w="2024" w:type="dxa"/>
            <w:tcMar>
              <w:left w:w="85" w:type="dxa"/>
              <w:right w:w="57" w:type="dxa"/>
            </w:tcMar>
          </w:tcPr>
          <w:p w14:paraId="07E8F105" w14:textId="77777777" w:rsidR="00937FF1" w:rsidRPr="00527337" w:rsidRDefault="00937FF1" w:rsidP="00AA3637">
            <w:pPr>
              <w:pStyle w:val="Tabletext"/>
              <w:keepLines/>
              <w:tabs>
                <w:tab w:val="left" w:leader="dot" w:pos="7938"/>
                <w:tab w:val="center" w:pos="9526"/>
              </w:tabs>
              <w:ind w:left="567" w:hanging="567"/>
            </w:pPr>
            <w:r w:rsidRPr="00527337">
              <w:t>Track radar</w:t>
            </w:r>
          </w:p>
        </w:tc>
        <w:tc>
          <w:tcPr>
            <w:tcW w:w="2112" w:type="dxa"/>
            <w:tcMar>
              <w:left w:w="85" w:type="dxa"/>
              <w:right w:w="57" w:type="dxa"/>
            </w:tcMar>
          </w:tcPr>
          <w:p w14:paraId="0E7313ED" w14:textId="77777777" w:rsidR="00937FF1" w:rsidRPr="00BC38A0" w:rsidRDefault="00937FF1" w:rsidP="00AA3637">
            <w:pPr>
              <w:pStyle w:val="Tabletext"/>
              <w:keepLines/>
              <w:tabs>
                <w:tab w:val="left" w:leader="dot" w:pos="7938"/>
                <w:tab w:val="center" w:pos="9526"/>
              </w:tabs>
              <w:rPr>
                <w:lang w:val="en-US"/>
              </w:rPr>
            </w:pPr>
            <w:r w:rsidRPr="00BC38A0">
              <w:rPr>
                <w:lang w:val="en-US"/>
              </w:rPr>
              <w:t>Low altitude and surface search radar (multifunction)</w:t>
            </w:r>
          </w:p>
        </w:tc>
        <w:tc>
          <w:tcPr>
            <w:tcW w:w="2513" w:type="dxa"/>
            <w:gridSpan w:val="2"/>
            <w:tcMar>
              <w:left w:w="85" w:type="dxa"/>
              <w:right w:w="57" w:type="dxa"/>
            </w:tcMar>
          </w:tcPr>
          <w:p w14:paraId="6FD02D08" w14:textId="77777777" w:rsidR="00937FF1" w:rsidRPr="00527337" w:rsidRDefault="00937FF1" w:rsidP="00AA3637">
            <w:pPr>
              <w:pStyle w:val="Tabletext"/>
              <w:keepLines/>
              <w:tabs>
                <w:tab w:val="left" w:leader="dot" w:pos="7938"/>
                <w:tab w:val="center" w:pos="9526"/>
              </w:tabs>
            </w:pPr>
            <w:r w:rsidRPr="00527337">
              <w:t>Maritime radionavigation radar</w:t>
            </w:r>
            <w:r w:rsidRPr="00527337">
              <w:rPr>
                <w:vertAlign w:val="superscript"/>
              </w:rPr>
              <w:t>(3)</w:t>
            </w:r>
          </w:p>
        </w:tc>
        <w:tc>
          <w:tcPr>
            <w:tcW w:w="1585" w:type="dxa"/>
            <w:tcMar>
              <w:left w:w="85" w:type="dxa"/>
              <w:right w:w="57" w:type="dxa"/>
            </w:tcMar>
          </w:tcPr>
          <w:p w14:paraId="205C861E" w14:textId="77777777" w:rsidR="00937FF1" w:rsidRPr="00527337" w:rsidRDefault="00937FF1" w:rsidP="00AA3637">
            <w:pPr>
              <w:pStyle w:val="Tabletext"/>
              <w:keepLines/>
              <w:tabs>
                <w:tab w:val="left" w:leader="dot" w:pos="7938"/>
                <w:tab w:val="center" w:pos="9526"/>
              </w:tabs>
              <w:rPr>
                <w:lang w:val="fr-CH"/>
              </w:rPr>
            </w:pPr>
            <w:r w:rsidRPr="00527337">
              <w:rPr>
                <w:lang w:val="fr-CH"/>
              </w:rPr>
              <w:t>Surface surveillance and navigation radar</w:t>
            </w:r>
          </w:p>
        </w:tc>
      </w:tr>
      <w:tr w:rsidR="00937FF1" w:rsidRPr="00527337" w14:paraId="2BB26E0F" w14:textId="77777777" w:rsidTr="00AA3637">
        <w:trPr>
          <w:cantSplit/>
          <w:jc w:val="center"/>
        </w:trPr>
        <w:tc>
          <w:tcPr>
            <w:tcW w:w="2902" w:type="dxa"/>
            <w:tcMar>
              <w:left w:w="85" w:type="dxa"/>
              <w:right w:w="57" w:type="dxa"/>
            </w:tcMar>
          </w:tcPr>
          <w:p w14:paraId="30D5037A" w14:textId="77777777" w:rsidR="00937FF1" w:rsidRPr="00527337" w:rsidRDefault="00937FF1" w:rsidP="00AA3637">
            <w:pPr>
              <w:pStyle w:val="Tabletext"/>
            </w:pPr>
            <w:r w:rsidRPr="00527337">
              <w:t>Platform type</w:t>
            </w:r>
          </w:p>
        </w:tc>
        <w:tc>
          <w:tcPr>
            <w:tcW w:w="1049" w:type="dxa"/>
          </w:tcPr>
          <w:p w14:paraId="76F331D0" w14:textId="77777777" w:rsidR="00937FF1" w:rsidRPr="00527337" w:rsidRDefault="00937FF1" w:rsidP="00AA3637">
            <w:pPr>
              <w:pStyle w:val="Tabletext"/>
              <w:jc w:val="center"/>
            </w:pPr>
          </w:p>
        </w:tc>
        <w:tc>
          <w:tcPr>
            <w:tcW w:w="1673" w:type="dxa"/>
            <w:tcMar>
              <w:left w:w="85" w:type="dxa"/>
              <w:right w:w="57" w:type="dxa"/>
            </w:tcMar>
          </w:tcPr>
          <w:p w14:paraId="6ACAF83D" w14:textId="77777777" w:rsidR="00937FF1" w:rsidRPr="00527337" w:rsidRDefault="00937FF1" w:rsidP="00AA3637">
            <w:pPr>
              <w:pStyle w:val="Tabletext"/>
              <w:keepLines/>
              <w:tabs>
                <w:tab w:val="left" w:leader="dot" w:pos="7938"/>
                <w:tab w:val="center" w:pos="9526"/>
              </w:tabs>
            </w:pPr>
            <w:r w:rsidRPr="00527337">
              <w:t>Shipborne, shore training sites</w:t>
            </w:r>
          </w:p>
        </w:tc>
        <w:tc>
          <w:tcPr>
            <w:tcW w:w="2024" w:type="dxa"/>
            <w:tcMar>
              <w:left w:w="85" w:type="dxa"/>
              <w:right w:w="57" w:type="dxa"/>
            </w:tcMar>
          </w:tcPr>
          <w:p w14:paraId="07A229C9" w14:textId="77777777" w:rsidR="00937FF1" w:rsidRPr="00527337" w:rsidRDefault="00937FF1" w:rsidP="00AA3637">
            <w:pPr>
              <w:pStyle w:val="Tabletext"/>
              <w:keepLines/>
              <w:tabs>
                <w:tab w:val="left" w:leader="dot" w:pos="7938"/>
                <w:tab w:val="center" w:pos="9526"/>
              </w:tabs>
              <w:ind w:left="567" w:hanging="567"/>
            </w:pPr>
            <w:r w:rsidRPr="00527337">
              <w:t>Shipborne</w:t>
            </w:r>
          </w:p>
        </w:tc>
        <w:tc>
          <w:tcPr>
            <w:tcW w:w="2112" w:type="dxa"/>
            <w:tcMar>
              <w:left w:w="85" w:type="dxa"/>
              <w:right w:w="57" w:type="dxa"/>
            </w:tcMar>
          </w:tcPr>
          <w:p w14:paraId="7329AD9A" w14:textId="77777777" w:rsidR="00937FF1" w:rsidRPr="00527337" w:rsidRDefault="00937FF1" w:rsidP="00AA3637">
            <w:pPr>
              <w:pStyle w:val="Tabletext"/>
              <w:keepLines/>
              <w:tabs>
                <w:tab w:val="left" w:leader="dot" w:pos="7938"/>
                <w:tab w:val="center" w:pos="9526"/>
              </w:tabs>
              <w:ind w:left="567" w:hanging="567"/>
            </w:pPr>
            <w:r w:rsidRPr="00527337">
              <w:t>Shipborne</w:t>
            </w:r>
          </w:p>
        </w:tc>
        <w:tc>
          <w:tcPr>
            <w:tcW w:w="2513" w:type="dxa"/>
            <w:gridSpan w:val="2"/>
            <w:tcMar>
              <w:left w:w="85" w:type="dxa"/>
              <w:right w:w="57" w:type="dxa"/>
            </w:tcMar>
          </w:tcPr>
          <w:p w14:paraId="20F5E5E2" w14:textId="77777777" w:rsidR="00937FF1" w:rsidRPr="00527337" w:rsidRDefault="00937FF1" w:rsidP="00AA3637">
            <w:pPr>
              <w:pStyle w:val="Tabletext"/>
              <w:keepLines/>
              <w:tabs>
                <w:tab w:val="left" w:leader="dot" w:pos="7938"/>
                <w:tab w:val="center" w:pos="9526"/>
              </w:tabs>
              <w:ind w:left="567" w:hanging="567"/>
            </w:pPr>
            <w:r w:rsidRPr="00527337">
              <w:t>Shipborne</w:t>
            </w:r>
          </w:p>
        </w:tc>
        <w:tc>
          <w:tcPr>
            <w:tcW w:w="1585" w:type="dxa"/>
            <w:tcMar>
              <w:left w:w="85" w:type="dxa"/>
              <w:right w:w="57" w:type="dxa"/>
            </w:tcMar>
          </w:tcPr>
          <w:p w14:paraId="1480C92D" w14:textId="77777777" w:rsidR="00937FF1" w:rsidRPr="00527337" w:rsidRDefault="00937FF1" w:rsidP="00AA3637">
            <w:pPr>
              <w:pStyle w:val="Tabletext"/>
              <w:keepLines/>
              <w:tabs>
                <w:tab w:val="left" w:leader="dot" w:pos="7938"/>
                <w:tab w:val="center" w:pos="9526"/>
              </w:tabs>
              <w:ind w:left="567" w:hanging="567"/>
            </w:pPr>
            <w:r w:rsidRPr="00527337">
              <w:t>Shipborne</w:t>
            </w:r>
          </w:p>
        </w:tc>
      </w:tr>
      <w:tr w:rsidR="00937FF1" w:rsidRPr="00527337" w14:paraId="3E08212F" w14:textId="77777777" w:rsidTr="00AA3637">
        <w:trPr>
          <w:cantSplit/>
          <w:jc w:val="center"/>
        </w:trPr>
        <w:tc>
          <w:tcPr>
            <w:tcW w:w="2902" w:type="dxa"/>
            <w:tcMar>
              <w:left w:w="85" w:type="dxa"/>
              <w:right w:w="57" w:type="dxa"/>
            </w:tcMar>
          </w:tcPr>
          <w:p w14:paraId="7734FD74" w14:textId="77777777" w:rsidR="00937FF1" w:rsidRPr="00527337" w:rsidRDefault="00937FF1" w:rsidP="00AA3637">
            <w:pPr>
              <w:pStyle w:val="Tabletext"/>
            </w:pPr>
            <w:r w:rsidRPr="00527337">
              <w:t xml:space="preserve">Tuning range </w:t>
            </w:r>
          </w:p>
        </w:tc>
        <w:tc>
          <w:tcPr>
            <w:tcW w:w="1049" w:type="dxa"/>
          </w:tcPr>
          <w:p w14:paraId="46EC3A5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673" w:type="dxa"/>
            <w:tcMar>
              <w:left w:w="85" w:type="dxa"/>
              <w:right w:w="57" w:type="dxa"/>
            </w:tcMar>
          </w:tcPr>
          <w:p w14:paraId="6F86BDFF" w14:textId="77777777" w:rsidR="00937FF1" w:rsidRPr="00527337" w:rsidRDefault="00937FF1" w:rsidP="00AA3637">
            <w:pPr>
              <w:pStyle w:val="Tabletext"/>
            </w:pPr>
            <w:r>
              <w:t>8 500-</w:t>
            </w:r>
            <w:r w:rsidRPr="00527337">
              <w:t>9 600</w:t>
            </w:r>
          </w:p>
        </w:tc>
        <w:tc>
          <w:tcPr>
            <w:tcW w:w="2024" w:type="dxa"/>
            <w:tcMar>
              <w:left w:w="85" w:type="dxa"/>
              <w:right w:w="57" w:type="dxa"/>
            </w:tcMar>
          </w:tcPr>
          <w:p w14:paraId="1F33C7CA" w14:textId="77777777" w:rsidR="00937FF1" w:rsidRPr="00527337" w:rsidRDefault="00937FF1" w:rsidP="00AA3637">
            <w:pPr>
              <w:pStyle w:val="Tabletext"/>
            </w:pPr>
            <w:r w:rsidRPr="00527337">
              <w:t>10 000</w:t>
            </w:r>
            <w:r>
              <w:t>-</w:t>
            </w:r>
            <w:r w:rsidRPr="00527337">
              <w:t>10 500</w:t>
            </w:r>
          </w:p>
        </w:tc>
        <w:tc>
          <w:tcPr>
            <w:tcW w:w="2112" w:type="dxa"/>
            <w:tcMar>
              <w:left w:w="85" w:type="dxa"/>
              <w:right w:w="57" w:type="dxa"/>
            </w:tcMar>
          </w:tcPr>
          <w:p w14:paraId="20845671" w14:textId="77777777" w:rsidR="00937FF1" w:rsidRPr="00527337" w:rsidRDefault="00937FF1" w:rsidP="00AA3637">
            <w:pPr>
              <w:pStyle w:val="Tabletext"/>
            </w:pPr>
            <w:r w:rsidRPr="00527337">
              <w:t>8 500</w:t>
            </w:r>
            <w:r>
              <w:t>-</w:t>
            </w:r>
            <w:r w:rsidRPr="00527337">
              <w:t>10 000</w:t>
            </w:r>
          </w:p>
        </w:tc>
        <w:tc>
          <w:tcPr>
            <w:tcW w:w="2513" w:type="dxa"/>
            <w:gridSpan w:val="2"/>
            <w:tcMar>
              <w:left w:w="85" w:type="dxa"/>
              <w:right w:w="57" w:type="dxa"/>
            </w:tcMar>
          </w:tcPr>
          <w:p w14:paraId="0FF50086" w14:textId="77777777" w:rsidR="00937FF1" w:rsidRPr="00527337" w:rsidRDefault="00937FF1" w:rsidP="00AA3637">
            <w:pPr>
              <w:pStyle w:val="Tabletext"/>
            </w:pPr>
            <w:r w:rsidRPr="00D43998">
              <w:t>9</w:t>
            </w:r>
            <w:r>
              <w:t xml:space="preserve"> </w:t>
            </w:r>
            <w:r w:rsidRPr="00D43998">
              <w:t>225</w:t>
            </w:r>
            <w:r>
              <w:t>-</w:t>
            </w:r>
            <w:r w:rsidRPr="00D43998">
              <w:t>9</w:t>
            </w:r>
            <w:r>
              <w:t xml:space="preserve"> </w:t>
            </w:r>
            <w:r w:rsidRPr="00D43998">
              <w:t>500</w:t>
            </w:r>
          </w:p>
        </w:tc>
        <w:tc>
          <w:tcPr>
            <w:tcW w:w="1585" w:type="dxa"/>
            <w:tcMar>
              <w:left w:w="85" w:type="dxa"/>
              <w:right w:w="57" w:type="dxa"/>
            </w:tcMar>
          </w:tcPr>
          <w:p w14:paraId="4521D57E" w14:textId="77777777" w:rsidR="00937FF1" w:rsidRPr="00527337" w:rsidRDefault="00937FF1" w:rsidP="00AA3637">
            <w:pPr>
              <w:pStyle w:val="Tabletext"/>
            </w:pPr>
            <w:r>
              <w:t>9 300-</w:t>
            </w:r>
            <w:r w:rsidRPr="00527337">
              <w:t>9 500</w:t>
            </w:r>
          </w:p>
        </w:tc>
      </w:tr>
      <w:tr w:rsidR="00937FF1" w:rsidRPr="00527337" w14:paraId="0D00FCD5" w14:textId="77777777" w:rsidTr="00AA3637">
        <w:trPr>
          <w:cantSplit/>
          <w:jc w:val="center"/>
        </w:trPr>
        <w:tc>
          <w:tcPr>
            <w:tcW w:w="2902" w:type="dxa"/>
            <w:tcMar>
              <w:left w:w="85" w:type="dxa"/>
              <w:right w:w="57" w:type="dxa"/>
            </w:tcMar>
          </w:tcPr>
          <w:p w14:paraId="58EDDCD1" w14:textId="77777777" w:rsidR="00937FF1" w:rsidRPr="00527337" w:rsidRDefault="00937FF1" w:rsidP="00AA3637">
            <w:pPr>
              <w:pStyle w:val="Tabletext"/>
            </w:pPr>
            <w:r w:rsidRPr="00527337">
              <w:t>Modulation</w:t>
            </w:r>
          </w:p>
        </w:tc>
        <w:tc>
          <w:tcPr>
            <w:tcW w:w="1049" w:type="dxa"/>
          </w:tcPr>
          <w:p w14:paraId="383D287A" w14:textId="77777777" w:rsidR="00937FF1" w:rsidRPr="00527337" w:rsidRDefault="00937FF1" w:rsidP="00AA3637">
            <w:pPr>
              <w:pStyle w:val="Tabletext"/>
              <w:jc w:val="center"/>
            </w:pPr>
          </w:p>
        </w:tc>
        <w:tc>
          <w:tcPr>
            <w:tcW w:w="1673" w:type="dxa"/>
            <w:tcMar>
              <w:left w:w="85" w:type="dxa"/>
              <w:right w:w="57" w:type="dxa"/>
            </w:tcMar>
          </w:tcPr>
          <w:p w14:paraId="1D468F0A"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2024" w:type="dxa"/>
            <w:tcMar>
              <w:left w:w="85" w:type="dxa"/>
              <w:right w:w="57" w:type="dxa"/>
            </w:tcMar>
          </w:tcPr>
          <w:p w14:paraId="36EA2762" w14:textId="77777777" w:rsidR="00937FF1" w:rsidRPr="00527337" w:rsidRDefault="00937FF1" w:rsidP="00AA3637">
            <w:pPr>
              <w:pStyle w:val="Tabletext"/>
              <w:keepLines/>
              <w:tabs>
                <w:tab w:val="left" w:leader="dot" w:pos="7938"/>
                <w:tab w:val="center" w:pos="9526"/>
              </w:tabs>
              <w:ind w:left="567" w:hanging="567"/>
            </w:pPr>
            <w:r w:rsidRPr="00527337">
              <w:t>CW, FMCW</w:t>
            </w:r>
          </w:p>
        </w:tc>
        <w:tc>
          <w:tcPr>
            <w:tcW w:w="2112" w:type="dxa"/>
            <w:tcMar>
              <w:left w:w="85" w:type="dxa"/>
              <w:right w:w="57" w:type="dxa"/>
            </w:tcMar>
          </w:tcPr>
          <w:p w14:paraId="4FF5AFA5" w14:textId="77777777" w:rsidR="00937FF1" w:rsidRPr="00527337" w:rsidRDefault="00937FF1" w:rsidP="00AA3637">
            <w:pPr>
              <w:pStyle w:val="Tabletext"/>
              <w:keepLines/>
              <w:tabs>
                <w:tab w:val="left" w:leader="dot" w:pos="7938"/>
                <w:tab w:val="center" w:pos="9526"/>
              </w:tabs>
            </w:pPr>
            <w:r w:rsidRPr="00527337">
              <w:t>Frequency-agile pulse</w:t>
            </w:r>
            <w:r w:rsidRPr="00527337">
              <w:rPr>
                <w:vertAlign w:val="superscript"/>
              </w:rPr>
              <w:t>(4)</w:t>
            </w:r>
          </w:p>
        </w:tc>
        <w:tc>
          <w:tcPr>
            <w:tcW w:w="2513" w:type="dxa"/>
            <w:gridSpan w:val="2"/>
            <w:tcMar>
              <w:left w:w="85" w:type="dxa"/>
              <w:right w:w="57" w:type="dxa"/>
            </w:tcMar>
          </w:tcPr>
          <w:p w14:paraId="1F602D00"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1585" w:type="dxa"/>
            <w:tcMar>
              <w:left w:w="85" w:type="dxa"/>
              <w:right w:w="57" w:type="dxa"/>
            </w:tcMar>
          </w:tcPr>
          <w:p w14:paraId="47AB2D98" w14:textId="77777777" w:rsidR="00937FF1" w:rsidRPr="00527337" w:rsidRDefault="00937FF1" w:rsidP="00AA3637">
            <w:pPr>
              <w:pStyle w:val="Tabletext"/>
              <w:keepLines/>
              <w:tabs>
                <w:tab w:val="left" w:leader="dot" w:pos="7938"/>
                <w:tab w:val="center" w:pos="9526"/>
              </w:tabs>
              <w:ind w:left="567" w:hanging="567"/>
            </w:pPr>
            <w:r w:rsidRPr="00527337">
              <w:t>FMCW</w:t>
            </w:r>
          </w:p>
        </w:tc>
      </w:tr>
      <w:tr w:rsidR="00937FF1" w:rsidRPr="00527337" w14:paraId="61E463E6" w14:textId="77777777" w:rsidTr="00AA3637">
        <w:trPr>
          <w:cantSplit/>
          <w:jc w:val="center"/>
        </w:trPr>
        <w:tc>
          <w:tcPr>
            <w:tcW w:w="2902" w:type="dxa"/>
            <w:tcMar>
              <w:left w:w="85" w:type="dxa"/>
              <w:right w:w="57" w:type="dxa"/>
            </w:tcMar>
          </w:tcPr>
          <w:p w14:paraId="79F03E55" w14:textId="77777777" w:rsidR="00937FF1" w:rsidRPr="00527337" w:rsidRDefault="00937FF1" w:rsidP="00AA3637">
            <w:pPr>
              <w:pStyle w:val="Tabletext"/>
            </w:pPr>
            <w:r w:rsidRPr="00527337">
              <w:t xml:space="preserve">Peak power into antenna </w:t>
            </w:r>
          </w:p>
        </w:tc>
        <w:tc>
          <w:tcPr>
            <w:tcW w:w="1049" w:type="dxa"/>
          </w:tcPr>
          <w:p w14:paraId="1094439C"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1673" w:type="dxa"/>
            <w:tcMar>
              <w:left w:w="85" w:type="dxa"/>
              <w:right w:w="57" w:type="dxa"/>
            </w:tcMar>
          </w:tcPr>
          <w:p w14:paraId="22F26D8C" w14:textId="77777777" w:rsidR="00937FF1" w:rsidRPr="00527337" w:rsidRDefault="00937FF1" w:rsidP="00AA3637">
            <w:pPr>
              <w:pStyle w:val="Tabletext"/>
              <w:keepLines/>
              <w:tabs>
                <w:tab w:val="left" w:leader="dot" w:pos="7938"/>
                <w:tab w:val="center" w:pos="9526"/>
              </w:tabs>
              <w:ind w:left="567" w:hanging="567"/>
            </w:pPr>
            <w:r w:rsidRPr="00527337">
              <w:t>35</w:t>
            </w:r>
          </w:p>
        </w:tc>
        <w:tc>
          <w:tcPr>
            <w:tcW w:w="2024" w:type="dxa"/>
            <w:tcMar>
              <w:left w:w="85" w:type="dxa"/>
              <w:right w:w="57" w:type="dxa"/>
            </w:tcMar>
          </w:tcPr>
          <w:p w14:paraId="49615E56" w14:textId="77777777" w:rsidR="00937FF1" w:rsidRPr="00527337" w:rsidRDefault="00937FF1" w:rsidP="00AA3637">
            <w:pPr>
              <w:pStyle w:val="Tabletext"/>
              <w:keepLines/>
              <w:tabs>
                <w:tab w:val="left" w:leader="dot" w:pos="7938"/>
                <w:tab w:val="center" w:pos="9526"/>
              </w:tabs>
              <w:ind w:left="567" w:hanging="567"/>
            </w:pPr>
            <w:r w:rsidRPr="00527337">
              <w:t>13.3</w:t>
            </w:r>
          </w:p>
        </w:tc>
        <w:tc>
          <w:tcPr>
            <w:tcW w:w="2112" w:type="dxa"/>
            <w:tcMar>
              <w:left w:w="85" w:type="dxa"/>
              <w:right w:w="57" w:type="dxa"/>
            </w:tcMar>
          </w:tcPr>
          <w:p w14:paraId="376CF836" w14:textId="77777777" w:rsidR="00937FF1" w:rsidRPr="00527337" w:rsidRDefault="00937FF1" w:rsidP="00AA3637">
            <w:pPr>
              <w:pStyle w:val="Tabletext"/>
              <w:keepLines/>
              <w:tabs>
                <w:tab w:val="left" w:leader="dot" w:pos="7938"/>
                <w:tab w:val="center" w:pos="9526"/>
              </w:tabs>
              <w:ind w:left="567" w:hanging="567"/>
            </w:pPr>
            <w:r w:rsidRPr="00527337">
              <w:t>10</w:t>
            </w:r>
          </w:p>
        </w:tc>
        <w:tc>
          <w:tcPr>
            <w:tcW w:w="1281" w:type="dxa"/>
            <w:tcMar>
              <w:left w:w="85" w:type="dxa"/>
              <w:right w:w="57" w:type="dxa"/>
            </w:tcMar>
          </w:tcPr>
          <w:p w14:paraId="6A7B09D4" w14:textId="77777777" w:rsidR="00937FF1" w:rsidRPr="00527337" w:rsidRDefault="00937FF1" w:rsidP="00AA3637">
            <w:pPr>
              <w:pStyle w:val="Tabletext"/>
              <w:keepLines/>
              <w:tabs>
                <w:tab w:val="left" w:leader="dot" w:pos="7938"/>
                <w:tab w:val="center" w:pos="9526"/>
              </w:tabs>
              <w:ind w:left="567" w:hanging="567"/>
            </w:pPr>
            <w:r w:rsidRPr="00527337">
              <w:t>5 (min)</w:t>
            </w:r>
          </w:p>
        </w:tc>
        <w:tc>
          <w:tcPr>
            <w:tcW w:w="1232" w:type="dxa"/>
            <w:tcMar>
              <w:left w:w="85" w:type="dxa"/>
              <w:right w:w="28" w:type="dxa"/>
            </w:tcMar>
          </w:tcPr>
          <w:p w14:paraId="0D34FE88" w14:textId="77777777" w:rsidR="00937FF1" w:rsidRPr="00527337" w:rsidRDefault="00937FF1" w:rsidP="00AA3637">
            <w:pPr>
              <w:pStyle w:val="Tabletext"/>
              <w:keepLines/>
              <w:tabs>
                <w:tab w:val="left" w:leader="dot" w:pos="7938"/>
                <w:tab w:val="center" w:pos="9526"/>
              </w:tabs>
              <w:ind w:left="567" w:hanging="567"/>
            </w:pPr>
            <w:r w:rsidRPr="00527337">
              <w:t>50 (max)</w:t>
            </w:r>
          </w:p>
        </w:tc>
        <w:tc>
          <w:tcPr>
            <w:tcW w:w="1585" w:type="dxa"/>
          </w:tcPr>
          <w:p w14:paraId="45156C31" w14:textId="77777777" w:rsidR="00937FF1" w:rsidRPr="00527337" w:rsidRDefault="00937FF1" w:rsidP="00AA3637">
            <w:pPr>
              <w:pStyle w:val="Tabletext"/>
              <w:keepLines/>
              <w:tabs>
                <w:tab w:val="left" w:leader="dot" w:pos="7938"/>
                <w:tab w:val="center" w:pos="9526"/>
              </w:tabs>
              <w:ind w:left="567" w:hanging="567"/>
            </w:pPr>
            <w:r w:rsidRPr="00527337">
              <w:t>1 10</w:t>
            </w:r>
            <w:r>
              <w:rPr>
                <w:vertAlign w:val="superscript"/>
              </w:rPr>
              <w:t>−</w:t>
            </w:r>
            <w:r w:rsidRPr="00527337">
              <w:rPr>
                <w:vertAlign w:val="superscript"/>
              </w:rPr>
              <w:t>6</w:t>
            </w:r>
            <w:r w:rsidRPr="00527337">
              <w:t xml:space="preserve"> to 10</w:t>
            </w:r>
            <w:r>
              <w:rPr>
                <w:vertAlign w:val="superscript"/>
              </w:rPr>
              <w:t>−</w:t>
            </w:r>
            <w:r w:rsidRPr="00527337">
              <w:rPr>
                <w:vertAlign w:val="superscript"/>
              </w:rPr>
              <w:t>3</w:t>
            </w:r>
          </w:p>
        </w:tc>
      </w:tr>
      <w:tr w:rsidR="00937FF1" w:rsidRPr="00527337" w14:paraId="5B3527B1" w14:textId="77777777" w:rsidTr="00AA3637">
        <w:trPr>
          <w:cantSplit/>
          <w:jc w:val="center"/>
        </w:trPr>
        <w:tc>
          <w:tcPr>
            <w:tcW w:w="2902" w:type="dxa"/>
            <w:tcMar>
              <w:left w:w="85" w:type="dxa"/>
              <w:right w:w="57" w:type="dxa"/>
            </w:tcMar>
          </w:tcPr>
          <w:p w14:paraId="11D94F11" w14:textId="77777777" w:rsidR="00937FF1" w:rsidRPr="00BC38A0" w:rsidRDefault="00937FF1" w:rsidP="00AA3637">
            <w:pPr>
              <w:pStyle w:val="Tabletext"/>
              <w:rPr>
                <w:lang w:val="en-US"/>
              </w:rPr>
            </w:pPr>
            <w:r w:rsidRPr="00BC38A0">
              <w:rPr>
                <w:lang w:val="en-US"/>
              </w:rPr>
              <w:t>Pulse width and</w:t>
            </w:r>
            <w:r w:rsidRPr="00BC38A0">
              <w:rPr>
                <w:lang w:val="en-US"/>
              </w:rPr>
              <w:br/>
              <w:t xml:space="preserve">pulse repetition rate </w:t>
            </w:r>
          </w:p>
        </w:tc>
        <w:tc>
          <w:tcPr>
            <w:tcW w:w="1049" w:type="dxa"/>
          </w:tcPr>
          <w:p w14:paraId="58BAF0DA"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t>pps</w:t>
            </w:r>
          </w:p>
        </w:tc>
        <w:tc>
          <w:tcPr>
            <w:tcW w:w="1673" w:type="dxa"/>
            <w:tcMar>
              <w:left w:w="85" w:type="dxa"/>
              <w:right w:w="57" w:type="dxa"/>
            </w:tcMar>
          </w:tcPr>
          <w:p w14:paraId="16B6C572" w14:textId="77777777" w:rsidR="00937FF1" w:rsidRPr="00527337" w:rsidRDefault="00937FF1" w:rsidP="00AA3637">
            <w:pPr>
              <w:pStyle w:val="Tabletext"/>
              <w:keepLines/>
              <w:tabs>
                <w:tab w:val="left" w:leader="dot" w:pos="7938"/>
                <w:tab w:val="center" w:pos="9526"/>
              </w:tabs>
            </w:pPr>
            <w:r w:rsidRPr="00527337">
              <w:t>0.1; 0.5</w:t>
            </w:r>
            <w:r w:rsidRPr="00527337">
              <w:br/>
              <w:t>1 500; 750</w:t>
            </w:r>
          </w:p>
        </w:tc>
        <w:tc>
          <w:tcPr>
            <w:tcW w:w="2024" w:type="dxa"/>
            <w:tcMar>
              <w:left w:w="85" w:type="dxa"/>
              <w:right w:w="57" w:type="dxa"/>
            </w:tcMar>
          </w:tcPr>
          <w:p w14:paraId="7CC16F9E" w14:textId="77777777" w:rsidR="00937FF1" w:rsidRPr="00527337" w:rsidRDefault="00937FF1" w:rsidP="00AA3637">
            <w:pPr>
              <w:pStyle w:val="Tabletext"/>
              <w:keepLines/>
              <w:tabs>
                <w:tab w:val="left" w:leader="dot" w:pos="7938"/>
                <w:tab w:val="center" w:pos="9526"/>
              </w:tabs>
            </w:pPr>
            <w:r w:rsidRPr="00527337">
              <w:t>Not applicable</w:t>
            </w:r>
            <w:r w:rsidRPr="00527337">
              <w:br/>
              <w:t>Not applicable</w:t>
            </w:r>
          </w:p>
        </w:tc>
        <w:tc>
          <w:tcPr>
            <w:tcW w:w="2112" w:type="dxa"/>
            <w:tcMar>
              <w:left w:w="85" w:type="dxa"/>
              <w:right w:w="57" w:type="dxa"/>
            </w:tcMar>
          </w:tcPr>
          <w:p w14:paraId="23E3EBFF" w14:textId="77777777" w:rsidR="00937FF1" w:rsidRPr="00527337" w:rsidRDefault="00937FF1" w:rsidP="00AA3637">
            <w:pPr>
              <w:pStyle w:val="Tabletext"/>
              <w:keepLines/>
              <w:tabs>
                <w:tab w:val="left" w:leader="dot" w:pos="7938"/>
                <w:tab w:val="center" w:pos="9526"/>
              </w:tabs>
            </w:pPr>
            <w:r w:rsidRPr="00527337">
              <w:t>0.56 to 1.0; 0.24</w:t>
            </w:r>
            <w:r w:rsidRPr="00527337">
              <w:br/>
              <w:t>19 000 to 35 000;</w:t>
            </w:r>
            <w:r w:rsidRPr="00527337">
              <w:br/>
              <w:t>4 000 to 35 000</w:t>
            </w:r>
          </w:p>
        </w:tc>
        <w:tc>
          <w:tcPr>
            <w:tcW w:w="1281" w:type="dxa"/>
            <w:tcMar>
              <w:left w:w="85" w:type="dxa"/>
              <w:right w:w="28" w:type="dxa"/>
            </w:tcMar>
          </w:tcPr>
          <w:p w14:paraId="79E1692E" w14:textId="77777777" w:rsidR="00937FF1" w:rsidRPr="00527337" w:rsidRDefault="00937FF1" w:rsidP="00AA3637">
            <w:pPr>
              <w:pStyle w:val="Tabletext"/>
              <w:keepLines/>
              <w:tabs>
                <w:tab w:val="left" w:leader="dot" w:pos="7938"/>
                <w:tab w:val="center" w:pos="9526"/>
              </w:tabs>
            </w:pPr>
            <w:r w:rsidRPr="00527337">
              <w:t>0.03 (min) at 4 000 (max)</w:t>
            </w:r>
          </w:p>
        </w:tc>
        <w:tc>
          <w:tcPr>
            <w:tcW w:w="1232" w:type="dxa"/>
            <w:tcMar>
              <w:left w:w="85" w:type="dxa"/>
              <w:right w:w="28" w:type="dxa"/>
            </w:tcMar>
          </w:tcPr>
          <w:p w14:paraId="578CF7DB" w14:textId="77777777" w:rsidR="00937FF1" w:rsidRPr="00527337" w:rsidRDefault="00937FF1" w:rsidP="00AA3637">
            <w:pPr>
              <w:pStyle w:val="Tabletext"/>
              <w:keepLines/>
              <w:tabs>
                <w:tab w:val="left" w:leader="dot" w:pos="7938"/>
                <w:tab w:val="center" w:pos="9526"/>
              </w:tabs>
            </w:pPr>
            <w:r w:rsidRPr="00527337">
              <w:t>1.2 (max) at 375 (min)</w:t>
            </w:r>
          </w:p>
        </w:tc>
        <w:tc>
          <w:tcPr>
            <w:tcW w:w="1585" w:type="dxa"/>
          </w:tcPr>
          <w:p w14:paraId="560D66FF" w14:textId="77777777" w:rsidR="00937FF1" w:rsidRPr="00527337" w:rsidRDefault="00937FF1" w:rsidP="00AA3637">
            <w:pPr>
              <w:pStyle w:val="Tabletext"/>
              <w:keepLines/>
              <w:tabs>
                <w:tab w:val="left" w:leader="dot" w:pos="7938"/>
                <w:tab w:val="center" w:pos="9526"/>
              </w:tabs>
            </w:pPr>
            <w:r w:rsidRPr="00527337">
              <w:t>Not applicable</w:t>
            </w:r>
            <w:r w:rsidRPr="00527337">
              <w:br/>
              <w:t>1 000</w:t>
            </w:r>
            <w:r w:rsidRPr="00527337">
              <w:rPr>
                <w:vertAlign w:val="superscript"/>
              </w:rPr>
              <w:t>(5)</w:t>
            </w:r>
          </w:p>
        </w:tc>
      </w:tr>
      <w:tr w:rsidR="00937FF1" w:rsidRPr="00527337" w14:paraId="2F36485C" w14:textId="77777777" w:rsidTr="00AA3637">
        <w:trPr>
          <w:cantSplit/>
          <w:jc w:val="center"/>
        </w:trPr>
        <w:tc>
          <w:tcPr>
            <w:tcW w:w="2902" w:type="dxa"/>
            <w:tcMar>
              <w:left w:w="85" w:type="dxa"/>
              <w:right w:w="57" w:type="dxa"/>
            </w:tcMar>
          </w:tcPr>
          <w:p w14:paraId="21409016" w14:textId="77777777" w:rsidR="00937FF1" w:rsidRPr="00527337" w:rsidRDefault="00937FF1" w:rsidP="00AA3637">
            <w:pPr>
              <w:pStyle w:val="Tabletext"/>
            </w:pPr>
            <w:r w:rsidRPr="00527337">
              <w:t>Maximum duty cycle</w:t>
            </w:r>
          </w:p>
        </w:tc>
        <w:tc>
          <w:tcPr>
            <w:tcW w:w="1049" w:type="dxa"/>
          </w:tcPr>
          <w:p w14:paraId="44E46D37" w14:textId="77777777" w:rsidR="00937FF1" w:rsidRPr="00527337" w:rsidRDefault="00937FF1" w:rsidP="00AA3637">
            <w:pPr>
              <w:pStyle w:val="Tabletext"/>
              <w:jc w:val="center"/>
            </w:pPr>
          </w:p>
        </w:tc>
        <w:tc>
          <w:tcPr>
            <w:tcW w:w="1673" w:type="dxa"/>
            <w:tcMar>
              <w:left w:w="85" w:type="dxa"/>
              <w:right w:w="57" w:type="dxa"/>
            </w:tcMar>
          </w:tcPr>
          <w:p w14:paraId="0A3EACED" w14:textId="77777777" w:rsidR="00937FF1" w:rsidRPr="00527337" w:rsidRDefault="00937FF1" w:rsidP="00AA3637">
            <w:pPr>
              <w:pStyle w:val="Tabletext"/>
              <w:keepLines/>
              <w:tabs>
                <w:tab w:val="left" w:leader="dot" w:pos="7938"/>
                <w:tab w:val="center" w:pos="9526"/>
              </w:tabs>
              <w:ind w:left="567" w:hanging="567"/>
            </w:pPr>
            <w:r w:rsidRPr="00527337">
              <w:t>0.00038</w:t>
            </w:r>
          </w:p>
        </w:tc>
        <w:tc>
          <w:tcPr>
            <w:tcW w:w="2024" w:type="dxa"/>
            <w:tcMar>
              <w:left w:w="85" w:type="dxa"/>
              <w:right w:w="57" w:type="dxa"/>
            </w:tcMar>
          </w:tcPr>
          <w:p w14:paraId="217CC0B0" w14:textId="77777777" w:rsidR="00937FF1" w:rsidRPr="00527337" w:rsidRDefault="00937FF1" w:rsidP="00AA3637">
            <w:pPr>
              <w:pStyle w:val="Tabletext"/>
              <w:keepLines/>
              <w:tabs>
                <w:tab w:val="left" w:leader="dot" w:pos="7938"/>
                <w:tab w:val="center" w:pos="9526"/>
              </w:tabs>
              <w:ind w:left="567" w:hanging="567"/>
            </w:pPr>
            <w:r w:rsidRPr="00527337">
              <w:t>1</w:t>
            </w:r>
          </w:p>
        </w:tc>
        <w:tc>
          <w:tcPr>
            <w:tcW w:w="2112" w:type="dxa"/>
            <w:tcMar>
              <w:left w:w="85" w:type="dxa"/>
              <w:right w:w="57" w:type="dxa"/>
            </w:tcMar>
          </w:tcPr>
          <w:p w14:paraId="49F8E971" w14:textId="77777777" w:rsidR="00937FF1" w:rsidRPr="00527337" w:rsidRDefault="00937FF1" w:rsidP="00AA3637">
            <w:pPr>
              <w:pStyle w:val="Tabletext"/>
              <w:keepLines/>
              <w:tabs>
                <w:tab w:val="left" w:leader="dot" w:pos="7938"/>
                <w:tab w:val="center" w:pos="9526"/>
              </w:tabs>
              <w:ind w:left="567" w:hanging="567"/>
            </w:pPr>
            <w:r w:rsidRPr="00527337">
              <w:t>0.020</w:t>
            </w:r>
          </w:p>
        </w:tc>
        <w:tc>
          <w:tcPr>
            <w:tcW w:w="2513" w:type="dxa"/>
            <w:gridSpan w:val="2"/>
            <w:tcMar>
              <w:left w:w="85" w:type="dxa"/>
              <w:right w:w="57" w:type="dxa"/>
            </w:tcMar>
          </w:tcPr>
          <w:p w14:paraId="6D207528" w14:textId="77777777" w:rsidR="00937FF1" w:rsidRPr="00527337" w:rsidRDefault="00937FF1" w:rsidP="00AA3637">
            <w:pPr>
              <w:pStyle w:val="Tabletext"/>
              <w:keepLines/>
              <w:tabs>
                <w:tab w:val="left" w:leader="dot" w:pos="7938"/>
                <w:tab w:val="center" w:pos="9526"/>
              </w:tabs>
              <w:ind w:left="567" w:hanging="567"/>
            </w:pPr>
            <w:r w:rsidRPr="00527337">
              <w:t>0.00045</w:t>
            </w:r>
          </w:p>
        </w:tc>
        <w:tc>
          <w:tcPr>
            <w:tcW w:w="1585" w:type="dxa"/>
            <w:tcMar>
              <w:left w:w="85" w:type="dxa"/>
              <w:right w:w="57" w:type="dxa"/>
            </w:tcMar>
          </w:tcPr>
          <w:p w14:paraId="113B68F5" w14:textId="77777777" w:rsidR="00937FF1" w:rsidRPr="00527337" w:rsidRDefault="00937FF1" w:rsidP="00AA3637">
            <w:pPr>
              <w:pStyle w:val="Tabletext"/>
              <w:keepLines/>
              <w:tabs>
                <w:tab w:val="left" w:leader="dot" w:pos="7938"/>
                <w:tab w:val="center" w:pos="9526"/>
              </w:tabs>
              <w:ind w:left="567" w:hanging="567"/>
            </w:pPr>
            <w:r w:rsidRPr="00527337">
              <w:t>1</w:t>
            </w:r>
          </w:p>
        </w:tc>
      </w:tr>
      <w:tr w:rsidR="00937FF1" w:rsidRPr="00527337" w14:paraId="157448B2" w14:textId="77777777" w:rsidTr="00AA3637">
        <w:trPr>
          <w:cantSplit/>
          <w:jc w:val="center"/>
        </w:trPr>
        <w:tc>
          <w:tcPr>
            <w:tcW w:w="2902" w:type="dxa"/>
            <w:tcMar>
              <w:left w:w="85" w:type="dxa"/>
              <w:right w:w="57" w:type="dxa"/>
            </w:tcMar>
          </w:tcPr>
          <w:p w14:paraId="5082C497" w14:textId="77777777" w:rsidR="00937FF1" w:rsidRPr="00527337" w:rsidRDefault="00937FF1" w:rsidP="00AA3637">
            <w:pPr>
              <w:pStyle w:val="Tabletext"/>
            </w:pPr>
            <w:r w:rsidRPr="00527337">
              <w:t xml:space="preserve">Pulse rise/fall time </w:t>
            </w:r>
          </w:p>
        </w:tc>
        <w:tc>
          <w:tcPr>
            <w:tcW w:w="1049" w:type="dxa"/>
          </w:tcPr>
          <w:p w14:paraId="43BCC686"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1673" w:type="dxa"/>
            <w:tcMar>
              <w:left w:w="85" w:type="dxa"/>
              <w:right w:w="57" w:type="dxa"/>
            </w:tcMar>
          </w:tcPr>
          <w:p w14:paraId="3C18CB36" w14:textId="77777777" w:rsidR="00937FF1" w:rsidRPr="00527337" w:rsidRDefault="00937FF1" w:rsidP="00AA3637">
            <w:pPr>
              <w:pStyle w:val="Tabletext"/>
              <w:keepLines/>
              <w:tabs>
                <w:tab w:val="left" w:leader="dot" w:pos="7938"/>
                <w:tab w:val="center" w:pos="9526"/>
              </w:tabs>
              <w:ind w:left="567" w:hanging="567"/>
            </w:pPr>
            <w:r w:rsidRPr="00527337">
              <w:t>0.08/0.08</w:t>
            </w:r>
          </w:p>
        </w:tc>
        <w:tc>
          <w:tcPr>
            <w:tcW w:w="2024" w:type="dxa"/>
            <w:tcMar>
              <w:left w:w="85" w:type="dxa"/>
              <w:right w:w="57" w:type="dxa"/>
            </w:tcMar>
          </w:tcPr>
          <w:p w14:paraId="1E38A9DD"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112" w:type="dxa"/>
            <w:tcMar>
              <w:left w:w="85" w:type="dxa"/>
              <w:right w:w="57" w:type="dxa"/>
            </w:tcMar>
          </w:tcPr>
          <w:p w14:paraId="7ED9558E" w14:textId="77777777" w:rsidR="00937FF1" w:rsidRPr="00527337" w:rsidRDefault="00937FF1" w:rsidP="00AA3637">
            <w:pPr>
              <w:pStyle w:val="Tabletext"/>
              <w:keepLines/>
              <w:tabs>
                <w:tab w:val="left" w:leader="dot" w:pos="7938"/>
                <w:tab w:val="center" w:pos="9526"/>
              </w:tabs>
            </w:pPr>
            <w:r w:rsidRPr="00527337">
              <w:t>0.028/0.03; 0.038/0.024</w:t>
            </w:r>
          </w:p>
        </w:tc>
        <w:tc>
          <w:tcPr>
            <w:tcW w:w="2513" w:type="dxa"/>
            <w:gridSpan w:val="2"/>
            <w:tcMar>
              <w:left w:w="85" w:type="dxa"/>
              <w:right w:w="57" w:type="dxa"/>
            </w:tcMar>
          </w:tcPr>
          <w:p w14:paraId="72B4135B"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585" w:type="dxa"/>
            <w:tcMar>
              <w:left w:w="85" w:type="dxa"/>
              <w:right w:w="57" w:type="dxa"/>
            </w:tcMar>
          </w:tcPr>
          <w:p w14:paraId="0157841F"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527337" w14:paraId="43ABD23B" w14:textId="77777777" w:rsidTr="00AA3637">
        <w:trPr>
          <w:cantSplit/>
          <w:jc w:val="center"/>
        </w:trPr>
        <w:tc>
          <w:tcPr>
            <w:tcW w:w="2902" w:type="dxa"/>
            <w:tcMar>
              <w:left w:w="85" w:type="dxa"/>
              <w:right w:w="57" w:type="dxa"/>
            </w:tcMar>
          </w:tcPr>
          <w:p w14:paraId="29158752" w14:textId="77777777" w:rsidR="00937FF1" w:rsidRPr="00527337" w:rsidRDefault="00937FF1" w:rsidP="00AA3637">
            <w:pPr>
              <w:pStyle w:val="Tabletext"/>
            </w:pPr>
            <w:r w:rsidRPr="00527337">
              <w:t>Output device</w:t>
            </w:r>
          </w:p>
        </w:tc>
        <w:tc>
          <w:tcPr>
            <w:tcW w:w="1049" w:type="dxa"/>
          </w:tcPr>
          <w:p w14:paraId="39F50BAD" w14:textId="77777777" w:rsidR="00937FF1" w:rsidRPr="00527337" w:rsidRDefault="00937FF1" w:rsidP="00AA3637">
            <w:pPr>
              <w:pStyle w:val="Tabletext"/>
              <w:jc w:val="center"/>
            </w:pPr>
          </w:p>
        </w:tc>
        <w:tc>
          <w:tcPr>
            <w:tcW w:w="1673" w:type="dxa"/>
            <w:tcMar>
              <w:left w:w="85" w:type="dxa"/>
              <w:right w:w="57" w:type="dxa"/>
            </w:tcMar>
          </w:tcPr>
          <w:p w14:paraId="08CDB47F" w14:textId="77777777" w:rsidR="00937FF1" w:rsidRPr="00527337" w:rsidRDefault="00937FF1" w:rsidP="00AA3637">
            <w:pPr>
              <w:pStyle w:val="Tabletext"/>
              <w:keepLines/>
              <w:tabs>
                <w:tab w:val="left" w:leader="dot" w:pos="7938"/>
                <w:tab w:val="center" w:pos="9526"/>
              </w:tabs>
              <w:ind w:left="567" w:hanging="567"/>
            </w:pPr>
            <w:r w:rsidRPr="00527337">
              <w:t>Magnetron</w:t>
            </w:r>
          </w:p>
        </w:tc>
        <w:tc>
          <w:tcPr>
            <w:tcW w:w="2024" w:type="dxa"/>
            <w:tcMar>
              <w:left w:w="85" w:type="dxa"/>
              <w:right w:w="57" w:type="dxa"/>
            </w:tcMar>
          </w:tcPr>
          <w:p w14:paraId="56921040" w14:textId="77777777" w:rsidR="00937FF1" w:rsidRPr="00527337" w:rsidRDefault="00937FF1" w:rsidP="00AA3637">
            <w:pPr>
              <w:pStyle w:val="Tabletext"/>
              <w:keepLines/>
              <w:tabs>
                <w:tab w:val="left" w:leader="dot" w:pos="7938"/>
                <w:tab w:val="center" w:pos="9526"/>
              </w:tabs>
              <w:ind w:left="567" w:hanging="567"/>
            </w:pPr>
            <w:r w:rsidRPr="00527337">
              <w:t>Travelling wave tube</w:t>
            </w:r>
          </w:p>
        </w:tc>
        <w:tc>
          <w:tcPr>
            <w:tcW w:w="2112" w:type="dxa"/>
            <w:tcMar>
              <w:left w:w="85" w:type="dxa"/>
              <w:right w:w="57" w:type="dxa"/>
            </w:tcMar>
          </w:tcPr>
          <w:p w14:paraId="3C865638" w14:textId="77777777" w:rsidR="00937FF1" w:rsidRPr="00527337" w:rsidRDefault="00937FF1" w:rsidP="00AA3637">
            <w:pPr>
              <w:pStyle w:val="Tabletext"/>
              <w:keepLines/>
              <w:tabs>
                <w:tab w:val="left" w:leader="dot" w:pos="7938"/>
                <w:tab w:val="center" w:pos="9526"/>
              </w:tabs>
              <w:ind w:left="567" w:hanging="567"/>
            </w:pPr>
            <w:r w:rsidRPr="00527337">
              <w:t>Travelling wave tube</w:t>
            </w:r>
          </w:p>
        </w:tc>
        <w:tc>
          <w:tcPr>
            <w:tcW w:w="2513" w:type="dxa"/>
            <w:gridSpan w:val="2"/>
            <w:tcMar>
              <w:left w:w="85" w:type="dxa"/>
              <w:right w:w="57" w:type="dxa"/>
            </w:tcMar>
          </w:tcPr>
          <w:p w14:paraId="08A67C90" w14:textId="77777777" w:rsidR="00937FF1" w:rsidRPr="00527337" w:rsidRDefault="00937FF1" w:rsidP="00AA3637">
            <w:pPr>
              <w:pStyle w:val="Tabletext"/>
              <w:keepLines/>
              <w:tabs>
                <w:tab w:val="left" w:leader="dot" w:pos="7938"/>
                <w:tab w:val="center" w:pos="9526"/>
              </w:tabs>
              <w:ind w:left="567" w:hanging="567"/>
            </w:pPr>
            <w:r w:rsidRPr="00527337">
              <w:t>Magnetron</w:t>
            </w:r>
          </w:p>
        </w:tc>
        <w:tc>
          <w:tcPr>
            <w:tcW w:w="1585" w:type="dxa"/>
            <w:tcMar>
              <w:left w:w="85" w:type="dxa"/>
              <w:right w:w="57" w:type="dxa"/>
            </w:tcMar>
          </w:tcPr>
          <w:p w14:paraId="76054819" w14:textId="77777777" w:rsidR="00937FF1" w:rsidRPr="00527337" w:rsidRDefault="00937FF1" w:rsidP="00AA3637">
            <w:pPr>
              <w:pStyle w:val="Tabletext"/>
              <w:keepLines/>
              <w:tabs>
                <w:tab w:val="left" w:leader="dot" w:pos="7938"/>
                <w:tab w:val="center" w:pos="9526"/>
              </w:tabs>
              <w:ind w:left="567" w:hanging="567"/>
            </w:pPr>
            <w:r w:rsidRPr="00527337">
              <w:t>Solid state</w:t>
            </w:r>
          </w:p>
        </w:tc>
      </w:tr>
      <w:tr w:rsidR="00937FF1" w:rsidRPr="00527337" w14:paraId="1FD4EDFE" w14:textId="77777777" w:rsidTr="00AA3637">
        <w:trPr>
          <w:cantSplit/>
          <w:jc w:val="center"/>
        </w:trPr>
        <w:tc>
          <w:tcPr>
            <w:tcW w:w="2902" w:type="dxa"/>
            <w:tcMar>
              <w:left w:w="85" w:type="dxa"/>
              <w:right w:w="57" w:type="dxa"/>
            </w:tcMar>
          </w:tcPr>
          <w:p w14:paraId="31ACF1AF" w14:textId="77777777" w:rsidR="00937FF1" w:rsidRPr="00527337" w:rsidRDefault="00937FF1" w:rsidP="00AA3637">
            <w:pPr>
              <w:pStyle w:val="Tabletext"/>
            </w:pPr>
            <w:r w:rsidRPr="00527337">
              <w:t>Antenna pattern type</w:t>
            </w:r>
          </w:p>
        </w:tc>
        <w:tc>
          <w:tcPr>
            <w:tcW w:w="1049" w:type="dxa"/>
          </w:tcPr>
          <w:p w14:paraId="52C08EA8" w14:textId="77777777" w:rsidR="00937FF1" w:rsidRPr="00527337" w:rsidRDefault="00937FF1" w:rsidP="00AA3637">
            <w:pPr>
              <w:pStyle w:val="Tabletext"/>
              <w:jc w:val="center"/>
            </w:pPr>
          </w:p>
        </w:tc>
        <w:tc>
          <w:tcPr>
            <w:tcW w:w="1673" w:type="dxa"/>
            <w:tcMar>
              <w:left w:w="85" w:type="dxa"/>
              <w:right w:w="57" w:type="dxa"/>
            </w:tcMar>
          </w:tcPr>
          <w:p w14:paraId="402D92D5" w14:textId="77777777" w:rsidR="00937FF1" w:rsidRPr="00527337" w:rsidRDefault="00937FF1" w:rsidP="00AA3637">
            <w:pPr>
              <w:pStyle w:val="Tabletext"/>
              <w:keepLines/>
              <w:tabs>
                <w:tab w:val="left" w:leader="dot" w:pos="7938"/>
                <w:tab w:val="center" w:pos="9526"/>
              </w:tabs>
              <w:ind w:left="567" w:hanging="567"/>
            </w:pPr>
            <w:r w:rsidRPr="00527337">
              <w:t>Fan</w:t>
            </w:r>
          </w:p>
        </w:tc>
        <w:tc>
          <w:tcPr>
            <w:tcW w:w="2024" w:type="dxa"/>
            <w:tcMar>
              <w:left w:w="85" w:type="dxa"/>
              <w:right w:w="57" w:type="dxa"/>
            </w:tcMar>
          </w:tcPr>
          <w:p w14:paraId="2F66BA04"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112" w:type="dxa"/>
            <w:tcMar>
              <w:left w:w="85" w:type="dxa"/>
              <w:right w:w="57" w:type="dxa"/>
            </w:tcMar>
          </w:tcPr>
          <w:p w14:paraId="12FAED9E"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513" w:type="dxa"/>
            <w:gridSpan w:val="2"/>
            <w:tcMar>
              <w:left w:w="85" w:type="dxa"/>
              <w:right w:w="57" w:type="dxa"/>
            </w:tcMar>
          </w:tcPr>
          <w:p w14:paraId="3F7A88C9" w14:textId="77777777" w:rsidR="00937FF1" w:rsidRPr="00527337" w:rsidRDefault="00937FF1" w:rsidP="00AA3637">
            <w:pPr>
              <w:pStyle w:val="Tabletext"/>
              <w:keepLines/>
              <w:tabs>
                <w:tab w:val="left" w:leader="dot" w:pos="7938"/>
                <w:tab w:val="center" w:pos="9526"/>
              </w:tabs>
              <w:ind w:left="567" w:hanging="567"/>
            </w:pPr>
            <w:r w:rsidRPr="00527337">
              <w:t>Fan</w:t>
            </w:r>
          </w:p>
        </w:tc>
        <w:tc>
          <w:tcPr>
            <w:tcW w:w="1585" w:type="dxa"/>
            <w:tcMar>
              <w:left w:w="85" w:type="dxa"/>
              <w:right w:w="57" w:type="dxa"/>
            </w:tcMar>
          </w:tcPr>
          <w:p w14:paraId="5ADE5E4F" w14:textId="77777777" w:rsidR="00937FF1" w:rsidRPr="00527337" w:rsidRDefault="00937FF1" w:rsidP="00AA3637">
            <w:pPr>
              <w:pStyle w:val="Tabletext"/>
              <w:keepLines/>
              <w:tabs>
                <w:tab w:val="left" w:leader="dot" w:pos="7938"/>
                <w:tab w:val="center" w:pos="9526"/>
              </w:tabs>
              <w:ind w:left="567" w:hanging="567"/>
            </w:pPr>
            <w:r w:rsidRPr="00527337">
              <w:t>Fan</w:t>
            </w:r>
          </w:p>
        </w:tc>
      </w:tr>
      <w:tr w:rsidR="00937FF1" w:rsidRPr="00527337" w14:paraId="1D7917F0" w14:textId="77777777" w:rsidTr="00AA3637">
        <w:trPr>
          <w:cantSplit/>
          <w:jc w:val="center"/>
        </w:trPr>
        <w:tc>
          <w:tcPr>
            <w:tcW w:w="2902" w:type="dxa"/>
            <w:tcMar>
              <w:left w:w="85" w:type="dxa"/>
              <w:right w:w="57" w:type="dxa"/>
            </w:tcMar>
          </w:tcPr>
          <w:p w14:paraId="46BAF553" w14:textId="77777777" w:rsidR="00937FF1" w:rsidRPr="00527337" w:rsidRDefault="00937FF1" w:rsidP="00AA3637">
            <w:pPr>
              <w:pStyle w:val="Tabletext"/>
            </w:pPr>
            <w:r w:rsidRPr="00527337">
              <w:t>Antenna type</w:t>
            </w:r>
          </w:p>
        </w:tc>
        <w:tc>
          <w:tcPr>
            <w:tcW w:w="1049" w:type="dxa"/>
          </w:tcPr>
          <w:p w14:paraId="0D625902" w14:textId="77777777" w:rsidR="00937FF1" w:rsidRPr="00527337" w:rsidRDefault="00937FF1" w:rsidP="00AA3637">
            <w:pPr>
              <w:pStyle w:val="Tabletext"/>
              <w:jc w:val="center"/>
            </w:pPr>
          </w:p>
        </w:tc>
        <w:tc>
          <w:tcPr>
            <w:tcW w:w="1673" w:type="dxa"/>
            <w:tcMar>
              <w:left w:w="85" w:type="dxa"/>
              <w:right w:w="57" w:type="dxa"/>
            </w:tcMar>
          </w:tcPr>
          <w:p w14:paraId="10FD4BC4" w14:textId="77777777" w:rsidR="00937FF1" w:rsidRPr="00527337" w:rsidRDefault="00937FF1" w:rsidP="00AA3637">
            <w:pPr>
              <w:pStyle w:val="Tabletext"/>
              <w:keepLines/>
              <w:tabs>
                <w:tab w:val="left" w:leader="dot" w:pos="7938"/>
                <w:tab w:val="center" w:pos="9526"/>
              </w:tabs>
              <w:ind w:left="567" w:hanging="567"/>
            </w:pPr>
            <w:r w:rsidRPr="00527337">
              <w:t>Horn array</w:t>
            </w:r>
          </w:p>
        </w:tc>
        <w:tc>
          <w:tcPr>
            <w:tcW w:w="2024" w:type="dxa"/>
            <w:tcMar>
              <w:left w:w="85" w:type="dxa"/>
              <w:right w:w="57" w:type="dxa"/>
            </w:tcMar>
          </w:tcPr>
          <w:p w14:paraId="60504DDB" w14:textId="77777777" w:rsidR="00937FF1" w:rsidRPr="00527337" w:rsidRDefault="00937FF1" w:rsidP="00AA3637">
            <w:pPr>
              <w:pStyle w:val="Tabletext"/>
              <w:keepLines/>
              <w:tabs>
                <w:tab w:val="left" w:leader="dot" w:pos="7938"/>
                <w:tab w:val="center" w:pos="9526"/>
              </w:tabs>
              <w:ind w:left="567" w:hanging="567"/>
            </w:pPr>
            <w:r w:rsidRPr="00527337">
              <w:t>Planar array</w:t>
            </w:r>
          </w:p>
        </w:tc>
        <w:tc>
          <w:tcPr>
            <w:tcW w:w="2112" w:type="dxa"/>
            <w:tcMar>
              <w:left w:w="85" w:type="dxa"/>
              <w:right w:w="57" w:type="dxa"/>
            </w:tcMar>
          </w:tcPr>
          <w:p w14:paraId="03C7B87B" w14:textId="77777777" w:rsidR="00937FF1" w:rsidRPr="00527337" w:rsidRDefault="00937FF1" w:rsidP="00AA3637">
            <w:pPr>
              <w:pStyle w:val="Tabletext"/>
              <w:keepLines/>
              <w:tabs>
                <w:tab w:val="left" w:leader="dot" w:pos="7938"/>
                <w:tab w:val="center" w:pos="9526"/>
              </w:tabs>
              <w:ind w:left="567" w:hanging="567"/>
            </w:pPr>
            <w:r w:rsidRPr="00527337">
              <w:t>Slotted array</w:t>
            </w:r>
          </w:p>
        </w:tc>
        <w:tc>
          <w:tcPr>
            <w:tcW w:w="2513" w:type="dxa"/>
            <w:gridSpan w:val="2"/>
            <w:tcMar>
              <w:left w:w="85" w:type="dxa"/>
              <w:right w:w="57" w:type="dxa"/>
            </w:tcMar>
          </w:tcPr>
          <w:p w14:paraId="1FFD0C12" w14:textId="77777777" w:rsidR="00937FF1" w:rsidRPr="00527337" w:rsidRDefault="00937FF1" w:rsidP="00AA3637">
            <w:pPr>
              <w:pStyle w:val="Tabletext"/>
              <w:keepLines/>
              <w:tabs>
                <w:tab w:val="left" w:leader="dot" w:pos="7938"/>
                <w:tab w:val="center" w:pos="9526"/>
              </w:tabs>
              <w:ind w:left="567" w:hanging="567"/>
            </w:pPr>
            <w:r w:rsidRPr="00527337">
              <w:t>Slotted array</w:t>
            </w:r>
          </w:p>
        </w:tc>
        <w:tc>
          <w:tcPr>
            <w:tcW w:w="1585" w:type="dxa"/>
            <w:tcMar>
              <w:left w:w="85" w:type="dxa"/>
              <w:right w:w="57" w:type="dxa"/>
            </w:tcMar>
          </w:tcPr>
          <w:p w14:paraId="49C4C9A8" w14:textId="77777777" w:rsidR="00937FF1" w:rsidRPr="00527337" w:rsidRDefault="00937FF1" w:rsidP="00AA3637">
            <w:pPr>
              <w:pStyle w:val="Tabletext"/>
              <w:keepLines/>
              <w:tabs>
                <w:tab w:val="left" w:leader="dot" w:pos="7938"/>
                <w:tab w:val="center" w:pos="9526"/>
              </w:tabs>
            </w:pPr>
            <w:r w:rsidRPr="00527337">
              <w:t>Slotted waveguide</w:t>
            </w:r>
          </w:p>
        </w:tc>
      </w:tr>
      <w:tr w:rsidR="00937FF1" w:rsidRPr="00527337" w14:paraId="0D22E920" w14:textId="77777777" w:rsidTr="00AA3637">
        <w:trPr>
          <w:cantSplit/>
          <w:jc w:val="center"/>
        </w:trPr>
        <w:tc>
          <w:tcPr>
            <w:tcW w:w="2902" w:type="dxa"/>
            <w:tcMar>
              <w:left w:w="85" w:type="dxa"/>
              <w:right w:w="57" w:type="dxa"/>
            </w:tcMar>
          </w:tcPr>
          <w:p w14:paraId="499806DD" w14:textId="77777777" w:rsidR="00937FF1" w:rsidRPr="00527337" w:rsidRDefault="00937FF1" w:rsidP="00AA3637">
            <w:pPr>
              <w:pStyle w:val="Tabletext"/>
            </w:pPr>
            <w:r w:rsidRPr="00527337">
              <w:t>Antenna polarization</w:t>
            </w:r>
          </w:p>
        </w:tc>
        <w:tc>
          <w:tcPr>
            <w:tcW w:w="1049" w:type="dxa"/>
          </w:tcPr>
          <w:p w14:paraId="684C1A5C" w14:textId="77777777" w:rsidR="00937FF1" w:rsidRPr="00527337" w:rsidRDefault="00937FF1" w:rsidP="00AA3637">
            <w:pPr>
              <w:pStyle w:val="Tabletext"/>
              <w:jc w:val="center"/>
            </w:pPr>
          </w:p>
        </w:tc>
        <w:tc>
          <w:tcPr>
            <w:tcW w:w="1673" w:type="dxa"/>
            <w:tcMar>
              <w:left w:w="85" w:type="dxa"/>
              <w:right w:w="57" w:type="dxa"/>
            </w:tcMar>
          </w:tcPr>
          <w:p w14:paraId="4A9C1F9A"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024" w:type="dxa"/>
            <w:tcMar>
              <w:left w:w="85" w:type="dxa"/>
              <w:right w:w="57" w:type="dxa"/>
            </w:tcMar>
          </w:tcPr>
          <w:p w14:paraId="62752B2A"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112" w:type="dxa"/>
            <w:tcMar>
              <w:left w:w="85" w:type="dxa"/>
              <w:right w:w="57" w:type="dxa"/>
            </w:tcMar>
          </w:tcPr>
          <w:p w14:paraId="4405CA64"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513" w:type="dxa"/>
            <w:gridSpan w:val="2"/>
            <w:tcMar>
              <w:left w:w="85" w:type="dxa"/>
              <w:right w:w="57" w:type="dxa"/>
            </w:tcMar>
          </w:tcPr>
          <w:p w14:paraId="2D3239E4"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585" w:type="dxa"/>
            <w:tcMar>
              <w:left w:w="85" w:type="dxa"/>
              <w:right w:w="57" w:type="dxa"/>
            </w:tcMar>
          </w:tcPr>
          <w:p w14:paraId="7AE3B851" w14:textId="77777777" w:rsidR="00937FF1" w:rsidRPr="00527337" w:rsidRDefault="00937FF1" w:rsidP="00AA3637">
            <w:pPr>
              <w:pStyle w:val="Tabletext"/>
              <w:keepLines/>
              <w:tabs>
                <w:tab w:val="left" w:leader="dot" w:pos="7938"/>
                <w:tab w:val="center" w:pos="9526"/>
              </w:tabs>
              <w:ind w:left="567" w:hanging="567"/>
            </w:pPr>
            <w:r w:rsidRPr="00527337">
              <w:t>Linear</w:t>
            </w:r>
          </w:p>
        </w:tc>
      </w:tr>
      <w:tr w:rsidR="00937FF1" w:rsidRPr="00527337" w14:paraId="6E99C3C4" w14:textId="77777777" w:rsidTr="00AA3637">
        <w:trPr>
          <w:cantSplit/>
          <w:jc w:val="center"/>
        </w:trPr>
        <w:tc>
          <w:tcPr>
            <w:tcW w:w="2902" w:type="dxa"/>
            <w:tcMar>
              <w:left w:w="85" w:type="dxa"/>
              <w:right w:w="57" w:type="dxa"/>
            </w:tcMar>
          </w:tcPr>
          <w:p w14:paraId="0F56211B" w14:textId="77777777" w:rsidR="00937FF1" w:rsidRPr="00527337" w:rsidRDefault="00937FF1" w:rsidP="00AA3637">
            <w:pPr>
              <w:pStyle w:val="Tabletext"/>
            </w:pPr>
            <w:r w:rsidRPr="00527337">
              <w:t xml:space="preserve">Antenna main beam gain </w:t>
            </w:r>
          </w:p>
        </w:tc>
        <w:tc>
          <w:tcPr>
            <w:tcW w:w="1049" w:type="dxa"/>
          </w:tcPr>
          <w:p w14:paraId="7640D04A"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1673" w:type="dxa"/>
            <w:tcMar>
              <w:left w:w="85" w:type="dxa"/>
              <w:right w:w="57" w:type="dxa"/>
            </w:tcMar>
          </w:tcPr>
          <w:p w14:paraId="2F838BAA" w14:textId="77777777" w:rsidR="00937FF1" w:rsidRPr="00527337" w:rsidRDefault="00937FF1" w:rsidP="00AA3637">
            <w:pPr>
              <w:pStyle w:val="Tabletext"/>
              <w:keepLines/>
              <w:tabs>
                <w:tab w:val="left" w:leader="dot" w:pos="7938"/>
                <w:tab w:val="center" w:pos="9526"/>
              </w:tabs>
              <w:ind w:left="567" w:hanging="567"/>
            </w:pPr>
            <w:r w:rsidRPr="00527337">
              <w:t>29</w:t>
            </w:r>
          </w:p>
        </w:tc>
        <w:tc>
          <w:tcPr>
            <w:tcW w:w="2024" w:type="dxa"/>
            <w:tcMar>
              <w:left w:w="85" w:type="dxa"/>
              <w:right w:w="57" w:type="dxa"/>
            </w:tcMar>
          </w:tcPr>
          <w:p w14:paraId="6491B812" w14:textId="77777777" w:rsidR="00937FF1" w:rsidRPr="00527337" w:rsidRDefault="00937FF1" w:rsidP="00AA3637">
            <w:pPr>
              <w:pStyle w:val="Tabletext"/>
              <w:keepLines/>
              <w:tabs>
                <w:tab w:val="left" w:leader="dot" w:pos="7938"/>
                <w:tab w:val="center" w:pos="9526"/>
              </w:tabs>
              <w:ind w:left="567" w:hanging="567"/>
            </w:pPr>
            <w:r w:rsidRPr="00527337">
              <w:t>43</w:t>
            </w:r>
          </w:p>
        </w:tc>
        <w:tc>
          <w:tcPr>
            <w:tcW w:w="2112" w:type="dxa"/>
            <w:tcMar>
              <w:left w:w="85" w:type="dxa"/>
              <w:right w:w="57" w:type="dxa"/>
            </w:tcMar>
          </w:tcPr>
          <w:p w14:paraId="454F7709" w14:textId="77777777" w:rsidR="00937FF1" w:rsidRPr="00527337" w:rsidRDefault="00937FF1" w:rsidP="00AA3637">
            <w:pPr>
              <w:pStyle w:val="Tabletext"/>
              <w:keepLines/>
              <w:tabs>
                <w:tab w:val="left" w:leader="dot" w:pos="7938"/>
                <w:tab w:val="center" w:pos="9526"/>
              </w:tabs>
              <w:ind w:left="567" w:hanging="567"/>
            </w:pPr>
            <w:r w:rsidRPr="00527337">
              <w:t>39</w:t>
            </w:r>
          </w:p>
        </w:tc>
        <w:tc>
          <w:tcPr>
            <w:tcW w:w="1281" w:type="dxa"/>
            <w:tcMar>
              <w:left w:w="85" w:type="dxa"/>
              <w:right w:w="57" w:type="dxa"/>
            </w:tcMar>
          </w:tcPr>
          <w:p w14:paraId="14966EB6" w14:textId="77777777" w:rsidR="00937FF1" w:rsidRPr="00527337" w:rsidRDefault="00937FF1" w:rsidP="00AA3637">
            <w:pPr>
              <w:pStyle w:val="Tabletext"/>
              <w:keepLines/>
              <w:tabs>
                <w:tab w:val="left" w:leader="dot" w:pos="7938"/>
                <w:tab w:val="center" w:pos="9526"/>
              </w:tabs>
              <w:ind w:left="567" w:hanging="567"/>
            </w:pPr>
            <w:r w:rsidRPr="00527337">
              <w:t>27 (min)</w:t>
            </w:r>
          </w:p>
        </w:tc>
        <w:tc>
          <w:tcPr>
            <w:tcW w:w="1232" w:type="dxa"/>
            <w:tcMar>
              <w:left w:w="85" w:type="dxa"/>
              <w:right w:w="57" w:type="dxa"/>
            </w:tcMar>
          </w:tcPr>
          <w:p w14:paraId="6A21F8CF" w14:textId="77777777" w:rsidR="00937FF1" w:rsidRPr="00527337" w:rsidRDefault="00937FF1" w:rsidP="00AA3637">
            <w:pPr>
              <w:pStyle w:val="Tabletext"/>
              <w:keepLines/>
              <w:tabs>
                <w:tab w:val="left" w:leader="dot" w:pos="7938"/>
                <w:tab w:val="center" w:pos="9526"/>
              </w:tabs>
              <w:ind w:left="567" w:hanging="567"/>
            </w:pPr>
            <w:r w:rsidRPr="00527337">
              <w:t>32 (max)</w:t>
            </w:r>
          </w:p>
        </w:tc>
        <w:tc>
          <w:tcPr>
            <w:tcW w:w="1585" w:type="dxa"/>
          </w:tcPr>
          <w:p w14:paraId="3452FBFC" w14:textId="77777777" w:rsidR="00937FF1" w:rsidRPr="00527337" w:rsidRDefault="00937FF1" w:rsidP="00AA3637">
            <w:pPr>
              <w:pStyle w:val="Tabletext"/>
              <w:keepLines/>
              <w:tabs>
                <w:tab w:val="left" w:leader="dot" w:pos="7938"/>
                <w:tab w:val="center" w:pos="9526"/>
              </w:tabs>
              <w:ind w:left="567" w:hanging="567"/>
            </w:pPr>
            <w:r w:rsidRPr="00527337">
              <w:t>30</w:t>
            </w:r>
          </w:p>
        </w:tc>
      </w:tr>
    </w:tbl>
    <w:p w14:paraId="1BF83283" w14:textId="77777777" w:rsidR="00937FF1" w:rsidRPr="00527337" w:rsidRDefault="00937FF1" w:rsidP="00937FF1">
      <w:pPr>
        <w:pStyle w:val="Tablefin"/>
      </w:pPr>
    </w:p>
    <w:p w14:paraId="1BB68C41" w14:textId="77777777" w:rsidR="00937FF1" w:rsidRPr="00527337" w:rsidRDefault="00937FF1" w:rsidP="00937FF1">
      <w:pPr>
        <w:pStyle w:val="TableNo"/>
      </w:pPr>
      <w:r w:rsidRPr="00527337">
        <w:br w:type="page"/>
      </w:r>
      <w:r w:rsidRPr="00527337">
        <w:lastRenderedPageBreak/>
        <w:t>TABLE 2</w:t>
      </w:r>
      <w:r w:rsidRPr="00527337">
        <w:rPr>
          <w:i/>
        </w:rPr>
        <w:t xml:space="preserve"> (</w:t>
      </w:r>
      <w:r w:rsidRPr="00527337">
        <w:rPr>
          <w:i/>
          <w:caps w:val="0"/>
        </w:rPr>
        <w:t>continued</w:t>
      </w:r>
      <w:r w:rsidRPr="00527337">
        <w:rPr>
          <w:i/>
        </w:rPr>
        <w:t>)</w:t>
      </w:r>
    </w:p>
    <w:tbl>
      <w:tblPr>
        <w:tblW w:w="14459" w:type="dxa"/>
        <w:jc w:val="center"/>
        <w:tblLayout w:type="fixed"/>
        <w:tblLook w:val="0000" w:firstRow="0" w:lastRow="0" w:firstColumn="0" w:lastColumn="0" w:noHBand="0" w:noVBand="0"/>
      </w:tblPr>
      <w:tblGrid>
        <w:gridCol w:w="3415"/>
        <w:gridCol w:w="1076"/>
        <w:gridCol w:w="1661"/>
        <w:gridCol w:w="1938"/>
        <w:gridCol w:w="2031"/>
        <w:gridCol w:w="1530"/>
        <w:gridCol w:w="1239"/>
        <w:gridCol w:w="1569"/>
      </w:tblGrid>
      <w:tr w:rsidR="00937FF1" w:rsidRPr="00527337" w14:paraId="52D0E267" w14:textId="77777777" w:rsidTr="00AA3637">
        <w:trPr>
          <w:cantSplit/>
          <w:jc w:val="center"/>
        </w:trPr>
        <w:tc>
          <w:tcPr>
            <w:tcW w:w="3329" w:type="dxa"/>
            <w:tcBorders>
              <w:top w:val="single" w:sz="6" w:space="0" w:color="auto"/>
              <w:left w:val="single" w:sz="6" w:space="0" w:color="auto"/>
              <w:bottom w:val="single" w:sz="6" w:space="0" w:color="auto"/>
            </w:tcBorders>
            <w:tcMar>
              <w:left w:w="85" w:type="dxa"/>
            </w:tcMar>
          </w:tcPr>
          <w:p w14:paraId="452F6A16" w14:textId="77777777" w:rsidR="00937FF1" w:rsidRPr="00527337" w:rsidRDefault="00937FF1" w:rsidP="00AA3637">
            <w:pPr>
              <w:pStyle w:val="Tablehead"/>
            </w:pPr>
            <w:r w:rsidRPr="00527337">
              <w:t>Characteristics</w:t>
            </w:r>
          </w:p>
        </w:tc>
        <w:tc>
          <w:tcPr>
            <w:tcW w:w="1049" w:type="dxa"/>
            <w:tcBorders>
              <w:top w:val="single" w:sz="6" w:space="0" w:color="auto"/>
              <w:left w:val="single" w:sz="6" w:space="0" w:color="auto"/>
              <w:bottom w:val="single" w:sz="6" w:space="0" w:color="auto"/>
              <w:right w:val="single" w:sz="6" w:space="0" w:color="auto"/>
            </w:tcBorders>
          </w:tcPr>
          <w:p w14:paraId="4705AAFA" w14:textId="77777777" w:rsidR="00937FF1" w:rsidRPr="00527337" w:rsidRDefault="00937FF1" w:rsidP="00AA3637">
            <w:pPr>
              <w:pStyle w:val="Tablehead"/>
            </w:pPr>
            <w:r w:rsidRPr="00527337">
              <w:t>Units</w:t>
            </w:r>
          </w:p>
        </w:tc>
        <w:tc>
          <w:tcPr>
            <w:tcW w:w="1620" w:type="dxa"/>
            <w:tcBorders>
              <w:top w:val="single" w:sz="6" w:space="0" w:color="auto"/>
              <w:left w:val="single" w:sz="6" w:space="0" w:color="auto"/>
              <w:bottom w:val="single" w:sz="6" w:space="0" w:color="auto"/>
            </w:tcBorders>
            <w:tcMar>
              <w:left w:w="85" w:type="dxa"/>
            </w:tcMar>
          </w:tcPr>
          <w:p w14:paraId="3F7D229F" w14:textId="77777777" w:rsidR="00937FF1" w:rsidRPr="00527337" w:rsidRDefault="00937FF1" w:rsidP="00AA3637">
            <w:pPr>
              <w:pStyle w:val="Tablehead"/>
            </w:pPr>
            <w:r w:rsidRPr="00527337">
              <w:t>System S1</w:t>
            </w:r>
          </w:p>
        </w:tc>
        <w:tc>
          <w:tcPr>
            <w:tcW w:w="1890" w:type="dxa"/>
            <w:tcBorders>
              <w:top w:val="single" w:sz="6" w:space="0" w:color="auto"/>
              <w:left w:val="single" w:sz="6" w:space="0" w:color="auto"/>
              <w:bottom w:val="single" w:sz="6" w:space="0" w:color="auto"/>
            </w:tcBorders>
            <w:tcMar>
              <w:left w:w="85" w:type="dxa"/>
            </w:tcMar>
          </w:tcPr>
          <w:p w14:paraId="3EA5F385" w14:textId="77777777" w:rsidR="00937FF1" w:rsidRPr="00527337" w:rsidRDefault="00937FF1" w:rsidP="00AA3637">
            <w:pPr>
              <w:pStyle w:val="Tablehead"/>
            </w:pPr>
            <w:r w:rsidRPr="00527337">
              <w:t>System S2</w:t>
            </w:r>
          </w:p>
        </w:tc>
        <w:tc>
          <w:tcPr>
            <w:tcW w:w="1980" w:type="dxa"/>
            <w:tcBorders>
              <w:top w:val="single" w:sz="6" w:space="0" w:color="auto"/>
              <w:left w:val="single" w:sz="6" w:space="0" w:color="auto"/>
              <w:bottom w:val="single" w:sz="6" w:space="0" w:color="auto"/>
            </w:tcBorders>
            <w:tcMar>
              <w:left w:w="85" w:type="dxa"/>
            </w:tcMar>
          </w:tcPr>
          <w:p w14:paraId="7F7C1346" w14:textId="77777777" w:rsidR="00937FF1" w:rsidRPr="00527337" w:rsidRDefault="00937FF1" w:rsidP="00AA3637">
            <w:pPr>
              <w:pStyle w:val="Tablehead"/>
            </w:pPr>
            <w:r w:rsidRPr="00527337">
              <w:t>System S3</w:t>
            </w:r>
          </w:p>
        </w:tc>
        <w:tc>
          <w:tcPr>
            <w:tcW w:w="2700" w:type="dxa"/>
            <w:gridSpan w:val="2"/>
            <w:tcBorders>
              <w:top w:val="single" w:sz="6" w:space="0" w:color="auto"/>
              <w:left w:val="single" w:sz="6" w:space="0" w:color="auto"/>
              <w:bottom w:val="single" w:sz="6" w:space="0" w:color="auto"/>
            </w:tcBorders>
            <w:tcMar>
              <w:left w:w="85" w:type="dxa"/>
            </w:tcMar>
          </w:tcPr>
          <w:p w14:paraId="55FC5C17" w14:textId="77777777" w:rsidR="00937FF1" w:rsidRPr="00527337" w:rsidRDefault="00937FF1" w:rsidP="00AA3637">
            <w:pPr>
              <w:pStyle w:val="Tablehead"/>
            </w:pPr>
            <w:r w:rsidRPr="00527337">
              <w:t>System S4</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4D65BB57" w14:textId="77777777" w:rsidR="00937FF1" w:rsidRPr="00527337" w:rsidRDefault="00937FF1" w:rsidP="00AA3637">
            <w:pPr>
              <w:pStyle w:val="Tablehead"/>
            </w:pPr>
            <w:r w:rsidRPr="00527337">
              <w:t>System S5</w:t>
            </w:r>
          </w:p>
        </w:tc>
      </w:tr>
      <w:tr w:rsidR="00937FF1" w:rsidRPr="00527337" w14:paraId="369C4ECD" w14:textId="77777777" w:rsidTr="00AA3637">
        <w:trPr>
          <w:cantSplit/>
          <w:jc w:val="center"/>
        </w:trPr>
        <w:tc>
          <w:tcPr>
            <w:tcW w:w="3329" w:type="dxa"/>
            <w:tcBorders>
              <w:top w:val="single" w:sz="6" w:space="0" w:color="auto"/>
              <w:left w:val="single" w:sz="6" w:space="0" w:color="auto"/>
              <w:bottom w:val="single" w:sz="6" w:space="0" w:color="auto"/>
            </w:tcBorders>
            <w:tcMar>
              <w:left w:w="85" w:type="dxa"/>
            </w:tcMar>
          </w:tcPr>
          <w:p w14:paraId="328A758A" w14:textId="77777777" w:rsidR="00937FF1" w:rsidRPr="00527337" w:rsidRDefault="00937FF1" w:rsidP="00AA3637">
            <w:pPr>
              <w:pStyle w:val="Tabletext"/>
            </w:pPr>
            <w:r w:rsidRPr="00527337">
              <w:t xml:space="preserve">Antenna elevation beamwidth </w:t>
            </w:r>
          </w:p>
        </w:tc>
        <w:tc>
          <w:tcPr>
            <w:tcW w:w="1049" w:type="dxa"/>
            <w:tcBorders>
              <w:top w:val="single" w:sz="6" w:space="0" w:color="auto"/>
              <w:left w:val="single" w:sz="6" w:space="0" w:color="auto"/>
              <w:bottom w:val="single" w:sz="6" w:space="0" w:color="auto"/>
              <w:right w:val="single" w:sz="6" w:space="0" w:color="auto"/>
            </w:tcBorders>
          </w:tcPr>
          <w:p w14:paraId="04CC0D19"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231F2305" w14:textId="77777777" w:rsidR="00937FF1" w:rsidRPr="00527337" w:rsidRDefault="00937FF1" w:rsidP="00AA3637">
            <w:pPr>
              <w:pStyle w:val="Tabletext"/>
              <w:keepLines/>
              <w:tabs>
                <w:tab w:val="left" w:leader="dot" w:pos="7938"/>
                <w:tab w:val="center" w:pos="9526"/>
              </w:tabs>
              <w:ind w:left="567" w:hanging="567"/>
            </w:pPr>
            <w:r w:rsidRPr="00527337">
              <w:t>13</w:t>
            </w:r>
          </w:p>
        </w:tc>
        <w:tc>
          <w:tcPr>
            <w:tcW w:w="1890" w:type="dxa"/>
            <w:tcBorders>
              <w:top w:val="single" w:sz="6" w:space="0" w:color="auto"/>
              <w:left w:val="single" w:sz="6" w:space="0" w:color="auto"/>
              <w:bottom w:val="single" w:sz="6" w:space="0" w:color="auto"/>
            </w:tcBorders>
            <w:tcMar>
              <w:left w:w="85" w:type="dxa"/>
            </w:tcMar>
          </w:tcPr>
          <w:p w14:paraId="7C8F2D5C" w14:textId="77777777" w:rsidR="00937FF1" w:rsidRPr="00527337" w:rsidRDefault="00937FF1" w:rsidP="00AA3637">
            <w:pPr>
              <w:pStyle w:val="Tabletext"/>
              <w:keepLines/>
              <w:tabs>
                <w:tab w:val="left" w:leader="dot" w:pos="7938"/>
                <w:tab w:val="center" w:pos="9526"/>
              </w:tabs>
              <w:ind w:left="567" w:hanging="567"/>
            </w:pPr>
            <w:r w:rsidRPr="00527337">
              <w:t>1</w:t>
            </w:r>
          </w:p>
        </w:tc>
        <w:tc>
          <w:tcPr>
            <w:tcW w:w="1980" w:type="dxa"/>
            <w:tcBorders>
              <w:top w:val="single" w:sz="6" w:space="0" w:color="auto"/>
              <w:left w:val="single" w:sz="6" w:space="0" w:color="auto"/>
              <w:bottom w:val="single" w:sz="6" w:space="0" w:color="auto"/>
            </w:tcBorders>
            <w:tcMar>
              <w:left w:w="85" w:type="dxa"/>
            </w:tcMar>
          </w:tcPr>
          <w:p w14:paraId="1BCC2B9E" w14:textId="77777777" w:rsidR="00937FF1" w:rsidRPr="00527337" w:rsidRDefault="00937FF1" w:rsidP="00AA3637">
            <w:pPr>
              <w:pStyle w:val="Tabletext"/>
              <w:keepLines/>
              <w:tabs>
                <w:tab w:val="left" w:leader="dot" w:pos="7938"/>
                <w:tab w:val="center" w:pos="9526"/>
              </w:tabs>
              <w:ind w:left="567" w:hanging="567"/>
            </w:pPr>
            <w:r w:rsidRPr="00527337">
              <w:t>1</w:t>
            </w:r>
          </w:p>
        </w:tc>
        <w:tc>
          <w:tcPr>
            <w:tcW w:w="1492" w:type="dxa"/>
            <w:tcBorders>
              <w:top w:val="single" w:sz="6" w:space="0" w:color="auto"/>
              <w:left w:val="single" w:sz="6" w:space="0" w:color="auto"/>
              <w:bottom w:val="single" w:sz="6" w:space="0" w:color="auto"/>
            </w:tcBorders>
            <w:tcMar>
              <w:left w:w="85" w:type="dxa"/>
              <w:right w:w="28" w:type="dxa"/>
            </w:tcMar>
          </w:tcPr>
          <w:p w14:paraId="02B2165B" w14:textId="77777777" w:rsidR="00937FF1" w:rsidRPr="00527337" w:rsidRDefault="00937FF1" w:rsidP="00AA3637">
            <w:pPr>
              <w:pStyle w:val="Tabletext"/>
              <w:keepLines/>
              <w:tabs>
                <w:tab w:val="left" w:leader="dot" w:pos="7938"/>
                <w:tab w:val="center" w:pos="9526"/>
              </w:tabs>
              <w:ind w:left="567" w:hanging="567"/>
            </w:pPr>
            <w:r w:rsidRPr="00527337">
              <w:t>20.0 (min)</w:t>
            </w:r>
          </w:p>
        </w:tc>
        <w:tc>
          <w:tcPr>
            <w:tcW w:w="1208" w:type="dxa"/>
            <w:tcBorders>
              <w:top w:val="single" w:sz="6" w:space="0" w:color="auto"/>
              <w:left w:val="single" w:sz="6" w:space="0" w:color="auto"/>
              <w:bottom w:val="single" w:sz="6" w:space="0" w:color="auto"/>
            </w:tcBorders>
            <w:tcMar>
              <w:left w:w="85" w:type="dxa"/>
              <w:right w:w="28" w:type="dxa"/>
            </w:tcMar>
          </w:tcPr>
          <w:p w14:paraId="05105F41" w14:textId="77777777" w:rsidR="00937FF1" w:rsidRPr="00527337" w:rsidRDefault="00937FF1" w:rsidP="00AA3637">
            <w:pPr>
              <w:pStyle w:val="Tabletext"/>
              <w:keepLines/>
              <w:tabs>
                <w:tab w:val="left" w:leader="dot" w:pos="7938"/>
                <w:tab w:val="center" w:pos="9526"/>
              </w:tabs>
              <w:ind w:left="567" w:hanging="567"/>
            </w:pPr>
            <w:r w:rsidRPr="00527337">
              <w:t>26.0 (max)</w:t>
            </w:r>
          </w:p>
        </w:tc>
        <w:tc>
          <w:tcPr>
            <w:tcW w:w="1530" w:type="dxa"/>
            <w:tcBorders>
              <w:top w:val="single" w:sz="6" w:space="0" w:color="auto"/>
              <w:left w:val="single" w:sz="6" w:space="0" w:color="auto"/>
              <w:bottom w:val="single" w:sz="6" w:space="0" w:color="auto"/>
              <w:right w:val="single" w:sz="6" w:space="0" w:color="auto"/>
            </w:tcBorders>
          </w:tcPr>
          <w:p w14:paraId="6022EAF3" w14:textId="77777777" w:rsidR="00937FF1" w:rsidRPr="00527337" w:rsidRDefault="00937FF1" w:rsidP="00AA3637">
            <w:pPr>
              <w:pStyle w:val="Tabletext"/>
              <w:keepLines/>
              <w:tabs>
                <w:tab w:val="left" w:leader="dot" w:pos="7938"/>
                <w:tab w:val="center" w:pos="9526"/>
              </w:tabs>
              <w:ind w:left="567" w:hanging="567"/>
            </w:pPr>
            <w:r w:rsidRPr="00527337">
              <w:t>20</w:t>
            </w:r>
          </w:p>
        </w:tc>
      </w:tr>
      <w:tr w:rsidR="00937FF1" w:rsidRPr="00527337" w14:paraId="3A1922A1" w14:textId="77777777" w:rsidTr="00AA3637">
        <w:trPr>
          <w:cantSplit/>
          <w:jc w:val="center"/>
        </w:trPr>
        <w:tc>
          <w:tcPr>
            <w:tcW w:w="3329" w:type="dxa"/>
            <w:tcBorders>
              <w:top w:val="single" w:sz="6" w:space="0" w:color="auto"/>
              <w:left w:val="single" w:sz="6" w:space="0" w:color="auto"/>
              <w:bottom w:val="single" w:sz="6" w:space="0" w:color="auto"/>
            </w:tcBorders>
            <w:tcMar>
              <w:left w:w="85" w:type="dxa"/>
            </w:tcMar>
          </w:tcPr>
          <w:p w14:paraId="2587D38F" w14:textId="77777777" w:rsidR="00937FF1" w:rsidRPr="00527337" w:rsidRDefault="00937FF1" w:rsidP="00AA3637">
            <w:pPr>
              <w:pStyle w:val="Tabletext"/>
            </w:pPr>
            <w:r w:rsidRPr="00527337">
              <w:t xml:space="preserve">Antenna azimuthal beamwidth </w:t>
            </w:r>
          </w:p>
        </w:tc>
        <w:tc>
          <w:tcPr>
            <w:tcW w:w="1049" w:type="dxa"/>
            <w:tcBorders>
              <w:top w:val="single" w:sz="6" w:space="0" w:color="auto"/>
              <w:left w:val="single" w:sz="6" w:space="0" w:color="auto"/>
              <w:bottom w:val="single" w:sz="6" w:space="0" w:color="auto"/>
              <w:right w:val="single" w:sz="6" w:space="0" w:color="auto"/>
            </w:tcBorders>
          </w:tcPr>
          <w:p w14:paraId="66CBDA8E"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358C6FF9" w14:textId="77777777" w:rsidR="00937FF1" w:rsidRPr="00527337" w:rsidRDefault="00937FF1" w:rsidP="00AA3637">
            <w:pPr>
              <w:pStyle w:val="Tabletext"/>
              <w:keepLines/>
              <w:tabs>
                <w:tab w:val="left" w:leader="dot" w:pos="7938"/>
                <w:tab w:val="center" w:pos="9526"/>
              </w:tabs>
              <w:ind w:left="567" w:hanging="567"/>
            </w:pPr>
            <w:r w:rsidRPr="00527337">
              <w:t>3</w:t>
            </w:r>
          </w:p>
        </w:tc>
        <w:tc>
          <w:tcPr>
            <w:tcW w:w="1890" w:type="dxa"/>
            <w:tcBorders>
              <w:top w:val="single" w:sz="6" w:space="0" w:color="auto"/>
              <w:left w:val="single" w:sz="6" w:space="0" w:color="auto"/>
              <w:bottom w:val="single" w:sz="6" w:space="0" w:color="auto"/>
            </w:tcBorders>
            <w:tcMar>
              <w:left w:w="85" w:type="dxa"/>
            </w:tcMar>
          </w:tcPr>
          <w:p w14:paraId="67B07CFF" w14:textId="77777777" w:rsidR="00937FF1" w:rsidRPr="00527337" w:rsidRDefault="00937FF1" w:rsidP="00AA3637">
            <w:pPr>
              <w:pStyle w:val="Tabletext"/>
              <w:keepLines/>
              <w:tabs>
                <w:tab w:val="left" w:leader="dot" w:pos="7938"/>
                <w:tab w:val="center" w:pos="9526"/>
              </w:tabs>
              <w:ind w:left="567" w:hanging="567"/>
            </w:pPr>
            <w:r w:rsidRPr="00527337">
              <w:t>1</w:t>
            </w:r>
          </w:p>
        </w:tc>
        <w:tc>
          <w:tcPr>
            <w:tcW w:w="1980" w:type="dxa"/>
            <w:tcBorders>
              <w:top w:val="single" w:sz="6" w:space="0" w:color="auto"/>
              <w:left w:val="single" w:sz="6" w:space="0" w:color="auto"/>
              <w:bottom w:val="single" w:sz="6" w:space="0" w:color="auto"/>
            </w:tcBorders>
            <w:tcMar>
              <w:left w:w="85" w:type="dxa"/>
            </w:tcMar>
          </w:tcPr>
          <w:p w14:paraId="78B81ECC" w14:textId="77777777" w:rsidR="00937FF1" w:rsidRPr="00527337" w:rsidRDefault="00937FF1" w:rsidP="00AA3637">
            <w:pPr>
              <w:pStyle w:val="Tabletext"/>
              <w:keepLines/>
              <w:tabs>
                <w:tab w:val="left" w:leader="dot" w:pos="7938"/>
                <w:tab w:val="center" w:pos="9526"/>
              </w:tabs>
              <w:ind w:left="567" w:hanging="567"/>
            </w:pPr>
            <w:r w:rsidRPr="00527337">
              <w:t>1.5</w:t>
            </w:r>
          </w:p>
        </w:tc>
        <w:tc>
          <w:tcPr>
            <w:tcW w:w="1492" w:type="dxa"/>
            <w:tcBorders>
              <w:top w:val="single" w:sz="6" w:space="0" w:color="auto"/>
              <w:left w:val="single" w:sz="6" w:space="0" w:color="auto"/>
              <w:bottom w:val="single" w:sz="6" w:space="0" w:color="auto"/>
            </w:tcBorders>
            <w:tcMar>
              <w:left w:w="85" w:type="dxa"/>
              <w:right w:w="28" w:type="dxa"/>
            </w:tcMar>
          </w:tcPr>
          <w:p w14:paraId="4A8261FC" w14:textId="77777777" w:rsidR="00937FF1" w:rsidRPr="00527337" w:rsidRDefault="00937FF1" w:rsidP="00AA3637">
            <w:pPr>
              <w:pStyle w:val="Tabletext"/>
              <w:keepLines/>
              <w:tabs>
                <w:tab w:val="left" w:leader="dot" w:pos="7938"/>
                <w:tab w:val="center" w:pos="9526"/>
              </w:tabs>
              <w:ind w:left="567" w:hanging="567"/>
            </w:pPr>
            <w:r w:rsidRPr="00527337">
              <w:t>0.75 (min)</w:t>
            </w:r>
          </w:p>
        </w:tc>
        <w:tc>
          <w:tcPr>
            <w:tcW w:w="1208" w:type="dxa"/>
            <w:tcBorders>
              <w:top w:val="single" w:sz="6" w:space="0" w:color="auto"/>
              <w:left w:val="single" w:sz="6" w:space="0" w:color="auto"/>
              <w:bottom w:val="single" w:sz="6" w:space="0" w:color="auto"/>
            </w:tcBorders>
            <w:tcMar>
              <w:left w:w="85" w:type="dxa"/>
              <w:right w:w="28" w:type="dxa"/>
            </w:tcMar>
          </w:tcPr>
          <w:p w14:paraId="06F5CD5A" w14:textId="77777777" w:rsidR="00937FF1" w:rsidRPr="00527337" w:rsidRDefault="00937FF1" w:rsidP="00AA3637">
            <w:pPr>
              <w:pStyle w:val="Tabletext"/>
              <w:keepLines/>
              <w:tabs>
                <w:tab w:val="left" w:leader="dot" w:pos="7938"/>
                <w:tab w:val="center" w:pos="9526"/>
              </w:tabs>
              <w:ind w:left="567" w:hanging="567"/>
            </w:pPr>
            <w:r w:rsidRPr="00527337">
              <w:t>2.3 (max)</w:t>
            </w:r>
          </w:p>
        </w:tc>
        <w:tc>
          <w:tcPr>
            <w:tcW w:w="1530" w:type="dxa"/>
            <w:tcBorders>
              <w:top w:val="single" w:sz="6" w:space="0" w:color="auto"/>
              <w:left w:val="single" w:sz="6" w:space="0" w:color="auto"/>
              <w:bottom w:val="single" w:sz="6" w:space="0" w:color="auto"/>
              <w:right w:val="single" w:sz="6" w:space="0" w:color="auto"/>
            </w:tcBorders>
          </w:tcPr>
          <w:p w14:paraId="1ED3B024" w14:textId="77777777" w:rsidR="00937FF1" w:rsidRPr="00527337" w:rsidRDefault="00937FF1" w:rsidP="00AA3637">
            <w:pPr>
              <w:pStyle w:val="Tabletext"/>
              <w:keepLines/>
              <w:tabs>
                <w:tab w:val="left" w:leader="dot" w:pos="7938"/>
                <w:tab w:val="center" w:pos="9526"/>
              </w:tabs>
              <w:ind w:left="567" w:hanging="567"/>
            </w:pPr>
            <w:r w:rsidRPr="00527337">
              <w:t>1.4</w:t>
            </w:r>
          </w:p>
        </w:tc>
      </w:tr>
      <w:tr w:rsidR="00937FF1" w:rsidRPr="00527337" w14:paraId="524ACA97" w14:textId="77777777" w:rsidTr="00AA3637">
        <w:trPr>
          <w:cantSplit/>
          <w:jc w:val="center"/>
        </w:trPr>
        <w:tc>
          <w:tcPr>
            <w:tcW w:w="3329" w:type="dxa"/>
            <w:tcBorders>
              <w:top w:val="single" w:sz="6" w:space="0" w:color="auto"/>
              <w:left w:val="single" w:sz="6" w:space="0" w:color="auto"/>
              <w:bottom w:val="single" w:sz="6" w:space="0" w:color="auto"/>
            </w:tcBorders>
            <w:tcMar>
              <w:left w:w="85" w:type="dxa"/>
            </w:tcMar>
          </w:tcPr>
          <w:p w14:paraId="71525440" w14:textId="77777777" w:rsidR="00937FF1" w:rsidRPr="00527337" w:rsidRDefault="00937FF1" w:rsidP="00AA3637">
            <w:pPr>
              <w:pStyle w:val="Tabletext"/>
            </w:pPr>
            <w:r w:rsidRPr="00527337">
              <w:t xml:space="preserve">Antenna horizontal scan rate </w:t>
            </w:r>
          </w:p>
        </w:tc>
        <w:tc>
          <w:tcPr>
            <w:tcW w:w="1049" w:type="dxa"/>
            <w:tcBorders>
              <w:top w:val="single" w:sz="6" w:space="0" w:color="auto"/>
              <w:left w:val="single" w:sz="6" w:space="0" w:color="auto"/>
              <w:bottom w:val="single" w:sz="6" w:space="0" w:color="auto"/>
              <w:right w:val="single" w:sz="6" w:space="0" w:color="auto"/>
            </w:tcBorders>
          </w:tcPr>
          <w:p w14:paraId="7E770C50" w14:textId="77777777" w:rsidR="00937FF1" w:rsidRPr="00527337" w:rsidRDefault="00937FF1" w:rsidP="00AA3637">
            <w:pPr>
              <w:pStyle w:val="Tabletext"/>
              <w:keepLines/>
              <w:tabs>
                <w:tab w:val="left" w:leader="dot" w:pos="7938"/>
                <w:tab w:val="center" w:pos="9526"/>
              </w:tabs>
              <w:ind w:left="567" w:hanging="567"/>
              <w:jc w:val="center"/>
            </w:pPr>
            <w:r w:rsidRPr="00527337">
              <w:t>degrees/s</w:t>
            </w:r>
          </w:p>
        </w:tc>
        <w:tc>
          <w:tcPr>
            <w:tcW w:w="1620" w:type="dxa"/>
            <w:tcBorders>
              <w:top w:val="single" w:sz="6" w:space="0" w:color="auto"/>
              <w:left w:val="single" w:sz="6" w:space="0" w:color="auto"/>
              <w:bottom w:val="single" w:sz="6" w:space="0" w:color="auto"/>
            </w:tcBorders>
            <w:tcMar>
              <w:left w:w="85" w:type="dxa"/>
            </w:tcMar>
          </w:tcPr>
          <w:p w14:paraId="38205D03" w14:textId="77777777" w:rsidR="00937FF1" w:rsidRPr="00527337" w:rsidRDefault="00937FF1" w:rsidP="00AA3637">
            <w:pPr>
              <w:pStyle w:val="Tabletext"/>
              <w:keepLines/>
              <w:tabs>
                <w:tab w:val="left" w:leader="dot" w:pos="7938"/>
                <w:tab w:val="center" w:pos="9526"/>
              </w:tabs>
              <w:ind w:left="567" w:hanging="567"/>
            </w:pPr>
            <w:r w:rsidRPr="00527337">
              <w:t>57</w:t>
            </w:r>
          </w:p>
        </w:tc>
        <w:tc>
          <w:tcPr>
            <w:tcW w:w="1890" w:type="dxa"/>
            <w:tcBorders>
              <w:top w:val="single" w:sz="6" w:space="0" w:color="auto"/>
              <w:left w:val="single" w:sz="6" w:space="0" w:color="auto"/>
              <w:bottom w:val="single" w:sz="6" w:space="0" w:color="auto"/>
            </w:tcBorders>
            <w:tcMar>
              <w:left w:w="85" w:type="dxa"/>
            </w:tcMar>
          </w:tcPr>
          <w:p w14:paraId="4C9D10FC" w14:textId="77777777" w:rsidR="00937FF1" w:rsidRPr="00527337" w:rsidRDefault="00937FF1" w:rsidP="00AA3637">
            <w:pPr>
              <w:pStyle w:val="Tabletext"/>
              <w:keepLines/>
              <w:tabs>
                <w:tab w:val="left" w:leader="dot" w:pos="7938"/>
                <w:tab w:val="center" w:pos="9526"/>
              </w:tabs>
              <w:ind w:left="567" w:hanging="567"/>
            </w:pPr>
            <w:r w:rsidRPr="00527337">
              <w:t>90</w:t>
            </w:r>
          </w:p>
        </w:tc>
        <w:tc>
          <w:tcPr>
            <w:tcW w:w="1980" w:type="dxa"/>
            <w:tcBorders>
              <w:top w:val="single" w:sz="6" w:space="0" w:color="auto"/>
              <w:left w:val="single" w:sz="6" w:space="0" w:color="auto"/>
              <w:bottom w:val="single" w:sz="6" w:space="0" w:color="auto"/>
            </w:tcBorders>
            <w:tcMar>
              <w:left w:w="85" w:type="dxa"/>
            </w:tcMar>
          </w:tcPr>
          <w:p w14:paraId="40A165AB" w14:textId="77777777" w:rsidR="00937FF1" w:rsidRPr="00527337" w:rsidRDefault="00937FF1" w:rsidP="00AA3637">
            <w:pPr>
              <w:pStyle w:val="Tabletext"/>
              <w:keepLines/>
              <w:tabs>
                <w:tab w:val="left" w:leader="dot" w:pos="7938"/>
                <w:tab w:val="center" w:pos="9526"/>
              </w:tabs>
              <w:ind w:left="567" w:hanging="567"/>
            </w:pPr>
            <w:r w:rsidRPr="00527337">
              <w:t>180</w:t>
            </w:r>
          </w:p>
        </w:tc>
        <w:tc>
          <w:tcPr>
            <w:tcW w:w="1492" w:type="dxa"/>
            <w:tcBorders>
              <w:top w:val="single" w:sz="6" w:space="0" w:color="auto"/>
              <w:left w:val="single" w:sz="6" w:space="0" w:color="auto"/>
              <w:bottom w:val="single" w:sz="6" w:space="0" w:color="auto"/>
            </w:tcBorders>
            <w:tcMar>
              <w:left w:w="85" w:type="dxa"/>
              <w:right w:w="28" w:type="dxa"/>
            </w:tcMar>
          </w:tcPr>
          <w:p w14:paraId="0AC62DF6" w14:textId="77777777" w:rsidR="00937FF1" w:rsidRPr="00527337" w:rsidRDefault="00937FF1" w:rsidP="00AA3637">
            <w:pPr>
              <w:pStyle w:val="Tabletext"/>
              <w:keepLines/>
              <w:tabs>
                <w:tab w:val="left" w:leader="dot" w:pos="7938"/>
                <w:tab w:val="center" w:pos="9526"/>
              </w:tabs>
              <w:ind w:left="567" w:hanging="567"/>
            </w:pPr>
            <w:r w:rsidRPr="00527337">
              <w:t>120 (min)</w:t>
            </w:r>
          </w:p>
        </w:tc>
        <w:tc>
          <w:tcPr>
            <w:tcW w:w="1208" w:type="dxa"/>
            <w:tcBorders>
              <w:top w:val="single" w:sz="6" w:space="0" w:color="auto"/>
              <w:left w:val="single" w:sz="6" w:space="0" w:color="auto"/>
              <w:bottom w:val="single" w:sz="6" w:space="0" w:color="auto"/>
            </w:tcBorders>
            <w:tcMar>
              <w:left w:w="85" w:type="dxa"/>
              <w:right w:w="28" w:type="dxa"/>
            </w:tcMar>
          </w:tcPr>
          <w:p w14:paraId="6FDDEBDD" w14:textId="77777777" w:rsidR="00937FF1" w:rsidRPr="00527337" w:rsidRDefault="00937FF1" w:rsidP="00AA3637">
            <w:pPr>
              <w:pStyle w:val="Tabletext"/>
              <w:keepLines/>
              <w:tabs>
                <w:tab w:val="left" w:leader="dot" w:pos="7938"/>
                <w:tab w:val="center" w:pos="9526"/>
              </w:tabs>
              <w:ind w:left="567" w:hanging="567"/>
            </w:pPr>
            <w:r w:rsidRPr="00527337">
              <w:t>360 (max)</w:t>
            </w:r>
          </w:p>
        </w:tc>
        <w:tc>
          <w:tcPr>
            <w:tcW w:w="1530" w:type="dxa"/>
            <w:tcBorders>
              <w:top w:val="single" w:sz="6" w:space="0" w:color="auto"/>
              <w:left w:val="single" w:sz="6" w:space="0" w:color="auto"/>
              <w:bottom w:val="single" w:sz="6" w:space="0" w:color="auto"/>
              <w:right w:val="single" w:sz="6" w:space="0" w:color="auto"/>
            </w:tcBorders>
          </w:tcPr>
          <w:p w14:paraId="2FAE71A6" w14:textId="77777777" w:rsidR="00937FF1" w:rsidRPr="00527337" w:rsidRDefault="00937FF1" w:rsidP="00AA3637">
            <w:pPr>
              <w:pStyle w:val="Tabletext"/>
              <w:keepLines/>
              <w:tabs>
                <w:tab w:val="left" w:leader="dot" w:pos="7938"/>
                <w:tab w:val="center" w:pos="9526"/>
              </w:tabs>
              <w:ind w:left="567" w:hanging="567"/>
            </w:pPr>
            <w:r w:rsidRPr="00527337">
              <w:t>144</w:t>
            </w:r>
          </w:p>
        </w:tc>
      </w:tr>
      <w:tr w:rsidR="00937FF1" w:rsidRPr="00527337" w14:paraId="5EA78564" w14:textId="77777777" w:rsidTr="00AA3637">
        <w:trPr>
          <w:cantSplit/>
          <w:jc w:val="center"/>
        </w:trPr>
        <w:tc>
          <w:tcPr>
            <w:tcW w:w="3329" w:type="dxa"/>
            <w:tcBorders>
              <w:top w:val="single" w:sz="6" w:space="0" w:color="auto"/>
              <w:left w:val="single" w:sz="6" w:space="0" w:color="auto"/>
              <w:bottom w:val="single" w:sz="6" w:space="0" w:color="auto"/>
            </w:tcBorders>
            <w:tcMar>
              <w:left w:w="85" w:type="dxa"/>
            </w:tcMar>
          </w:tcPr>
          <w:p w14:paraId="1A4AE22B" w14:textId="77777777" w:rsidR="00937FF1" w:rsidRPr="00527337" w:rsidRDefault="00937FF1" w:rsidP="00AA3637">
            <w:pPr>
              <w:pStyle w:val="Tabletext"/>
            </w:pPr>
            <w:r w:rsidRPr="00527337">
              <w:t>Antenna horizontal scan type (continuous, random, sector, etc.)</w:t>
            </w:r>
          </w:p>
        </w:tc>
        <w:tc>
          <w:tcPr>
            <w:tcW w:w="1049" w:type="dxa"/>
            <w:tcBorders>
              <w:top w:val="single" w:sz="6" w:space="0" w:color="auto"/>
              <w:left w:val="single" w:sz="6" w:space="0" w:color="auto"/>
              <w:bottom w:val="single" w:sz="6" w:space="0" w:color="auto"/>
              <w:right w:val="single" w:sz="6" w:space="0" w:color="auto"/>
            </w:tcBorders>
          </w:tcPr>
          <w:p w14:paraId="45D340E5"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546D70A6" w14:textId="77777777" w:rsidR="00937FF1" w:rsidRPr="00527337" w:rsidRDefault="00937FF1" w:rsidP="00AA3637">
            <w:pPr>
              <w:pStyle w:val="Tabletext"/>
              <w:keepLines/>
              <w:tabs>
                <w:tab w:val="left" w:leader="dot" w:pos="7938"/>
                <w:tab w:val="center" w:pos="9526"/>
              </w:tabs>
            </w:pPr>
            <w:r w:rsidRPr="00527337">
              <w:t>360 (mechanical)</w:t>
            </w:r>
          </w:p>
        </w:tc>
        <w:tc>
          <w:tcPr>
            <w:tcW w:w="1890" w:type="dxa"/>
            <w:tcBorders>
              <w:top w:val="single" w:sz="6" w:space="0" w:color="auto"/>
              <w:left w:val="single" w:sz="6" w:space="0" w:color="auto"/>
              <w:bottom w:val="single" w:sz="6" w:space="0" w:color="auto"/>
            </w:tcBorders>
            <w:tcMar>
              <w:left w:w="85" w:type="dxa"/>
            </w:tcMar>
          </w:tcPr>
          <w:p w14:paraId="058779E2" w14:textId="77777777" w:rsidR="00937FF1" w:rsidRPr="00527337" w:rsidRDefault="00937FF1" w:rsidP="00AA3637">
            <w:pPr>
              <w:pStyle w:val="Tabletext"/>
            </w:pPr>
            <w:r w:rsidRPr="00527337">
              <w:t>360 (mechanical)</w:t>
            </w:r>
          </w:p>
        </w:tc>
        <w:tc>
          <w:tcPr>
            <w:tcW w:w="1980" w:type="dxa"/>
            <w:tcBorders>
              <w:top w:val="single" w:sz="6" w:space="0" w:color="auto"/>
              <w:left w:val="single" w:sz="6" w:space="0" w:color="auto"/>
              <w:bottom w:val="single" w:sz="6" w:space="0" w:color="auto"/>
            </w:tcBorders>
            <w:tcMar>
              <w:left w:w="85" w:type="dxa"/>
            </w:tcMar>
          </w:tcPr>
          <w:p w14:paraId="395B83F5" w14:textId="77777777" w:rsidR="00937FF1" w:rsidRPr="00BC38A0" w:rsidRDefault="00937FF1" w:rsidP="00AA3637">
            <w:pPr>
              <w:pStyle w:val="Tabletext"/>
              <w:rPr>
                <w:lang w:val="en-US"/>
              </w:rPr>
            </w:pPr>
            <w:r w:rsidRPr="00BC38A0">
              <w:rPr>
                <w:lang w:val="en-US"/>
              </w:rPr>
              <w:t>360 or sector search/track (mechanical)</w:t>
            </w:r>
          </w:p>
        </w:tc>
        <w:tc>
          <w:tcPr>
            <w:tcW w:w="2700" w:type="dxa"/>
            <w:gridSpan w:val="2"/>
            <w:tcBorders>
              <w:top w:val="single" w:sz="6" w:space="0" w:color="auto"/>
              <w:left w:val="single" w:sz="6" w:space="0" w:color="auto"/>
              <w:bottom w:val="single" w:sz="6" w:space="0" w:color="auto"/>
            </w:tcBorders>
            <w:tcMar>
              <w:left w:w="85" w:type="dxa"/>
              <w:right w:w="28" w:type="dxa"/>
            </w:tcMar>
          </w:tcPr>
          <w:p w14:paraId="06E211F8" w14:textId="77777777" w:rsidR="00937FF1" w:rsidRPr="00527337" w:rsidRDefault="00937FF1" w:rsidP="00AA3637">
            <w:pPr>
              <w:pStyle w:val="Tabletext"/>
            </w:pPr>
            <w:r w:rsidRPr="00527337">
              <w:t>360</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29D800E8" w14:textId="77777777" w:rsidR="00937FF1" w:rsidRPr="00527337" w:rsidRDefault="00937FF1" w:rsidP="00AA3637">
            <w:pPr>
              <w:pStyle w:val="Tabletext"/>
            </w:pPr>
            <w:r w:rsidRPr="00527337">
              <w:t>360</w:t>
            </w:r>
          </w:p>
        </w:tc>
      </w:tr>
      <w:tr w:rsidR="00937FF1" w:rsidRPr="00527337" w14:paraId="34E624A3"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BB5479C" w14:textId="77777777" w:rsidR="00937FF1" w:rsidRPr="00527337" w:rsidRDefault="00937FF1" w:rsidP="00AA3637">
            <w:pPr>
              <w:pStyle w:val="Tabletext"/>
            </w:pPr>
            <w:r w:rsidRPr="00527337">
              <w:t xml:space="preserve">Antenna vertical scan rate </w:t>
            </w:r>
          </w:p>
        </w:tc>
        <w:tc>
          <w:tcPr>
            <w:tcW w:w="1049" w:type="dxa"/>
          </w:tcPr>
          <w:p w14:paraId="5489164B" w14:textId="77777777" w:rsidR="00937FF1" w:rsidRPr="00527337" w:rsidRDefault="00937FF1" w:rsidP="00AA3637">
            <w:pPr>
              <w:pStyle w:val="Tabletext"/>
              <w:keepLines/>
              <w:tabs>
                <w:tab w:val="left" w:leader="dot" w:pos="7938"/>
                <w:tab w:val="center" w:pos="9526"/>
              </w:tabs>
              <w:ind w:left="567" w:hanging="567"/>
              <w:jc w:val="center"/>
            </w:pPr>
            <w:r w:rsidRPr="00527337">
              <w:t>degrees/s</w:t>
            </w:r>
          </w:p>
        </w:tc>
        <w:tc>
          <w:tcPr>
            <w:tcW w:w="1620" w:type="dxa"/>
            <w:tcMar>
              <w:left w:w="85" w:type="dxa"/>
            </w:tcMar>
          </w:tcPr>
          <w:p w14:paraId="2A29274B"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890" w:type="dxa"/>
            <w:tcMar>
              <w:left w:w="85" w:type="dxa"/>
            </w:tcMar>
          </w:tcPr>
          <w:p w14:paraId="07D53F3E" w14:textId="77777777" w:rsidR="00937FF1" w:rsidRPr="00527337" w:rsidRDefault="00937FF1" w:rsidP="00AA3637">
            <w:pPr>
              <w:pStyle w:val="Tabletext"/>
              <w:keepLines/>
              <w:tabs>
                <w:tab w:val="left" w:leader="dot" w:pos="7938"/>
                <w:tab w:val="center" w:pos="9526"/>
              </w:tabs>
              <w:ind w:left="567" w:hanging="567"/>
            </w:pPr>
            <w:r w:rsidRPr="00527337">
              <w:t>90</w:t>
            </w:r>
          </w:p>
        </w:tc>
        <w:tc>
          <w:tcPr>
            <w:tcW w:w="1980" w:type="dxa"/>
            <w:tcMar>
              <w:left w:w="85" w:type="dxa"/>
            </w:tcMar>
          </w:tcPr>
          <w:p w14:paraId="1AE7DC95"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700" w:type="dxa"/>
            <w:gridSpan w:val="2"/>
            <w:tcMar>
              <w:left w:w="85" w:type="dxa"/>
              <w:right w:w="28" w:type="dxa"/>
            </w:tcMar>
          </w:tcPr>
          <w:p w14:paraId="4C05F64D"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530" w:type="dxa"/>
            <w:tcMar>
              <w:left w:w="85" w:type="dxa"/>
            </w:tcMar>
          </w:tcPr>
          <w:p w14:paraId="1BC6CE54"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527337" w14:paraId="6DF71D89"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7C185CEC" w14:textId="77777777" w:rsidR="00937FF1" w:rsidRPr="00527337" w:rsidRDefault="00937FF1" w:rsidP="00AA3637">
            <w:pPr>
              <w:pStyle w:val="Tabletext"/>
            </w:pPr>
            <w:r w:rsidRPr="00527337">
              <w:t>Antenna vertical scan type</w:t>
            </w:r>
          </w:p>
        </w:tc>
        <w:tc>
          <w:tcPr>
            <w:tcW w:w="1049" w:type="dxa"/>
          </w:tcPr>
          <w:p w14:paraId="4DB1D686" w14:textId="77777777" w:rsidR="00937FF1" w:rsidRPr="00527337" w:rsidRDefault="00937FF1" w:rsidP="00AA3637">
            <w:pPr>
              <w:pStyle w:val="Tabletext"/>
              <w:jc w:val="center"/>
            </w:pPr>
          </w:p>
        </w:tc>
        <w:tc>
          <w:tcPr>
            <w:tcW w:w="1620" w:type="dxa"/>
            <w:tcMar>
              <w:left w:w="85" w:type="dxa"/>
            </w:tcMar>
          </w:tcPr>
          <w:p w14:paraId="3A7FB835"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890" w:type="dxa"/>
            <w:tcMar>
              <w:left w:w="85" w:type="dxa"/>
            </w:tcMar>
          </w:tcPr>
          <w:p w14:paraId="50CAA7D0" w14:textId="77777777" w:rsidR="00937FF1" w:rsidRPr="00527337" w:rsidRDefault="00937FF1" w:rsidP="00AA3637">
            <w:pPr>
              <w:pStyle w:val="Tabletext"/>
              <w:keepLines/>
              <w:tabs>
                <w:tab w:val="left" w:leader="dot" w:pos="7938"/>
                <w:tab w:val="center" w:pos="9526"/>
              </w:tabs>
            </w:pPr>
            <w:r w:rsidRPr="00527337">
              <w:t>Sector: +83/–30</w:t>
            </w:r>
            <w:r w:rsidRPr="00527337">
              <w:sym w:font="Symbol" w:char="F0B0"/>
            </w:r>
            <w:r w:rsidRPr="00527337">
              <w:t xml:space="preserve"> (mechanical)</w:t>
            </w:r>
          </w:p>
        </w:tc>
        <w:tc>
          <w:tcPr>
            <w:tcW w:w="1980" w:type="dxa"/>
            <w:tcMar>
              <w:left w:w="85" w:type="dxa"/>
            </w:tcMar>
          </w:tcPr>
          <w:p w14:paraId="0994B93F"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700" w:type="dxa"/>
            <w:gridSpan w:val="2"/>
            <w:tcMar>
              <w:left w:w="85" w:type="dxa"/>
              <w:right w:w="28" w:type="dxa"/>
            </w:tcMar>
          </w:tcPr>
          <w:p w14:paraId="299361D5"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530" w:type="dxa"/>
            <w:tcMar>
              <w:left w:w="85" w:type="dxa"/>
            </w:tcMar>
          </w:tcPr>
          <w:p w14:paraId="161CE7D9"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527337" w14:paraId="23A02776"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3C350954" w14:textId="77777777" w:rsidR="00937FF1" w:rsidRPr="00BC38A0" w:rsidRDefault="00937FF1" w:rsidP="00AA3637">
            <w:pPr>
              <w:pStyle w:val="Tabletext"/>
              <w:rPr>
                <w:lang w:val="en-US"/>
              </w:rPr>
            </w:pPr>
            <w:r w:rsidRPr="00BC38A0">
              <w:rPr>
                <w:lang w:val="en-US"/>
              </w:rPr>
              <w:t xml:space="preserve">Antenna side-lobe (SL) levels </w:t>
            </w:r>
            <w:r w:rsidRPr="00BC38A0">
              <w:rPr>
                <w:lang w:val="en-US"/>
              </w:rPr>
              <w:br/>
              <w:t>(1</w:t>
            </w:r>
            <w:r w:rsidRPr="00482844">
              <w:rPr>
                <w:vertAlign w:val="superscript"/>
                <w:lang w:val="en-US"/>
              </w:rPr>
              <w:t>st</w:t>
            </w:r>
            <w:r w:rsidRPr="00BC38A0">
              <w:rPr>
                <w:lang w:val="en-US"/>
              </w:rPr>
              <w:t xml:space="preserve"> SLs and remote SLs) </w:t>
            </w:r>
          </w:p>
        </w:tc>
        <w:tc>
          <w:tcPr>
            <w:tcW w:w="1049" w:type="dxa"/>
          </w:tcPr>
          <w:p w14:paraId="59B3BF65"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1620" w:type="dxa"/>
            <w:tcMar>
              <w:left w:w="85" w:type="dxa"/>
            </w:tcMar>
          </w:tcPr>
          <w:p w14:paraId="5FC26466"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890" w:type="dxa"/>
            <w:tcMar>
              <w:left w:w="85" w:type="dxa"/>
            </w:tcMar>
          </w:tcPr>
          <w:p w14:paraId="3F928DAC" w14:textId="77777777" w:rsidR="00937FF1" w:rsidRPr="00527337" w:rsidRDefault="00937FF1" w:rsidP="00AA3637">
            <w:pPr>
              <w:pStyle w:val="Tabletext"/>
              <w:keepLines/>
              <w:tabs>
                <w:tab w:val="left" w:leader="dot" w:pos="7938"/>
                <w:tab w:val="center" w:pos="9526"/>
              </w:tabs>
              <w:ind w:left="567" w:hanging="567"/>
            </w:pPr>
            <w:r w:rsidRPr="00527337">
              <w:t>23 (1st SL)</w:t>
            </w:r>
          </w:p>
        </w:tc>
        <w:tc>
          <w:tcPr>
            <w:tcW w:w="1980" w:type="dxa"/>
            <w:tcMar>
              <w:left w:w="85" w:type="dxa"/>
            </w:tcMar>
          </w:tcPr>
          <w:p w14:paraId="7451D98C" w14:textId="77777777" w:rsidR="00937FF1" w:rsidRPr="00527337" w:rsidRDefault="00937FF1" w:rsidP="00AA3637">
            <w:pPr>
              <w:pStyle w:val="Tabletext"/>
              <w:keepLines/>
              <w:tabs>
                <w:tab w:val="left" w:leader="dot" w:pos="7938"/>
                <w:tab w:val="center" w:pos="9526"/>
              </w:tabs>
              <w:ind w:left="567" w:hanging="567"/>
            </w:pPr>
            <w:r w:rsidRPr="00527337">
              <w:t>23 (1</w:t>
            </w:r>
            <w:r w:rsidRPr="00482844">
              <w:rPr>
                <w:vertAlign w:val="superscript"/>
              </w:rPr>
              <w:t>st</w:t>
            </w:r>
            <w:r w:rsidRPr="00527337">
              <w:t xml:space="preserve"> SL)</w:t>
            </w:r>
          </w:p>
        </w:tc>
        <w:tc>
          <w:tcPr>
            <w:tcW w:w="1492" w:type="dxa"/>
            <w:tcMar>
              <w:left w:w="57" w:type="dxa"/>
              <w:right w:w="28" w:type="dxa"/>
            </w:tcMar>
          </w:tcPr>
          <w:p w14:paraId="0313B671" w14:textId="77777777" w:rsidR="00937FF1" w:rsidRPr="00527337" w:rsidRDefault="00937FF1" w:rsidP="00AA3637">
            <w:pPr>
              <w:pStyle w:val="Tabletext"/>
              <w:keepLines/>
              <w:tabs>
                <w:tab w:val="left" w:leader="dot" w:pos="7938"/>
                <w:tab w:val="center" w:pos="9526"/>
              </w:tabs>
            </w:pPr>
            <w:r>
              <w:t xml:space="preserve">4 </w:t>
            </w:r>
            <w:r w:rsidRPr="00527337">
              <w:t xml:space="preserve">at </w:t>
            </w:r>
            <w:r w:rsidRPr="00527337">
              <w:sym w:font="Symbol" w:char="F0A3"/>
            </w:r>
            <w:r w:rsidRPr="00527337">
              <w:t> 10</w:t>
            </w:r>
            <w:r w:rsidRPr="00527337">
              <w:sym w:font="Symbol" w:char="F0B0"/>
            </w:r>
            <w:r>
              <w:t xml:space="preserve"> (min)</w:t>
            </w:r>
            <w:r>
              <w:br/>
              <w:t>3</w:t>
            </w:r>
            <w:r w:rsidRPr="00527337">
              <w:t xml:space="preserve"> at </w:t>
            </w:r>
            <w:r w:rsidRPr="00527337">
              <w:sym w:font="Symbol" w:char="F0B3"/>
            </w:r>
            <w:r w:rsidRPr="00527337">
              <w:t> 10</w:t>
            </w:r>
            <w:r w:rsidRPr="00527337">
              <w:sym w:font="Symbol" w:char="F0B0"/>
            </w:r>
            <w:r w:rsidRPr="00527337">
              <w:t xml:space="preserve"> (max)</w:t>
            </w:r>
          </w:p>
        </w:tc>
        <w:tc>
          <w:tcPr>
            <w:tcW w:w="1208" w:type="dxa"/>
            <w:tcMar>
              <w:left w:w="57" w:type="dxa"/>
              <w:right w:w="28" w:type="dxa"/>
            </w:tcMar>
          </w:tcPr>
          <w:p w14:paraId="264AB3CA" w14:textId="77777777" w:rsidR="00937FF1" w:rsidRPr="00527337" w:rsidRDefault="00937FF1" w:rsidP="00AA3637">
            <w:pPr>
              <w:pStyle w:val="Tabletext"/>
              <w:keepLines/>
              <w:tabs>
                <w:tab w:val="left" w:leader="dot" w:pos="7938"/>
                <w:tab w:val="center" w:pos="9526"/>
              </w:tabs>
            </w:pPr>
            <w:r w:rsidRPr="00527337">
              <w:t xml:space="preserve">9 at </w:t>
            </w:r>
            <w:r w:rsidRPr="00527337">
              <w:sym w:font="Symbol" w:char="F0A3"/>
            </w:r>
            <w:r w:rsidRPr="00527337">
              <w:t> 10</w:t>
            </w:r>
            <w:r w:rsidRPr="00527337">
              <w:sym w:font="Symbol" w:char="F0B0"/>
            </w:r>
            <w:r w:rsidRPr="00527337">
              <w:t xml:space="preserve"> (max)</w:t>
            </w:r>
            <w:r w:rsidRPr="00527337">
              <w:br/>
              <w:t>2</w:t>
            </w:r>
            <w:r>
              <w:t xml:space="preserve"> </w:t>
            </w:r>
            <w:r w:rsidRPr="00527337">
              <w:t xml:space="preserve">at </w:t>
            </w:r>
            <w:r w:rsidRPr="00527337">
              <w:sym w:font="Symbol" w:char="F0B3"/>
            </w:r>
            <w:r w:rsidRPr="00527337">
              <w:t> 10</w:t>
            </w:r>
            <w:r w:rsidRPr="00527337">
              <w:sym w:font="Symbol" w:char="F0B0"/>
            </w:r>
            <w:r w:rsidRPr="00527337">
              <w:t xml:space="preserve"> (max)</w:t>
            </w:r>
          </w:p>
        </w:tc>
        <w:tc>
          <w:tcPr>
            <w:tcW w:w="1530" w:type="dxa"/>
          </w:tcPr>
          <w:p w14:paraId="1AE022B5" w14:textId="77777777" w:rsidR="00937FF1" w:rsidRPr="00527337" w:rsidRDefault="00937FF1" w:rsidP="00AA3637">
            <w:pPr>
              <w:pStyle w:val="Tabletext"/>
              <w:keepLines/>
              <w:tabs>
                <w:tab w:val="left" w:leader="dot" w:pos="7938"/>
                <w:tab w:val="center" w:pos="9526"/>
              </w:tabs>
              <w:ind w:left="284" w:hanging="284"/>
            </w:pPr>
            <w:r w:rsidRPr="00527337">
              <w:t>5 (1st SL)</w:t>
            </w:r>
          </w:p>
        </w:tc>
      </w:tr>
      <w:tr w:rsidR="00937FF1" w:rsidRPr="00527337" w14:paraId="74CC29DB"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216AC10" w14:textId="77777777" w:rsidR="00937FF1" w:rsidRPr="00527337" w:rsidRDefault="00937FF1" w:rsidP="00AA3637">
            <w:pPr>
              <w:pStyle w:val="Tabletext"/>
            </w:pPr>
            <w:r w:rsidRPr="00527337">
              <w:t>Antenna height</w:t>
            </w:r>
          </w:p>
        </w:tc>
        <w:tc>
          <w:tcPr>
            <w:tcW w:w="1049" w:type="dxa"/>
          </w:tcPr>
          <w:p w14:paraId="4AD3C59E" w14:textId="77777777" w:rsidR="00937FF1" w:rsidRPr="00527337" w:rsidRDefault="00937FF1" w:rsidP="00AA3637">
            <w:pPr>
              <w:pStyle w:val="Tabletext"/>
              <w:jc w:val="center"/>
            </w:pPr>
          </w:p>
        </w:tc>
        <w:tc>
          <w:tcPr>
            <w:tcW w:w="1620" w:type="dxa"/>
            <w:tcMar>
              <w:left w:w="85" w:type="dxa"/>
            </w:tcMar>
          </w:tcPr>
          <w:p w14:paraId="39511624" w14:textId="77777777" w:rsidR="00937FF1" w:rsidRPr="00527337" w:rsidRDefault="00937FF1" w:rsidP="00AA3637">
            <w:pPr>
              <w:pStyle w:val="Tabletext"/>
              <w:keepLines/>
              <w:tabs>
                <w:tab w:val="left" w:leader="dot" w:pos="7938"/>
                <w:tab w:val="center" w:pos="9526"/>
              </w:tabs>
            </w:pPr>
            <w:r w:rsidRPr="00527337">
              <w:t>Mast/deck mount</w:t>
            </w:r>
          </w:p>
        </w:tc>
        <w:tc>
          <w:tcPr>
            <w:tcW w:w="1890" w:type="dxa"/>
            <w:tcMar>
              <w:left w:w="85" w:type="dxa"/>
            </w:tcMar>
          </w:tcPr>
          <w:p w14:paraId="76CB3173" w14:textId="77777777" w:rsidR="00937FF1" w:rsidRPr="00527337" w:rsidRDefault="00937FF1" w:rsidP="00AA3637">
            <w:pPr>
              <w:pStyle w:val="Tabletext"/>
              <w:keepLines/>
              <w:tabs>
                <w:tab w:val="left" w:leader="dot" w:pos="7938"/>
                <w:tab w:val="center" w:pos="9526"/>
              </w:tabs>
              <w:ind w:left="567" w:hanging="567"/>
            </w:pPr>
            <w:r w:rsidRPr="00527337">
              <w:t>Mast/deck mount</w:t>
            </w:r>
          </w:p>
        </w:tc>
        <w:tc>
          <w:tcPr>
            <w:tcW w:w="1980" w:type="dxa"/>
            <w:tcMar>
              <w:left w:w="85" w:type="dxa"/>
            </w:tcMar>
          </w:tcPr>
          <w:p w14:paraId="6C3508D4" w14:textId="77777777" w:rsidR="00937FF1" w:rsidRPr="00527337" w:rsidRDefault="00937FF1" w:rsidP="00AA3637">
            <w:pPr>
              <w:pStyle w:val="Tabletext"/>
              <w:keepLines/>
              <w:tabs>
                <w:tab w:val="left" w:leader="dot" w:pos="7938"/>
                <w:tab w:val="center" w:pos="9526"/>
              </w:tabs>
              <w:ind w:left="567" w:hanging="567"/>
            </w:pPr>
            <w:r w:rsidRPr="00527337">
              <w:t>Mast/deck mount</w:t>
            </w:r>
          </w:p>
        </w:tc>
        <w:tc>
          <w:tcPr>
            <w:tcW w:w="2700" w:type="dxa"/>
            <w:gridSpan w:val="2"/>
            <w:tcMar>
              <w:left w:w="85" w:type="dxa"/>
              <w:right w:w="28" w:type="dxa"/>
            </w:tcMar>
          </w:tcPr>
          <w:p w14:paraId="49A09730" w14:textId="77777777" w:rsidR="00937FF1" w:rsidRPr="00527337" w:rsidRDefault="00937FF1" w:rsidP="00AA3637">
            <w:pPr>
              <w:pStyle w:val="Tabletext"/>
              <w:keepLines/>
              <w:tabs>
                <w:tab w:val="left" w:leader="dot" w:pos="7938"/>
                <w:tab w:val="center" w:pos="9526"/>
              </w:tabs>
              <w:ind w:left="567" w:hanging="567"/>
            </w:pPr>
            <w:r w:rsidRPr="00527337">
              <w:t>Mast/deck mount</w:t>
            </w:r>
          </w:p>
        </w:tc>
        <w:tc>
          <w:tcPr>
            <w:tcW w:w="1530" w:type="dxa"/>
            <w:tcMar>
              <w:left w:w="85" w:type="dxa"/>
            </w:tcMar>
          </w:tcPr>
          <w:p w14:paraId="30D4F51D" w14:textId="77777777" w:rsidR="00937FF1" w:rsidRPr="00527337" w:rsidRDefault="00937FF1" w:rsidP="00AA3637">
            <w:pPr>
              <w:pStyle w:val="Tabletext"/>
              <w:keepLines/>
              <w:tabs>
                <w:tab w:val="left" w:leader="dot" w:pos="7938"/>
                <w:tab w:val="center" w:pos="9526"/>
              </w:tabs>
            </w:pPr>
            <w:r w:rsidRPr="00527337">
              <w:t>Mast/deck mount</w:t>
            </w:r>
          </w:p>
        </w:tc>
      </w:tr>
      <w:tr w:rsidR="00937FF1" w:rsidRPr="00527337" w14:paraId="1279A71A"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76EABF8" w14:textId="77777777" w:rsidR="00937FF1" w:rsidRPr="00527337" w:rsidRDefault="00937FF1" w:rsidP="00AA3637">
            <w:pPr>
              <w:pStyle w:val="Tabletext"/>
            </w:pPr>
            <w:r w:rsidRPr="00527337">
              <w:t xml:space="preserve">Receiver IF </w:t>
            </w:r>
          </w:p>
        </w:tc>
        <w:tc>
          <w:tcPr>
            <w:tcW w:w="1049" w:type="dxa"/>
          </w:tcPr>
          <w:p w14:paraId="4BC83B36" w14:textId="77777777" w:rsidR="00937FF1" w:rsidRPr="00527337" w:rsidRDefault="00937FF1" w:rsidP="00AA3637">
            <w:pPr>
              <w:pStyle w:val="Tabletext"/>
              <w:jc w:val="center"/>
            </w:pPr>
          </w:p>
        </w:tc>
        <w:tc>
          <w:tcPr>
            <w:tcW w:w="1620" w:type="dxa"/>
            <w:tcMar>
              <w:left w:w="85" w:type="dxa"/>
            </w:tcMar>
          </w:tcPr>
          <w:p w14:paraId="5B945298"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890" w:type="dxa"/>
            <w:tcMar>
              <w:left w:w="85" w:type="dxa"/>
            </w:tcMar>
          </w:tcPr>
          <w:p w14:paraId="64317219"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980" w:type="dxa"/>
            <w:tcMar>
              <w:left w:w="85" w:type="dxa"/>
            </w:tcMar>
          </w:tcPr>
          <w:p w14:paraId="57F323F7"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492" w:type="dxa"/>
            <w:tcMar>
              <w:left w:w="85" w:type="dxa"/>
              <w:right w:w="28" w:type="dxa"/>
            </w:tcMar>
          </w:tcPr>
          <w:p w14:paraId="25B79060" w14:textId="77777777" w:rsidR="00937FF1" w:rsidRPr="00527337" w:rsidRDefault="00937FF1" w:rsidP="00AA3637">
            <w:pPr>
              <w:pStyle w:val="Tabletext"/>
              <w:keepLines/>
              <w:tabs>
                <w:tab w:val="left" w:leader="dot" w:pos="7938"/>
                <w:tab w:val="center" w:pos="9526"/>
              </w:tabs>
              <w:ind w:left="567" w:hanging="567"/>
            </w:pPr>
            <w:r w:rsidRPr="00527337">
              <w:t>45 (min)</w:t>
            </w:r>
          </w:p>
        </w:tc>
        <w:tc>
          <w:tcPr>
            <w:tcW w:w="1208" w:type="dxa"/>
            <w:tcMar>
              <w:left w:w="85" w:type="dxa"/>
              <w:right w:w="28" w:type="dxa"/>
            </w:tcMar>
          </w:tcPr>
          <w:p w14:paraId="0E2A7DF5" w14:textId="77777777" w:rsidR="00937FF1" w:rsidRPr="00527337" w:rsidRDefault="00937FF1" w:rsidP="00AA3637">
            <w:pPr>
              <w:pStyle w:val="Tabletext"/>
              <w:keepLines/>
              <w:tabs>
                <w:tab w:val="left" w:leader="dot" w:pos="7938"/>
                <w:tab w:val="center" w:pos="9526"/>
              </w:tabs>
              <w:ind w:left="567" w:hanging="567"/>
            </w:pPr>
            <w:r w:rsidRPr="00527337">
              <w:t>60 (max)</w:t>
            </w:r>
          </w:p>
        </w:tc>
        <w:tc>
          <w:tcPr>
            <w:tcW w:w="1530" w:type="dxa"/>
          </w:tcPr>
          <w:p w14:paraId="0F2ED3A2" w14:textId="77777777" w:rsidR="00937FF1" w:rsidRPr="00527337" w:rsidRDefault="00937FF1" w:rsidP="00AA3637">
            <w:pPr>
              <w:pStyle w:val="Tabletext"/>
            </w:pPr>
          </w:p>
        </w:tc>
      </w:tr>
      <w:tr w:rsidR="00937FF1" w:rsidRPr="00527337" w14:paraId="56047B4C"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600C3B3A" w14:textId="77777777" w:rsidR="00937FF1" w:rsidRPr="00527337" w:rsidRDefault="00937FF1" w:rsidP="00AA3637">
            <w:pPr>
              <w:pStyle w:val="Tabletext"/>
            </w:pPr>
            <w:r w:rsidRPr="00527337">
              <w:t xml:space="preserve">Receiver IF 3 dB bandwidth </w:t>
            </w:r>
          </w:p>
        </w:tc>
        <w:tc>
          <w:tcPr>
            <w:tcW w:w="1049" w:type="dxa"/>
          </w:tcPr>
          <w:p w14:paraId="50491568"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620" w:type="dxa"/>
            <w:tcMar>
              <w:left w:w="85" w:type="dxa"/>
            </w:tcMar>
          </w:tcPr>
          <w:p w14:paraId="1EC721DB" w14:textId="77777777" w:rsidR="00937FF1" w:rsidRPr="00527337" w:rsidRDefault="00937FF1" w:rsidP="00AA3637">
            <w:pPr>
              <w:pStyle w:val="Tabletext"/>
              <w:keepLines/>
              <w:tabs>
                <w:tab w:val="left" w:leader="dot" w:pos="7938"/>
                <w:tab w:val="center" w:pos="9526"/>
              </w:tabs>
              <w:ind w:left="567" w:hanging="567"/>
            </w:pPr>
            <w:r w:rsidRPr="00527337">
              <w:t>12</w:t>
            </w:r>
          </w:p>
        </w:tc>
        <w:tc>
          <w:tcPr>
            <w:tcW w:w="1890" w:type="dxa"/>
            <w:tcMar>
              <w:left w:w="85" w:type="dxa"/>
            </w:tcMar>
          </w:tcPr>
          <w:p w14:paraId="586A97B0" w14:textId="77777777" w:rsidR="00937FF1" w:rsidRPr="00527337" w:rsidRDefault="00937FF1" w:rsidP="00AA3637">
            <w:pPr>
              <w:pStyle w:val="Tabletext"/>
              <w:keepLines/>
              <w:tabs>
                <w:tab w:val="left" w:leader="dot" w:pos="7938"/>
                <w:tab w:val="center" w:pos="9526"/>
              </w:tabs>
              <w:ind w:left="567" w:hanging="567"/>
            </w:pPr>
            <w:r w:rsidRPr="00527337">
              <w:t>0.5</w:t>
            </w:r>
          </w:p>
        </w:tc>
        <w:tc>
          <w:tcPr>
            <w:tcW w:w="1980" w:type="dxa"/>
            <w:tcMar>
              <w:left w:w="85" w:type="dxa"/>
            </w:tcMar>
          </w:tcPr>
          <w:p w14:paraId="0C4A1F92" w14:textId="77777777" w:rsidR="00937FF1" w:rsidRPr="00527337" w:rsidRDefault="00937FF1" w:rsidP="00AA3637">
            <w:pPr>
              <w:pStyle w:val="Tabletext"/>
              <w:keepLines/>
              <w:tabs>
                <w:tab w:val="left" w:leader="dot" w:pos="7938"/>
                <w:tab w:val="center" w:pos="9526"/>
              </w:tabs>
              <w:ind w:left="567" w:hanging="567"/>
            </w:pPr>
            <w:r w:rsidRPr="00527337">
              <w:t>2.5; 4; 12</w:t>
            </w:r>
          </w:p>
        </w:tc>
        <w:tc>
          <w:tcPr>
            <w:tcW w:w="1492" w:type="dxa"/>
            <w:tcMar>
              <w:left w:w="85" w:type="dxa"/>
              <w:right w:w="28" w:type="dxa"/>
            </w:tcMar>
          </w:tcPr>
          <w:p w14:paraId="12A9D558" w14:textId="77777777" w:rsidR="00937FF1" w:rsidRPr="00BC38A0" w:rsidRDefault="00937FF1" w:rsidP="00AA3637">
            <w:pPr>
              <w:pStyle w:val="Tabletext"/>
              <w:keepLines/>
              <w:tabs>
                <w:tab w:val="left" w:leader="dot" w:pos="7938"/>
                <w:tab w:val="center" w:pos="9526"/>
              </w:tabs>
              <w:rPr>
                <w:lang w:val="en-US"/>
              </w:rPr>
            </w:pPr>
            <w:r w:rsidRPr="00BC38A0">
              <w:rPr>
                <w:lang w:val="en-US"/>
              </w:rPr>
              <w:t>6; 2.5 (min)</w:t>
            </w:r>
            <w:r w:rsidRPr="00BC38A0">
              <w:rPr>
                <w:lang w:val="en-US"/>
              </w:rPr>
              <w:br/>
              <w:t>(short and long pulse, resp.)</w:t>
            </w:r>
          </w:p>
        </w:tc>
        <w:tc>
          <w:tcPr>
            <w:tcW w:w="1208" w:type="dxa"/>
            <w:tcMar>
              <w:left w:w="85" w:type="dxa"/>
              <w:right w:w="28" w:type="dxa"/>
            </w:tcMar>
          </w:tcPr>
          <w:p w14:paraId="186A5861" w14:textId="77777777" w:rsidR="00937FF1" w:rsidRPr="00BC38A0" w:rsidRDefault="00937FF1" w:rsidP="00AA3637">
            <w:pPr>
              <w:pStyle w:val="Tabletext"/>
              <w:keepLines/>
              <w:tabs>
                <w:tab w:val="left" w:leader="dot" w:pos="7938"/>
                <w:tab w:val="center" w:pos="9526"/>
              </w:tabs>
              <w:rPr>
                <w:lang w:val="en-US"/>
              </w:rPr>
            </w:pPr>
            <w:r w:rsidRPr="00BC38A0">
              <w:rPr>
                <w:lang w:val="en-US"/>
              </w:rPr>
              <w:t>28; 6 (max)</w:t>
            </w:r>
            <w:r w:rsidRPr="00BC38A0">
              <w:rPr>
                <w:lang w:val="en-US"/>
              </w:rPr>
              <w:br/>
              <w:t>(short and long pulse, resp.)</w:t>
            </w:r>
          </w:p>
        </w:tc>
        <w:tc>
          <w:tcPr>
            <w:tcW w:w="1530" w:type="dxa"/>
          </w:tcPr>
          <w:p w14:paraId="42CD38AF" w14:textId="77777777" w:rsidR="00937FF1" w:rsidRPr="00527337" w:rsidRDefault="00937FF1" w:rsidP="00AA3637">
            <w:pPr>
              <w:pStyle w:val="Tabletext"/>
              <w:keepLines/>
              <w:tabs>
                <w:tab w:val="left" w:leader="dot" w:pos="7938"/>
                <w:tab w:val="center" w:pos="9526"/>
              </w:tabs>
              <w:ind w:left="567" w:hanging="567"/>
            </w:pPr>
            <w:r w:rsidRPr="00527337">
              <w:t>0.5</w:t>
            </w:r>
          </w:p>
        </w:tc>
      </w:tr>
      <w:tr w:rsidR="00937FF1" w:rsidRPr="00527337" w14:paraId="47210C38"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right w:w="28" w:type="dxa"/>
            </w:tcMar>
          </w:tcPr>
          <w:p w14:paraId="04FAF7C4" w14:textId="77777777" w:rsidR="00937FF1" w:rsidRPr="00527337" w:rsidRDefault="00937FF1" w:rsidP="00AA3637">
            <w:pPr>
              <w:pStyle w:val="Tabletext"/>
            </w:pPr>
            <w:r w:rsidRPr="00527337">
              <w:t xml:space="preserve">Receiver noise figure </w:t>
            </w:r>
          </w:p>
        </w:tc>
        <w:tc>
          <w:tcPr>
            <w:tcW w:w="1049" w:type="dxa"/>
          </w:tcPr>
          <w:p w14:paraId="2AFFD5EC"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1620" w:type="dxa"/>
            <w:tcMar>
              <w:left w:w="85" w:type="dxa"/>
            </w:tcMar>
          </w:tcPr>
          <w:p w14:paraId="33BE8FA8"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890" w:type="dxa"/>
            <w:tcMar>
              <w:left w:w="85" w:type="dxa"/>
            </w:tcMar>
          </w:tcPr>
          <w:p w14:paraId="309A0077" w14:textId="77777777" w:rsidR="00937FF1" w:rsidRPr="00527337" w:rsidRDefault="00937FF1" w:rsidP="00AA3637">
            <w:pPr>
              <w:pStyle w:val="Tabletext"/>
              <w:keepLines/>
              <w:tabs>
                <w:tab w:val="left" w:leader="dot" w:pos="7938"/>
                <w:tab w:val="center" w:pos="9526"/>
              </w:tabs>
              <w:ind w:left="567" w:hanging="567"/>
            </w:pPr>
            <w:r w:rsidRPr="00527337">
              <w:t>3.5</w:t>
            </w:r>
          </w:p>
        </w:tc>
        <w:tc>
          <w:tcPr>
            <w:tcW w:w="1980" w:type="dxa"/>
            <w:tcMar>
              <w:left w:w="85" w:type="dxa"/>
            </w:tcMar>
          </w:tcPr>
          <w:p w14:paraId="1F10A64E" w14:textId="77777777" w:rsidR="00937FF1" w:rsidRPr="00527337" w:rsidRDefault="00937FF1" w:rsidP="00AA3637">
            <w:pPr>
              <w:pStyle w:val="Tabletext"/>
              <w:keepLines/>
              <w:tabs>
                <w:tab w:val="left" w:leader="dot" w:pos="7938"/>
                <w:tab w:val="center" w:pos="9526"/>
              </w:tabs>
              <w:ind w:left="567" w:hanging="567"/>
            </w:pPr>
            <w:r w:rsidRPr="00527337">
              <w:t>9</w:t>
            </w:r>
          </w:p>
        </w:tc>
        <w:tc>
          <w:tcPr>
            <w:tcW w:w="1492" w:type="dxa"/>
            <w:tcMar>
              <w:left w:w="85" w:type="dxa"/>
              <w:right w:w="28" w:type="dxa"/>
            </w:tcMar>
          </w:tcPr>
          <w:p w14:paraId="5CC8C657" w14:textId="77777777" w:rsidR="00937FF1" w:rsidRPr="00527337" w:rsidRDefault="00937FF1" w:rsidP="00AA3637">
            <w:pPr>
              <w:pStyle w:val="Tabletext"/>
              <w:keepLines/>
              <w:tabs>
                <w:tab w:val="left" w:leader="dot" w:pos="7938"/>
                <w:tab w:val="center" w:pos="9526"/>
              </w:tabs>
              <w:ind w:left="567" w:hanging="567"/>
            </w:pPr>
            <w:r w:rsidRPr="00527337">
              <w:t>3.5 (min)</w:t>
            </w:r>
          </w:p>
        </w:tc>
        <w:tc>
          <w:tcPr>
            <w:tcW w:w="1208" w:type="dxa"/>
            <w:tcMar>
              <w:left w:w="85" w:type="dxa"/>
              <w:right w:w="28" w:type="dxa"/>
            </w:tcMar>
          </w:tcPr>
          <w:p w14:paraId="1D6DE6CD" w14:textId="77777777" w:rsidR="00937FF1" w:rsidRPr="00527337" w:rsidRDefault="00937FF1" w:rsidP="00AA3637">
            <w:pPr>
              <w:pStyle w:val="Tabletext"/>
              <w:keepLines/>
              <w:tabs>
                <w:tab w:val="left" w:leader="dot" w:pos="7938"/>
                <w:tab w:val="center" w:pos="9526"/>
              </w:tabs>
              <w:ind w:left="567" w:hanging="567"/>
            </w:pPr>
            <w:r w:rsidRPr="00527337">
              <w:t>8.5 (max)</w:t>
            </w:r>
          </w:p>
        </w:tc>
        <w:tc>
          <w:tcPr>
            <w:tcW w:w="1530" w:type="dxa"/>
          </w:tcPr>
          <w:p w14:paraId="1C3C0F3B" w14:textId="77777777" w:rsidR="00937FF1" w:rsidRPr="00527337" w:rsidRDefault="00937FF1" w:rsidP="00AA3637">
            <w:pPr>
              <w:pStyle w:val="Tabletext"/>
              <w:keepLines/>
              <w:tabs>
                <w:tab w:val="left" w:leader="dot" w:pos="7938"/>
                <w:tab w:val="center" w:pos="9526"/>
              </w:tabs>
              <w:ind w:left="567" w:hanging="567"/>
            </w:pPr>
            <w:r w:rsidRPr="00527337">
              <w:t>3.5</w:t>
            </w:r>
          </w:p>
        </w:tc>
      </w:tr>
      <w:tr w:rsidR="00937FF1" w:rsidRPr="00527337" w14:paraId="7D098673"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9DEAC9D" w14:textId="77777777" w:rsidR="00937FF1" w:rsidRPr="00527337" w:rsidRDefault="00937FF1" w:rsidP="00AA3637">
            <w:pPr>
              <w:pStyle w:val="Tabletext"/>
            </w:pPr>
            <w:r w:rsidRPr="00527337">
              <w:t xml:space="preserve">Minimum discernible signal </w:t>
            </w:r>
          </w:p>
        </w:tc>
        <w:tc>
          <w:tcPr>
            <w:tcW w:w="1049" w:type="dxa"/>
          </w:tcPr>
          <w:p w14:paraId="4E90EEEE"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1620" w:type="dxa"/>
            <w:tcMar>
              <w:left w:w="85" w:type="dxa"/>
            </w:tcMar>
          </w:tcPr>
          <w:p w14:paraId="292B0FE2"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96</w:t>
            </w:r>
          </w:p>
        </w:tc>
        <w:tc>
          <w:tcPr>
            <w:tcW w:w="1890" w:type="dxa"/>
            <w:tcMar>
              <w:left w:w="85" w:type="dxa"/>
            </w:tcMar>
          </w:tcPr>
          <w:p w14:paraId="740D0865"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113</w:t>
            </w:r>
          </w:p>
        </w:tc>
        <w:tc>
          <w:tcPr>
            <w:tcW w:w="1980" w:type="dxa"/>
            <w:tcMar>
              <w:left w:w="85" w:type="dxa"/>
            </w:tcMar>
          </w:tcPr>
          <w:p w14:paraId="33080CD8"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 xml:space="preserve">102; </w:t>
            </w:r>
            <w:r w:rsidRPr="00527337">
              <w:sym w:font="Symbol" w:char="F02D"/>
            </w:r>
            <w:r w:rsidRPr="00527337">
              <w:t xml:space="preserve">100; </w:t>
            </w:r>
            <w:r w:rsidRPr="00527337">
              <w:sym w:font="Symbol" w:char="F02D"/>
            </w:r>
            <w:r w:rsidRPr="00527337">
              <w:t>95</w:t>
            </w:r>
          </w:p>
        </w:tc>
        <w:tc>
          <w:tcPr>
            <w:tcW w:w="1492" w:type="dxa"/>
            <w:tcMar>
              <w:left w:w="85" w:type="dxa"/>
              <w:right w:w="28" w:type="dxa"/>
            </w:tcMar>
          </w:tcPr>
          <w:p w14:paraId="56E18193"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106 (min)</w:t>
            </w:r>
          </w:p>
        </w:tc>
        <w:tc>
          <w:tcPr>
            <w:tcW w:w="1208" w:type="dxa"/>
            <w:tcMar>
              <w:left w:w="85" w:type="dxa"/>
              <w:right w:w="28" w:type="dxa"/>
            </w:tcMar>
          </w:tcPr>
          <w:p w14:paraId="2434CCB4"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91 (max)</w:t>
            </w:r>
          </w:p>
        </w:tc>
        <w:tc>
          <w:tcPr>
            <w:tcW w:w="1530" w:type="dxa"/>
          </w:tcPr>
          <w:p w14:paraId="189DE93D"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113</w:t>
            </w:r>
          </w:p>
        </w:tc>
      </w:tr>
      <w:tr w:rsidR="00937FF1" w:rsidRPr="00527337" w14:paraId="5EDB4983"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7177D9F1" w14:textId="77777777" w:rsidR="00937FF1" w:rsidRPr="00527337" w:rsidRDefault="00937FF1" w:rsidP="00AA3637">
            <w:pPr>
              <w:pStyle w:val="Tabletext"/>
            </w:pPr>
            <w:r w:rsidRPr="00527337">
              <w:t xml:space="preserve">Chirp bandwidth </w:t>
            </w:r>
          </w:p>
        </w:tc>
        <w:tc>
          <w:tcPr>
            <w:tcW w:w="1049" w:type="dxa"/>
          </w:tcPr>
          <w:p w14:paraId="1DF0EF9C"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620" w:type="dxa"/>
            <w:tcMar>
              <w:left w:w="85" w:type="dxa"/>
            </w:tcMar>
          </w:tcPr>
          <w:p w14:paraId="3F24ED4B"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890" w:type="dxa"/>
            <w:tcMar>
              <w:left w:w="85" w:type="dxa"/>
            </w:tcMar>
          </w:tcPr>
          <w:p w14:paraId="06B023E0"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980" w:type="dxa"/>
            <w:tcMar>
              <w:left w:w="85" w:type="dxa"/>
            </w:tcMar>
          </w:tcPr>
          <w:p w14:paraId="2E5D02BF"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700" w:type="dxa"/>
            <w:gridSpan w:val="2"/>
            <w:tcMar>
              <w:left w:w="85" w:type="dxa"/>
              <w:right w:w="28" w:type="dxa"/>
            </w:tcMar>
          </w:tcPr>
          <w:p w14:paraId="413F1FF8"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530" w:type="dxa"/>
            <w:tcMar>
              <w:left w:w="85" w:type="dxa"/>
            </w:tcMar>
          </w:tcPr>
          <w:p w14:paraId="2DBA4AFB" w14:textId="77777777" w:rsidR="00937FF1" w:rsidRPr="00527337" w:rsidRDefault="00937FF1" w:rsidP="00AA3637">
            <w:pPr>
              <w:pStyle w:val="Tabletext"/>
              <w:keepLines/>
              <w:tabs>
                <w:tab w:val="left" w:leader="dot" w:pos="7938"/>
                <w:tab w:val="center" w:pos="9526"/>
              </w:tabs>
              <w:ind w:left="567" w:hanging="567"/>
            </w:pPr>
            <w:r w:rsidRPr="00527337">
              <w:t>1.7 to 54</w:t>
            </w:r>
          </w:p>
        </w:tc>
      </w:tr>
      <w:tr w:rsidR="00937FF1" w:rsidRPr="00527337" w14:paraId="2313010D"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1DA007A0" w14:textId="77777777" w:rsidR="00937FF1" w:rsidRPr="00527337" w:rsidRDefault="00937FF1" w:rsidP="00AA3637">
            <w:pPr>
              <w:pStyle w:val="Tabletext"/>
              <w:rPr>
                <w:lang w:val="de-DE"/>
              </w:rPr>
            </w:pPr>
            <w:r w:rsidRPr="00527337">
              <w:rPr>
                <w:lang w:val="de-DE"/>
              </w:rPr>
              <w:t xml:space="preserve">RF emission bandwidth </w:t>
            </w:r>
            <w:r w:rsidRPr="00527337">
              <w:rPr>
                <w:lang w:val="de-DE"/>
              </w:rPr>
              <w:br/>
              <w:t>–</w:t>
            </w:r>
            <w:r w:rsidRPr="00527337">
              <w:rPr>
                <w:lang w:val="de-DE"/>
              </w:rPr>
              <w:tab/>
              <w:t>3 dB</w:t>
            </w:r>
            <w:r w:rsidRPr="00527337">
              <w:rPr>
                <w:lang w:val="de-DE"/>
              </w:rPr>
              <w:br/>
              <w:t>–</w:t>
            </w:r>
            <w:r w:rsidRPr="00527337">
              <w:rPr>
                <w:lang w:val="de-DE"/>
              </w:rPr>
              <w:tab/>
              <w:t>20 dB</w:t>
            </w:r>
          </w:p>
        </w:tc>
        <w:tc>
          <w:tcPr>
            <w:tcW w:w="1049" w:type="dxa"/>
          </w:tcPr>
          <w:p w14:paraId="1F514138"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620" w:type="dxa"/>
            <w:tcMar>
              <w:left w:w="85" w:type="dxa"/>
            </w:tcMar>
          </w:tcPr>
          <w:p w14:paraId="0B3FCEC0" w14:textId="77777777" w:rsidR="00937FF1" w:rsidRPr="00527337" w:rsidRDefault="00937FF1" w:rsidP="00AA3637">
            <w:pPr>
              <w:pStyle w:val="Tabletext"/>
              <w:keepLines/>
              <w:tabs>
                <w:tab w:val="left" w:leader="dot" w:pos="7938"/>
                <w:tab w:val="center" w:pos="9526"/>
              </w:tabs>
            </w:pPr>
            <w:r w:rsidRPr="00527337">
              <w:br/>
              <w:t>10; 5</w:t>
            </w:r>
            <w:r w:rsidRPr="00527337">
              <w:br/>
              <w:t>80; 16</w:t>
            </w:r>
          </w:p>
        </w:tc>
        <w:tc>
          <w:tcPr>
            <w:tcW w:w="1890" w:type="dxa"/>
            <w:tcMar>
              <w:left w:w="85" w:type="dxa"/>
            </w:tcMar>
          </w:tcPr>
          <w:p w14:paraId="29EB4137" w14:textId="77777777" w:rsidR="00937FF1" w:rsidRPr="00527337" w:rsidRDefault="00937FF1" w:rsidP="00AA3637">
            <w:pPr>
              <w:pStyle w:val="Tabletext"/>
              <w:keepLines/>
              <w:tabs>
                <w:tab w:val="left" w:leader="dot" w:pos="7938"/>
                <w:tab w:val="center" w:pos="9526"/>
              </w:tabs>
            </w:pPr>
            <w:r w:rsidRPr="00527337">
              <w:br/>
              <w:t>Not specified</w:t>
            </w:r>
            <w:r w:rsidRPr="00527337">
              <w:br/>
              <w:t>Not specified</w:t>
            </w:r>
          </w:p>
        </w:tc>
        <w:tc>
          <w:tcPr>
            <w:tcW w:w="1980" w:type="dxa"/>
            <w:tcMar>
              <w:left w:w="85" w:type="dxa"/>
            </w:tcMar>
          </w:tcPr>
          <w:p w14:paraId="4131ADED" w14:textId="77777777" w:rsidR="00937FF1" w:rsidRPr="00527337" w:rsidRDefault="00937FF1" w:rsidP="00AA3637">
            <w:pPr>
              <w:pStyle w:val="Tabletext"/>
              <w:keepLines/>
              <w:tabs>
                <w:tab w:val="left" w:leader="dot" w:pos="7938"/>
                <w:tab w:val="center" w:pos="9526"/>
              </w:tabs>
            </w:pPr>
            <w:r w:rsidRPr="00527337">
              <w:br/>
              <w:t>1.6; 4.2</w:t>
            </w:r>
            <w:r w:rsidRPr="00527337">
              <w:br/>
              <w:t>10; 24</w:t>
            </w:r>
          </w:p>
        </w:tc>
        <w:tc>
          <w:tcPr>
            <w:tcW w:w="2700" w:type="dxa"/>
            <w:gridSpan w:val="2"/>
            <w:tcMar>
              <w:left w:w="85" w:type="dxa"/>
              <w:right w:w="28" w:type="dxa"/>
            </w:tcMar>
          </w:tcPr>
          <w:p w14:paraId="29EA39DC" w14:textId="77777777" w:rsidR="00937FF1" w:rsidRPr="00527337" w:rsidRDefault="00937FF1" w:rsidP="00AA3637">
            <w:pPr>
              <w:pStyle w:val="Tabletext"/>
              <w:keepLines/>
              <w:tabs>
                <w:tab w:val="left" w:leader="dot" w:pos="7938"/>
                <w:tab w:val="center" w:pos="9526"/>
              </w:tabs>
            </w:pPr>
            <w:r w:rsidRPr="00527337">
              <w:br/>
              <w:t>Not specified</w:t>
            </w:r>
            <w:r w:rsidRPr="00527337">
              <w:br/>
              <w:t>Not specified</w:t>
            </w:r>
          </w:p>
        </w:tc>
        <w:tc>
          <w:tcPr>
            <w:tcW w:w="1530" w:type="dxa"/>
            <w:tcMar>
              <w:left w:w="85" w:type="dxa"/>
            </w:tcMar>
          </w:tcPr>
          <w:p w14:paraId="19BA81D1" w14:textId="77777777" w:rsidR="00937FF1" w:rsidRPr="00527337" w:rsidRDefault="00937FF1" w:rsidP="00AA3637">
            <w:pPr>
              <w:pStyle w:val="Tabletext"/>
              <w:keepLines/>
              <w:tabs>
                <w:tab w:val="left" w:leader="dot" w:pos="7938"/>
                <w:tab w:val="center" w:pos="9526"/>
              </w:tabs>
            </w:pPr>
            <w:r w:rsidRPr="00527337">
              <w:br/>
              <w:t>Not specified</w:t>
            </w:r>
            <w:r w:rsidRPr="00527337">
              <w:br/>
              <w:t>Not specified</w:t>
            </w:r>
          </w:p>
        </w:tc>
      </w:tr>
    </w:tbl>
    <w:p w14:paraId="2B1C0632" w14:textId="77777777" w:rsidR="00937FF1" w:rsidRPr="00527337" w:rsidRDefault="00937FF1" w:rsidP="00937FF1">
      <w:pPr>
        <w:pStyle w:val="TableNo"/>
        <w:spacing w:before="240"/>
      </w:pPr>
      <w:r>
        <w:lastRenderedPageBreak/>
        <w:br/>
      </w:r>
      <w:r w:rsidRPr="00527337">
        <w:t>TABLE 2 (</w:t>
      </w:r>
      <w:r w:rsidRPr="00527337">
        <w:rPr>
          <w:i/>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99"/>
        <w:gridCol w:w="1134"/>
        <w:gridCol w:w="2526"/>
        <w:gridCol w:w="2577"/>
        <w:gridCol w:w="2787"/>
        <w:gridCol w:w="1468"/>
        <w:gridCol w:w="1468"/>
      </w:tblGrid>
      <w:tr w:rsidR="00937FF1" w:rsidRPr="00527337" w14:paraId="11195A17" w14:textId="77777777" w:rsidTr="00AA3637">
        <w:trPr>
          <w:cantSplit/>
          <w:jc w:val="center"/>
        </w:trPr>
        <w:tc>
          <w:tcPr>
            <w:tcW w:w="2499" w:type="dxa"/>
          </w:tcPr>
          <w:p w14:paraId="6D268806" w14:textId="77777777" w:rsidR="00937FF1" w:rsidRPr="00527337" w:rsidRDefault="00937FF1" w:rsidP="00AA3637">
            <w:pPr>
              <w:pStyle w:val="Tablehead"/>
              <w:spacing w:before="20" w:after="20"/>
            </w:pPr>
            <w:r w:rsidRPr="00527337">
              <w:t>Characteristics</w:t>
            </w:r>
          </w:p>
        </w:tc>
        <w:tc>
          <w:tcPr>
            <w:tcW w:w="1134" w:type="dxa"/>
          </w:tcPr>
          <w:p w14:paraId="7A3D428A" w14:textId="77777777" w:rsidR="00937FF1" w:rsidRPr="00527337" w:rsidRDefault="00937FF1" w:rsidP="00AA3637">
            <w:pPr>
              <w:pStyle w:val="Tablehead"/>
              <w:spacing w:before="20" w:after="20"/>
            </w:pPr>
            <w:r w:rsidRPr="00527337">
              <w:t>Units</w:t>
            </w:r>
          </w:p>
        </w:tc>
        <w:tc>
          <w:tcPr>
            <w:tcW w:w="2526" w:type="dxa"/>
          </w:tcPr>
          <w:p w14:paraId="1B2EABC9" w14:textId="77777777" w:rsidR="00937FF1" w:rsidRPr="00527337" w:rsidRDefault="00937FF1" w:rsidP="00AA3637">
            <w:pPr>
              <w:pStyle w:val="Tablehead"/>
              <w:spacing w:before="20" w:after="20"/>
            </w:pPr>
            <w:r w:rsidRPr="00527337">
              <w:t>System S6</w:t>
            </w:r>
          </w:p>
        </w:tc>
        <w:tc>
          <w:tcPr>
            <w:tcW w:w="2577" w:type="dxa"/>
          </w:tcPr>
          <w:p w14:paraId="6880F70A" w14:textId="77777777" w:rsidR="00937FF1" w:rsidRPr="00527337" w:rsidRDefault="00937FF1" w:rsidP="00AA3637">
            <w:pPr>
              <w:pStyle w:val="Tablehead"/>
              <w:spacing w:before="20" w:after="20"/>
            </w:pPr>
            <w:r w:rsidRPr="00527337">
              <w:t>System S7</w:t>
            </w:r>
          </w:p>
        </w:tc>
        <w:tc>
          <w:tcPr>
            <w:tcW w:w="2787" w:type="dxa"/>
          </w:tcPr>
          <w:p w14:paraId="36921D3D" w14:textId="77777777" w:rsidR="00937FF1" w:rsidRPr="00527337" w:rsidRDefault="00937FF1" w:rsidP="00AA3637">
            <w:pPr>
              <w:pStyle w:val="Tablehead"/>
              <w:spacing w:before="20" w:after="20"/>
            </w:pPr>
            <w:r w:rsidRPr="00527337">
              <w:t>System S8</w:t>
            </w:r>
          </w:p>
        </w:tc>
        <w:tc>
          <w:tcPr>
            <w:tcW w:w="2936" w:type="dxa"/>
            <w:gridSpan w:val="2"/>
          </w:tcPr>
          <w:p w14:paraId="1E788880" w14:textId="77777777" w:rsidR="00937FF1" w:rsidRPr="00527337" w:rsidRDefault="00937FF1" w:rsidP="00AA3637">
            <w:pPr>
              <w:pStyle w:val="Tablehead"/>
              <w:spacing w:before="20" w:after="20"/>
            </w:pPr>
            <w:r w:rsidRPr="00527337">
              <w:t>System S9</w:t>
            </w:r>
          </w:p>
        </w:tc>
      </w:tr>
      <w:tr w:rsidR="00937FF1" w:rsidRPr="00527337" w14:paraId="2001AD05" w14:textId="77777777" w:rsidTr="00AA3637">
        <w:trPr>
          <w:cantSplit/>
          <w:jc w:val="center"/>
        </w:trPr>
        <w:tc>
          <w:tcPr>
            <w:tcW w:w="2499" w:type="dxa"/>
          </w:tcPr>
          <w:p w14:paraId="14A1D1B1" w14:textId="77777777" w:rsidR="00937FF1" w:rsidRPr="00527337" w:rsidRDefault="00937FF1" w:rsidP="00AA3637">
            <w:pPr>
              <w:pStyle w:val="Tabletext"/>
              <w:spacing w:before="20" w:after="20"/>
            </w:pPr>
            <w:r w:rsidRPr="00527337">
              <w:t>Function</w:t>
            </w:r>
          </w:p>
        </w:tc>
        <w:tc>
          <w:tcPr>
            <w:tcW w:w="1134" w:type="dxa"/>
          </w:tcPr>
          <w:p w14:paraId="1EF622A8" w14:textId="77777777" w:rsidR="00937FF1" w:rsidRPr="00527337" w:rsidRDefault="00937FF1" w:rsidP="00AA3637">
            <w:pPr>
              <w:pStyle w:val="Tabletext"/>
              <w:spacing w:before="20" w:after="20"/>
              <w:jc w:val="center"/>
            </w:pPr>
          </w:p>
        </w:tc>
        <w:tc>
          <w:tcPr>
            <w:tcW w:w="2526" w:type="dxa"/>
          </w:tcPr>
          <w:p w14:paraId="639C5913"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Maritime radionavigation radar</w:t>
            </w:r>
          </w:p>
        </w:tc>
        <w:tc>
          <w:tcPr>
            <w:tcW w:w="2577" w:type="dxa"/>
          </w:tcPr>
          <w:p w14:paraId="00122A23"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Navigation and search</w:t>
            </w:r>
          </w:p>
        </w:tc>
        <w:tc>
          <w:tcPr>
            <w:tcW w:w="2787" w:type="dxa"/>
          </w:tcPr>
          <w:p w14:paraId="53E73A55"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Maritime radionavigation radar</w:t>
            </w:r>
            <w:r w:rsidRPr="00482844">
              <w:rPr>
                <w:szCs w:val="22"/>
                <w:vertAlign w:val="superscript"/>
              </w:rPr>
              <w:t>(6)</w:t>
            </w:r>
          </w:p>
        </w:tc>
        <w:tc>
          <w:tcPr>
            <w:tcW w:w="2936" w:type="dxa"/>
            <w:gridSpan w:val="2"/>
          </w:tcPr>
          <w:p w14:paraId="68B5C2DE"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Maritime radionavigation radar</w:t>
            </w:r>
            <w:r w:rsidRPr="00482844">
              <w:rPr>
                <w:szCs w:val="22"/>
                <w:vertAlign w:val="superscript"/>
              </w:rPr>
              <w:t>(7)</w:t>
            </w:r>
          </w:p>
        </w:tc>
      </w:tr>
      <w:tr w:rsidR="00937FF1" w:rsidRPr="00527337" w14:paraId="19082EF6" w14:textId="77777777" w:rsidTr="00AA3637">
        <w:trPr>
          <w:cantSplit/>
          <w:jc w:val="center"/>
        </w:trPr>
        <w:tc>
          <w:tcPr>
            <w:tcW w:w="2499" w:type="dxa"/>
          </w:tcPr>
          <w:p w14:paraId="7B5761A5" w14:textId="77777777" w:rsidR="00937FF1" w:rsidRPr="00527337" w:rsidRDefault="00937FF1" w:rsidP="00AA3637">
            <w:pPr>
              <w:pStyle w:val="Tabletext"/>
              <w:spacing w:before="20" w:after="20"/>
            </w:pPr>
            <w:r w:rsidRPr="00527337">
              <w:t>Platform type</w:t>
            </w:r>
          </w:p>
        </w:tc>
        <w:tc>
          <w:tcPr>
            <w:tcW w:w="1134" w:type="dxa"/>
          </w:tcPr>
          <w:p w14:paraId="6249E60F" w14:textId="77777777" w:rsidR="00937FF1" w:rsidRPr="00527337" w:rsidRDefault="00937FF1" w:rsidP="00AA3637">
            <w:pPr>
              <w:pStyle w:val="Tabletext"/>
              <w:spacing w:before="20" w:after="20"/>
              <w:jc w:val="center"/>
            </w:pPr>
          </w:p>
        </w:tc>
        <w:tc>
          <w:tcPr>
            <w:tcW w:w="2526" w:type="dxa"/>
          </w:tcPr>
          <w:p w14:paraId="480BB5AD"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Shipborne</w:t>
            </w:r>
          </w:p>
        </w:tc>
        <w:tc>
          <w:tcPr>
            <w:tcW w:w="2577" w:type="dxa"/>
          </w:tcPr>
          <w:p w14:paraId="04457ABA"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Shipborne</w:t>
            </w:r>
          </w:p>
        </w:tc>
        <w:tc>
          <w:tcPr>
            <w:tcW w:w="2787" w:type="dxa"/>
          </w:tcPr>
          <w:p w14:paraId="7881F2FB"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Shipborne</w:t>
            </w:r>
          </w:p>
        </w:tc>
        <w:tc>
          <w:tcPr>
            <w:tcW w:w="2936" w:type="dxa"/>
            <w:gridSpan w:val="2"/>
          </w:tcPr>
          <w:p w14:paraId="2C5376FA"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Shipborne</w:t>
            </w:r>
          </w:p>
        </w:tc>
      </w:tr>
      <w:tr w:rsidR="00937FF1" w:rsidRPr="00527337" w14:paraId="01501FB0" w14:textId="77777777" w:rsidTr="00AA3637">
        <w:trPr>
          <w:cantSplit/>
          <w:jc w:val="center"/>
        </w:trPr>
        <w:tc>
          <w:tcPr>
            <w:tcW w:w="2499" w:type="dxa"/>
          </w:tcPr>
          <w:p w14:paraId="69FE5A8C" w14:textId="77777777" w:rsidR="00937FF1" w:rsidRPr="00527337" w:rsidRDefault="00937FF1" w:rsidP="00AA3637">
            <w:pPr>
              <w:pStyle w:val="Tabletext"/>
              <w:spacing w:before="20" w:after="20"/>
            </w:pPr>
            <w:r w:rsidRPr="00527337">
              <w:t xml:space="preserve">Tuning range </w:t>
            </w:r>
          </w:p>
        </w:tc>
        <w:tc>
          <w:tcPr>
            <w:tcW w:w="1134" w:type="dxa"/>
          </w:tcPr>
          <w:p w14:paraId="5DE49C20"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MHz</w:t>
            </w:r>
          </w:p>
        </w:tc>
        <w:tc>
          <w:tcPr>
            <w:tcW w:w="2526" w:type="dxa"/>
          </w:tcPr>
          <w:p w14:paraId="26466DB7" w14:textId="77777777" w:rsidR="00937FF1" w:rsidRPr="00482844" w:rsidRDefault="00937FF1" w:rsidP="00AA3637">
            <w:pPr>
              <w:pStyle w:val="Tabletext"/>
              <w:spacing w:before="20" w:after="20"/>
              <w:rPr>
                <w:szCs w:val="22"/>
              </w:rPr>
            </w:pPr>
            <w:r w:rsidRPr="00482844">
              <w:rPr>
                <w:szCs w:val="22"/>
              </w:rPr>
              <w:t>9 380-9 440</w:t>
            </w:r>
          </w:p>
        </w:tc>
        <w:tc>
          <w:tcPr>
            <w:tcW w:w="2577" w:type="dxa"/>
          </w:tcPr>
          <w:p w14:paraId="76EBC325"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9 300-9 500</w:t>
            </w:r>
          </w:p>
        </w:tc>
        <w:tc>
          <w:tcPr>
            <w:tcW w:w="2787" w:type="dxa"/>
          </w:tcPr>
          <w:p w14:paraId="4DAA4F16" w14:textId="77777777" w:rsidR="00937FF1" w:rsidRPr="00482844" w:rsidRDefault="00937FF1" w:rsidP="00AA3637">
            <w:pPr>
              <w:pStyle w:val="Tabletext"/>
              <w:spacing w:before="20" w:after="20"/>
              <w:rPr>
                <w:szCs w:val="22"/>
              </w:rPr>
            </w:pPr>
            <w:r w:rsidRPr="00482844">
              <w:rPr>
                <w:szCs w:val="22"/>
              </w:rPr>
              <w:t>9 225-9 500</w:t>
            </w:r>
          </w:p>
        </w:tc>
        <w:tc>
          <w:tcPr>
            <w:tcW w:w="1468" w:type="dxa"/>
          </w:tcPr>
          <w:p w14:paraId="19A8E785" w14:textId="77777777" w:rsidR="00937FF1" w:rsidRPr="00482844" w:rsidRDefault="00937FF1" w:rsidP="00AA3637">
            <w:pPr>
              <w:pStyle w:val="Tabletext"/>
              <w:spacing w:before="20" w:after="20"/>
              <w:rPr>
                <w:szCs w:val="22"/>
              </w:rPr>
            </w:pPr>
            <w:r w:rsidRPr="00482844">
              <w:rPr>
                <w:szCs w:val="22"/>
              </w:rPr>
              <w:t>9 225-9 500</w:t>
            </w:r>
          </w:p>
        </w:tc>
        <w:tc>
          <w:tcPr>
            <w:tcW w:w="1468" w:type="dxa"/>
          </w:tcPr>
          <w:p w14:paraId="7FC69BB3"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 xml:space="preserve">9 445 </w:t>
            </w:r>
            <w:r w:rsidRPr="00482844">
              <w:rPr>
                <w:szCs w:val="22"/>
              </w:rPr>
              <w:sym w:font="Symbol" w:char="F0B1"/>
            </w:r>
            <w:r w:rsidRPr="00482844">
              <w:rPr>
                <w:szCs w:val="22"/>
              </w:rPr>
              <w:t xml:space="preserve"> 30</w:t>
            </w:r>
          </w:p>
        </w:tc>
      </w:tr>
      <w:tr w:rsidR="00937FF1" w:rsidRPr="00527337" w14:paraId="40549461" w14:textId="77777777" w:rsidTr="00AA3637">
        <w:trPr>
          <w:cantSplit/>
          <w:jc w:val="center"/>
        </w:trPr>
        <w:tc>
          <w:tcPr>
            <w:tcW w:w="2499" w:type="dxa"/>
          </w:tcPr>
          <w:p w14:paraId="79DC4793" w14:textId="77777777" w:rsidR="00937FF1" w:rsidRPr="00527337" w:rsidRDefault="00937FF1" w:rsidP="00AA3637">
            <w:pPr>
              <w:pStyle w:val="Tabletext"/>
              <w:spacing w:before="20" w:after="20"/>
            </w:pPr>
            <w:r w:rsidRPr="00527337">
              <w:t>Modulation</w:t>
            </w:r>
          </w:p>
        </w:tc>
        <w:tc>
          <w:tcPr>
            <w:tcW w:w="1134" w:type="dxa"/>
          </w:tcPr>
          <w:p w14:paraId="12B2CBCA" w14:textId="77777777" w:rsidR="00937FF1" w:rsidRPr="00527337" w:rsidRDefault="00937FF1" w:rsidP="00AA3637">
            <w:pPr>
              <w:pStyle w:val="Tabletext"/>
              <w:spacing w:before="20" w:after="20"/>
              <w:jc w:val="center"/>
            </w:pPr>
          </w:p>
        </w:tc>
        <w:tc>
          <w:tcPr>
            <w:tcW w:w="2526" w:type="dxa"/>
          </w:tcPr>
          <w:p w14:paraId="7040CD49"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Pulse</w:t>
            </w:r>
          </w:p>
        </w:tc>
        <w:tc>
          <w:tcPr>
            <w:tcW w:w="2577" w:type="dxa"/>
          </w:tcPr>
          <w:p w14:paraId="01105F9C"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Pulse</w:t>
            </w:r>
          </w:p>
        </w:tc>
        <w:tc>
          <w:tcPr>
            <w:tcW w:w="2787" w:type="dxa"/>
          </w:tcPr>
          <w:p w14:paraId="6C30A156"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Pulse</w:t>
            </w:r>
          </w:p>
        </w:tc>
        <w:tc>
          <w:tcPr>
            <w:tcW w:w="2936" w:type="dxa"/>
            <w:gridSpan w:val="2"/>
          </w:tcPr>
          <w:p w14:paraId="20AA4CE4"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Pulse</w:t>
            </w:r>
          </w:p>
        </w:tc>
      </w:tr>
      <w:tr w:rsidR="00937FF1" w:rsidRPr="00527337" w14:paraId="60EB590B" w14:textId="77777777" w:rsidTr="00AA3637">
        <w:trPr>
          <w:cantSplit/>
          <w:jc w:val="center"/>
        </w:trPr>
        <w:tc>
          <w:tcPr>
            <w:tcW w:w="2499" w:type="dxa"/>
          </w:tcPr>
          <w:p w14:paraId="07CD2702" w14:textId="77777777" w:rsidR="00937FF1" w:rsidRPr="00527337" w:rsidRDefault="00937FF1" w:rsidP="00AA3637">
            <w:pPr>
              <w:pStyle w:val="Tabletext"/>
              <w:spacing w:before="20" w:after="20"/>
            </w:pPr>
            <w:r w:rsidRPr="00527337">
              <w:t xml:space="preserve">Peak power into antenna </w:t>
            </w:r>
          </w:p>
        </w:tc>
        <w:tc>
          <w:tcPr>
            <w:tcW w:w="1134" w:type="dxa"/>
          </w:tcPr>
          <w:p w14:paraId="645E1C11"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kW</w:t>
            </w:r>
          </w:p>
        </w:tc>
        <w:tc>
          <w:tcPr>
            <w:tcW w:w="2526" w:type="dxa"/>
          </w:tcPr>
          <w:p w14:paraId="096795B1"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25</w:t>
            </w:r>
          </w:p>
        </w:tc>
        <w:tc>
          <w:tcPr>
            <w:tcW w:w="2577" w:type="dxa"/>
          </w:tcPr>
          <w:p w14:paraId="65E64EC9"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1.5</w:t>
            </w:r>
          </w:p>
        </w:tc>
        <w:tc>
          <w:tcPr>
            <w:tcW w:w="2787" w:type="dxa"/>
          </w:tcPr>
          <w:p w14:paraId="4F696AA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5</w:t>
            </w:r>
          </w:p>
        </w:tc>
        <w:tc>
          <w:tcPr>
            <w:tcW w:w="2936" w:type="dxa"/>
            <w:gridSpan w:val="2"/>
          </w:tcPr>
          <w:p w14:paraId="1A2D8F9E"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1.5 to 10</w:t>
            </w:r>
          </w:p>
        </w:tc>
      </w:tr>
      <w:tr w:rsidR="00937FF1" w:rsidRPr="00527337" w14:paraId="47B165DB" w14:textId="77777777" w:rsidTr="00AA3637">
        <w:trPr>
          <w:cantSplit/>
          <w:jc w:val="center"/>
        </w:trPr>
        <w:tc>
          <w:tcPr>
            <w:tcW w:w="2499" w:type="dxa"/>
          </w:tcPr>
          <w:p w14:paraId="3FC3E120" w14:textId="77777777" w:rsidR="00937FF1" w:rsidRPr="00BC38A0" w:rsidRDefault="00937FF1" w:rsidP="00AA3637">
            <w:pPr>
              <w:pStyle w:val="Tabletext"/>
              <w:spacing w:before="20" w:after="20"/>
              <w:rPr>
                <w:lang w:val="en-US"/>
              </w:rPr>
            </w:pPr>
            <w:r w:rsidRPr="00BC38A0">
              <w:rPr>
                <w:lang w:val="en-US"/>
              </w:rPr>
              <w:t>Pulse width and</w:t>
            </w:r>
            <w:r w:rsidRPr="00BC38A0">
              <w:rPr>
                <w:lang w:val="en-US"/>
              </w:rPr>
              <w:br/>
              <w:t xml:space="preserve">Pulse repetition rate </w:t>
            </w:r>
          </w:p>
        </w:tc>
        <w:tc>
          <w:tcPr>
            <w:tcW w:w="1134" w:type="dxa"/>
          </w:tcPr>
          <w:p w14:paraId="58A05234" w14:textId="77777777" w:rsidR="00937FF1" w:rsidRPr="00527337" w:rsidRDefault="00937FF1" w:rsidP="00AA3637">
            <w:pPr>
              <w:pStyle w:val="Tabletext"/>
              <w:keepLines/>
              <w:tabs>
                <w:tab w:val="left" w:leader="dot" w:pos="7938"/>
                <w:tab w:val="center" w:pos="9526"/>
              </w:tabs>
              <w:spacing w:before="20" w:after="20"/>
              <w:ind w:left="567" w:hanging="567"/>
              <w:jc w:val="center"/>
            </w:pPr>
            <w:r>
              <w:sym w:font="Symbol" w:char="F06D"/>
            </w:r>
            <w:r w:rsidRPr="00527337">
              <w:t>s</w:t>
            </w:r>
          </w:p>
          <w:p w14:paraId="197E7CF8" w14:textId="77777777" w:rsidR="00937FF1" w:rsidRPr="00527337" w:rsidRDefault="00937FF1" w:rsidP="00AA3637">
            <w:pPr>
              <w:pStyle w:val="Tabletext"/>
              <w:spacing w:before="20" w:after="20"/>
              <w:jc w:val="center"/>
            </w:pPr>
            <w:r w:rsidRPr="00527337">
              <w:t>pps</w:t>
            </w:r>
          </w:p>
        </w:tc>
        <w:tc>
          <w:tcPr>
            <w:tcW w:w="2526" w:type="dxa"/>
          </w:tcPr>
          <w:p w14:paraId="248CF509"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0.08, 0.2, 0.4, 0.7, and 1.2</w:t>
            </w:r>
            <w:r w:rsidRPr="00482844">
              <w:rPr>
                <w:szCs w:val="22"/>
              </w:rPr>
              <w:br/>
              <w:t>2 200 (0.08 </w:t>
            </w:r>
            <w:r>
              <w:sym w:font="Symbol" w:char="F06D"/>
            </w:r>
            <w:r w:rsidRPr="00482844">
              <w:rPr>
                <w:szCs w:val="22"/>
              </w:rPr>
              <w:t>s); 1 800,</w:t>
            </w:r>
            <w:r w:rsidRPr="00482844">
              <w:rPr>
                <w:szCs w:val="22"/>
              </w:rPr>
              <w:br/>
              <w:t>1 000 and 600 (1.2 </w:t>
            </w:r>
            <w:r>
              <w:sym w:font="Symbol" w:char="F06D"/>
            </w:r>
            <w:r w:rsidRPr="00482844">
              <w:rPr>
                <w:szCs w:val="22"/>
              </w:rPr>
              <w:t>s)</w:t>
            </w:r>
          </w:p>
        </w:tc>
        <w:tc>
          <w:tcPr>
            <w:tcW w:w="2577" w:type="dxa"/>
          </w:tcPr>
          <w:p w14:paraId="4EA123EC"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0.08, 0.25, and 0.5</w:t>
            </w:r>
            <w:r w:rsidRPr="00482844">
              <w:rPr>
                <w:szCs w:val="22"/>
              </w:rPr>
              <w:br/>
              <w:t>2 250, 1 500 and 750</w:t>
            </w:r>
          </w:p>
        </w:tc>
        <w:tc>
          <w:tcPr>
            <w:tcW w:w="2787" w:type="dxa"/>
          </w:tcPr>
          <w:p w14:paraId="16EC03C8" w14:textId="77777777" w:rsidR="00937FF1" w:rsidRPr="00482844" w:rsidRDefault="00937FF1" w:rsidP="00AA3637">
            <w:pPr>
              <w:pStyle w:val="Tabletext"/>
              <w:keepLines/>
              <w:tabs>
                <w:tab w:val="left" w:leader="dot" w:pos="7938"/>
                <w:tab w:val="center" w:pos="9526"/>
              </w:tabs>
              <w:spacing w:before="20" w:after="20"/>
              <w:rPr>
                <w:szCs w:val="22"/>
                <w:lang w:val="en-US"/>
              </w:rPr>
            </w:pPr>
            <w:r w:rsidRPr="00482844">
              <w:rPr>
                <w:szCs w:val="22"/>
                <w:lang w:val="en-US"/>
              </w:rPr>
              <w:t>0.05, 0.18, and 0.5</w:t>
            </w:r>
            <w:r w:rsidRPr="00482844">
              <w:rPr>
                <w:szCs w:val="22"/>
                <w:lang w:val="en-US"/>
              </w:rPr>
              <w:br/>
              <w:t>3 000 pps at 0.05 </w:t>
            </w:r>
            <w:r>
              <w:sym w:font="Symbol" w:char="F06D"/>
            </w:r>
            <w:r w:rsidRPr="00482844">
              <w:rPr>
                <w:szCs w:val="22"/>
                <w:lang w:val="en-US"/>
              </w:rPr>
              <w:t>s to 1 000 pps at 0.5 </w:t>
            </w:r>
            <w:r>
              <w:sym w:font="Symbol" w:char="F06D"/>
            </w:r>
            <w:r w:rsidRPr="00482844">
              <w:rPr>
                <w:szCs w:val="22"/>
                <w:lang w:val="en-US"/>
              </w:rPr>
              <w:t>s</w:t>
            </w:r>
          </w:p>
        </w:tc>
        <w:tc>
          <w:tcPr>
            <w:tcW w:w="1468" w:type="dxa"/>
          </w:tcPr>
          <w:p w14:paraId="7759CA79"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0.08 (min) at 3 600 pps</w:t>
            </w:r>
          </w:p>
        </w:tc>
        <w:tc>
          <w:tcPr>
            <w:tcW w:w="1468" w:type="dxa"/>
          </w:tcPr>
          <w:p w14:paraId="4AB97459"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1.2 (max) at 375 pps</w:t>
            </w:r>
          </w:p>
        </w:tc>
      </w:tr>
      <w:tr w:rsidR="00937FF1" w:rsidRPr="00527337" w14:paraId="4F89EA3C" w14:textId="77777777" w:rsidTr="00AA3637">
        <w:trPr>
          <w:cantSplit/>
          <w:jc w:val="center"/>
        </w:trPr>
        <w:tc>
          <w:tcPr>
            <w:tcW w:w="2499" w:type="dxa"/>
          </w:tcPr>
          <w:p w14:paraId="7B9D4F22" w14:textId="77777777" w:rsidR="00937FF1" w:rsidRPr="00527337" w:rsidRDefault="00937FF1" w:rsidP="00AA3637">
            <w:pPr>
              <w:pStyle w:val="Tabletext"/>
              <w:spacing w:before="20" w:after="20"/>
            </w:pPr>
            <w:r w:rsidRPr="00527337">
              <w:t>Maximum duty cycle</w:t>
            </w:r>
          </w:p>
        </w:tc>
        <w:tc>
          <w:tcPr>
            <w:tcW w:w="1134" w:type="dxa"/>
          </w:tcPr>
          <w:p w14:paraId="5CF1BD9E" w14:textId="77777777" w:rsidR="00937FF1" w:rsidRPr="00527337" w:rsidRDefault="00937FF1" w:rsidP="00AA3637">
            <w:pPr>
              <w:pStyle w:val="Tabletext"/>
              <w:spacing w:before="20" w:after="20"/>
              <w:jc w:val="center"/>
            </w:pPr>
          </w:p>
        </w:tc>
        <w:tc>
          <w:tcPr>
            <w:tcW w:w="2526" w:type="dxa"/>
          </w:tcPr>
          <w:p w14:paraId="41043063"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0.00072</w:t>
            </w:r>
          </w:p>
        </w:tc>
        <w:tc>
          <w:tcPr>
            <w:tcW w:w="2577" w:type="dxa"/>
          </w:tcPr>
          <w:p w14:paraId="58C12592"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0.000375</w:t>
            </w:r>
          </w:p>
        </w:tc>
        <w:tc>
          <w:tcPr>
            <w:tcW w:w="2787" w:type="dxa"/>
          </w:tcPr>
          <w:p w14:paraId="04CB498E"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0.0005</w:t>
            </w:r>
          </w:p>
        </w:tc>
        <w:tc>
          <w:tcPr>
            <w:tcW w:w="2936" w:type="dxa"/>
            <w:gridSpan w:val="2"/>
          </w:tcPr>
          <w:p w14:paraId="05D17533"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0.00045</w:t>
            </w:r>
          </w:p>
        </w:tc>
      </w:tr>
      <w:tr w:rsidR="00937FF1" w:rsidRPr="00527337" w14:paraId="66F9511A" w14:textId="77777777" w:rsidTr="00AA3637">
        <w:trPr>
          <w:cantSplit/>
          <w:jc w:val="center"/>
        </w:trPr>
        <w:tc>
          <w:tcPr>
            <w:tcW w:w="2499" w:type="dxa"/>
          </w:tcPr>
          <w:p w14:paraId="78EBEF49" w14:textId="77777777" w:rsidR="00937FF1" w:rsidRPr="00527337" w:rsidRDefault="00937FF1" w:rsidP="00AA3637">
            <w:pPr>
              <w:pStyle w:val="Tabletext"/>
              <w:spacing w:before="20" w:after="20"/>
            </w:pPr>
            <w:r w:rsidRPr="00527337">
              <w:t xml:space="preserve">Pulse rise/fall time </w:t>
            </w:r>
          </w:p>
        </w:tc>
        <w:tc>
          <w:tcPr>
            <w:tcW w:w="1134" w:type="dxa"/>
          </w:tcPr>
          <w:p w14:paraId="0E47CE84" w14:textId="77777777" w:rsidR="00937FF1" w:rsidRPr="00527337" w:rsidRDefault="00937FF1" w:rsidP="00AA3637">
            <w:pPr>
              <w:pStyle w:val="Tabletext"/>
              <w:keepLines/>
              <w:tabs>
                <w:tab w:val="left" w:leader="dot" w:pos="7938"/>
                <w:tab w:val="center" w:pos="9526"/>
              </w:tabs>
              <w:spacing w:before="20" w:after="20"/>
              <w:ind w:left="567" w:hanging="567"/>
              <w:jc w:val="center"/>
            </w:pPr>
            <w:r>
              <w:sym w:font="Symbol" w:char="F06D"/>
            </w:r>
            <w:r w:rsidRPr="00527337">
              <w:t>s</w:t>
            </w:r>
          </w:p>
        </w:tc>
        <w:tc>
          <w:tcPr>
            <w:tcW w:w="2526" w:type="dxa"/>
          </w:tcPr>
          <w:p w14:paraId="73CA4F54"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0.010/0.010</w:t>
            </w:r>
          </w:p>
        </w:tc>
        <w:tc>
          <w:tcPr>
            <w:tcW w:w="2577" w:type="dxa"/>
          </w:tcPr>
          <w:p w14:paraId="33523E41"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0.01/0.05</w:t>
            </w:r>
          </w:p>
        </w:tc>
        <w:tc>
          <w:tcPr>
            <w:tcW w:w="2787" w:type="dxa"/>
          </w:tcPr>
          <w:p w14:paraId="752B1D73"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Not specified</w:t>
            </w:r>
          </w:p>
        </w:tc>
        <w:tc>
          <w:tcPr>
            <w:tcW w:w="2936" w:type="dxa"/>
            <w:gridSpan w:val="2"/>
          </w:tcPr>
          <w:p w14:paraId="1215BCD1"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Not specified</w:t>
            </w:r>
          </w:p>
        </w:tc>
      </w:tr>
      <w:tr w:rsidR="00937FF1" w:rsidRPr="00527337" w14:paraId="310D39ED" w14:textId="77777777" w:rsidTr="00AA3637">
        <w:trPr>
          <w:cantSplit/>
          <w:jc w:val="center"/>
        </w:trPr>
        <w:tc>
          <w:tcPr>
            <w:tcW w:w="2499" w:type="dxa"/>
          </w:tcPr>
          <w:p w14:paraId="05A92E9C" w14:textId="77777777" w:rsidR="00937FF1" w:rsidRPr="00527337" w:rsidRDefault="00937FF1" w:rsidP="00AA3637">
            <w:pPr>
              <w:pStyle w:val="Tabletext"/>
              <w:spacing w:before="20" w:after="20"/>
            </w:pPr>
            <w:r w:rsidRPr="00527337">
              <w:t>Output device</w:t>
            </w:r>
          </w:p>
        </w:tc>
        <w:tc>
          <w:tcPr>
            <w:tcW w:w="1134" w:type="dxa"/>
          </w:tcPr>
          <w:p w14:paraId="466DDA2F" w14:textId="77777777" w:rsidR="00937FF1" w:rsidRPr="00527337" w:rsidRDefault="00937FF1" w:rsidP="00AA3637">
            <w:pPr>
              <w:pStyle w:val="Tabletext"/>
              <w:spacing w:before="20" w:after="20"/>
              <w:jc w:val="center"/>
            </w:pPr>
          </w:p>
        </w:tc>
        <w:tc>
          <w:tcPr>
            <w:tcW w:w="2526" w:type="dxa"/>
          </w:tcPr>
          <w:p w14:paraId="7F5809CC"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Magnetron</w:t>
            </w:r>
          </w:p>
        </w:tc>
        <w:tc>
          <w:tcPr>
            <w:tcW w:w="2577" w:type="dxa"/>
          </w:tcPr>
          <w:p w14:paraId="6F7CD74F"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Magnetron</w:t>
            </w:r>
          </w:p>
        </w:tc>
        <w:tc>
          <w:tcPr>
            <w:tcW w:w="2787" w:type="dxa"/>
          </w:tcPr>
          <w:p w14:paraId="235CE9D0"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Magnetron</w:t>
            </w:r>
          </w:p>
        </w:tc>
        <w:tc>
          <w:tcPr>
            <w:tcW w:w="2936" w:type="dxa"/>
            <w:gridSpan w:val="2"/>
          </w:tcPr>
          <w:p w14:paraId="3E828AA2"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Magnetron</w:t>
            </w:r>
          </w:p>
        </w:tc>
      </w:tr>
      <w:tr w:rsidR="00937FF1" w:rsidRPr="00527337" w14:paraId="5E3D8D20" w14:textId="77777777" w:rsidTr="00AA3637">
        <w:trPr>
          <w:cantSplit/>
          <w:jc w:val="center"/>
        </w:trPr>
        <w:tc>
          <w:tcPr>
            <w:tcW w:w="2499" w:type="dxa"/>
          </w:tcPr>
          <w:p w14:paraId="6374011A" w14:textId="77777777" w:rsidR="00937FF1" w:rsidRPr="00527337" w:rsidRDefault="00937FF1" w:rsidP="00AA3637">
            <w:pPr>
              <w:pStyle w:val="Tabletext"/>
              <w:spacing w:before="20" w:after="20"/>
            </w:pPr>
            <w:r w:rsidRPr="00527337">
              <w:t>Antenna pattern type</w:t>
            </w:r>
          </w:p>
        </w:tc>
        <w:tc>
          <w:tcPr>
            <w:tcW w:w="1134" w:type="dxa"/>
          </w:tcPr>
          <w:p w14:paraId="745B31A3" w14:textId="77777777" w:rsidR="00937FF1" w:rsidRPr="00527337" w:rsidRDefault="00937FF1" w:rsidP="00AA3637">
            <w:pPr>
              <w:pStyle w:val="Tabletext"/>
              <w:spacing w:before="20" w:after="20"/>
              <w:jc w:val="center"/>
            </w:pPr>
          </w:p>
        </w:tc>
        <w:tc>
          <w:tcPr>
            <w:tcW w:w="2526" w:type="dxa"/>
          </w:tcPr>
          <w:p w14:paraId="698C2955"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Fan</w:t>
            </w:r>
          </w:p>
        </w:tc>
        <w:tc>
          <w:tcPr>
            <w:tcW w:w="2577" w:type="dxa"/>
          </w:tcPr>
          <w:p w14:paraId="411A8A1B"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Fan</w:t>
            </w:r>
          </w:p>
        </w:tc>
        <w:tc>
          <w:tcPr>
            <w:tcW w:w="2787" w:type="dxa"/>
          </w:tcPr>
          <w:p w14:paraId="3230FAB0"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Fan</w:t>
            </w:r>
          </w:p>
        </w:tc>
        <w:tc>
          <w:tcPr>
            <w:tcW w:w="2936" w:type="dxa"/>
            <w:gridSpan w:val="2"/>
          </w:tcPr>
          <w:p w14:paraId="1C0DF35A"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Fan</w:t>
            </w:r>
          </w:p>
        </w:tc>
      </w:tr>
      <w:tr w:rsidR="00937FF1" w:rsidRPr="00A225B7" w14:paraId="24F70118" w14:textId="77777777" w:rsidTr="00AA3637">
        <w:trPr>
          <w:cantSplit/>
          <w:jc w:val="center"/>
        </w:trPr>
        <w:tc>
          <w:tcPr>
            <w:tcW w:w="2499" w:type="dxa"/>
          </w:tcPr>
          <w:p w14:paraId="7A5BDEC3" w14:textId="77777777" w:rsidR="00937FF1" w:rsidRPr="00527337" w:rsidRDefault="00937FF1" w:rsidP="00AA3637">
            <w:pPr>
              <w:pStyle w:val="Tabletext"/>
              <w:spacing w:before="20" w:after="20"/>
            </w:pPr>
            <w:r w:rsidRPr="00527337">
              <w:t>Antenna type</w:t>
            </w:r>
          </w:p>
        </w:tc>
        <w:tc>
          <w:tcPr>
            <w:tcW w:w="1134" w:type="dxa"/>
          </w:tcPr>
          <w:p w14:paraId="317DCC63" w14:textId="77777777" w:rsidR="00937FF1" w:rsidRPr="00527337" w:rsidRDefault="00937FF1" w:rsidP="00AA3637">
            <w:pPr>
              <w:pStyle w:val="Tabletext"/>
              <w:spacing w:before="20" w:after="20"/>
              <w:jc w:val="center"/>
            </w:pPr>
          </w:p>
        </w:tc>
        <w:tc>
          <w:tcPr>
            <w:tcW w:w="2526" w:type="dxa"/>
          </w:tcPr>
          <w:p w14:paraId="4216BB05"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End-fed slotted array</w:t>
            </w:r>
          </w:p>
        </w:tc>
        <w:tc>
          <w:tcPr>
            <w:tcW w:w="2577" w:type="dxa"/>
          </w:tcPr>
          <w:p w14:paraId="7D118C79"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Centre-fed slotted waveguide</w:t>
            </w:r>
          </w:p>
        </w:tc>
        <w:tc>
          <w:tcPr>
            <w:tcW w:w="2787" w:type="dxa"/>
          </w:tcPr>
          <w:p w14:paraId="2547001C"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Slotted array</w:t>
            </w:r>
          </w:p>
        </w:tc>
        <w:tc>
          <w:tcPr>
            <w:tcW w:w="2936" w:type="dxa"/>
            <w:gridSpan w:val="2"/>
          </w:tcPr>
          <w:p w14:paraId="2FDBF948" w14:textId="77777777" w:rsidR="00937FF1" w:rsidRPr="00482844" w:rsidRDefault="00937FF1" w:rsidP="00AA3637">
            <w:pPr>
              <w:pStyle w:val="Tabletext"/>
              <w:keepLines/>
              <w:tabs>
                <w:tab w:val="left" w:leader="dot" w:pos="7938"/>
                <w:tab w:val="center" w:pos="9526"/>
              </w:tabs>
              <w:spacing w:before="20" w:after="20"/>
              <w:ind w:left="567" w:hanging="567"/>
              <w:rPr>
                <w:szCs w:val="22"/>
                <w:lang w:val="en-US"/>
              </w:rPr>
            </w:pPr>
            <w:r w:rsidRPr="00482844">
              <w:rPr>
                <w:szCs w:val="22"/>
                <w:lang w:val="en-US"/>
              </w:rPr>
              <w:t>Slotted/patch array or horn</w:t>
            </w:r>
          </w:p>
        </w:tc>
      </w:tr>
      <w:tr w:rsidR="00937FF1" w:rsidRPr="00527337" w14:paraId="10203EE1" w14:textId="77777777" w:rsidTr="00AA3637">
        <w:trPr>
          <w:cantSplit/>
          <w:jc w:val="center"/>
        </w:trPr>
        <w:tc>
          <w:tcPr>
            <w:tcW w:w="2499" w:type="dxa"/>
          </w:tcPr>
          <w:p w14:paraId="32F1C991" w14:textId="77777777" w:rsidR="00937FF1" w:rsidRPr="00527337" w:rsidRDefault="00937FF1" w:rsidP="00AA3637">
            <w:pPr>
              <w:pStyle w:val="Tabletext"/>
              <w:spacing w:before="20" w:after="20"/>
            </w:pPr>
            <w:r w:rsidRPr="00527337">
              <w:t>Antenna polarization</w:t>
            </w:r>
          </w:p>
        </w:tc>
        <w:tc>
          <w:tcPr>
            <w:tcW w:w="1134" w:type="dxa"/>
          </w:tcPr>
          <w:p w14:paraId="00CE7CF9" w14:textId="77777777" w:rsidR="00937FF1" w:rsidRPr="00527337" w:rsidRDefault="00937FF1" w:rsidP="00AA3637">
            <w:pPr>
              <w:pStyle w:val="Tabletext"/>
              <w:spacing w:before="20" w:after="20"/>
              <w:jc w:val="center"/>
            </w:pPr>
          </w:p>
        </w:tc>
        <w:tc>
          <w:tcPr>
            <w:tcW w:w="2526" w:type="dxa"/>
          </w:tcPr>
          <w:p w14:paraId="0C9CFFE7"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Horizontal</w:t>
            </w:r>
          </w:p>
        </w:tc>
        <w:tc>
          <w:tcPr>
            <w:tcW w:w="2577" w:type="dxa"/>
          </w:tcPr>
          <w:p w14:paraId="7E11F12B"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Horizontal</w:t>
            </w:r>
          </w:p>
        </w:tc>
        <w:tc>
          <w:tcPr>
            <w:tcW w:w="2787" w:type="dxa"/>
          </w:tcPr>
          <w:p w14:paraId="115E096E"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Horizontal</w:t>
            </w:r>
          </w:p>
        </w:tc>
        <w:tc>
          <w:tcPr>
            <w:tcW w:w="2936" w:type="dxa"/>
            <w:gridSpan w:val="2"/>
          </w:tcPr>
          <w:p w14:paraId="5F9C7423"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Horizontal</w:t>
            </w:r>
          </w:p>
        </w:tc>
      </w:tr>
      <w:tr w:rsidR="00937FF1" w:rsidRPr="00527337" w14:paraId="78067D89" w14:textId="77777777" w:rsidTr="00AA3637">
        <w:trPr>
          <w:cantSplit/>
          <w:jc w:val="center"/>
        </w:trPr>
        <w:tc>
          <w:tcPr>
            <w:tcW w:w="2499" w:type="dxa"/>
          </w:tcPr>
          <w:p w14:paraId="40190140" w14:textId="77777777" w:rsidR="00937FF1" w:rsidRPr="00527337" w:rsidRDefault="00937FF1" w:rsidP="00AA3637">
            <w:pPr>
              <w:pStyle w:val="Tabletext"/>
              <w:spacing w:before="20" w:after="20"/>
            </w:pPr>
            <w:r w:rsidRPr="00527337">
              <w:t xml:space="preserve">Antenna main beam gain </w:t>
            </w:r>
          </w:p>
        </w:tc>
        <w:tc>
          <w:tcPr>
            <w:tcW w:w="1134" w:type="dxa"/>
          </w:tcPr>
          <w:p w14:paraId="1A51C0FB"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dBi</w:t>
            </w:r>
          </w:p>
        </w:tc>
        <w:tc>
          <w:tcPr>
            <w:tcW w:w="2526" w:type="dxa"/>
          </w:tcPr>
          <w:p w14:paraId="4D6510A9"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31</w:t>
            </w:r>
          </w:p>
        </w:tc>
        <w:tc>
          <w:tcPr>
            <w:tcW w:w="2577" w:type="dxa"/>
          </w:tcPr>
          <w:p w14:paraId="393CF511"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23.9</w:t>
            </w:r>
          </w:p>
        </w:tc>
        <w:tc>
          <w:tcPr>
            <w:tcW w:w="2787" w:type="dxa"/>
          </w:tcPr>
          <w:p w14:paraId="72926690"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30</w:t>
            </w:r>
          </w:p>
        </w:tc>
        <w:tc>
          <w:tcPr>
            <w:tcW w:w="2936" w:type="dxa"/>
            <w:gridSpan w:val="2"/>
          </w:tcPr>
          <w:p w14:paraId="757596E6"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22-30</w:t>
            </w:r>
          </w:p>
          <w:p w14:paraId="3B2AE7AC" w14:textId="77777777" w:rsidR="00937FF1" w:rsidRPr="00482844" w:rsidRDefault="00937FF1" w:rsidP="00AA3637">
            <w:pPr>
              <w:pStyle w:val="Tabletext"/>
              <w:spacing w:before="20" w:after="20"/>
              <w:rPr>
                <w:szCs w:val="22"/>
              </w:rPr>
            </w:pPr>
          </w:p>
        </w:tc>
      </w:tr>
      <w:tr w:rsidR="00937FF1" w:rsidRPr="00527337" w14:paraId="4980742D" w14:textId="77777777" w:rsidTr="00AA3637">
        <w:trPr>
          <w:cantSplit/>
          <w:jc w:val="center"/>
        </w:trPr>
        <w:tc>
          <w:tcPr>
            <w:tcW w:w="2499" w:type="dxa"/>
          </w:tcPr>
          <w:p w14:paraId="2C0AD89F" w14:textId="77777777" w:rsidR="00937FF1" w:rsidRPr="00527337" w:rsidRDefault="00937FF1" w:rsidP="00AA3637">
            <w:pPr>
              <w:pStyle w:val="Tabletext"/>
              <w:spacing w:before="20" w:after="20"/>
            </w:pPr>
            <w:r w:rsidRPr="00527337">
              <w:t xml:space="preserve">Antenna elevation beamwidth </w:t>
            </w:r>
          </w:p>
        </w:tc>
        <w:tc>
          <w:tcPr>
            <w:tcW w:w="1134" w:type="dxa"/>
          </w:tcPr>
          <w:p w14:paraId="37251C4F"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degrees</w:t>
            </w:r>
          </w:p>
        </w:tc>
        <w:tc>
          <w:tcPr>
            <w:tcW w:w="2526" w:type="dxa"/>
          </w:tcPr>
          <w:p w14:paraId="25BBE6A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20</w:t>
            </w:r>
          </w:p>
        </w:tc>
        <w:tc>
          <w:tcPr>
            <w:tcW w:w="2577" w:type="dxa"/>
          </w:tcPr>
          <w:p w14:paraId="348C7A59"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25</w:t>
            </w:r>
          </w:p>
        </w:tc>
        <w:tc>
          <w:tcPr>
            <w:tcW w:w="2787" w:type="dxa"/>
          </w:tcPr>
          <w:p w14:paraId="0C3E6E7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26</w:t>
            </w:r>
          </w:p>
        </w:tc>
        <w:tc>
          <w:tcPr>
            <w:tcW w:w="2936" w:type="dxa"/>
            <w:gridSpan w:val="2"/>
          </w:tcPr>
          <w:p w14:paraId="5220A5AB"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24-28</w:t>
            </w:r>
          </w:p>
        </w:tc>
      </w:tr>
      <w:tr w:rsidR="00937FF1" w:rsidRPr="00527337" w14:paraId="774F4354" w14:textId="77777777" w:rsidTr="00AA3637">
        <w:trPr>
          <w:cantSplit/>
          <w:jc w:val="center"/>
        </w:trPr>
        <w:tc>
          <w:tcPr>
            <w:tcW w:w="2499" w:type="dxa"/>
          </w:tcPr>
          <w:p w14:paraId="5FF5C121" w14:textId="77777777" w:rsidR="00937FF1" w:rsidRPr="00527337" w:rsidRDefault="00937FF1" w:rsidP="00AA3637">
            <w:pPr>
              <w:pStyle w:val="Tabletext"/>
              <w:spacing w:before="20" w:after="20"/>
            </w:pPr>
            <w:r w:rsidRPr="00527337">
              <w:t xml:space="preserve">Antenna azimuthal beamwidth </w:t>
            </w:r>
          </w:p>
        </w:tc>
        <w:tc>
          <w:tcPr>
            <w:tcW w:w="1134" w:type="dxa"/>
          </w:tcPr>
          <w:p w14:paraId="71FF0692"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degrees</w:t>
            </w:r>
          </w:p>
        </w:tc>
        <w:tc>
          <w:tcPr>
            <w:tcW w:w="2526" w:type="dxa"/>
          </w:tcPr>
          <w:p w14:paraId="5FAC0B5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0.95</w:t>
            </w:r>
          </w:p>
        </w:tc>
        <w:tc>
          <w:tcPr>
            <w:tcW w:w="2577" w:type="dxa"/>
          </w:tcPr>
          <w:p w14:paraId="663C15FE"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6</w:t>
            </w:r>
          </w:p>
        </w:tc>
        <w:tc>
          <w:tcPr>
            <w:tcW w:w="2787" w:type="dxa"/>
          </w:tcPr>
          <w:p w14:paraId="2A24A81D"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0.95</w:t>
            </w:r>
          </w:p>
        </w:tc>
        <w:tc>
          <w:tcPr>
            <w:tcW w:w="2936" w:type="dxa"/>
            <w:gridSpan w:val="2"/>
          </w:tcPr>
          <w:p w14:paraId="5B52172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1.9-7</w:t>
            </w:r>
          </w:p>
        </w:tc>
      </w:tr>
      <w:tr w:rsidR="00937FF1" w:rsidRPr="00527337" w14:paraId="3DD37922" w14:textId="77777777" w:rsidTr="00AA3637">
        <w:trPr>
          <w:cantSplit/>
          <w:jc w:val="center"/>
        </w:trPr>
        <w:tc>
          <w:tcPr>
            <w:tcW w:w="2499" w:type="dxa"/>
          </w:tcPr>
          <w:p w14:paraId="36D6D9A3" w14:textId="77777777" w:rsidR="00937FF1" w:rsidRPr="00527337" w:rsidRDefault="00937FF1" w:rsidP="00AA3637">
            <w:pPr>
              <w:pStyle w:val="Tabletext"/>
              <w:spacing w:before="20" w:after="20"/>
            </w:pPr>
            <w:r w:rsidRPr="00527337">
              <w:t xml:space="preserve">Antenna horizontal scan rate </w:t>
            </w:r>
          </w:p>
        </w:tc>
        <w:tc>
          <w:tcPr>
            <w:tcW w:w="1134" w:type="dxa"/>
          </w:tcPr>
          <w:p w14:paraId="6B68203F"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degrees/s</w:t>
            </w:r>
          </w:p>
        </w:tc>
        <w:tc>
          <w:tcPr>
            <w:tcW w:w="2526" w:type="dxa"/>
          </w:tcPr>
          <w:p w14:paraId="14AA0F85"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144</w:t>
            </w:r>
          </w:p>
        </w:tc>
        <w:tc>
          <w:tcPr>
            <w:tcW w:w="2577" w:type="dxa"/>
          </w:tcPr>
          <w:p w14:paraId="5B2213E4"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144</w:t>
            </w:r>
          </w:p>
        </w:tc>
        <w:tc>
          <w:tcPr>
            <w:tcW w:w="2787" w:type="dxa"/>
          </w:tcPr>
          <w:p w14:paraId="456202F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180</w:t>
            </w:r>
          </w:p>
        </w:tc>
        <w:tc>
          <w:tcPr>
            <w:tcW w:w="2936" w:type="dxa"/>
            <w:gridSpan w:val="2"/>
          </w:tcPr>
          <w:p w14:paraId="5C18C892"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144</w:t>
            </w:r>
          </w:p>
        </w:tc>
      </w:tr>
      <w:tr w:rsidR="00937FF1" w:rsidRPr="00527337" w14:paraId="43BC05C3" w14:textId="77777777" w:rsidTr="00AA3637">
        <w:trPr>
          <w:cantSplit/>
          <w:jc w:val="center"/>
        </w:trPr>
        <w:tc>
          <w:tcPr>
            <w:tcW w:w="2499" w:type="dxa"/>
          </w:tcPr>
          <w:p w14:paraId="74DADCFF" w14:textId="77777777" w:rsidR="00937FF1" w:rsidRPr="00527337" w:rsidRDefault="00937FF1" w:rsidP="00AA3637">
            <w:pPr>
              <w:pStyle w:val="Tabletext"/>
              <w:spacing w:before="20" w:after="20"/>
            </w:pPr>
            <w:r w:rsidRPr="00527337">
              <w:t xml:space="preserve">Antenna horizontal scan type (continuous, random, sector, etc.) </w:t>
            </w:r>
          </w:p>
        </w:tc>
        <w:tc>
          <w:tcPr>
            <w:tcW w:w="1134" w:type="dxa"/>
          </w:tcPr>
          <w:p w14:paraId="0B5D2611"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degrees</w:t>
            </w:r>
          </w:p>
        </w:tc>
        <w:tc>
          <w:tcPr>
            <w:tcW w:w="2526" w:type="dxa"/>
          </w:tcPr>
          <w:p w14:paraId="0F89FE5F"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360</w:t>
            </w:r>
          </w:p>
        </w:tc>
        <w:tc>
          <w:tcPr>
            <w:tcW w:w="2577" w:type="dxa"/>
          </w:tcPr>
          <w:p w14:paraId="3BF02BB9"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360</w:t>
            </w:r>
          </w:p>
        </w:tc>
        <w:tc>
          <w:tcPr>
            <w:tcW w:w="2787" w:type="dxa"/>
          </w:tcPr>
          <w:p w14:paraId="07CA2E4E"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360</w:t>
            </w:r>
          </w:p>
        </w:tc>
        <w:tc>
          <w:tcPr>
            <w:tcW w:w="2936" w:type="dxa"/>
            <w:gridSpan w:val="2"/>
          </w:tcPr>
          <w:p w14:paraId="725F0E7F"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360</w:t>
            </w:r>
          </w:p>
        </w:tc>
      </w:tr>
    </w:tbl>
    <w:p w14:paraId="1F35EBC6" w14:textId="77777777" w:rsidR="00937FF1" w:rsidRPr="00482844" w:rsidRDefault="00937FF1" w:rsidP="00937FF1">
      <w:pPr>
        <w:pStyle w:val="TableNo"/>
      </w:pPr>
      <w:r>
        <w:lastRenderedPageBreak/>
        <w:br/>
      </w:r>
      <w:r w:rsidRPr="00527337">
        <w:t xml:space="preserve">TABLE 2 </w:t>
      </w:r>
      <w:r w:rsidRPr="00482844">
        <w:t>(</w:t>
      </w:r>
      <w:r w:rsidRPr="00482844">
        <w:rPr>
          <w:i/>
          <w:caps w:val="0"/>
        </w:rPr>
        <w:t>continued</w:t>
      </w:r>
      <w:r w:rsidRPr="00482844">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79"/>
        <w:gridCol w:w="1055"/>
        <w:gridCol w:w="2697"/>
        <w:gridCol w:w="2522"/>
        <w:gridCol w:w="2803"/>
        <w:gridCol w:w="2803"/>
      </w:tblGrid>
      <w:tr w:rsidR="00937FF1" w:rsidRPr="00527337" w14:paraId="70DC57BE" w14:textId="77777777" w:rsidTr="00AA3637">
        <w:trPr>
          <w:cantSplit/>
          <w:jc w:val="center"/>
        </w:trPr>
        <w:tc>
          <w:tcPr>
            <w:tcW w:w="2579" w:type="dxa"/>
          </w:tcPr>
          <w:p w14:paraId="72A2CDEA" w14:textId="77777777" w:rsidR="00937FF1" w:rsidRPr="00527337" w:rsidRDefault="00937FF1" w:rsidP="00AA3637">
            <w:pPr>
              <w:pStyle w:val="Tablehead"/>
            </w:pPr>
            <w:r w:rsidRPr="00527337">
              <w:t>Characteristics</w:t>
            </w:r>
          </w:p>
        </w:tc>
        <w:tc>
          <w:tcPr>
            <w:tcW w:w="1055" w:type="dxa"/>
          </w:tcPr>
          <w:p w14:paraId="6AC272AE" w14:textId="77777777" w:rsidR="00937FF1" w:rsidRPr="00527337" w:rsidRDefault="00937FF1" w:rsidP="00AA3637">
            <w:pPr>
              <w:pStyle w:val="Tablehead"/>
            </w:pPr>
            <w:r w:rsidRPr="00527337">
              <w:t>Units</w:t>
            </w:r>
          </w:p>
        </w:tc>
        <w:tc>
          <w:tcPr>
            <w:tcW w:w="2697" w:type="dxa"/>
          </w:tcPr>
          <w:p w14:paraId="40B673F9" w14:textId="77777777" w:rsidR="00937FF1" w:rsidRPr="00527337" w:rsidRDefault="00937FF1" w:rsidP="00AA3637">
            <w:pPr>
              <w:pStyle w:val="Tablehead"/>
            </w:pPr>
            <w:r w:rsidRPr="00527337">
              <w:t>System S6</w:t>
            </w:r>
          </w:p>
        </w:tc>
        <w:tc>
          <w:tcPr>
            <w:tcW w:w="2522" w:type="dxa"/>
          </w:tcPr>
          <w:p w14:paraId="328BED7A" w14:textId="77777777" w:rsidR="00937FF1" w:rsidRPr="00527337" w:rsidRDefault="00937FF1" w:rsidP="00AA3637">
            <w:pPr>
              <w:pStyle w:val="Tablehead"/>
            </w:pPr>
            <w:r w:rsidRPr="00527337">
              <w:t>System S7</w:t>
            </w:r>
          </w:p>
        </w:tc>
        <w:tc>
          <w:tcPr>
            <w:tcW w:w="2803" w:type="dxa"/>
          </w:tcPr>
          <w:p w14:paraId="3D2228E1" w14:textId="77777777" w:rsidR="00937FF1" w:rsidRPr="00527337" w:rsidRDefault="00937FF1" w:rsidP="00AA3637">
            <w:pPr>
              <w:pStyle w:val="Tablehead"/>
            </w:pPr>
            <w:r w:rsidRPr="00527337">
              <w:t>System S8</w:t>
            </w:r>
          </w:p>
        </w:tc>
        <w:tc>
          <w:tcPr>
            <w:tcW w:w="2803" w:type="dxa"/>
          </w:tcPr>
          <w:p w14:paraId="6287051F" w14:textId="77777777" w:rsidR="00937FF1" w:rsidRPr="00527337" w:rsidRDefault="00937FF1" w:rsidP="00AA3637">
            <w:pPr>
              <w:pStyle w:val="Tablehead"/>
            </w:pPr>
            <w:r w:rsidRPr="00527337">
              <w:t>System S9</w:t>
            </w:r>
          </w:p>
        </w:tc>
      </w:tr>
      <w:tr w:rsidR="00937FF1" w:rsidRPr="00527337" w14:paraId="37F9ABB2" w14:textId="77777777" w:rsidTr="00AA3637">
        <w:trPr>
          <w:cantSplit/>
          <w:jc w:val="center"/>
        </w:trPr>
        <w:tc>
          <w:tcPr>
            <w:tcW w:w="2579" w:type="dxa"/>
          </w:tcPr>
          <w:p w14:paraId="501EF9ED" w14:textId="77777777" w:rsidR="00937FF1" w:rsidRPr="00527337" w:rsidRDefault="00937FF1" w:rsidP="00AA3637">
            <w:pPr>
              <w:pStyle w:val="Tabletext"/>
            </w:pPr>
            <w:r w:rsidRPr="00527337">
              <w:t xml:space="preserve">Antenna vertical scan rate </w:t>
            </w:r>
          </w:p>
        </w:tc>
        <w:tc>
          <w:tcPr>
            <w:tcW w:w="1055" w:type="dxa"/>
          </w:tcPr>
          <w:p w14:paraId="4F66D423"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697" w:type="dxa"/>
          </w:tcPr>
          <w:p w14:paraId="36E510CA"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522" w:type="dxa"/>
          </w:tcPr>
          <w:p w14:paraId="0CC1F991"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088FDD89"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12328A8B"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527337" w14:paraId="120685DE" w14:textId="77777777" w:rsidTr="00AA3637">
        <w:trPr>
          <w:cantSplit/>
          <w:jc w:val="center"/>
        </w:trPr>
        <w:tc>
          <w:tcPr>
            <w:tcW w:w="2579" w:type="dxa"/>
          </w:tcPr>
          <w:p w14:paraId="003CA429" w14:textId="77777777" w:rsidR="00937FF1" w:rsidRPr="00527337" w:rsidRDefault="00937FF1" w:rsidP="00AA3637">
            <w:pPr>
              <w:pStyle w:val="Tabletext"/>
            </w:pPr>
            <w:r w:rsidRPr="00527337">
              <w:t>Antenna vertical scan type</w:t>
            </w:r>
          </w:p>
        </w:tc>
        <w:tc>
          <w:tcPr>
            <w:tcW w:w="1055" w:type="dxa"/>
          </w:tcPr>
          <w:p w14:paraId="317259DD" w14:textId="77777777" w:rsidR="00937FF1" w:rsidRPr="00527337" w:rsidRDefault="00937FF1" w:rsidP="00AA3637">
            <w:pPr>
              <w:pStyle w:val="Tabletext"/>
              <w:jc w:val="center"/>
            </w:pPr>
          </w:p>
        </w:tc>
        <w:tc>
          <w:tcPr>
            <w:tcW w:w="2697" w:type="dxa"/>
          </w:tcPr>
          <w:p w14:paraId="0AEE4A22"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522" w:type="dxa"/>
          </w:tcPr>
          <w:p w14:paraId="729EA9DA"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4BE7168B"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7B58A032"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A225B7" w14:paraId="29C61660" w14:textId="77777777" w:rsidTr="00AA3637">
        <w:trPr>
          <w:cantSplit/>
          <w:jc w:val="center"/>
        </w:trPr>
        <w:tc>
          <w:tcPr>
            <w:tcW w:w="2579" w:type="dxa"/>
          </w:tcPr>
          <w:p w14:paraId="1F4A581D" w14:textId="77777777" w:rsidR="00937FF1" w:rsidRPr="00BC38A0" w:rsidRDefault="00937FF1" w:rsidP="00AA3637">
            <w:pPr>
              <w:pStyle w:val="Tabletext"/>
              <w:rPr>
                <w:lang w:val="en-US"/>
              </w:rPr>
            </w:pPr>
            <w:r w:rsidRPr="00BC38A0">
              <w:rPr>
                <w:lang w:val="en-US"/>
              </w:rPr>
              <w:t>Antenna side-lobe (SL) levels (1</w:t>
            </w:r>
            <w:r w:rsidRPr="00482844">
              <w:rPr>
                <w:vertAlign w:val="superscript"/>
                <w:lang w:val="en-US"/>
              </w:rPr>
              <w:t>st</w:t>
            </w:r>
            <w:r w:rsidRPr="00BC38A0">
              <w:rPr>
                <w:lang w:val="en-US"/>
              </w:rPr>
              <w:t xml:space="preserve"> SLs and remote SLs) </w:t>
            </w:r>
          </w:p>
        </w:tc>
        <w:tc>
          <w:tcPr>
            <w:tcW w:w="1055" w:type="dxa"/>
          </w:tcPr>
          <w:p w14:paraId="02230870"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697" w:type="dxa"/>
          </w:tcPr>
          <w:p w14:paraId="15075122"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522" w:type="dxa"/>
          </w:tcPr>
          <w:p w14:paraId="54C051C8" w14:textId="77777777" w:rsidR="00937FF1" w:rsidRPr="00527337" w:rsidRDefault="00937FF1" w:rsidP="00AA3637">
            <w:pPr>
              <w:pStyle w:val="Tabletext"/>
              <w:keepLines/>
              <w:tabs>
                <w:tab w:val="left" w:leader="dot" w:pos="7938"/>
                <w:tab w:val="center" w:pos="9526"/>
              </w:tabs>
              <w:ind w:left="567" w:hanging="567"/>
            </w:pPr>
            <w:r w:rsidRPr="00527337">
              <w:t>+2.9</w:t>
            </w:r>
          </w:p>
        </w:tc>
        <w:tc>
          <w:tcPr>
            <w:tcW w:w="2803" w:type="dxa"/>
          </w:tcPr>
          <w:p w14:paraId="710E3A9F" w14:textId="77777777" w:rsidR="00937FF1" w:rsidRPr="00527337" w:rsidRDefault="00937FF1" w:rsidP="00AA3637">
            <w:pPr>
              <w:pStyle w:val="Tabletext"/>
              <w:keepLines/>
              <w:tabs>
                <w:tab w:val="left" w:leader="dot" w:pos="7938"/>
                <w:tab w:val="center" w:pos="9526"/>
              </w:tabs>
              <w:ind w:left="567" w:hanging="567"/>
            </w:pPr>
            <w:r>
              <w:t xml:space="preserve">&lt; 5 </w:t>
            </w:r>
            <w:r w:rsidRPr="00527337">
              <w:t>within 10</w:t>
            </w:r>
            <w:r w:rsidRPr="00527337">
              <w:sym w:font="Symbol" w:char="F0B0"/>
            </w:r>
            <w:r w:rsidRPr="00527337">
              <w:t>;</w:t>
            </w:r>
          </w:p>
          <w:p w14:paraId="49EBE537" w14:textId="77777777" w:rsidR="00937FF1" w:rsidRPr="00527337" w:rsidRDefault="00937FF1" w:rsidP="00AA3637">
            <w:pPr>
              <w:pStyle w:val="Tabletext"/>
            </w:pPr>
            <w:r w:rsidRPr="00527337">
              <w:sym w:font="Symbol" w:char="F0A3"/>
            </w:r>
            <w:r>
              <w:t xml:space="preserve"> 2 </w:t>
            </w:r>
            <w:r w:rsidRPr="00527337">
              <w:t>outside 10</w:t>
            </w:r>
            <w:r w:rsidRPr="00527337">
              <w:sym w:font="Symbol" w:char="F0B0"/>
            </w:r>
          </w:p>
        </w:tc>
        <w:tc>
          <w:tcPr>
            <w:tcW w:w="2803" w:type="dxa"/>
          </w:tcPr>
          <w:p w14:paraId="79C547C4" w14:textId="77777777" w:rsidR="00937FF1" w:rsidRPr="00BC38A0" w:rsidRDefault="00937FF1" w:rsidP="00AA3637">
            <w:pPr>
              <w:pStyle w:val="Tabletext"/>
              <w:keepLines/>
              <w:tabs>
                <w:tab w:val="left" w:leader="dot" w:pos="7938"/>
                <w:tab w:val="center" w:pos="9526"/>
              </w:tabs>
              <w:ind w:left="567" w:hanging="567"/>
              <w:rPr>
                <w:lang w:val="en-US"/>
              </w:rPr>
            </w:pPr>
            <w:r w:rsidRPr="00BC38A0">
              <w:rPr>
                <w:lang w:val="en-US"/>
              </w:rPr>
              <w:t>22</w:t>
            </w:r>
            <w:r>
              <w:rPr>
                <w:lang w:val="en-US"/>
              </w:rPr>
              <w:t xml:space="preserve"> </w:t>
            </w:r>
            <w:r w:rsidRPr="00BC38A0">
              <w:rPr>
                <w:lang w:val="en-US"/>
              </w:rPr>
              <w:t>main beam:</w:t>
            </w:r>
          </w:p>
          <w:p w14:paraId="205F33C6" w14:textId="77777777" w:rsidR="00937FF1" w:rsidRPr="00BC38A0" w:rsidRDefault="00937FF1" w:rsidP="00AA3637">
            <w:pPr>
              <w:pStyle w:val="Tabletext"/>
              <w:rPr>
                <w:lang w:val="en-US"/>
              </w:rPr>
            </w:pPr>
            <w:r w:rsidRPr="00BC38A0">
              <w:rPr>
                <w:lang w:val="en-US"/>
              </w:rPr>
              <w:t>3 to 4</w:t>
            </w:r>
            <w:r>
              <w:rPr>
                <w:lang w:val="en-US"/>
              </w:rPr>
              <w:t xml:space="preserve"> </w:t>
            </w:r>
            <w:r w:rsidRPr="00BC38A0">
              <w:rPr>
                <w:lang w:val="en-US"/>
              </w:rPr>
              <w:t>within 10</w:t>
            </w:r>
            <w:r w:rsidRPr="00527337">
              <w:sym w:font="Symbol" w:char="F0B0"/>
            </w:r>
            <w:r w:rsidRPr="00BC38A0">
              <w:rPr>
                <w:lang w:val="en-US"/>
              </w:rPr>
              <w:t>;</w:t>
            </w:r>
          </w:p>
          <w:p w14:paraId="7F51F949" w14:textId="77777777" w:rsidR="00937FF1" w:rsidRPr="00BC38A0" w:rsidRDefault="00937FF1" w:rsidP="00AA3637">
            <w:pPr>
              <w:pStyle w:val="Tabletext"/>
              <w:rPr>
                <w:lang w:val="en-US"/>
              </w:rPr>
            </w:pPr>
            <w:r w:rsidRPr="00BC38A0">
              <w:rPr>
                <w:lang w:val="en-US"/>
              </w:rPr>
              <w:t>0 to 3</w:t>
            </w:r>
            <w:r>
              <w:rPr>
                <w:lang w:val="en-US"/>
              </w:rPr>
              <w:t xml:space="preserve"> </w:t>
            </w:r>
            <w:r w:rsidRPr="00BC38A0">
              <w:rPr>
                <w:lang w:val="en-US"/>
              </w:rPr>
              <w:t>outside 10</w:t>
            </w:r>
            <w:r w:rsidRPr="00527337">
              <w:sym w:font="Symbol" w:char="F0B0"/>
            </w:r>
          </w:p>
          <w:p w14:paraId="06D554DE" w14:textId="77777777" w:rsidR="00937FF1" w:rsidRPr="00BC38A0" w:rsidRDefault="00937FF1" w:rsidP="00AA3637">
            <w:pPr>
              <w:pStyle w:val="Tabletext"/>
              <w:rPr>
                <w:lang w:val="en-US"/>
              </w:rPr>
            </w:pPr>
            <w:r w:rsidRPr="00BC38A0">
              <w:rPr>
                <w:lang w:val="en-US"/>
              </w:rPr>
              <w:t>30</w:t>
            </w:r>
            <w:r>
              <w:rPr>
                <w:lang w:val="en-US"/>
              </w:rPr>
              <w:t xml:space="preserve"> </w:t>
            </w:r>
            <w:r w:rsidRPr="00BC38A0">
              <w:rPr>
                <w:lang w:val="en-US"/>
              </w:rPr>
              <w:t xml:space="preserve"> main beam:</w:t>
            </w:r>
          </w:p>
          <w:p w14:paraId="41257921" w14:textId="77777777" w:rsidR="00937FF1" w:rsidRPr="00BC38A0" w:rsidRDefault="00937FF1" w:rsidP="00AA3637">
            <w:pPr>
              <w:pStyle w:val="Tabletext"/>
              <w:rPr>
                <w:lang w:val="en-US"/>
              </w:rPr>
            </w:pPr>
            <w:r w:rsidRPr="00BC38A0">
              <w:rPr>
                <w:lang w:val="en-US"/>
              </w:rPr>
              <w:t>7 to 10</w:t>
            </w:r>
            <w:r>
              <w:rPr>
                <w:lang w:val="en-US"/>
              </w:rPr>
              <w:t xml:space="preserve"> </w:t>
            </w:r>
            <w:r w:rsidRPr="00BC38A0">
              <w:rPr>
                <w:lang w:val="en-US"/>
              </w:rPr>
              <w:t>within 10</w:t>
            </w:r>
            <w:r w:rsidRPr="00527337">
              <w:sym w:font="Symbol" w:char="F0B0"/>
            </w:r>
            <w:r w:rsidRPr="00BC38A0">
              <w:rPr>
                <w:lang w:val="en-US"/>
              </w:rPr>
              <w:t>;</w:t>
            </w:r>
          </w:p>
          <w:p w14:paraId="55A4AE78" w14:textId="77777777" w:rsidR="00937FF1" w:rsidRPr="00BC38A0" w:rsidRDefault="00937FF1" w:rsidP="00AA3637">
            <w:pPr>
              <w:pStyle w:val="Tabletext"/>
              <w:rPr>
                <w:lang w:val="en-US"/>
              </w:rPr>
            </w:pPr>
            <w:r w:rsidRPr="00BC38A0">
              <w:rPr>
                <w:lang w:val="en-US"/>
              </w:rPr>
              <w:t>–2 to +7</w:t>
            </w:r>
            <w:r>
              <w:rPr>
                <w:lang w:val="en-US"/>
              </w:rPr>
              <w:t xml:space="preserve"> </w:t>
            </w:r>
            <w:r w:rsidRPr="00BC38A0">
              <w:rPr>
                <w:lang w:val="en-US"/>
              </w:rPr>
              <w:t xml:space="preserve"> outside 10</w:t>
            </w:r>
            <w:r w:rsidRPr="00527337">
              <w:sym w:font="Symbol" w:char="F0B0"/>
            </w:r>
          </w:p>
        </w:tc>
      </w:tr>
      <w:tr w:rsidR="00937FF1" w:rsidRPr="00527337" w14:paraId="38BF9DB1" w14:textId="77777777" w:rsidTr="00AA3637">
        <w:trPr>
          <w:cantSplit/>
          <w:jc w:val="center"/>
        </w:trPr>
        <w:tc>
          <w:tcPr>
            <w:tcW w:w="2579" w:type="dxa"/>
          </w:tcPr>
          <w:p w14:paraId="2F55201E" w14:textId="77777777" w:rsidR="00937FF1" w:rsidRPr="00527337" w:rsidRDefault="00937FF1" w:rsidP="00AA3637">
            <w:pPr>
              <w:pStyle w:val="Tabletext"/>
            </w:pPr>
            <w:r w:rsidRPr="00527337">
              <w:t>Antenna height</w:t>
            </w:r>
          </w:p>
        </w:tc>
        <w:tc>
          <w:tcPr>
            <w:tcW w:w="1055" w:type="dxa"/>
          </w:tcPr>
          <w:p w14:paraId="6FBDDE0F" w14:textId="77777777" w:rsidR="00937FF1" w:rsidRPr="00527337" w:rsidRDefault="00937FF1" w:rsidP="00AA3637">
            <w:pPr>
              <w:pStyle w:val="Tabletext"/>
              <w:jc w:val="center"/>
            </w:pPr>
          </w:p>
        </w:tc>
        <w:tc>
          <w:tcPr>
            <w:tcW w:w="2697" w:type="dxa"/>
          </w:tcPr>
          <w:p w14:paraId="61FCEA5F" w14:textId="77777777" w:rsidR="00937FF1" w:rsidRPr="00527337" w:rsidRDefault="00937FF1" w:rsidP="00AA3637">
            <w:pPr>
              <w:pStyle w:val="Tabletext"/>
              <w:keepLines/>
              <w:tabs>
                <w:tab w:val="left" w:leader="dot" w:pos="7938"/>
                <w:tab w:val="center" w:pos="9526"/>
              </w:tabs>
              <w:ind w:left="567" w:hanging="567"/>
            </w:pPr>
            <w:r w:rsidRPr="00527337">
              <w:t>Mast</w:t>
            </w:r>
          </w:p>
        </w:tc>
        <w:tc>
          <w:tcPr>
            <w:tcW w:w="2522" w:type="dxa"/>
          </w:tcPr>
          <w:p w14:paraId="3EB82158" w14:textId="77777777" w:rsidR="00937FF1" w:rsidRPr="00527337" w:rsidRDefault="00937FF1" w:rsidP="00AA3637">
            <w:pPr>
              <w:pStyle w:val="Tabletext"/>
              <w:keepLines/>
              <w:tabs>
                <w:tab w:val="left" w:leader="dot" w:pos="7938"/>
                <w:tab w:val="center" w:pos="9526"/>
              </w:tabs>
              <w:ind w:left="567" w:hanging="567"/>
            </w:pPr>
            <w:r w:rsidRPr="00527337">
              <w:t>Mast</w:t>
            </w:r>
          </w:p>
        </w:tc>
        <w:tc>
          <w:tcPr>
            <w:tcW w:w="2803" w:type="dxa"/>
          </w:tcPr>
          <w:p w14:paraId="38E3F6D9" w14:textId="77777777" w:rsidR="00937FF1" w:rsidRPr="00527337" w:rsidRDefault="00937FF1" w:rsidP="00AA3637">
            <w:pPr>
              <w:pStyle w:val="Tabletext"/>
              <w:keepLines/>
              <w:tabs>
                <w:tab w:val="left" w:leader="dot" w:pos="7938"/>
                <w:tab w:val="center" w:pos="9526"/>
              </w:tabs>
              <w:ind w:left="567" w:hanging="567"/>
            </w:pPr>
            <w:r w:rsidRPr="00527337">
              <w:t>Mast</w:t>
            </w:r>
          </w:p>
        </w:tc>
        <w:tc>
          <w:tcPr>
            <w:tcW w:w="2803" w:type="dxa"/>
          </w:tcPr>
          <w:p w14:paraId="1C81C06C" w14:textId="77777777" w:rsidR="00937FF1" w:rsidRPr="00527337" w:rsidRDefault="00937FF1" w:rsidP="00AA3637">
            <w:pPr>
              <w:pStyle w:val="Tabletext"/>
              <w:keepLines/>
              <w:tabs>
                <w:tab w:val="left" w:leader="dot" w:pos="7938"/>
                <w:tab w:val="center" w:pos="9526"/>
              </w:tabs>
              <w:ind w:left="567" w:hanging="567"/>
            </w:pPr>
            <w:r w:rsidRPr="00527337">
              <w:t>Mast</w:t>
            </w:r>
          </w:p>
        </w:tc>
      </w:tr>
      <w:tr w:rsidR="00937FF1" w:rsidRPr="00527337" w14:paraId="72572894" w14:textId="77777777" w:rsidTr="00AA3637">
        <w:trPr>
          <w:cantSplit/>
          <w:jc w:val="center"/>
        </w:trPr>
        <w:tc>
          <w:tcPr>
            <w:tcW w:w="2579" w:type="dxa"/>
          </w:tcPr>
          <w:p w14:paraId="2A115A75" w14:textId="77777777" w:rsidR="00937FF1" w:rsidRPr="00527337" w:rsidRDefault="00937FF1" w:rsidP="00AA3637">
            <w:pPr>
              <w:pStyle w:val="Tabletext"/>
            </w:pPr>
            <w:r w:rsidRPr="00527337">
              <w:t xml:space="preserve">Receiver IF </w:t>
            </w:r>
          </w:p>
        </w:tc>
        <w:tc>
          <w:tcPr>
            <w:tcW w:w="1055" w:type="dxa"/>
          </w:tcPr>
          <w:p w14:paraId="76C7F518"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7" w:type="dxa"/>
          </w:tcPr>
          <w:p w14:paraId="70129B91"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522" w:type="dxa"/>
          </w:tcPr>
          <w:p w14:paraId="14E701A4"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803" w:type="dxa"/>
          </w:tcPr>
          <w:p w14:paraId="7D369CB5" w14:textId="77777777" w:rsidR="00937FF1" w:rsidRPr="00527337" w:rsidRDefault="00937FF1" w:rsidP="00AA3637">
            <w:pPr>
              <w:pStyle w:val="Tabletext"/>
              <w:keepLines/>
              <w:tabs>
                <w:tab w:val="left" w:leader="dot" w:pos="7938"/>
                <w:tab w:val="center" w:pos="9526"/>
              </w:tabs>
              <w:ind w:left="567" w:hanging="567"/>
            </w:pPr>
            <w:r w:rsidRPr="00527337">
              <w:t>50</w:t>
            </w:r>
          </w:p>
        </w:tc>
        <w:tc>
          <w:tcPr>
            <w:tcW w:w="2803" w:type="dxa"/>
          </w:tcPr>
          <w:p w14:paraId="3326CB6F" w14:textId="77777777" w:rsidR="00937FF1" w:rsidRPr="00527337" w:rsidRDefault="00937FF1" w:rsidP="00AA3637">
            <w:pPr>
              <w:pStyle w:val="Tabletext"/>
              <w:keepLines/>
              <w:tabs>
                <w:tab w:val="left" w:leader="dot" w:pos="7938"/>
                <w:tab w:val="center" w:pos="9526"/>
              </w:tabs>
              <w:ind w:left="567" w:hanging="567"/>
            </w:pPr>
            <w:r w:rsidRPr="00527337">
              <w:t>45-60</w:t>
            </w:r>
          </w:p>
        </w:tc>
      </w:tr>
      <w:tr w:rsidR="00937FF1" w:rsidRPr="00527337" w14:paraId="4EF6FEBC" w14:textId="77777777" w:rsidTr="00AA3637">
        <w:trPr>
          <w:cantSplit/>
          <w:jc w:val="center"/>
        </w:trPr>
        <w:tc>
          <w:tcPr>
            <w:tcW w:w="2579" w:type="dxa"/>
          </w:tcPr>
          <w:p w14:paraId="14BCAC01" w14:textId="77777777" w:rsidR="00937FF1" w:rsidRPr="00527337" w:rsidRDefault="00937FF1" w:rsidP="00AA3637">
            <w:pPr>
              <w:pStyle w:val="Tabletext"/>
            </w:pPr>
            <w:r w:rsidRPr="00527337">
              <w:t xml:space="preserve">Receiver IF 3 dB bandwidth </w:t>
            </w:r>
          </w:p>
        </w:tc>
        <w:tc>
          <w:tcPr>
            <w:tcW w:w="1055" w:type="dxa"/>
          </w:tcPr>
          <w:p w14:paraId="251F6E1E"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7" w:type="dxa"/>
          </w:tcPr>
          <w:p w14:paraId="41D040E0" w14:textId="77777777" w:rsidR="00937FF1" w:rsidRPr="00527337" w:rsidRDefault="00937FF1" w:rsidP="00AA3637">
            <w:pPr>
              <w:pStyle w:val="Tabletext"/>
              <w:keepLines/>
              <w:tabs>
                <w:tab w:val="left" w:leader="dot" w:pos="7938"/>
                <w:tab w:val="center" w:pos="9526"/>
              </w:tabs>
              <w:ind w:left="567" w:hanging="567"/>
            </w:pPr>
            <w:r w:rsidRPr="00527337">
              <w:t>15</w:t>
            </w:r>
          </w:p>
        </w:tc>
        <w:tc>
          <w:tcPr>
            <w:tcW w:w="2522" w:type="dxa"/>
          </w:tcPr>
          <w:p w14:paraId="6D55B241" w14:textId="77777777" w:rsidR="00937FF1" w:rsidRPr="00527337" w:rsidRDefault="00937FF1" w:rsidP="00AA3637">
            <w:pPr>
              <w:pStyle w:val="Tabletext"/>
              <w:keepLines/>
              <w:tabs>
                <w:tab w:val="left" w:leader="dot" w:pos="7938"/>
                <w:tab w:val="center" w:pos="9526"/>
              </w:tabs>
              <w:ind w:left="567" w:hanging="567"/>
            </w:pPr>
            <w:r w:rsidRPr="00527337">
              <w:t>10 and 3</w:t>
            </w:r>
          </w:p>
        </w:tc>
        <w:tc>
          <w:tcPr>
            <w:tcW w:w="2803" w:type="dxa"/>
          </w:tcPr>
          <w:p w14:paraId="0BA46280" w14:textId="77777777" w:rsidR="00937FF1" w:rsidRPr="00527337" w:rsidRDefault="00937FF1" w:rsidP="00AA3637">
            <w:pPr>
              <w:pStyle w:val="Tabletext"/>
              <w:keepLines/>
              <w:tabs>
                <w:tab w:val="left" w:leader="dot" w:pos="7938"/>
                <w:tab w:val="center" w:pos="9526"/>
              </w:tabs>
              <w:ind w:left="567" w:hanging="567"/>
            </w:pPr>
            <w:r w:rsidRPr="00527337">
              <w:t>15-25</w:t>
            </w:r>
          </w:p>
        </w:tc>
        <w:tc>
          <w:tcPr>
            <w:tcW w:w="2803" w:type="dxa"/>
          </w:tcPr>
          <w:p w14:paraId="3C6377C8" w14:textId="77777777" w:rsidR="00937FF1" w:rsidRPr="00527337" w:rsidRDefault="00937FF1" w:rsidP="00AA3637">
            <w:pPr>
              <w:pStyle w:val="Tabletext"/>
              <w:keepLines/>
              <w:tabs>
                <w:tab w:val="left" w:leader="dot" w:pos="7938"/>
                <w:tab w:val="center" w:pos="9526"/>
              </w:tabs>
              <w:ind w:left="567" w:hanging="567"/>
            </w:pPr>
            <w:r w:rsidRPr="00527337">
              <w:t>2.5-25</w:t>
            </w:r>
          </w:p>
        </w:tc>
      </w:tr>
      <w:tr w:rsidR="00937FF1" w:rsidRPr="00527337" w14:paraId="56612211" w14:textId="77777777" w:rsidTr="00AA3637">
        <w:trPr>
          <w:cantSplit/>
          <w:jc w:val="center"/>
        </w:trPr>
        <w:tc>
          <w:tcPr>
            <w:tcW w:w="2579" w:type="dxa"/>
          </w:tcPr>
          <w:p w14:paraId="74974C48" w14:textId="77777777" w:rsidR="00937FF1" w:rsidRPr="00527337" w:rsidRDefault="00937FF1" w:rsidP="00AA3637">
            <w:pPr>
              <w:pStyle w:val="Tabletext"/>
            </w:pPr>
            <w:r w:rsidRPr="00527337">
              <w:t xml:space="preserve">Receiver noise figure </w:t>
            </w:r>
          </w:p>
        </w:tc>
        <w:tc>
          <w:tcPr>
            <w:tcW w:w="1055" w:type="dxa"/>
          </w:tcPr>
          <w:p w14:paraId="6B566C20"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697" w:type="dxa"/>
          </w:tcPr>
          <w:p w14:paraId="6D7EFF22" w14:textId="77777777" w:rsidR="00937FF1" w:rsidRPr="00527337" w:rsidRDefault="00937FF1" w:rsidP="00AA3637">
            <w:pPr>
              <w:pStyle w:val="Tabletext"/>
              <w:keepLines/>
              <w:tabs>
                <w:tab w:val="left" w:leader="dot" w:pos="7938"/>
                <w:tab w:val="center" w:pos="9526"/>
              </w:tabs>
              <w:ind w:left="567" w:hanging="567"/>
            </w:pPr>
            <w:r w:rsidRPr="00527337">
              <w:t>6</w:t>
            </w:r>
          </w:p>
        </w:tc>
        <w:tc>
          <w:tcPr>
            <w:tcW w:w="2522" w:type="dxa"/>
          </w:tcPr>
          <w:p w14:paraId="3C0EB0C4" w14:textId="77777777" w:rsidR="00937FF1" w:rsidRPr="00527337" w:rsidRDefault="00937FF1" w:rsidP="00AA3637">
            <w:pPr>
              <w:pStyle w:val="Tabletext"/>
              <w:keepLines/>
              <w:tabs>
                <w:tab w:val="left" w:leader="dot" w:pos="7938"/>
                <w:tab w:val="center" w:pos="9526"/>
              </w:tabs>
              <w:ind w:left="567" w:hanging="567"/>
            </w:pPr>
            <w:r w:rsidRPr="00527337">
              <w:t>6</w:t>
            </w:r>
          </w:p>
        </w:tc>
        <w:tc>
          <w:tcPr>
            <w:tcW w:w="2803" w:type="dxa"/>
          </w:tcPr>
          <w:p w14:paraId="1AA01AF5" w14:textId="77777777" w:rsidR="00937FF1" w:rsidRPr="00527337" w:rsidRDefault="00937FF1" w:rsidP="00AA3637">
            <w:pPr>
              <w:pStyle w:val="Tabletext"/>
              <w:keepLines/>
              <w:tabs>
                <w:tab w:val="left" w:leader="dot" w:pos="7938"/>
                <w:tab w:val="center" w:pos="9526"/>
              </w:tabs>
              <w:ind w:left="567" w:hanging="567"/>
            </w:pPr>
            <w:r w:rsidRPr="00527337">
              <w:t>6</w:t>
            </w:r>
          </w:p>
        </w:tc>
        <w:tc>
          <w:tcPr>
            <w:tcW w:w="2803" w:type="dxa"/>
          </w:tcPr>
          <w:p w14:paraId="0B36F4FC" w14:textId="77777777" w:rsidR="00937FF1" w:rsidRPr="00527337" w:rsidRDefault="00937FF1" w:rsidP="00AA3637">
            <w:pPr>
              <w:pStyle w:val="Tabletext"/>
              <w:keepLines/>
              <w:tabs>
                <w:tab w:val="left" w:leader="dot" w:pos="7938"/>
                <w:tab w:val="center" w:pos="9526"/>
              </w:tabs>
              <w:ind w:left="567" w:hanging="567"/>
            </w:pPr>
            <w:r w:rsidRPr="00527337">
              <w:t>4 to 8</w:t>
            </w:r>
          </w:p>
        </w:tc>
      </w:tr>
      <w:tr w:rsidR="00937FF1" w:rsidRPr="00527337" w14:paraId="6FFFBDAB" w14:textId="77777777" w:rsidTr="00AA3637">
        <w:trPr>
          <w:cantSplit/>
          <w:jc w:val="center"/>
        </w:trPr>
        <w:tc>
          <w:tcPr>
            <w:tcW w:w="2579" w:type="dxa"/>
          </w:tcPr>
          <w:p w14:paraId="6764BAB1" w14:textId="77777777" w:rsidR="00937FF1" w:rsidRPr="00527337" w:rsidRDefault="00937FF1" w:rsidP="00AA3637">
            <w:pPr>
              <w:pStyle w:val="Tabletext"/>
            </w:pPr>
            <w:r w:rsidRPr="00527337">
              <w:t xml:space="preserve">Minimum discernible signal </w:t>
            </w:r>
          </w:p>
        </w:tc>
        <w:tc>
          <w:tcPr>
            <w:tcW w:w="1055" w:type="dxa"/>
          </w:tcPr>
          <w:p w14:paraId="1E5B144F"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697" w:type="dxa"/>
          </w:tcPr>
          <w:p w14:paraId="2726E5C7" w14:textId="77777777" w:rsidR="00937FF1" w:rsidRPr="00527337" w:rsidRDefault="00937FF1" w:rsidP="00AA3637">
            <w:pPr>
              <w:pStyle w:val="Tabletext"/>
              <w:keepLines/>
              <w:tabs>
                <w:tab w:val="left" w:leader="dot" w:pos="7938"/>
                <w:tab w:val="center" w:pos="9526"/>
              </w:tabs>
              <w:ind w:left="567" w:hanging="567"/>
            </w:pPr>
            <w:r w:rsidRPr="00527337">
              <w:t>–97 (noise floor)</w:t>
            </w:r>
          </w:p>
        </w:tc>
        <w:tc>
          <w:tcPr>
            <w:tcW w:w="2522" w:type="dxa"/>
          </w:tcPr>
          <w:p w14:paraId="1A49DD49" w14:textId="77777777" w:rsidR="00937FF1" w:rsidRPr="00527337" w:rsidRDefault="00937FF1" w:rsidP="00AA3637">
            <w:pPr>
              <w:pStyle w:val="Tabletext"/>
              <w:keepLines/>
              <w:tabs>
                <w:tab w:val="left" w:leader="dot" w:pos="7938"/>
                <w:tab w:val="center" w:pos="9526"/>
              </w:tabs>
              <w:ind w:left="567" w:hanging="567"/>
            </w:pPr>
            <w:r w:rsidRPr="00527337">
              <w:t>–102 (noise floor)</w:t>
            </w:r>
          </w:p>
        </w:tc>
        <w:tc>
          <w:tcPr>
            <w:tcW w:w="2803" w:type="dxa"/>
          </w:tcPr>
          <w:p w14:paraId="1EBAF2C4"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803" w:type="dxa"/>
          </w:tcPr>
          <w:p w14:paraId="05001A5B" w14:textId="77777777" w:rsidR="00937FF1" w:rsidRPr="00527337" w:rsidRDefault="00937FF1" w:rsidP="00AA3637">
            <w:pPr>
              <w:pStyle w:val="Tabletext"/>
              <w:keepLines/>
              <w:tabs>
                <w:tab w:val="left" w:leader="dot" w:pos="7938"/>
                <w:tab w:val="center" w:pos="9526"/>
              </w:tabs>
              <w:ind w:left="567" w:hanging="567"/>
            </w:pPr>
            <w:r w:rsidRPr="00527337">
              <w:t>Not specified</w:t>
            </w:r>
          </w:p>
        </w:tc>
      </w:tr>
      <w:tr w:rsidR="00937FF1" w:rsidRPr="00527337" w14:paraId="72D338C6" w14:textId="77777777" w:rsidTr="00AA3637">
        <w:trPr>
          <w:cantSplit/>
          <w:jc w:val="center"/>
        </w:trPr>
        <w:tc>
          <w:tcPr>
            <w:tcW w:w="2579" w:type="dxa"/>
          </w:tcPr>
          <w:p w14:paraId="411C3432" w14:textId="77777777" w:rsidR="00937FF1" w:rsidRPr="00527337" w:rsidRDefault="00937FF1" w:rsidP="00AA3637">
            <w:pPr>
              <w:pStyle w:val="Tabletext"/>
            </w:pPr>
            <w:r w:rsidRPr="00527337">
              <w:t xml:space="preserve">Total chirp width </w:t>
            </w:r>
          </w:p>
        </w:tc>
        <w:tc>
          <w:tcPr>
            <w:tcW w:w="1055" w:type="dxa"/>
          </w:tcPr>
          <w:p w14:paraId="720B2B5E"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7" w:type="dxa"/>
          </w:tcPr>
          <w:p w14:paraId="318BA0BF"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522" w:type="dxa"/>
          </w:tcPr>
          <w:p w14:paraId="54A292EE"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7BEBA29A"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19C9EE9A"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527337" w14:paraId="6EABB4BB" w14:textId="77777777" w:rsidTr="00AA3637">
        <w:trPr>
          <w:cantSplit/>
          <w:jc w:val="center"/>
        </w:trPr>
        <w:tc>
          <w:tcPr>
            <w:tcW w:w="2579" w:type="dxa"/>
            <w:tcBorders>
              <w:bottom w:val="single" w:sz="6" w:space="0" w:color="auto"/>
            </w:tcBorders>
          </w:tcPr>
          <w:p w14:paraId="2C35F1ED" w14:textId="77777777" w:rsidR="00937FF1" w:rsidRPr="00527337" w:rsidRDefault="00937FF1" w:rsidP="00AA3637">
            <w:pPr>
              <w:pStyle w:val="Tabletext"/>
              <w:rPr>
                <w:lang w:val="de-DE"/>
              </w:rPr>
            </w:pPr>
            <w:r w:rsidRPr="00527337">
              <w:rPr>
                <w:lang w:val="de-DE"/>
              </w:rPr>
              <w:t xml:space="preserve">RF emission bandwidth </w:t>
            </w:r>
          </w:p>
          <w:p w14:paraId="2C8EDD73" w14:textId="77777777" w:rsidR="00937FF1" w:rsidRPr="00527337" w:rsidRDefault="00937FF1" w:rsidP="00AA3637">
            <w:pPr>
              <w:pStyle w:val="Tabletex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055" w:type="dxa"/>
            <w:tcBorders>
              <w:bottom w:val="single" w:sz="6" w:space="0" w:color="auto"/>
            </w:tcBorders>
          </w:tcPr>
          <w:p w14:paraId="7FD26222"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7" w:type="dxa"/>
            <w:tcBorders>
              <w:bottom w:val="single" w:sz="6" w:space="0" w:color="auto"/>
            </w:tcBorders>
          </w:tcPr>
          <w:p w14:paraId="450BBEFE" w14:textId="77777777" w:rsidR="00937FF1" w:rsidRPr="00527337" w:rsidRDefault="00937FF1" w:rsidP="00AA3637">
            <w:pPr>
              <w:pStyle w:val="Tabletext"/>
              <w:keepLines/>
              <w:tabs>
                <w:tab w:val="left" w:leader="dot" w:pos="7938"/>
                <w:tab w:val="center" w:pos="9526"/>
              </w:tabs>
              <w:ind w:left="567" w:hanging="567"/>
            </w:pPr>
          </w:p>
          <w:p w14:paraId="6EAAEDDD" w14:textId="77777777" w:rsidR="00937FF1" w:rsidRPr="00527337" w:rsidRDefault="00937FF1" w:rsidP="00AA3637">
            <w:pPr>
              <w:pStyle w:val="Tabletext"/>
            </w:pPr>
            <w:r w:rsidRPr="00527337">
              <w:t>14</w:t>
            </w:r>
            <w:r w:rsidRPr="00527337">
              <w:br/>
              <w:t>43</w:t>
            </w:r>
          </w:p>
        </w:tc>
        <w:tc>
          <w:tcPr>
            <w:tcW w:w="2522" w:type="dxa"/>
            <w:tcBorders>
              <w:bottom w:val="single" w:sz="6" w:space="0" w:color="auto"/>
            </w:tcBorders>
          </w:tcPr>
          <w:p w14:paraId="2E741E17" w14:textId="77777777" w:rsidR="00937FF1" w:rsidRPr="00527337" w:rsidRDefault="00937FF1" w:rsidP="00AA3637">
            <w:pPr>
              <w:pStyle w:val="Tabletext"/>
              <w:keepLines/>
              <w:tabs>
                <w:tab w:val="left" w:leader="dot" w:pos="7938"/>
                <w:tab w:val="center" w:pos="9526"/>
              </w:tabs>
              <w:ind w:left="567" w:hanging="567"/>
            </w:pPr>
          </w:p>
          <w:p w14:paraId="37B313ED" w14:textId="77777777" w:rsidR="00937FF1" w:rsidRPr="00527337" w:rsidRDefault="00937FF1" w:rsidP="00AA3637">
            <w:pPr>
              <w:pStyle w:val="Tabletext"/>
            </w:pPr>
            <w:r w:rsidRPr="00527337">
              <w:t>20</w:t>
            </w:r>
            <w:r w:rsidRPr="00527337">
              <w:br/>
              <w:t>55</w:t>
            </w:r>
          </w:p>
        </w:tc>
        <w:tc>
          <w:tcPr>
            <w:tcW w:w="2803" w:type="dxa"/>
            <w:tcBorders>
              <w:bottom w:val="single" w:sz="6" w:space="0" w:color="auto"/>
            </w:tcBorders>
          </w:tcPr>
          <w:p w14:paraId="6C102E15"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803" w:type="dxa"/>
            <w:tcBorders>
              <w:bottom w:val="single" w:sz="6" w:space="0" w:color="auto"/>
            </w:tcBorders>
          </w:tcPr>
          <w:p w14:paraId="43C4C44E" w14:textId="77777777" w:rsidR="00937FF1" w:rsidRPr="00527337" w:rsidRDefault="00937FF1" w:rsidP="00AA3637">
            <w:pPr>
              <w:pStyle w:val="Tabletext"/>
              <w:keepLines/>
              <w:tabs>
                <w:tab w:val="left" w:leader="dot" w:pos="7938"/>
                <w:tab w:val="center" w:pos="9526"/>
              </w:tabs>
              <w:ind w:left="567" w:hanging="567"/>
            </w:pPr>
            <w:r w:rsidRPr="00527337">
              <w:t>Not specified</w:t>
            </w:r>
          </w:p>
        </w:tc>
      </w:tr>
      <w:tr w:rsidR="00937FF1" w:rsidRPr="00A225B7" w14:paraId="1A47972E" w14:textId="77777777" w:rsidTr="00AA3637">
        <w:trPr>
          <w:cantSplit/>
          <w:jc w:val="center"/>
        </w:trPr>
        <w:tc>
          <w:tcPr>
            <w:tcW w:w="14459" w:type="dxa"/>
            <w:gridSpan w:val="6"/>
            <w:tcBorders>
              <w:left w:val="nil"/>
              <w:bottom w:val="nil"/>
              <w:right w:val="nil"/>
            </w:tcBorders>
          </w:tcPr>
          <w:p w14:paraId="4C416650" w14:textId="77777777" w:rsidR="00937FF1" w:rsidRPr="00A91BD6" w:rsidRDefault="00937FF1" w:rsidP="00AA3637">
            <w:pPr>
              <w:pStyle w:val="Tabletext"/>
              <w:rPr>
                <w:strike/>
                <w:lang w:val="en-US"/>
              </w:rPr>
            </w:pPr>
            <w:r w:rsidRPr="00A91BD6">
              <w:rPr>
                <w:vertAlign w:val="superscript"/>
                <w:lang w:val="en-US"/>
              </w:rPr>
              <w:t>(3)</w:t>
            </w:r>
            <w:r w:rsidRPr="00A91BD6">
              <w:rPr>
                <w:lang w:val="en-US"/>
              </w:rPr>
              <w:tab/>
              <w:t>IMO category – including fishing.</w:t>
            </w:r>
          </w:p>
          <w:p w14:paraId="03FEF8FC" w14:textId="77777777" w:rsidR="00937FF1" w:rsidRPr="00BC38A0" w:rsidRDefault="00937FF1" w:rsidP="00AA3637">
            <w:pPr>
              <w:pStyle w:val="Tabletext"/>
              <w:rPr>
                <w:lang w:val="en-US"/>
              </w:rPr>
            </w:pPr>
            <w:r w:rsidRPr="00BC38A0">
              <w:rPr>
                <w:vertAlign w:val="superscript"/>
                <w:lang w:val="en-US"/>
              </w:rPr>
              <w:t>(4)</w:t>
            </w:r>
            <w:r w:rsidRPr="00BC38A0">
              <w:rPr>
                <w:lang w:val="en-US"/>
              </w:rPr>
              <w:tab/>
              <w:t>Uncompressed pulse, pseudo-random frequency-agile.</w:t>
            </w:r>
          </w:p>
          <w:p w14:paraId="67A2A0EE" w14:textId="77777777" w:rsidR="00937FF1" w:rsidRPr="00BC38A0" w:rsidRDefault="00937FF1" w:rsidP="00AA3637">
            <w:pPr>
              <w:pStyle w:val="Tabletext"/>
              <w:rPr>
                <w:lang w:val="en-US"/>
              </w:rPr>
            </w:pPr>
            <w:r w:rsidRPr="00BC38A0">
              <w:rPr>
                <w:vertAlign w:val="superscript"/>
                <w:lang w:val="en-US"/>
              </w:rPr>
              <w:t>(5)</w:t>
            </w:r>
            <w:r w:rsidRPr="00BC38A0">
              <w:rPr>
                <w:lang w:val="en-US"/>
              </w:rPr>
              <w:tab/>
              <w:t>Frequency sweep rate (sweep/s).</w:t>
            </w:r>
          </w:p>
          <w:p w14:paraId="6504ABF1" w14:textId="77777777" w:rsidR="00937FF1" w:rsidRPr="00BC38A0" w:rsidRDefault="00937FF1" w:rsidP="00AA3637">
            <w:pPr>
              <w:pStyle w:val="Tabletext"/>
              <w:rPr>
                <w:lang w:val="en-US"/>
              </w:rPr>
            </w:pPr>
            <w:r w:rsidRPr="00BC38A0">
              <w:rPr>
                <w:vertAlign w:val="superscript"/>
                <w:lang w:val="en-US"/>
              </w:rPr>
              <w:t>(6)</w:t>
            </w:r>
            <w:r w:rsidRPr="00BC38A0">
              <w:rPr>
                <w:lang w:val="en-US"/>
              </w:rPr>
              <w:tab/>
              <w:t>River category.</w:t>
            </w:r>
          </w:p>
          <w:p w14:paraId="7F452273" w14:textId="77777777" w:rsidR="00937FF1" w:rsidRPr="009C6D1D" w:rsidRDefault="00937FF1" w:rsidP="00AA3637">
            <w:pPr>
              <w:pStyle w:val="Tabletext"/>
              <w:rPr>
                <w:lang w:val="en-US"/>
              </w:rPr>
            </w:pPr>
            <w:r w:rsidRPr="00BC38A0">
              <w:rPr>
                <w:vertAlign w:val="superscript"/>
                <w:lang w:val="en-US"/>
              </w:rPr>
              <w:t>(7)</w:t>
            </w:r>
            <w:r w:rsidRPr="00BC38A0">
              <w:rPr>
                <w:lang w:val="en-US"/>
              </w:rPr>
              <w:tab/>
              <w:t>Pleasure craft category.</w:t>
            </w:r>
          </w:p>
        </w:tc>
      </w:tr>
    </w:tbl>
    <w:p w14:paraId="477F8DDC" w14:textId="77777777" w:rsidR="00937FF1" w:rsidRPr="00D1048A" w:rsidRDefault="00937FF1" w:rsidP="00937FF1">
      <w:pPr>
        <w:pStyle w:val="Tablefin"/>
        <w:rPr>
          <w:lang w:val="en-GB"/>
        </w:rPr>
      </w:pPr>
    </w:p>
    <w:p w14:paraId="03721C13" w14:textId="77777777" w:rsidR="00937FF1" w:rsidRPr="00527337" w:rsidRDefault="00937FF1" w:rsidP="00937FF1">
      <w:pPr>
        <w:pStyle w:val="TableNo"/>
      </w:pPr>
      <w:r w:rsidRPr="00BC38A0">
        <w:rPr>
          <w:lang w:val="en-US"/>
        </w:rPr>
        <w:lastRenderedPageBreak/>
        <w:br/>
      </w:r>
      <w:r w:rsidRPr="00527337">
        <w:t>TABLE 2 (</w:t>
      </w:r>
      <w:r w:rsidRPr="00527337">
        <w:rPr>
          <w:i/>
          <w:caps w:val="0"/>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75"/>
        <w:gridCol w:w="1420"/>
        <w:gridCol w:w="3133"/>
        <w:gridCol w:w="2610"/>
        <w:gridCol w:w="3921"/>
      </w:tblGrid>
      <w:tr w:rsidR="00937FF1" w:rsidRPr="00527337" w14:paraId="35C2A8B6" w14:textId="77777777" w:rsidTr="00AA3637">
        <w:trPr>
          <w:jc w:val="center"/>
        </w:trPr>
        <w:tc>
          <w:tcPr>
            <w:tcW w:w="2960" w:type="dxa"/>
          </w:tcPr>
          <w:p w14:paraId="4BABAEA3" w14:textId="77777777" w:rsidR="00937FF1" w:rsidRPr="00527337" w:rsidRDefault="00937FF1" w:rsidP="00AA3637">
            <w:pPr>
              <w:pStyle w:val="Tablehead"/>
            </w:pPr>
            <w:r w:rsidRPr="00527337">
              <w:t>Characteristics</w:t>
            </w:r>
          </w:p>
        </w:tc>
        <w:tc>
          <w:tcPr>
            <w:tcW w:w="1246" w:type="dxa"/>
          </w:tcPr>
          <w:p w14:paraId="145783BA" w14:textId="77777777" w:rsidR="00937FF1" w:rsidRPr="00527337" w:rsidRDefault="00937FF1" w:rsidP="00AA3637">
            <w:pPr>
              <w:pStyle w:val="Tablehead"/>
            </w:pPr>
            <w:r w:rsidRPr="00527337">
              <w:t>Units</w:t>
            </w:r>
          </w:p>
        </w:tc>
        <w:tc>
          <w:tcPr>
            <w:tcW w:w="2748" w:type="dxa"/>
          </w:tcPr>
          <w:p w14:paraId="7C65283F" w14:textId="77777777" w:rsidR="00937FF1" w:rsidRPr="00527337" w:rsidRDefault="00937FF1" w:rsidP="00AA3637">
            <w:pPr>
              <w:pStyle w:val="Tablehead"/>
            </w:pPr>
            <w:r w:rsidRPr="00527337">
              <w:t>System S1</w:t>
            </w:r>
            <w:r>
              <w:t>0</w:t>
            </w:r>
          </w:p>
        </w:tc>
        <w:tc>
          <w:tcPr>
            <w:tcW w:w="2290" w:type="dxa"/>
          </w:tcPr>
          <w:p w14:paraId="4FC5E322" w14:textId="77777777" w:rsidR="00937FF1" w:rsidRPr="00527337" w:rsidRDefault="00937FF1" w:rsidP="00AA3637">
            <w:pPr>
              <w:pStyle w:val="Tablehead"/>
            </w:pPr>
            <w:r w:rsidRPr="00527337">
              <w:t>System S1</w:t>
            </w:r>
            <w:r>
              <w:t>1</w:t>
            </w:r>
          </w:p>
        </w:tc>
        <w:tc>
          <w:tcPr>
            <w:tcW w:w="3440" w:type="dxa"/>
          </w:tcPr>
          <w:p w14:paraId="75A77F11" w14:textId="77777777" w:rsidR="00937FF1" w:rsidRPr="00527337" w:rsidRDefault="00937FF1" w:rsidP="00AA3637">
            <w:pPr>
              <w:pStyle w:val="Tablehead"/>
            </w:pPr>
            <w:r w:rsidRPr="00527337">
              <w:t>System S1</w:t>
            </w:r>
            <w:r>
              <w:t>2</w:t>
            </w:r>
          </w:p>
        </w:tc>
      </w:tr>
      <w:tr w:rsidR="00937FF1" w:rsidRPr="00527337" w14:paraId="4A4FB0C9" w14:textId="77777777" w:rsidTr="00AA3637">
        <w:trPr>
          <w:jc w:val="center"/>
        </w:trPr>
        <w:tc>
          <w:tcPr>
            <w:tcW w:w="2960" w:type="dxa"/>
          </w:tcPr>
          <w:p w14:paraId="07CF1993" w14:textId="77777777" w:rsidR="00937FF1" w:rsidRPr="00527337" w:rsidRDefault="00937FF1" w:rsidP="00AA3637">
            <w:pPr>
              <w:pStyle w:val="Tabletext"/>
            </w:pPr>
            <w:r w:rsidRPr="00527337">
              <w:t>Function</w:t>
            </w:r>
          </w:p>
        </w:tc>
        <w:tc>
          <w:tcPr>
            <w:tcW w:w="1246" w:type="dxa"/>
          </w:tcPr>
          <w:p w14:paraId="2F14CC82" w14:textId="77777777" w:rsidR="00937FF1" w:rsidRPr="00527337" w:rsidRDefault="00937FF1" w:rsidP="00AA3637">
            <w:pPr>
              <w:pStyle w:val="Tabletext"/>
              <w:jc w:val="center"/>
            </w:pPr>
          </w:p>
        </w:tc>
        <w:tc>
          <w:tcPr>
            <w:tcW w:w="2748" w:type="dxa"/>
          </w:tcPr>
          <w:p w14:paraId="4BF6623B" w14:textId="77777777" w:rsidR="00937FF1" w:rsidRPr="00527337" w:rsidRDefault="00937FF1" w:rsidP="00AA3637">
            <w:pPr>
              <w:pStyle w:val="Tabletext"/>
            </w:pPr>
            <w:r w:rsidRPr="00527337">
              <w:t>Surveillance radar</w:t>
            </w:r>
          </w:p>
        </w:tc>
        <w:tc>
          <w:tcPr>
            <w:tcW w:w="2290" w:type="dxa"/>
          </w:tcPr>
          <w:p w14:paraId="46234474" w14:textId="77777777" w:rsidR="00937FF1" w:rsidRPr="00527337" w:rsidRDefault="00937FF1" w:rsidP="00AA3637">
            <w:pPr>
              <w:pStyle w:val="Tabletext"/>
            </w:pPr>
            <w:r w:rsidRPr="00527337">
              <w:t>Marine navigation radar</w:t>
            </w:r>
          </w:p>
        </w:tc>
        <w:tc>
          <w:tcPr>
            <w:tcW w:w="3440" w:type="dxa"/>
          </w:tcPr>
          <w:p w14:paraId="5205F9DF" w14:textId="77777777" w:rsidR="00937FF1" w:rsidRPr="00527337" w:rsidRDefault="00937FF1" w:rsidP="00AA3637">
            <w:pPr>
              <w:pStyle w:val="Tabletext"/>
            </w:pPr>
            <w:r w:rsidRPr="00527337">
              <w:t>Surveillance radar</w:t>
            </w:r>
          </w:p>
        </w:tc>
      </w:tr>
      <w:tr w:rsidR="00937FF1" w:rsidRPr="00527337" w14:paraId="4E107BD8" w14:textId="77777777" w:rsidTr="00AA3637">
        <w:trPr>
          <w:jc w:val="center"/>
        </w:trPr>
        <w:tc>
          <w:tcPr>
            <w:tcW w:w="2960" w:type="dxa"/>
          </w:tcPr>
          <w:p w14:paraId="6E3DE183" w14:textId="77777777" w:rsidR="00937FF1" w:rsidRPr="00527337" w:rsidRDefault="00937FF1" w:rsidP="00AA3637">
            <w:pPr>
              <w:pStyle w:val="Tabletext"/>
            </w:pPr>
            <w:r w:rsidRPr="00527337">
              <w:t>Platform type</w:t>
            </w:r>
          </w:p>
        </w:tc>
        <w:tc>
          <w:tcPr>
            <w:tcW w:w="1246" w:type="dxa"/>
          </w:tcPr>
          <w:p w14:paraId="57015E44" w14:textId="77777777" w:rsidR="00937FF1" w:rsidRPr="00527337" w:rsidRDefault="00937FF1" w:rsidP="00AA3637">
            <w:pPr>
              <w:pStyle w:val="Tabletext"/>
              <w:jc w:val="center"/>
            </w:pPr>
          </w:p>
        </w:tc>
        <w:tc>
          <w:tcPr>
            <w:tcW w:w="2748" w:type="dxa"/>
          </w:tcPr>
          <w:p w14:paraId="6A8A4452" w14:textId="77777777" w:rsidR="00937FF1" w:rsidRPr="00527337" w:rsidRDefault="00937FF1" w:rsidP="00AA3637">
            <w:pPr>
              <w:pStyle w:val="Tabletext"/>
            </w:pPr>
            <w:r w:rsidRPr="00527337">
              <w:t>Shipborne</w:t>
            </w:r>
          </w:p>
        </w:tc>
        <w:tc>
          <w:tcPr>
            <w:tcW w:w="2290" w:type="dxa"/>
          </w:tcPr>
          <w:p w14:paraId="556BF406" w14:textId="77777777" w:rsidR="00937FF1" w:rsidRPr="00527337" w:rsidRDefault="00937FF1" w:rsidP="00AA3637">
            <w:pPr>
              <w:pStyle w:val="Tabletext"/>
            </w:pPr>
            <w:r w:rsidRPr="00527337">
              <w:t>Shipborne</w:t>
            </w:r>
          </w:p>
        </w:tc>
        <w:tc>
          <w:tcPr>
            <w:tcW w:w="3440" w:type="dxa"/>
          </w:tcPr>
          <w:p w14:paraId="297D7C26" w14:textId="77777777" w:rsidR="00937FF1" w:rsidRPr="00527337" w:rsidRDefault="00937FF1" w:rsidP="00AA3637">
            <w:pPr>
              <w:pStyle w:val="Tabletext"/>
            </w:pPr>
            <w:r w:rsidRPr="00527337">
              <w:t>Vessel and Coastal</w:t>
            </w:r>
          </w:p>
        </w:tc>
      </w:tr>
      <w:tr w:rsidR="00937FF1" w:rsidRPr="00527337" w14:paraId="5B2D3EAC" w14:textId="77777777" w:rsidTr="00AA3637">
        <w:trPr>
          <w:jc w:val="center"/>
        </w:trPr>
        <w:tc>
          <w:tcPr>
            <w:tcW w:w="2960" w:type="dxa"/>
          </w:tcPr>
          <w:p w14:paraId="696BF697" w14:textId="77777777" w:rsidR="00937FF1" w:rsidRPr="00527337" w:rsidRDefault="00937FF1" w:rsidP="00AA3637">
            <w:pPr>
              <w:pStyle w:val="Tabletext"/>
            </w:pPr>
            <w:r w:rsidRPr="00527337">
              <w:t>Tuning range</w:t>
            </w:r>
          </w:p>
        </w:tc>
        <w:tc>
          <w:tcPr>
            <w:tcW w:w="1246" w:type="dxa"/>
          </w:tcPr>
          <w:p w14:paraId="6DDFF8FC" w14:textId="77777777" w:rsidR="00937FF1" w:rsidRPr="00527337" w:rsidRDefault="00937FF1" w:rsidP="00AA3637">
            <w:pPr>
              <w:pStyle w:val="Tabletext"/>
              <w:jc w:val="center"/>
            </w:pPr>
            <w:r w:rsidRPr="00527337">
              <w:t>MHz</w:t>
            </w:r>
          </w:p>
        </w:tc>
        <w:tc>
          <w:tcPr>
            <w:tcW w:w="2748" w:type="dxa"/>
          </w:tcPr>
          <w:p w14:paraId="445FDE99" w14:textId="77777777" w:rsidR="00937FF1" w:rsidRPr="00527337" w:rsidRDefault="00937FF1" w:rsidP="00AA3637">
            <w:pPr>
              <w:pStyle w:val="Tabletext"/>
            </w:pPr>
            <w:r>
              <w:t>9 225-</w:t>
            </w:r>
            <w:r w:rsidRPr="00527337">
              <w:t>9 500</w:t>
            </w:r>
          </w:p>
        </w:tc>
        <w:tc>
          <w:tcPr>
            <w:tcW w:w="2290" w:type="dxa"/>
          </w:tcPr>
          <w:p w14:paraId="2CEB6195" w14:textId="77777777" w:rsidR="00937FF1" w:rsidRPr="00527337" w:rsidRDefault="00937FF1" w:rsidP="00AA3637">
            <w:pPr>
              <w:pStyle w:val="Tabletext"/>
            </w:pPr>
            <w:r w:rsidRPr="00527337">
              <w:t>9 325</w:t>
            </w:r>
            <w:r>
              <w:t>-</w:t>
            </w:r>
            <w:r w:rsidRPr="00527337">
              <w:t>9 460</w:t>
            </w:r>
          </w:p>
        </w:tc>
        <w:tc>
          <w:tcPr>
            <w:tcW w:w="3440" w:type="dxa"/>
          </w:tcPr>
          <w:p w14:paraId="5D0B6E57" w14:textId="77777777" w:rsidR="00937FF1" w:rsidRPr="00527337" w:rsidRDefault="00937FF1" w:rsidP="00AA3637">
            <w:pPr>
              <w:pStyle w:val="Tabletext"/>
            </w:pPr>
            <w:r w:rsidRPr="00527337">
              <w:t>9 000-9 200 or</w:t>
            </w:r>
          </w:p>
          <w:p w14:paraId="1A94D7F3" w14:textId="77777777" w:rsidR="00937FF1" w:rsidRPr="00527337" w:rsidRDefault="00937FF1" w:rsidP="00AA3637">
            <w:pPr>
              <w:pStyle w:val="Tabletext"/>
            </w:pPr>
            <w:r w:rsidRPr="00527337">
              <w:t>9 225-9 500</w:t>
            </w:r>
          </w:p>
        </w:tc>
      </w:tr>
      <w:tr w:rsidR="00937FF1" w:rsidRPr="00A225B7" w14:paraId="3FCC115E" w14:textId="77777777" w:rsidTr="00AA3637">
        <w:trPr>
          <w:jc w:val="center"/>
        </w:trPr>
        <w:tc>
          <w:tcPr>
            <w:tcW w:w="2960" w:type="dxa"/>
          </w:tcPr>
          <w:p w14:paraId="71CA2B91" w14:textId="77777777" w:rsidR="00937FF1" w:rsidRPr="00527337" w:rsidRDefault="00937FF1" w:rsidP="00AA3637">
            <w:pPr>
              <w:pStyle w:val="Tabletext"/>
            </w:pPr>
            <w:r w:rsidRPr="00527337">
              <w:t>Modulation</w:t>
            </w:r>
          </w:p>
        </w:tc>
        <w:tc>
          <w:tcPr>
            <w:tcW w:w="1246" w:type="dxa"/>
          </w:tcPr>
          <w:p w14:paraId="73F646C5" w14:textId="77777777" w:rsidR="00937FF1" w:rsidRPr="00527337" w:rsidRDefault="00937FF1" w:rsidP="00AA3637">
            <w:pPr>
              <w:pStyle w:val="Tabletext"/>
              <w:jc w:val="center"/>
            </w:pPr>
          </w:p>
        </w:tc>
        <w:tc>
          <w:tcPr>
            <w:tcW w:w="2748" w:type="dxa"/>
          </w:tcPr>
          <w:p w14:paraId="4A05DF63" w14:textId="77777777" w:rsidR="00937FF1" w:rsidRPr="00527337" w:rsidRDefault="00937FF1" w:rsidP="00AA3637">
            <w:pPr>
              <w:pStyle w:val="Tabletext"/>
            </w:pPr>
            <w:r w:rsidRPr="00527337">
              <w:t>Pulse compression</w:t>
            </w:r>
          </w:p>
        </w:tc>
        <w:tc>
          <w:tcPr>
            <w:tcW w:w="2290" w:type="dxa"/>
          </w:tcPr>
          <w:p w14:paraId="5E57C17D" w14:textId="77777777" w:rsidR="00937FF1" w:rsidRPr="00527337" w:rsidRDefault="00937FF1" w:rsidP="00AA3637">
            <w:pPr>
              <w:pStyle w:val="Tabletext"/>
            </w:pPr>
            <w:r w:rsidRPr="00527337">
              <w:t>Pulsed</w:t>
            </w:r>
          </w:p>
        </w:tc>
        <w:tc>
          <w:tcPr>
            <w:tcW w:w="3440" w:type="dxa"/>
          </w:tcPr>
          <w:p w14:paraId="67A6C128" w14:textId="77777777" w:rsidR="00937FF1" w:rsidRPr="00BC38A0" w:rsidRDefault="00937FF1" w:rsidP="00AA3637">
            <w:pPr>
              <w:pStyle w:val="Tabletext"/>
              <w:rPr>
                <w:lang w:val="en-US"/>
              </w:rPr>
            </w:pPr>
            <w:r w:rsidRPr="00BC38A0">
              <w:rPr>
                <w:lang w:val="en-US"/>
              </w:rPr>
              <w:t>V7N</w:t>
            </w:r>
          </w:p>
          <w:p w14:paraId="034D1931" w14:textId="77777777" w:rsidR="00937FF1" w:rsidRPr="00BC38A0" w:rsidRDefault="00937FF1" w:rsidP="00AA3637">
            <w:pPr>
              <w:pStyle w:val="Tabletext"/>
              <w:rPr>
                <w:lang w:val="en-US"/>
              </w:rPr>
            </w:pPr>
            <w:r w:rsidRPr="00BC38A0">
              <w:rPr>
                <w:lang w:val="en-US"/>
              </w:rPr>
              <w:t>Fully coherent pulse compression radar using complex pattern of chirps at up to 6 centre frequencies with three different chirp durations</w:t>
            </w:r>
          </w:p>
        </w:tc>
      </w:tr>
      <w:tr w:rsidR="00937FF1" w:rsidRPr="00527337" w14:paraId="5FA2A698" w14:textId="77777777" w:rsidTr="00AA3637">
        <w:trPr>
          <w:jc w:val="center"/>
        </w:trPr>
        <w:tc>
          <w:tcPr>
            <w:tcW w:w="2960" w:type="dxa"/>
          </w:tcPr>
          <w:p w14:paraId="12C30F35" w14:textId="77777777" w:rsidR="00937FF1" w:rsidRPr="00527337" w:rsidRDefault="00937FF1" w:rsidP="00AA3637">
            <w:pPr>
              <w:pStyle w:val="Tabletext"/>
            </w:pPr>
            <w:r w:rsidRPr="00527337">
              <w:t>Peak power into antenna</w:t>
            </w:r>
          </w:p>
        </w:tc>
        <w:tc>
          <w:tcPr>
            <w:tcW w:w="1246" w:type="dxa"/>
          </w:tcPr>
          <w:p w14:paraId="602B1661" w14:textId="77777777" w:rsidR="00937FF1" w:rsidRPr="00527337" w:rsidRDefault="00937FF1" w:rsidP="00AA3637">
            <w:pPr>
              <w:pStyle w:val="Tabletext"/>
              <w:jc w:val="center"/>
            </w:pPr>
            <w:r w:rsidRPr="00527337">
              <w:t>kW</w:t>
            </w:r>
          </w:p>
        </w:tc>
        <w:tc>
          <w:tcPr>
            <w:tcW w:w="2748" w:type="dxa"/>
          </w:tcPr>
          <w:p w14:paraId="700674EE" w14:textId="77777777" w:rsidR="00937FF1" w:rsidRPr="00527337" w:rsidRDefault="00937FF1" w:rsidP="00AA3637">
            <w:pPr>
              <w:pStyle w:val="Tabletext"/>
            </w:pPr>
            <w:r w:rsidRPr="00527337">
              <w:t>0.2</w:t>
            </w:r>
          </w:p>
        </w:tc>
        <w:tc>
          <w:tcPr>
            <w:tcW w:w="2290" w:type="dxa"/>
          </w:tcPr>
          <w:p w14:paraId="42C0CBAB" w14:textId="77777777" w:rsidR="00937FF1" w:rsidRPr="00527337" w:rsidRDefault="00937FF1" w:rsidP="00AA3637">
            <w:pPr>
              <w:pStyle w:val="Tabletext"/>
            </w:pPr>
            <w:r w:rsidRPr="00527337">
              <w:t>25</w:t>
            </w:r>
          </w:p>
        </w:tc>
        <w:tc>
          <w:tcPr>
            <w:tcW w:w="3440" w:type="dxa"/>
          </w:tcPr>
          <w:p w14:paraId="795226AD" w14:textId="77777777" w:rsidR="00937FF1" w:rsidRPr="00527337" w:rsidRDefault="00937FF1" w:rsidP="00AA3637">
            <w:pPr>
              <w:pStyle w:val="Tabletext"/>
            </w:pPr>
            <w:r w:rsidRPr="00527337">
              <w:t>0.05-0.1</w:t>
            </w:r>
          </w:p>
        </w:tc>
      </w:tr>
      <w:tr w:rsidR="00937FF1" w:rsidRPr="00094FFB" w14:paraId="2E2DD0DC" w14:textId="77777777" w:rsidTr="00AA3637">
        <w:trPr>
          <w:jc w:val="center"/>
        </w:trPr>
        <w:tc>
          <w:tcPr>
            <w:tcW w:w="2960" w:type="dxa"/>
          </w:tcPr>
          <w:p w14:paraId="7DDDF6D9" w14:textId="77777777" w:rsidR="00937FF1" w:rsidRPr="00BC38A0" w:rsidRDefault="00937FF1" w:rsidP="00AA3637">
            <w:pPr>
              <w:pStyle w:val="Tabletext"/>
              <w:rPr>
                <w:lang w:val="en-US"/>
              </w:rPr>
            </w:pPr>
            <w:r w:rsidRPr="00BC38A0">
              <w:rPr>
                <w:lang w:val="en-US"/>
              </w:rPr>
              <w:t>Pulse width and</w:t>
            </w:r>
            <w:r w:rsidRPr="00BC38A0">
              <w:rPr>
                <w:lang w:val="en-US"/>
              </w:rPr>
              <w:br/>
              <w:t>Pulse repetition rate</w:t>
            </w:r>
          </w:p>
        </w:tc>
        <w:tc>
          <w:tcPr>
            <w:tcW w:w="1246" w:type="dxa"/>
          </w:tcPr>
          <w:p w14:paraId="4753D6AC" w14:textId="77777777" w:rsidR="00937FF1" w:rsidRPr="00094FFB" w:rsidRDefault="00937FF1" w:rsidP="00AA3637">
            <w:pPr>
              <w:pStyle w:val="Tabletext"/>
              <w:jc w:val="center"/>
              <w:rPr>
                <w:lang w:val="en-US"/>
              </w:rPr>
            </w:pPr>
            <w:r>
              <w:sym w:font="Symbol" w:char="F06D"/>
            </w:r>
            <w:r w:rsidRPr="00094FFB">
              <w:rPr>
                <w:lang w:val="en-US"/>
              </w:rPr>
              <w:t>s</w:t>
            </w:r>
            <w:r>
              <w:rPr>
                <w:lang w:val="en-US"/>
              </w:rPr>
              <w:br/>
            </w:r>
            <w:r w:rsidRPr="00094FFB">
              <w:rPr>
                <w:lang w:val="en-US"/>
              </w:rPr>
              <w:t>pps</w:t>
            </w:r>
          </w:p>
        </w:tc>
        <w:tc>
          <w:tcPr>
            <w:tcW w:w="2748" w:type="dxa"/>
          </w:tcPr>
          <w:p w14:paraId="765F576D" w14:textId="77777777" w:rsidR="00937FF1" w:rsidRPr="00094FFB" w:rsidRDefault="00937FF1" w:rsidP="00AA3637">
            <w:pPr>
              <w:pStyle w:val="Tabletext"/>
              <w:rPr>
                <w:lang w:val="en-US"/>
              </w:rPr>
            </w:pPr>
            <w:r w:rsidRPr="00094FFB">
              <w:rPr>
                <w:lang w:val="en-US"/>
              </w:rPr>
              <w:t>0.08</w:t>
            </w:r>
            <w:r>
              <w:rPr>
                <w:lang w:val="en-US"/>
              </w:rPr>
              <w:t>-</w:t>
            </w:r>
            <w:r w:rsidRPr="00094FFB">
              <w:rPr>
                <w:lang w:val="en-US"/>
              </w:rPr>
              <w:t>100</w:t>
            </w:r>
            <w:r>
              <w:rPr>
                <w:lang w:val="en-US"/>
              </w:rPr>
              <w:br/>
            </w:r>
            <w:r w:rsidRPr="00094FFB">
              <w:rPr>
                <w:lang w:val="en-US"/>
              </w:rPr>
              <w:t>1 000</w:t>
            </w:r>
            <w:r>
              <w:rPr>
                <w:lang w:val="en-US"/>
              </w:rPr>
              <w:t>-</w:t>
            </w:r>
            <w:r w:rsidRPr="00094FFB">
              <w:rPr>
                <w:lang w:val="en-US"/>
              </w:rPr>
              <w:t>10 000</w:t>
            </w:r>
          </w:p>
        </w:tc>
        <w:tc>
          <w:tcPr>
            <w:tcW w:w="2290" w:type="dxa"/>
          </w:tcPr>
          <w:p w14:paraId="42A9F3B9" w14:textId="77777777" w:rsidR="00937FF1" w:rsidRPr="00094FFB" w:rsidRDefault="00937FF1" w:rsidP="00AA3637">
            <w:pPr>
              <w:pStyle w:val="Tabletext"/>
              <w:rPr>
                <w:caps/>
                <w:lang w:val="en-US"/>
              </w:rPr>
            </w:pPr>
            <w:r w:rsidRPr="00094FFB">
              <w:rPr>
                <w:lang w:val="en-US"/>
              </w:rPr>
              <w:t>0.06/0.25/0.5/1</w:t>
            </w:r>
          </w:p>
          <w:p w14:paraId="0CF7D541" w14:textId="77777777" w:rsidR="00937FF1" w:rsidRPr="00094FFB" w:rsidRDefault="00937FF1" w:rsidP="00AA3637">
            <w:pPr>
              <w:pStyle w:val="Tabletext"/>
              <w:rPr>
                <w:lang w:val="en-US"/>
              </w:rPr>
            </w:pPr>
            <w:r w:rsidRPr="00094FFB">
              <w:rPr>
                <w:lang w:val="en-US"/>
              </w:rPr>
              <w:t>3 000/2 000/1 000/750</w:t>
            </w:r>
          </w:p>
        </w:tc>
        <w:tc>
          <w:tcPr>
            <w:tcW w:w="3440" w:type="dxa"/>
          </w:tcPr>
          <w:p w14:paraId="1ABCD850" w14:textId="77777777" w:rsidR="00937FF1" w:rsidRPr="00094FFB" w:rsidRDefault="00937FF1" w:rsidP="00AA3637">
            <w:pPr>
              <w:pStyle w:val="Tabletext"/>
              <w:rPr>
                <w:caps/>
                <w:lang w:val="en-US"/>
              </w:rPr>
            </w:pPr>
            <w:r w:rsidRPr="00094FFB">
              <w:rPr>
                <w:lang w:val="en-US"/>
              </w:rPr>
              <w:t>0.150 to 40</w:t>
            </w:r>
          </w:p>
          <w:p w14:paraId="59C3234B" w14:textId="77777777" w:rsidR="00937FF1" w:rsidRPr="00094FFB" w:rsidRDefault="00937FF1" w:rsidP="00AA3637">
            <w:pPr>
              <w:pStyle w:val="Tabletext"/>
              <w:rPr>
                <w:lang w:val="en-US"/>
              </w:rPr>
            </w:pPr>
            <w:r w:rsidRPr="00094FFB">
              <w:rPr>
                <w:lang w:val="en-US"/>
              </w:rPr>
              <w:t>1 000</w:t>
            </w:r>
            <w:r>
              <w:rPr>
                <w:lang w:val="en-US"/>
              </w:rPr>
              <w:t>-</w:t>
            </w:r>
            <w:r w:rsidRPr="00094FFB">
              <w:rPr>
                <w:lang w:val="en-US"/>
              </w:rPr>
              <w:t>5 000</w:t>
            </w:r>
          </w:p>
        </w:tc>
      </w:tr>
      <w:tr w:rsidR="00937FF1" w:rsidRPr="00094FFB" w14:paraId="492BCE1C" w14:textId="77777777" w:rsidTr="00AA3637">
        <w:trPr>
          <w:jc w:val="center"/>
        </w:trPr>
        <w:tc>
          <w:tcPr>
            <w:tcW w:w="2960" w:type="dxa"/>
          </w:tcPr>
          <w:p w14:paraId="2EB24EE1" w14:textId="77777777" w:rsidR="00937FF1" w:rsidRPr="00094FFB" w:rsidRDefault="00937FF1" w:rsidP="00AA3637">
            <w:pPr>
              <w:pStyle w:val="Tabletext"/>
              <w:rPr>
                <w:lang w:val="en-US"/>
              </w:rPr>
            </w:pPr>
            <w:r w:rsidRPr="00094FFB">
              <w:rPr>
                <w:lang w:val="en-US"/>
              </w:rPr>
              <w:t>Maximum duty cycle</w:t>
            </w:r>
          </w:p>
        </w:tc>
        <w:tc>
          <w:tcPr>
            <w:tcW w:w="1246" w:type="dxa"/>
          </w:tcPr>
          <w:p w14:paraId="0988E81B" w14:textId="77777777" w:rsidR="00937FF1" w:rsidRPr="00094FFB" w:rsidRDefault="00937FF1" w:rsidP="00AA3637">
            <w:pPr>
              <w:pStyle w:val="Tabletext"/>
              <w:jc w:val="center"/>
              <w:rPr>
                <w:lang w:val="en-US"/>
              </w:rPr>
            </w:pPr>
          </w:p>
        </w:tc>
        <w:tc>
          <w:tcPr>
            <w:tcW w:w="2748" w:type="dxa"/>
          </w:tcPr>
          <w:p w14:paraId="643D0988" w14:textId="77777777" w:rsidR="00937FF1" w:rsidRPr="00094FFB" w:rsidRDefault="00937FF1" w:rsidP="00AA3637">
            <w:pPr>
              <w:pStyle w:val="Tabletext"/>
              <w:rPr>
                <w:lang w:val="en-US"/>
              </w:rPr>
            </w:pPr>
            <w:r w:rsidRPr="00094FFB">
              <w:rPr>
                <w:lang w:val="en-US"/>
              </w:rPr>
              <w:t>0.2</w:t>
            </w:r>
          </w:p>
        </w:tc>
        <w:tc>
          <w:tcPr>
            <w:tcW w:w="2290" w:type="dxa"/>
          </w:tcPr>
          <w:p w14:paraId="14A38951" w14:textId="77777777" w:rsidR="00937FF1" w:rsidRPr="00094FFB" w:rsidRDefault="00937FF1" w:rsidP="00AA3637">
            <w:pPr>
              <w:pStyle w:val="Tabletext"/>
              <w:rPr>
                <w:lang w:val="en-US"/>
              </w:rPr>
            </w:pPr>
            <w:r w:rsidRPr="00094FFB">
              <w:rPr>
                <w:lang w:val="en-US"/>
              </w:rPr>
              <w:t>7.5×10</w:t>
            </w:r>
            <w:r>
              <w:rPr>
                <w:vertAlign w:val="superscript"/>
                <w:lang w:val="en-US"/>
              </w:rPr>
              <w:t>−</w:t>
            </w:r>
            <w:r w:rsidRPr="00094FFB">
              <w:rPr>
                <w:vertAlign w:val="superscript"/>
                <w:lang w:val="en-US"/>
              </w:rPr>
              <w:t>4</w:t>
            </w:r>
          </w:p>
        </w:tc>
        <w:tc>
          <w:tcPr>
            <w:tcW w:w="3440" w:type="dxa"/>
          </w:tcPr>
          <w:p w14:paraId="60D792E9" w14:textId="77777777" w:rsidR="00937FF1" w:rsidRPr="00094FFB" w:rsidRDefault="00937FF1" w:rsidP="00AA3637">
            <w:pPr>
              <w:pStyle w:val="Tabletext"/>
              <w:rPr>
                <w:lang w:val="en-US"/>
              </w:rPr>
            </w:pPr>
            <w:r w:rsidRPr="00094FFB">
              <w:rPr>
                <w:lang w:val="en-US"/>
              </w:rPr>
              <w:t>0.2</w:t>
            </w:r>
          </w:p>
        </w:tc>
      </w:tr>
      <w:tr w:rsidR="00937FF1" w:rsidRPr="00527337" w14:paraId="062C7B59" w14:textId="77777777" w:rsidTr="00AA3637">
        <w:trPr>
          <w:jc w:val="center"/>
        </w:trPr>
        <w:tc>
          <w:tcPr>
            <w:tcW w:w="2960" w:type="dxa"/>
          </w:tcPr>
          <w:p w14:paraId="308EDD5E" w14:textId="77777777" w:rsidR="00937FF1" w:rsidRPr="00527337" w:rsidRDefault="00937FF1" w:rsidP="00AA3637">
            <w:pPr>
              <w:pStyle w:val="Tabletext"/>
            </w:pPr>
            <w:r w:rsidRPr="00094FFB">
              <w:rPr>
                <w:lang w:val="en-US"/>
              </w:rPr>
              <w:t>Puls</w:t>
            </w:r>
            <w:r w:rsidRPr="00527337">
              <w:t xml:space="preserve">e rise/fall time </w:t>
            </w:r>
          </w:p>
        </w:tc>
        <w:tc>
          <w:tcPr>
            <w:tcW w:w="1246" w:type="dxa"/>
          </w:tcPr>
          <w:p w14:paraId="73CF26C7" w14:textId="77777777" w:rsidR="00937FF1" w:rsidRPr="00527337" w:rsidRDefault="00937FF1" w:rsidP="00AA3637">
            <w:pPr>
              <w:pStyle w:val="Tabletext"/>
              <w:jc w:val="center"/>
            </w:pPr>
            <w:r>
              <w:sym w:font="Symbol" w:char="F06D"/>
            </w:r>
            <w:r w:rsidRPr="00527337">
              <w:t>s</w:t>
            </w:r>
          </w:p>
        </w:tc>
        <w:tc>
          <w:tcPr>
            <w:tcW w:w="2748" w:type="dxa"/>
          </w:tcPr>
          <w:p w14:paraId="6D0F9301" w14:textId="77777777" w:rsidR="00937FF1" w:rsidRPr="00527337" w:rsidRDefault="00937FF1" w:rsidP="00AA3637">
            <w:pPr>
              <w:pStyle w:val="Tabletext"/>
              <w:rPr>
                <w:b/>
              </w:rPr>
            </w:pPr>
            <w:r w:rsidRPr="00527337">
              <w:t>0.02</w:t>
            </w:r>
          </w:p>
        </w:tc>
        <w:tc>
          <w:tcPr>
            <w:tcW w:w="2290" w:type="dxa"/>
          </w:tcPr>
          <w:p w14:paraId="0987912A" w14:textId="77777777" w:rsidR="00937FF1" w:rsidRPr="00527337" w:rsidRDefault="00937FF1" w:rsidP="00AA3637">
            <w:pPr>
              <w:pStyle w:val="Tabletext"/>
            </w:pPr>
            <w:r w:rsidRPr="00527337">
              <w:t>0.015/0.086</w:t>
            </w:r>
          </w:p>
        </w:tc>
        <w:tc>
          <w:tcPr>
            <w:tcW w:w="3440" w:type="dxa"/>
          </w:tcPr>
          <w:p w14:paraId="30D8BF37" w14:textId="77777777" w:rsidR="00937FF1" w:rsidRPr="00527337" w:rsidRDefault="00937FF1" w:rsidP="00AA3637">
            <w:pPr>
              <w:pStyle w:val="Tabletext"/>
            </w:pPr>
            <w:r w:rsidRPr="00527337">
              <w:t>Around 0.02</w:t>
            </w:r>
          </w:p>
        </w:tc>
      </w:tr>
      <w:tr w:rsidR="00937FF1" w:rsidRPr="00527337" w14:paraId="6EA0E7D5" w14:textId="77777777" w:rsidTr="00AA3637">
        <w:trPr>
          <w:jc w:val="center"/>
        </w:trPr>
        <w:tc>
          <w:tcPr>
            <w:tcW w:w="2960" w:type="dxa"/>
          </w:tcPr>
          <w:p w14:paraId="7384BB0E" w14:textId="77777777" w:rsidR="00937FF1" w:rsidRPr="00527337" w:rsidRDefault="00937FF1" w:rsidP="00AA3637">
            <w:pPr>
              <w:pStyle w:val="Tabletext"/>
            </w:pPr>
            <w:r w:rsidRPr="00527337">
              <w:t>Output device</w:t>
            </w:r>
          </w:p>
        </w:tc>
        <w:tc>
          <w:tcPr>
            <w:tcW w:w="1246" w:type="dxa"/>
          </w:tcPr>
          <w:p w14:paraId="4608EAFE" w14:textId="77777777" w:rsidR="00937FF1" w:rsidRPr="00527337" w:rsidRDefault="00937FF1" w:rsidP="00AA3637">
            <w:pPr>
              <w:pStyle w:val="Tabletext"/>
              <w:jc w:val="center"/>
            </w:pPr>
          </w:p>
        </w:tc>
        <w:tc>
          <w:tcPr>
            <w:tcW w:w="2748" w:type="dxa"/>
          </w:tcPr>
          <w:p w14:paraId="5F2BE31F" w14:textId="77777777" w:rsidR="00937FF1" w:rsidRPr="00527337" w:rsidRDefault="00937FF1" w:rsidP="00AA3637">
            <w:pPr>
              <w:pStyle w:val="Tabletext"/>
            </w:pPr>
            <w:r w:rsidRPr="00527337">
              <w:t>Solid state</w:t>
            </w:r>
          </w:p>
        </w:tc>
        <w:tc>
          <w:tcPr>
            <w:tcW w:w="2290" w:type="dxa"/>
          </w:tcPr>
          <w:p w14:paraId="31B4F5BA" w14:textId="77777777" w:rsidR="00937FF1" w:rsidRPr="00527337" w:rsidRDefault="00937FF1" w:rsidP="00AA3637">
            <w:pPr>
              <w:pStyle w:val="Tabletext"/>
            </w:pPr>
            <w:r w:rsidRPr="00527337">
              <w:t>Magnetron (incoherent)</w:t>
            </w:r>
          </w:p>
        </w:tc>
        <w:tc>
          <w:tcPr>
            <w:tcW w:w="3440" w:type="dxa"/>
          </w:tcPr>
          <w:p w14:paraId="0643B5C5" w14:textId="77777777" w:rsidR="00937FF1" w:rsidRPr="00527337" w:rsidRDefault="00937FF1" w:rsidP="00AA3637">
            <w:pPr>
              <w:pStyle w:val="Tabletext"/>
            </w:pPr>
            <w:r w:rsidRPr="00527337">
              <w:t>Solid state</w:t>
            </w:r>
          </w:p>
        </w:tc>
      </w:tr>
      <w:tr w:rsidR="00937FF1" w:rsidRPr="00527337" w14:paraId="2259D528" w14:textId="77777777" w:rsidTr="00AA3637">
        <w:trPr>
          <w:jc w:val="center"/>
        </w:trPr>
        <w:tc>
          <w:tcPr>
            <w:tcW w:w="2960" w:type="dxa"/>
          </w:tcPr>
          <w:p w14:paraId="2DEAC918" w14:textId="77777777" w:rsidR="00937FF1" w:rsidRPr="00527337" w:rsidRDefault="00937FF1" w:rsidP="00AA3637">
            <w:pPr>
              <w:pStyle w:val="Tabletext"/>
            </w:pPr>
            <w:r w:rsidRPr="00527337">
              <w:t>Antenna pattern type</w:t>
            </w:r>
          </w:p>
        </w:tc>
        <w:tc>
          <w:tcPr>
            <w:tcW w:w="1246" w:type="dxa"/>
          </w:tcPr>
          <w:p w14:paraId="23317B28" w14:textId="77777777" w:rsidR="00937FF1" w:rsidRPr="00527337" w:rsidRDefault="00937FF1" w:rsidP="00AA3637">
            <w:pPr>
              <w:pStyle w:val="Tabletext"/>
              <w:jc w:val="center"/>
            </w:pPr>
          </w:p>
        </w:tc>
        <w:tc>
          <w:tcPr>
            <w:tcW w:w="2748" w:type="dxa"/>
          </w:tcPr>
          <w:p w14:paraId="3C4E746A" w14:textId="77777777" w:rsidR="00937FF1" w:rsidRPr="00527337" w:rsidRDefault="00937FF1" w:rsidP="00AA3637">
            <w:pPr>
              <w:pStyle w:val="Tabletext"/>
            </w:pPr>
            <w:r w:rsidRPr="00527337">
              <w:t>Fan</w:t>
            </w:r>
          </w:p>
        </w:tc>
        <w:tc>
          <w:tcPr>
            <w:tcW w:w="2290" w:type="dxa"/>
          </w:tcPr>
          <w:p w14:paraId="28D4D9E8" w14:textId="77777777" w:rsidR="00937FF1" w:rsidRPr="00527337" w:rsidRDefault="00937FF1" w:rsidP="00AA3637">
            <w:pPr>
              <w:pStyle w:val="Tabletext"/>
            </w:pPr>
            <w:r w:rsidRPr="00527337">
              <w:t>Fan beam</w:t>
            </w:r>
          </w:p>
        </w:tc>
        <w:tc>
          <w:tcPr>
            <w:tcW w:w="3440" w:type="dxa"/>
          </w:tcPr>
          <w:p w14:paraId="08B85321" w14:textId="77777777" w:rsidR="00937FF1" w:rsidRPr="00527337" w:rsidRDefault="00937FF1" w:rsidP="00AA3637">
            <w:pPr>
              <w:pStyle w:val="Tabletext"/>
            </w:pPr>
            <w:r w:rsidRPr="00527337">
              <w:t>Fan beam</w:t>
            </w:r>
          </w:p>
        </w:tc>
      </w:tr>
      <w:tr w:rsidR="00937FF1" w:rsidRPr="00527337" w14:paraId="41857BE1" w14:textId="77777777" w:rsidTr="00AA3637">
        <w:trPr>
          <w:jc w:val="center"/>
        </w:trPr>
        <w:tc>
          <w:tcPr>
            <w:tcW w:w="2960" w:type="dxa"/>
          </w:tcPr>
          <w:p w14:paraId="6B5333E6" w14:textId="77777777" w:rsidR="00937FF1" w:rsidRPr="00527337" w:rsidRDefault="00937FF1" w:rsidP="00AA3637">
            <w:pPr>
              <w:pStyle w:val="Tabletext"/>
            </w:pPr>
            <w:r w:rsidRPr="00527337">
              <w:t>Antenna type</w:t>
            </w:r>
          </w:p>
        </w:tc>
        <w:tc>
          <w:tcPr>
            <w:tcW w:w="1246" w:type="dxa"/>
          </w:tcPr>
          <w:p w14:paraId="71FAEC9F" w14:textId="77777777" w:rsidR="00937FF1" w:rsidRPr="00527337" w:rsidRDefault="00937FF1" w:rsidP="00AA3637">
            <w:pPr>
              <w:pStyle w:val="Tabletext"/>
              <w:jc w:val="center"/>
            </w:pPr>
          </w:p>
        </w:tc>
        <w:tc>
          <w:tcPr>
            <w:tcW w:w="2748" w:type="dxa"/>
          </w:tcPr>
          <w:p w14:paraId="42548985" w14:textId="77777777" w:rsidR="00937FF1" w:rsidRPr="00527337" w:rsidRDefault="00937FF1" w:rsidP="00AA3637">
            <w:pPr>
              <w:pStyle w:val="Tabletext"/>
            </w:pPr>
            <w:r w:rsidRPr="00527337">
              <w:t>Slotted waveguide</w:t>
            </w:r>
          </w:p>
        </w:tc>
        <w:tc>
          <w:tcPr>
            <w:tcW w:w="2290" w:type="dxa"/>
          </w:tcPr>
          <w:p w14:paraId="402C9399" w14:textId="77777777" w:rsidR="00937FF1" w:rsidRPr="00527337" w:rsidRDefault="00937FF1" w:rsidP="00AA3637">
            <w:pPr>
              <w:pStyle w:val="Tabletext"/>
            </w:pPr>
            <w:r>
              <w:t>Sl</w:t>
            </w:r>
            <w:r w:rsidRPr="00527337">
              <w:t>otted waveguide array</w:t>
            </w:r>
          </w:p>
        </w:tc>
        <w:tc>
          <w:tcPr>
            <w:tcW w:w="3440" w:type="dxa"/>
          </w:tcPr>
          <w:p w14:paraId="09273E16" w14:textId="77777777" w:rsidR="00937FF1" w:rsidRPr="00527337" w:rsidRDefault="00937FF1" w:rsidP="00AA3637">
            <w:pPr>
              <w:pStyle w:val="Tabletext"/>
            </w:pPr>
            <w:r w:rsidRPr="00527337">
              <w:t>Slotted waveguide</w:t>
            </w:r>
          </w:p>
        </w:tc>
      </w:tr>
      <w:tr w:rsidR="00937FF1" w:rsidRPr="00527337" w14:paraId="7B467D31" w14:textId="77777777" w:rsidTr="00AA3637">
        <w:trPr>
          <w:jc w:val="center"/>
        </w:trPr>
        <w:tc>
          <w:tcPr>
            <w:tcW w:w="2960" w:type="dxa"/>
          </w:tcPr>
          <w:p w14:paraId="38EE2ED2" w14:textId="77777777" w:rsidR="00937FF1" w:rsidRPr="00527337" w:rsidRDefault="00937FF1" w:rsidP="00AA3637">
            <w:pPr>
              <w:pStyle w:val="Tabletext"/>
            </w:pPr>
            <w:r w:rsidRPr="00527337">
              <w:t>Antenna polarization</w:t>
            </w:r>
          </w:p>
        </w:tc>
        <w:tc>
          <w:tcPr>
            <w:tcW w:w="1246" w:type="dxa"/>
          </w:tcPr>
          <w:p w14:paraId="2486FE17" w14:textId="77777777" w:rsidR="00937FF1" w:rsidRPr="00527337" w:rsidRDefault="00937FF1" w:rsidP="00AA3637">
            <w:pPr>
              <w:pStyle w:val="Tabletext"/>
              <w:jc w:val="center"/>
            </w:pPr>
          </w:p>
        </w:tc>
        <w:tc>
          <w:tcPr>
            <w:tcW w:w="2748" w:type="dxa"/>
          </w:tcPr>
          <w:p w14:paraId="69CE7CFD" w14:textId="77777777" w:rsidR="00937FF1" w:rsidRPr="00527337" w:rsidRDefault="00937FF1" w:rsidP="00AA3637">
            <w:pPr>
              <w:pStyle w:val="Tabletext"/>
            </w:pPr>
            <w:r w:rsidRPr="00527337">
              <w:t>Circular/Horizontal</w:t>
            </w:r>
          </w:p>
        </w:tc>
        <w:tc>
          <w:tcPr>
            <w:tcW w:w="2290" w:type="dxa"/>
          </w:tcPr>
          <w:p w14:paraId="319DDE70" w14:textId="77777777" w:rsidR="00937FF1" w:rsidRPr="00527337" w:rsidRDefault="00937FF1" w:rsidP="00AA3637">
            <w:pPr>
              <w:pStyle w:val="Tabletext"/>
            </w:pPr>
            <w:r>
              <w:t>H</w:t>
            </w:r>
            <w:r w:rsidRPr="00527337">
              <w:t>orizontal</w:t>
            </w:r>
          </w:p>
        </w:tc>
        <w:tc>
          <w:tcPr>
            <w:tcW w:w="3440" w:type="dxa"/>
          </w:tcPr>
          <w:p w14:paraId="106B3114" w14:textId="77777777" w:rsidR="00937FF1" w:rsidRPr="00527337" w:rsidRDefault="00937FF1" w:rsidP="00AA3637">
            <w:pPr>
              <w:pStyle w:val="Tabletext"/>
            </w:pPr>
            <w:r w:rsidRPr="00527337">
              <w:t>Horizontal</w:t>
            </w:r>
          </w:p>
        </w:tc>
      </w:tr>
      <w:tr w:rsidR="00937FF1" w:rsidRPr="00527337" w14:paraId="6A745C8C" w14:textId="77777777" w:rsidTr="00AA3637">
        <w:trPr>
          <w:jc w:val="center"/>
        </w:trPr>
        <w:tc>
          <w:tcPr>
            <w:tcW w:w="2960" w:type="dxa"/>
          </w:tcPr>
          <w:p w14:paraId="5A3DB217" w14:textId="77777777" w:rsidR="00937FF1" w:rsidRPr="00527337" w:rsidRDefault="00937FF1" w:rsidP="00AA3637">
            <w:pPr>
              <w:pStyle w:val="Tabletext"/>
            </w:pPr>
            <w:r w:rsidRPr="00527337">
              <w:t xml:space="preserve">Antenna main beam gain </w:t>
            </w:r>
          </w:p>
        </w:tc>
        <w:tc>
          <w:tcPr>
            <w:tcW w:w="1246" w:type="dxa"/>
          </w:tcPr>
          <w:p w14:paraId="0BE60EC6" w14:textId="77777777" w:rsidR="00937FF1" w:rsidRPr="00527337" w:rsidRDefault="00937FF1" w:rsidP="00AA3637">
            <w:pPr>
              <w:pStyle w:val="Tabletext"/>
              <w:jc w:val="center"/>
            </w:pPr>
            <w:r w:rsidRPr="00527337">
              <w:t>dBi</w:t>
            </w:r>
          </w:p>
        </w:tc>
        <w:tc>
          <w:tcPr>
            <w:tcW w:w="2748" w:type="dxa"/>
          </w:tcPr>
          <w:p w14:paraId="13D1836C" w14:textId="77777777" w:rsidR="00937FF1" w:rsidRPr="00527337" w:rsidRDefault="00937FF1" w:rsidP="00AA3637">
            <w:pPr>
              <w:pStyle w:val="Tabletext"/>
            </w:pPr>
            <w:r w:rsidRPr="00527337">
              <w:t>37</w:t>
            </w:r>
          </w:p>
        </w:tc>
        <w:tc>
          <w:tcPr>
            <w:tcW w:w="2290" w:type="dxa"/>
          </w:tcPr>
          <w:p w14:paraId="67AB7044" w14:textId="77777777" w:rsidR="00937FF1" w:rsidRPr="00527337" w:rsidRDefault="00937FF1" w:rsidP="00AA3637">
            <w:pPr>
              <w:pStyle w:val="Tabletext"/>
            </w:pPr>
            <w:r w:rsidRPr="00527337">
              <w:t>31</w:t>
            </w:r>
          </w:p>
        </w:tc>
        <w:tc>
          <w:tcPr>
            <w:tcW w:w="3440" w:type="dxa"/>
          </w:tcPr>
          <w:p w14:paraId="36FEDD16" w14:textId="77777777" w:rsidR="00937FF1" w:rsidRPr="00527337" w:rsidRDefault="00937FF1" w:rsidP="00AA3637">
            <w:pPr>
              <w:pStyle w:val="Tabletext"/>
            </w:pPr>
            <w:r w:rsidRPr="00527337">
              <w:t>≥ 34</w:t>
            </w:r>
          </w:p>
        </w:tc>
      </w:tr>
      <w:tr w:rsidR="00937FF1" w:rsidRPr="00527337" w14:paraId="2C20C55C" w14:textId="77777777" w:rsidTr="00AA3637">
        <w:trPr>
          <w:jc w:val="center"/>
        </w:trPr>
        <w:tc>
          <w:tcPr>
            <w:tcW w:w="2960" w:type="dxa"/>
          </w:tcPr>
          <w:p w14:paraId="0D0F529C" w14:textId="77777777" w:rsidR="00937FF1" w:rsidRPr="00527337" w:rsidRDefault="00937FF1" w:rsidP="00AA3637">
            <w:pPr>
              <w:pStyle w:val="Tabletext"/>
            </w:pPr>
            <w:r w:rsidRPr="00527337">
              <w:t xml:space="preserve">Antenna elevation beamwidth </w:t>
            </w:r>
          </w:p>
        </w:tc>
        <w:tc>
          <w:tcPr>
            <w:tcW w:w="1246" w:type="dxa"/>
          </w:tcPr>
          <w:p w14:paraId="1FE0E5CB" w14:textId="77777777" w:rsidR="00937FF1" w:rsidRPr="00527337" w:rsidRDefault="00937FF1" w:rsidP="00AA3637">
            <w:pPr>
              <w:pStyle w:val="Tabletext"/>
              <w:jc w:val="center"/>
            </w:pPr>
            <w:r>
              <w:t>d</w:t>
            </w:r>
            <w:r w:rsidRPr="00527337">
              <w:t>egrees</w:t>
            </w:r>
          </w:p>
        </w:tc>
        <w:tc>
          <w:tcPr>
            <w:tcW w:w="2748" w:type="dxa"/>
          </w:tcPr>
          <w:p w14:paraId="11DC5C4A" w14:textId="77777777" w:rsidR="00937FF1" w:rsidRPr="00527337" w:rsidRDefault="00937FF1" w:rsidP="00AA3637">
            <w:pPr>
              <w:pStyle w:val="Tabletext"/>
            </w:pPr>
            <w:r w:rsidRPr="00527337">
              <w:t>11</w:t>
            </w:r>
          </w:p>
        </w:tc>
        <w:tc>
          <w:tcPr>
            <w:tcW w:w="2290" w:type="dxa"/>
          </w:tcPr>
          <w:p w14:paraId="4DCD378F" w14:textId="77777777" w:rsidR="00937FF1" w:rsidRPr="00527337" w:rsidRDefault="00937FF1" w:rsidP="00AA3637">
            <w:pPr>
              <w:pStyle w:val="Tabletext"/>
            </w:pPr>
            <w:r w:rsidRPr="00527337">
              <w:t>25</w:t>
            </w:r>
          </w:p>
        </w:tc>
        <w:tc>
          <w:tcPr>
            <w:tcW w:w="3440" w:type="dxa"/>
          </w:tcPr>
          <w:p w14:paraId="54D93706" w14:textId="77777777" w:rsidR="00937FF1" w:rsidRPr="00527337" w:rsidRDefault="00937FF1" w:rsidP="00AA3637">
            <w:pPr>
              <w:pStyle w:val="Tabletext"/>
            </w:pPr>
            <w:r w:rsidRPr="00527337">
              <w:t>≤ 16º @ –3 dB / ≤ 55º @ –20 dB (Typ.)</w:t>
            </w:r>
          </w:p>
        </w:tc>
      </w:tr>
      <w:tr w:rsidR="00937FF1" w:rsidRPr="00527337" w14:paraId="46943BED" w14:textId="77777777" w:rsidTr="00AA3637">
        <w:trPr>
          <w:jc w:val="center"/>
        </w:trPr>
        <w:tc>
          <w:tcPr>
            <w:tcW w:w="2960" w:type="dxa"/>
          </w:tcPr>
          <w:p w14:paraId="00402EA5" w14:textId="77777777" w:rsidR="00937FF1" w:rsidRPr="00527337" w:rsidRDefault="00937FF1" w:rsidP="00AA3637">
            <w:pPr>
              <w:pStyle w:val="Tabletext"/>
            </w:pPr>
            <w:r w:rsidRPr="00527337">
              <w:t xml:space="preserve">Antenna azimuthal beamwidth </w:t>
            </w:r>
          </w:p>
        </w:tc>
        <w:tc>
          <w:tcPr>
            <w:tcW w:w="1246" w:type="dxa"/>
          </w:tcPr>
          <w:p w14:paraId="394A29B6" w14:textId="77777777" w:rsidR="00937FF1" w:rsidRPr="00527337" w:rsidRDefault="00937FF1" w:rsidP="00AA3637">
            <w:pPr>
              <w:pStyle w:val="Tabletext"/>
              <w:jc w:val="center"/>
            </w:pPr>
            <w:r>
              <w:t>d</w:t>
            </w:r>
            <w:r w:rsidRPr="00527337">
              <w:t>egrees</w:t>
            </w:r>
          </w:p>
        </w:tc>
        <w:tc>
          <w:tcPr>
            <w:tcW w:w="2748" w:type="dxa"/>
          </w:tcPr>
          <w:p w14:paraId="6D2F06AE" w14:textId="77777777" w:rsidR="00937FF1" w:rsidRPr="00527337" w:rsidRDefault="00937FF1" w:rsidP="00AA3637">
            <w:pPr>
              <w:pStyle w:val="Tabletext"/>
            </w:pPr>
            <w:r w:rsidRPr="00527337">
              <w:t>0.4</w:t>
            </w:r>
          </w:p>
        </w:tc>
        <w:tc>
          <w:tcPr>
            <w:tcW w:w="2290" w:type="dxa"/>
          </w:tcPr>
          <w:p w14:paraId="40202816" w14:textId="77777777" w:rsidR="00937FF1" w:rsidRPr="00527337" w:rsidRDefault="00937FF1" w:rsidP="00AA3637">
            <w:pPr>
              <w:pStyle w:val="Tabletext"/>
            </w:pPr>
            <w:r w:rsidRPr="00527337">
              <w:t>0.95</w:t>
            </w:r>
          </w:p>
        </w:tc>
        <w:tc>
          <w:tcPr>
            <w:tcW w:w="3440" w:type="dxa"/>
          </w:tcPr>
          <w:p w14:paraId="2CAEBCF8" w14:textId="77777777" w:rsidR="00937FF1" w:rsidRPr="00527337" w:rsidRDefault="00937FF1" w:rsidP="00AA3637">
            <w:pPr>
              <w:pStyle w:val="Tabletext"/>
            </w:pPr>
            <w:r w:rsidRPr="00527337">
              <w:t>≤ 0.6º @ –3 dB</w:t>
            </w:r>
          </w:p>
        </w:tc>
      </w:tr>
      <w:tr w:rsidR="00937FF1" w:rsidRPr="00527337" w14:paraId="2DC79D59" w14:textId="77777777" w:rsidTr="00AA3637">
        <w:trPr>
          <w:jc w:val="center"/>
        </w:trPr>
        <w:tc>
          <w:tcPr>
            <w:tcW w:w="2960" w:type="dxa"/>
          </w:tcPr>
          <w:p w14:paraId="3FCBD807" w14:textId="77777777" w:rsidR="00937FF1" w:rsidRPr="00527337" w:rsidRDefault="00937FF1" w:rsidP="00AA3637">
            <w:pPr>
              <w:pStyle w:val="Tabletext"/>
            </w:pPr>
            <w:r w:rsidRPr="00527337">
              <w:t>Antenna horizontal scan rate</w:t>
            </w:r>
          </w:p>
        </w:tc>
        <w:tc>
          <w:tcPr>
            <w:tcW w:w="1246" w:type="dxa"/>
          </w:tcPr>
          <w:p w14:paraId="0A2B51B9" w14:textId="77777777" w:rsidR="00937FF1" w:rsidRPr="00527337" w:rsidRDefault="00937FF1" w:rsidP="00AA3637">
            <w:pPr>
              <w:pStyle w:val="Tabletext"/>
              <w:jc w:val="center"/>
            </w:pPr>
            <w:r>
              <w:t>d</w:t>
            </w:r>
            <w:r w:rsidRPr="00527337">
              <w:t>egrees/s</w:t>
            </w:r>
          </w:p>
        </w:tc>
        <w:tc>
          <w:tcPr>
            <w:tcW w:w="2748" w:type="dxa"/>
          </w:tcPr>
          <w:p w14:paraId="3AEADD21" w14:textId="77777777" w:rsidR="00937FF1" w:rsidRPr="00527337" w:rsidRDefault="00937FF1" w:rsidP="00AA3637">
            <w:pPr>
              <w:pStyle w:val="Tabletext"/>
            </w:pPr>
            <w:r>
              <w:t>60-</w:t>
            </w:r>
            <w:r w:rsidRPr="00527337">
              <w:t>288</w:t>
            </w:r>
          </w:p>
        </w:tc>
        <w:tc>
          <w:tcPr>
            <w:tcW w:w="2290" w:type="dxa"/>
          </w:tcPr>
          <w:p w14:paraId="5F321A4C" w14:textId="77777777" w:rsidR="00937FF1" w:rsidRPr="00527337" w:rsidRDefault="00937FF1" w:rsidP="00AA3637">
            <w:pPr>
              <w:pStyle w:val="Tabletext"/>
            </w:pPr>
            <w:r w:rsidRPr="00527337">
              <w:t>144 or 240</w:t>
            </w:r>
          </w:p>
        </w:tc>
        <w:tc>
          <w:tcPr>
            <w:tcW w:w="3440" w:type="dxa"/>
          </w:tcPr>
          <w:p w14:paraId="2027B140" w14:textId="77777777" w:rsidR="00937FF1" w:rsidRPr="00527337" w:rsidRDefault="00937FF1" w:rsidP="00AA3637">
            <w:pPr>
              <w:pStyle w:val="Tabletext"/>
            </w:pPr>
            <w:r w:rsidRPr="00527337">
              <w:t>10-48 RPM</w:t>
            </w:r>
          </w:p>
        </w:tc>
      </w:tr>
      <w:tr w:rsidR="00937FF1" w:rsidRPr="00527337" w14:paraId="6A4E44FE" w14:textId="77777777" w:rsidTr="00AA3637">
        <w:trPr>
          <w:jc w:val="center"/>
        </w:trPr>
        <w:tc>
          <w:tcPr>
            <w:tcW w:w="2960" w:type="dxa"/>
          </w:tcPr>
          <w:p w14:paraId="5DEC228B" w14:textId="77777777" w:rsidR="00937FF1" w:rsidRPr="00527337" w:rsidRDefault="00937FF1" w:rsidP="00AA3637">
            <w:pPr>
              <w:pStyle w:val="Tabletext"/>
            </w:pPr>
            <w:r w:rsidRPr="00527337">
              <w:t>Antenna horizontal scan type (continuous, random, sector, etc.)</w:t>
            </w:r>
          </w:p>
        </w:tc>
        <w:tc>
          <w:tcPr>
            <w:tcW w:w="1246" w:type="dxa"/>
          </w:tcPr>
          <w:p w14:paraId="46F605B6" w14:textId="77777777" w:rsidR="00937FF1" w:rsidRPr="00527337" w:rsidRDefault="00937FF1" w:rsidP="00AA3637">
            <w:pPr>
              <w:pStyle w:val="Tabletext"/>
              <w:jc w:val="center"/>
            </w:pPr>
            <w:r>
              <w:t>d</w:t>
            </w:r>
            <w:r w:rsidRPr="00527337">
              <w:t>egrees</w:t>
            </w:r>
          </w:p>
        </w:tc>
        <w:tc>
          <w:tcPr>
            <w:tcW w:w="2748" w:type="dxa"/>
          </w:tcPr>
          <w:p w14:paraId="67460170" w14:textId="77777777" w:rsidR="00937FF1" w:rsidRPr="00527337" w:rsidRDefault="00937FF1" w:rsidP="00AA3637">
            <w:pPr>
              <w:pStyle w:val="Tabletext"/>
            </w:pPr>
            <w:r w:rsidRPr="00527337">
              <w:t>Continuous or sectors</w:t>
            </w:r>
          </w:p>
        </w:tc>
        <w:tc>
          <w:tcPr>
            <w:tcW w:w="2290" w:type="dxa"/>
          </w:tcPr>
          <w:p w14:paraId="03B21C3A" w14:textId="77777777" w:rsidR="00937FF1" w:rsidRPr="00527337" w:rsidRDefault="00937FF1" w:rsidP="00AA3637">
            <w:pPr>
              <w:pStyle w:val="Tabletext"/>
            </w:pPr>
            <w:r w:rsidRPr="00527337">
              <w:t>continuous</w:t>
            </w:r>
          </w:p>
        </w:tc>
        <w:tc>
          <w:tcPr>
            <w:tcW w:w="3440" w:type="dxa"/>
          </w:tcPr>
          <w:p w14:paraId="62F19E2E" w14:textId="77777777" w:rsidR="00937FF1" w:rsidRPr="00527337" w:rsidRDefault="00937FF1" w:rsidP="00AA3637">
            <w:pPr>
              <w:pStyle w:val="Tabletext"/>
            </w:pPr>
            <w:r w:rsidRPr="00527337">
              <w:t>Continuous or sectors</w:t>
            </w:r>
          </w:p>
        </w:tc>
      </w:tr>
    </w:tbl>
    <w:p w14:paraId="57B9AEE5" w14:textId="77777777" w:rsidR="00937FF1" w:rsidRPr="00527337" w:rsidRDefault="00937FF1" w:rsidP="00937FF1">
      <w:pPr>
        <w:overflowPunct/>
        <w:autoSpaceDE/>
        <w:autoSpaceDN/>
        <w:adjustRightInd/>
        <w:spacing w:before="0"/>
        <w:textAlignment w:val="auto"/>
        <w:rPr>
          <w:caps/>
          <w:sz w:val="20"/>
        </w:rPr>
      </w:pPr>
    </w:p>
    <w:p w14:paraId="0977733E" w14:textId="77777777" w:rsidR="00937FF1" w:rsidRPr="00527337" w:rsidRDefault="00937FF1" w:rsidP="00937FF1">
      <w:pPr>
        <w:overflowPunct/>
        <w:autoSpaceDE/>
        <w:autoSpaceDN/>
        <w:adjustRightInd/>
        <w:spacing w:before="0"/>
        <w:textAlignment w:val="auto"/>
        <w:rPr>
          <w:caps/>
          <w:sz w:val="20"/>
        </w:rPr>
      </w:pPr>
      <w:r w:rsidRPr="00527337">
        <w:br w:type="page"/>
      </w:r>
    </w:p>
    <w:p w14:paraId="468CC227" w14:textId="77777777" w:rsidR="00937FF1" w:rsidRPr="00527337" w:rsidRDefault="00937FF1" w:rsidP="00937FF1">
      <w:pPr>
        <w:pStyle w:val="TableNo"/>
        <w:spacing w:before="0"/>
      </w:pPr>
      <w:r>
        <w:lastRenderedPageBreak/>
        <w:br/>
      </w:r>
      <w:r w:rsidRPr="00527337">
        <w:t>TABLE 2 (</w:t>
      </w:r>
      <w:r w:rsidRPr="00D43998">
        <w:rPr>
          <w:i/>
          <w:caps w:val="0"/>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99"/>
        <w:gridCol w:w="1431"/>
        <w:gridCol w:w="3179"/>
        <w:gridCol w:w="2543"/>
        <w:gridCol w:w="4007"/>
      </w:tblGrid>
      <w:tr w:rsidR="00937FF1" w:rsidRPr="00527337" w14:paraId="038DBF62" w14:textId="77777777" w:rsidTr="00AA3637">
        <w:trPr>
          <w:jc w:val="center"/>
        </w:trPr>
        <w:tc>
          <w:tcPr>
            <w:tcW w:w="3299" w:type="dxa"/>
          </w:tcPr>
          <w:p w14:paraId="21012797" w14:textId="77777777" w:rsidR="00937FF1" w:rsidRPr="00527337" w:rsidRDefault="00937FF1" w:rsidP="00AA3637">
            <w:pPr>
              <w:pStyle w:val="Tablehead"/>
            </w:pPr>
            <w:r w:rsidRPr="00D43998">
              <w:t>Characteristics</w:t>
            </w:r>
          </w:p>
        </w:tc>
        <w:tc>
          <w:tcPr>
            <w:tcW w:w="1431" w:type="dxa"/>
          </w:tcPr>
          <w:p w14:paraId="44588207" w14:textId="77777777" w:rsidR="00937FF1" w:rsidRPr="00527337" w:rsidRDefault="00937FF1" w:rsidP="00AA3637">
            <w:pPr>
              <w:pStyle w:val="Tablehead"/>
              <w:rPr>
                <w:sz w:val="18"/>
              </w:rPr>
            </w:pPr>
            <w:r w:rsidRPr="00527337">
              <w:t>Units</w:t>
            </w:r>
          </w:p>
        </w:tc>
        <w:tc>
          <w:tcPr>
            <w:tcW w:w="3179" w:type="dxa"/>
          </w:tcPr>
          <w:p w14:paraId="12812CE6" w14:textId="77777777" w:rsidR="00937FF1" w:rsidRPr="00527337" w:rsidRDefault="00937FF1" w:rsidP="00AA3637">
            <w:pPr>
              <w:pStyle w:val="Tablehead"/>
            </w:pPr>
            <w:r w:rsidRPr="00D43998">
              <w:t>System S1</w:t>
            </w:r>
            <w:r>
              <w:t>0</w:t>
            </w:r>
          </w:p>
        </w:tc>
        <w:tc>
          <w:tcPr>
            <w:tcW w:w="2543" w:type="dxa"/>
          </w:tcPr>
          <w:p w14:paraId="00A42BAE" w14:textId="77777777" w:rsidR="00937FF1" w:rsidRPr="00527337" w:rsidRDefault="00937FF1" w:rsidP="00AA3637">
            <w:pPr>
              <w:pStyle w:val="Tablehead"/>
            </w:pPr>
            <w:r w:rsidRPr="00D43998">
              <w:t>System S1</w:t>
            </w:r>
            <w:r>
              <w:t>1</w:t>
            </w:r>
          </w:p>
        </w:tc>
        <w:tc>
          <w:tcPr>
            <w:tcW w:w="4007" w:type="dxa"/>
          </w:tcPr>
          <w:p w14:paraId="352C6790" w14:textId="77777777" w:rsidR="00937FF1" w:rsidRPr="00D43998" w:rsidRDefault="00937FF1" w:rsidP="00AA3637">
            <w:pPr>
              <w:pStyle w:val="Tablehead"/>
              <w:tabs>
                <w:tab w:val="num" w:pos="360"/>
                <w:tab w:val="left" w:pos="794"/>
                <w:tab w:val="left" w:pos="1191"/>
                <w:tab w:val="left" w:pos="1588"/>
              </w:tabs>
              <w:ind w:left="340" w:hanging="340"/>
            </w:pPr>
            <w:r w:rsidRPr="00D43998">
              <w:t>System S1</w:t>
            </w:r>
            <w:r>
              <w:t>2</w:t>
            </w:r>
          </w:p>
        </w:tc>
      </w:tr>
      <w:tr w:rsidR="00937FF1" w:rsidRPr="00527337" w14:paraId="6307B841" w14:textId="77777777" w:rsidTr="00AA3637">
        <w:trPr>
          <w:jc w:val="center"/>
        </w:trPr>
        <w:tc>
          <w:tcPr>
            <w:tcW w:w="3299" w:type="dxa"/>
          </w:tcPr>
          <w:p w14:paraId="6FF3B6D4" w14:textId="77777777" w:rsidR="00937FF1" w:rsidRPr="00527337" w:rsidRDefault="00937FF1" w:rsidP="00AA3637">
            <w:pPr>
              <w:pStyle w:val="Tabletext"/>
              <w:spacing w:after="20"/>
            </w:pPr>
            <w:r w:rsidRPr="00D43998">
              <w:t>Antenna vertical scan rate</w:t>
            </w:r>
          </w:p>
        </w:tc>
        <w:tc>
          <w:tcPr>
            <w:tcW w:w="1431" w:type="dxa"/>
          </w:tcPr>
          <w:p w14:paraId="73B9C941" w14:textId="77777777" w:rsidR="00937FF1" w:rsidRPr="00527337" w:rsidRDefault="00937FF1" w:rsidP="00AA3637">
            <w:pPr>
              <w:pStyle w:val="Tabletext"/>
              <w:keepLines/>
              <w:tabs>
                <w:tab w:val="left" w:leader="dot" w:pos="7938"/>
                <w:tab w:val="center" w:pos="9526"/>
              </w:tabs>
              <w:spacing w:after="20"/>
              <w:ind w:left="567" w:hanging="567"/>
              <w:jc w:val="center"/>
            </w:pPr>
            <w:r>
              <w:t>d</w:t>
            </w:r>
            <w:r w:rsidRPr="00527337">
              <w:t>egrees/s</w:t>
            </w:r>
          </w:p>
        </w:tc>
        <w:tc>
          <w:tcPr>
            <w:tcW w:w="3179" w:type="dxa"/>
          </w:tcPr>
          <w:p w14:paraId="396AA9F1" w14:textId="77777777" w:rsidR="00937FF1" w:rsidRPr="00527337" w:rsidRDefault="00937FF1" w:rsidP="00AA3637">
            <w:pPr>
              <w:pStyle w:val="Tabletext"/>
              <w:spacing w:after="20"/>
            </w:pPr>
            <w:r w:rsidRPr="00D43998">
              <w:t>Not applicable</w:t>
            </w:r>
          </w:p>
        </w:tc>
        <w:tc>
          <w:tcPr>
            <w:tcW w:w="2543" w:type="dxa"/>
          </w:tcPr>
          <w:p w14:paraId="4C06489C" w14:textId="77777777" w:rsidR="00937FF1" w:rsidRPr="00527337" w:rsidRDefault="00937FF1" w:rsidP="00AA3637">
            <w:pPr>
              <w:pStyle w:val="Tabletext"/>
              <w:keepLines/>
              <w:tabs>
                <w:tab w:val="left" w:leader="dot" w:pos="7938"/>
                <w:tab w:val="center" w:pos="9526"/>
              </w:tabs>
              <w:spacing w:after="20"/>
              <w:ind w:left="567" w:hanging="567"/>
            </w:pPr>
            <w:r w:rsidRPr="00527337">
              <w:t xml:space="preserve">Not </w:t>
            </w:r>
            <w:r w:rsidRPr="00D43998">
              <w:t>applicable</w:t>
            </w:r>
          </w:p>
        </w:tc>
        <w:tc>
          <w:tcPr>
            <w:tcW w:w="4007" w:type="dxa"/>
          </w:tcPr>
          <w:p w14:paraId="281C5C25" w14:textId="77777777" w:rsidR="00937FF1" w:rsidRPr="00D43998" w:rsidRDefault="00937FF1" w:rsidP="00AA3637">
            <w:pPr>
              <w:pStyle w:val="Tabletext"/>
              <w:keepNext/>
              <w:keepLines/>
              <w:tabs>
                <w:tab w:val="left" w:leader="dot" w:pos="7938"/>
                <w:tab w:val="center" w:pos="9526"/>
              </w:tabs>
              <w:spacing w:after="20"/>
              <w:ind w:left="567" w:hanging="567"/>
            </w:pPr>
            <w:r w:rsidRPr="00527337">
              <w:t>Not applicable</w:t>
            </w:r>
          </w:p>
        </w:tc>
      </w:tr>
      <w:tr w:rsidR="00937FF1" w:rsidRPr="00527337" w14:paraId="36F9248F" w14:textId="77777777" w:rsidTr="00AA3637">
        <w:trPr>
          <w:jc w:val="center"/>
        </w:trPr>
        <w:tc>
          <w:tcPr>
            <w:tcW w:w="3299" w:type="dxa"/>
          </w:tcPr>
          <w:p w14:paraId="3A347406" w14:textId="77777777" w:rsidR="00937FF1" w:rsidRPr="00527337" w:rsidRDefault="00937FF1" w:rsidP="00AA3637">
            <w:pPr>
              <w:pStyle w:val="Tabletext"/>
              <w:keepLines/>
              <w:tabs>
                <w:tab w:val="left" w:leader="dot" w:pos="7938"/>
                <w:tab w:val="center" w:pos="9526"/>
              </w:tabs>
              <w:spacing w:after="20"/>
              <w:ind w:left="567" w:hanging="567"/>
            </w:pPr>
            <w:r w:rsidRPr="00D43998">
              <w:t>Antenna vertical scan type</w:t>
            </w:r>
          </w:p>
        </w:tc>
        <w:tc>
          <w:tcPr>
            <w:tcW w:w="1431" w:type="dxa"/>
          </w:tcPr>
          <w:p w14:paraId="0953DEED" w14:textId="77777777" w:rsidR="00937FF1" w:rsidRPr="00527337" w:rsidRDefault="00937FF1" w:rsidP="00AA3637">
            <w:pPr>
              <w:pStyle w:val="Tabletext"/>
              <w:spacing w:after="20"/>
              <w:jc w:val="center"/>
            </w:pPr>
          </w:p>
        </w:tc>
        <w:tc>
          <w:tcPr>
            <w:tcW w:w="3179" w:type="dxa"/>
          </w:tcPr>
          <w:p w14:paraId="719BEE48" w14:textId="77777777" w:rsidR="00937FF1" w:rsidRPr="00527337" w:rsidRDefault="00937FF1" w:rsidP="00AA3637">
            <w:pPr>
              <w:pStyle w:val="Tabletext"/>
              <w:spacing w:after="20"/>
            </w:pPr>
            <w:r w:rsidRPr="00D43998">
              <w:t>Not applicable</w:t>
            </w:r>
          </w:p>
        </w:tc>
        <w:tc>
          <w:tcPr>
            <w:tcW w:w="2543" w:type="dxa"/>
          </w:tcPr>
          <w:p w14:paraId="0611253D" w14:textId="77777777" w:rsidR="00937FF1" w:rsidRPr="00527337" w:rsidRDefault="00937FF1" w:rsidP="00AA3637">
            <w:pPr>
              <w:pStyle w:val="Tabletext"/>
              <w:keepLines/>
              <w:tabs>
                <w:tab w:val="left" w:leader="dot" w:pos="7938"/>
                <w:tab w:val="center" w:pos="9526"/>
              </w:tabs>
              <w:spacing w:after="20"/>
              <w:ind w:left="567" w:hanging="567"/>
            </w:pPr>
            <w:r w:rsidRPr="00527337">
              <w:t>Not applicable</w:t>
            </w:r>
          </w:p>
        </w:tc>
        <w:tc>
          <w:tcPr>
            <w:tcW w:w="4007" w:type="dxa"/>
          </w:tcPr>
          <w:p w14:paraId="5ACE49FC" w14:textId="77777777" w:rsidR="00937FF1" w:rsidRPr="00D43998" w:rsidRDefault="00937FF1" w:rsidP="00AA3637">
            <w:pPr>
              <w:pStyle w:val="Tabletext"/>
              <w:keepNext/>
              <w:keepLines/>
              <w:tabs>
                <w:tab w:val="left" w:leader="dot" w:pos="7938"/>
                <w:tab w:val="center" w:pos="9526"/>
              </w:tabs>
              <w:spacing w:after="20"/>
              <w:ind w:left="567" w:hanging="567"/>
            </w:pPr>
            <w:r w:rsidRPr="00527337">
              <w:t xml:space="preserve">Not </w:t>
            </w:r>
            <w:r w:rsidRPr="00D43998">
              <w:t>applicable</w:t>
            </w:r>
          </w:p>
        </w:tc>
      </w:tr>
      <w:tr w:rsidR="00937FF1" w:rsidRPr="00527337" w14:paraId="5E3502F1" w14:textId="77777777" w:rsidTr="00AA3637">
        <w:trPr>
          <w:jc w:val="center"/>
        </w:trPr>
        <w:tc>
          <w:tcPr>
            <w:tcW w:w="3299" w:type="dxa"/>
          </w:tcPr>
          <w:p w14:paraId="0EFC5DE4" w14:textId="77777777" w:rsidR="00937FF1" w:rsidRPr="00BC38A0" w:rsidRDefault="00937FF1" w:rsidP="00AA3637">
            <w:pPr>
              <w:pStyle w:val="Tabletext"/>
              <w:keepLines/>
              <w:tabs>
                <w:tab w:val="left" w:leader="dot" w:pos="7938"/>
                <w:tab w:val="center" w:pos="9526"/>
              </w:tabs>
              <w:spacing w:after="20"/>
              <w:rPr>
                <w:lang w:val="en-US"/>
              </w:rPr>
            </w:pPr>
            <w:r w:rsidRPr="00D43998">
              <w:rPr>
                <w:lang w:val="en-US"/>
              </w:rPr>
              <w:t>Antenna side-lobe (SL) levels (1</w:t>
            </w:r>
            <w:r w:rsidRPr="00094FFB">
              <w:rPr>
                <w:vertAlign w:val="superscript"/>
                <w:lang w:val="en-US"/>
              </w:rPr>
              <w:t>st</w:t>
            </w:r>
            <w:r w:rsidRPr="00D43998">
              <w:rPr>
                <w:lang w:val="en-US"/>
              </w:rPr>
              <w:t xml:space="preserve"> SLs and remote SLs) </w:t>
            </w:r>
          </w:p>
        </w:tc>
        <w:tc>
          <w:tcPr>
            <w:tcW w:w="1431" w:type="dxa"/>
          </w:tcPr>
          <w:p w14:paraId="02AAA270" w14:textId="77777777" w:rsidR="00937FF1" w:rsidRPr="00527337" w:rsidRDefault="00937FF1" w:rsidP="00AA3637">
            <w:pPr>
              <w:pStyle w:val="Tabletext"/>
              <w:keepLines/>
              <w:tabs>
                <w:tab w:val="left" w:leader="dot" w:pos="7938"/>
                <w:tab w:val="center" w:pos="9526"/>
              </w:tabs>
              <w:spacing w:after="20"/>
              <w:ind w:left="567" w:hanging="567"/>
              <w:jc w:val="center"/>
            </w:pPr>
            <w:r w:rsidRPr="00527337">
              <w:t>dBi</w:t>
            </w:r>
          </w:p>
        </w:tc>
        <w:tc>
          <w:tcPr>
            <w:tcW w:w="3179" w:type="dxa"/>
          </w:tcPr>
          <w:p w14:paraId="67265569" w14:textId="77777777" w:rsidR="00937FF1" w:rsidRPr="00527337" w:rsidRDefault="00937FF1" w:rsidP="00AA3637">
            <w:pPr>
              <w:pStyle w:val="Tabletext"/>
              <w:spacing w:after="20"/>
            </w:pPr>
            <w:r w:rsidRPr="00D43998">
              <w:t>28</w:t>
            </w:r>
          </w:p>
        </w:tc>
        <w:tc>
          <w:tcPr>
            <w:tcW w:w="2543" w:type="dxa"/>
          </w:tcPr>
          <w:p w14:paraId="44A79C3A" w14:textId="77777777" w:rsidR="00937FF1" w:rsidRPr="00527337" w:rsidRDefault="00937FF1" w:rsidP="00AA3637">
            <w:pPr>
              <w:pStyle w:val="Tabletext"/>
              <w:keepLines/>
              <w:tabs>
                <w:tab w:val="left" w:leader="dot" w:pos="7938"/>
                <w:tab w:val="center" w:pos="9526"/>
              </w:tabs>
              <w:spacing w:after="20"/>
              <w:ind w:left="567" w:hanging="567"/>
            </w:pPr>
            <w:r>
              <w:t xml:space="preserve">&lt; </w:t>
            </w:r>
            <w:r>
              <w:sym w:font="Symbol" w:char="F02D"/>
            </w:r>
            <w:r>
              <w:t>32/</w:t>
            </w:r>
            <w:r w:rsidRPr="00D43998">
              <w:t xml:space="preserve">remote SLs &lt; </w:t>
            </w:r>
            <w:r>
              <w:t>−</w:t>
            </w:r>
            <w:r w:rsidRPr="00D43998">
              <w:t>40</w:t>
            </w:r>
          </w:p>
        </w:tc>
        <w:tc>
          <w:tcPr>
            <w:tcW w:w="4007" w:type="dxa"/>
          </w:tcPr>
          <w:p w14:paraId="6D2129F2" w14:textId="77777777" w:rsidR="00937FF1" w:rsidRPr="00527337" w:rsidRDefault="00937FF1" w:rsidP="00AA3637">
            <w:pPr>
              <w:pStyle w:val="Tabletext"/>
              <w:keepLines/>
              <w:tabs>
                <w:tab w:val="left" w:leader="dot" w:pos="7938"/>
                <w:tab w:val="center" w:pos="9526"/>
              </w:tabs>
              <w:spacing w:after="20"/>
              <w:ind w:left="567" w:hanging="567"/>
            </w:pPr>
            <w:r>
              <w:t>1.5°-</w:t>
            </w:r>
            <w:r w:rsidRPr="00D43998">
              <w:t xml:space="preserve">5° &lt; 6 </w:t>
            </w:r>
          </w:p>
          <w:p w14:paraId="2C5310B1" w14:textId="77777777" w:rsidR="00937FF1" w:rsidRPr="00527337" w:rsidRDefault="00937FF1" w:rsidP="00AA3637">
            <w:pPr>
              <w:pStyle w:val="Tabletext"/>
              <w:spacing w:before="0" w:after="20"/>
            </w:pPr>
            <w:r w:rsidRPr="00D43998">
              <w:t>5°-10° &lt; 4</w:t>
            </w:r>
          </w:p>
          <w:p w14:paraId="09B41FCF" w14:textId="77777777" w:rsidR="00937FF1" w:rsidRPr="00D43998" w:rsidRDefault="00937FF1" w:rsidP="00AA3637">
            <w:pPr>
              <w:pStyle w:val="Tabletext"/>
              <w:spacing w:before="0" w:after="20"/>
            </w:pPr>
            <w:r w:rsidRPr="00D43998">
              <w:t xml:space="preserve">&gt; 10° &lt; </w:t>
            </w:r>
            <w:r>
              <w:sym w:font="Symbol" w:char="F02D"/>
            </w:r>
            <w:r w:rsidRPr="00D43998">
              <w:t>1</w:t>
            </w:r>
          </w:p>
        </w:tc>
      </w:tr>
      <w:tr w:rsidR="00937FF1" w:rsidRPr="00527337" w14:paraId="2B39FB20" w14:textId="77777777" w:rsidTr="00AA3637">
        <w:trPr>
          <w:jc w:val="center"/>
        </w:trPr>
        <w:tc>
          <w:tcPr>
            <w:tcW w:w="3299" w:type="dxa"/>
          </w:tcPr>
          <w:p w14:paraId="32BEC0FA" w14:textId="77777777" w:rsidR="00937FF1" w:rsidRPr="00527337" w:rsidRDefault="00937FF1" w:rsidP="00AA3637">
            <w:pPr>
              <w:pStyle w:val="Tabletext"/>
              <w:keepLines/>
              <w:tabs>
                <w:tab w:val="left" w:leader="dot" w:pos="7938"/>
                <w:tab w:val="center" w:pos="9526"/>
              </w:tabs>
              <w:spacing w:after="20"/>
              <w:ind w:left="567" w:hanging="567"/>
            </w:pPr>
            <w:r w:rsidRPr="00D43998">
              <w:t>Antenna height</w:t>
            </w:r>
          </w:p>
        </w:tc>
        <w:tc>
          <w:tcPr>
            <w:tcW w:w="1431" w:type="dxa"/>
          </w:tcPr>
          <w:p w14:paraId="5AFE0019" w14:textId="77777777" w:rsidR="00937FF1" w:rsidRPr="00527337" w:rsidRDefault="00937FF1" w:rsidP="00AA3637">
            <w:pPr>
              <w:pStyle w:val="Tabletext"/>
              <w:keepLines/>
              <w:tabs>
                <w:tab w:val="left" w:leader="dot" w:pos="7938"/>
                <w:tab w:val="center" w:pos="9526"/>
              </w:tabs>
              <w:spacing w:after="20"/>
              <w:ind w:left="567" w:hanging="567"/>
              <w:jc w:val="center"/>
            </w:pPr>
            <w:r>
              <w:t>m</w:t>
            </w:r>
          </w:p>
        </w:tc>
        <w:tc>
          <w:tcPr>
            <w:tcW w:w="3179" w:type="dxa"/>
          </w:tcPr>
          <w:p w14:paraId="5D56B1A5" w14:textId="77777777" w:rsidR="00937FF1" w:rsidRPr="00527337" w:rsidRDefault="00937FF1" w:rsidP="00AA3637">
            <w:pPr>
              <w:pStyle w:val="Tabletext"/>
              <w:spacing w:after="20"/>
            </w:pPr>
            <w:r>
              <w:t>Normally 30-</w:t>
            </w:r>
            <w:r w:rsidRPr="00D43998">
              <w:t>100</w:t>
            </w:r>
          </w:p>
        </w:tc>
        <w:tc>
          <w:tcPr>
            <w:tcW w:w="2543" w:type="dxa"/>
          </w:tcPr>
          <w:p w14:paraId="61E9FCBA" w14:textId="77777777" w:rsidR="00937FF1" w:rsidRPr="00BC38A0" w:rsidRDefault="00937FF1" w:rsidP="00AA3637">
            <w:pPr>
              <w:pStyle w:val="Tabletext"/>
              <w:keepLines/>
              <w:tabs>
                <w:tab w:val="left" w:leader="dot" w:pos="7938"/>
                <w:tab w:val="center" w:pos="9526"/>
              </w:tabs>
              <w:spacing w:after="20"/>
              <w:rPr>
                <w:lang w:val="en-US"/>
              </w:rPr>
            </w:pPr>
            <w:r w:rsidRPr="00D43998">
              <w:rPr>
                <w:lang w:val="en-US"/>
              </w:rPr>
              <w:t>Typically 10-50 m depending on ship’s installation</w:t>
            </w:r>
          </w:p>
        </w:tc>
        <w:tc>
          <w:tcPr>
            <w:tcW w:w="4007" w:type="dxa"/>
          </w:tcPr>
          <w:p w14:paraId="68915A16" w14:textId="77777777" w:rsidR="00937FF1" w:rsidRPr="00D43998" w:rsidRDefault="00937FF1" w:rsidP="00AA3637">
            <w:pPr>
              <w:pStyle w:val="Tabletext"/>
              <w:keepNext/>
              <w:keepLines/>
              <w:tabs>
                <w:tab w:val="left" w:leader="dot" w:pos="7938"/>
                <w:tab w:val="center" w:pos="9526"/>
              </w:tabs>
              <w:spacing w:after="20"/>
              <w:ind w:left="567" w:hanging="567"/>
            </w:pPr>
            <w:r w:rsidRPr="00D43998">
              <w:t>Installation dependent</w:t>
            </w:r>
          </w:p>
        </w:tc>
      </w:tr>
      <w:tr w:rsidR="00937FF1" w:rsidRPr="00A225B7" w14:paraId="60A0C3A9" w14:textId="77777777" w:rsidTr="00AA3637">
        <w:trPr>
          <w:jc w:val="center"/>
        </w:trPr>
        <w:tc>
          <w:tcPr>
            <w:tcW w:w="3299" w:type="dxa"/>
          </w:tcPr>
          <w:p w14:paraId="6A63BB23" w14:textId="77777777" w:rsidR="00937FF1" w:rsidRPr="00527337" w:rsidRDefault="00937FF1" w:rsidP="00AA3637">
            <w:pPr>
              <w:pStyle w:val="Tabletext"/>
              <w:keepLines/>
              <w:tabs>
                <w:tab w:val="left" w:leader="dot" w:pos="7938"/>
                <w:tab w:val="center" w:pos="9526"/>
              </w:tabs>
              <w:spacing w:after="20"/>
              <w:ind w:left="567" w:hanging="567"/>
            </w:pPr>
            <w:r w:rsidRPr="00D43998">
              <w:t xml:space="preserve">Receiver IF 3 dB bandwidth </w:t>
            </w:r>
          </w:p>
        </w:tc>
        <w:tc>
          <w:tcPr>
            <w:tcW w:w="1431" w:type="dxa"/>
          </w:tcPr>
          <w:p w14:paraId="0F0F169E" w14:textId="77777777" w:rsidR="00937FF1" w:rsidRPr="00527337" w:rsidRDefault="00937FF1" w:rsidP="00AA3637">
            <w:pPr>
              <w:pStyle w:val="Tabletext"/>
              <w:keepLines/>
              <w:tabs>
                <w:tab w:val="left" w:leader="dot" w:pos="7938"/>
                <w:tab w:val="center" w:pos="9526"/>
              </w:tabs>
              <w:spacing w:after="20"/>
              <w:ind w:left="567" w:hanging="567"/>
              <w:jc w:val="center"/>
            </w:pPr>
            <w:r w:rsidRPr="00527337">
              <w:t>MHz</w:t>
            </w:r>
          </w:p>
        </w:tc>
        <w:tc>
          <w:tcPr>
            <w:tcW w:w="3179" w:type="dxa"/>
          </w:tcPr>
          <w:p w14:paraId="50E36A43" w14:textId="77777777" w:rsidR="00937FF1" w:rsidRPr="00527337" w:rsidRDefault="00937FF1" w:rsidP="00AA3637">
            <w:pPr>
              <w:pStyle w:val="Tabletext"/>
              <w:spacing w:after="20"/>
              <w:rPr>
                <w:b/>
              </w:rPr>
            </w:pPr>
            <w:r w:rsidRPr="00D43998">
              <w:t>180</w:t>
            </w:r>
          </w:p>
        </w:tc>
        <w:tc>
          <w:tcPr>
            <w:tcW w:w="2543" w:type="dxa"/>
          </w:tcPr>
          <w:p w14:paraId="3F707564" w14:textId="77777777" w:rsidR="00937FF1" w:rsidRPr="00527337" w:rsidRDefault="00937FF1" w:rsidP="00AA3637">
            <w:pPr>
              <w:pStyle w:val="Tabletext"/>
              <w:keepLines/>
              <w:tabs>
                <w:tab w:val="left" w:leader="dot" w:pos="7938"/>
                <w:tab w:val="center" w:pos="9526"/>
              </w:tabs>
              <w:spacing w:after="20"/>
              <w:ind w:left="567" w:hanging="567"/>
            </w:pPr>
            <w:r w:rsidRPr="00D43998">
              <w:t>22 or 5</w:t>
            </w:r>
          </w:p>
        </w:tc>
        <w:tc>
          <w:tcPr>
            <w:tcW w:w="4007" w:type="dxa"/>
          </w:tcPr>
          <w:p w14:paraId="58544A21" w14:textId="77777777" w:rsidR="00937FF1" w:rsidRPr="00D43998" w:rsidRDefault="00937FF1" w:rsidP="00AA3637">
            <w:pPr>
              <w:pStyle w:val="Tabletext"/>
              <w:keepNext/>
              <w:keepLines/>
              <w:tabs>
                <w:tab w:val="left" w:leader="dot" w:pos="7938"/>
                <w:tab w:val="center" w:pos="9526"/>
              </w:tabs>
              <w:spacing w:after="20"/>
              <w:ind w:left="567" w:hanging="567"/>
              <w:rPr>
                <w:lang w:val="en-US"/>
              </w:rPr>
            </w:pPr>
            <w:r w:rsidRPr="00D43998">
              <w:rPr>
                <w:lang w:val="en-US"/>
              </w:rPr>
              <w:t>180 (analogue)</w:t>
            </w:r>
            <w:r>
              <w:rPr>
                <w:lang w:val="en-US"/>
              </w:rPr>
              <w:t xml:space="preserve"> </w:t>
            </w:r>
          </w:p>
          <w:p w14:paraId="34ACB4CC" w14:textId="77777777" w:rsidR="00937FF1" w:rsidRPr="00D43998" w:rsidRDefault="00937FF1" w:rsidP="00AA3637">
            <w:pPr>
              <w:pStyle w:val="Tabletext"/>
              <w:spacing w:after="20"/>
              <w:rPr>
                <w:vertAlign w:val="superscript"/>
                <w:lang w:val="en-US"/>
              </w:rPr>
            </w:pPr>
            <w:r w:rsidRPr="00D43998">
              <w:rPr>
                <w:lang w:val="en-US"/>
              </w:rPr>
              <w:t>resolution BW is 12.5 or 25</w:t>
            </w:r>
            <w:r w:rsidRPr="00BC38A0">
              <w:rPr>
                <w:vertAlign w:val="superscript"/>
                <w:lang w:val="en-US"/>
              </w:rPr>
              <w:t>(8)</w:t>
            </w:r>
          </w:p>
        </w:tc>
      </w:tr>
      <w:tr w:rsidR="00937FF1" w:rsidRPr="00527337" w14:paraId="1870ADA6" w14:textId="77777777" w:rsidTr="00AA3637">
        <w:trPr>
          <w:jc w:val="center"/>
        </w:trPr>
        <w:tc>
          <w:tcPr>
            <w:tcW w:w="3299" w:type="dxa"/>
          </w:tcPr>
          <w:p w14:paraId="127F0429" w14:textId="77777777" w:rsidR="00937FF1" w:rsidRPr="00527337" w:rsidRDefault="00937FF1" w:rsidP="00AA3637">
            <w:pPr>
              <w:pStyle w:val="Tabletext"/>
              <w:keepLines/>
              <w:tabs>
                <w:tab w:val="left" w:leader="dot" w:pos="7938"/>
                <w:tab w:val="center" w:pos="9526"/>
              </w:tabs>
              <w:spacing w:after="20"/>
              <w:ind w:left="567" w:hanging="567"/>
            </w:pPr>
            <w:r w:rsidRPr="00D43998">
              <w:t xml:space="preserve">Receiver noise figure </w:t>
            </w:r>
          </w:p>
        </w:tc>
        <w:tc>
          <w:tcPr>
            <w:tcW w:w="1431" w:type="dxa"/>
          </w:tcPr>
          <w:p w14:paraId="2DCF6399" w14:textId="77777777" w:rsidR="00937FF1" w:rsidRPr="00527337" w:rsidRDefault="00937FF1" w:rsidP="00AA3637">
            <w:pPr>
              <w:pStyle w:val="Tabletext"/>
              <w:keepLines/>
              <w:tabs>
                <w:tab w:val="left" w:leader="dot" w:pos="7938"/>
                <w:tab w:val="center" w:pos="9526"/>
              </w:tabs>
              <w:spacing w:after="20"/>
              <w:ind w:left="567" w:hanging="567"/>
              <w:jc w:val="center"/>
            </w:pPr>
            <w:r w:rsidRPr="00527337">
              <w:t>dB</w:t>
            </w:r>
          </w:p>
        </w:tc>
        <w:tc>
          <w:tcPr>
            <w:tcW w:w="3179" w:type="dxa"/>
          </w:tcPr>
          <w:p w14:paraId="082CC219" w14:textId="77777777" w:rsidR="00937FF1" w:rsidRPr="00527337" w:rsidRDefault="00937FF1" w:rsidP="00AA3637">
            <w:pPr>
              <w:pStyle w:val="Tabletext"/>
              <w:spacing w:after="20"/>
            </w:pPr>
            <w:r w:rsidRPr="00D43998">
              <w:t>2.5</w:t>
            </w:r>
          </w:p>
        </w:tc>
        <w:tc>
          <w:tcPr>
            <w:tcW w:w="2543" w:type="dxa"/>
          </w:tcPr>
          <w:p w14:paraId="381EE092" w14:textId="77777777" w:rsidR="00937FF1" w:rsidRPr="00527337" w:rsidRDefault="00937FF1" w:rsidP="00AA3637">
            <w:pPr>
              <w:pStyle w:val="Tabletext"/>
              <w:keepLines/>
              <w:tabs>
                <w:tab w:val="left" w:leader="dot" w:pos="7938"/>
                <w:tab w:val="center" w:pos="9526"/>
              </w:tabs>
              <w:spacing w:after="20"/>
              <w:ind w:left="567" w:hanging="567"/>
            </w:pPr>
            <w:r w:rsidRPr="00D43998">
              <w:t>2.5</w:t>
            </w:r>
          </w:p>
        </w:tc>
        <w:tc>
          <w:tcPr>
            <w:tcW w:w="4007" w:type="dxa"/>
          </w:tcPr>
          <w:p w14:paraId="139A1051" w14:textId="77777777" w:rsidR="00937FF1" w:rsidRPr="00D43998" w:rsidRDefault="00937FF1" w:rsidP="00AA3637">
            <w:pPr>
              <w:pStyle w:val="Tabletext"/>
              <w:keepNext/>
              <w:keepLines/>
              <w:tabs>
                <w:tab w:val="left" w:leader="dot" w:pos="7938"/>
                <w:tab w:val="center" w:pos="9526"/>
              </w:tabs>
              <w:spacing w:after="20"/>
              <w:ind w:left="567" w:hanging="567"/>
            </w:pPr>
            <w:r w:rsidRPr="00D43998">
              <w:rPr>
                <w:lang w:val="en-US"/>
              </w:rPr>
              <w:t>2.5</w:t>
            </w:r>
          </w:p>
        </w:tc>
      </w:tr>
      <w:tr w:rsidR="00937FF1" w:rsidRPr="00527337" w14:paraId="024A667E" w14:textId="77777777" w:rsidTr="00AA3637">
        <w:trPr>
          <w:jc w:val="center"/>
        </w:trPr>
        <w:tc>
          <w:tcPr>
            <w:tcW w:w="3299" w:type="dxa"/>
          </w:tcPr>
          <w:p w14:paraId="35C271F4" w14:textId="77777777" w:rsidR="00937FF1" w:rsidRPr="00527337" w:rsidRDefault="00937FF1" w:rsidP="00AA3637">
            <w:pPr>
              <w:pStyle w:val="Tabletext"/>
              <w:keepLines/>
              <w:tabs>
                <w:tab w:val="left" w:leader="dot" w:pos="7938"/>
                <w:tab w:val="center" w:pos="9526"/>
              </w:tabs>
              <w:spacing w:after="20"/>
              <w:ind w:left="567" w:hanging="567"/>
            </w:pPr>
            <w:r w:rsidRPr="00D43998">
              <w:t xml:space="preserve">Minimum discernible signal </w:t>
            </w:r>
          </w:p>
        </w:tc>
        <w:tc>
          <w:tcPr>
            <w:tcW w:w="1431" w:type="dxa"/>
          </w:tcPr>
          <w:p w14:paraId="7F9A5D67" w14:textId="77777777" w:rsidR="00937FF1" w:rsidRPr="00527337" w:rsidRDefault="00937FF1" w:rsidP="00AA3637">
            <w:pPr>
              <w:pStyle w:val="Tabletext"/>
              <w:keepLines/>
              <w:tabs>
                <w:tab w:val="left" w:leader="dot" w:pos="7938"/>
                <w:tab w:val="center" w:pos="9526"/>
              </w:tabs>
              <w:spacing w:after="20"/>
              <w:ind w:left="567" w:hanging="567"/>
              <w:jc w:val="center"/>
            </w:pPr>
            <w:r w:rsidRPr="00527337">
              <w:t>dBm</w:t>
            </w:r>
          </w:p>
        </w:tc>
        <w:tc>
          <w:tcPr>
            <w:tcW w:w="3179" w:type="dxa"/>
          </w:tcPr>
          <w:p w14:paraId="5FFE285C" w14:textId="77777777" w:rsidR="00937FF1" w:rsidRPr="00527337" w:rsidRDefault="00937FF1" w:rsidP="00AA3637">
            <w:pPr>
              <w:pStyle w:val="Tabletext"/>
              <w:spacing w:after="20"/>
            </w:pPr>
            <w:r w:rsidRPr="00527337">
              <w:t>–130</w:t>
            </w:r>
          </w:p>
        </w:tc>
        <w:tc>
          <w:tcPr>
            <w:tcW w:w="2543" w:type="dxa"/>
          </w:tcPr>
          <w:p w14:paraId="345F39A6" w14:textId="77777777" w:rsidR="00937FF1" w:rsidRPr="00527337" w:rsidRDefault="00937FF1" w:rsidP="00AA3637">
            <w:pPr>
              <w:pStyle w:val="Tabletext"/>
              <w:keepLines/>
              <w:tabs>
                <w:tab w:val="left" w:leader="dot" w:pos="7938"/>
                <w:tab w:val="center" w:pos="9526"/>
              </w:tabs>
              <w:spacing w:after="20"/>
              <w:ind w:left="567" w:hanging="567"/>
            </w:pPr>
            <w:r>
              <w:sym w:font="Symbol" w:char="F02D"/>
            </w:r>
            <w:r w:rsidRPr="00D43998">
              <w:t>130</w:t>
            </w:r>
          </w:p>
        </w:tc>
        <w:tc>
          <w:tcPr>
            <w:tcW w:w="4007" w:type="dxa"/>
          </w:tcPr>
          <w:p w14:paraId="4433622E" w14:textId="77777777" w:rsidR="00937FF1" w:rsidRPr="00D43998" w:rsidRDefault="00937FF1" w:rsidP="00AA3637">
            <w:pPr>
              <w:pStyle w:val="Tabletext"/>
              <w:keepNext/>
              <w:keepLines/>
              <w:tabs>
                <w:tab w:val="clear" w:pos="567"/>
                <w:tab w:val="left" w:leader="dot" w:pos="7938"/>
                <w:tab w:val="center" w:pos="9526"/>
              </w:tabs>
              <w:spacing w:after="20"/>
              <w:ind w:left="34" w:hanging="34"/>
            </w:pPr>
            <w:r>
              <w:sym w:font="Symbol" w:char="F02D"/>
            </w:r>
            <w:r w:rsidRPr="00D43998">
              <w:rPr>
                <w:lang w:val="en-US"/>
              </w:rPr>
              <w:t>130 equivalent after pulse compression</w:t>
            </w:r>
          </w:p>
        </w:tc>
      </w:tr>
      <w:tr w:rsidR="00937FF1" w:rsidRPr="00527337" w14:paraId="7A2A52C0" w14:textId="77777777" w:rsidTr="00AA3637">
        <w:trPr>
          <w:jc w:val="center"/>
        </w:trPr>
        <w:tc>
          <w:tcPr>
            <w:tcW w:w="3299" w:type="dxa"/>
          </w:tcPr>
          <w:p w14:paraId="7B4A92D6" w14:textId="77777777" w:rsidR="00937FF1" w:rsidRPr="00527337" w:rsidRDefault="00937FF1" w:rsidP="00AA3637">
            <w:pPr>
              <w:pStyle w:val="Tabletext"/>
              <w:keepLines/>
              <w:tabs>
                <w:tab w:val="left" w:leader="dot" w:pos="7938"/>
                <w:tab w:val="center" w:pos="9526"/>
              </w:tabs>
              <w:spacing w:after="20"/>
              <w:ind w:left="567" w:hanging="567"/>
            </w:pPr>
            <w:r w:rsidRPr="00D43998">
              <w:t xml:space="preserve">Total chirp width </w:t>
            </w:r>
          </w:p>
        </w:tc>
        <w:tc>
          <w:tcPr>
            <w:tcW w:w="1431" w:type="dxa"/>
          </w:tcPr>
          <w:p w14:paraId="76F01C3E" w14:textId="77777777" w:rsidR="00937FF1" w:rsidRPr="00527337" w:rsidRDefault="00937FF1" w:rsidP="00AA3637">
            <w:pPr>
              <w:pStyle w:val="Tabletext"/>
              <w:keepLines/>
              <w:tabs>
                <w:tab w:val="left" w:leader="dot" w:pos="7938"/>
                <w:tab w:val="center" w:pos="9526"/>
              </w:tabs>
              <w:spacing w:after="20"/>
              <w:ind w:left="567" w:hanging="567"/>
              <w:jc w:val="center"/>
            </w:pPr>
            <w:r w:rsidRPr="00527337">
              <w:t>MHz</w:t>
            </w:r>
          </w:p>
        </w:tc>
        <w:tc>
          <w:tcPr>
            <w:tcW w:w="3179" w:type="dxa"/>
          </w:tcPr>
          <w:p w14:paraId="74787B12" w14:textId="77777777" w:rsidR="00937FF1" w:rsidRPr="00527337" w:rsidRDefault="00937FF1" w:rsidP="00AA3637">
            <w:pPr>
              <w:pStyle w:val="Tabletext"/>
              <w:spacing w:after="20"/>
            </w:pPr>
            <w:r w:rsidRPr="00D43998">
              <w:t>Normally</w:t>
            </w:r>
            <w:r>
              <w:t xml:space="preserve"> </w:t>
            </w:r>
            <w:r w:rsidRPr="00D43998">
              <w:t xml:space="preserve">6 </w:t>
            </w:r>
            <w:r>
              <w:t xml:space="preserve">× </w:t>
            </w:r>
            <w:r w:rsidRPr="00D43998">
              <w:t>35 MHz</w:t>
            </w:r>
          </w:p>
        </w:tc>
        <w:tc>
          <w:tcPr>
            <w:tcW w:w="2543" w:type="dxa"/>
          </w:tcPr>
          <w:p w14:paraId="4D1647D1" w14:textId="77777777" w:rsidR="00937FF1" w:rsidRPr="00527337" w:rsidRDefault="00937FF1" w:rsidP="00AA3637">
            <w:pPr>
              <w:pStyle w:val="Tabletext"/>
              <w:keepLines/>
              <w:tabs>
                <w:tab w:val="left" w:leader="dot" w:pos="7938"/>
                <w:tab w:val="center" w:pos="9526"/>
              </w:tabs>
              <w:spacing w:after="20"/>
              <w:ind w:left="567" w:hanging="567"/>
            </w:pPr>
            <w:r w:rsidRPr="00527337">
              <w:t>Not applicable</w:t>
            </w:r>
          </w:p>
        </w:tc>
        <w:tc>
          <w:tcPr>
            <w:tcW w:w="4007" w:type="dxa"/>
          </w:tcPr>
          <w:p w14:paraId="6ACDF484" w14:textId="77777777" w:rsidR="00937FF1" w:rsidRPr="00D43998" w:rsidRDefault="00937FF1" w:rsidP="00AA3637">
            <w:pPr>
              <w:pStyle w:val="Tabletext"/>
              <w:keepLines/>
              <w:tabs>
                <w:tab w:val="left" w:leader="dot" w:pos="7938"/>
                <w:tab w:val="center" w:pos="9526"/>
              </w:tabs>
              <w:spacing w:after="20"/>
              <w:ind w:left="567" w:hanging="567"/>
            </w:pPr>
            <w:r w:rsidRPr="00527337">
              <w:rPr>
                <w:lang w:val="de-DE"/>
              </w:rPr>
              <w:t xml:space="preserve">6 </w:t>
            </w:r>
            <w:r>
              <w:rPr>
                <w:lang w:val="de-DE"/>
              </w:rPr>
              <w:t>×</w:t>
            </w:r>
            <w:r w:rsidRPr="00527337">
              <w:rPr>
                <w:lang w:val="de-DE"/>
              </w:rPr>
              <w:t xml:space="preserve"> 35 = 210 (</w:t>
            </w:r>
            <w:r>
              <w:sym w:font="Symbol" w:char="F02D"/>
            </w:r>
            <w:r>
              <w:rPr>
                <w:lang w:val="de-DE"/>
              </w:rPr>
              <w:t>3 dB BW)</w:t>
            </w:r>
            <w:r w:rsidRPr="00527337">
              <w:rPr>
                <w:vertAlign w:val="superscript"/>
                <w:lang w:val="de-DE"/>
              </w:rPr>
              <w:t>(9)</w:t>
            </w:r>
          </w:p>
        </w:tc>
      </w:tr>
      <w:tr w:rsidR="00937FF1" w:rsidRPr="00094FFB" w14:paraId="3F1DF829" w14:textId="77777777" w:rsidTr="00AA3637">
        <w:trPr>
          <w:jc w:val="center"/>
        </w:trPr>
        <w:tc>
          <w:tcPr>
            <w:tcW w:w="3299" w:type="dxa"/>
          </w:tcPr>
          <w:p w14:paraId="44B5980B" w14:textId="77777777" w:rsidR="00937FF1" w:rsidRPr="00527337" w:rsidRDefault="00937FF1" w:rsidP="00AA3637">
            <w:pPr>
              <w:pStyle w:val="Tabletext"/>
              <w:keepLines/>
              <w:tabs>
                <w:tab w:val="left" w:leader="dot" w:pos="7938"/>
                <w:tab w:val="center" w:pos="9526"/>
              </w:tabs>
              <w:spacing w:after="20"/>
              <w:ind w:left="567" w:hanging="567"/>
              <w:rPr>
                <w:lang w:val="de-DE"/>
              </w:rPr>
            </w:pPr>
            <w:r w:rsidRPr="00D43998">
              <w:rPr>
                <w:lang w:val="de-DE"/>
              </w:rPr>
              <w:t xml:space="preserve">RF emission bandwidth </w:t>
            </w:r>
          </w:p>
          <w:p w14:paraId="0596C76D" w14:textId="77777777" w:rsidR="00937FF1" w:rsidRPr="00527337" w:rsidRDefault="00937FF1" w:rsidP="00AA3637">
            <w:pPr>
              <w:pStyle w:val="Tabletext"/>
              <w:spacing w:after="20"/>
              <w:rPr>
                <w:lang w:val="de-DE"/>
              </w:rPr>
            </w:pPr>
            <w:r w:rsidRPr="00527337">
              <w:sym w:font="Symbol" w:char="F02D"/>
            </w:r>
            <w:r w:rsidRPr="00527337">
              <w:rPr>
                <w:lang w:val="de-DE"/>
              </w:rPr>
              <w:tab/>
              <w:t>3 dB</w:t>
            </w:r>
            <w:r w:rsidRPr="00527337">
              <w:rPr>
                <w:lang w:val="de-DE"/>
              </w:rPr>
              <w:br/>
            </w:r>
            <w:r w:rsidRPr="00527337">
              <w:sym w:font="Symbol" w:char="F02D"/>
            </w:r>
            <w:r w:rsidRPr="00527337">
              <w:rPr>
                <w:lang w:val="de-DE"/>
              </w:rPr>
              <w:tab/>
              <w:t>20 dB</w:t>
            </w:r>
          </w:p>
        </w:tc>
        <w:tc>
          <w:tcPr>
            <w:tcW w:w="1431" w:type="dxa"/>
          </w:tcPr>
          <w:p w14:paraId="046D4385" w14:textId="77777777" w:rsidR="00937FF1" w:rsidRPr="00527337" w:rsidRDefault="00937FF1" w:rsidP="00AA3637">
            <w:pPr>
              <w:pStyle w:val="Tabletext"/>
              <w:keepLines/>
              <w:tabs>
                <w:tab w:val="left" w:leader="dot" w:pos="7938"/>
                <w:tab w:val="center" w:pos="9526"/>
              </w:tabs>
              <w:spacing w:after="20"/>
              <w:ind w:left="567" w:hanging="567"/>
              <w:jc w:val="center"/>
            </w:pPr>
            <w:r w:rsidRPr="00527337">
              <w:t>MHz</w:t>
            </w:r>
          </w:p>
        </w:tc>
        <w:tc>
          <w:tcPr>
            <w:tcW w:w="3179" w:type="dxa"/>
          </w:tcPr>
          <w:p w14:paraId="6EC3EB27" w14:textId="77777777" w:rsidR="00937FF1" w:rsidRPr="00527337" w:rsidRDefault="00937FF1" w:rsidP="00AA3637">
            <w:pPr>
              <w:pStyle w:val="Tabletext"/>
              <w:keepLines/>
              <w:tabs>
                <w:tab w:val="left" w:leader="dot" w:pos="7938"/>
                <w:tab w:val="center" w:pos="9526"/>
              </w:tabs>
              <w:spacing w:after="20"/>
              <w:ind w:left="567" w:hanging="567"/>
            </w:pPr>
            <w:r w:rsidRPr="00D43998">
              <w:t>240</w:t>
            </w:r>
          </w:p>
          <w:p w14:paraId="6D212CF4" w14:textId="77777777" w:rsidR="00937FF1" w:rsidRPr="00527337" w:rsidRDefault="00937FF1" w:rsidP="00AA3637">
            <w:pPr>
              <w:pStyle w:val="Tabletext"/>
              <w:spacing w:after="20"/>
            </w:pPr>
            <w:r w:rsidRPr="00D43998">
              <w:t>275</w:t>
            </w:r>
          </w:p>
        </w:tc>
        <w:tc>
          <w:tcPr>
            <w:tcW w:w="2543" w:type="dxa"/>
          </w:tcPr>
          <w:p w14:paraId="2CC67B29" w14:textId="77777777" w:rsidR="00937FF1" w:rsidRPr="00BC38A0" w:rsidRDefault="00937FF1" w:rsidP="00AA3637">
            <w:pPr>
              <w:pStyle w:val="Tabletext"/>
              <w:keepLines/>
              <w:tabs>
                <w:tab w:val="left" w:leader="dot" w:pos="7938"/>
                <w:tab w:val="center" w:pos="9526"/>
              </w:tabs>
              <w:spacing w:after="20"/>
              <w:ind w:left="567" w:hanging="567"/>
              <w:rPr>
                <w:lang w:val="en-US"/>
              </w:rPr>
            </w:pPr>
            <w:r w:rsidRPr="00D43998">
              <w:rPr>
                <w:lang w:val="en-US"/>
              </w:rPr>
              <w:t>9 at (</w:t>
            </w:r>
            <w:r>
              <w:sym w:font="Symbol" w:char="F02D"/>
            </w:r>
            <w:r w:rsidRPr="00D43998">
              <w:rPr>
                <w:lang w:val="en-US"/>
              </w:rPr>
              <w:t>3</w:t>
            </w:r>
            <w:r>
              <w:rPr>
                <w:lang w:val="en-US"/>
              </w:rPr>
              <w:t xml:space="preserve"> </w:t>
            </w:r>
            <w:r w:rsidRPr="00D43998">
              <w:rPr>
                <w:lang w:val="en-US"/>
              </w:rPr>
              <w:t>dB)</w:t>
            </w:r>
          </w:p>
          <w:p w14:paraId="556FAABC" w14:textId="77777777" w:rsidR="00937FF1" w:rsidRPr="00BC38A0" w:rsidRDefault="00937FF1" w:rsidP="00AA3637">
            <w:pPr>
              <w:pStyle w:val="Tabletext"/>
              <w:spacing w:after="20"/>
              <w:rPr>
                <w:lang w:val="en-US"/>
              </w:rPr>
            </w:pPr>
            <w:r>
              <w:rPr>
                <w:lang w:val="en-US"/>
              </w:rPr>
              <w:t>66 at (</w:t>
            </w:r>
            <w:r>
              <w:sym w:font="Symbol" w:char="F02D"/>
            </w:r>
            <w:r w:rsidRPr="00D43998">
              <w:rPr>
                <w:lang w:val="en-US"/>
              </w:rPr>
              <w:t>20 dB)</w:t>
            </w:r>
          </w:p>
          <w:p w14:paraId="37F5DC24" w14:textId="77777777" w:rsidR="00937FF1" w:rsidRPr="00BC38A0" w:rsidRDefault="00937FF1" w:rsidP="00AA3637">
            <w:pPr>
              <w:pStyle w:val="Tabletext"/>
              <w:spacing w:after="20"/>
              <w:rPr>
                <w:lang w:val="en-US"/>
              </w:rPr>
            </w:pPr>
            <w:r w:rsidRPr="00D43998">
              <w:rPr>
                <w:lang w:val="en-US"/>
              </w:rPr>
              <w:t>For shortest pulse</w:t>
            </w:r>
          </w:p>
        </w:tc>
        <w:tc>
          <w:tcPr>
            <w:tcW w:w="4007" w:type="dxa"/>
          </w:tcPr>
          <w:p w14:paraId="6E0B35DB" w14:textId="77777777" w:rsidR="00937FF1" w:rsidRPr="00094FFB" w:rsidRDefault="00937FF1" w:rsidP="00AA3637">
            <w:pPr>
              <w:pStyle w:val="Tabletext"/>
              <w:tabs>
                <w:tab w:val="left" w:leader="dot" w:pos="7938"/>
                <w:tab w:val="center" w:pos="9526"/>
              </w:tabs>
              <w:spacing w:after="20"/>
              <w:rPr>
                <w:vertAlign w:val="superscript"/>
                <w:lang w:val="en-US"/>
              </w:rPr>
            </w:pPr>
            <w:r w:rsidRPr="00D43998">
              <w:rPr>
                <w:lang w:val="en-US"/>
              </w:rPr>
              <w:t>Depending on profiles</w:t>
            </w:r>
            <w:r>
              <w:rPr>
                <w:lang w:val="en-US"/>
              </w:rPr>
              <w:t xml:space="preserve"> </w:t>
            </w:r>
            <w:r w:rsidRPr="00D43998">
              <w:rPr>
                <w:lang w:val="en-US"/>
              </w:rPr>
              <w:t xml:space="preserve">setup. Normally the full band is used so the </w:t>
            </w:r>
            <w:r>
              <w:sym w:font="Symbol" w:char="F02D"/>
            </w:r>
            <w:r w:rsidRPr="00D43998">
              <w:rPr>
                <w:lang w:val="en-US"/>
              </w:rPr>
              <w:t xml:space="preserve">20 dB BW stays within the frequency band </w:t>
            </w:r>
            <w:r w:rsidRPr="00BC38A0">
              <w:rPr>
                <w:lang w:val="en-US"/>
              </w:rPr>
              <w:br/>
            </w:r>
            <w:r w:rsidRPr="00D43998">
              <w:rPr>
                <w:lang w:val="en-US"/>
              </w:rPr>
              <w:t xml:space="preserve">9 225-9 500 MHz and the </w:t>
            </w:r>
            <w:r>
              <w:sym w:font="Symbol" w:char="F02D"/>
            </w:r>
            <w:r w:rsidRPr="00D43998">
              <w:rPr>
                <w:lang w:val="en-US"/>
              </w:rPr>
              <w:t xml:space="preserve">3 dB BW is the combined BW of all centre frequencies used. </w:t>
            </w:r>
            <w:r w:rsidRPr="00094FFB">
              <w:rPr>
                <w:lang w:val="en-US"/>
              </w:rPr>
              <w:t xml:space="preserve">Default individual chirp </w:t>
            </w:r>
            <w:r>
              <w:sym w:font="Symbol" w:char="F02D"/>
            </w:r>
            <w:r w:rsidRPr="00094FFB">
              <w:rPr>
                <w:lang w:val="en-US"/>
              </w:rPr>
              <w:t>3 dB BW is 35</w:t>
            </w:r>
            <w:r w:rsidRPr="00094FFB">
              <w:rPr>
                <w:vertAlign w:val="superscript"/>
                <w:lang w:val="en-US"/>
              </w:rPr>
              <w:t>(10)</w:t>
            </w:r>
          </w:p>
        </w:tc>
      </w:tr>
      <w:tr w:rsidR="00937FF1" w:rsidRPr="00527337" w14:paraId="2F68E0C1" w14:textId="77777777" w:rsidTr="00AA3637">
        <w:trPr>
          <w:jc w:val="center"/>
        </w:trPr>
        <w:tc>
          <w:tcPr>
            <w:tcW w:w="3299" w:type="dxa"/>
          </w:tcPr>
          <w:p w14:paraId="7BC6226B" w14:textId="77777777" w:rsidR="00937FF1" w:rsidRPr="00D43998" w:rsidRDefault="00937FF1" w:rsidP="00AA3637">
            <w:pPr>
              <w:pStyle w:val="Tabletext"/>
              <w:keepNext/>
              <w:keepLines/>
              <w:tabs>
                <w:tab w:val="clear" w:pos="284"/>
                <w:tab w:val="clear" w:pos="567"/>
                <w:tab w:val="left" w:leader="dot" w:pos="7938"/>
                <w:tab w:val="center" w:pos="9526"/>
              </w:tabs>
              <w:spacing w:after="20"/>
              <w:ind w:left="567" w:hanging="567"/>
              <w:rPr>
                <w:lang w:val="de-DE"/>
              </w:rPr>
            </w:pPr>
            <w:r w:rsidRPr="00D43998">
              <w:rPr>
                <w:lang w:val="de-DE"/>
              </w:rPr>
              <w:t>Dynamic range</w:t>
            </w:r>
          </w:p>
        </w:tc>
        <w:tc>
          <w:tcPr>
            <w:tcW w:w="1431" w:type="dxa"/>
          </w:tcPr>
          <w:p w14:paraId="7B2367CA" w14:textId="77777777" w:rsidR="00937FF1" w:rsidRPr="00527337" w:rsidRDefault="00937FF1" w:rsidP="00AA3637">
            <w:pPr>
              <w:pStyle w:val="Tabletext"/>
              <w:keepNext/>
              <w:keepLines/>
              <w:tabs>
                <w:tab w:val="left" w:leader="dot" w:pos="7938"/>
                <w:tab w:val="center" w:pos="9526"/>
              </w:tabs>
              <w:spacing w:after="20"/>
              <w:ind w:left="567" w:hanging="567"/>
              <w:jc w:val="center"/>
            </w:pPr>
            <w:r w:rsidRPr="00527337">
              <w:t>dB</w:t>
            </w:r>
          </w:p>
        </w:tc>
        <w:tc>
          <w:tcPr>
            <w:tcW w:w="3179" w:type="dxa"/>
          </w:tcPr>
          <w:p w14:paraId="1851B994" w14:textId="77777777" w:rsidR="00937FF1" w:rsidRPr="00D43998" w:rsidRDefault="00937FF1" w:rsidP="00AA3637">
            <w:pPr>
              <w:pStyle w:val="Tabletext"/>
              <w:spacing w:after="20"/>
            </w:pPr>
          </w:p>
        </w:tc>
        <w:tc>
          <w:tcPr>
            <w:tcW w:w="2543" w:type="dxa"/>
          </w:tcPr>
          <w:p w14:paraId="12492CB9" w14:textId="77777777" w:rsidR="00937FF1" w:rsidRPr="00D43998" w:rsidRDefault="00937FF1" w:rsidP="00AA3637">
            <w:pPr>
              <w:pStyle w:val="Tabletext"/>
              <w:spacing w:after="20"/>
            </w:pPr>
          </w:p>
        </w:tc>
        <w:tc>
          <w:tcPr>
            <w:tcW w:w="4007" w:type="dxa"/>
          </w:tcPr>
          <w:p w14:paraId="1C457366" w14:textId="77777777" w:rsidR="00937FF1" w:rsidRPr="00D43998" w:rsidRDefault="00937FF1" w:rsidP="00AA3637">
            <w:pPr>
              <w:pStyle w:val="Tabletext"/>
              <w:spacing w:after="20"/>
            </w:pPr>
          </w:p>
        </w:tc>
      </w:tr>
      <w:tr w:rsidR="00937FF1" w:rsidRPr="00A225B7" w14:paraId="3FBE308C" w14:textId="77777777" w:rsidTr="00AA3637">
        <w:trPr>
          <w:jc w:val="center"/>
        </w:trPr>
        <w:tc>
          <w:tcPr>
            <w:tcW w:w="3299" w:type="dxa"/>
            <w:tcBorders>
              <w:bottom w:val="single" w:sz="4" w:space="0" w:color="auto"/>
            </w:tcBorders>
          </w:tcPr>
          <w:p w14:paraId="658317A4" w14:textId="77777777" w:rsidR="00937FF1" w:rsidRPr="00D43998" w:rsidRDefault="00937FF1" w:rsidP="00AA3637">
            <w:pPr>
              <w:pStyle w:val="Tabletext"/>
              <w:keepNext/>
              <w:keepLines/>
              <w:tabs>
                <w:tab w:val="clear" w:pos="284"/>
                <w:tab w:val="clear" w:pos="567"/>
                <w:tab w:val="left" w:leader="dot" w:pos="7938"/>
                <w:tab w:val="center" w:pos="9526"/>
              </w:tabs>
              <w:spacing w:after="20"/>
              <w:ind w:left="70" w:hanging="28"/>
            </w:pPr>
            <w:r w:rsidRPr="00D43998">
              <w:rPr>
                <w:lang w:val="en-US"/>
              </w:rPr>
              <w:t>Minimum number of processed pulses</w:t>
            </w:r>
          </w:p>
        </w:tc>
        <w:tc>
          <w:tcPr>
            <w:tcW w:w="1431" w:type="dxa"/>
            <w:tcBorders>
              <w:bottom w:val="single" w:sz="4" w:space="0" w:color="auto"/>
            </w:tcBorders>
          </w:tcPr>
          <w:p w14:paraId="712ECC03" w14:textId="77777777" w:rsidR="00937FF1" w:rsidRPr="00BC38A0" w:rsidRDefault="00937FF1" w:rsidP="00AA3637">
            <w:pPr>
              <w:pStyle w:val="Tabletext"/>
              <w:keepNext/>
              <w:keepLines/>
              <w:tabs>
                <w:tab w:val="left" w:leader="dot" w:pos="7938"/>
                <w:tab w:val="center" w:pos="9526"/>
              </w:tabs>
              <w:spacing w:after="20"/>
              <w:ind w:left="567" w:hanging="567"/>
              <w:jc w:val="center"/>
              <w:rPr>
                <w:lang w:val="en-US"/>
              </w:rPr>
            </w:pPr>
          </w:p>
        </w:tc>
        <w:tc>
          <w:tcPr>
            <w:tcW w:w="3179" w:type="dxa"/>
            <w:tcBorders>
              <w:bottom w:val="single" w:sz="4" w:space="0" w:color="auto"/>
            </w:tcBorders>
          </w:tcPr>
          <w:p w14:paraId="2B557C56" w14:textId="77777777" w:rsidR="00937FF1" w:rsidRPr="00D43998" w:rsidRDefault="00937FF1" w:rsidP="00AA3637">
            <w:pPr>
              <w:pStyle w:val="Tabletext"/>
              <w:spacing w:after="20"/>
              <w:rPr>
                <w:lang w:val="en-US"/>
              </w:rPr>
            </w:pPr>
          </w:p>
        </w:tc>
        <w:tc>
          <w:tcPr>
            <w:tcW w:w="2543" w:type="dxa"/>
            <w:tcBorders>
              <w:bottom w:val="single" w:sz="4" w:space="0" w:color="auto"/>
            </w:tcBorders>
          </w:tcPr>
          <w:p w14:paraId="098FC2CA" w14:textId="77777777" w:rsidR="00937FF1" w:rsidRPr="00D43998" w:rsidRDefault="00937FF1" w:rsidP="00AA3637">
            <w:pPr>
              <w:pStyle w:val="Tabletext"/>
              <w:spacing w:after="20"/>
              <w:rPr>
                <w:lang w:val="en-US"/>
              </w:rPr>
            </w:pPr>
          </w:p>
        </w:tc>
        <w:tc>
          <w:tcPr>
            <w:tcW w:w="4007" w:type="dxa"/>
            <w:tcBorders>
              <w:bottom w:val="single" w:sz="4" w:space="0" w:color="auto"/>
            </w:tcBorders>
          </w:tcPr>
          <w:p w14:paraId="6B308729" w14:textId="77777777" w:rsidR="00937FF1" w:rsidRPr="00D43998" w:rsidRDefault="00937FF1" w:rsidP="00AA3637">
            <w:pPr>
              <w:pStyle w:val="Tabletext"/>
              <w:spacing w:after="20"/>
              <w:rPr>
                <w:lang w:val="en-US"/>
              </w:rPr>
            </w:pPr>
          </w:p>
        </w:tc>
      </w:tr>
      <w:tr w:rsidR="00937FF1" w:rsidRPr="00A225B7" w14:paraId="42A4FE86" w14:textId="77777777" w:rsidTr="00AA3637">
        <w:trPr>
          <w:jc w:val="center"/>
        </w:trPr>
        <w:tc>
          <w:tcPr>
            <w:tcW w:w="14459" w:type="dxa"/>
            <w:gridSpan w:val="5"/>
            <w:tcBorders>
              <w:left w:val="nil"/>
              <w:bottom w:val="nil"/>
              <w:right w:val="nil"/>
            </w:tcBorders>
          </w:tcPr>
          <w:p w14:paraId="7E59400D" w14:textId="77777777" w:rsidR="00937FF1" w:rsidRPr="00761866" w:rsidRDefault="00937FF1" w:rsidP="00AA3637">
            <w:pPr>
              <w:pStyle w:val="Tabletext"/>
              <w:ind w:left="284" w:hanging="284"/>
              <w:rPr>
                <w:lang w:val="en-US"/>
              </w:rPr>
            </w:pPr>
            <w:r w:rsidRPr="00761866">
              <w:rPr>
                <w:vertAlign w:val="superscript"/>
                <w:lang w:val="en-US"/>
              </w:rPr>
              <w:t>(8)</w:t>
            </w:r>
            <w:r w:rsidRPr="00D43998">
              <w:rPr>
                <w:vertAlign w:val="superscript"/>
                <w:lang w:val="en-US"/>
              </w:rPr>
              <w:tab/>
            </w:r>
            <w:r w:rsidRPr="00D43998">
              <w:rPr>
                <w:lang w:val="en-US"/>
              </w:rPr>
              <w:t>By 180 MHz analogue BW the instantaneous BW that can be handled in the A/D conversion. This “window” can be moved in frequency according to the need.</w:t>
            </w:r>
            <w:r w:rsidRPr="00761866">
              <w:rPr>
                <w:lang w:val="en-US"/>
              </w:rPr>
              <w:t xml:space="preserve"> </w:t>
            </w:r>
          </w:p>
          <w:p w14:paraId="40FB20B8" w14:textId="77777777" w:rsidR="00937FF1" w:rsidRPr="00D43998" w:rsidRDefault="00937FF1" w:rsidP="00AA3637">
            <w:pPr>
              <w:pStyle w:val="Tabletext"/>
              <w:ind w:left="284" w:hanging="284"/>
              <w:rPr>
                <w:vertAlign w:val="superscript"/>
                <w:lang w:val="en-US"/>
              </w:rPr>
            </w:pPr>
            <w:r w:rsidRPr="00BC38A0">
              <w:rPr>
                <w:vertAlign w:val="superscript"/>
                <w:lang w:val="en-US"/>
              </w:rPr>
              <w:t>(9)</w:t>
            </w:r>
            <w:r w:rsidRPr="00D43998">
              <w:rPr>
                <w:vertAlign w:val="superscript"/>
                <w:lang w:val="en-US"/>
              </w:rPr>
              <w:tab/>
            </w:r>
            <w:r w:rsidRPr="00D43998">
              <w:rPr>
                <w:lang w:val="en-US"/>
              </w:rPr>
              <w:t xml:space="preserve">The term “total chirp width” when regarding frequency spectrum covered is then the combined BW of all used chirps and is then up to </w:t>
            </w:r>
            <w:r w:rsidRPr="00BC38A0">
              <w:rPr>
                <w:lang w:val="en-US"/>
              </w:rPr>
              <w:br/>
            </w:r>
            <w:r>
              <w:rPr>
                <w:lang w:val="en-US"/>
              </w:rPr>
              <w:t>6 × </w:t>
            </w:r>
            <w:r w:rsidRPr="00D43998">
              <w:rPr>
                <w:lang w:val="en-US"/>
              </w:rPr>
              <w:t>35</w:t>
            </w:r>
            <w:r>
              <w:rPr>
                <w:lang w:val="en-US"/>
              </w:rPr>
              <w:t> </w:t>
            </w:r>
            <w:r w:rsidRPr="00D43998">
              <w:rPr>
                <w:lang w:val="en-US"/>
              </w:rPr>
              <w:t>MHz = 210 MHz (</w:t>
            </w:r>
            <w:r>
              <w:rPr>
                <w:lang w:val="en-US"/>
              </w:rPr>
              <w:sym w:font="Symbol" w:char="F02D"/>
            </w:r>
            <w:r w:rsidRPr="00D43998">
              <w:rPr>
                <w:lang w:val="en-US"/>
              </w:rPr>
              <w:t>3 dB BW).</w:t>
            </w:r>
          </w:p>
          <w:p w14:paraId="7D22FF31" w14:textId="77777777" w:rsidR="00937FF1" w:rsidRPr="00D43998" w:rsidRDefault="00937FF1" w:rsidP="00AA3637">
            <w:pPr>
              <w:pStyle w:val="Tabletext"/>
              <w:ind w:left="284" w:hanging="284"/>
              <w:rPr>
                <w:lang w:val="en-US"/>
              </w:rPr>
            </w:pPr>
            <w:r w:rsidRPr="00BC38A0">
              <w:rPr>
                <w:vertAlign w:val="superscript"/>
                <w:lang w:val="en-US"/>
              </w:rPr>
              <w:t>(10)</w:t>
            </w:r>
            <w:r w:rsidRPr="00D43998">
              <w:rPr>
                <w:vertAlign w:val="superscript"/>
                <w:lang w:val="en-US"/>
              </w:rPr>
              <w:tab/>
            </w:r>
            <w:r w:rsidRPr="00D43998">
              <w:rPr>
                <w:lang w:val="en-US"/>
              </w:rPr>
              <w:t>Up to 6 individual cent</w:t>
            </w:r>
            <w:r>
              <w:rPr>
                <w:lang w:val="en-US"/>
              </w:rPr>
              <w:t>r</w:t>
            </w:r>
            <w:r w:rsidRPr="00D43998">
              <w:rPr>
                <w:lang w:val="en-US"/>
              </w:rPr>
              <w:t>e frequencies can be used. T</w:t>
            </w:r>
            <w:r>
              <w:rPr>
                <w:lang w:val="en-US"/>
              </w:rPr>
              <w:t>he normal individual chirp BW (</w:t>
            </w:r>
            <w:r>
              <w:rPr>
                <w:lang w:val="en-US"/>
              </w:rPr>
              <w:sym w:font="Symbol" w:char="F02D"/>
            </w:r>
            <w:r w:rsidRPr="00D43998">
              <w:rPr>
                <w:lang w:val="en-US"/>
              </w:rPr>
              <w:t>3 dB) is 30-35 MHz. The total RF bandwidth used might be greater</w:t>
            </w:r>
            <w:r w:rsidRPr="00BC38A0">
              <w:rPr>
                <w:lang w:val="en-US"/>
              </w:rPr>
              <w:t xml:space="preserve"> than 180</w:t>
            </w:r>
            <w:r>
              <w:rPr>
                <w:lang w:val="en-US"/>
              </w:rPr>
              <w:t> </w:t>
            </w:r>
            <w:r w:rsidRPr="00BC38A0">
              <w:rPr>
                <w:lang w:val="en-US"/>
              </w:rPr>
              <w:t>MHz, and is normally the frequency band used (e.g. 9.0</w:t>
            </w:r>
            <w:r w:rsidRPr="00D43998">
              <w:rPr>
                <w:lang w:val="en-US"/>
              </w:rPr>
              <w:noBreakHyphen/>
              <w:t>9.2 GHz or 9.225-9.500 GHz).</w:t>
            </w:r>
          </w:p>
        </w:tc>
      </w:tr>
    </w:tbl>
    <w:p w14:paraId="4EC5411B" w14:textId="77777777" w:rsidR="00937FF1" w:rsidRPr="00BC38A0" w:rsidRDefault="00937FF1" w:rsidP="00937FF1">
      <w:pPr>
        <w:pStyle w:val="Recdate"/>
        <w:rPr>
          <w:sz w:val="20"/>
          <w:vertAlign w:val="superscript"/>
          <w:lang w:val="en-US"/>
        </w:rPr>
      </w:pPr>
    </w:p>
    <w:p w14:paraId="005F8E44" w14:textId="41E66646" w:rsidR="00937FF1" w:rsidRPr="00D43998" w:rsidRDefault="00937FF1" w:rsidP="00937FF1">
      <w:pPr>
        <w:pStyle w:val="TableNo"/>
        <w:spacing w:before="240"/>
      </w:pPr>
      <w:r w:rsidRPr="00D43998">
        <w:t>TABLE 2 (</w:t>
      </w:r>
      <w:r w:rsidRPr="00D43998">
        <w:rPr>
          <w:i/>
          <w:caps w:val="0"/>
        </w:rPr>
        <w:t>continued</w:t>
      </w:r>
      <w:r w:rsidRPr="00D43998">
        <w:t>)</w:t>
      </w:r>
    </w:p>
    <w:tbl>
      <w:tblPr>
        <w:tblW w:w="1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14"/>
        <w:gridCol w:w="1390"/>
        <w:gridCol w:w="8091"/>
      </w:tblGrid>
      <w:tr w:rsidR="00937FF1" w:rsidRPr="00527337" w14:paraId="19290F96" w14:textId="77777777" w:rsidTr="00AA3637">
        <w:trPr>
          <w:jc w:val="center"/>
        </w:trPr>
        <w:tc>
          <w:tcPr>
            <w:tcW w:w="4914" w:type="dxa"/>
          </w:tcPr>
          <w:p w14:paraId="6CE177EE" w14:textId="77777777" w:rsidR="00937FF1" w:rsidRPr="00527337" w:rsidRDefault="00937FF1" w:rsidP="00AA3637">
            <w:pPr>
              <w:pStyle w:val="Tablehead"/>
            </w:pPr>
            <w:r w:rsidRPr="00527337">
              <w:t>Characteristics</w:t>
            </w:r>
          </w:p>
        </w:tc>
        <w:tc>
          <w:tcPr>
            <w:tcW w:w="1390" w:type="dxa"/>
          </w:tcPr>
          <w:p w14:paraId="20C2CC44" w14:textId="77777777" w:rsidR="00937FF1" w:rsidRPr="00D43998" w:rsidRDefault="00937FF1" w:rsidP="00AA3637">
            <w:pPr>
              <w:pStyle w:val="Tablehead"/>
            </w:pPr>
            <w:r w:rsidRPr="00527337">
              <w:t>Units</w:t>
            </w:r>
          </w:p>
        </w:tc>
        <w:tc>
          <w:tcPr>
            <w:tcW w:w="8091" w:type="dxa"/>
          </w:tcPr>
          <w:p w14:paraId="6C2316A8" w14:textId="77777777" w:rsidR="00937FF1" w:rsidRPr="00D43998" w:rsidRDefault="00937FF1" w:rsidP="00AA3637">
            <w:pPr>
              <w:pStyle w:val="Tablehead"/>
            </w:pPr>
            <w:r w:rsidRPr="00527337">
              <w:t>System S1</w:t>
            </w:r>
            <w:r>
              <w:t>3</w:t>
            </w:r>
          </w:p>
        </w:tc>
      </w:tr>
      <w:tr w:rsidR="00937FF1" w:rsidRPr="00527337" w14:paraId="5997F001" w14:textId="77777777" w:rsidTr="00AA3637">
        <w:trPr>
          <w:jc w:val="center"/>
        </w:trPr>
        <w:tc>
          <w:tcPr>
            <w:tcW w:w="4914" w:type="dxa"/>
          </w:tcPr>
          <w:p w14:paraId="5747BE57" w14:textId="77777777" w:rsidR="00937FF1" w:rsidRPr="00527337" w:rsidRDefault="00937FF1" w:rsidP="00AA3637">
            <w:pPr>
              <w:pStyle w:val="Tabletext"/>
            </w:pPr>
            <w:r w:rsidRPr="00527337">
              <w:t>Function</w:t>
            </w:r>
          </w:p>
        </w:tc>
        <w:tc>
          <w:tcPr>
            <w:tcW w:w="1390" w:type="dxa"/>
          </w:tcPr>
          <w:p w14:paraId="765DE911" w14:textId="77777777" w:rsidR="00937FF1" w:rsidRPr="00D43998" w:rsidRDefault="00937FF1" w:rsidP="00AA3637">
            <w:pPr>
              <w:pStyle w:val="Tabletext"/>
              <w:jc w:val="center"/>
            </w:pPr>
          </w:p>
        </w:tc>
        <w:tc>
          <w:tcPr>
            <w:tcW w:w="8091" w:type="dxa"/>
          </w:tcPr>
          <w:p w14:paraId="0BC32CBC" w14:textId="77777777" w:rsidR="00937FF1" w:rsidRPr="00D43998" w:rsidRDefault="00937FF1" w:rsidP="00AA3637">
            <w:pPr>
              <w:pStyle w:val="Tabletext"/>
              <w:keepLines/>
              <w:tabs>
                <w:tab w:val="left" w:leader="dot" w:pos="7938"/>
                <w:tab w:val="center" w:pos="9526"/>
              </w:tabs>
              <w:rPr>
                <w:szCs w:val="22"/>
                <w:lang w:val="en-US"/>
              </w:rPr>
            </w:pPr>
            <w:r w:rsidRPr="00527337">
              <w:t>Marine navigation radar</w:t>
            </w:r>
          </w:p>
        </w:tc>
      </w:tr>
      <w:tr w:rsidR="00937FF1" w:rsidRPr="00527337" w14:paraId="481E8B20" w14:textId="77777777" w:rsidTr="00AA3637">
        <w:trPr>
          <w:jc w:val="center"/>
        </w:trPr>
        <w:tc>
          <w:tcPr>
            <w:tcW w:w="4914" w:type="dxa"/>
          </w:tcPr>
          <w:p w14:paraId="34DF29AF" w14:textId="77777777" w:rsidR="00937FF1" w:rsidRPr="00527337" w:rsidRDefault="00937FF1" w:rsidP="00AA3637">
            <w:pPr>
              <w:pStyle w:val="Tabletext"/>
            </w:pPr>
            <w:r w:rsidRPr="00527337">
              <w:t>Platform type</w:t>
            </w:r>
          </w:p>
        </w:tc>
        <w:tc>
          <w:tcPr>
            <w:tcW w:w="1390" w:type="dxa"/>
          </w:tcPr>
          <w:p w14:paraId="704EF7D0" w14:textId="77777777" w:rsidR="00937FF1" w:rsidRPr="00D43998" w:rsidRDefault="00937FF1" w:rsidP="00AA3637">
            <w:pPr>
              <w:pStyle w:val="Tabletext"/>
              <w:jc w:val="center"/>
            </w:pPr>
          </w:p>
        </w:tc>
        <w:tc>
          <w:tcPr>
            <w:tcW w:w="8091" w:type="dxa"/>
          </w:tcPr>
          <w:p w14:paraId="2085CD37" w14:textId="77777777" w:rsidR="00937FF1" w:rsidRPr="00D43998" w:rsidRDefault="00937FF1" w:rsidP="00AA3637">
            <w:pPr>
              <w:pStyle w:val="Tabletext"/>
              <w:keepLines/>
              <w:tabs>
                <w:tab w:val="left" w:leader="dot" w:pos="7938"/>
                <w:tab w:val="center" w:pos="9526"/>
              </w:tabs>
              <w:spacing w:after="0"/>
              <w:rPr>
                <w:szCs w:val="22"/>
                <w:lang w:val="en-US"/>
              </w:rPr>
            </w:pPr>
            <w:r w:rsidRPr="00527337">
              <w:t>Vessel and Coastal</w:t>
            </w:r>
          </w:p>
        </w:tc>
      </w:tr>
      <w:tr w:rsidR="00937FF1" w:rsidRPr="00527337" w14:paraId="090D181A" w14:textId="77777777" w:rsidTr="00AA3637">
        <w:trPr>
          <w:jc w:val="center"/>
        </w:trPr>
        <w:tc>
          <w:tcPr>
            <w:tcW w:w="4914" w:type="dxa"/>
          </w:tcPr>
          <w:p w14:paraId="56CC23CA" w14:textId="77777777" w:rsidR="00937FF1" w:rsidRPr="00527337" w:rsidRDefault="00937FF1" w:rsidP="00AA3637">
            <w:pPr>
              <w:pStyle w:val="Tabletext"/>
            </w:pPr>
            <w:r w:rsidRPr="00527337">
              <w:t>Tuning range</w:t>
            </w:r>
          </w:p>
        </w:tc>
        <w:tc>
          <w:tcPr>
            <w:tcW w:w="1390" w:type="dxa"/>
          </w:tcPr>
          <w:p w14:paraId="7085DC10" w14:textId="77777777" w:rsidR="00937FF1" w:rsidRPr="00D43998" w:rsidRDefault="00937FF1" w:rsidP="00AA3637">
            <w:pPr>
              <w:pStyle w:val="Tabletext"/>
              <w:keepLines/>
              <w:tabs>
                <w:tab w:val="left" w:leader="dot" w:pos="7938"/>
                <w:tab w:val="center" w:pos="9526"/>
              </w:tabs>
              <w:ind w:left="567" w:hanging="567"/>
              <w:jc w:val="center"/>
            </w:pPr>
            <w:r w:rsidRPr="00527337">
              <w:t>MHz</w:t>
            </w:r>
          </w:p>
        </w:tc>
        <w:tc>
          <w:tcPr>
            <w:tcW w:w="8091" w:type="dxa"/>
          </w:tcPr>
          <w:p w14:paraId="5A58504A" w14:textId="77777777" w:rsidR="00937FF1" w:rsidRPr="00D43998" w:rsidRDefault="00937FF1" w:rsidP="00AA3637">
            <w:pPr>
              <w:pStyle w:val="Tabletext"/>
              <w:keepLines/>
              <w:tabs>
                <w:tab w:val="left" w:leader="dot" w:pos="7938"/>
                <w:tab w:val="center" w:pos="9526"/>
              </w:tabs>
              <w:rPr>
                <w:szCs w:val="22"/>
                <w:lang w:val="en-US"/>
              </w:rPr>
            </w:pPr>
            <w:r w:rsidRPr="00527337">
              <w:t>9</w:t>
            </w:r>
            <w:r>
              <w:t xml:space="preserve"> </w:t>
            </w:r>
            <w:r w:rsidRPr="00527337">
              <w:t>200-9</w:t>
            </w:r>
            <w:r>
              <w:t xml:space="preserve"> </w:t>
            </w:r>
            <w:r w:rsidRPr="00527337">
              <w:t>500</w:t>
            </w:r>
          </w:p>
        </w:tc>
      </w:tr>
      <w:tr w:rsidR="00937FF1" w:rsidRPr="00A225B7" w14:paraId="1EE2CFDD" w14:textId="77777777" w:rsidTr="00AA3637">
        <w:trPr>
          <w:jc w:val="center"/>
        </w:trPr>
        <w:tc>
          <w:tcPr>
            <w:tcW w:w="4914" w:type="dxa"/>
          </w:tcPr>
          <w:p w14:paraId="56626287" w14:textId="77777777" w:rsidR="00937FF1" w:rsidRPr="00527337" w:rsidRDefault="00937FF1" w:rsidP="00AA3637">
            <w:pPr>
              <w:pStyle w:val="Tabletext"/>
            </w:pPr>
            <w:r w:rsidRPr="00527337">
              <w:t>Modulation</w:t>
            </w:r>
          </w:p>
        </w:tc>
        <w:tc>
          <w:tcPr>
            <w:tcW w:w="1390" w:type="dxa"/>
          </w:tcPr>
          <w:p w14:paraId="176AC104" w14:textId="77777777" w:rsidR="00937FF1" w:rsidRPr="00D43998" w:rsidRDefault="00937FF1" w:rsidP="00AA3637">
            <w:pPr>
              <w:pStyle w:val="Tabletext"/>
              <w:jc w:val="center"/>
            </w:pPr>
          </w:p>
        </w:tc>
        <w:tc>
          <w:tcPr>
            <w:tcW w:w="8091" w:type="dxa"/>
          </w:tcPr>
          <w:p w14:paraId="757B8679" w14:textId="77777777" w:rsidR="00937FF1" w:rsidRPr="00D43998" w:rsidRDefault="00937FF1" w:rsidP="00AA3637">
            <w:pPr>
              <w:pStyle w:val="Tabletext"/>
              <w:keepLines/>
              <w:tabs>
                <w:tab w:val="left" w:leader="dot" w:pos="7938"/>
                <w:tab w:val="center" w:pos="9526"/>
              </w:tabs>
              <w:rPr>
                <w:szCs w:val="22"/>
                <w:lang w:val="en-US"/>
              </w:rPr>
            </w:pPr>
            <w:r w:rsidRPr="00BC38A0">
              <w:rPr>
                <w:lang w:val="en-US"/>
              </w:rPr>
              <w:t>Continuous wave (CW) pulse for short range</w:t>
            </w:r>
            <w:r w:rsidRPr="00BC38A0">
              <w:rPr>
                <w:lang w:val="en-US"/>
              </w:rPr>
              <w:br/>
              <w:t>Non-Linear frequency modulated chirp pulse for long range (Chirp bandwidth is 20 MHz)</w:t>
            </w:r>
          </w:p>
        </w:tc>
      </w:tr>
      <w:tr w:rsidR="00937FF1" w:rsidRPr="00527337" w14:paraId="73AF71B6" w14:textId="77777777" w:rsidTr="00AA3637">
        <w:trPr>
          <w:jc w:val="center"/>
        </w:trPr>
        <w:tc>
          <w:tcPr>
            <w:tcW w:w="4914" w:type="dxa"/>
          </w:tcPr>
          <w:p w14:paraId="7E4D0728" w14:textId="77777777" w:rsidR="00937FF1" w:rsidRPr="00527337" w:rsidRDefault="00937FF1" w:rsidP="00AA3637">
            <w:pPr>
              <w:pStyle w:val="Tabletext"/>
            </w:pPr>
            <w:r w:rsidRPr="00527337">
              <w:t>Peak power into antenna</w:t>
            </w:r>
          </w:p>
        </w:tc>
        <w:tc>
          <w:tcPr>
            <w:tcW w:w="1390" w:type="dxa"/>
          </w:tcPr>
          <w:p w14:paraId="6C187A5F" w14:textId="77777777" w:rsidR="00937FF1" w:rsidRPr="00D43998" w:rsidRDefault="00937FF1" w:rsidP="00AA3637">
            <w:pPr>
              <w:pStyle w:val="Tabletext"/>
              <w:keepLines/>
              <w:tabs>
                <w:tab w:val="left" w:leader="dot" w:pos="7938"/>
                <w:tab w:val="center" w:pos="9526"/>
              </w:tabs>
              <w:ind w:left="567" w:hanging="567"/>
              <w:jc w:val="center"/>
              <w:rPr>
                <w:rFonts w:ascii="Symbol" w:hAnsi="Symbol"/>
              </w:rPr>
            </w:pPr>
            <w:r w:rsidRPr="00527337">
              <w:t>kW</w:t>
            </w:r>
          </w:p>
        </w:tc>
        <w:tc>
          <w:tcPr>
            <w:tcW w:w="8091" w:type="dxa"/>
          </w:tcPr>
          <w:p w14:paraId="021B7DA2" w14:textId="77777777" w:rsidR="00937FF1" w:rsidRPr="00D43998" w:rsidRDefault="00937FF1" w:rsidP="00AA3637">
            <w:pPr>
              <w:pStyle w:val="Tabletext"/>
              <w:keepLines/>
              <w:tabs>
                <w:tab w:val="left" w:leader="dot" w:pos="7938"/>
                <w:tab w:val="center" w:pos="9526"/>
              </w:tabs>
              <w:rPr>
                <w:szCs w:val="22"/>
                <w:lang w:val="en-US"/>
              </w:rPr>
            </w:pPr>
            <w:r w:rsidRPr="00527337">
              <w:t>0.17 nominal</w:t>
            </w:r>
            <w:r w:rsidRPr="00527337">
              <w:br/>
              <w:t>0.20 peak</w:t>
            </w:r>
          </w:p>
        </w:tc>
      </w:tr>
      <w:tr w:rsidR="00937FF1" w:rsidRPr="00A225B7" w14:paraId="5F474642" w14:textId="77777777" w:rsidTr="00AA3637">
        <w:trPr>
          <w:jc w:val="center"/>
        </w:trPr>
        <w:tc>
          <w:tcPr>
            <w:tcW w:w="4914" w:type="dxa"/>
          </w:tcPr>
          <w:p w14:paraId="2CAA465C" w14:textId="77777777" w:rsidR="00937FF1" w:rsidRPr="00BC38A0" w:rsidRDefault="00937FF1" w:rsidP="00AA3637">
            <w:pPr>
              <w:pStyle w:val="Tabletext"/>
              <w:rPr>
                <w:lang w:val="en-US"/>
              </w:rPr>
            </w:pPr>
            <w:r w:rsidRPr="00BC38A0">
              <w:rPr>
                <w:lang w:val="en-US"/>
              </w:rPr>
              <w:t>Pulse width and</w:t>
            </w:r>
            <w:r w:rsidRPr="00BC38A0">
              <w:rPr>
                <w:lang w:val="en-US"/>
              </w:rPr>
              <w:br/>
              <w:t>Pulse repetition rate</w:t>
            </w:r>
          </w:p>
        </w:tc>
        <w:tc>
          <w:tcPr>
            <w:tcW w:w="1390" w:type="dxa"/>
          </w:tcPr>
          <w:p w14:paraId="1B5A0FEA" w14:textId="77777777" w:rsidR="00937FF1" w:rsidRPr="00527337" w:rsidRDefault="00937FF1" w:rsidP="00AA3637">
            <w:pPr>
              <w:pStyle w:val="Tabletext"/>
              <w:keepNext/>
              <w:keepLines/>
              <w:tabs>
                <w:tab w:val="left" w:leader="dot" w:pos="7938"/>
                <w:tab w:val="center" w:pos="9526"/>
              </w:tabs>
              <w:spacing w:before="0" w:after="0"/>
              <w:ind w:left="567" w:hanging="567"/>
              <w:jc w:val="center"/>
            </w:pPr>
            <w:r>
              <w:sym w:font="Symbol" w:char="F06D"/>
            </w:r>
            <w:r w:rsidRPr="00527337">
              <w:t>s</w:t>
            </w:r>
          </w:p>
          <w:p w14:paraId="69214B56" w14:textId="77777777" w:rsidR="00937FF1" w:rsidRPr="00D43998" w:rsidRDefault="00937FF1" w:rsidP="00AA3637">
            <w:pPr>
              <w:pStyle w:val="Tabletext"/>
              <w:keepLines/>
              <w:tabs>
                <w:tab w:val="left" w:leader="dot" w:pos="7938"/>
                <w:tab w:val="center" w:pos="9526"/>
              </w:tabs>
              <w:ind w:left="567" w:hanging="567"/>
              <w:jc w:val="center"/>
            </w:pPr>
            <w:r w:rsidRPr="00527337">
              <w:t>pps</w:t>
            </w:r>
          </w:p>
        </w:tc>
        <w:tc>
          <w:tcPr>
            <w:tcW w:w="8091" w:type="dxa"/>
          </w:tcPr>
          <w:p w14:paraId="3D541F73" w14:textId="77777777" w:rsidR="00937FF1" w:rsidRPr="00D43998" w:rsidRDefault="00937FF1" w:rsidP="00AA3637">
            <w:pPr>
              <w:pStyle w:val="Tabletext"/>
              <w:keepLines/>
              <w:tabs>
                <w:tab w:val="left" w:leader="dot" w:pos="7938"/>
                <w:tab w:val="center" w:pos="9526"/>
              </w:tabs>
              <w:rPr>
                <w:szCs w:val="22"/>
                <w:lang w:val="en-US"/>
              </w:rPr>
            </w:pPr>
            <w:r w:rsidRPr="00BC38A0">
              <w:rPr>
                <w:lang w:val="en-US"/>
              </w:rPr>
              <w:t xml:space="preserve">0.1, 5 and 33 </w:t>
            </w:r>
            <w:r>
              <w:sym w:font="Symbol" w:char="F06D"/>
            </w:r>
            <w:r w:rsidRPr="00BC38A0">
              <w:rPr>
                <w:lang w:val="en-US"/>
              </w:rPr>
              <w:t>s wide pulses with pulse repetition intervals of 12, 64 and 365</w:t>
            </w:r>
            <w:r>
              <w:rPr>
                <w:lang w:val="en-US"/>
              </w:rPr>
              <w:t> </w:t>
            </w:r>
            <w:r>
              <w:sym w:font="Symbol" w:char="F06D"/>
            </w:r>
            <w:r w:rsidRPr="00BC38A0">
              <w:rPr>
                <w:lang w:val="en-US"/>
              </w:rPr>
              <w:t>s and 2267 effective PRF</w:t>
            </w:r>
          </w:p>
        </w:tc>
      </w:tr>
      <w:tr w:rsidR="00937FF1" w:rsidRPr="00527337" w14:paraId="790D1C5C" w14:textId="77777777" w:rsidTr="00AA3637">
        <w:trPr>
          <w:jc w:val="center"/>
        </w:trPr>
        <w:tc>
          <w:tcPr>
            <w:tcW w:w="4914" w:type="dxa"/>
          </w:tcPr>
          <w:p w14:paraId="4C5F36C1" w14:textId="77777777" w:rsidR="00937FF1" w:rsidRPr="00527337" w:rsidRDefault="00937FF1" w:rsidP="00AA3637">
            <w:pPr>
              <w:pStyle w:val="Tabletext"/>
            </w:pPr>
            <w:r w:rsidRPr="00527337">
              <w:t>Maximum duty cycle</w:t>
            </w:r>
          </w:p>
        </w:tc>
        <w:tc>
          <w:tcPr>
            <w:tcW w:w="1390" w:type="dxa"/>
          </w:tcPr>
          <w:p w14:paraId="7BC46FB6" w14:textId="77777777" w:rsidR="00937FF1" w:rsidRPr="00D43998" w:rsidRDefault="00937FF1" w:rsidP="00AA3637">
            <w:pPr>
              <w:pStyle w:val="Tabletext"/>
              <w:jc w:val="center"/>
              <w:rPr>
                <w:rFonts w:ascii="Symbol" w:hAnsi="Symbol"/>
              </w:rPr>
            </w:pPr>
          </w:p>
        </w:tc>
        <w:tc>
          <w:tcPr>
            <w:tcW w:w="8091" w:type="dxa"/>
          </w:tcPr>
          <w:p w14:paraId="39FEA502" w14:textId="77777777" w:rsidR="00937FF1" w:rsidRPr="00D43998" w:rsidRDefault="00937FF1" w:rsidP="00AA3637">
            <w:pPr>
              <w:pStyle w:val="Tabletext"/>
              <w:keepLines/>
              <w:tabs>
                <w:tab w:val="left" w:leader="dot" w:pos="7938"/>
                <w:tab w:val="center" w:pos="9526"/>
              </w:tabs>
              <w:rPr>
                <w:szCs w:val="22"/>
                <w:lang w:val="en-US"/>
              </w:rPr>
            </w:pPr>
            <w:r w:rsidRPr="00527337">
              <w:t>13%</w:t>
            </w:r>
          </w:p>
        </w:tc>
      </w:tr>
      <w:tr w:rsidR="00937FF1" w:rsidRPr="00527337" w14:paraId="0FE28E7A" w14:textId="77777777" w:rsidTr="00AA3637">
        <w:trPr>
          <w:jc w:val="center"/>
        </w:trPr>
        <w:tc>
          <w:tcPr>
            <w:tcW w:w="4914" w:type="dxa"/>
          </w:tcPr>
          <w:p w14:paraId="0705DF13" w14:textId="77777777" w:rsidR="00937FF1" w:rsidRPr="00527337" w:rsidRDefault="00937FF1" w:rsidP="00AA3637">
            <w:pPr>
              <w:pStyle w:val="Tabletext"/>
            </w:pPr>
            <w:r w:rsidRPr="00527337">
              <w:t xml:space="preserve">Pulse rise/fall time </w:t>
            </w:r>
          </w:p>
        </w:tc>
        <w:tc>
          <w:tcPr>
            <w:tcW w:w="1390" w:type="dxa"/>
          </w:tcPr>
          <w:p w14:paraId="074B93E1" w14:textId="77777777" w:rsidR="00937FF1" w:rsidRPr="00D43998" w:rsidRDefault="00937FF1" w:rsidP="00AA3637">
            <w:pPr>
              <w:pStyle w:val="Tabletext"/>
              <w:keepLines/>
              <w:tabs>
                <w:tab w:val="left" w:leader="dot" w:pos="7938"/>
                <w:tab w:val="center" w:pos="9526"/>
              </w:tabs>
              <w:ind w:left="567" w:hanging="567"/>
              <w:jc w:val="center"/>
            </w:pPr>
            <w:r>
              <w:sym w:font="Symbol" w:char="F06D"/>
            </w:r>
            <w:r w:rsidRPr="00527337">
              <w:t>s</w:t>
            </w:r>
          </w:p>
        </w:tc>
        <w:tc>
          <w:tcPr>
            <w:tcW w:w="8091" w:type="dxa"/>
          </w:tcPr>
          <w:p w14:paraId="7974C626" w14:textId="77777777" w:rsidR="00937FF1" w:rsidRPr="00D43998" w:rsidRDefault="00937FF1" w:rsidP="00AA3637">
            <w:pPr>
              <w:pStyle w:val="Tabletext"/>
              <w:keepLines/>
              <w:tabs>
                <w:tab w:val="left" w:leader="dot" w:pos="7938"/>
                <w:tab w:val="center" w:pos="9526"/>
              </w:tabs>
              <w:rPr>
                <w:szCs w:val="22"/>
                <w:lang w:val="en-US"/>
              </w:rPr>
            </w:pPr>
            <w:r w:rsidRPr="00527337">
              <w:t>Around 0.02</w:t>
            </w:r>
          </w:p>
        </w:tc>
      </w:tr>
      <w:tr w:rsidR="00937FF1" w:rsidRPr="00527337" w14:paraId="6C413DA6" w14:textId="77777777" w:rsidTr="00AA3637">
        <w:trPr>
          <w:jc w:val="center"/>
        </w:trPr>
        <w:tc>
          <w:tcPr>
            <w:tcW w:w="4914" w:type="dxa"/>
          </w:tcPr>
          <w:p w14:paraId="01809CBD" w14:textId="77777777" w:rsidR="00937FF1" w:rsidRPr="00527337" w:rsidRDefault="00937FF1" w:rsidP="00AA3637">
            <w:pPr>
              <w:pStyle w:val="Tabletext"/>
            </w:pPr>
            <w:r w:rsidRPr="00527337">
              <w:t>Output device</w:t>
            </w:r>
          </w:p>
        </w:tc>
        <w:tc>
          <w:tcPr>
            <w:tcW w:w="1390" w:type="dxa"/>
          </w:tcPr>
          <w:p w14:paraId="3E09BDE6" w14:textId="77777777" w:rsidR="00937FF1" w:rsidRPr="00D43998" w:rsidRDefault="00937FF1" w:rsidP="00AA3637">
            <w:pPr>
              <w:pStyle w:val="Tabletext"/>
              <w:jc w:val="center"/>
            </w:pPr>
          </w:p>
        </w:tc>
        <w:tc>
          <w:tcPr>
            <w:tcW w:w="8091" w:type="dxa"/>
          </w:tcPr>
          <w:p w14:paraId="16C70616" w14:textId="77777777" w:rsidR="00937FF1" w:rsidRPr="00D43998" w:rsidRDefault="00937FF1" w:rsidP="00AA3637">
            <w:pPr>
              <w:pStyle w:val="Tabletext"/>
              <w:keepLines/>
              <w:tabs>
                <w:tab w:val="left" w:leader="dot" w:pos="7938"/>
                <w:tab w:val="center" w:pos="9526"/>
              </w:tabs>
              <w:rPr>
                <w:szCs w:val="22"/>
                <w:lang w:val="en-US"/>
              </w:rPr>
            </w:pPr>
            <w:r w:rsidRPr="00527337">
              <w:t>Solid State</w:t>
            </w:r>
          </w:p>
        </w:tc>
      </w:tr>
      <w:tr w:rsidR="00937FF1" w:rsidRPr="00527337" w14:paraId="5A184126" w14:textId="77777777" w:rsidTr="00AA3637">
        <w:trPr>
          <w:jc w:val="center"/>
        </w:trPr>
        <w:tc>
          <w:tcPr>
            <w:tcW w:w="4914" w:type="dxa"/>
          </w:tcPr>
          <w:p w14:paraId="1DE70A55" w14:textId="77777777" w:rsidR="00937FF1" w:rsidRPr="00527337" w:rsidRDefault="00937FF1" w:rsidP="00AA3637">
            <w:pPr>
              <w:pStyle w:val="Tabletext"/>
            </w:pPr>
            <w:r w:rsidRPr="00527337">
              <w:t>Antenna pattern type</w:t>
            </w:r>
          </w:p>
        </w:tc>
        <w:tc>
          <w:tcPr>
            <w:tcW w:w="1390" w:type="dxa"/>
          </w:tcPr>
          <w:p w14:paraId="438430A0" w14:textId="77777777" w:rsidR="00937FF1" w:rsidRPr="00D43998" w:rsidRDefault="00937FF1" w:rsidP="00AA3637">
            <w:pPr>
              <w:pStyle w:val="Tabletext"/>
              <w:jc w:val="center"/>
            </w:pPr>
          </w:p>
        </w:tc>
        <w:tc>
          <w:tcPr>
            <w:tcW w:w="8091" w:type="dxa"/>
          </w:tcPr>
          <w:p w14:paraId="414A4A7C" w14:textId="77777777" w:rsidR="00937FF1" w:rsidRPr="00D43998" w:rsidRDefault="00937FF1" w:rsidP="00AA3637">
            <w:pPr>
              <w:pStyle w:val="Tabletext"/>
              <w:keepLines/>
              <w:tabs>
                <w:tab w:val="left" w:leader="dot" w:pos="7938"/>
                <w:tab w:val="center" w:pos="9526"/>
              </w:tabs>
              <w:rPr>
                <w:szCs w:val="22"/>
                <w:lang w:val="en-US"/>
              </w:rPr>
            </w:pPr>
            <w:r w:rsidRPr="00527337">
              <w:t>Fan</w:t>
            </w:r>
          </w:p>
        </w:tc>
      </w:tr>
      <w:tr w:rsidR="00937FF1" w:rsidRPr="00527337" w14:paraId="5CABE167" w14:textId="77777777" w:rsidTr="00AA3637">
        <w:trPr>
          <w:jc w:val="center"/>
        </w:trPr>
        <w:tc>
          <w:tcPr>
            <w:tcW w:w="4914" w:type="dxa"/>
          </w:tcPr>
          <w:p w14:paraId="6F88414B" w14:textId="77777777" w:rsidR="00937FF1" w:rsidRPr="00527337" w:rsidRDefault="00937FF1" w:rsidP="00AA3637">
            <w:pPr>
              <w:pStyle w:val="Tabletext"/>
            </w:pPr>
            <w:r w:rsidRPr="00527337">
              <w:t>Antenna type</w:t>
            </w:r>
          </w:p>
        </w:tc>
        <w:tc>
          <w:tcPr>
            <w:tcW w:w="1390" w:type="dxa"/>
          </w:tcPr>
          <w:p w14:paraId="593DC910" w14:textId="77777777" w:rsidR="00937FF1" w:rsidRPr="00D43998" w:rsidRDefault="00937FF1" w:rsidP="00AA3637">
            <w:pPr>
              <w:pStyle w:val="Tabletext"/>
              <w:jc w:val="center"/>
            </w:pPr>
          </w:p>
        </w:tc>
        <w:tc>
          <w:tcPr>
            <w:tcW w:w="8091" w:type="dxa"/>
          </w:tcPr>
          <w:p w14:paraId="32575D87" w14:textId="77777777" w:rsidR="00937FF1" w:rsidRPr="00D43998" w:rsidRDefault="00937FF1" w:rsidP="00AA3637">
            <w:pPr>
              <w:pStyle w:val="Tabletext"/>
              <w:keepLines/>
              <w:tabs>
                <w:tab w:val="left" w:leader="dot" w:pos="7938"/>
                <w:tab w:val="center" w:pos="9526"/>
              </w:tabs>
              <w:rPr>
                <w:szCs w:val="22"/>
                <w:lang w:val="en-US"/>
              </w:rPr>
            </w:pPr>
            <w:r w:rsidRPr="00527337">
              <w:t>Slotted array</w:t>
            </w:r>
          </w:p>
        </w:tc>
      </w:tr>
      <w:tr w:rsidR="00937FF1" w:rsidRPr="00527337" w14:paraId="03B1EC8D" w14:textId="77777777" w:rsidTr="00AA3637">
        <w:trPr>
          <w:jc w:val="center"/>
        </w:trPr>
        <w:tc>
          <w:tcPr>
            <w:tcW w:w="4914" w:type="dxa"/>
          </w:tcPr>
          <w:p w14:paraId="48F312B2" w14:textId="77777777" w:rsidR="00937FF1" w:rsidRPr="00527337" w:rsidRDefault="00937FF1" w:rsidP="00AA3637">
            <w:pPr>
              <w:pStyle w:val="Tabletext"/>
            </w:pPr>
            <w:r w:rsidRPr="00527337">
              <w:t>Antenna polarization</w:t>
            </w:r>
          </w:p>
        </w:tc>
        <w:tc>
          <w:tcPr>
            <w:tcW w:w="1390" w:type="dxa"/>
          </w:tcPr>
          <w:p w14:paraId="30210E2E" w14:textId="77777777" w:rsidR="00937FF1" w:rsidRPr="00D43998" w:rsidRDefault="00937FF1" w:rsidP="00AA3637">
            <w:pPr>
              <w:pStyle w:val="Tabletext"/>
              <w:jc w:val="center"/>
            </w:pPr>
          </w:p>
        </w:tc>
        <w:tc>
          <w:tcPr>
            <w:tcW w:w="8091" w:type="dxa"/>
          </w:tcPr>
          <w:p w14:paraId="7F29DA8A" w14:textId="77777777" w:rsidR="00937FF1" w:rsidRPr="00D43998" w:rsidRDefault="00937FF1" w:rsidP="00AA3637">
            <w:pPr>
              <w:pStyle w:val="Tabletext"/>
              <w:keepLines/>
              <w:tabs>
                <w:tab w:val="left" w:leader="dot" w:pos="7938"/>
                <w:tab w:val="center" w:pos="9526"/>
              </w:tabs>
              <w:rPr>
                <w:szCs w:val="22"/>
                <w:lang w:val="en-US"/>
              </w:rPr>
            </w:pPr>
            <w:r w:rsidRPr="00527337">
              <w:t>Horizontal</w:t>
            </w:r>
          </w:p>
        </w:tc>
      </w:tr>
      <w:tr w:rsidR="00937FF1" w:rsidRPr="00527337" w14:paraId="3A90D076" w14:textId="77777777" w:rsidTr="00AA3637">
        <w:trPr>
          <w:jc w:val="center"/>
        </w:trPr>
        <w:tc>
          <w:tcPr>
            <w:tcW w:w="4914" w:type="dxa"/>
          </w:tcPr>
          <w:p w14:paraId="5BCC9FFB" w14:textId="77777777" w:rsidR="00937FF1" w:rsidRPr="00527337" w:rsidRDefault="00937FF1" w:rsidP="00AA3637">
            <w:pPr>
              <w:pStyle w:val="Tabletext"/>
            </w:pPr>
            <w:r w:rsidRPr="00527337">
              <w:t xml:space="preserve">Antenna main beam gain </w:t>
            </w:r>
          </w:p>
        </w:tc>
        <w:tc>
          <w:tcPr>
            <w:tcW w:w="1390" w:type="dxa"/>
          </w:tcPr>
          <w:p w14:paraId="54225A51" w14:textId="77777777" w:rsidR="00937FF1" w:rsidRPr="00D43998" w:rsidRDefault="00937FF1" w:rsidP="00AA3637">
            <w:pPr>
              <w:pStyle w:val="Tabletext"/>
              <w:keepLines/>
              <w:tabs>
                <w:tab w:val="left" w:leader="dot" w:pos="7938"/>
                <w:tab w:val="center" w:pos="9526"/>
              </w:tabs>
              <w:ind w:left="567" w:hanging="567"/>
              <w:jc w:val="center"/>
            </w:pPr>
            <w:r w:rsidRPr="00527337">
              <w:t>dBi</w:t>
            </w:r>
          </w:p>
        </w:tc>
        <w:tc>
          <w:tcPr>
            <w:tcW w:w="8091" w:type="dxa"/>
          </w:tcPr>
          <w:p w14:paraId="44EFB21D" w14:textId="77777777" w:rsidR="00937FF1" w:rsidRPr="00D43998" w:rsidRDefault="00937FF1" w:rsidP="00AA3637">
            <w:pPr>
              <w:pStyle w:val="Tabletext"/>
              <w:keepLines/>
              <w:tabs>
                <w:tab w:val="left" w:leader="dot" w:pos="7938"/>
                <w:tab w:val="center" w:pos="9526"/>
              </w:tabs>
              <w:rPr>
                <w:szCs w:val="22"/>
                <w:lang w:val="en-US"/>
              </w:rPr>
            </w:pPr>
            <w:r w:rsidRPr="00527337">
              <w:t>32.7 or 34.5</w:t>
            </w:r>
          </w:p>
        </w:tc>
      </w:tr>
      <w:tr w:rsidR="00937FF1" w:rsidRPr="00527337" w14:paraId="575D1567" w14:textId="77777777" w:rsidTr="00AA3637">
        <w:trPr>
          <w:jc w:val="center"/>
        </w:trPr>
        <w:tc>
          <w:tcPr>
            <w:tcW w:w="4914" w:type="dxa"/>
          </w:tcPr>
          <w:p w14:paraId="609A151C" w14:textId="77777777" w:rsidR="00937FF1" w:rsidRPr="00527337" w:rsidRDefault="00937FF1" w:rsidP="00AA3637">
            <w:pPr>
              <w:pStyle w:val="Tabletext"/>
            </w:pPr>
            <w:r w:rsidRPr="00527337">
              <w:t xml:space="preserve">Antenna elevation beamwidth </w:t>
            </w:r>
          </w:p>
        </w:tc>
        <w:tc>
          <w:tcPr>
            <w:tcW w:w="1390" w:type="dxa"/>
          </w:tcPr>
          <w:p w14:paraId="1228AFA3" w14:textId="77777777" w:rsidR="00937FF1" w:rsidRPr="00D43998" w:rsidRDefault="00937FF1" w:rsidP="00AA3637">
            <w:pPr>
              <w:pStyle w:val="Tabletext"/>
              <w:keepLines/>
              <w:tabs>
                <w:tab w:val="left" w:leader="dot" w:pos="7938"/>
                <w:tab w:val="center" w:pos="9526"/>
              </w:tabs>
              <w:ind w:left="567" w:hanging="567"/>
              <w:jc w:val="center"/>
            </w:pPr>
            <w:r>
              <w:t>d</w:t>
            </w:r>
            <w:r w:rsidRPr="00527337">
              <w:t>egrees</w:t>
            </w:r>
          </w:p>
        </w:tc>
        <w:tc>
          <w:tcPr>
            <w:tcW w:w="8091" w:type="dxa"/>
          </w:tcPr>
          <w:p w14:paraId="3DE6B93C" w14:textId="77777777" w:rsidR="00937FF1" w:rsidRPr="00D43998" w:rsidRDefault="00937FF1" w:rsidP="00AA3637">
            <w:pPr>
              <w:pStyle w:val="Tabletext"/>
              <w:keepLines/>
              <w:tabs>
                <w:tab w:val="left" w:leader="dot" w:pos="7938"/>
                <w:tab w:val="center" w:pos="9526"/>
              </w:tabs>
              <w:rPr>
                <w:szCs w:val="22"/>
                <w:lang w:val="en-US"/>
              </w:rPr>
            </w:pPr>
            <w:r w:rsidRPr="00527337">
              <w:t>25</w:t>
            </w:r>
          </w:p>
        </w:tc>
      </w:tr>
      <w:tr w:rsidR="00937FF1" w:rsidRPr="00527337" w14:paraId="18C3A2F2" w14:textId="77777777" w:rsidTr="00AA3637">
        <w:trPr>
          <w:jc w:val="center"/>
        </w:trPr>
        <w:tc>
          <w:tcPr>
            <w:tcW w:w="4914" w:type="dxa"/>
          </w:tcPr>
          <w:p w14:paraId="290AEBC2" w14:textId="77777777" w:rsidR="00937FF1" w:rsidRPr="00527337" w:rsidRDefault="00937FF1" w:rsidP="00AA3637">
            <w:pPr>
              <w:pStyle w:val="Tabletext"/>
            </w:pPr>
            <w:r w:rsidRPr="00527337">
              <w:t xml:space="preserve">Antenna azimuthal beamwidth </w:t>
            </w:r>
          </w:p>
        </w:tc>
        <w:tc>
          <w:tcPr>
            <w:tcW w:w="1390" w:type="dxa"/>
          </w:tcPr>
          <w:p w14:paraId="23033510" w14:textId="77777777" w:rsidR="00937FF1" w:rsidRPr="00D43998" w:rsidRDefault="00937FF1" w:rsidP="00AA3637">
            <w:pPr>
              <w:pStyle w:val="Tabletext"/>
              <w:keepLines/>
              <w:tabs>
                <w:tab w:val="left" w:leader="dot" w:pos="7938"/>
                <w:tab w:val="center" w:pos="9526"/>
              </w:tabs>
              <w:ind w:left="567" w:hanging="567"/>
              <w:jc w:val="center"/>
            </w:pPr>
            <w:r>
              <w:t>d</w:t>
            </w:r>
            <w:r w:rsidRPr="00527337">
              <w:t>egrees</w:t>
            </w:r>
          </w:p>
        </w:tc>
        <w:tc>
          <w:tcPr>
            <w:tcW w:w="8091" w:type="dxa"/>
          </w:tcPr>
          <w:p w14:paraId="4D177A82" w14:textId="77777777" w:rsidR="00937FF1" w:rsidRPr="00D43998" w:rsidRDefault="00937FF1" w:rsidP="00AA3637">
            <w:pPr>
              <w:pStyle w:val="Tabletext"/>
              <w:keepLines/>
              <w:tabs>
                <w:tab w:val="left" w:leader="dot" w:pos="7938"/>
                <w:tab w:val="center" w:pos="9526"/>
              </w:tabs>
              <w:rPr>
                <w:szCs w:val="22"/>
                <w:lang w:val="en-US"/>
              </w:rPr>
            </w:pPr>
            <w:r w:rsidRPr="00527337">
              <w:t>&lt;0.7 or &lt;0.45</w:t>
            </w:r>
          </w:p>
        </w:tc>
      </w:tr>
      <w:tr w:rsidR="00937FF1" w:rsidRPr="00527337" w14:paraId="26594549" w14:textId="77777777" w:rsidTr="00AA3637">
        <w:trPr>
          <w:jc w:val="center"/>
        </w:trPr>
        <w:tc>
          <w:tcPr>
            <w:tcW w:w="4914" w:type="dxa"/>
          </w:tcPr>
          <w:p w14:paraId="244EEFF6" w14:textId="77777777" w:rsidR="00937FF1" w:rsidRPr="00527337" w:rsidRDefault="00937FF1" w:rsidP="00AA3637">
            <w:pPr>
              <w:pStyle w:val="Tabletext"/>
            </w:pPr>
            <w:r w:rsidRPr="00527337">
              <w:t>Antenna horizontal scan rate</w:t>
            </w:r>
          </w:p>
        </w:tc>
        <w:tc>
          <w:tcPr>
            <w:tcW w:w="1390" w:type="dxa"/>
          </w:tcPr>
          <w:p w14:paraId="0358863D" w14:textId="77777777" w:rsidR="00937FF1" w:rsidRPr="00D43998" w:rsidRDefault="00937FF1" w:rsidP="00AA3637">
            <w:pPr>
              <w:pStyle w:val="Tabletext"/>
              <w:keepLines/>
              <w:tabs>
                <w:tab w:val="left" w:leader="dot" w:pos="7938"/>
                <w:tab w:val="center" w:pos="9526"/>
              </w:tabs>
              <w:ind w:left="567" w:hanging="567"/>
              <w:jc w:val="center"/>
            </w:pPr>
            <w:r>
              <w:t>d</w:t>
            </w:r>
            <w:r w:rsidRPr="00527337">
              <w:t>egrees/s</w:t>
            </w:r>
          </w:p>
        </w:tc>
        <w:tc>
          <w:tcPr>
            <w:tcW w:w="8091" w:type="dxa"/>
          </w:tcPr>
          <w:p w14:paraId="76228BC7" w14:textId="77777777" w:rsidR="00937FF1" w:rsidRPr="00D43998" w:rsidRDefault="00937FF1" w:rsidP="00AA3637">
            <w:pPr>
              <w:pStyle w:val="Tabletext"/>
              <w:keepLines/>
              <w:tabs>
                <w:tab w:val="left" w:leader="dot" w:pos="7938"/>
                <w:tab w:val="center" w:pos="9526"/>
              </w:tabs>
              <w:rPr>
                <w:szCs w:val="22"/>
                <w:lang w:val="en-US"/>
              </w:rPr>
            </w:pPr>
            <w:r w:rsidRPr="00527337">
              <w:t>12 or 24 RPM</w:t>
            </w:r>
          </w:p>
        </w:tc>
      </w:tr>
      <w:tr w:rsidR="00937FF1" w:rsidRPr="00527337" w14:paraId="7E00CF4E" w14:textId="77777777" w:rsidTr="00AA3637">
        <w:trPr>
          <w:jc w:val="center"/>
        </w:trPr>
        <w:tc>
          <w:tcPr>
            <w:tcW w:w="4914" w:type="dxa"/>
          </w:tcPr>
          <w:p w14:paraId="49C3BBE3" w14:textId="77777777" w:rsidR="00937FF1" w:rsidRPr="00527337" w:rsidRDefault="00937FF1" w:rsidP="00AA3637">
            <w:pPr>
              <w:pStyle w:val="Tabletext"/>
            </w:pPr>
            <w:r w:rsidRPr="00527337">
              <w:t>Antenna horizontal scan type (continuous, random, sector, etc.)</w:t>
            </w:r>
          </w:p>
        </w:tc>
        <w:tc>
          <w:tcPr>
            <w:tcW w:w="1390" w:type="dxa"/>
          </w:tcPr>
          <w:p w14:paraId="750BE068" w14:textId="77777777" w:rsidR="00937FF1" w:rsidRPr="00D43998" w:rsidRDefault="00937FF1" w:rsidP="00AA3637">
            <w:pPr>
              <w:pStyle w:val="Tabletext"/>
              <w:keepLines/>
              <w:tabs>
                <w:tab w:val="left" w:leader="dot" w:pos="7938"/>
                <w:tab w:val="center" w:pos="9526"/>
              </w:tabs>
              <w:ind w:left="567" w:hanging="567"/>
              <w:jc w:val="center"/>
            </w:pPr>
            <w:r>
              <w:t>d</w:t>
            </w:r>
            <w:r w:rsidRPr="00527337">
              <w:t>egrees</w:t>
            </w:r>
          </w:p>
        </w:tc>
        <w:tc>
          <w:tcPr>
            <w:tcW w:w="8091" w:type="dxa"/>
          </w:tcPr>
          <w:p w14:paraId="63ACFA07" w14:textId="77777777" w:rsidR="00937FF1" w:rsidRPr="00D43998" w:rsidRDefault="00937FF1" w:rsidP="00AA3637">
            <w:pPr>
              <w:pStyle w:val="Tabletext"/>
              <w:keepLines/>
              <w:tabs>
                <w:tab w:val="left" w:leader="dot" w:pos="7938"/>
                <w:tab w:val="center" w:pos="9526"/>
              </w:tabs>
              <w:rPr>
                <w:szCs w:val="22"/>
                <w:lang w:val="en-US"/>
              </w:rPr>
            </w:pPr>
            <w:r w:rsidRPr="00527337">
              <w:t>Continuous</w:t>
            </w:r>
          </w:p>
        </w:tc>
      </w:tr>
    </w:tbl>
    <w:p w14:paraId="001DF1B4" w14:textId="3EEE57B6" w:rsidR="00937FF1" w:rsidRPr="00D43998" w:rsidRDefault="00937FF1" w:rsidP="00937FF1">
      <w:pPr>
        <w:pStyle w:val="TableNo"/>
      </w:pPr>
      <w:r w:rsidRPr="00D43998">
        <w:br w:type="page"/>
      </w:r>
      <w:r w:rsidR="00901E1D">
        <w:lastRenderedPageBreak/>
        <w:br/>
      </w:r>
      <w:r w:rsidRPr="00D43998">
        <w:t>TABLE 2 (</w:t>
      </w:r>
      <w:r w:rsidRPr="00527337">
        <w:rPr>
          <w:i/>
          <w:caps w:val="0"/>
        </w:rPr>
        <w:t>end</w:t>
      </w:r>
      <w:r w:rsidRPr="00D43998">
        <w:rPr>
          <w:i/>
        </w:rPr>
        <w:t>)</w:t>
      </w: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7"/>
        <w:gridCol w:w="1417"/>
        <w:gridCol w:w="8026"/>
      </w:tblGrid>
      <w:tr w:rsidR="00937FF1" w:rsidRPr="00527337" w14:paraId="4C6DC852" w14:textId="77777777" w:rsidTr="00901E1D">
        <w:trPr>
          <w:jc w:val="center"/>
        </w:trPr>
        <w:tc>
          <w:tcPr>
            <w:tcW w:w="4957" w:type="dxa"/>
            <w:tcMar>
              <w:left w:w="57" w:type="dxa"/>
              <w:right w:w="57" w:type="dxa"/>
            </w:tcMar>
          </w:tcPr>
          <w:p w14:paraId="17CE3E5D" w14:textId="77777777" w:rsidR="00937FF1" w:rsidRPr="00D43998" w:rsidRDefault="00937FF1" w:rsidP="00AA3637">
            <w:pPr>
              <w:pStyle w:val="Tablehead"/>
              <w:spacing w:before="40" w:after="40"/>
              <w:ind w:left="1692" w:hanging="1692"/>
            </w:pPr>
            <w:r w:rsidRPr="00D43998">
              <w:t>Characteristics</w:t>
            </w:r>
          </w:p>
        </w:tc>
        <w:tc>
          <w:tcPr>
            <w:tcW w:w="1417" w:type="dxa"/>
          </w:tcPr>
          <w:p w14:paraId="5E3B4390" w14:textId="77777777" w:rsidR="00937FF1" w:rsidRPr="00D43998" w:rsidRDefault="00937FF1" w:rsidP="00AA3637">
            <w:pPr>
              <w:pStyle w:val="Tablehead"/>
              <w:spacing w:before="40" w:after="40"/>
              <w:ind w:left="1692" w:hanging="1692"/>
            </w:pPr>
            <w:r w:rsidRPr="00527337">
              <w:t>Units</w:t>
            </w:r>
          </w:p>
        </w:tc>
        <w:tc>
          <w:tcPr>
            <w:tcW w:w="8026" w:type="dxa"/>
          </w:tcPr>
          <w:p w14:paraId="229BC1FD" w14:textId="77777777" w:rsidR="00937FF1" w:rsidRPr="00D43998" w:rsidRDefault="00937FF1" w:rsidP="00AA3637">
            <w:pPr>
              <w:pStyle w:val="Tablehead"/>
              <w:spacing w:before="40" w:after="40"/>
              <w:ind w:left="1692" w:hanging="1692"/>
            </w:pPr>
            <w:r w:rsidRPr="00527337">
              <w:t>System S1</w:t>
            </w:r>
            <w:r>
              <w:t>3</w:t>
            </w:r>
          </w:p>
        </w:tc>
      </w:tr>
      <w:tr w:rsidR="00937FF1" w:rsidRPr="00527337" w14:paraId="42A3C94E" w14:textId="77777777" w:rsidTr="00901E1D">
        <w:trPr>
          <w:jc w:val="center"/>
        </w:trPr>
        <w:tc>
          <w:tcPr>
            <w:tcW w:w="4957" w:type="dxa"/>
            <w:tcMar>
              <w:left w:w="57" w:type="dxa"/>
              <w:right w:w="57" w:type="dxa"/>
            </w:tcMar>
          </w:tcPr>
          <w:p w14:paraId="2AAAE195" w14:textId="77777777" w:rsidR="00937FF1" w:rsidRPr="00D43998" w:rsidRDefault="00937FF1" w:rsidP="00AA3637">
            <w:pPr>
              <w:pStyle w:val="Tabletext"/>
              <w:rPr>
                <w:rFonts w:eastAsia="MS Mincho"/>
              </w:rPr>
            </w:pPr>
            <w:r w:rsidRPr="00527337">
              <w:t>Antenna vertical scan rate</w:t>
            </w:r>
          </w:p>
        </w:tc>
        <w:tc>
          <w:tcPr>
            <w:tcW w:w="1417" w:type="dxa"/>
          </w:tcPr>
          <w:p w14:paraId="789CEB44" w14:textId="77777777" w:rsidR="00937FF1" w:rsidRPr="00D43998" w:rsidRDefault="00937FF1" w:rsidP="00AA3637">
            <w:pPr>
              <w:pStyle w:val="Tabletext"/>
              <w:jc w:val="center"/>
            </w:pPr>
            <w:r>
              <w:t>d</w:t>
            </w:r>
            <w:r w:rsidRPr="00527337">
              <w:t>egrees/s</w:t>
            </w:r>
          </w:p>
        </w:tc>
        <w:tc>
          <w:tcPr>
            <w:tcW w:w="8026" w:type="dxa"/>
          </w:tcPr>
          <w:p w14:paraId="36FA7D40" w14:textId="77777777" w:rsidR="00937FF1" w:rsidRPr="00D43998" w:rsidRDefault="00937FF1" w:rsidP="00AA3637">
            <w:pPr>
              <w:pStyle w:val="Tabletext"/>
              <w:rPr>
                <w:szCs w:val="16"/>
                <w:lang w:val="en-US"/>
              </w:rPr>
            </w:pPr>
            <w:r w:rsidRPr="00E17EDA">
              <w:rPr>
                <w:szCs w:val="16"/>
              </w:rPr>
              <w:t>Not applicable</w:t>
            </w:r>
          </w:p>
        </w:tc>
      </w:tr>
      <w:tr w:rsidR="00937FF1" w:rsidRPr="00527337" w14:paraId="1E7C29D3" w14:textId="77777777" w:rsidTr="00901E1D">
        <w:trPr>
          <w:jc w:val="center"/>
        </w:trPr>
        <w:tc>
          <w:tcPr>
            <w:tcW w:w="4957" w:type="dxa"/>
            <w:tcMar>
              <w:left w:w="57" w:type="dxa"/>
              <w:right w:w="57" w:type="dxa"/>
            </w:tcMar>
          </w:tcPr>
          <w:p w14:paraId="206E9300" w14:textId="77777777" w:rsidR="00937FF1" w:rsidRPr="00D43998" w:rsidRDefault="00937FF1" w:rsidP="00AA3637">
            <w:pPr>
              <w:pStyle w:val="Tabletext"/>
              <w:rPr>
                <w:rFonts w:eastAsia="MS Mincho"/>
              </w:rPr>
            </w:pPr>
            <w:r w:rsidRPr="00527337">
              <w:t>Antenna vertical scan type</w:t>
            </w:r>
          </w:p>
        </w:tc>
        <w:tc>
          <w:tcPr>
            <w:tcW w:w="1417" w:type="dxa"/>
          </w:tcPr>
          <w:p w14:paraId="4D0A1C6C" w14:textId="77777777" w:rsidR="00937FF1" w:rsidRPr="00D43998" w:rsidRDefault="00937FF1" w:rsidP="00AA3637">
            <w:pPr>
              <w:pStyle w:val="Tabletext"/>
              <w:jc w:val="center"/>
            </w:pPr>
          </w:p>
        </w:tc>
        <w:tc>
          <w:tcPr>
            <w:tcW w:w="8026" w:type="dxa"/>
          </w:tcPr>
          <w:p w14:paraId="17F148A2" w14:textId="77777777" w:rsidR="00937FF1" w:rsidRPr="00D43998" w:rsidRDefault="00937FF1" w:rsidP="00AA3637">
            <w:pPr>
              <w:pStyle w:val="Tabletext"/>
              <w:rPr>
                <w:rFonts w:eastAsia="SimSun" w:cs="Arial"/>
                <w:color w:val="0000FF"/>
                <w:kern w:val="2"/>
                <w:szCs w:val="16"/>
                <w:lang w:val="en-US"/>
              </w:rPr>
            </w:pPr>
            <w:r w:rsidRPr="00E17EDA">
              <w:rPr>
                <w:szCs w:val="16"/>
              </w:rPr>
              <w:t>Not applicable</w:t>
            </w:r>
          </w:p>
        </w:tc>
      </w:tr>
      <w:tr w:rsidR="00937FF1" w:rsidRPr="00527337" w14:paraId="60D0422D" w14:textId="77777777" w:rsidTr="00901E1D">
        <w:trPr>
          <w:jc w:val="center"/>
        </w:trPr>
        <w:tc>
          <w:tcPr>
            <w:tcW w:w="4957" w:type="dxa"/>
            <w:tcMar>
              <w:left w:w="57" w:type="dxa"/>
              <w:right w:w="57" w:type="dxa"/>
            </w:tcMar>
          </w:tcPr>
          <w:p w14:paraId="1C5D3542" w14:textId="77777777" w:rsidR="00937FF1" w:rsidRPr="00D43998" w:rsidRDefault="00937FF1" w:rsidP="00AA3637">
            <w:pPr>
              <w:pStyle w:val="Tabletext"/>
              <w:rPr>
                <w:rFonts w:eastAsia="MS Mincho"/>
                <w:lang w:val="en-US"/>
              </w:rPr>
            </w:pPr>
            <w:r w:rsidRPr="00BC38A0">
              <w:rPr>
                <w:lang w:val="en-US"/>
              </w:rPr>
              <w:t>Antenna side-lobe (SL) levels (1</w:t>
            </w:r>
            <w:r w:rsidRPr="00792471">
              <w:rPr>
                <w:vertAlign w:val="superscript"/>
                <w:lang w:val="en-US"/>
              </w:rPr>
              <w:t>st</w:t>
            </w:r>
            <w:r w:rsidRPr="00BC38A0">
              <w:rPr>
                <w:lang w:val="en-US"/>
              </w:rPr>
              <w:t xml:space="preserve"> SLs and remote SLs) </w:t>
            </w:r>
          </w:p>
        </w:tc>
        <w:tc>
          <w:tcPr>
            <w:tcW w:w="1417" w:type="dxa"/>
          </w:tcPr>
          <w:p w14:paraId="3ED0E1E5" w14:textId="77777777" w:rsidR="00937FF1" w:rsidRPr="00D43998" w:rsidRDefault="00937FF1" w:rsidP="00AA3637">
            <w:pPr>
              <w:pStyle w:val="Tabletext"/>
              <w:jc w:val="center"/>
            </w:pPr>
            <w:r w:rsidRPr="00527337">
              <w:t>dBi</w:t>
            </w:r>
          </w:p>
        </w:tc>
        <w:tc>
          <w:tcPr>
            <w:tcW w:w="8026" w:type="dxa"/>
          </w:tcPr>
          <w:p w14:paraId="6E76DB84" w14:textId="77777777" w:rsidR="00937FF1" w:rsidRPr="00D43998" w:rsidRDefault="00937FF1" w:rsidP="00AA3637">
            <w:pPr>
              <w:pStyle w:val="Tabletext"/>
              <w:rPr>
                <w:szCs w:val="22"/>
                <w:lang w:val="en-US"/>
              </w:rPr>
            </w:pPr>
            <w:r w:rsidRPr="00527337">
              <w:t>26</w:t>
            </w:r>
          </w:p>
        </w:tc>
      </w:tr>
      <w:tr w:rsidR="00937FF1" w:rsidRPr="00527337" w14:paraId="79DD4F3C" w14:textId="77777777" w:rsidTr="00901E1D">
        <w:trPr>
          <w:trHeight w:val="1104"/>
          <w:jc w:val="center"/>
        </w:trPr>
        <w:tc>
          <w:tcPr>
            <w:tcW w:w="4957" w:type="dxa"/>
            <w:tcMar>
              <w:left w:w="57" w:type="dxa"/>
              <w:right w:w="57" w:type="dxa"/>
            </w:tcMar>
          </w:tcPr>
          <w:p w14:paraId="30878F7E" w14:textId="77777777" w:rsidR="00937FF1" w:rsidRPr="00D43998" w:rsidRDefault="00937FF1" w:rsidP="00AA3637">
            <w:pPr>
              <w:pStyle w:val="Tabletext"/>
              <w:rPr>
                <w:rFonts w:eastAsia="MS Mincho"/>
              </w:rPr>
            </w:pPr>
            <w:r w:rsidRPr="00527337">
              <w:t>Antenna height</w:t>
            </w:r>
          </w:p>
        </w:tc>
        <w:tc>
          <w:tcPr>
            <w:tcW w:w="1417" w:type="dxa"/>
          </w:tcPr>
          <w:p w14:paraId="5B9891C4" w14:textId="77777777" w:rsidR="00937FF1" w:rsidRPr="00D43998" w:rsidRDefault="00937FF1" w:rsidP="00AA3637">
            <w:pPr>
              <w:pStyle w:val="Tabletext"/>
              <w:jc w:val="center"/>
            </w:pPr>
            <w:r>
              <w:t>m</w:t>
            </w:r>
          </w:p>
        </w:tc>
        <w:tc>
          <w:tcPr>
            <w:tcW w:w="8026" w:type="dxa"/>
          </w:tcPr>
          <w:p w14:paraId="071CE080" w14:textId="77777777" w:rsidR="00937FF1" w:rsidRPr="00D43998" w:rsidRDefault="00937FF1" w:rsidP="00AA3637">
            <w:pPr>
              <w:pStyle w:val="Tabletext"/>
              <w:rPr>
                <w:rFonts w:eastAsia="SimSun" w:cs="Arial"/>
                <w:color w:val="0000FF"/>
                <w:kern w:val="2"/>
                <w:szCs w:val="22"/>
                <w:lang w:val="en-US"/>
              </w:rPr>
            </w:pPr>
            <w:r w:rsidRPr="00527337">
              <w:t>Ship size dependent</w:t>
            </w:r>
          </w:p>
        </w:tc>
      </w:tr>
      <w:tr w:rsidR="00937FF1" w:rsidRPr="00527337" w14:paraId="533E1400" w14:textId="77777777" w:rsidTr="00901E1D">
        <w:trPr>
          <w:jc w:val="center"/>
        </w:trPr>
        <w:tc>
          <w:tcPr>
            <w:tcW w:w="4957" w:type="dxa"/>
            <w:tcMar>
              <w:left w:w="57" w:type="dxa"/>
              <w:right w:w="57" w:type="dxa"/>
            </w:tcMar>
          </w:tcPr>
          <w:p w14:paraId="3A35AE9A" w14:textId="77777777" w:rsidR="00937FF1" w:rsidRPr="00D43998" w:rsidRDefault="00937FF1" w:rsidP="00AA3637">
            <w:pPr>
              <w:pStyle w:val="Tabletext"/>
              <w:rPr>
                <w:rFonts w:eastAsia="MS Mincho"/>
              </w:rPr>
            </w:pPr>
            <w:r w:rsidRPr="00527337">
              <w:t xml:space="preserve">Receiver IF 3 dB bandwidth </w:t>
            </w:r>
          </w:p>
        </w:tc>
        <w:tc>
          <w:tcPr>
            <w:tcW w:w="1417" w:type="dxa"/>
          </w:tcPr>
          <w:p w14:paraId="387822E3" w14:textId="77777777" w:rsidR="00937FF1" w:rsidRPr="00D43998" w:rsidRDefault="00937FF1" w:rsidP="00AA3637">
            <w:pPr>
              <w:pStyle w:val="Tabletext"/>
              <w:jc w:val="center"/>
            </w:pPr>
            <w:r w:rsidRPr="00527337">
              <w:t>MHz</w:t>
            </w:r>
          </w:p>
        </w:tc>
        <w:tc>
          <w:tcPr>
            <w:tcW w:w="8026" w:type="dxa"/>
          </w:tcPr>
          <w:p w14:paraId="73DF293E" w14:textId="77777777" w:rsidR="00937FF1" w:rsidRPr="00D43998" w:rsidRDefault="00937FF1" w:rsidP="00AA3637">
            <w:pPr>
              <w:pStyle w:val="Tabletext"/>
              <w:rPr>
                <w:rFonts w:eastAsia="SimSun" w:cs="Arial"/>
                <w:color w:val="0000FF"/>
                <w:kern w:val="2"/>
                <w:szCs w:val="22"/>
                <w:lang w:val="en-US"/>
              </w:rPr>
            </w:pPr>
            <w:r w:rsidRPr="00527337">
              <w:t>15, 0.1875 and 0.0375</w:t>
            </w:r>
          </w:p>
        </w:tc>
      </w:tr>
      <w:tr w:rsidR="00937FF1" w:rsidRPr="00527337" w14:paraId="4E62254C" w14:textId="77777777" w:rsidTr="00901E1D">
        <w:trPr>
          <w:jc w:val="center"/>
        </w:trPr>
        <w:tc>
          <w:tcPr>
            <w:tcW w:w="4957" w:type="dxa"/>
            <w:tcMar>
              <w:left w:w="57" w:type="dxa"/>
              <w:right w:w="57" w:type="dxa"/>
            </w:tcMar>
          </w:tcPr>
          <w:p w14:paraId="0F92342C" w14:textId="77777777" w:rsidR="00937FF1" w:rsidRPr="00D43998" w:rsidRDefault="00937FF1" w:rsidP="00AA3637">
            <w:pPr>
              <w:pStyle w:val="Tabletext"/>
              <w:rPr>
                <w:rFonts w:eastAsia="MS Mincho"/>
              </w:rPr>
            </w:pPr>
            <w:r w:rsidRPr="00527337">
              <w:t xml:space="preserve">Receiver noise figure </w:t>
            </w:r>
          </w:p>
        </w:tc>
        <w:tc>
          <w:tcPr>
            <w:tcW w:w="1417" w:type="dxa"/>
          </w:tcPr>
          <w:p w14:paraId="76E82C3C" w14:textId="77777777" w:rsidR="00937FF1" w:rsidRPr="00D43998" w:rsidRDefault="00937FF1" w:rsidP="00AA3637">
            <w:pPr>
              <w:pStyle w:val="Tabletext"/>
              <w:jc w:val="center"/>
            </w:pPr>
            <w:r w:rsidRPr="00527337">
              <w:t>dB</w:t>
            </w:r>
          </w:p>
        </w:tc>
        <w:tc>
          <w:tcPr>
            <w:tcW w:w="8026" w:type="dxa"/>
          </w:tcPr>
          <w:p w14:paraId="43F5F91A" w14:textId="77777777" w:rsidR="00937FF1" w:rsidRPr="00D43998" w:rsidRDefault="00937FF1" w:rsidP="00AA3637">
            <w:pPr>
              <w:pStyle w:val="Tabletext"/>
              <w:rPr>
                <w:szCs w:val="22"/>
                <w:lang w:val="en-US"/>
              </w:rPr>
            </w:pPr>
            <w:r w:rsidRPr="00527337">
              <w:t>5.5</w:t>
            </w:r>
          </w:p>
        </w:tc>
      </w:tr>
      <w:tr w:rsidR="00937FF1" w:rsidRPr="00527337" w14:paraId="79821B7E" w14:textId="77777777" w:rsidTr="00901E1D">
        <w:trPr>
          <w:jc w:val="center"/>
        </w:trPr>
        <w:tc>
          <w:tcPr>
            <w:tcW w:w="4957" w:type="dxa"/>
            <w:tcMar>
              <w:left w:w="57" w:type="dxa"/>
              <w:right w:w="57" w:type="dxa"/>
            </w:tcMar>
          </w:tcPr>
          <w:p w14:paraId="263DC00F" w14:textId="77777777" w:rsidR="00937FF1" w:rsidRPr="00D43998" w:rsidRDefault="00937FF1" w:rsidP="00AA3637">
            <w:pPr>
              <w:pStyle w:val="Tabletext"/>
              <w:rPr>
                <w:rFonts w:eastAsia="MS Mincho"/>
              </w:rPr>
            </w:pPr>
            <w:r w:rsidRPr="00527337">
              <w:t xml:space="preserve">Minimum discernible signal </w:t>
            </w:r>
          </w:p>
        </w:tc>
        <w:tc>
          <w:tcPr>
            <w:tcW w:w="1417" w:type="dxa"/>
          </w:tcPr>
          <w:p w14:paraId="29FDC50F" w14:textId="77777777" w:rsidR="00937FF1" w:rsidRPr="00D43998" w:rsidRDefault="00937FF1" w:rsidP="00AA3637">
            <w:pPr>
              <w:pStyle w:val="Tabletext"/>
              <w:jc w:val="center"/>
            </w:pPr>
            <w:r w:rsidRPr="00527337">
              <w:t>dBm</w:t>
            </w:r>
          </w:p>
        </w:tc>
        <w:tc>
          <w:tcPr>
            <w:tcW w:w="8026" w:type="dxa"/>
          </w:tcPr>
          <w:p w14:paraId="077DA07A" w14:textId="77777777" w:rsidR="00937FF1" w:rsidRPr="00D43998" w:rsidRDefault="00937FF1" w:rsidP="00AA3637">
            <w:pPr>
              <w:pStyle w:val="Tabletext"/>
              <w:rPr>
                <w:rFonts w:eastAsia="SimSun" w:cs="Arial"/>
                <w:color w:val="0000FF"/>
                <w:kern w:val="2"/>
                <w:szCs w:val="22"/>
                <w:lang w:val="en-US"/>
              </w:rPr>
            </w:pPr>
            <w:r>
              <w:sym w:font="Symbol" w:char="F02D"/>
            </w:r>
            <w:r w:rsidRPr="00527337">
              <w:t>125</w:t>
            </w:r>
          </w:p>
        </w:tc>
      </w:tr>
      <w:tr w:rsidR="00937FF1" w:rsidRPr="00527337" w14:paraId="6E458A8C" w14:textId="77777777" w:rsidTr="00901E1D">
        <w:trPr>
          <w:jc w:val="center"/>
        </w:trPr>
        <w:tc>
          <w:tcPr>
            <w:tcW w:w="4957" w:type="dxa"/>
            <w:tcMar>
              <w:left w:w="57" w:type="dxa"/>
              <w:right w:w="57" w:type="dxa"/>
            </w:tcMar>
          </w:tcPr>
          <w:p w14:paraId="0F65B34D" w14:textId="77777777" w:rsidR="00937FF1" w:rsidRPr="00D43998" w:rsidRDefault="00937FF1" w:rsidP="00AA3637">
            <w:pPr>
              <w:pStyle w:val="Tabletext"/>
              <w:rPr>
                <w:rFonts w:eastAsia="MS Mincho"/>
              </w:rPr>
            </w:pPr>
            <w:r w:rsidRPr="00527337">
              <w:t xml:space="preserve">Total chirp width </w:t>
            </w:r>
          </w:p>
        </w:tc>
        <w:tc>
          <w:tcPr>
            <w:tcW w:w="1417" w:type="dxa"/>
          </w:tcPr>
          <w:p w14:paraId="4B9C54A2" w14:textId="77777777" w:rsidR="00937FF1" w:rsidRPr="00D43998" w:rsidRDefault="00937FF1" w:rsidP="00AA3637">
            <w:pPr>
              <w:pStyle w:val="Tabletext"/>
              <w:jc w:val="center"/>
            </w:pPr>
            <w:r w:rsidRPr="00527337">
              <w:t>MHz</w:t>
            </w:r>
          </w:p>
        </w:tc>
        <w:tc>
          <w:tcPr>
            <w:tcW w:w="8026" w:type="dxa"/>
          </w:tcPr>
          <w:p w14:paraId="4767A584" w14:textId="77777777" w:rsidR="00937FF1" w:rsidRPr="00D43998" w:rsidRDefault="00937FF1" w:rsidP="00AA3637">
            <w:pPr>
              <w:pStyle w:val="Tabletext"/>
              <w:rPr>
                <w:rFonts w:eastAsia="SimSun" w:cs="Arial"/>
                <w:color w:val="0000FF"/>
                <w:kern w:val="2"/>
                <w:szCs w:val="22"/>
                <w:lang w:val="en-US"/>
              </w:rPr>
            </w:pPr>
            <w:r w:rsidRPr="00527337">
              <w:t>20</w:t>
            </w:r>
          </w:p>
        </w:tc>
      </w:tr>
      <w:tr w:rsidR="00937FF1" w:rsidRPr="00A225B7" w14:paraId="1FC1CD07" w14:textId="77777777" w:rsidTr="00901E1D">
        <w:trPr>
          <w:jc w:val="center"/>
        </w:trPr>
        <w:tc>
          <w:tcPr>
            <w:tcW w:w="4957" w:type="dxa"/>
            <w:tcMar>
              <w:left w:w="57" w:type="dxa"/>
              <w:right w:w="57" w:type="dxa"/>
            </w:tcMar>
          </w:tcPr>
          <w:p w14:paraId="7CE115A4" w14:textId="77777777" w:rsidR="00937FF1" w:rsidRPr="00527337" w:rsidRDefault="00937FF1" w:rsidP="00AA3637">
            <w:pPr>
              <w:pStyle w:val="Tabletext"/>
              <w:rPr>
                <w:lang w:val="de-DE"/>
              </w:rPr>
            </w:pPr>
            <w:r w:rsidRPr="00527337">
              <w:rPr>
                <w:lang w:val="de-DE"/>
              </w:rPr>
              <w:t xml:space="preserve">RF emission bandwidth </w:t>
            </w:r>
          </w:p>
          <w:p w14:paraId="62082D49" w14:textId="77777777" w:rsidR="00937FF1" w:rsidRPr="00D43998" w:rsidRDefault="00937FF1" w:rsidP="00AA3637">
            <w:pPr>
              <w:pStyle w:val="Tabletext"/>
              <w:rPr>
                <w:rFonts w:eastAsia="MS Mincho"/>
                <w:b/>
                <w:lang w:val="de-CH"/>
              </w:rPr>
            </w:pPr>
            <w:r w:rsidRPr="00527337">
              <w:sym w:font="Symbol" w:char="F02D"/>
            </w:r>
            <w:r w:rsidRPr="00527337">
              <w:rPr>
                <w:lang w:val="de-DE"/>
              </w:rPr>
              <w:tab/>
              <w:t>3 dB</w:t>
            </w:r>
            <w:r>
              <w:rPr>
                <w:lang w:val="de-DE"/>
              </w:rPr>
              <w:br/>
            </w:r>
            <w:r>
              <w:rPr>
                <w:lang w:val="de-DE"/>
              </w:rPr>
              <w:br/>
            </w:r>
            <w:r w:rsidRPr="00527337">
              <w:rPr>
                <w:lang w:val="de-DE"/>
              </w:rPr>
              <w:br/>
            </w:r>
            <w:r w:rsidRPr="00527337">
              <w:sym w:font="Symbol" w:char="F02D"/>
            </w:r>
            <w:r w:rsidRPr="00527337">
              <w:rPr>
                <w:lang w:val="de-DE"/>
              </w:rPr>
              <w:tab/>
              <w:t>20 dB</w:t>
            </w:r>
          </w:p>
        </w:tc>
        <w:tc>
          <w:tcPr>
            <w:tcW w:w="1417" w:type="dxa"/>
          </w:tcPr>
          <w:p w14:paraId="6EBE3B55" w14:textId="77777777" w:rsidR="00937FF1" w:rsidRPr="00D43998" w:rsidRDefault="00937FF1" w:rsidP="00AA3637">
            <w:pPr>
              <w:pStyle w:val="Tabletext"/>
              <w:jc w:val="center"/>
            </w:pPr>
            <w:r w:rsidRPr="00527337">
              <w:t>MHz</w:t>
            </w:r>
          </w:p>
        </w:tc>
        <w:tc>
          <w:tcPr>
            <w:tcW w:w="8026" w:type="dxa"/>
          </w:tcPr>
          <w:p w14:paraId="12F728B6" w14:textId="77777777" w:rsidR="00937FF1" w:rsidRPr="009C6D1D" w:rsidRDefault="00937FF1" w:rsidP="00AA3637">
            <w:pPr>
              <w:pStyle w:val="Tabletext"/>
              <w:rPr>
                <w:lang w:val="en-US"/>
              </w:rPr>
            </w:pPr>
          </w:p>
          <w:p w14:paraId="2EE19946" w14:textId="77777777" w:rsidR="00937FF1" w:rsidRPr="00D43998" w:rsidRDefault="00937FF1" w:rsidP="00AA3637">
            <w:pPr>
              <w:pStyle w:val="Tabletext"/>
              <w:rPr>
                <w:rFonts w:eastAsia="SimSun" w:cs="Arial"/>
                <w:color w:val="0000FF"/>
                <w:kern w:val="2"/>
                <w:szCs w:val="22"/>
                <w:lang w:val="en-US"/>
              </w:rPr>
            </w:pPr>
            <w:r>
              <w:sym w:font="Symbol" w:char="F02D"/>
            </w:r>
            <w:r w:rsidRPr="00BC38A0">
              <w:rPr>
                <w:lang w:val="en-US"/>
              </w:rPr>
              <w:t>3 dB: 15 (short range)</w:t>
            </w:r>
            <w:r w:rsidRPr="00BC38A0">
              <w:rPr>
                <w:lang w:val="en-US"/>
              </w:rPr>
              <w:br/>
            </w:r>
            <w:r>
              <w:sym w:font="Symbol" w:char="F02D"/>
            </w:r>
            <w:r w:rsidRPr="00BC38A0">
              <w:rPr>
                <w:lang w:val="en-US"/>
              </w:rPr>
              <w:t>3 dB: 20 (long range)</w:t>
            </w:r>
            <w:r w:rsidRPr="00BC38A0">
              <w:rPr>
                <w:lang w:val="en-US"/>
              </w:rPr>
              <w:br/>
            </w:r>
            <w:r w:rsidRPr="00BC38A0">
              <w:rPr>
                <w:lang w:val="en-US"/>
              </w:rPr>
              <w:br/>
            </w:r>
            <w:r>
              <w:sym w:font="Symbol" w:char="F02D"/>
            </w:r>
            <w:r w:rsidRPr="00BC38A0">
              <w:rPr>
                <w:lang w:val="en-US"/>
              </w:rPr>
              <w:t>20 dB: 18 (short range)</w:t>
            </w:r>
            <w:r w:rsidRPr="00BC38A0">
              <w:rPr>
                <w:lang w:val="en-US"/>
              </w:rPr>
              <w:br/>
            </w:r>
            <w:r>
              <w:sym w:font="Symbol" w:char="F02D"/>
            </w:r>
            <w:r w:rsidRPr="00BC38A0">
              <w:rPr>
                <w:lang w:val="en-US"/>
              </w:rPr>
              <w:t>20 dB: 22 (long range)</w:t>
            </w:r>
          </w:p>
        </w:tc>
      </w:tr>
      <w:tr w:rsidR="00937FF1" w:rsidRPr="00527337" w14:paraId="6AD7253B" w14:textId="77777777" w:rsidTr="00901E1D">
        <w:trPr>
          <w:trHeight w:val="564"/>
          <w:jc w:val="center"/>
        </w:trPr>
        <w:tc>
          <w:tcPr>
            <w:tcW w:w="4957" w:type="dxa"/>
            <w:tcMar>
              <w:left w:w="57" w:type="dxa"/>
              <w:right w:w="57" w:type="dxa"/>
            </w:tcMar>
          </w:tcPr>
          <w:p w14:paraId="68E33AAA" w14:textId="77777777" w:rsidR="00937FF1" w:rsidRPr="00D43998" w:rsidRDefault="00937FF1" w:rsidP="00AA3637">
            <w:pPr>
              <w:pStyle w:val="Tabletext"/>
              <w:rPr>
                <w:rFonts w:eastAsia="MS Mincho"/>
              </w:rPr>
            </w:pPr>
            <w:r w:rsidRPr="00527337">
              <w:t>Dynamic range</w:t>
            </w:r>
          </w:p>
        </w:tc>
        <w:tc>
          <w:tcPr>
            <w:tcW w:w="1417" w:type="dxa"/>
          </w:tcPr>
          <w:p w14:paraId="704E83A4" w14:textId="77777777" w:rsidR="00937FF1" w:rsidRPr="00D43998" w:rsidRDefault="00937FF1" w:rsidP="00AA3637">
            <w:pPr>
              <w:pStyle w:val="Tabletext"/>
              <w:jc w:val="center"/>
            </w:pPr>
            <w:r w:rsidRPr="00527337">
              <w:t>dB</w:t>
            </w:r>
          </w:p>
        </w:tc>
        <w:tc>
          <w:tcPr>
            <w:tcW w:w="8026" w:type="dxa"/>
          </w:tcPr>
          <w:p w14:paraId="0F1D1C66" w14:textId="77777777" w:rsidR="00937FF1" w:rsidRPr="00D43998" w:rsidRDefault="00937FF1" w:rsidP="00AA3637">
            <w:pPr>
              <w:pStyle w:val="Tabletext"/>
              <w:rPr>
                <w:rFonts w:eastAsia="SimSun" w:cs="Arial"/>
                <w:color w:val="0000FF"/>
                <w:kern w:val="2"/>
                <w:szCs w:val="22"/>
                <w:lang w:val="en-US"/>
              </w:rPr>
            </w:pPr>
            <w:r w:rsidRPr="00527337">
              <w:t>125</w:t>
            </w:r>
          </w:p>
        </w:tc>
      </w:tr>
      <w:tr w:rsidR="00937FF1" w:rsidRPr="00A225B7" w14:paraId="3932ED47" w14:textId="77777777" w:rsidTr="00901E1D">
        <w:trPr>
          <w:jc w:val="center"/>
        </w:trPr>
        <w:tc>
          <w:tcPr>
            <w:tcW w:w="4957" w:type="dxa"/>
            <w:tcMar>
              <w:left w:w="57" w:type="dxa"/>
              <w:right w:w="57" w:type="dxa"/>
            </w:tcMar>
          </w:tcPr>
          <w:p w14:paraId="5ABC40C4" w14:textId="77777777" w:rsidR="00937FF1" w:rsidRPr="00D43998" w:rsidRDefault="00937FF1" w:rsidP="00AA3637">
            <w:pPr>
              <w:pStyle w:val="Tabletext"/>
              <w:rPr>
                <w:rFonts w:eastAsia="MS Mincho"/>
                <w:lang w:val="en-US"/>
              </w:rPr>
            </w:pPr>
            <w:r w:rsidRPr="00BC38A0">
              <w:rPr>
                <w:lang w:val="en-US"/>
              </w:rPr>
              <w:t>Minimum number of processed pulses</w:t>
            </w:r>
          </w:p>
        </w:tc>
        <w:tc>
          <w:tcPr>
            <w:tcW w:w="1417" w:type="dxa"/>
          </w:tcPr>
          <w:p w14:paraId="030D949F" w14:textId="77777777" w:rsidR="00937FF1" w:rsidRPr="00D43998" w:rsidRDefault="00937FF1" w:rsidP="00AA3637">
            <w:pPr>
              <w:pStyle w:val="Tabletext"/>
              <w:jc w:val="center"/>
              <w:rPr>
                <w:lang w:val="en-US"/>
              </w:rPr>
            </w:pPr>
          </w:p>
        </w:tc>
        <w:tc>
          <w:tcPr>
            <w:tcW w:w="8026" w:type="dxa"/>
          </w:tcPr>
          <w:p w14:paraId="3B0B3D14" w14:textId="77777777" w:rsidR="00937FF1" w:rsidRPr="00D43998" w:rsidRDefault="00937FF1" w:rsidP="00AA3637">
            <w:pPr>
              <w:pStyle w:val="Tabletext"/>
              <w:rPr>
                <w:rFonts w:eastAsia="SimSun" w:cs="Arial"/>
                <w:color w:val="0000FF"/>
                <w:kern w:val="2"/>
                <w:szCs w:val="22"/>
                <w:lang w:val="en-US"/>
              </w:rPr>
            </w:pPr>
            <w:r w:rsidRPr="00BC38A0">
              <w:rPr>
                <w:lang w:val="en-US"/>
              </w:rPr>
              <w:t>32 pulses integrated (12 RPM)</w:t>
            </w:r>
            <w:r w:rsidRPr="00BC38A0">
              <w:rPr>
                <w:lang w:val="en-US"/>
              </w:rPr>
              <w:br/>
              <w:t>16 pulses integrated (24 RPM)</w:t>
            </w:r>
          </w:p>
        </w:tc>
      </w:tr>
    </w:tbl>
    <w:p w14:paraId="71C5926F" w14:textId="77777777" w:rsidR="00937FF1" w:rsidRPr="00D1048A" w:rsidRDefault="00937FF1" w:rsidP="00937FF1">
      <w:pPr>
        <w:pStyle w:val="Tablefin"/>
        <w:rPr>
          <w:lang w:val="en-GB"/>
        </w:rPr>
      </w:pPr>
      <w:r w:rsidRPr="00D1048A">
        <w:rPr>
          <w:lang w:val="en-GB"/>
        </w:rPr>
        <w:br w:type="page"/>
      </w:r>
    </w:p>
    <w:p w14:paraId="438F9DC4" w14:textId="77777777" w:rsidR="00937FF1" w:rsidRPr="00BC38A0" w:rsidRDefault="00937FF1" w:rsidP="00937FF1">
      <w:pPr>
        <w:pStyle w:val="TableNo"/>
        <w:rPr>
          <w:lang w:val="en-US"/>
        </w:rPr>
      </w:pPr>
      <w:r w:rsidRPr="00BC38A0">
        <w:rPr>
          <w:lang w:val="en-US"/>
        </w:rPr>
        <w:lastRenderedPageBreak/>
        <w:br/>
        <w:t>TABLE 3</w:t>
      </w:r>
    </w:p>
    <w:p w14:paraId="77A44257" w14:textId="77777777" w:rsidR="00937FF1" w:rsidRPr="00BC38A0" w:rsidRDefault="00937FF1" w:rsidP="00937FF1">
      <w:pPr>
        <w:pStyle w:val="Tabletitle"/>
        <w:rPr>
          <w:lang w:val="en-US"/>
        </w:rPr>
      </w:pPr>
      <w:r w:rsidRPr="00BC38A0">
        <w:rPr>
          <w:lang w:val="en-US"/>
        </w:rPr>
        <w:t>Characteristics of beacons and ground-based radiodetermination radars operating in the frequency band 8 500-10 680 MHz</w:t>
      </w:r>
      <w:r w:rsidRPr="00BC38A0">
        <w:rPr>
          <w:b w:val="0"/>
          <w:lang w:val="en-US"/>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6"/>
        <w:gridCol w:w="1095"/>
        <w:gridCol w:w="2127"/>
        <w:gridCol w:w="2284"/>
        <w:gridCol w:w="2285"/>
        <w:gridCol w:w="2151"/>
        <w:gridCol w:w="2281"/>
      </w:tblGrid>
      <w:tr w:rsidR="00937FF1" w:rsidRPr="00527337" w14:paraId="63B75AC1" w14:textId="77777777" w:rsidTr="00AA3637">
        <w:trPr>
          <w:cantSplit/>
          <w:jc w:val="center"/>
        </w:trPr>
        <w:tc>
          <w:tcPr>
            <w:tcW w:w="2359" w:type="dxa"/>
          </w:tcPr>
          <w:p w14:paraId="7391F126" w14:textId="77777777" w:rsidR="00937FF1" w:rsidRPr="00527337" w:rsidRDefault="00937FF1" w:rsidP="00AA3637">
            <w:pPr>
              <w:pStyle w:val="Tablehead"/>
            </w:pPr>
            <w:r w:rsidRPr="00527337">
              <w:t>Characteristics</w:t>
            </w:r>
          </w:p>
        </w:tc>
        <w:tc>
          <w:tcPr>
            <w:tcW w:w="1147" w:type="dxa"/>
          </w:tcPr>
          <w:p w14:paraId="40DD2E39" w14:textId="77777777" w:rsidR="00937FF1" w:rsidRPr="00527337" w:rsidRDefault="00937FF1" w:rsidP="00AA3637">
            <w:pPr>
              <w:pStyle w:val="Tablehead"/>
            </w:pPr>
            <w:r w:rsidRPr="00527337">
              <w:t>Units</w:t>
            </w:r>
          </w:p>
        </w:tc>
        <w:tc>
          <w:tcPr>
            <w:tcW w:w="2242" w:type="dxa"/>
          </w:tcPr>
          <w:p w14:paraId="00431E72" w14:textId="77777777" w:rsidR="00937FF1" w:rsidRPr="00527337" w:rsidRDefault="00937FF1" w:rsidP="00AA3637">
            <w:pPr>
              <w:pStyle w:val="Tablehead"/>
            </w:pPr>
            <w:r w:rsidRPr="00527337">
              <w:t>System G1</w:t>
            </w:r>
          </w:p>
        </w:tc>
        <w:tc>
          <w:tcPr>
            <w:tcW w:w="2409" w:type="dxa"/>
          </w:tcPr>
          <w:p w14:paraId="29F3B7CF" w14:textId="77777777" w:rsidR="00937FF1" w:rsidRPr="00527337" w:rsidRDefault="00937FF1" w:rsidP="00AA3637">
            <w:pPr>
              <w:pStyle w:val="Tablehead"/>
            </w:pPr>
            <w:r w:rsidRPr="00527337">
              <w:t>System G2</w:t>
            </w:r>
          </w:p>
        </w:tc>
        <w:tc>
          <w:tcPr>
            <w:tcW w:w="2410" w:type="dxa"/>
          </w:tcPr>
          <w:p w14:paraId="05DF431E" w14:textId="77777777" w:rsidR="00937FF1" w:rsidRPr="00527337" w:rsidRDefault="00937FF1" w:rsidP="00AA3637">
            <w:pPr>
              <w:pStyle w:val="Tablehead"/>
            </w:pPr>
            <w:r w:rsidRPr="00527337">
              <w:t>System G3</w:t>
            </w:r>
          </w:p>
        </w:tc>
        <w:tc>
          <w:tcPr>
            <w:tcW w:w="2268" w:type="dxa"/>
          </w:tcPr>
          <w:p w14:paraId="611E7943" w14:textId="77777777" w:rsidR="00937FF1" w:rsidRPr="00527337" w:rsidRDefault="00937FF1" w:rsidP="00AA3637">
            <w:pPr>
              <w:pStyle w:val="Tablehead"/>
            </w:pPr>
            <w:r w:rsidRPr="00527337">
              <w:t>System G4</w:t>
            </w:r>
          </w:p>
        </w:tc>
        <w:tc>
          <w:tcPr>
            <w:tcW w:w="2406" w:type="dxa"/>
          </w:tcPr>
          <w:p w14:paraId="691EF55A" w14:textId="77777777" w:rsidR="00937FF1" w:rsidRPr="00527337" w:rsidRDefault="00937FF1" w:rsidP="00AA3637">
            <w:pPr>
              <w:pStyle w:val="Tablehead"/>
            </w:pPr>
            <w:r w:rsidRPr="00527337">
              <w:t>System G5</w:t>
            </w:r>
          </w:p>
        </w:tc>
      </w:tr>
      <w:tr w:rsidR="00937FF1" w:rsidRPr="00A225B7" w14:paraId="569DAE0A" w14:textId="77777777" w:rsidTr="00AA3637">
        <w:trPr>
          <w:cantSplit/>
          <w:jc w:val="center"/>
        </w:trPr>
        <w:tc>
          <w:tcPr>
            <w:tcW w:w="2359" w:type="dxa"/>
          </w:tcPr>
          <w:p w14:paraId="0C218EE2" w14:textId="77777777" w:rsidR="00937FF1" w:rsidRPr="00527337" w:rsidRDefault="00937FF1" w:rsidP="00AA3637">
            <w:pPr>
              <w:pStyle w:val="Tabletext"/>
            </w:pPr>
            <w:r w:rsidRPr="00527337">
              <w:t>Function</w:t>
            </w:r>
          </w:p>
        </w:tc>
        <w:tc>
          <w:tcPr>
            <w:tcW w:w="1147" w:type="dxa"/>
          </w:tcPr>
          <w:p w14:paraId="7E7335BC" w14:textId="77777777" w:rsidR="00937FF1" w:rsidRPr="00527337" w:rsidRDefault="00937FF1" w:rsidP="00AA3637">
            <w:pPr>
              <w:pStyle w:val="Tabletext"/>
              <w:jc w:val="center"/>
            </w:pPr>
          </w:p>
        </w:tc>
        <w:tc>
          <w:tcPr>
            <w:tcW w:w="2242" w:type="dxa"/>
          </w:tcPr>
          <w:p w14:paraId="24E171FF" w14:textId="77777777" w:rsidR="00937FF1" w:rsidRPr="00527337" w:rsidRDefault="00937FF1" w:rsidP="00AA3637">
            <w:pPr>
              <w:pStyle w:val="Tabletext"/>
              <w:keepLines/>
              <w:tabs>
                <w:tab w:val="left" w:leader="dot" w:pos="7938"/>
                <w:tab w:val="center" w:pos="9526"/>
              </w:tabs>
            </w:pPr>
            <w:r w:rsidRPr="00527337">
              <w:t>Rendez-vous beacon transponder</w:t>
            </w:r>
          </w:p>
        </w:tc>
        <w:tc>
          <w:tcPr>
            <w:tcW w:w="2409" w:type="dxa"/>
          </w:tcPr>
          <w:p w14:paraId="77DF117C" w14:textId="77777777" w:rsidR="00937FF1" w:rsidRPr="00527337" w:rsidRDefault="00937FF1" w:rsidP="00AA3637">
            <w:pPr>
              <w:pStyle w:val="Tabletext"/>
              <w:keepLines/>
              <w:tabs>
                <w:tab w:val="left" w:leader="dot" w:pos="7938"/>
                <w:tab w:val="center" w:pos="9526"/>
              </w:tabs>
            </w:pPr>
            <w:r w:rsidRPr="00527337">
              <w:t>Rendez-vous beacon transponder</w:t>
            </w:r>
          </w:p>
        </w:tc>
        <w:tc>
          <w:tcPr>
            <w:tcW w:w="2410" w:type="dxa"/>
          </w:tcPr>
          <w:p w14:paraId="43AEB7AF" w14:textId="77777777" w:rsidR="00937FF1" w:rsidRPr="00527337" w:rsidRDefault="00937FF1" w:rsidP="00AA3637">
            <w:pPr>
              <w:pStyle w:val="Tabletext"/>
              <w:keepLines/>
              <w:tabs>
                <w:tab w:val="left" w:leader="dot" w:pos="7938"/>
                <w:tab w:val="center" w:pos="9526"/>
              </w:tabs>
              <w:ind w:left="567" w:hanging="567"/>
            </w:pPr>
            <w:r w:rsidRPr="00527337">
              <w:t>Tracking radar</w:t>
            </w:r>
          </w:p>
        </w:tc>
        <w:tc>
          <w:tcPr>
            <w:tcW w:w="2268" w:type="dxa"/>
          </w:tcPr>
          <w:p w14:paraId="20C9954F" w14:textId="77777777" w:rsidR="00937FF1" w:rsidRPr="00527337" w:rsidRDefault="00937FF1" w:rsidP="00AA3637">
            <w:pPr>
              <w:pStyle w:val="Tabletext"/>
              <w:keepLines/>
              <w:tabs>
                <w:tab w:val="left" w:leader="dot" w:pos="7938"/>
                <w:tab w:val="center" w:pos="9526"/>
              </w:tabs>
              <w:ind w:left="567" w:hanging="567"/>
            </w:pPr>
            <w:r w:rsidRPr="00527337">
              <w:t>Tracking radar</w:t>
            </w:r>
          </w:p>
        </w:tc>
        <w:tc>
          <w:tcPr>
            <w:tcW w:w="2406" w:type="dxa"/>
          </w:tcPr>
          <w:p w14:paraId="7071BE47" w14:textId="77777777" w:rsidR="00937FF1" w:rsidRPr="00BC38A0" w:rsidRDefault="00937FF1" w:rsidP="00AA3637">
            <w:pPr>
              <w:pStyle w:val="Tabletext"/>
              <w:keepLines/>
              <w:tabs>
                <w:tab w:val="left" w:leader="dot" w:pos="7938"/>
                <w:tab w:val="center" w:pos="9526"/>
              </w:tabs>
              <w:rPr>
                <w:lang w:val="en-US"/>
              </w:rPr>
            </w:pPr>
            <w:r w:rsidRPr="00BC38A0">
              <w:rPr>
                <w:lang w:val="en-US"/>
              </w:rPr>
              <w:t>Precision approach and landing radar</w:t>
            </w:r>
          </w:p>
        </w:tc>
      </w:tr>
      <w:tr w:rsidR="00937FF1" w:rsidRPr="00527337" w14:paraId="57F0FBE0" w14:textId="77777777" w:rsidTr="00AA3637">
        <w:trPr>
          <w:cantSplit/>
          <w:jc w:val="center"/>
        </w:trPr>
        <w:tc>
          <w:tcPr>
            <w:tcW w:w="2359" w:type="dxa"/>
          </w:tcPr>
          <w:p w14:paraId="7A2AA666" w14:textId="77777777" w:rsidR="00937FF1" w:rsidRPr="00527337" w:rsidRDefault="00937FF1" w:rsidP="00AA3637">
            <w:pPr>
              <w:pStyle w:val="Tabletext"/>
            </w:pPr>
            <w:r w:rsidRPr="00527337">
              <w:t xml:space="preserve">Platform type </w:t>
            </w:r>
          </w:p>
        </w:tc>
        <w:tc>
          <w:tcPr>
            <w:tcW w:w="1147" w:type="dxa"/>
          </w:tcPr>
          <w:p w14:paraId="513E7F0E" w14:textId="77777777" w:rsidR="00937FF1" w:rsidRPr="00527337" w:rsidRDefault="00937FF1" w:rsidP="00AA3637">
            <w:pPr>
              <w:pStyle w:val="Tabletext"/>
              <w:jc w:val="center"/>
            </w:pPr>
          </w:p>
        </w:tc>
        <w:tc>
          <w:tcPr>
            <w:tcW w:w="2242" w:type="dxa"/>
          </w:tcPr>
          <w:p w14:paraId="659D1A6B" w14:textId="77777777" w:rsidR="00937FF1" w:rsidRPr="00527337" w:rsidRDefault="00937FF1" w:rsidP="00AA3637">
            <w:pPr>
              <w:pStyle w:val="Tabletext"/>
              <w:keepLines/>
              <w:tabs>
                <w:tab w:val="left" w:leader="dot" w:pos="7938"/>
                <w:tab w:val="center" w:pos="9526"/>
              </w:tabs>
              <w:ind w:left="567" w:hanging="567"/>
            </w:pPr>
            <w:r w:rsidRPr="00527337">
              <w:t>Airborne</w:t>
            </w:r>
          </w:p>
        </w:tc>
        <w:tc>
          <w:tcPr>
            <w:tcW w:w="2409" w:type="dxa"/>
          </w:tcPr>
          <w:p w14:paraId="570B6F02" w14:textId="77777777" w:rsidR="00937FF1" w:rsidRPr="00527337" w:rsidRDefault="00937FF1" w:rsidP="00AA3637">
            <w:pPr>
              <w:pStyle w:val="Tabletext"/>
              <w:keepLines/>
              <w:tabs>
                <w:tab w:val="left" w:leader="dot" w:pos="7938"/>
                <w:tab w:val="center" w:pos="9526"/>
              </w:tabs>
              <w:ind w:left="567" w:hanging="567"/>
            </w:pPr>
            <w:r w:rsidRPr="00527337">
              <w:t>Ground (manpack)</w:t>
            </w:r>
          </w:p>
        </w:tc>
        <w:tc>
          <w:tcPr>
            <w:tcW w:w="2410" w:type="dxa"/>
          </w:tcPr>
          <w:p w14:paraId="6CAE8E65" w14:textId="77777777" w:rsidR="00937FF1" w:rsidRPr="00527337" w:rsidRDefault="00937FF1" w:rsidP="00AA3637">
            <w:pPr>
              <w:pStyle w:val="Tabletext"/>
              <w:keepLines/>
              <w:tabs>
                <w:tab w:val="left" w:leader="dot" w:pos="7938"/>
                <w:tab w:val="center" w:pos="9526"/>
              </w:tabs>
              <w:ind w:left="567" w:hanging="567"/>
            </w:pPr>
            <w:r w:rsidRPr="00527337">
              <w:t>Ground (trailer)</w:t>
            </w:r>
          </w:p>
        </w:tc>
        <w:tc>
          <w:tcPr>
            <w:tcW w:w="2268" w:type="dxa"/>
          </w:tcPr>
          <w:p w14:paraId="7F999D64" w14:textId="77777777" w:rsidR="00937FF1" w:rsidRPr="00527337" w:rsidRDefault="00937FF1" w:rsidP="00AA3637">
            <w:pPr>
              <w:pStyle w:val="Tabletext"/>
              <w:keepLines/>
              <w:tabs>
                <w:tab w:val="left" w:leader="dot" w:pos="7938"/>
                <w:tab w:val="center" w:pos="9526"/>
              </w:tabs>
              <w:ind w:left="567" w:hanging="567"/>
            </w:pPr>
            <w:r w:rsidRPr="00527337">
              <w:t>Ground (trailer)</w:t>
            </w:r>
          </w:p>
        </w:tc>
        <w:tc>
          <w:tcPr>
            <w:tcW w:w="2406" w:type="dxa"/>
          </w:tcPr>
          <w:p w14:paraId="43380A53" w14:textId="77777777" w:rsidR="00937FF1" w:rsidRPr="00527337" w:rsidRDefault="00937FF1" w:rsidP="00AA3637">
            <w:pPr>
              <w:pStyle w:val="Tabletext"/>
              <w:keepLines/>
              <w:tabs>
                <w:tab w:val="left" w:leader="dot" w:pos="7938"/>
                <w:tab w:val="center" w:pos="9526"/>
              </w:tabs>
              <w:ind w:left="567" w:hanging="567"/>
            </w:pPr>
            <w:r w:rsidRPr="00527337">
              <w:t>Ground (trailer)</w:t>
            </w:r>
          </w:p>
        </w:tc>
      </w:tr>
      <w:tr w:rsidR="00937FF1" w:rsidRPr="00527337" w14:paraId="01361C97" w14:textId="77777777" w:rsidTr="00AA3637">
        <w:trPr>
          <w:cantSplit/>
          <w:jc w:val="center"/>
        </w:trPr>
        <w:tc>
          <w:tcPr>
            <w:tcW w:w="2359" w:type="dxa"/>
          </w:tcPr>
          <w:p w14:paraId="52FBA587" w14:textId="77777777" w:rsidR="00937FF1" w:rsidRPr="00527337" w:rsidRDefault="00937FF1" w:rsidP="00AA3637">
            <w:pPr>
              <w:pStyle w:val="Tabletext"/>
            </w:pPr>
            <w:r w:rsidRPr="00527337">
              <w:t xml:space="preserve">Tuning range </w:t>
            </w:r>
          </w:p>
        </w:tc>
        <w:tc>
          <w:tcPr>
            <w:tcW w:w="1147" w:type="dxa"/>
          </w:tcPr>
          <w:p w14:paraId="1B0A0E20"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242" w:type="dxa"/>
          </w:tcPr>
          <w:p w14:paraId="6BCCB28C" w14:textId="77777777" w:rsidR="00937FF1" w:rsidRPr="00527337" w:rsidRDefault="00937FF1" w:rsidP="00AA3637">
            <w:pPr>
              <w:pStyle w:val="Tabletext"/>
              <w:keepLines/>
              <w:tabs>
                <w:tab w:val="left" w:leader="dot" w:pos="7938"/>
                <w:tab w:val="center" w:pos="9526"/>
              </w:tabs>
              <w:ind w:left="567" w:hanging="567"/>
            </w:pPr>
            <w:r w:rsidRPr="00527337">
              <w:t>8 800-9 500</w:t>
            </w:r>
          </w:p>
        </w:tc>
        <w:tc>
          <w:tcPr>
            <w:tcW w:w="2409" w:type="dxa"/>
          </w:tcPr>
          <w:p w14:paraId="26EA854B" w14:textId="77777777" w:rsidR="00937FF1" w:rsidRPr="00527337" w:rsidRDefault="00937FF1" w:rsidP="00AA3637">
            <w:pPr>
              <w:pStyle w:val="Tabletext"/>
              <w:keepLines/>
              <w:tabs>
                <w:tab w:val="left" w:leader="dot" w:pos="7938"/>
                <w:tab w:val="center" w:pos="9526"/>
              </w:tabs>
            </w:pPr>
            <w:r w:rsidRPr="00527337">
              <w:t>9 375 and 9 535 (Rx);</w:t>
            </w:r>
            <w:r w:rsidRPr="00527337">
              <w:br/>
              <w:t>9 310 (Tx)</w:t>
            </w:r>
          </w:p>
        </w:tc>
        <w:tc>
          <w:tcPr>
            <w:tcW w:w="2410" w:type="dxa"/>
          </w:tcPr>
          <w:p w14:paraId="0E085F66" w14:textId="77777777" w:rsidR="00937FF1" w:rsidRPr="00527337" w:rsidRDefault="00937FF1" w:rsidP="00AA3637">
            <w:pPr>
              <w:pStyle w:val="Tabletext"/>
              <w:keepLines/>
              <w:tabs>
                <w:tab w:val="left" w:leader="dot" w:pos="7938"/>
                <w:tab w:val="center" w:pos="9526"/>
              </w:tabs>
              <w:ind w:left="567" w:hanging="567"/>
            </w:pPr>
            <w:r w:rsidRPr="00527337">
              <w:t>9 370-9 990</w:t>
            </w:r>
          </w:p>
        </w:tc>
        <w:tc>
          <w:tcPr>
            <w:tcW w:w="2268" w:type="dxa"/>
          </w:tcPr>
          <w:p w14:paraId="724074AA" w14:textId="77777777" w:rsidR="00937FF1" w:rsidRPr="00527337" w:rsidRDefault="00937FF1" w:rsidP="00AA3637">
            <w:pPr>
              <w:pStyle w:val="Tabletext"/>
              <w:keepLines/>
              <w:tabs>
                <w:tab w:val="left" w:leader="dot" w:pos="7938"/>
                <w:tab w:val="center" w:pos="9526"/>
              </w:tabs>
              <w:ind w:left="567" w:hanging="567"/>
            </w:pPr>
            <w:r w:rsidRPr="00527337">
              <w:t>10 000-10 500</w:t>
            </w:r>
          </w:p>
        </w:tc>
        <w:tc>
          <w:tcPr>
            <w:tcW w:w="2406" w:type="dxa"/>
          </w:tcPr>
          <w:p w14:paraId="2DC888D5" w14:textId="77777777" w:rsidR="00937FF1" w:rsidRPr="00527337" w:rsidRDefault="00937FF1" w:rsidP="00AA3637">
            <w:pPr>
              <w:pStyle w:val="Tabletext"/>
              <w:keepLines/>
              <w:tabs>
                <w:tab w:val="left" w:leader="dot" w:pos="7938"/>
                <w:tab w:val="center" w:pos="9526"/>
              </w:tabs>
              <w:ind w:left="567" w:hanging="567"/>
            </w:pPr>
            <w:r w:rsidRPr="00527337">
              <w:t>9 000-9 200</w:t>
            </w:r>
          </w:p>
        </w:tc>
      </w:tr>
      <w:tr w:rsidR="00937FF1" w:rsidRPr="00527337" w14:paraId="33CEB759" w14:textId="77777777" w:rsidTr="00AA3637">
        <w:trPr>
          <w:cantSplit/>
          <w:jc w:val="center"/>
        </w:trPr>
        <w:tc>
          <w:tcPr>
            <w:tcW w:w="2359" w:type="dxa"/>
          </w:tcPr>
          <w:p w14:paraId="13F36BBB" w14:textId="77777777" w:rsidR="00937FF1" w:rsidRPr="00527337" w:rsidRDefault="00937FF1" w:rsidP="00AA3637">
            <w:pPr>
              <w:pStyle w:val="Tabletext"/>
            </w:pPr>
            <w:r w:rsidRPr="00527337">
              <w:t>Modulation</w:t>
            </w:r>
          </w:p>
        </w:tc>
        <w:tc>
          <w:tcPr>
            <w:tcW w:w="1147" w:type="dxa"/>
          </w:tcPr>
          <w:p w14:paraId="7C78921D" w14:textId="77777777" w:rsidR="00937FF1" w:rsidRPr="00527337" w:rsidRDefault="00937FF1" w:rsidP="00AA3637">
            <w:pPr>
              <w:pStyle w:val="Tabletext"/>
              <w:jc w:val="center"/>
            </w:pPr>
          </w:p>
        </w:tc>
        <w:tc>
          <w:tcPr>
            <w:tcW w:w="2242" w:type="dxa"/>
          </w:tcPr>
          <w:p w14:paraId="388A5C2F" w14:textId="77777777" w:rsidR="00937FF1" w:rsidRPr="00527337" w:rsidRDefault="00937FF1" w:rsidP="00AA3637">
            <w:pPr>
              <w:pStyle w:val="Tabletext"/>
              <w:keepLines/>
              <w:tabs>
                <w:tab w:val="left" w:leader="dot" w:pos="7938"/>
                <w:tab w:val="center" w:pos="9526"/>
              </w:tabs>
            </w:pPr>
            <w:r w:rsidRPr="00527337">
              <w:t>Single or double pulse</w:t>
            </w:r>
          </w:p>
        </w:tc>
        <w:tc>
          <w:tcPr>
            <w:tcW w:w="2409" w:type="dxa"/>
          </w:tcPr>
          <w:p w14:paraId="2EFF39B0"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2410" w:type="dxa"/>
          </w:tcPr>
          <w:p w14:paraId="1054DAC6" w14:textId="77777777" w:rsidR="00937FF1" w:rsidRPr="00527337" w:rsidRDefault="00937FF1" w:rsidP="00AA3637">
            <w:pPr>
              <w:pStyle w:val="Tabletext"/>
              <w:keepLines/>
              <w:tabs>
                <w:tab w:val="left" w:leader="dot" w:pos="7938"/>
                <w:tab w:val="center" w:pos="9526"/>
              </w:tabs>
              <w:ind w:left="567" w:hanging="567"/>
            </w:pPr>
            <w:r w:rsidRPr="00527337">
              <w:t>Frequency-agile pulse</w:t>
            </w:r>
          </w:p>
        </w:tc>
        <w:tc>
          <w:tcPr>
            <w:tcW w:w="2268" w:type="dxa"/>
          </w:tcPr>
          <w:p w14:paraId="22599C7F" w14:textId="77777777" w:rsidR="00937FF1" w:rsidRPr="00527337" w:rsidRDefault="00937FF1" w:rsidP="00AA3637">
            <w:pPr>
              <w:pStyle w:val="Tabletext"/>
              <w:keepLines/>
              <w:tabs>
                <w:tab w:val="left" w:leader="dot" w:pos="7938"/>
                <w:tab w:val="center" w:pos="9526"/>
              </w:tabs>
              <w:ind w:left="567" w:hanging="567"/>
            </w:pPr>
            <w:r w:rsidRPr="00527337">
              <w:t>CW, FMCW</w:t>
            </w:r>
          </w:p>
        </w:tc>
        <w:tc>
          <w:tcPr>
            <w:tcW w:w="2406" w:type="dxa"/>
          </w:tcPr>
          <w:p w14:paraId="62D58150" w14:textId="77777777" w:rsidR="00937FF1" w:rsidRPr="00527337" w:rsidRDefault="00937FF1" w:rsidP="00AA3637">
            <w:pPr>
              <w:pStyle w:val="Tabletext"/>
              <w:keepLines/>
              <w:tabs>
                <w:tab w:val="left" w:leader="dot" w:pos="7938"/>
                <w:tab w:val="center" w:pos="9526"/>
              </w:tabs>
              <w:ind w:left="567" w:hanging="567"/>
            </w:pPr>
            <w:r w:rsidRPr="00527337">
              <w:t>Frequency-agile pulse</w:t>
            </w:r>
          </w:p>
        </w:tc>
      </w:tr>
      <w:tr w:rsidR="00937FF1" w:rsidRPr="00527337" w14:paraId="4FD51B67" w14:textId="77777777" w:rsidTr="00AA3637">
        <w:trPr>
          <w:cantSplit/>
          <w:jc w:val="center"/>
        </w:trPr>
        <w:tc>
          <w:tcPr>
            <w:tcW w:w="2359" w:type="dxa"/>
          </w:tcPr>
          <w:p w14:paraId="1C5CB0A5" w14:textId="77777777" w:rsidR="00937FF1" w:rsidRPr="00527337" w:rsidRDefault="00937FF1" w:rsidP="00AA3637">
            <w:pPr>
              <w:pStyle w:val="Tabletext"/>
            </w:pPr>
            <w:r w:rsidRPr="00527337">
              <w:t xml:space="preserve">Peak power into antenna </w:t>
            </w:r>
          </w:p>
        </w:tc>
        <w:tc>
          <w:tcPr>
            <w:tcW w:w="1147" w:type="dxa"/>
          </w:tcPr>
          <w:p w14:paraId="2AF15F38"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2242" w:type="dxa"/>
          </w:tcPr>
          <w:p w14:paraId="08DEA071" w14:textId="77777777" w:rsidR="00937FF1" w:rsidRPr="00527337" w:rsidRDefault="00937FF1" w:rsidP="00AA3637">
            <w:pPr>
              <w:pStyle w:val="Tabletext"/>
              <w:keepLines/>
              <w:tabs>
                <w:tab w:val="left" w:leader="dot" w:pos="7938"/>
                <w:tab w:val="center" w:pos="9526"/>
              </w:tabs>
              <w:ind w:left="567" w:hanging="567"/>
            </w:pPr>
            <w:r w:rsidRPr="00527337">
              <w:t>0.300</w:t>
            </w:r>
          </w:p>
        </w:tc>
        <w:tc>
          <w:tcPr>
            <w:tcW w:w="2409" w:type="dxa"/>
          </w:tcPr>
          <w:p w14:paraId="5FBDD243" w14:textId="77777777" w:rsidR="00937FF1" w:rsidRPr="00527337" w:rsidRDefault="00937FF1" w:rsidP="00AA3637">
            <w:pPr>
              <w:pStyle w:val="Tabletext"/>
              <w:keepLines/>
              <w:tabs>
                <w:tab w:val="left" w:leader="dot" w:pos="7938"/>
                <w:tab w:val="center" w:pos="9526"/>
              </w:tabs>
              <w:ind w:left="567" w:hanging="567"/>
            </w:pPr>
            <w:r w:rsidRPr="00527337">
              <w:t>0.020 to 0.040</w:t>
            </w:r>
          </w:p>
        </w:tc>
        <w:tc>
          <w:tcPr>
            <w:tcW w:w="2410" w:type="dxa"/>
          </w:tcPr>
          <w:p w14:paraId="10382B8F" w14:textId="77777777" w:rsidR="00937FF1" w:rsidRPr="00527337" w:rsidRDefault="00937FF1" w:rsidP="00AA3637">
            <w:pPr>
              <w:pStyle w:val="Tabletext"/>
              <w:keepLines/>
              <w:tabs>
                <w:tab w:val="left" w:leader="dot" w:pos="7938"/>
                <w:tab w:val="center" w:pos="9526"/>
              </w:tabs>
              <w:ind w:left="567" w:hanging="567"/>
            </w:pPr>
            <w:r w:rsidRPr="00527337">
              <w:t>31</w:t>
            </w:r>
          </w:p>
        </w:tc>
        <w:tc>
          <w:tcPr>
            <w:tcW w:w="2268" w:type="dxa"/>
          </w:tcPr>
          <w:p w14:paraId="55EBD0E8" w14:textId="77777777" w:rsidR="00937FF1" w:rsidRPr="00527337" w:rsidRDefault="00937FF1" w:rsidP="00AA3637">
            <w:pPr>
              <w:pStyle w:val="Tabletext"/>
              <w:keepLines/>
              <w:tabs>
                <w:tab w:val="left" w:leader="dot" w:pos="7938"/>
                <w:tab w:val="center" w:pos="9526"/>
              </w:tabs>
              <w:ind w:left="567" w:hanging="567"/>
            </w:pPr>
            <w:r w:rsidRPr="00527337">
              <w:t>14</w:t>
            </w:r>
          </w:p>
        </w:tc>
        <w:tc>
          <w:tcPr>
            <w:tcW w:w="2406" w:type="dxa"/>
          </w:tcPr>
          <w:p w14:paraId="52BA4AD1" w14:textId="77777777" w:rsidR="00937FF1" w:rsidRPr="00527337" w:rsidRDefault="00937FF1" w:rsidP="00AA3637">
            <w:pPr>
              <w:pStyle w:val="Tabletext"/>
              <w:keepLines/>
              <w:tabs>
                <w:tab w:val="left" w:leader="dot" w:pos="7938"/>
                <w:tab w:val="center" w:pos="9526"/>
              </w:tabs>
              <w:ind w:left="567" w:hanging="567"/>
            </w:pPr>
            <w:r w:rsidRPr="00527337">
              <w:t>120</w:t>
            </w:r>
          </w:p>
        </w:tc>
      </w:tr>
      <w:tr w:rsidR="00937FF1" w:rsidRPr="00527337" w14:paraId="3DD52BE5" w14:textId="77777777" w:rsidTr="00AA3637">
        <w:trPr>
          <w:cantSplit/>
          <w:jc w:val="center"/>
        </w:trPr>
        <w:tc>
          <w:tcPr>
            <w:tcW w:w="2359" w:type="dxa"/>
          </w:tcPr>
          <w:p w14:paraId="3D891257" w14:textId="77777777" w:rsidR="00937FF1" w:rsidRPr="00BC38A0" w:rsidRDefault="00937FF1" w:rsidP="00AA3637">
            <w:pPr>
              <w:pStyle w:val="Tabletext"/>
              <w:rPr>
                <w:lang w:val="en-US"/>
              </w:rPr>
            </w:pPr>
            <w:r w:rsidRPr="00BC38A0">
              <w:rPr>
                <w:lang w:val="en-US"/>
              </w:rPr>
              <w:t>Pulse width and</w:t>
            </w:r>
            <w:r w:rsidRPr="00BC38A0">
              <w:rPr>
                <w:lang w:val="en-US"/>
              </w:rPr>
              <w:br/>
              <w:t xml:space="preserve">pulse repetition rate </w:t>
            </w:r>
          </w:p>
        </w:tc>
        <w:tc>
          <w:tcPr>
            <w:tcW w:w="1147" w:type="dxa"/>
          </w:tcPr>
          <w:p w14:paraId="4E9157DD"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t>pps</w:t>
            </w:r>
          </w:p>
        </w:tc>
        <w:tc>
          <w:tcPr>
            <w:tcW w:w="2242" w:type="dxa"/>
          </w:tcPr>
          <w:p w14:paraId="38E4A555" w14:textId="77777777" w:rsidR="00937FF1" w:rsidRPr="00527337" w:rsidRDefault="00937FF1" w:rsidP="00AA3637">
            <w:pPr>
              <w:pStyle w:val="Tabletext"/>
              <w:keepLines/>
              <w:tabs>
                <w:tab w:val="left" w:leader="dot" w:pos="7938"/>
                <w:tab w:val="center" w:pos="9526"/>
              </w:tabs>
            </w:pPr>
            <w:r w:rsidRPr="00527337">
              <w:t>0.3</w:t>
            </w:r>
            <w:r w:rsidRPr="00527337">
              <w:br/>
              <w:t>10 to 2 600</w:t>
            </w:r>
          </w:p>
        </w:tc>
        <w:tc>
          <w:tcPr>
            <w:tcW w:w="2409" w:type="dxa"/>
          </w:tcPr>
          <w:p w14:paraId="36A784DF" w14:textId="77777777" w:rsidR="00937FF1" w:rsidRPr="00527337" w:rsidRDefault="00937FF1" w:rsidP="00AA3637">
            <w:pPr>
              <w:pStyle w:val="Tabletext"/>
              <w:keepLines/>
              <w:tabs>
                <w:tab w:val="left" w:leader="dot" w:pos="7938"/>
                <w:tab w:val="center" w:pos="9526"/>
              </w:tabs>
            </w:pPr>
            <w:r w:rsidRPr="00527337">
              <w:t>0.3 to 0.4</w:t>
            </w:r>
            <w:r w:rsidRPr="00527337">
              <w:br/>
              <w:t>Less than 20 000</w:t>
            </w:r>
          </w:p>
        </w:tc>
        <w:tc>
          <w:tcPr>
            <w:tcW w:w="2410" w:type="dxa"/>
          </w:tcPr>
          <w:p w14:paraId="53A1346E" w14:textId="77777777" w:rsidR="00937FF1" w:rsidRPr="00527337" w:rsidRDefault="00937FF1" w:rsidP="00AA3637">
            <w:pPr>
              <w:pStyle w:val="Tabletext"/>
              <w:keepLines/>
              <w:tabs>
                <w:tab w:val="left" w:leader="dot" w:pos="7938"/>
                <w:tab w:val="center" w:pos="9526"/>
              </w:tabs>
            </w:pPr>
            <w:r w:rsidRPr="00527337">
              <w:t>1</w:t>
            </w:r>
            <w:r w:rsidRPr="00527337">
              <w:br/>
              <w:t>7 690 to 14 700</w:t>
            </w:r>
          </w:p>
        </w:tc>
        <w:tc>
          <w:tcPr>
            <w:tcW w:w="2268" w:type="dxa"/>
          </w:tcPr>
          <w:p w14:paraId="6A653C7F" w14:textId="77777777" w:rsidR="00937FF1" w:rsidRPr="00527337" w:rsidRDefault="00937FF1" w:rsidP="00AA3637">
            <w:pPr>
              <w:pStyle w:val="Tabletext"/>
              <w:keepLines/>
              <w:tabs>
                <w:tab w:val="left" w:leader="dot" w:pos="7938"/>
                <w:tab w:val="center" w:pos="9526"/>
              </w:tabs>
            </w:pPr>
            <w:r w:rsidRPr="00527337">
              <w:t>Not applicable</w:t>
            </w:r>
            <w:r w:rsidRPr="00527337">
              <w:br/>
              <w:t>Not applicable</w:t>
            </w:r>
          </w:p>
        </w:tc>
        <w:tc>
          <w:tcPr>
            <w:tcW w:w="2406" w:type="dxa"/>
          </w:tcPr>
          <w:p w14:paraId="48CEBA7D" w14:textId="77777777" w:rsidR="00937FF1" w:rsidRPr="00527337" w:rsidRDefault="00937FF1" w:rsidP="00AA3637">
            <w:pPr>
              <w:pStyle w:val="Tabletext"/>
              <w:keepLines/>
              <w:tabs>
                <w:tab w:val="left" w:leader="dot" w:pos="7938"/>
                <w:tab w:val="center" w:pos="9526"/>
              </w:tabs>
            </w:pPr>
            <w:r w:rsidRPr="00527337">
              <w:t>0.25</w:t>
            </w:r>
            <w:r w:rsidRPr="00527337">
              <w:br/>
              <w:t>6 000</w:t>
            </w:r>
          </w:p>
        </w:tc>
      </w:tr>
      <w:tr w:rsidR="00937FF1" w:rsidRPr="00527337" w14:paraId="04F10611" w14:textId="77777777" w:rsidTr="00AA3637">
        <w:trPr>
          <w:cantSplit/>
          <w:jc w:val="center"/>
        </w:trPr>
        <w:tc>
          <w:tcPr>
            <w:tcW w:w="2359" w:type="dxa"/>
          </w:tcPr>
          <w:p w14:paraId="3601CBE8" w14:textId="77777777" w:rsidR="00937FF1" w:rsidRPr="00527337" w:rsidRDefault="00937FF1" w:rsidP="00AA3637">
            <w:pPr>
              <w:pStyle w:val="Tabletext"/>
            </w:pPr>
            <w:r w:rsidRPr="00527337">
              <w:t>Maximum duty cycle</w:t>
            </w:r>
          </w:p>
        </w:tc>
        <w:tc>
          <w:tcPr>
            <w:tcW w:w="1147" w:type="dxa"/>
          </w:tcPr>
          <w:p w14:paraId="7DF84357" w14:textId="77777777" w:rsidR="00937FF1" w:rsidRPr="00527337" w:rsidRDefault="00937FF1" w:rsidP="00AA3637">
            <w:pPr>
              <w:pStyle w:val="Tabletext"/>
              <w:jc w:val="center"/>
            </w:pPr>
          </w:p>
        </w:tc>
        <w:tc>
          <w:tcPr>
            <w:tcW w:w="2242" w:type="dxa"/>
          </w:tcPr>
          <w:p w14:paraId="383C6C6C" w14:textId="77777777" w:rsidR="00937FF1" w:rsidRPr="00527337" w:rsidRDefault="00937FF1" w:rsidP="00AA3637">
            <w:pPr>
              <w:pStyle w:val="Tabletext"/>
              <w:keepLines/>
              <w:tabs>
                <w:tab w:val="left" w:leader="dot" w:pos="7938"/>
                <w:tab w:val="center" w:pos="9526"/>
              </w:tabs>
              <w:ind w:left="567" w:hanging="567"/>
            </w:pPr>
            <w:r w:rsidRPr="00527337">
              <w:t>0.00078</w:t>
            </w:r>
          </w:p>
        </w:tc>
        <w:tc>
          <w:tcPr>
            <w:tcW w:w="2409" w:type="dxa"/>
          </w:tcPr>
          <w:p w14:paraId="011842FB" w14:textId="77777777" w:rsidR="00937FF1" w:rsidRPr="00527337" w:rsidRDefault="00937FF1" w:rsidP="00AA3637">
            <w:pPr>
              <w:pStyle w:val="Tabletext"/>
              <w:keepLines/>
              <w:tabs>
                <w:tab w:val="left" w:leader="dot" w:pos="7938"/>
                <w:tab w:val="center" w:pos="9526"/>
              </w:tabs>
              <w:ind w:left="567" w:hanging="567"/>
            </w:pPr>
            <w:r w:rsidRPr="00527337">
              <w:t>0.008</w:t>
            </w:r>
          </w:p>
        </w:tc>
        <w:tc>
          <w:tcPr>
            <w:tcW w:w="2410" w:type="dxa"/>
          </w:tcPr>
          <w:p w14:paraId="1ACE3F33" w14:textId="77777777" w:rsidR="00937FF1" w:rsidRPr="00527337" w:rsidRDefault="00937FF1" w:rsidP="00AA3637">
            <w:pPr>
              <w:pStyle w:val="Tabletext"/>
              <w:keepLines/>
              <w:tabs>
                <w:tab w:val="left" w:leader="dot" w:pos="7938"/>
                <w:tab w:val="center" w:pos="9526"/>
              </w:tabs>
              <w:ind w:left="567" w:hanging="567"/>
            </w:pPr>
            <w:r w:rsidRPr="00527337">
              <w:t>0.015</w:t>
            </w:r>
          </w:p>
        </w:tc>
        <w:tc>
          <w:tcPr>
            <w:tcW w:w="2268" w:type="dxa"/>
          </w:tcPr>
          <w:p w14:paraId="755B3ADA" w14:textId="77777777" w:rsidR="00937FF1" w:rsidRPr="00527337" w:rsidRDefault="00937FF1" w:rsidP="00AA3637">
            <w:pPr>
              <w:pStyle w:val="Tabletext"/>
              <w:keepLines/>
              <w:tabs>
                <w:tab w:val="left" w:leader="dot" w:pos="7938"/>
                <w:tab w:val="center" w:pos="9526"/>
              </w:tabs>
              <w:ind w:left="567" w:hanging="567"/>
            </w:pPr>
            <w:r w:rsidRPr="00527337">
              <w:t>1</w:t>
            </w:r>
          </w:p>
        </w:tc>
        <w:tc>
          <w:tcPr>
            <w:tcW w:w="2406" w:type="dxa"/>
          </w:tcPr>
          <w:p w14:paraId="47EDB2CC" w14:textId="77777777" w:rsidR="00937FF1" w:rsidRPr="00527337" w:rsidRDefault="00937FF1" w:rsidP="00AA3637">
            <w:pPr>
              <w:pStyle w:val="Tabletext"/>
              <w:keepLines/>
              <w:tabs>
                <w:tab w:val="left" w:leader="dot" w:pos="7938"/>
                <w:tab w:val="center" w:pos="9526"/>
              </w:tabs>
              <w:ind w:left="567" w:hanging="567"/>
            </w:pPr>
            <w:r w:rsidRPr="00527337">
              <w:t>0.0015</w:t>
            </w:r>
          </w:p>
        </w:tc>
      </w:tr>
      <w:tr w:rsidR="00937FF1" w:rsidRPr="00527337" w14:paraId="0FFD643D" w14:textId="77777777" w:rsidTr="00AA3637">
        <w:trPr>
          <w:cantSplit/>
          <w:jc w:val="center"/>
        </w:trPr>
        <w:tc>
          <w:tcPr>
            <w:tcW w:w="2359" w:type="dxa"/>
          </w:tcPr>
          <w:p w14:paraId="2D82785E" w14:textId="77777777" w:rsidR="00937FF1" w:rsidRPr="00527337" w:rsidRDefault="00937FF1" w:rsidP="00AA3637">
            <w:pPr>
              <w:pStyle w:val="Tabletext"/>
            </w:pPr>
            <w:r w:rsidRPr="00527337">
              <w:t xml:space="preserve">Pulse rise/fall time </w:t>
            </w:r>
          </w:p>
        </w:tc>
        <w:tc>
          <w:tcPr>
            <w:tcW w:w="1147" w:type="dxa"/>
          </w:tcPr>
          <w:p w14:paraId="01507EDA"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242" w:type="dxa"/>
          </w:tcPr>
          <w:p w14:paraId="081F165D" w14:textId="77777777" w:rsidR="00937FF1" w:rsidRPr="00527337" w:rsidRDefault="00937FF1" w:rsidP="00AA3637">
            <w:pPr>
              <w:pStyle w:val="Tabletext"/>
              <w:keepLines/>
              <w:tabs>
                <w:tab w:val="left" w:leader="dot" w:pos="7938"/>
                <w:tab w:val="center" w:pos="9526"/>
              </w:tabs>
              <w:ind w:left="567" w:hanging="567"/>
            </w:pPr>
            <w:r w:rsidRPr="00527337">
              <w:t>0.1/0.2</w:t>
            </w:r>
          </w:p>
        </w:tc>
        <w:tc>
          <w:tcPr>
            <w:tcW w:w="2409" w:type="dxa"/>
          </w:tcPr>
          <w:p w14:paraId="2BA9A4DC" w14:textId="77777777" w:rsidR="00937FF1" w:rsidRPr="00527337" w:rsidRDefault="00937FF1" w:rsidP="00AA3637">
            <w:pPr>
              <w:pStyle w:val="Tabletext"/>
              <w:keepLines/>
              <w:tabs>
                <w:tab w:val="left" w:leader="dot" w:pos="7938"/>
                <w:tab w:val="center" w:pos="9526"/>
              </w:tabs>
              <w:ind w:left="567" w:hanging="567"/>
            </w:pPr>
            <w:r w:rsidRPr="00527337">
              <w:t>0.10/0.15</w:t>
            </w:r>
          </w:p>
        </w:tc>
        <w:tc>
          <w:tcPr>
            <w:tcW w:w="2410" w:type="dxa"/>
          </w:tcPr>
          <w:p w14:paraId="26265E4F" w14:textId="77777777" w:rsidR="00937FF1" w:rsidRPr="00527337" w:rsidRDefault="00937FF1" w:rsidP="00AA3637">
            <w:pPr>
              <w:pStyle w:val="Tabletext"/>
              <w:keepLines/>
              <w:tabs>
                <w:tab w:val="left" w:leader="dot" w:pos="7938"/>
                <w:tab w:val="center" w:pos="9526"/>
              </w:tabs>
              <w:ind w:left="567" w:hanging="567"/>
            </w:pPr>
            <w:r w:rsidRPr="00527337">
              <w:t>0.05/0.05</w:t>
            </w:r>
          </w:p>
        </w:tc>
        <w:tc>
          <w:tcPr>
            <w:tcW w:w="2268" w:type="dxa"/>
          </w:tcPr>
          <w:p w14:paraId="28FCB862"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406" w:type="dxa"/>
          </w:tcPr>
          <w:p w14:paraId="023A41DD" w14:textId="77777777" w:rsidR="00937FF1" w:rsidRPr="00527337" w:rsidRDefault="00937FF1" w:rsidP="00AA3637">
            <w:pPr>
              <w:pStyle w:val="Tabletext"/>
              <w:keepLines/>
              <w:tabs>
                <w:tab w:val="left" w:leader="dot" w:pos="7938"/>
                <w:tab w:val="center" w:pos="9526"/>
              </w:tabs>
              <w:ind w:left="567" w:hanging="567"/>
            </w:pPr>
            <w:r w:rsidRPr="00527337">
              <w:t>0.02/0.04</w:t>
            </w:r>
          </w:p>
        </w:tc>
      </w:tr>
      <w:tr w:rsidR="00937FF1" w:rsidRPr="00527337" w14:paraId="358488F0" w14:textId="77777777" w:rsidTr="00AA3637">
        <w:trPr>
          <w:cantSplit/>
          <w:jc w:val="center"/>
        </w:trPr>
        <w:tc>
          <w:tcPr>
            <w:tcW w:w="2359" w:type="dxa"/>
          </w:tcPr>
          <w:p w14:paraId="06FB22B0" w14:textId="77777777" w:rsidR="00937FF1" w:rsidRPr="00527337" w:rsidRDefault="00937FF1" w:rsidP="00AA3637">
            <w:pPr>
              <w:pStyle w:val="Tabletext"/>
            </w:pPr>
            <w:r w:rsidRPr="00527337">
              <w:t>Output device</w:t>
            </w:r>
          </w:p>
        </w:tc>
        <w:tc>
          <w:tcPr>
            <w:tcW w:w="1147" w:type="dxa"/>
          </w:tcPr>
          <w:p w14:paraId="6B6E7457" w14:textId="77777777" w:rsidR="00937FF1" w:rsidRPr="00527337" w:rsidRDefault="00937FF1" w:rsidP="00AA3637">
            <w:pPr>
              <w:pStyle w:val="Tabletext"/>
              <w:jc w:val="center"/>
            </w:pPr>
          </w:p>
        </w:tc>
        <w:tc>
          <w:tcPr>
            <w:tcW w:w="2242" w:type="dxa"/>
          </w:tcPr>
          <w:p w14:paraId="07723139" w14:textId="77777777" w:rsidR="00937FF1" w:rsidRPr="00527337" w:rsidRDefault="00937FF1" w:rsidP="00AA3637">
            <w:pPr>
              <w:pStyle w:val="Tabletext"/>
              <w:keepLines/>
              <w:tabs>
                <w:tab w:val="left" w:leader="dot" w:pos="7938"/>
                <w:tab w:val="center" w:pos="9526"/>
              </w:tabs>
              <w:ind w:left="567" w:hanging="567"/>
            </w:pPr>
            <w:r w:rsidRPr="00527337">
              <w:t>Magnetron</w:t>
            </w:r>
          </w:p>
        </w:tc>
        <w:tc>
          <w:tcPr>
            <w:tcW w:w="2409" w:type="dxa"/>
          </w:tcPr>
          <w:p w14:paraId="42D6FA19" w14:textId="77777777" w:rsidR="00937FF1" w:rsidRPr="00527337" w:rsidRDefault="00937FF1" w:rsidP="00AA3637">
            <w:pPr>
              <w:pStyle w:val="Tabletext"/>
              <w:keepLines/>
              <w:tabs>
                <w:tab w:val="left" w:leader="dot" w:pos="7938"/>
                <w:tab w:val="center" w:pos="9526"/>
              </w:tabs>
              <w:ind w:left="567" w:hanging="567"/>
            </w:pPr>
            <w:r w:rsidRPr="00527337">
              <w:t>Solid state</w:t>
            </w:r>
          </w:p>
        </w:tc>
        <w:tc>
          <w:tcPr>
            <w:tcW w:w="2410" w:type="dxa"/>
          </w:tcPr>
          <w:p w14:paraId="4C45793B" w14:textId="77777777" w:rsidR="00937FF1" w:rsidRPr="00527337" w:rsidRDefault="00937FF1" w:rsidP="00AA3637">
            <w:pPr>
              <w:pStyle w:val="Tabletext"/>
              <w:keepLines/>
              <w:tabs>
                <w:tab w:val="left" w:leader="dot" w:pos="7938"/>
                <w:tab w:val="center" w:pos="9526"/>
              </w:tabs>
              <w:ind w:left="567" w:hanging="567"/>
            </w:pPr>
            <w:r w:rsidRPr="00527337">
              <w:t>Travelling wave tube</w:t>
            </w:r>
          </w:p>
        </w:tc>
        <w:tc>
          <w:tcPr>
            <w:tcW w:w="2268" w:type="dxa"/>
          </w:tcPr>
          <w:p w14:paraId="2048B8B5" w14:textId="77777777" w:rsidR="00937FF1" w:rsidRPr="00527337" w:rsidRDefault="00937FF1" w:rsidP="00AA3637">
            <w:pPr>
              <w:pStyle w:val="Tabletext"/>
              <w:keepLines/>
              <w:tabs>
                <w:tab w:val="left" w:leader="dot" w:pos="7938"/>
                <w:tab w:val="center" w:pos="9526"/>
              </w:tabs>
              <w:ind w:left="567" w:hanging="567"/>
            </w:pPr>
            <w:r w:rsidRPr="00527337">
              <w:t>Travelling wave tube</w:t>
            </w:r>
          </w:p>
        </w:tc>
        <w:tc>
          <w:tcPr>
            <w:tcW w:w="2406" w:type="dxa"/>
          </w:tcPr>
          <w:p w14:paraId="20E2BD4A" w14:textId="77777777" w:rsidR="00937FF1" w:rsidRPr="00527337" w:rsidRDefault="00937FF1" w:rsidP="00AA3637">
            <w:pPr>
              <w:pStyle w:val="Tabletext"/>
              <w:keepLines/>
              <w:tabs>
                <w:tab w:val="left" w:leader="dot" w:pos="7938"/>
                <w:tab w:val="center" w:pos="9526"/>
              </w:tabs>
              <w:ind w:left="567" w:hanging="567"/>
            </w:pPr>
            <w:r w:rsidRPr="00527337">
              <w:t>Travelling wave tube</w:t>
            </w:r>
          </w:p>
        </w:tc>
      </w:tr>
      <w:tr w:rsidR="00937FF1" w:rsidRPr="00527337" w14:paraId="0277C744" w14:textId="77777777" w:rsidTr="00AA3637">
        <w:trPr>
          <w:cantSplit/>
          <w:jc w:val="center"/>
        </w:trPr>
        <w:tc>
          <w:tcPr>
            <w:tcW w:w="2359" w:type="dxa"/>
          </w:tcPr>
          <w:p w14:paraId="38863CD9" w14:textId="77777777" w:rsidR="00937FF1" w:rsidRPr="00527337" w:rsidRDefault="00937FF1" w:rsidP="00AA3637">
            <w:pPr>
              <w:pStyle w:val="Tabletext"/>
            </w:pPr>
            <w:r w:rsidRPr="00527337">
              <w:t>Antenna pattern type</w:t>
            </w:r>
          </w:p>
        </w:tc>
        <w:tc>
          <w:tcPr>
            <w:tcW w:w="1147" w:type="dxa"/>
          </w:tcPr>
          <w:p w14:paraId="10D92C9F" w14:textId="77777777" w:rsidR="00937FF1" w:rsidRPr="00527337" w:rsidRDefault="00937FF1" w:rsidP="00AA3637">
            <w:pPr>
              <w:pStyle w:val="Tabletext"/>
              <w:jc w:val="center"/>
            </w:pPr>
          </w:p>
        </w:tc>
        <w:tc>
          <w:tcPr>
            <w:tcW w:w="2242" w:type="dxa"/>
          </w:tcPr>
          <w:p w14:paraId="769196CA" w14:textId="77777777" w:rsidR="00937FF1" w:rsidRPr="00527337" w:rsidRDefault="00937FF1" w:rsidP="00AA3637">
            <w:pPr>
              <w:pStyle w:val="Tabletext"/>
              <w:keepLines/>
              <w:tabs>
                <w:tab w:val="left" w:leader="dot" w:pos="7938"/>
                <w:tab w:val="center" w:pos="9526"/>
              </w:tabs>
              <w:ind w:left="567" w:hanging="567"/>
            </w:pPr>
            <w:r w:rsidRPr="00527337">
              <w:t>Omnidirectional</w:t>
            </w:r>
          </w:p>
        </w:tc>
        <w:tc>
          <w:tcPr>
            <w:tcW w:w="2409" w:type="dxa"/>
          </w:tcPr>
          <w:p w14:paraId="4A52CB14" w14:textId="77777777" w:rsidR="00937FF1" w:rsidRPr="00527337" w:rsidRDefault="00937FF1" w:rsidP="00AA3637">
            <w:pPr>
              <w:pStyle w:val="Tabletext"/>
              <w:keepLines/>
              <w:tabs>
                <w:tab w:val="left" w:leader="dot" w:pos="7938"/>
                <w:tab w:val="center" w:pos="9526"/>
              </w:tabs>
              <w:ind w:left="567" w:hanging="567"/>
            </w:pPr>
            <w:r w:rsidRPr="00527337">
              <w:t>Quadrant</w:t>
            </w:r>
          </w:p>
        </w:tc>
        <w:tc>
          <w:tcPr>
            <w:tcW w:w="2410" w:type="dxa"/>
          </w:tcPr>
          <w:p w14:paraId="6545964E"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268" w:type="dxa"/>
          </w:tcPr>
          <w:p w14:paraId="39A41896"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406" w:type="dxa"/>
          </w:tcPr>
          <w:p w14:paraId="674FFBB2" w14:textId="77777777" w:rsidR="00937FF1" w:rsidRPr="00527337" w:rsidRDefault="00937FF1" w:rsidP="00AA3637">
            <w:pPr>
              <w:pStyle w:val="Tabletext"/>
              <w:keepLines/>
              <w:tabs>
                <w:tab w:val="left" w:leader="dot" w:pos="7938"/>
                <w:tab w:val="center" w:pos="9526"/>
              </w:tabs>
              <w:ind w:left="567" w:hanging="567"/>
            </w:pPr>
            <w:r w:rsidRPr="00527337">
              <w:t>Pencil/fan</w:t>
            </w:r>
          </w:p>
        </w:tc>
      </w:tr>
      <w:tr w:rsidR="00937FF1" w:rsidRPr="00527337" w14:paraId="72847091" w14:textId="77777777" w:rsidTr="00AA3637">
        <w:trPr>
          <w:cantSplit/>
          <w:jc w:val="center"/>
        </w:trPr>
        <w:tc>
          <w:tcPr>
            <w:tcW w:w="2359" w:type="dxa"/>
          </w:tcPr>
          <w:p w14:paraId="482428E2" w14:textId="77777777" w:rsidR="00937FF1" w:rsidRPr="00527337" w:rsidRDefault="00937FF1" w:rsidP="00AA3637">
            <w:pPr>
              <w:pStyle w:val="Tabletext"/>
            </w:pPr>
            <w:r w:rsidRPr="00527337">
              <w:t>Antenna type</w:t>
            </w:r>
          </w:p>
        </w:tc>
        <w:tc>
          <w:tcPr>
            <w:tcW w:w="1147" w:type="dxa"/>
          </w:tcPr>
          <w:p w14:paraId="2E415440" w14:textId="77777777" w:rsidR="00937FF1" w:rsidRPr="00527337" w:rsidRDefault="00937FF1" w:rsidP="00AA3637">
            <w:pPr>
              <w:pStyle w:val="Tabletext"/>
              <w:jc w:val="center"/>
            </w:pPr>
          </w:p>
        </w:tc>
        <w:tc>
          <w:tcPr>
            <w:tcW w:w="2242" w:type="dxa"/>
          </w:tcPr>
          <w:p w14:paraId="1B49E62E" w14:textId="77777777" w:rsidR="00937FF1" w:rsidRPr="00527337" w:rsidRDefault="00937FF1" w:rsidP="00AA3637">
            <w:pPr>
              <w:pStyle w:val="Tabletext"/>
              <w:keepLines/>
              <w:tabs>
                <w:tab w:val="left" w:leader="dot" w:pos="7938"/>
                <w:tab w:val="center" w:pos="9526"/>
              </w:tabs>
            </w:pPr>
            <w:r w:rsidRPr="00527337">
              <w:t>Open-ended waveguide</w:t>
            </w:r>
          </w:p>
        </w:tc>
        <w:tc>
          <w:tcPr>
            <w:tcW w:w="2409" w:type="dxa"/>
          </w:tcPr>
          <w:p w14:paraId="7D103EC2" w14:textId="77777777" w:rsidR="00937FF1" w:rsidRPr="00527337" w:rsidRDefault="00937FF1" w:rsidP="00AA3637">
            <w:pPr>
              <w:pStyle w:val="Tabletext"/>
              <w:keepLines/>
              <w:tabs>
                <w:tab w:val="left" w:leader="dot" w:pos="7938"/>
                <w:tab w:val="center" w:pos="9526"/>
              </w:tabs>
              <w:ind w:left="567" w:hanging="567"/>
            </w:pPr>
            <w:r w:rsidRPr="00527337">
              <w:t>Printed-circuit array</w:t>
            </w:r>
          </w:p>
        </w:tc>
        <w:tc>
          <w:tcPr>
            <w:tcW w:w="2410" w:type="dxa"/>
          </w:tcPr>
          <w:p w14:paraId="7344A6B0" w14:textId="77777777" w:rsidR="00937FF1" w:rsidRPr="00BC38A0" w:rsidRDefault="00937FF1" w:rsidP="00AA3637">
            <w:pPr>
              <w:pStyle w:val="Tabletext"/>
              <w:keepLines/>
              <w:tabs>
                <w:tab w:val="left" w:leader="dot" w:pos="7938"/>
                <w:tab w:val="center" w:pos="9526"/>
              </w:tabs>
              <w:rPr>
                <w:lang w:val="en-US"/>
              </w:rPr>
            </w:pPr>
            <w:r w:rsidRPr="00BC38A0">
              <w:rPr>
                <w:lang w:val="en-US"/>
              </w:rPr>
              <w:t>Phased array</w:t>
            </w:r>
            <w:r w:rsidRPr="00BC38A0">
              <w:rPr>
                <w:lang w:val="en-US"/>
              </w:rPr>
              <w:br/>
              <w:t>(linear slotted waveguide)</w:t>
            </w:r>
          </w:p>
        </w:tc>
        <w:tc>
          <w:tcPr>
            <w:tcW w:w="2268" w:type="dxa"/>
          </w:tcPr>
          <w:p w14:paraId="2BBBA4DA" w14:textId="77777777" w:rsidR="00937FF1" w:rsidRPr="00527337" w:rsidRDefault="00937FF1" w:rsidP="00AA3637">
            <w:pPr>
              <w:pStyle w:val="Tabletext"/>
              <w:keepLines/>
              <w:tabs>
                <w:tab w:val="left" w:leader="dot" w:pos="7938"/>
                <w:tab w:val="center" w:pos="9526"/>
              </w:tabs>
              <w:ind w:left="567" w:hanging="567"/>
            </w:pPr>
            <w:r w:rsidRPr="00527337">
              <w:t>Planar array</w:t>
            </w:r>
          </w:p>
        </w:tc>
        <w:tc>
          <w:tcPr>
            <w:tcW w:w="2406" w:type="dxa"/>
          </w:tcPr>
          <w:p w14:paraId="58AFFCDC" w14:textId="77777777" w:rsidR="00937FF1" w:rsidRPr="00527337" w:rsidRDefault="00937FF1" w:rsidP="00AA3637">
            <w:pPr>
              <w:pStyle w:val="Tabletext"/>
              <w:keepLines/>
              <w:tabs>
                <w:tab w:val="left" w:leader="dot" w:pos="7938"/>
                <w:tab w:val="center" w:pos="9526"/>
              </w:tabs>
              <w:ind w:left="567" w:hanging="567"/>
            </w:pPr>
            <w:r w:rsidRPr="00527337">
              <w:t>Planar array of dipoles</w:t>
            </w:r>
          </w:p>
        </w:tc>
      </w:tr>
      <w:tr w:rsidR="00937FF1" w:rsidRPr="00527337" w14:paraId="365B5379" w14:textId="77777777" w:rsidTr="00AA3637">
        <w:trPr>
          <w:cantSplit/>
          <w:jc w:val="center"/>
        </w:trPr>
        <w:tc>
          <w:tcPr>
            <w:tcW w:w="2359" w:type="dxa"/>
          </w:tcPr>
          <w:p w14:paraId="5DDF530D" w14:textId="77777777" w:rsidR="00937FF1" w:rsidRPr="00527337" w:rsidRDefault="00937FF1" w:rsidP="00AA3637">
            <w:pPr>
              <w:pStyle w:val="Tabletext"/>
            </w:pPr>
            <w:r w:rsidRPr="00527337">
              <w:t>Antenna polarization</w:t>
            </w:r>
          </w:p>
        </w:tc>
        <w:tc>
          <w:tcPr>
            <w:tcW w:w="1147" w:type="dxa"/>
          </w:tcPr>
          <w:p w14:paraId="5B81F49C" w14:textId="77777777" w:rsidR="00937FF1" w:rsidRPr="00527337" w:rsidRDefault="00937FF1" w:rsidP="00AA3637">
            <w:pPr>
              <w:pStyle w:val="Tabletext"/>
              <w:jc w:val="center"/>
            </w:pPr>
          </w:p>
        </w:tc>
        <w:tc>
          <w:tcPr>
            <w:tcW w:w="2242" w:type="dxa"/>
          </w:tcPr>
          <w:p w14:paraId="2391EB2D"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409" w:type="dxa"/>
          </w:tcPr>
          <w:p w14:paraId="2FF7E368" w14:textId="77777777" w:rsidR="00937FF1" w:rsidRPr="00527337" w:rsidRDefault="00937FF1" w:rsidP="00AA3637">
            <w:pPr>
              <w:pStyle w:val="Tabletext"/>
              <w:keepLines/>
              <w:tabs>
                <w:tab w:val="left" w:leader="dot" w:pos="7938"/>
                <w:tab w:val="center" w:pos="9526"/>
              </w:tabs>
              <w:ind w:left="567" w:hanging="567"/>
            </w:pPr>
            <w:r w:rsidRPr="00527337">
              <w:t>Circular</w:t>
            </w:r>
          </w:p>
        </w:tc>
        <w:tc>
          <w:tcPr>
            <w:tcW w:w="2410" w:type="dxa"/>
          </w:tcPr>
          <w:p w14:paraId="53DBE040"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268" w:type="dxa"/>
          </w:tcPr>
          <w:p w14:paraId="3536DE6D"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406" w:type="dxa"/>
          </w:tcPr>
          <w:p w14:paraId="14FFDA03" w14:textId="77777777" w:rsidR="00937FF1" w:rsidRPr="00527337" w:rsidRDefault="00937FF1" w:rsidP="00AA3637">
            <w:pPr>
              <w:pStyle w:val="Tabletext"/>
              <w:keepLines/>
              <w:tabs>
                <w:tab w:val="left" w:leader="dot" w:pos="7938"/>
                <w:tab w:val="center" w:pos="9526"/>
              </w:tabs>
              <w:ind w:left="567" w:hanging="567"/>
            </w:pPr>
            <w:r w:rsidRPr="00527337">
              <w:t>Circular</w:t>
            </w:r>
          </w:p>
        </w:tc>
      </w:tr>
      <w:tr w:rsidR="00937FF1" w:rsidRPr="00527337" w14:paraId="6D809924" w14:textId="77777777" w:rsidTr="00AA3637">
        <w:trPr>
          <w:cantSplit/>
          <w:jc w:val="center"/>
        </w:trPr>
        <w:tc>
          <w:tcPr>
            <w:tcW w:w="2359" w:type="dxa"/>
          </w:tcPr>
          <w:p w14:paraId="689E0D24" w14:textId="77777777" w:rsidR="00937FF1" w:rsidRPr="00527337" w:rsidRDefault="00937FF1" w:rsidP="00AA3637">
            <w:pPr>
              <w:pStyle w:val="Tabletext"/>
            </w:pPr>
            <w:r w:rsidRPr="00527337">
              <w:t xml:space="preserve">Antenna main beam gain </w:t>
            </w:r>
          </w:p>
        </w:tc>
        <w:tc>
          <w:tcPr>
            <w:tcW w:w="1147" w:type="dxa"/>
          </w:tcPr>
          <w:p w14:paraId="126B0329"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242" w:type="dxa"/>
          </w:tcPr>
          <w:p w14:paraId="2E64F0A5" w14:textId="77777777" w:rsidR="00937FF1" w:rsidRPr="00527337" w:rsidRDefault="00937FF1" w:rsidP="00AA3637">
            <w:pPr>
              <w:pStyle w:val="Tabletext"/>
              <w:keepLines/>
              <w:tabs>
                <w:tab w:val="left" w:leader="dot" w:pos="7938"/>
                <w:tab w:val="center" w:pos="9526"/>
              </w:tabs>
              <w:ind w:left="567" w:hanging="567"/>
            </w:pPr>
            <w:r w:rsidRPr="00527337">
              <w:t>8</w:t>
            </w:r>
          </w:p>
        </w:tc>
        <w:tc>
          <w:tcPr>
            <w:tcW w:w="2409" w:type="dxa"/>
          </w:tcPr>
          <w:p w14:paraId="7170BEFB" w14:textId="77777777" w:rsidR="00937FF1" w:rsidRPr="00527337" w:rsidRDefault="00937FF1" w:rsidP="00AA3637">
            <w:pPr>
              <w:pStyle w:val="Tabletext"/>
              <w:keepLines/>
              <w:tabs>
                <w:tab w:val="left" w:leader="dot" w:pos="7938"/>
                <w:tab w:val="center" w:pos="9526"/>
              </w:tabs>
              <w:ind w:left="567" w:hanging="567"/>
            </w:pPr>
            <w:r w:rsidRPr="00527337">
              <w:t>13</w:t>
            </w:r>
          </w:p>
        </w:tc>
        <w:tc>
          <w:tcPr>
            <w:tcW w:w="2410" w:type="dxa"/>
          </w:tcPr>
          <w:p w14:paraId="0D5BA99C" w14:textId="77777777" w:rsidR="00937FF1" w:rsidRPr="00527337" w:rsidRDefault="00937FF1" w:rsidP="00AA3637">
            <w:pPr>
              <w:pStyle w:val="Tabletext"/>
              <w:keepLines/>
              <w:tabs>
                <w:tab w:val="left" w:leader="dot" w:pos="7938"/>
                <w:tab w:val="center" w:pos="9526"/>
              </w:tabs>
              <w:ind w:left="567" w:hanging="567"/>
            </w:pPr>
            <w:r w:rsidRPr="00527337">
              <w:t>42.2</w:t>
            </w:r>
          </w:p>
        </w:tc>
        <w:tc>
          <w:tcPr>
            <w:tcW w:w="2268" w:type="dxa"/>
          </w:tcPr>
          <w:p w14:paraId="1086740E" w14:textId="77777777" w:rsidR="00937FF1" w:rsidRPr="00527337" w:rsidRDefault="00937FF1" w:rsidP="00AA3637">
            <w:pPr>
              <w:pStyle w:val="Tabletext"/>
              <w:keepLines/>
              <w:tabs>
                <w:tab w:val="left" w:leader="dot" w:pos="7938"/>
                <w:tab w:val="center" w:pos="9526"/>
              </w:tabs>
              <w:ind w:left="567" w:hanging="567"/>
            </w:pPr>
            <w:r w:rsidRPr="00527337">
              <w:t>42.2</w:t>
            </w:r>
          </w:p>
        </w:tc>
        <w:tc>
          <w:tcPr>
            <w:tcW w:w="2406" w:type="dxa"/>
          </w:tcPr>
          <w:p w14:paraId="111F0146" w14:textId="77777777" w:rsidR="00937FF1" w:rsidRPr="00527337" w:rsidRDefault="00937FF1" w:rsidP="00AA3637">
            <w:pPr>
              <w:pStyle w:val="Tabletext"/>
              <w:keepLines/>
              <w:tabs>
                <w:tab w:val="left" w:leader="dot" w:pos="7938"/>
                <w:tab w:val="center" w:pos="9526"/>
              </w:tabs>
              <w:ind w:left="567" w:hanging="567"/>
            </w:pPr>
            <w:r w:rsidRPr="00527337">
              <w:t>40</w:t>
            </w:r>
          </w:p>
        </w:tc>
      </w:tr>
    </w:tbl>
    <w:p w14:paraId="797FFB8D" w14:textId="77777777" w:rsidR="00937FF1" w:rsidRPr="00527337" w:rsidRDefault="00937FF1" w:rsidP="00937FF1">
      <w:pPr>
        <w:pStyle w:val="Tablefin"/>
      </w:pPr>
    </w:p>
    <w:p w14:paraId="3DE24BA1" w14:textId="09B66C96" w:rsidR="00937FF1" w:rsidRPr="00527337" w:rsidRDefault="00937FF1" w:rsidP="00937FF1">
      <w:pPr>
        <w:pStyle w:val="TableNo"/>
      </w:pPr>
      <w:r w:rsidRPr="00527337">
        <w:br w:type="page"/>
      </w:r>
      <w:r>
        <w:lastRenderedPageBreak/>
        <w:br/>
      </w:r>
      <w:r w:rsidRPr="00527337">
        <w:t xml:space="preserve">TABLE 3 </w:t>
      </w:r>
      <w:r w:rsidRPr="00527337">
        <w:rPr>
          <w:i/>
        </w:rPr>
        <w:t>(</w:t>
      </w:r>
      <w:r w:rsidRPr="00527337">
        <w:rPr>
          <w:i/>
          <w:caps w:val="0"/>
        </w:rPr>
        <w:t>continued</w:t>
      </w:r>
      <w:r w:rsidRPr="00527337">
        <w:rPr>
          <w:i/>
        </w:rPr>
        <w:t>)</w:t>
      </w:r>
    </w:p>
    <w:tbl>
      <w:tblPr>
        <w:tblW w:w="14459" w:type="dxa"/>
        <w:jc w:val="center"/>
        <w:tblLayout w:type="fixed"/>
        <w:tblLook w:val="0000" w:firstRow="0" w:lastRow="0" w:firstColumn="0" w:lastColumn="0" w:noHBand="0" w:noVBand="0"/>
      </w:tblPr>
      <w:tblGrid>
        <w:gridCol w:w="2513"/>
        <w:gridCol w:w="1098"/>
        <w:gridCol w:w="1854"/>
        <w:gridCol w:w="2085"/>
        <w:gridCol w:w="2684"/>
        <w:gridCol w:w="1978"/>
        <w:gridCol w:w="2247"/>
      </w:tblGrid>
      <w:tr w:rsidR="00937FF1" w:rsidRPr="00527337" w14:paraId="29F68AD7" w14:textId="77777777" w:rsidTr="00AA3637">
        <w:trPr>
          <w:cantSplit/>
          <w:jc w:val="center"/>
        </w:trPr>
        <w:tc>
          <w:tcPr>
            <w:tcW w:w="2521" w:type="dxa"/>
            <w:tcBorders>
              <w:top w:val="single" w:sz="6" w:space="0" w:color="auto"/>
              <w:left w:val="single" w:sz="6" w:space="0" w:color="auto"/>
              <w:bottom w:val="single" w:sz="6" w:space="0" w:color="auto"/>
            </w:tcBorders>
          </w:tcPr>
          <w:p w14:paraId="2D7C3F9F" w14:textId="77777777" w:rsidR="00937FF1" w:rsidRPr="00527337" w:rsidRDefault="00937FF1" w:rsidP="00AA3637">
            <w:pPr>
              <w:pStyle w:val="Tablehead"/>
            </w:pPr>
            <w:r w:rsidRPr="00527337">
              <w:t>Characteristics</w:t>
            </w:r>
          </w:p>
        </w:tc>
        <w:tc>
          <w:tcPr>
            <w:tcW w:w="1101" w:type="dxa"/>
            <w:tcBorders>
              <w:top w:val="single" w:sz="6" w:space="0" w:color="auto"/>
              <w:left w:val="single" w:sz="6" w:space="0" w:color="auto"/>
              <w:bottom w:val="single" w:sz="6" w:space="0" w:color="auto"/>
              <w:right w:val="single" w:sz="6" w:space="0" w:color="auto"/>
            </w:tcBorders>
          </w:tcPr>
          <w:p w14:paraId="12A19254" w14:textId="77777777" w:rsidR="00937FF1" w:rsidRPr="00527337" w:rsidRDefault="00937FF1" w:rsidP="00AA3637">
            <w:pPr>
              <w:pStyle w:val="Tablehead"/>
            </w:pPr>
            <w:r w:rsidRPr="00527337">
              <w:t>Units</w:t>
            </w:r>
          </w:p>
        </w:tc>
        <w:tc>
          <w:tcPr>
            <w:tcW w:w="1860" w:type="dxa"/>
            <w:tcBorders>
              <w:top w:val="single" w:sz="6" w:space="0" w:color="auto"/>
              <w:left w:val="single" w:sz="6" w:space="0" w:color="auto"/>
              <w:bottom w:val="single" w:sz="6" w:space="0" w:color="auto"/>
            </w:tcBorders>
          </w:tcPr>
          <w:p w14:paraId="5B7752A4" w14:textId="77777777" w:rsidR="00937FF1" w:rsidRPr="00527337" w:rsidRDefault="00937FF1" w:rsidP="00AA3637">
            <w:pPr>
              <w:pStyle w:val="Tablehead"/>
            </w:pPr>
            <w:r w:rsidRPr="00527337">
              <w:t>System G1</w:t>
            </w:r>
          </w:p>
        </w:tc>
        <w:tc>
          <w:tcPr>
            <w:tcW w:w="2092" w:type="dxa"/>
            <w:tcBorders>
              <w:top w:val="single" w:sz="6" w:space="0" w:color="auto"/>
              <w:left w:val="single" w:sz="6" w:space="0" w:color="auto"/>
              <w:bottom w:val="single" w:sz="6" w:space="0" w:color="auto"/>
            </w:tcBorders>
          </w:tcPr>
          <w:p w14:paraId="0BAA4B47" w14:textId="77777777" w:rsidR="00937FF1" w:rsidRPr="00527337" w:rsidRDefault="00937FF1" w:rsidP="00AA3637">
            <w:pPr>
              <w:pStyle w:val="Tablehead"/>
            </w:pPr>
            <w:r w:rsidRPr="00527337">
              <w:t>System G2</w:t>
            </w:r>
          </w:p>
        </w:tc>
        <w:tc>
          <w:tcPr>
            <w:tcW w:w="2693" w:type="dxa"/>
            <w:tcBorders>
              <w:top w:val="single" w:sz="6" w:space="0" w:color="auto"/>
              <w:left w:val="single" w:sz="6" w:space="0" w:color="auto"/>
              <w:bottom w:val="single" w:sz="6" w:space="0" w:color="auto"/>
            </w:tcBorders>
          </w:tcPr>
          <w:p w14:paraId="1F169346" w14:textId="77777777" w:rsidR="00937FF1" w:rsidRPr="00527337" w:rsidRDefault="00937FF1" w:rsidP="00AA3637">
            <w:pPr>
              <w:pStyle w:val="Tablehead"/>
            </w:pPr>
            <w:r w:rsidRPr="00527337">
              <w:t>System G3</w:t>
            </w:r>
          </w:p>
        </w:tc>
        <w:tc>
          <w:tcPr>
            <w:tcW w:w="1985" w:type="dxa"/>
            <w:tcBorders>
              <w:top w:val="single" w:sz="6" w:space="0" w:color="auto"/>
              <w:left w:val="single" w:sz="6" w:space="0" w:color="auto"/>
              <w:bottom w:val="single" w:sz="6" w:space="0" w:color="auto"/>
            </w:tcBorders>
          </w:tcPr>
          <w:p w14:paraId="401CABE9" w14:textId="77777777" w:rsidR="00937FF1" w:rsidRPr="00527337" w:rsidRDefault="00937FF1" w:rsidP="00AA3637">
            <w:pPr>
              <w:pStyle w:val="Tablehead"/>
            </w:pPr>
            <w:r w:rsidRPr="00527337">
              <w:t>System G4</w:t>
            </w:r>
          </w:p>
        </w:tc>
        <w:tc>
          <w:tcPr>
            <w:tcW w:w="2255" w:type="dxa"/>
            <w:tcBorders>
              <w:top w:val="single" w:sz="6" w:space="0" w:color="auto"/>
              <w:left w:val="single" w:sz="6" w:space="0" w:color="auto"/>
              <w:bottom w:val="single" w:sz="6" w:space="0" w:color="auto"/>
              <w:right w:val="single" w:sz="6" w:space="0" w:color="auto"/>
            </w:tcBorders>
          </w:tcPr>
          <w:p w14:paraId="26FBEE6D" w14:textId="77777777" w:rsidR="00937FF1" w:rsidRPr="00527337" w:rsidRDefault="00937FF1" w:rsidP="00AA3637">
            <w:pPr>
              <w:pStyle w:val="Tablehead"/>
            </w:pPr>
            <w:r w:rsidRPr="00527337">
              <w:t>System G5</w:t>
            </w:r>
          </w:p>
        </w:tc>
      </w:tr>
      <w:tr w:rsidR="00937FF1" w:rsidRPr="00527337" w14:paraId="49A92B72" w14:textId="77777777" w:rsidTr="00AA3637">
        <w:trPr>
          <w:cantSplit/>
          <w:jc w:val="center"/>
        </w:trPr>
        <w:tc>
          <w:tcPr>
            <w:tcW w:w="2521" w:type="dxa"/>
            <w:tcBorders>
              <w:top w:val="single" w:sz="6" w:space="0" w:color="auto"/>
              <w:left w:val="single" w:sz="6" w:space="0" w:color="auto"/>
              <w:bottom w:val="single" w:sz="6" w:space="0" w:color="auto"/>
            </w:tcBorders>
          </w:tcPr>
          <w:p w14:paraId="72391944" w14:textId="77777777" w:rsidR="00937FF1" w:rsidRPr="00527337" w:rsidRDefault="00937FF1" w:rsidP="00AA3637">
            <w:pPr>
              <w:pStyle w:val="Tabletext"/>
            </w:pPr>
            <w:r w:rsidRPr="00527337">
              <w:t xml:space="preserve">Antenna elevation beamwidth </w:t>
            </w:r>
          </w:p>
        </w:tc>
        <w:tc>
          <w:tcPr>
            <w:tcW w:w="1101" w:type="dxa"/>
            <w:tcBorders>
              <w:top w:val="single" w:sz="6" w:space="0" w:color="auto"/>
              <w:left w:val="single" w:sz="6" w:space="0" w:color="auto"/>
              <w:bottom w:val="single" w:sz="6" w:space="0" w:color="auto"/>
              <w:right w:val="single" w:sz="6" w:space="0" w:color="auto"/>
            </w:tcBorders>
          </w:tcPr>
          <w:p w14:paraId="138B4AA1"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1860" w:type="dxa"/>
            <w:tcBorders>
              <w:top w:val="single" w:sz="6" w:space="0" w:color="auto"/>
              <w:left w:val="single" w:sz="6" w:space="0" w:color="auto"/>
              <w:bottom w:val="single" w:sz="6" w:space="0" w:color="auto"/>
            </w:tcBorders>
          </w:tcPr>
          <w:p w14:paraId="61BABEF4" w14:textId="77777777" w:rsidR="00937FF1" w:rsidRPr="00527337" w:rsidRDefault="00937FF1" w:rsidP="00AA3637">
            <w:pPr>
              <w:pStyle w:val="Tabletext"/>
            </w:pPr>
            <w:r w:rsidRPr="00527337">
              <w:t>18</w:t>
            </w:r>
          </w:p>
        </w:tc>
        <w:tc>
          <w:tcPr>
            <w:tcW w:w="2092" w:type="dxa"/>
            <w:tcBorders>
              <w:top w:val="single" w:sz="6" w:space="0" w:color="auto"/>
              <w:left w:val="single" w:sz="6" w:space="0" w:color="auto"/>
              <w:bottom w:val="single" w:sz="6" w:space="0" w:color="auto"/>
            </w:tcBorders>
          </w:tcPr>
          <w:p w14:paraId="543C86E2" w14:textId="77777777" w:rsidR="00937FF1" w:rsidRPr="00527337" w:rsidRDefault="00937FF1" w:rsidP="00AA3637">
            <w:pPr>
              <w:pStyle w:val="Tabletext"/>
            </w:pPr>
            <w:r w:rsidRPr="00527337">
              <w:t>20; 3</w:t>
            </w:r>
          </w:p>
        </w:tc>
        <w:tc>
          <w:tcPr>
            <w:tcW w:w="2693" w:type="dxa"/>
            <w:tcBorders>
              <w:top w:val="single" w:sz="6" w:space="0" w:color="auto"/>
              <w:left w:val="single" w:sz="6" w:space="0" w:color="auto"/>
              <w:bottom w:val="single" w:sz="6" w:space="0" w:color="auto"/>
            </w:tcBorders>
          </w:tcPr>
          <w:p w14:paraId="310F69B0" w14:textId="77777777" w:rsidR="00937FF1" w:rsidRPr="00527337" w:rsidRDefault="00937FF1" w:rsidP="00AA3637">
            <w:pPr>
              <w:pStyle w:val="Tabletext"/>
            </w:pPr>
            <w:r w:rsidRPr="00527337">
              <w:t>0.81</w:t>
            </w:r>
          </w:p>
        </w:tc>
        <w:tc>
          <w:tcPr>
            <w:tcW w:w="1985" w:type="dxa"/>
            <w:tcBorders>
              <w:top w:val="single" w:sz="6" w:space="0" w:color="auto"/>
              <w:left w:val="single" w:sz="6" w:space="0" w:color="auto"/>
              <w:bottom w:val="single" w:sz="6" w:space="0" w:color="auto"/>
            </w:tcBorders>
          </w:tcPr>
          <w:p w14:paraId="375659C2" w14:textId="77777777" w:rsidR="00937FF1" w:rsidRPr="00527337" w:rsidRDefault="00937FF1" w:rsidP="00AA3637">
            <w:pPr>
              <w:pStyle w:val="Tabletext"/>
            </w:pPr>
            <w:r w:rsidRPr="00527337">
              <w:t>1</w:t>
            </w:r>
          </w:p>
        </w:tc>
        <w:tc>
          <w:tcPr>
            <w:tcW w:w="2255" w:type="dxa"/>
            <w:tcBorders>
              <w:top w:val="single" w:sz="6" w:space="0" w:color="auto"/>
              <w:left w:val="single" w:sz="6" w:space="0" w:color="auto"/>
              <w:bottom w:val="single" w:sz="6" w:space="0" w:color="auto"/>
              <w:right w:val="single" w:sz="6" w:space="0" w:color="auto"/>
            </w:tcBorders>
          </w:tcPr>
          <w:p w14:paraId="06BE32A2" w14:textId="77777777" w:rsidR="00937FF1" w:rsidRPr="00527337" w:rsidRDefault="00937FF1" w:rsidP="00AA3637">
            <w:pPr>
              <w:pStyle w:val="Tabletext"/>
            </w:pPr>
            <w:r w:rsidRPr="00527337">
              <w:t>0.7</w:t>
            </w:r>
          </w:p>
        </w:tc>
      </w:tr>
      <w:tr w:rsidR="00937FF1" w:rsidRPr="00527337" w14:paraId="4FBEC40C" w14:textId="77777777" w:rsidTr="00AA3637">
        <w:trPr>
          <w:cantSplit/>
          <w:jc w:val="center"/>
        </w:trPr>
        <w:tc>
          <w:tcPr>
            <w:tcW w:w="2521" w:type="dxa"/>
            <w:tcBorders>
              <w:top w:val="single" w:sz="6" w:space="0" w:color="auto"/>
              <w:left w:val="single" w:sz="6" w:space="0" w:color="auto"/>
              <w:bottom w:val="single" w:sz="6" w:space="0" w:color="auto"/>
            </w:tcBorders>
          </w:tcPr>
          <w:p w14:paraId="79F48FE6" w14:textId="77777777" w:rsidR="00937FF1" w:rsidRPr="00527337" w:rsidRDefault="00937FF1" w:rsidP="00AA3637">
            <w:pPr>
              <w:pStyle w:val="Tabletext"/>
            </w:pPr>
            <w:r w:rsidRPr="00527337">
              <w:t xml:space="preserve">Antenna azimuthal beamwidth </w:t>
            </w:r>
          </w:p>
        </w:tc>
        <w:tc>
          <w:tcPr>
            <w:tcW w:w="1101" w:type="dxa"/>
            <w:tcBorders>
              <w:top w:val="single" w:sz="6" w:space="0" w:color="auto"/>
              <w:left w:val="single" w:sz="6" w:space="0" w:color="auto"/>
              <w:bottom w:val="single" w:sz="6" w:space="0" w:color="auto"/>
              <w:right w:val="single" w:sz="6" w:space="0" w:color="auto"/>
            </w:tcBorders>
          </w:tcPr>
          <w:p w14:paraId="36416271"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1860" w:type="dxa"/>
            <w:tcBorders>
              <w:top w:val="single" w:sz="6" w:space="0" w:color="auto"/>
              <w:left w:val="single" w:sz="6" w:space="0" w:color="auto"/>
              <w:bottom w:val="single" w:sz="6" w:space="0" w:color="auto"/>
            </w:tcBorders>
          </w:tcPr>
          <w:p w14:paraId="056A5482" w14:textId="77777777" w:rsidR="00937FF1" w:rsidRPr="00527337" w:rsidRDefault="00937FF1" w:rsidP="00AA3637">
            <w:pPr>
              <w:pStyle w:val="Tabletext"/>
            </w:pPr>
            <w:r w:rsidRPr="00527337">
              <w:t>360</w:t>
            </w:r>
          </w:p>
        </w:tc>
        <w:tc>
          <w:tcPr>
            <w:tcW w:w="2092" w:type="dxa"/>
            <w:tcBorders>
              <w:top w:val="single" w:sz="6" w:space="0" w:color="auto"/>
              <w:left w:val="single" w:sz="6" w:space="0" w:color="auto"/>
              <w:bottom w:val="single" w:sz="6" w:space="0" w:color="auto"/>
            </w:tcBorders>
          </w:tcPr>
          <w:p w14:paraId="5B38AF54" w14:textId="77777777" w:rsidR="00937FF1" w:rsidRPr="00527337" w:rsidRDefault="00937FF1" w:rsidP="00AA3637">
            <w:pPr>
              <w:pStyle w:val="Tabletext"/>
            </w:pPr>
            <w:r w:rsidRPr="00527337">
              <w:t>65; 10</w:t>
            </w:r>
          </w:p>
        </w:tc>
        <w:tc>
          <w:tcPr>
            <w:tcW w:w="2693" w:type="dxa"/>
            <w:tcBorders>
              <w:top w:val="single" w:sz="6" w:space="0" w:color="auto"/>
              <w:left w:val="single" w:sz="6" w:space="0" w:color="auto"/>
              <w:bottom w:val="single" w:sz="6" w:space="0" w:color="auto"/>
            </w:tcBorders>
          </w:tcPr>
          <w:p w14:paraId="28AB1AE2" w14:textId="77777777" w:rsidR="00937FF1" w:rsidRPr="00527337" w:rsidRDefault="00937FF1" w:rsidP="00AA3637">
            <w:pPr>
              <w:pStyle w:val="Tabletext"/>
            </w:pPr>
            <w:r w:rsidRPr="00527337">
              <w:t>1.74</w:t>
            </w:r>
          </w:p>
        </w:tc>
        <w:tc>
          <w:tcPr>
            <w:tcW w:w="1985" w:type="dxa"/>
            <w:tcBorders>
              <w:top w:val="single" w:sz="6" w:space="0" w:color="auto"/>
              <w:left w:val="single" w:sz="6" w:space="0" w:color="auto"/>
              <w:bottom w:val="single" w:sz="6" w:space="0" w:color="auto"/>
            </w:tcBorders>
          </w:tcPr>
          <w:p w14:paraId="4733231F" w14:textId="77777777" w:rsidR="00937FF1" w:rsidRPr="00527337" w:rsidRDefault="00937FF1" w:rsidP="00AA3637">
            <w:pPr>
              <w:pStyle w:val="Tabletext"/>
            </w:pPr>
            <w:r w:rsidRPr="00527337">
              <w:t>1</w:t>
            </w:r>
          </w:p>
        </w:tc>
        <w:tc>
          <w:tcPr>
            <w:tcW w:w="2255" w:type="dxa"/>
            <w:tcBorders>
              <w:top w:val="single" w:sz="6" w:space="0" w:color="auto"/>
              <w:left w:val="single" w:sz="6" w:space="0" w:color="auto"/>
              <w:bottom w:val="single" w:sz="6" w:space="0" w:color="auto"/>
              <w:right w:val="single" w:sz="6" w:space="0" w:color="auto"/>
            </w:tcBorders>
          </w:tcPr>
          <w:p w14:paraId="0FD73FFF" w14:textId="77777777" w:rsidR="00937FF1" w:rsidRPr="00527337" w:rsidRDefault="00937FF1" w:rsidP="00AA3637">
            <w:pPr>
              <w:pStyle w:val="Tabletext"/>
            </w:pPr>
            <w:r w:rsidRPr="00527337">
              <w:t>1.1</w:t>
            </w:r>
          </w:p>
        </w:tc>
      </w:tr>
      <w:tr w:rsidR="00937FF1" w:rsidRPr="00527337" w14:paraId="60469E33" w14:textId="77777777" w:rsidTr="00AA3637">
        <w:trPr>
          <w:cantSplit/>
          <w:jc w:val="center"/>
        </w:trPr>
        <w:tc>
          <w:tcPr>
            <w:tcW w:w="2521" w:type="dxa"/>
            <w:tcBorders>
              <w:top w:val="single" w:sz="6" w:space="0" w:color="auto"/>
              <w:left w:val="single" w:sz="6" w:space="0" w:color="auto"/>
              <w:bottom w:val="single" w:sz="6" w:space="0" w:color="auto"/>
            </w:tcBorders>
          </w:tcPr>
          <w:p w14:paraId="6473D2DB" w14:textId="77777777" w:rsidR="00937FF1" w:rsidRPr="00527337" w:rsidRDefault="00937FF1" w:rsidP="00AA3637">
            <w:pPr>
              <w:pStyle w:val="Tabletext"/>
            </w:pPr>
            <w:r w:rsidRPr="00527337">
              <w:t xml:space="preserve">Antenna horizontal scan rate </w:t>
            </w:r>
          </w:p>
        </w:tc>
        <w:tc>
          <w:tcPr>
            <w:tcW w:w="1101" w:type="dxa"/>
            <w:tcBorders>
              <w:top w:val="single" w:sz="6" w:space="0" w:color="auto"/>
              <w:left w:val="single" w:sz="6" w:space="0" w:color="auto"/>
              <w:bottom w:val="single" w:sz="6" w:space="0" w:color="auto"/>
              <w:right w:val="single" w:sz="6" w:space="0" w:color="auto"/>
            </w:tcBorders>
          </w:tcPr>
          <w:p w14:paraId="4A6CF4DF"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1860" w:type="dxa"/>
            <w:tcBorders>
              <w:top w:val="single" w:sz="6" w:space="0" w:color="auto"/>
              <w:left w:val="single" w:sz="6" w:space="0" w:color="auto"/>
              <w:bottom w:val="single" w:sz="6" w:space="0" w:color="auto"/>
            </w:tcBorders>
          </w:tcPr>
          <w:p w14:paraId="50FAFCA2" w14:textId="77777777" w:rsidR="00937FF1" w:rsidRPr="00527337" w:rsidRDefault="00937FF1" w:rsidP="00AA3637">
            <w:pPr>
              <w:pStyle w:val="Tabletext"/>
            </w:pPr>
            <w:r w:rsidRPr="00527337">
              <w:t>Not applicable</w:t>
            </w:r>
          </w:p>
        </w:tc>
        <w:tc>
          <w:tcPr>
            <w:tcW w:w="2092" w:type="dxa"/>
            <w:tcBorders>
              <w:top w:val="single" w:sz="6" w:space="0" w:color="auto"/>
              <w:left w:val="single" w:sz="6" w:space="0" w:color="auto"/>
              <w:bottom w:val="single" w:sz="6" w:space="0" w:color="auto"/>
            </w:tcBorders>
          </w:tcPr>
          <w:p w14:paraId="47BAA2BA" w14:textId="77777777" w:rsidR="00937FF1" w:rsidRPr="00527337" w:rsidRDefault="00937FF1" w:rsidP="00AA3637">
            <w:pPr>
              <w:pStyle w:val="Tabletext"/>
            </w:pPr>
            <w:r w:rsidRPr="00527337">
              <w:t>Not applicable</w:t>
            </w:r>
          </w:p>
        </w:tc>
        <w:tc>
          <w:tcPr>
            <w:tcW w:w="2693" w:type="dxa"/>
            <w:tcBorders>
              <w:top w:val="single" w:sz="6" w:space="0" w:color="auto"/>
              <w:left w:val="single" w:sz="6" w:space="0" w:color="auto"/>
              <w:bottom w:val="single" w:sz="6" w:space="0" w:color="auto"/>
            </w:tcBorders>
          </w:tcPr>
          <w:p w14:paraId="5E01852C" w14:textId="77777777" w:rsidR="00937FF1" w:rsidRPr="00527337" w:rsidRDefault="00937FF1" w:rsidP="00AA3637">
            <w:pPr>
              <w:pStyle w:val="Tabletext"/>
            </w:pPr>
            <w:r w:rsidRPr="00527337">
              <w:t>Not specified</w:t>
            </w:r>
          </w:p>
        </w:tc>
        <w:tc>
          <w:tcPr>
            <w:tcW w:w="1985" w:type="dxa"/>
            <w:tcBorders>
              <w:top w:val="single" w:sz="6" w:space="0" w:color="auto"/>
              <w:left w:val="single" w:sz="6" w:space="0" w:color="auto"/>
              <w:bottom w:val="single" w:sz="6" w:space="0" w:color="auto"/>
            </w:tcBorders>
          </w:tcPr>
          <w:p w14:paraId="7B5ECD63" w14:textId="77777777" w:rsidR="00937FF1" w:rsidRPr="00527337" w:rsidRDefault="00937FF1" w:rsidP="00AA3637">
            <w:pPr>
              <w:pStyle w:val="Tabletext"/>
            </w:pPr>
            <w:r w:rsidRPr="00527337">
              <w:t>90</w:t>
            </w:r>
          </w:p>
        </w:tc>
        <w:tc>
          <w:tcPr>
            <w:tcW w:w="2255" w:type="dxa"/>
            <w:tcBorders>
              <w:top w:val="single" w:sz="6" w:space="0" w:color="auto"/>
              <w:left w:val="single" w:sz="6" w:space="0" w:color="auto"/>
              <w:bottom w:val="single" w:sz="6" w:space="0" w:color="auto"/>
              <w:right w:val="single" w:sz="6" w:space="0" w:color="auto"/>
            </w:tcBorders>
          </w:tcPr>
          <w:p w14:paraId="7EFA3816" w14:textId="77777777" w:rsidR="00937FF1" w:rsidRPr="00527337" w:rsidRDefault="00937FF1" w:rsidP="00AA3637">
            <w:pPr>
              <w:pStyle w:val="Tabletext"/>
            </w:pPr>
            <w:r w:rsidRPr="00527337">
              <w:t>5 to 30</w:t>
            </w:r>
          </w:p>
        </w:tc>
      </w:tr>
      <w:tr w:rsidR="00937FF1" w:rsidRPr="00527337" w14:paraId="666C150A" w14:textId="77777777" w:rsidTr="00AA3637">
        <w:trPr>
          <w:cantSplit/>
          <w:jc w:val="center"/>
        </w:trPr>
        <w:tc>
          <w:tcPr>
            <w:tcW w:w="2521" w:type="dxa"/>
            <w:tcBorders>
              <w:top w:val="single" w:sz="6" w:space="0" w:color="auto"/>
              <w:left w:val="single" w:sz="6" w:space="0" w:color="auto"/>
              <w:bottom w:val="single" w:sz="6" w:space="0" w:color="auto"/>
            </w:tcBorders>
            <w:tcMar>
              <w:right w:w="57" w:type="dxa"/>
            </w:tcMar>
          </w:tcPr>
          <w:p w14:paraId="102FEE43" w14:textId="77777777" w:rsidR="00937FF1" w:rsidRPr="00527337" w:rsidRDefault="00937FF1" w:rsidP="00AA3637">
            <w:pPr>
              <w:pStyle w:val="Tabletext"/>
            </w:pPr>
            <w:r w:rsidRPr="00527337">
              <w:t>Antenna horizontal scan type (continuous, random, sector, etc.)</w:t>
            </w:r>
          </w:p>
        </w:tc>
        <w:tc>
          <w:tcPr>
            <w:tcW w:w="1101" w:type="dxa"/>
            <w:tcBorders>
              <w:top w:val="single" w:sz="6" w:space="0" w:color="auto"/>
              <w:left w:val="single" w:sz="6" w:space="0" w:color="auto"/>
              <w:bottom w:val="single" w:sz="6" w:space="0" w:color="auto"/>
              <w:right w:val="single" w:sz="6" w:space="0" w:color="auto"/>
            </w:tcBorders>
          </w:tcPr>
          <w:p w14:paraId="19D42AC0" w14:textId="77777777" w:rsidR="00937FF1" w:rsidRPr="00527337" w:rsidRDefault="00937FF1" w:rsidP="00AA3637">
            <w:pPr>
              <w:pStyle w:val="Tabletext"/>
              <w:jc w:val="center"/>
            </w:pPr>
          </w:p>
        </w:tc>
        <w:tc>
          <w:tcPr>
            <w:tcW w:w="1860" w:type="dxa"/>
            <w:tcBorders>
              <w:top w:val="single" w:sz="6" w:space="0" w:color="auto"/>
              <w:left w:val="single" w:sz="6" w:space="0" w:color="auto"/>
              <w:bottom w:val="single" w:sz="6" w:space="0" w:color="auto"/>
            </w:tcBorders>
          </w:tcPr>
          <w:p w14:paraId="7B78DA3E" w14:textId="77777777" w:rsidR="00937FF1" w:rsidRPr="00527337" w:rsidRDefault="00937FF1" w:rsidP="00AA3637">
            <w:pPr>
              <w:pStyle w:val="Tabletext"/>
            </w:pPr>
            <w:r w:rsidRPr="00527337">
              <w:t>Not applicable</w:t>
            </w:r>
          </w:p>
        </w:tc>
        <w:tc>
          <w:tcPr>
            <w:tcW w:w="2092" w:type="dxa"/>
            <w:tcBorders>
              <w:top w:val="single" w:sz="6" w:space="0" w:color="auto"/>
              <w:left w:val="single" w:sz="6" w:space="0" w:color="auto"/>
              <w:bottom w:val="single" w:sz="6" w:space="0" w:color="auto"/>
            </w:tcBorders>
          </w:tcPr>
          <w:p w14:paraId="66597C33" w14:textId="77777777" w:rsidR="00937FF1" w:rsidRPr="00527337" w:rsidRDefault="00937FF1" w:rsidP="00AA3637">
            <w:pPr>
              <w:pStyle w:val="Tabletext"/>
            </w:pPr>
            <w:r w:rsidRPr="00527337">
              <w:t>Not applicable</w:t>
            </w:r>
          </w:p>
        </w:tc>
        <w:tc>
          <w:tcPr>
            <w:tcW w:w="2693" w:type="dxa"/>
            <w:tcBorders>
              <w:top w:val="single" w:sz="6" w:space="0" w:color="auto"/>
              <w:left w:val="single" w:sz="6" w:space="0" w:color="auto"/>
              <w:bottom w:val="single" w:sz="6" w:space="0" w:color="auto"/>
            </w:tcBorders>
          </w:tcPr>
          <w:p w14:paraId="11FE9E27" w14:textId="77777777" w:rsidR="00937FF1" w:rsidRPr="00527337" w:rsidRDefault="00937FF1" w:rsidP="00AA3637">
            <w:pPr>
              <w:pStyle w:val="Tabletext"/>
            </w:pPr>
            <w:r w:rsidRPr="00527337">
              <w:t xml:space="preserve">Sector: </w:t>
            </w:r>
            <w:r w:rsidRPr="00527337">
              <w:sym w:font="Symbol" w:char="F0B1"/>
            </w:r>
            <w:r w:rsidRPr="00527337">
              <w:t>45</w:t>
            </w:r>
            <w:r w:rsidRPr="00527337">
              <w:sym w:font="Symbol" w:char="F0B0"/>
            </w:r>
            <w:r w:rsidRPr="00527337">
              <w:t xml:space="preserve"> (phase-scanned)</w:t>
            </w:r>
          </w:p>
        </w:tc>
        <w:tc>
          <w:tcPr>
            <w:tcW w:w="1985" w:type="dxa"/>
            <w:tcBorders>
              <w:top w:val="single" w:sz="6" w:space="0" w:color="auto"/>
              <w:left w:val="single" w:sz="6" w:space="0" w:color="auto"/>
              <w:bottom w:val="single" w:sz="6" w:space="0" w:color="auto"/>
            </w:tcBorders>
          </w:tcPr>
          <w:p w14:paraId="7005E7AD" w14:textId="77777777" w:rsidR="00937FF1" w:rsidRPr="00527337" w:rsidRDefault="00937FF1" w:rsidP="00AA3637">
            <w:pPr>
              <w:pStyle w:val="Tabletext"/>
            </w:pPr>
            <w:r w:rsidRPr="00527337">
              <w:t>360</w:t>
            </w:r>
            <w:r w:rsidRPr="00527337">
              <w:sym w:font="Symbol" w:char="F0B0"/>
            </w:r>
            <w:r w:rsidRPr="00527337">
              <w:t xml:space="preserve"> (mechanical)</w:t>
            </w:r>
          </w:p>
        </w:tc>
        <w:tc>
          <w:tcPr>
            <w:tcW w:w="2255" w:type="dxa"/>
            <w:tcBorders>
              <w:top w:val="single" w:sz="6" w:space="0" w:color="auto"/>
              <w:left w:val="single" w:sz="6" w:space="0" w:color="auto"/>
              <w:bottom w:val="single" w:sz="6" w:space="0" w:color="auto"/>
              <w:right w:val="single" w:sz="6" w:space="0" w:color="auto"/>
            </w:tcBorders>
          </w:tcPr>
          <w:p w14:paraId="2D95C9D1" w14:textId="77777777" w:rsidR="00937FF1" w:rsidRPr="00527337" w:rsidRDefault="00937FF1" w:rsidP="00AA3637">
            <w:pPr>
              <w:pStyle w:val="Tabletext"/>
            </w:pPr>
            <w:r w:rsidRPr="00527337">
              <w:t>Sector: +23/+15</w:t>
            </w:r>
            <w:r w:rsidRPr="00527337">
              <w:sym w:font="Symbol" w:char="F0B0"/>
            </w:r>
            <w:r w:rsidRPr="00527337">
              <w:br/>
              <w:t>(phase-scanned)</w:t>
            </w:r>
          </w:p>
        </w:tc>
      </w:tr>
      <w:tr w:rsidR="00937FF1" w:rsidRPr="00527337" w14:paraId="2BA8AD70"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5B7010B9" w14:textId="77777777" w:rsidR="00937FF1" w:rsidRPr="00527337" w:rsidRDefault="00937FF1" w:rsidP="00AA3637">
            <w:pPr>
              <w:pStyle w:val="Tabletext"/>
            </w:pPr>
            <w:r w:rsidRPr="00527337">
              <w:t xml:space="preserve">Antenna vertical scan rate </w:t>
            </w:r>
          </w:p>
        </w:tc>
        <w:tc>
          <w:tcPr>
            <w:tcW w:w="1101" w:type="dxa"/>
          </w:tcPr>
          <w:p w14:paraId="753E7F37"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1860" w:type="dxa"/>
          </w:tcPr>
          <w:p w14:paraId="79A36467" w14:textId="77777777" w:rsidR="00937FF1" w:rsidRPr="00527337" w:rsidRDefault="00937FF1" w:rsidP="00AA3637">
            <w:pPr>
              <w:pStyle w:val="Tabletext"/>
            </w:pPr>
            <w:r w:rsidRPr="00527337">
              <w:t>Not applicable</w:t>
            </w:r>
          </w:p>
        </w:tc>
        <w:tc>
          <w:tcPr>
            <w:tcW w:w="2092" w:type="dxa"/>
          </w:tcPr>
          <w:p w14:paraId="0C4FB457" w14:textId="77777777" w:rsidR="00937FF1" w:rsidRPr="00527337" w:rsidRDefault="00937FF1" w:rsidP="00AA3637">
            <w:pPr>
              <w:pStyle w:val="Tabletext"/>
            </w:pPr>
            <w:r w:rsidRPr="00527337">
              <w:t>Not applicable</w:t>
            </w:r>
          </w:p>
        </w:tc>
        <w:tc>
          <w:tcPr>
            <w:tcW w:w="2693" w:type="dxa"/>
          </w:tcPr>
          <w:p w14:paraId="68C616E4" w14:textId="77777777" w:rsidR="00937FF1" w:rsidRPr="00527337" w:rsidRDefault="00937FF1" w:rsidP="00AA3637">
            <w:pPr>
              <w:pStyle w:val="Tabletext"/>
            </w:pPr>
            <w:r w:rsidRPr="00527337">
              <w:t>Not specified</w:t>
            </w:r>
          </w:p>
        </w:tc>
        <w:tc>
          <w:tcPr>
            <w:tcW w:w="1985" w:type="dxa"/>
          </w:tcPr>
          <w:p w14:paraId="126905E4" w14:textId="77777777" w:rsidR="00937FF1" w:rsidRPr="00527337" w:rsidRDefault="00937FF1" w:rsidP="00AA3637">
            <w:pPr>
              <w:pStyle w:val="Tabletext"/>
            </w:pPr>
            <w:r w:rsidRPr="00527337">
              <w:t>90</w:t>
            </w:r>
          </w:p>
        </w:tc>
        <w:tc>
          <w:tcPr>
            <w:tcW w:w="2255" w:type="dxa"/>
          </w:tcPr>
          <w:p w14:paraId="6213C63B" w14:textId="77777777" w:rsidR="00937FF1" w:rsidRPr="00527337" w:rsidRDefault="00937FF1" w:rsidP="00AA3637">
            <w:pPr>
              <w:pStyle w:val="Tabletext"/>
            </w:pPr>
            <w:r w:rsidRPr="00527337">
              <w:t>5 to 30</w:t>
            </w:r>
          </w:p>
        </w:tc>
      </w:tr>
      <w:tr w:rsidR="00937FF1" w:rsidRPr="00527337" w14:paraId="78D2AEE5"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011259AA" w14:textId="77777777" w:rsidR="00937FF1" w:rsidRPr="00527337" w:rsidRDefault="00937FF1" w:rsidP="00AA3637">
            <w:pPr>
              <w:pStyle w:val="Tabletext"/>
            </w:pPr>
            <w:r w:rsidRPr="00527337">
              <w:t>Antenna vertical scan type</w:t>
            </w:r>
          </w:p>
        </w:tc>
        <w:tc>
          <w:tcPr>
            <w:tcW w:w="1101" w:type="dxa"/>
          </w:tcPr>
          <w:p w14:paraId="3806762C" w14:textId="77777777" w:rsidR="00937FF1" w:rsidRPr="00527337" w:rsidRDefault="00937FF1" w:rsidP="00AA3637">
            <w:pPr>
              <w:pStyle w:val="Tabletext"/>
              <w:jc w:val="center"/>
            </w:pPr>
          </w:p>
        </w:tc>
        <w:tc>
          <w:tcPr>
            <w:tcW w:w="1860" w:type="dxa"/>
          </w:tcPr>
          <w:p w14:paraId="6AF03E4A" w14:textId="77777777" w:rsidR="00937FF1" w:rsidRPr="00527337" w:rsidRDefault="00937FF1" w:rsidP="00AA3637">
            <w:pPr>
              <w:pStyle w:val="Tabletext"/>
            </w:pPr>
            <w:r w:rsidRPr="00527337">
              <w:t>Not applicable</w:t>
            </w:r>
          </w:p>
        </w:tc>
        <w:tc>
          <w:tcPr>
            <w:tcW w:w="2092" w:type="dxa"/>
          </w:tcPr>
          <w:p w14:paraId="1D928D0E" w14:textId="77777777" w:rsidR="00937FF1" w:rsidRPr="00527337" w:rsidRDefault="00937FF1" w:rsidP="00AA3637">
            <w:pPr>
              <w:pStyle w:val="Tabletext"/>
            </w:pPr>
            <w:r w:rsidRPr="00527337">
              <w:t>Not applicable</w:t>
            </w:r>
          </w:p>
        </w:tc>
        <w:tc>
          <w:tcPr>
            <w:tcW w:w="2693" w:type="dxa"/>
          </w:tcPr>
          <w:p w14:paraId="1A3A026B" w14:textId="77777777" w:rsidR="00937FF1" w:rsidRPr="00BC38A0" w:rsidRDefault="00937FF1" w:rsidP="00AA3637">
            <w:pPr>
              <w:pStyle w:val="Tabletext"/>
              <w:rPr>
                <w:lang w:val="en-US"/>
              </w:rPr>
            </w:pPr>
            <w:r w:rsidRPr="00BC38A0">
              <w:rPr>
                <w:lang w:val="en-US"/>
              </w:rPr>
              <w:t>Sector: 90</w:t>
            </w:r>
            <w:r w:rsidRPr="00527337">
              <w:sym w:font="Symbol" w:char="F0B0"/>
            </w:r>
            <w:r w:rsidRPr="00BC38A0">
              <w:rPr>
                <w:lang w:val="en-US"/>
              </w:rPr>
              <w:t xml:space="preserve"> </w:t>
            </w:r>
            <w:r w:rsidRPr="00527337">
              <w:sym w:font="Symbol" w:char="F0B1"/>
            </w:r>
            <w:r w:rsidRPr="00BC38A0">
              <w:rPr>
                <w:lang w:val="en-US"/>
              </w:rPr>
              <w:t xml:space="preserve"> array tilt (frequency-scanned)</w:t>
            </w:r>
          </w:p>
        </w:tc>
        <w:tc>
          <w:tcPr>
            <w:tcW w:w="1985" w:type="dxa"/>
          </w:tcPr>
          <w:p w14:paraId="3E7B7C6B" w14:textId="77777777" w:rsidR="00937FF1" w:rsidRPr="00527337" w:rsidRDefault="00937FF1" w:rsidP="00AA3637">
            <w:pPr>
              <w:pStyle w:val="Tabletext"/>
            </w:pPr>
            <w:r w:rsidRPr="00527337">
              <w:t>Sector: 90</w:t>
            </w:r>
            <w:r w:rsidRPr="00527337">
              <w:sym w:font="Symbol" w:char="F0B0"/>
            </w:r>
            <w:r w:rsidRPr="00527337">
              <w:t xml:space="preserve"> </w:t>
            </w:r>
            <w:r w:rsidRPr="00527337">
              <w:sym w:font="Symbol" w:char="F0B1"/>
            </w:r>
            <w:r w:rsidRPr="00527337">
              <w:t xml:space="preserve"> array tilt (mechanical)</w:t>
            </w:r>
          </w:p>
        </w:tc>
        <w:tc>
          <w:tcPr>
            <w:tcW w:w="2255" w:type="dxa"/>
          </w:tcPr>
          <w:p w14:paraId="2260DB88" w14:textId="77777777" w:rsidR="00937FF1" w:rsidRPr="00527337" w:rsidRDefault="00937FF1" w:rsidP="00AA3637">
            <w:pPr>
              <w:pStyle w:val="Tabletext"/>
            </w:pPr>
            <w:r w:rsidRPr="00527337">
              <w:t>Sector: +7/</w:t>
            </w:r>
            <w:r w:rsidRPr="00527337">
              <w:sym w:font="Symbol" w:char="F02D"/>
            </w:r>
            <w:r w:rsidRPr="00527337">
              <w:t>1</w:t>
            </w:r>
            <w:r w:rsidRPr="00527337">
              <w:sym w:font="Symbol" w:char="F0B0"/>
            </w:r>
            <w:r w:rsidRPr="00527337">
              <w:br/>
              <w:t>(frequency-scanned)</w:t>
            </w:r>
          </w:p>
        </w:tc>
      </w:tr>
      <w:tr w:rsidR="00937FF1" w:rsidRPr="00527337" w14:paraId="74C939FD"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458C73C3" w14:textId="77777777" w:rsidR="00937FF1" w:rsidRPr="00BC38A0" w:rsidRDefault="00937FF1" w:rsidP="00AA3637">
            <w:pPr>
              <w:pStyle w:val="Tabletext"/>
              <w:rPr>
                <w:lang w:val="en-US"/>
              </w:rPr>
            </w:pPr>
            <w:r w:rsidRPr="00BC38A0">
              <w:rPr>
                <w:lang w:val="en-US"/>
              </w:rPr>
              <w:t>Antenna side-lobe (SL) levels (1</w:t>
            </w:r>
            <w:r w:rsidRPr="006F1050">
              <w:rPr>
                <w:vertAlign w:val="superscript"/>
                <w:lang w:val="en-US"/>
              </w:rPr>
              <w:t>st</w:t>
            </w:r>
            <w:r w:rsidRPr="00BC38A0">
              <w:rPr>
                <w:lang w:val="en-US"/>
              </w:rPr>
              <w:t xml:space="preserve"> SLs and remote SLs) </w:t>
            </w:r>
          </w:p>
        </w:tc>
        <w:tc>
          <w:tcPr>
            <w:tcW w:w="1101" w:type="dxa"/>
          </w:tcPr>
          <w:p w14:paraId="3841E153"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1860" w:type="dxa"/>
          </w:tcPr>
          <w:p w14:paraId="526DECB1" w14:textId="77777777" w:rsidR="00937FF1" w:rsidRPr="00527337" w:rsidRDefault="00937FF1" w:rsidP="00AA3637">
            <w:pPr>
              <w:pStyle w:val="Tabletext"/>
            </w:pPr>
            <w:r w:rsidRPr="00527337">
              <w:t>Not specified</w:t>
            </w:r>
          </w:p>
        </w:tc>
        <w:tc>
          <w:tcPr>
            <w:tcW w:w="2092" w:type="dxa"/>
          </w:tcPr>
          <w:p w14:paraId="5E1E1D56" w14:textId="77777777" w:rsidR="00937FF1" w:rsidRPr="00527337" w:rsidRDefault="00937FF1" w:rsidP="00AA3637">
            <w:pPr>
              <w:pStyle w:val="Tabletext"/>
            </w:pPr>
            <w:r w:rsidRPr="00527337">
              <w:t>0 (1</w:t>
            </w:r>
            <w:r w:rsidRPr="006F1050">
              <w:rPr>
                <w:vertAlign w:val="superscript"/>
              </w:rPr>
              <w:t>st</w:t>
            </w:r>
            <w:r w:rsidRPr="00527337">
              <w:t xml:space="preserve"> SL)</w:t>
            </w:r>
          </w:p>
        </w:tc>
        <w:tc>
          <w:tcPr>
            <w:tcW w:w="2693" w:type="dxa"/>
          </w:tcPr>
          <w:p w14:paraId="445860AE" w14:textId="77777777" w:rsidR="00937FF1" w:rsidRPr="00527337" w:rsidRDefault="00937FF1" w:rsidP="00AA3637">
            <w:pPr>
              <w:pStyle w:val="Tabletext"/>
            </w:pPr>
            <w:r w:rsidRPr="00527337">
              <w:t>Not specified</w:t>
            </w:r>
          </w:p>
        </w:tc>
        <w:tc>
          <w:tcPr>
            <w:tcW w:w="1985" w:type="dxa"/>
          </w:tcPr>
          <w:p w14:paraId="0D81D765" w14:textId="77777777" w:rsidR="00937FF1" w:rsidRPr="00527337" w:rsidRDefault="00937FF1" w:rsidP="00AA3637">
            <w:pPr>
              <w:pStyle w:val="Tabletext"/>
            </w:pPr>
            <w:r w:rsidRPr="00527337">
              <w:t>Not specified</w:t>
            </w:r>
          </w:p>
        </w:tc>
        <w:tc>
          <w:tcPr>
            <w:tcW w:w="2255" w:type="dxa"/>
          </w:tcPr>
          <w:p w14:paraId="4930EB8C" w14:textId="77777777" w:rsidR="00937FF1" w:rsidRPr="00527337" w:rsidRDefault="00937FF1" w:rsidP="00AA3637">
            <w:pPr>
              <w:pStyle w:val="Tabletext"/>
            </w:pPr>
            <w:r w:rsidRPr="00527337">
              <w:t>Not specified</w:t>
            </w:r>
          </w:p>
        </w:tc>
      </w:tr>
      <w:tr w:rsidR="00937FF1" w:rsidRPr="00527337" w14:paraId="3F13377A"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66C2A0D5" w14:textId="77777777" w:rsidR="00937FF1" w:rsidRPr="00527337" w:rsidRDefault="00937FF1" w:rsidP="00AA3637">
            <w:pPr>
              <w:pStyle w:val="Tabletext"/>
            </w:pPr>
            <w:r w:rsidRPr="00527337">
              <w:t>Antenna height</w:t>
            </w:r>
          </w:p>
        </w:tc>
        <w:tc>
          <w:tcPr>
            <w:tcW w:w="1101" w:type="dxa"/>
          </w:tcPr>
          <w:p w14:paraId="53A10A62" w14:textId="77777777" w:rsidR="00937FF1" w:rsidRPr="00527337" w:rsidRDefault="00937FF1" w:rsidP="00AA3637">
            <w:pPr>
              <w:pStyle w:val="Tabletext"/>
              <w:jc w:val="center"/>
            </w:pPr>
          </w:p>
        </w:tc>
        <w:tc>
          <w:tcPr>
            <w:tcW w:w="1860" w:type="dxa"/>
          </w:tcPr>
          <w:p w14:paraId="641826DE" w14:textId="77777777" w:rsidR="00937FF1" w:rsidRPr="00527337" w:rsidRDefault="00937FF1" w:rsidP="00AA3637">
            <w:pPr>
              <w:pStyle w:val="Tabletext"/>
            </w:pPr>
            <w:r w:rsidRPr="00527337">
              <w:t>Aircraft altitude</w:t>
            </w:r>
          </w:p>
        </w:tc>
        <w:tc>
          <w:tcPr>
            <w:tcW w:w="2092" w:type="dxa"/>
          </w:tcPr>
          <w:p w14:paraId="0D98079D" w14:textId="77777777" w:rsidR="00937FF1" w:rsidRPr="00527337" w:rsidRDefault="00937FF1" w:rsidP="00AA3637">
            <w:pPr>
              <w:pStyle w:val="Tabletext"/>
            </w:pPr>
            <w:r w:rsidRPr="00527337">
              <w:t>Ground level</w:t>
            </w:r>
          </w:p>
        </w:tc>
        <w:tc>
          <w:tcPr>
            <w:tcW w:w="2693" w:type="dxa"/>
          </w:tcPr>
          <w:p w14:paraId="1C68DA45" w14:textId="77777777" w:rsidR="00937FF1" w:rsidRPr="00527337" w:rsidRDefault="00937FF1" w:rsidP="00AA3637">
            <w:pPr>
              <w:pStyle w:val="Tabletext"/>
            </w:pPr>
            <w:r w:rsidRPr="00527337">
              <w:t>Ground level</w:t>
            </w:r>
          </w:p>
        </w:tc>
        <w:tc>
          <w:tcPr>
            <w:tcW w:w="1985" w:type="dxa"/>
          </w:tcPr>
          <w:p w14:paraId="7D8A406F" w14:textId="77777777" w:rsidR="00937FF1" w:rsidRPr="00527337" w:rsidRDefault="00937FF1" w:rsidP="00AA3637">
            <w:pPr>
              <w:pStyle w:val="Tabletext"/>
            </w:pPr>
            <w:r w:rsidRPr="00527337">
              <w:t>Ground level</w:t>
            </w:r>
          </w:p>
        </w:tc>
        <w:tc>
          <w:tcPr>
            <w:tcW w:w="2255" w:type="dxa"/>
          </w:tcPr>
          <w:p w14:paraId="3BD6EB72" w14:textId="77777777" w:rsidR="00937FF1" w:rsidRPr="00527337" w:rsidRDefault="00937FF1" w:rsidP="00AA3637">
            <w:pPr>
              <w:pStyle w:val="Tabletext"/>
            </w:pPr>
            <w:r w:rsidRPr="00527337">
              <w:t>Ground level</w:t>
            </w:r>
          </w:p>
        </w:tc>
      </w:tr>
      <w:tr w:rsidR="00937FF1" w:rsidRPr="00527337" w14:paraId="087DF0C4"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5F440C99" w14:textId="77777777" w:rsidR="00937FF1" w:rsidRPr="00527337" w:rsidRDefault="00937FF1" w:rsidP="00AA3637">
            <w:pPr>
              <w:pStyle w:val="Tabletext"/>
            </w:pPr>
            <w:r w:rsidRPr="00527337">
              <w:t xml:space="preserve">Receiver IF 3 dB bandwidth </w:t>
            </w:r>
          </w:p>
        </w:tc>
        <w:tc>
          <w:tcPr>
            <w:tcW w:w="1101" w:type="dxa"/>
          </w:tcPr>
          <w:p w14:paraId="50A43C2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860" w:type="dxa"/>
          </w:tcPr>
          <w:p w14:paraId="47A44D3B" w14:textId="77777777" w:rsidR="00937FF1" w:rsidRPr="00527337" w:rsidRDefault="00937FF1" w:rsidP="00AA3637">
            <w:pPr>
              <w:pStyle w:val="Tabletext"/>
            </w:pPr>
            <w:r w:rsidRPr="00527337">
              <w:t>24</w:t>
            </w:r>
          </w:p>
        </w:tc>
        <w:tc>
          <w:tcPr>
            <w:tcW w:w="2092" w:type="dxa"/>
          </w:tcPr>
          <w:p w14:paraId="05339898" w14:textId="77777777" w:rsidR="00937FF1" w:rsidRPr="00527337" w:rsidRDefault="00937FF1" w:rsidP="00AA3637">
            <w:pPr>
              <w:pStyle w:val="Tabletext"/>
            </w:pPr>
            <w:r w:rsidRPr="00527337">
              <w:t>40</w:t>
            </w:r>
          </w:p>
        </w:tc>
        <w:tc>
          <w:tcPr>
            <w:tcW w:w="2693" w:type="dxa"/>
          </w:tcPr>
          <w:p w14:paraId="2771AFA0" w14:textId="77777777" w:rsidR="00937FF1" w:rsidRPr="00527337" w:rsidRDefault="00937FF1" w:rsidP="00AA3637">
            <w:pPr>
              <w:pStyle w:val="Tabletext"/>
            </w:pPr>
            <w:r w:rsidRPr="00527337">
              <w:t>1</w:t>
            </w:r>
          </w:p>
        </w:tc>
        <w:tc>
          <w:tcPr>
            <w:tcW w:w="1985" w:type="dxa"/>
          </w:tcPr>
          <w:p w14:paraId="4F6B4DA3" w14:textId="77777777" w:rsidR="00937FF1" w:rsidRPr="00527337" w:rsidRDefault="00937FF1" w:rsidP="00AA3637">
            <w:pPr>
              <w:pStyle w:val="Tabletext"/>
            </w:pPr>
            <w:r w:rsidRPr="00527337">
              <w:t>0.52</w:t>
            </w:r>
          </w:p>
        </w:tc>
        <w:tc>
          <w:tcPr>
            <w:tcW w:w="2255" w:type="dxa"/>
          </w:tcPr>
          <w:p w14:paraId="628E4F1D" w14:textId="77777777" w:rsidR="00937FF1" w:rsidRPr="00527337" w:rsidRDefault="00937FF1" w:rsidP="00AA3637">
            <w:pPr>
              <w:pStyle w:val="Tabletext"/>
            </w:pPr>
            <w:r w:rsidRPr="00527337">
              <w:t>2.5</w:t>
            </w:r>
          </w:p>
        </w:tc>
      </w:tr>
      <w:tr w:rsidR="00937FF1" w:rsidRPr="00527337" w14:paraId="57BBEF5D"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628A51E3" w14:textId="77777777" w:rsidR="00937FF1" w:rsidRPr="00527337" w:rsidRDefault="00937FF1" w:rsidP="00AA3637">
            <w:pPr>
              <w:pStyle w:val="Tabletext"/>
            </w:pPr>
            <w:r w:rsidRPr="00527337">
              <w:t xml:space="preserve">Receiver noise figure </w:t>
            </w:r>
          </w:p>
        </w:tc>
        <w:tc>
          <w:tcPr>
            <w:tcW w:w="1101" w:type="dxa"/>
          </w:tcPr>
          <w:p w14:paraId="6F7464A1"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1860" w:type="dxa"/>
          </w:tcPr>
          <w:p w14:paraId="5F45554B" w14:textId="77777777" w:rsidR="00937FF1" w:rsidRPr="00527337" w:rsidRDefault="00937FF1" w:rsidP="00AA3637">
            <w:pPr>
              <w:pStyle w:val="Tabletext"/>
            </w:pPr>
            <w:r w:rsidRPr="00527337">
              <w:t>Not specified</w:t>
            </w:r>
          </w:p>
        </w:tc>
        <w:tc>
          <w:tcPr>
            <w:tcW w:w="2092" w:type="dxa"/>
          </w:tcPr>
          <w:p w14:paraId="01E6122A" w14:textId="77777777" w:rsidR="00937FF1" w:rsidRPr="00527337" w:rsidRDefault="00937FF1" w:rsidP="00AA3637">
            <w:pPr>
              <w:pStyle w:val="Tabletext"/>
            </w:pPr>
            <w:r w:rsidRPr="00527337">
              <w:t>13</w:t>
            </w:r>
          </w:p>
        </w:tc>
        <w:tc>
          <w:tcPr>
            <w:tcW w:w="2693" w:type="dxa"/>
          </w:tcPr>
          <w:p w14:paraId="725388A8" w14:textId="77777777" w:rsidR="00937FF1" w:rsidRPr="00527337" w:rsidRDefault="00937FF1" w:rsidP="00AA3637">
            <w:pPr>
              <w:pStyle w:val="Tabletext"/>
            </w:pPr>
            <w:r w:rsidRPr="00527337">
              <w:t>Not specified</w:t>
            </w:r>
          </w:p>
        </w:tc>
        <w:tc>
          <w:tcPr>
            <w:tcW w:w="1985" w:type="dxa"/>
          </w:tcPr>
          <w:p w14:paraId="09AE861B" w14:textId="77777777" w:rsidR="00937FF1" w:rsidRPr="00527337" w:rsidRDefault="00937FF1" w:rsidP="00AA3637">
            <w:pPr>
              <w:pStyle w:val="Tabletext"/>
            </w:pPr>
            <w:r w:rsidRPr="00527337">
              <w:t>3.4</w:t>
            </w:r>
          </w:p>
        </w:tc>
        <w:tc>
          <w:tcPr>
            <w:tcW w:w="2255" w:type="dxa"/>
          </w:tcPr>
          <w:p w14:paraId="075B6199" w14:textId="77777777" w:rsidR="00937FF1" w:rsidRPr="00527337" w:rsidRDefault="00937FF1" w:rsidP="00AA3637">
            <w:pPr>
              <w:pStyle w:val="Tabletext"/>
            </w:pPr>
            <w:r w:rsidRPr="00527337">
              <w:t>Not specified</w:t>
            </w:r>
          </w:p>
        </w:tc>
      </w:tr>
      <w:tr w:rsidR="00937FF1" w:rsidRPr="00527337" w14:paraId="1E986F29"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5FDAB93F" w14:textId="77777777" w:rsidR="00937FF1" w:rsidRPr="00527337" w:rsidRDefault="00937FF1" w:rsidP="00AA3637">
            <w:pPr>
              <w:pStyle w:val="Tabletext"/>
            </w:pPr>
            <w:r w:rsidRPr="00527337">
              <w:t xml:space="preserve">Minimum discernible signal </w:t>
            </w:r>
          </w:p>
        </w:tc>
        <w:tc>
          <w:tcPr>
            <w:tcW w:w="1101" w:type="dxa"/>
          </w:tcPr>
          <w:p w14:paraId="65018664"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1860" w:type="dxa"/>
          </w:tcPr>
          <w:p w14:paraId="068DA8BC" w14:textId="77777777" w:rsidR="00937FF1" w:rsidRPr="00527337" w:rsidRDefault="00937FF1" w:rsidP="00AA3637">
            <w:pPr>
              <w:pStyle w:val="Tabletext"/>
            </w:pPr>
            <w:r w:rsidRPr="00527337">
              <w:sym w:font="Symbol" w:char="F02D"/>
            </w:r>
            <w:r w:rsidRPr="00527337">
              <w:t>99</w:t>
            </w:r>
          </w:p>
        </w:tc>
        <w:tc>
          <w:tcPr>
            <w:tcW w:w="2092" w:type="dxa"/>
          </w:tcPr>
          <w:p w14:paraId="038EF830" w14:textId="77777777" w:rsidR="00937FF1" w:rsidRPr="00527337" w:rsidRDefault="00937FF1" w:rsidP="00AA3637">
            <w:pPr>
              <w:pStyle w:val="Tabletext"/>
            </w:pPr>
            <w:r w:rsidRPr="00527337">
              <w:sym w:font="Symbol" w:char="F02D"/>
            </w:r>
            <w:r w:rsidRPr="00527337">
              <w:t>65</w:t>
            </w:r>
          </w:p>
        </w:tc>
        <w:tc>
          <w:tcPr>
            <w:tcW w:w="2693" w:type="dxa"/>
          </w:tcPr>
          <w:p w14:paraId="1ED3EC48" w14:textId="77777777" w:rsidR="00937FF1" w:rsidRPr="00527337" w:rsidRDefault="00937FF1" w:rsidP="00AA3637">
            <w:pPr>
              <w:pStyle w:val="Tabletext"/>
            </w:pPr>
            <w:r w:rsidRPr="00527337">
              <w:sym w:font="Symbol" w:char="F02D"/>
            </w:r>
            <w:r w:rsidRPr="00527337">
              <w:t>107</w:t>
            </w:r>
          </w:p>
        </w:tc>
        <w:tc>
          <w:tcPr>
            <w:tcW w:w="1985" w:type="dxa"/>
          </w:tcPr>
          <w:p w14:paraId="431C4B64" w14:textId="77777777" w:rsidR="00937FF1" w:rsidRPr="00527337" w:rsidRDefault="00937FF1" w:rsidP="00AA3637">
            <w:pPr>
              <w:pStyle w:val="Tabletext"/>
            </w:pPr>
            <w:r w:rsidRPr="00527337">
              <w:sym w:font="Symbol" w:char="F02D"/>
            </w:r>
            <w:r w:rsidRPr="00527337">
              <w:t>113</w:t>
            </w:r>
          </w:p>
        </w:tc>
        <w:tc>
          <w:tcPr>
            <w:tcW w:w="2255" w:type="dxa"/>
          </w:tcPr>
          <w:p w14:paraId="2F850EE0" w14:textId="77777777" w:rsidR="00937FF1" w:rsidRPr="00527337" w:rsidRDefault="00937FF1" w:rsidP="00AA3637">
            <w:pPr>
              <w:pStyle w:val="Tabletext"/>
            </w:pPr>
            <w:r w:rsidRPr="00527337">
              <w:sym w:font="Symbol" w:char="F02D"/>
            </w:r>
            <w:r w:rsidRPr="00527337">
              <w:t>98</w:t>
            </w:r>
          </w:p>
        </w:tc>
      </w:tr>
      <w:tr w:rsidR="00937FF1" w:rsidRPr="00527337" w14:paraId="7EA51ABC"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Mar>
              <w:left w:w="85" w:type="dxa"/>
              <w:right w:w="28" w:type="dxa"/>
            </w:tcMar>
          </w:tcPr>
          <w:p w14:paraId="58ED2BD2" w14:textId="77777777" w:rsidR="00937FF1" w:rsidRPr="00527337" w:rsidRDefault="00937FF1" w:rsidP="00AA3637">
            <w:pPr>
              <w:pStyle w:val="Tabletext"/>
            </w:pPr>
            <w:r w:rsidRPr="00527337">
              <w:t xml:space="preserve">Chirp bandwidth </w:t>
            </w:r>
          </w:p>
        </w:tc>
        <w:tc>
          <w:tcPr>
            <w:tcW w:w="1101" w:type="dxa"/>
          </w:tcPr>
          <w:p w14:paraId="1DB6EC69"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860" w:type="dxa"/>
          </w:tcPr>
          <w:p w14:paraId="0D9838D0" w14:textId="77777777" w:rsidR="00937FF1" w:rsidRPr="00527337" w:rsidRDefault="00937FF1" w:rsidP="00AA3637">
            <w:pPr>
              <w:pStyle w:val="Tabletext"/>
            </w:pPr>
            <w:r w:rsidRPr="00527337">
              <w:t>Not applicable</w:t>
            </w:r>
          </w:p>
        </w:tc>
        <w:tc>
          <w:tcPr>
            <w:tcW w:w="2092" w:type="dxa"/>
          </w:tcPr>
          <w:p w14:paraId="23C82DAD" w14:textId="77777777" w:rsidR="00937FF1" w:rsidRPr="00527337" w:rsidRDefault="00937FF1" w:rsidP="00AA3637">
            <w:pPr>
              <w:pStyle w:val="Tabletext"/>
            </w:pPr>
            <w:r w:rsidRPr="00527337">
              <w:t>Not applicable</w:t>
            </w:r>
          </w:p>
        </w:tc>
        <w:tc>
          <w:tcPr>
            <w:tcW w:w="2693" w:type="dxa"/>
          </w:tcPr>
          <w:p w14:paraId="518CFC78" w14:textId="77777777" w:rsidR="00937FF1" w:rsidRPr="00527337" w:rsidRDefault="00937FF1" w:rsidP="00AA3637">
            <w:pPr>
              <w:pStyle w:val="Tabletext"/>
            </w:pPr>
            <w:r w:rsidRPr="00527337">
              <w:t>Not applicable</w:t>
            </w:r>
          </w:p>
        </w:tc>
        <w:tc>
          <w:tcPr>
            <w:tcW w:w="1985" w:type="dxa"/>
          </w:tcPr>
          <w:p w14:paraId="28BE7165" w14:textId="77777777" w:rsidR="00937FF1" w:rsidRPr="00527337" w:rsidRDefault="00937FF1" w:rsidP="00AA3637">
            <w:pPr>
              <w:pStyle w:val="Tabletext"/>
            </w:pPr>
            <w:r w:rsidRPr="00527337">
              <w:t>Not specified</w:t>
            </w:r>
          </w:p>
        </w:tc>
        <w:tc>
          <w:tcPr>
            <w:tcW w:w="2255" w:type="dxa"/>
          </w:tcPr>
          <w:p w14:paraId="2D10F573" w14:textId="77777777" w:rsidR="00937FF1" w:rsidRPr="00527337" w:rsidRDefault="00937FF1" w:rsidP="00AA3637">
            <w:pPr>
              <w:pStyle w:val="Tabletext"/>
            </w:pPr>
            <w:r w:rsidRPr="00527337">
              <w:t>Not applicable</w:t>
            </w:r>
          </w:p>
        </w:tc>
      </w:tr>
      <w:tr w:rsidR="00937FF1" w:rsidRPr="00527337" w14:paraId="0FD5D1C3"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1EFF95F6" w14:textId="77777777" w:rsidR="00937FF1" w:rsidRPr="00527337" w:rsidRDefault="00937FF1" w:rsidP="00AA3637">
            <w:pPr>
              <w:pStyle w:val="Tabletext"/>
              <w:rPr>
                <w:lang w:val="de-DE"/>
              </w:rPr>
            </w:pPr>
            <w:r w:rsidRPr="00527337">
              <w:rPr>
                <w:lang w:val="de-DE"/>
              </w:rPr>
              <w:t xml:space="preserve">RF emission bandwidth </w:t>
            </w:r>
          </w:p>
          <w:p w14:paraId="4E28B4FD" w14:textId="77777777" w:rsidR="00937FF1" w:rsidRPr="00527337" w:rsidRDefault="00937FF1" w:rsidP="00AA3637">
            <w:pPr>
              <w:pStyle w:val="Tabletex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101" w:type="dxa"/>
          </w:tcPr>
          <w:p w14:paraId="0AB437B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860" w:type="dxa"/>
          </w:tcPr>
          <w:p w14:paraId="3ECA06E0" w14:textId="77777777" w:rsidR="00937FF1" w:rsidRPr="00527337" w:rsidRDefault="00937FF1" w:rsidP="00AA3637">
            <w:pPr>
              <w:pStyle w:val="Tabletext"/>
            </w:pPr>
          </w:p>
          <w:p w14:paraId="67769D55" w14:textId="77777777" w:rsidR="00937FF1" w:rsidRPr="00527337" w:rsidRDefault="00937FF1" w:rsidP="00AA3637">
            <w:pPr>
              <w:pStyle w:val="Tabletext"/>
            </w:pPr>
            <w:r w:rsidRPr="00527337">
              <w:t>2.4</w:t>
            </w:r>
            <w:r w:rsidRPr="00527337">
              <w:br/>
              <w:t>13.3</w:t>
            </w:r>
          </w:p>
        </w:tc>
        <w:tc>
          <w:tcPr>
            <w:tcW w:w="2092" w:type="dxa"/>
          </w:tcPr>
          <w:p w14:paraId="4C7EBD8A" w14:textId="77777777" w:rsidR="00937FF1" w:rsidRPr="00527337" w:rsidRDefault="00937FF1" w:rsidP="00AA3637">
            <w:pPr>
              <w:pStyle w:val="Tabletext"/>
            </w:pPr>
          </w:p>
          <w:p w14:paraId="353A340B" w14:textId="77777777" w:rsidR="00937FF1" w:rsidRPr="00527337" w:rsidRDefault="00937FF1" w:rsidP="00AA3637">
            <w:pPr>
              <w:pStyle w:val="Tabletext"/>
            </w:pPr>
            <w:r w:rsidRPr="00527337">
              <w:t>4.7</w:t>
            </w:r>
            <w:r w:rsidRPr="00527337">
              <w:br/>
              <w:t>11.2</w:t>
            </w:r>
          </w:p>
        </w:tc>
        <w:tc>
          <w:tcPr>
            <w:tcW w:w="2693" w:type="dxa"/>
          </w:tcPr>
          <w:p w14:paraId="14EB6CD4" w14:textId="77777777" w:rsidR="00937FF1" w:rsidRPr="00527337" w:rsidRDefault="00937FF1" w:rsidP="00AA3637">
            <w:pPr>
              <w:pStyle w:val="Tabletext"/>
            </w:pPr>
          </w:p>
          <w:p w14:paraId="26BACAE6" w14:textId="77777777" w:rsidR="00937FF1" w:rsidRPr="00527337" w:rsidRDefault="00937FF1" w:rsidP="00AA3637">
            <w:pPr>
              <w:pStyle w:val="Tabletext"/>
            </w:pPr>
            <w:r w:rsidRPr="00527337">
              <w:t>0.85</w:t>
            </w:r>
            <w:r w:rsidRPr="00527337">
              <w:br/>
              <w:t>5.50</w:t>
            </w:r>
          </w:p>
        </w:tc>
        <w:tc>
          <w:tcPr>
            <w:tcW w:w="1985" w:type="dxa"/>
          </w:tcPr>
          <w:p w14:paraId="670690C6" w14:textId="77777777" w:rsidR="00937FF1" w:rsidRPr="00527337" w:rsidRDefault="00937FF1" w:rsidP="00AA3637">
            <w:pPr>
              <w:pStyle w:val="Tabletext"/>
            </w:pPr>
          </w:p>
          <w:p w14:paraId="01ECF71E" w14:textId="77777777" w:rsidR="00937FF1" w:rsidRPr="00527337" w:rsidRDefault="00937FF1" w:rsidP="00AA3637">
            <w:pPr>
              <w:pStyle w:val="Tabletext"/>
            </w:pPr>
            <w:r w:rsidRPr="00527337">
              <w:t>Not specified</w:t>
            </w:r>
            <w:r w:rsidRPr="00527337">
              <w:br/>
              <w:t>Not specified</w:t>
            </w:r>
          </w:p>
        </w:tc>
        <w:tc>
          <w:tcPr>
            <w:tcW w:w="2255" w:type="dxa"/>
          </w:tcPr>
          <w:p w14:paraId="7AD0DEAF" w14:textId="77777777" w:rsidR="00937FF1" w:rsidRPr="00527337" w:rsidRDefault="00937FF1" w:rsidP="00AA3637">
            <w:pPr>
              <w:pStyle w:val="Tabletext"/>
            </w:pPr>
          </w:p>
          <w:p w14:paraId="39FBE6E6" w14:textId="77777777" w:rsidR="00937FF1" w:rsidRPr="00527337" w:rsidRDefault="00937FF1" w:rsidP="00AA3637">
            <w:pPr>
              <w:pStyle w:val="Tabletext"/>
            </w:pPr>
            <w:r w:rsidRPr="00527337">
              <w:t>3.6</w:t>
            </w:r>
            <w:r w:rsidRPr="00527337">
              <w:br/>
              <w:t>25.0</w:t>
            </w:r>
          </w:p>
        </w:tc>
      </w:tr>
    </w:tbl>
    <w:p w14:paraId="4B767631" w14:textId="304673BA" w:rsidR="00937FF1" w:rsidRDefault="00937FF1">
      <w:pPr>
        <w:tabs>
          <w:tab w:val="clear" w:pos="1134"/>
          <w:tab w:val="clear" w:pos="1871"/>
          <w:tab w:val="clear" w:pos="2268"/>
        </w:tabs>
        <w:overflowPunct/>
        <w:autoSpaceDE/>
        <w:autoSpaceDN/>
        <w:adjustRightInd/>
        <w:spacing w:before="0"/>
        <w:textAlignment w:val="auto"/>
        <w:rPr>
          <w:caps/>
          <w:sz w:val="20"/>
        </w:rPr>
      </w:pPr>
    </w:p>
    <w:p w14:paraId="19D262D1" w14:textId="3725A0E7" w:rsidR="00937FF1" w:rsidRDefault="00937FF1">
      <w:pPr>
        <w:tabs>
          <w:tab w:val="clear" w:pos="1134"/>
          <w:tab w:val="clear" w:pos="1871"/>
          <w:tab w:val="clear" w:pos="2268"/>
        </w:tabs>
        <w:overflowPunct/>
        <w:autoSpaceDE/>
        <w:autoSpaceDN/>
        <w:adjustRightInd/>
        <w:spacing w:before="0"/>
        <w:textAlignment w:val="auto"/>
        <w:rPr>
          <w:caps/>
          <w:sz w:val="20"/>
        </w:rPr>
      </w:pPr>
      <w:r>
        <w:rPr>
          <w:caps/>
          <w:sz w:val="20"/>
        </w:rPr>
        <w:br w:type="page"/>
      </w:r>
    </w:p>
    <w:p w14:paraId="18DCCEE7" w14:textId="078B6536" w:rsidR="00937FF1" w:rsidRPr="00527337" w:rsidRDefault="00937FF1" w:rsidP="00937FF1">
      <w:pPr>
        <w:pStyle w:val="TableNo"/>
      </w:pPr>
      <w:r>
        <w:lastRenderedPageBreak/>
        <w:br/>
      </w:r>
      <w:r w:rsidRPr="00527337">
        <w:t>TABLE 3 (</w:t>
      </w:r>
      <w:r w:rsidRPr="00527337">
        <w:rPr>
          <w:i/>
          <w:iCs/>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13"/>
        <w:gridCol w:w="1453"/>
        <w:gridCol w:w="2854"/>
        <w:gridCol w:w="3297"/>
        <w:gridCol w:w="3442"/>
      </w:tblGrid>
      <w:tr w:rsidR="00937FF1" w:rsidRPr="00527337" w14:paraId="28C6BBB0" w14:textId="77777777" w:rsidTr="00AA3637">
        <w:trPr>
          <w:cantSplit/>
          <w:jc w:val="center"/>
        </w:trPr>
        <w:tc>
          <w:tcPr>
            <w:tcW w:w="2757" w:type="dxa"/>
          </w:tcPr>
          <w:p w14:paraId="69FA3C12" w14:textId="77777777" w:rsidR="00937FF1" w:rsidRPr="00527337" w:rsidRDefault="00937FF1" w:rsidP="00AA3637">
            <w:pPr>
              <w:pStyle w:val="Tablehead"/>
            </w:pPr>
            <w:r w:rsidRPr="00527337">
              <w:t>Characteristics</w:t>
            </w:r>
          </w:p>
        </w:tc>
        <w:tc>
          <w:tcPr>
            <w:tcW w:w="1174" w:type="dxa"/>
          </w:tcPr>
          <w:p w14:paraId="3FDF7BAB" w14:textId="77777777" w:rsidR="00937FF1" w:rsidRPr="00527337" w:rsidRDefault="00937FF1" w:rsidP="00AA3637">
            <w:pPr>
              <w:pStyle w:val="Tablehead"/>
            </w:pPr>
            <w:r w:rsidRPr="00527337">
              <w:t>Units</w:t>
            </w:r>
          </w:p>
        </w:tc>
        <w:tc>
          <w:tcPr>
            <w:tcW w:w="2305" w:type="dxa"/>
          </w:tcPr>
          <w:p w14:paraId="7B9835FF" w14:textId="77777777" w:rsidR="00937FF1" w:rsidRPr="00527337" w:rsidRDefault="00937FF1" w:rsidP="00AA3637">
            <w:pPr>
              <w:pStyle w:val="Tablehead"/>
            </w:pPr>
            <w:r w:rsidRPr="00527337">
              <w:t>System G6</w:t>
            </w:r>
          </w:p>
        </w:tc>
        <w:tc>
          <w:tcPr>
            <w:tcW w:w="2663" w:type="dxa"/>
          </w:tcPr>
          <w:p w14:paraId="195C608A" w14:textId="77777777" w:rsidR="00937FF1" w:rsidRPr="00527337" w:rsidRDefault="00937FF1" w:rsidP="00AA3637">
            <w:pPr>
              <w:pStyle w:val="Tablehead"/>
            </w:pPr>
            <w:r w:rsidRPr="00527337">
              <w:t>System G7</w:t>
            </w:r>
          </w:p>
        </w:tc>
        <w:tc>
          <w:tcPr>
            <w:tcW w:w="2780" w:type="dxa"/>
          </w:tcPr>
          <w:p w14:paraId="07F04D00" w14:textId="77777777" w:rsidR="00937FF1" w:rsidRPr="00527337" w:rsidRDefault="00937FF1" w:rsidP="00AA3637">
            <w:pPr>
              <w:pStyle w:val="Tablehead"/>
            </w:pPr>
            <w:r w:rsidRPr="00527337">
              <w:t>System G8</w:t>
            </w:r>
          </w:p>
        </w:tc>
      </w:tr>
      <w:tr w:rsidR="00937FF1" w:rsidRPr="00A225B7" w14:paraId="00335F85" w14:textId="77777777" w:rsidTr="00AA3637">
        <w:trPr>
          <w:cantSplit/>
          <w:jc w:val="center"/>
        </w:trPr>
        <w:tc>
          <w:tcPr>
            <w:tcW w:w="2757" w:type="dxa"/>
          </w:tcPr>
          <w:p w14:paraId="6B1B1BBD" w14:textId="77777777" w:rsidR="00937FF1" w:rsidRPr="00527337" w:rsidRDefault="00937FF1" w:rsidP="00AA3637">
            <w:pPr>
              <w:pStyle w:val="Tabletext"/>
            </w:pPr>
            <w:r w:rsidRPr="00527337">
              <w:t>Function</w:t>
            </w:r>
          </w:p>
        </w:tc>
        <w:tc>
          <w:tcPr>
            <w:tcW w:w="1174" w:type="dxa"/>
          </w:tcPr>
          <w:p w14:paraId="0A040279" w14:textId="77777777" w:rsidR="00937FF1" w:rsidRPr="00527337" w:rsidRDefault="00937FF1" w:rsidP="00AA3637">
            <w:pPr>
              <w:pStyle w:val="Tabletext"/>
              <w:jc w:val="center"/>
            </w:pPr>
          </w:p>
        </w:tc>
        <w:tc>
          <w:tcPr>
            <w:tcW w:w="2305" w:type="dxa"/>
          </w:tcPr>
          <w:p w14:paraId="56DF8325" w14:textId="77777777" w:rsidR="00937FF1" w:rsidRPr="00527337" w:rsidRDefault="00937FF1" w:rsidP="00AA3637">
            <w:pPr>
              <w:pStyle w:val="Tabletext"/>
            </w:pPr>
            <w:r w:rsidRPr="00527337">
              <w:t>Airport surveillance/GCA</w:t>
            </w:r>
          </w:p>
        </w:tc>
        <w:tc>
          <w:tcPr>
            <w:tcW w:w="2663" w:type="dxa"/>
          </w:tcPr>
          <w:p w14:paraId="57B6FC34" w14:textId="77777777" w:rsidR="00937FF1" w:rsidRPr="00527337" w:rsidRDefault="00937FF1" w:rsidP="00AA3637">
            <w:pPr>
              <w:pStyle w:val="Tabletext"/>
            </w:pPr>
            <w:r w:rsidRPr="00527337">
              <w:t>Precision approach radar</w:t>
            </w:r>
          </w:p>
        </w:tc>
        <w:tc>
          <w:tcPr>
            <w:tcW w:w="2780" w:type="dxa"/>
          </w:tcPr>
          <w:p w14:paraId="21F647F6" w14:textId="77777777" w:rsidR="00937FF1" w:rsidRPr="00BC38A0" w:rsidRDefault="00937FF1" w:rsidP="00AA3637">
            <w:pPr>
              <w:pStyle w:val="Tabletext"/>
              <w:rPr>
                <w:lang w:val="en-US"/>
              </w:rPr>
            </w:pPr>
            <w:r w:rsidRPr="00BC38A0">
              <w:rPr>
                <w:lang w:val="en-US"/>
              </w:rPr>
              <w:t>Airport surface detection equipment (ASDE)</w:t>
            </w:r>
          </w:p>
        </w:tc>
      </w:tr>
      <w:tr w:rsidR="00937FF1" w:rsidRPr="00527337" w14:paraId="4AE36ED7" w14:textId="77777777" w:rsidTr="00AA3637">
        <w:trPr>
          <w:cantSplit/>
          <w:jc w:val="center"/>
        </w:trPr>
        <w:tc>
          <w:tcPr>
            <w:tcW w:w="2757" w:type="dxa"/>
          </w:tcPr>
          <w:p w14:paraId="4DE418CE" w14:textId="77777777" w:rsidR="00937FF1" w:rsidRPr="00527337" w:rsidRDefault="00937FF1" w:rsidP="00AA3637">
            <w:pPr>
              <w:pStyle w:val="Tabletext"/>
            </w:pPr>
            <w:r w:rsidRPr="00527337">
              <w:t xml:space="preserve">Platform type </w:t>
            </w:r>
          </w:p>
        </w:tc>
        <w:tc>
          <w:tcPr>
            <w:tcW w:w="1174" w:type="dxa"/>
          </w:tcPr>
          <w:p w14:paraId="4298661D" w14:textId="77777777" w:rsidR="00937FF1" w:rsidRPr="00527337" w:rsidRDefault="00937FF1" w:rsidP="00AA3637">
            <w:pPr>
              <w:pStyle w:val="Tabletext"/>
              <w:jc w:val="center"/>
            </w:pPr>
          </w:p>
        </w:tc>
        <w:tc>
          <w:tcPr>
            <w:tcW w:w="2305" w:type="dxa"/>
          </w:tcPr>
          <w:p w14:paraId="6B922F23" w14:textId="77777777" w:rsidR="00937FF1" w:rsidRPr="00527337" w:rsidRDefault="00937FF1" w:rsidP="00AA3637">
            <w:pPr>
              <w:pStyle w:val="Tabletext"/>
            </w:pPr>
            <w:r w:rsidRPr="00527337">
              <w:t>Ground (mobile)</w:t>
            </w:r>
          </w:p>
        </w:tc>
        <w:tc>
          <w:tcPr>
            <w:tcW w:w="2663" w:type="dxa"/>
          </w:tcPr>
          <w:p w14:paraId="6227524A" w14:textId="77777777" w:rsidR="00937FF1" w:rsidRPr="00527337" w:rsidRDefault="00937FF1" w:rsidP="00AA3637">
            <w:pPr>
              <w:pStyle w:val="Tabletext"/>
            </w:pPr>
            <w:r w:rsidRPr="00527337">
              <w:t>Ground (fixed or transportable)</w:t>
            </w:r>
          </w:p>
        </w:tc>
        <w:tc>
          <w:tcPr>
            <w:tcW w:w="2780" w:type="dxa"/>
          </w:tcPr>
          <w:p w14:paraId="198CD566" w14:textId="77777777" w:rsidR="00937FF1" w:rsidRPr="00527337" w:rsidRDefault="00937FF1" w:rsidP="00AA3637">
            <w:pPr>
              <w:pStyle w:val="Tabletext"/>
            </w:pPr>
            <w:r w:rsidRPr="00527337">
              <w:t>Ground</w:t>
            </w:r>
          </w:p>
        </w:tc>
      </w:tr>
      <w:tr w:rsidR="00937FF1" w:rsidRPr="00A225B7" w14:paraId="2DAD7840" w14:textId="77777777" w:rsidTr="00AA3637">
        <w:trPr>
          <w:cantSplit/>
          <w:jc w:val="center"/>
        </w:trPr>
        <w:tc>
          <w:tcPr>
            <w:tcW w:w="2757" w:type="dxa"/>
          </w:tcPr>
          <w:p w14:paraId="121FFE35" w14:textId="77777777" w:rsidR="00937FF1" w:rsidRPr="00527337" w:rsidRDefault="00937FF1" w:rsidP="00AA3637">
            <w:pPr>
              <w:pStyle w:val="Tabletext"/>
            </w:pPr>
            <w:r w:rsidRPr="00527337">
              <w:t xml:space="preserve">Tuning range </w:t>
            </w:r>
          </w:p>
        </w:tc>
        <w:tc>
          <w:tcPr>
            <w:tcW w:w="1174" w:type="dxa"/>
          </w:tcPr>
          <w:p w14:paraId="7067F165"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305" w:type="dxa"/>
          </w:tcPr>
          <w:p w14:paraId="5EA4AE18" w14:textId="77777777" w:rsidR="00937FF1" w:rsidRPr="00527337" w:rsidRDefault="00937FF1" w:rsidP="00AA3637">
            <w:pPr>
              <w:pStyle w:val="Tabletext"/>
            </w:pPr>
            <w:r w:rsidRPr="00527337">
              <w:t>9 025</w:t>
            </w:r>
          </w:p>
        </w:tc>
        <w:tc>
          <w:tcPr>
            <w:tcW w:w="2663" w:type="dxa"/>
          </w:tcPr>
          <w:p w14:paraId="6EB7B90A" w14:textId="77777777" w:rsidR="00937FF1" w:rsidRPr="00527337" w:rsidRDefault="00937FF1" w:rsidP="00AA3637">
            <w:pPr>
              <w:pStyle w:val="Tabletext"/>
            </w:pPr>
            <w:r w:rsidRPr="00527337">
              <w:t>9 000-9 200</w:t>
            </w:r>
            <w:r w:rsidRPr="00527337">
              <w:br/>
              <w:t>(4 frequencies/system)</w:t>
            </w:r>
          </w:p>
        </w:tc>
        <w:tc>
          <w:tcPr>
            <w:tcW w:w="2780" w:type="dxa"/>
          </w:tcPr>
          <w:p w14:paraId="1942AB2C" w14:textId="77777777" w:rsidR="00937FF1" w:rsidRPr="00BC38A0" w:rsidRDefault="00937FF1" w:rsidP="00AA3637">
            <w:pPr>
              <w:pStyle w:val="Tabletext"/>
              <w:rPr>
                <w:lang w:val="en-US"/>
              </w:rPr>
            </w:pPr>
            <w:r w:rsidRPr="00BC38A0">
              <w:rPr>
                <w:lang w:val="en-US"/>
              </w:rPr>
              <w:t>9 000-9 200; pulse-to-pulse agile over 4 frequencies</w:t>
            </w:r>
          </w:p>
        </w:tc>
      </w:tr>
      <w:tr w:rsidR="00937FF1" w:rsidRPr="00A225B7" w14:paraId="59C6BA64" w14:textId="77777777" w:rsidTr="00AA3637">
        <w:trPr>
          <w:cantSplit/>
          <w:jc w:val="center"/>
        </w:trPr>
        <w:tc>
          <w:tcPr>
            <w:tcW w:w="2757" w:type="dxa"/>
          </w:tcPr>
          <w:p w14:paraId="72EAEABE" w14:textId="77777777" w:rsidR="00937FF1" w:rsidRPr="00527337" w:rsidRDefault="00937FF1" w:rsidP="00AA3637">
            <w:pPr>
              <w:pStyle w:val="Tabletext"/>
            </w:pPr>
            <w:r w:rsidRPr="00527337">
              <w:t>Modulation</w:t>
            </w:r>
          </w:p>
        </w:tc>
        <w:tc>
          <w:tcPr>
            <w:tcW w:w="1174" w:type="dxa"/>
          </w:tcPr>
          <w:p w14:paraId="393C5D68" w14:textId="77777777" w:rsidR="00937FF1" w:rsidRPr="00527337" w:rsidRDefault="00937FF1" w:rsidP="00AA3637">
            <w:pPr>
              <w:pStyle w:val="Tabletext"/>
              <w:jc w:val="center"/>
            </w:pPr>
          </w:p>
        </w:tc>
        <w:tc>
          <w:tcPr>
            <w:tcW w:w="2305" w:type="dxa"/>
          </w:tcPr>
          <w:p w14:paraId="5BD8254A" w14:textId="77777777" w:rsidR="00937FF1" w:rsidRPr="00527337" w:rsidRDefault="00937FF1" w:rsidP="00AA3637">
            <w:pPr>
              <w:pStyle w:val="Tabletext"/>
            </w:pPr>
            <w:r w:rsidRPr="00527337">
              <w:t>Plain and NLFM pulses</w:t>
            </w:r>
          </w:p>
        </w:tc>
        <w:tc>
          <w:tcPr>
            <w:tcW w:w="2663" w:type="dxa"/>
          </w:tcPr>
          <w:p w14:paraId="0E1B5ECE" w14:textId="77777777" w:rsidR="00937FF1" w:rsidRPr="00BC38A0" w:rsidRDefault="00937FF1" w:rsidP="00AA3637">
            <w:pPr>
              <w:pStyle w:val="Tabletext"/>
              <w:rPr>
                <w:lang w:val="en-US"/>
              </w:rPr>
            </w:pPr>
            <w:r w:rsidRPr="00BC38A0">
              <w:rPr>
                <w:lang w:val="en-US"/>
              </w:rPr>
              <w:t>Plain and NLFM pulse pairs</w:t>
            </w:r>
          </w:p>
        </w:tc>
        <w:tc>
          <w:tcPr>
            <w:tcW w:w="2780" w:type="dxa"/>
          </w:tcPr>
          <w:p w14:paraId="4B10ACEC" w14:textId="77777777" w:rsidR="00937FF1" w:rsidRPr="00BC38A0" w:rsidRDefault="00937FF1" w:rsidP="00AA3637">
            <w:pPr>
              <w:pStyle w:val="Tabletext"/>
              <w:rPr>
                <w:lang w:val="en-US"/>
              </w:rPr>
            </w:pPr>
            <w:r w:rsidRPr="00BC38A0">
              <w:rPr>
                <w:lang w:val="en-US"/>
              </w:rPr>
              <w:t>Plain and LFM pulse pairs</w:t>
            </w:r>
          </w:p>
        </w:tc>
      </w:tr>
      <w:tr w:rsidR="00937FF1" w:rsidRPr="00527337" w14:paraId="11E14FA9" w14:textId="77777777" w:rsidTr="00AA3637">
        <w:trPr>
          <w:cantSplit/>
          <w:jc w:val="center"/>
        </w:trPr>
        <w:tc>
          <w:tcPr>
            <w:tcW w:w="2757" w:type="dxa"/>
          </w:tcPr>
          <w:p w14:paraId="37E9744E" w14:textId="77777777" w:rsidR="00937FF1" w:rsidRPr="00527337" w:rsidRDefault="00937FF1" w:rsidP="00AA3637">
            <w:pPr>
              <w:pStyle w:val="Tabletext"/>
            </w:pPr>
            <w:r w:rsidRPr="00527337">
              <w:t xml:space="preserve">Peak power into antenna </w:t>
            </w:r>
          </w:p>
        </w:tc>
        <w:tc>
          <w:tcPr>
            <w:tcW w:w="1174" w:type="dxa"/>
          </w:tcPr>
          <w:p w14:paraId="121FB658" w14:textId="77777777" w:rsidR="00937FF1" w:rsidRPr="00527337" w:rsidRDefault="00937FF1" w:rsidP="00AA3637">
            <w:pPr>
              <w:pStyle w:val="Tabletext"/>
              <w:keepLines/>
              <w:tabs>
                <w:tab w:val="left" w:leader="dot" w:pos="7938"/>
                <w:tab w:val="center" w:pos="9526"/>
              </w:tabs>
              <w:ind w:left="567" w:hanging="567"/>
              <w:jc w:val="center"/>
            </w:pPr>
            <w:r w:rsidRPr="00527337">
              <w:t>W</w:t>
            </w:r>
          </w:p>
        </w:tc>
        <w:tc>
          <w:tcPr>
            <w:tcW w:w="2305" w:type="dxa"/>
          </w:tcPr>
          <w:p w14:paraId="65A317EC" w14:textId="77777777" w:rsidR="00937FF1" w:rsidRPr="00527337" w:rsidRDefault="00937FF1" w:rsidP="00AA3637">
            <w:pPr>
              <w:pStyle w:val="Tabletext"/>
            </w:pPr>
            <w:r w:rsidRPr="00527337">
              <w:t>310.5</w:t>
            </w:r>
          </w:p>
        </w:tc>
        <w:tc>
          <w:tcPr>
            <w:tcW w:w="2663" w:type="dxa"/>
          </w:tcPr>
          <w:p w14:paraId="3CD99D4A" w14:textId="77777777" w:rsidR="00937FF1" w:rsidRPr="00527337" w:rsidRDefault="00937FF1" w:rsidP="00AA3637">
            <w:pPr>
              <w:pStyle w:val="Tabletext"/>
            </w:pPr>
            <w:r w:rsidRPr="00527337">
              <w:t>500</w:t>
            </w:r>
          </w:p>
        </w:tc>
        <w:tc>
          <w:tcPr>
            <w:tcW w:w="2780" w:type="dxa"/>
          </w:tcPr>
          <w:p w14:paraId="0373F096" w14:textId="77777777" w:rsidR="00937FF1" w:rsidRPr="00527337" w:rsidRDefault="00937FF1" w:rsidP="00AA3637">
            <w:pPr>
              <w:pStyle w:val="Tabletext"/>
            </w:pPr>
            <w:r w:rsidRPr="00527337">
              <w:t>70</w:t>
            </w:r>
          </w:p>
        </w:tc>
      </w:tr>
      <w:tr w:rsidR="00937FF1" w:rsidRPr="00A225B7" w14:paraId="12D1C1DB" w14:textId="77777777" w:rsidTr="00AA3637">
        <w:trPr>
          <w:cantSplit/>
          <w:jc w:val="center"/>
        </w:trPr>
        <w:tc>
          <w:tcPr>
            <w:tcW w:w="2757" w:type="dxa"/>
          </w:tcPr>
          <w:p w14:paraId="0BB9BD78" w14:textId="77777777" w:rsidR="00937FF1" w:rsidRPr="00BC38A0" w:rsidRDefault="00937FF1" w:rsidP="00AA3637">
            <w:pPr>
              <w:pStyle w:val="Tabletext"/>
              <w:rPr>
                <w:lang w:val="en-US"/>
              </w:rPr>
            </w:pPr>
            <w:r w:rsidRPr="00BC38A0">
              <w:rPr>
                <w:lang w:val="en-US"/>
              </w:rPr>
              <w:t xml:space="preserve">Pulse width and pulse repetition rate </w:t>
            </w:r>
          </w:p>
        </w:tc>
        <w:tc>
          <w:tcPr>
            <w:tcW w:w="1174" w:type="dxa"/>
          </w:tcPr>
          <w:p w14:paraId="6FA66B79"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t>pps</w:t>
            </w:r>
          </w:p>
        </w:tc>
        <w:tc>
          <w:tcPr>
            <w:tcW w:w="2305" w:type="dxa"/>
          </w:tcPr>
          <w:p w14:paraId="5E75FAB7" w14:textId="77777777" w:rsidR="00937FF1" w:rsidRPr="00527337" w:rsidRDefault="00937FF1" w:rsidP="00AA3637">
            <w:pPr>
              <w:pStyle w:val="Tabletext"/>
            </w:pPr>
            <w:r w:rsidRPr="00527337">
              <w:t xml:space="preserve">1.2, 30, and 96 </w:t>
            </w:r>
            <w:r w:rsidRPr="00527337">
              <w:br/>
              <w:t>12 800, 3 200-6 300 and 2 120</w:t>
            </w:r>
          </w:p>
        </w:tc>
        <w:tc>
          <w:tcPr>
            <w:tcW w:w="2663" w:type="dxa"/>
          </w:tcPr>
          <w:p w14:paraId="6F201EC3" w14:textId="77777777" w:rsidR="00937FF1" w:rsidRPr="00527337" w:rsidRDefault="00937FF1" w:rsidP="00AA3637">
            <w:pPr>
              <w:pStyle w:val="Tabletext"/>
            </w:pPr>
            <w:r w:rsidRPr="00527337">
              <w:t>0.65 and 25 pulse-pair</w:t>
            </w:r>
            <w:r w:rsidRPr="00527337">
              <w:br/>
              <w:t>3 470, 3 500, 5 200 and 5 300</w:t>
            </w:r>
          </w:p>
        </w:tc>
        <w:tc>
          <w:tcPr>
            <w:tcW w:w="2780" w:type="dxa"/>
            <w:tcMar>
              <w:right w:w="28" w:type="dxa"/>
            </w:tcMar>
          </w:tcPr>
          <w:p w14:paraId="3E490857" w14:textId="77777777" w:rsidR="00937FF1" w:rsidRPr="00BC38A0" w:rsidRDefault="00937FF1" w:rsidP="00AA3637">
            <w:pPr>
              <w:pStyle w:val="Tabletext"/>
              <w:rPr>
                <w:lang w:val="en-US"/>
              </w:rPr>
            </w:pPr>
            <w:r w:rsidRPr="00BC38A0">
              <w:rPr>
                <w:lang w:val="en-US"/>
              </w:rPr>
              <w:t>0.04 and 4.0 (compressed to 0.040)</w:t>
            </w:r>
            <w:r w:rsidRPr="00BC38A0">
              <w:rPr>
                <w:lang w:val="en-US"/>
              </w:rPr>
              <w:br/>
              <w:t>4 096 each, 8192 total</w:t>
            </w:r>
          </w:p>
        </w:tc>
      </w:tr>
      <w:tr w:rsidR="00937FF1" w:rsidRPr="00527337" w14:paraId="7779528D" w14:textId="77777777" w:rsidTr="00AA3637">
        <w:trPr>
          <w:cantSplit/>
          <w:jc w:val="center"/>
        </w:trPr>
        <w:tc>
          <w:tcPr>
            <w:tcW w:w="2757" w:type="dxa"/>
          </w:tcPr>
          <w:p w14:paraId="1406B6A5" w14:textId="77777777" w:rsidR="00937FF1" w:rsidRPr="00527337" w:rsidRDefault="00937FF1" w:rsidP="00AA3637">
            <w:pPr>
              <w:pStyle w:val="Tabletext"/>
            </w:pPr>
            <w:r w:rsidRPr="00527337">
              <w:t>Maximum duty cycle</w:t>
            </w:r>
          </w:p>
        </w:tc>
        <w:tc>
          <w:tcPr>
            <w:tcW w:w="1174" w:type="dxa"/>
          </w:tcPr>
          <w:p w14:paraId="60998160" w14:textId="77777777" w:rsidR="00937FF1" w:rsidRPr="00527337" w:rsidRDefault="00937FF1" w:rsidP="00AA3637">
            <w:pPr>
              <w:pStyle w:val="Tabletext"/>
              <w:jc w:val="center"/>
            </w:pPr>
          </w:p>
        </w:tc>
        <w:tc>
          <w:tcPr>
            <w:tcW w:w="2305" w:type="dxa"/>
          </w:tcPr>
          <w:p w14:paraId="7C052ADF" w14:textId="77777777" w:rsidR="00937FF1" w:rsidRPr="00527337" w:rsidRDefault="00937FF1" w:rsidP="00AA3637">
            <w:pPr>
              <w:pStyle w:val="Tabletext"/>
            </w:pPr>
            <w:r w:rsidRPr="00527337">
              <w:t>0.203</w:t>
            </w:r>
          </w:p>
        </w:tc>
        <w:tc>
          <w:tcPr>
            <w:tcW w:w="2663" w:type="dxa"/>
          </w:tcPr>
          <w:p w14:paraId="6D4A9589" w14:textId="77777777" w:rsidR="00937FF1" w:rsidRPr="00527337" w:rsidRDefault="00937FF1" w:rsidP="00AA3637">
            <w:pPr>
              <w:pStyle w:val="Tabletext"/>
            </w:pPr>
            <w:r w:rsidRPr="00527337">
              <w:t>0.11</w:t>
            </w:r>
          </w:p>
        </w:tc>
        <w:tc>
          <w:tcPr>
            <w:tcW w:w="2780" w:type="dxa"/>
          </w:tcPr>
          <w:p w14:paraId="61579198" w14:textId="77777777" w:rsidR="00937FF1" w:rsidRPr="00527337" w:rsidRDefault="00937FF1" w:rsidP="00AA3637">
            <w:pPr>
              <w:pStyle w:val="Tabletext"/>
            </w:pPr>
            <w:r w:rsidRPr="00527337">
              <w:t>0.017</w:t>
            </w:r>
          </w:p>
        </w:tc>
      </w:tr>
      <w:tr w:rsidR="00937FF1" w:rsidRPr="00527337" w14:paraId="4E018FB7" w14:textId="77777777" w:rsidTr="00AA3637">
        <w:trPr>
          <w:cantSplit/>
          <w:jc w:val="center"/>
        </w:trPr>
        <w:tc>
          <w:tcPr>
            <w:tcW w:w="2757" w:type="dxa"/>
          </w:tcPr>
          <w:p w14:paraId="0460DF5E" w14:textId="77777777" w:rsidR="00937FF1" w:rsidRPr="00527337" w:rsidRDefault="00937FF1" w:rsidP="00AA3637">
            <w:pPr>
              <w:pStyle w:val="Tabletext"/>
            </w:pPr>
            <w:r w:rsidRPr="00527337">
              <w:t xml:space="preserve">Pulse rise/fall time </w:t>
            </w:r>
          </w:p>
        </w:tc>
        <w:tc>
          <w:tcPr>
            <w:tcW w:w="1174" w:type="dxa"/>
          </w:tcPr>
          <w:p w14:paraId="1365BB3E"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305" w:type="dxa"/>
          </w:tcPr>
          <w:p w14:paraId="40CD05CD" w14:textId="77777777" w:rsidR="00937FF1" w:rsidRPr="00527337" w:rsidRDefault="00937FF1" w:rsidP="00AA3637">
            <w:pPr>
              <w:pStyle w:val="Tabletext"/>
            </w:pPr>
            <w:r w:rsidRPr="00527337">
              <w:t>Not specified</w:t>
            </w:r>
          </w:p>
        </w:tc>
        <w:tc>
          <w:tcPr>
            <w:tcW w:w="2663" w:type="dxa"/>
          </w:tcPr>
          <w:p w14:paraId="14645FDE" w14:textId="77777777" w:rsidR="00937FF1" w:rsidRPr="00527337" w:rsidRDefault="00937FF1" w:rsidP="00AA3637">
            <w:pPr>
              <w:pStyle w:val="Tabletext"/>
            </w:pPr>
            <w:r w:rsidRPr="00527337">
              <w:t>0.15/0.15 and 0.15/0.15</w:t>
            </w:r>
          </w:p>
        </w:tc>
        <w:tc>
          <w:tcPr>
            <w:tcW w:w="2780" w:type="dxa"/>
          </w:tcPr>
          <w:p w14:paraId="69BE8BAE" w14:textId="77777777" w:rsidR="00937FF1" w:rsidRPr="00527337" w:rsidRDefault="00937FF1" w:rsidP="00AA3637">
            <w:pPr>
              <w:pStyle w:val="Tabletext"/>
            </w:pPr>
            <w:r w:rsidRPr="00527337">
              <w:t>Short pulse: 0.016/0.018;</w:t>
            </w:r>
            <w:r w:rsidRPr="00527337">
              <w:br/>
              <w:t>Long pulse: 0.082/0.06</w:t>
            </w:r>
          </w:p>
        </w:tc>
      </w:tr>
      <w:tr w:rsidR="00937FF1" w:rsidRPr="00527337" w14:paraId="4B176F30" w14:textId="77777777" w:rsidTr="00AA3637">
        <w:trPr>
          <w:cantSplit/>
          <w:jc w:val="center"/>
        </w:trPr>
        <w:tc>
          <w:tcPr>
            <w:tcW w:w="2757" w:type="dxa"/>
          </w:tcPr>
          <w:p w14:paraId="2CF342D6" w14:textId="77777777" w:rsidR="00937FF1" w:rsidRPr="00527337" w:rsidRDefault="00937FF1" w:rsidP="00AA3637">
            <w:pPr>
              <w:pStyle w:val="Tabletext"/>
            </w:pPr>
            <w:r w:rsidRPr="00527337">
              <w:t>Output device</w:t>
            </w:r>
          </w:p>
        </w:tc>
        <w:tc>
          <w:tcPr>
            <w:tcW w:w="1174" w:type="dxa"/>
          </w:tcPr>
          <w:p w14:paraId="0B57E00A" w14:textId="77777777" w:rsidR="00937FF1" w:rsidRPr="00527337" w:rsidRDefault="00937FF1" w:rsidP="00AA3637">
            <w:pPr>
              <w:pStyle w:val="Tabletext"/>
              <w:jc w:val="center"/>
            </w:pPr>
          </w:p>
        </w:tc>
        <w:tc>
          <w:tcPr>
            <w:tcW w:w="2305" w:type="dxa"/>
          </w:tcPr>
          <w:p w14:paraId="453AA05F" w14:textId="77777777" w:rsidR="00937FF1" w:rsidRPr="00527337" w:rsidRDefault="00937FF1" w:rsidP="00AA3637">
            <w:pPr>
              <w:pStyle w:val="Tabletext"/>
            </w:pPr>
            <w:r w:rsidRPr="00527337">
              <w:t>Solid state</w:t>
            </w:r>
          </w:p>
        </w:tc>
        <w:tc>
          <w:tcPr>
            <w:tcW w:w="2663" w:type="dxa"/>
          </w:tcPr>
          <w:p w14:paraId="752733F3" w14:textId="77777777" w:rsidR="00937FF1" w:rsidRPr="00527337" w:rsidRDefault="00937FF1" w:rsidP="00AA3637">
            <w:pPr>
              <w:pStyle w:val="Tabletext"/>
            </w:pPr>
            <w:r w:rsidRPr="00527337">
              <w:t>Transistors</w:t>
            </w:r>
          </w:p>
        </w:tc>
        <w:tc>
          <w:tcPr>
            <w:tcW w:w="2780" w:type="dxa"/>
          </w:tcPr>
          <w:p w14:paraId="7C00F081" w14:textId="77777777" w:rsidR="00937FF1" w:rsidRPr="00527337" w:rsidRDefault="00937FF1" w:rsidP="00AA3637">
            <w:pPr>
              <w:pStyle w:val="Tabletext"/>
            </w:pPr>
            <w:r w:rsidRPr="00527337">
              <w:t xml:space="preserve">Solid state </w:t>
            </w:r>
          </w:p>
        </w:tc>
      </w:tr>
      <w:tr w:rsidR="00937FF1" w:rsidRPr="00527337" w14:paraId="1E13569B" w14:textId="77777777" w:rsidTr="00AA3637">
        <w:trPr>
          <w:cantSplit/>
          <w:jc w:val="center"/>
        </w:trPr>
        <w:tc>
          <w:tcPr>
            <w:tcW w:w="2757" w:type="dxa"/>
          </w:tcPr>
          <w:p w14:paraId="5D1154AF" w14:textId="77777777" w:rsidR="00937FF1" w:rsidRPr="00527337" w:rsidRDefault="00937FF1" w:rsidP="00AA3637">
            <w:pPr>
              <w:pStyle w:val="Tabletext"/>
            </w:pPr>
            <w:r w:rsidRPr="00527337">
              <w:t>Antenna pattern type</w:t>
            </w:r>
          </w:p>
        </w:tc>
        <w:tc>
          <w:tcPr>
            <w:tcW w:w="1174" w:type="dxa"/>
          </w:tcPr>
          <w:p w14:paraId="7CEAAC04" w14:textId="77777777" w:rsidR="00937FF1" w:rsidRPr="00527337" w:rsidRDefault="00937FF1" w:rsidP="00AA3637">
            <w:pPr>
              <w:pStyle w:val="Tabletext"/>
              <w:jc w:val="center"/>
            </w:pPr>
          </w:p>
        </w:tc>
        <w:tc>
          <w:tcPr>
            <w:tcW w:w="2305" w:type="dxa"/>
          </w:tcPr>
          <w:p w14:paraId="51D60B9D" w14:textId="77777777" w:rsidR="00937FF1" w:rsidRPr="00527337" w:rsidRDefault="00937FF1" w:rsidP="00AA3637">
            <w:pPr>
              <w:pStyle w:val="Tabletext"/>
            </w:pPr>
            <w:r w:rsidRPr="00527337">
              <w:t>Fan (csc</w:t>
            </w:r>
            <w:r w:rsidRPr="00527337">
              <w:rPr>
                <w:vertAlign w:val="superscript"/>
              </w:rPr>
              <w:t>2</w:t>
            </w:r>
            <w:r w:rsidRPr="00527337">
              <w:t>)</w:t>
            </w:r>
          </w:p>
        </w:tc>
        <w:tc>
          <w:tcPr>
            <w:tcW w:w="2663" w:type="dxa"/>
          </w:tcPr>
          <w:p w14:paraId="1B88711C" w14:textId="77777777" w:rsidR="00937FF1" w:rsidRPr="00BC38A0" w:rsidRDefault="00937FF1" w:rsidP="00AA3637">
            <w:pPr>
              <w:pStyle w:val="Tabletext"/>
              <w:rPr>
                <w:lang w:val="en-US"/>
              </w:rPr>
            </w:pPr>
            <w:r w:rsidRPr="00BC38A0">
              <w:rPr>
                <w:lang w:val="en-US"/>
              </w:rPr>
              <w:t>Vertical fan and horizontal fan</w:t>
            </w:r>
          </w:p>
        </w:tc>
        <w:tc>
          <w:tcPr>
            <w:tcW w:w="2780" w:type="dxa"/>
          </w:tcPr>
          <w:p w14:paraId="5C68084D" w14:textId="77777777" w:rsidR="00937FF1" w:rsidRPr="00527337" w:rsidRDefault="00937FF1" w:rsidP="00AA3637">
            <w:pPr>
              <w:pStyle w:val="Tabletext"/>
            </w:pPr>
            <w:r w:rsidRPr="00527337">
              <w:t>Inverse csc</w:t>
            </w:r>
            <w:r w:rsidRPr="00527337">
              <w:rPr>
                <w:vertAlign w:val="superscript"/>
              </w:rPr>
              <w:t>2</w:t>
            </w:r>
          </w:p>
        </w:tc>
      </w:tr>
      <w:tr w:rsidR="00937FF1" w:rsidRPr="00527337" w14:paraId="280A85CD" w14:textId="77777777" w:rsidTr="00AA3637">
        <w:trPr>
          <w:cantSplit/>
          <w:jc w:val="center"/>
        </w:trPr>
        <w:tc>
          <w:tcPr>
            <w:tcW w:w="2757" w:type="dxa"/>
          </w:tcPr>
          <w:p w14:paraId="66EE299C" w14:textId="77777777" w:rsidR="00937FF1" w:rsidRPr="00527337" w:rsidRDefault="00937FF1" w:rsidP="00AA3637">
            <w:pPr>
              <w:pStyle w:val="Tabletext"/>
            </w:pPr>
            <w:r w:rsidRPr="00527337">
              <w:t>Antenna type</w:t>
            </w:r>
          </w:p>
        </w:tc>
        <w:tc>
          <w:tcPr>
            <w:tcW w:w="1174" w:type="dxa"/>
          </w:tcPr>
          <w:p w14:paraId="59BF3371" w14:textId="77777777" w:rsidR="00937FF1" w:rsidRPr="00527337" w:rsidRDefault="00937FF1" w:rsidP="00AA3637">
            <w:pPr>
              <w:pStyle w:val="Tabletext"/>
              <w:jc w:val="center"/>
            </w:pPr>
          </w:p>
        </w:tc>
        <w:tc>
          <w:tcPr>
            <w:tcW w:w="2305" w:type="dxa"/>
          </w:tcPr>
          <w:p w14:paraId="172553DD" w14:textId="77777777" w:rsidR="00937FF1" w:rsidRPr="00527337" w:rsidRDefault="00937FF1" w:rsidP="00AA3637">
            <w:pPr>
              <w:pStyle w:val="Tabletext"/>
            </w:pPr>
            <w:r w:rsidRPr="00527337">
              <w:t>Active array + reflector</w:t>
            </w:r>
          </w:p>
        </w:tc>
        <w:tc>
          <w:tcPr>
            <w:tcW w:w="2663" w:type="dxa"/>
          </w:tcPr>
          <w:p w14:paraId="0E0F08A6" w14:textId="77777777" w:rsidR="00937FF1" w:rsidRPr="00527337" w:rsidRDefault="00937FF1" w:rsidP="00AA3637">
            <w:pPr>
              <w:pStyle w:val="Tabletext"/>
            </w:pPr>
            <w:r w:rsidRPr="00527337">
              <w:t>Two phased arrays</w:t>
            </w:r>
          </w:p>
        </w:tc>
        <w:tc>
          <w:tcPr>
            <w:tcW w:w="2780" w:type="dxa"/>
          </w:tcPr>
          <w:p w14:paraId="71CB8718" w14:textId="77777777" w:rsidR="00937FF1" w:rsidRPr="00527337" w:rsidRDefault="00937FF1" w:rsidP="00AA3637">
            <w:pPr>
              <w:pStyle w:val="Tabletext"/>
            </w:pPr>
            <w:r w:rsidRPr="00527337">
              <w:t>Passive array</w:t>
            </w:r>
          </w:p>
        </w:tc>
      </w:tr>
      <w:tr w:rsidR="00937FF1" w:rsidRPr="00527337" w14:paraId="75794F1B" w14:textId="77777777" w:rsidTr="00AA3637">
        <w:trPr>
          <w:cantSplit/>
          <w:jc w:val="center"/>
        </w:trPr>
        <w:tc>
          <w:tcPr>
            <w:tcW w:w="2757" w:type="dxa"/>
          </w:tcPr>
          <w:p w14:paraId="36BBDA79" w14:textId="77777777" w:rsidR="00937FF1" w:rsidRPr="00527337" w:rsidRDefault="00937FF1" w:rsidP="00AA3637">
            <w:pPr>
              <w:pStyle w:val="Tabletext"/>
            </w:pPr>
            <w:r w:rsidRPr="00527337">
              <w:t>Antenna polarization</w:t>
            </w:r>
          </w:p>
        </w:tc>
        <w:tc>
          <w:tcPr>
            <w:tcW w:w="1174" w:type="dxa"/>
          </w:tcPr>
          <w:p w14:paraId="5FB914FE" w14:textId="77777777" w:rsidR="00937FF1" w:rsidRPr="00527337" w:rsidRDefault="00937FF1" w:rsidP="00AA3637">
            <w:pPr>
              <w:pStyle w:val="Tabletext"/>
              <w:jc w:val="center"/>
            </w:pPr>
          </w:p>
        </w:tc>
        <w:tc>
          <w:tcPr>
            <w:tcW w:w="2305" w:type="dxa"/>
          </w:tcPr>
          <w:p w14:paraId="5A674796" w14:textId="77777777" w:rsidR="00937FF1" w:rsidRPr="00527337" w:rsidRDefault="00937FF1" w:rsidP="00AA3637">
            <w:pPr>
              <w:pStyle w:val="Tabletext"/>
            </w:pPr>
            <w:r w:rsidRPr="00527337">
              <w:t>Vertical</w:t>
            </w:r>
          </w:p>
        </w:tc>
        <w:tc>
          <w:tcPr>
            <w:tcW w:w="2663" w:type="dxa"/>
          </w:tcPr>
          <w:p w14:paraId="4732343C" w14:textId="77777777" w:rsidR="00937FF1" w:rsidRPr="00527337" w:rsidRDefault="00937FF1" w:rsidP="00AA3637">
            <w:pPr>
              <w:pStyle w:val="Tabletext"/>
            </w:pPr>
            <w:r w:rsidRPr="00527337">
              <w:t>Right-hand circular</w:t>
            </w:r>
          </w:p>
        </w:tc>
        <w:tc>
          <w:tcPr>
            <w:tcW w:w="2780" w:type="dxa"/>
          </w:tcPr>
          <w:p w14:paraId="6C0ACD77" w14:textId="77777777" w:rsidR="00937FF1" w:rsidRPr="00527337" w:rsidRDefault="00937FF1" w:rsidP="00AA3637">
            <w:pPr>
              <w:pStyle w:val="Tabletext"/>
            </w:pPr>
            <w:r w:rsidRPr="00527337">
              <w:t>Right hand circular</w:t>
            </w:r>
          </w:p>
        </w:tc>
      </w:tr>
      <w:tr w:rsidR="00937FF1" w:rsidRPr="00527337" w14:paraId="426C79D8" w14:textId="77777777" w:rsidTr="00AA3637">
        <w:trPr>
          <w:cantSplit/>
          <w:jc w:val="center"/>
        </w:trPr>
        <w:tc>
          <w:tcPr>
            <w:tcW w:w="2757" w:type="dxa"/>
          </w:tcPr>
          <w:p w14:paraId="49DCA8D5" w14:textId="77777777" w:rsidR="00937FF1" w:rsidRPr="00527337" w:rsidRDefault="00937FF1" w:rsidP="00AA3637">
            <w:pPr>
              <w:pStyle w:val="Tabletext"/>
            </w:pPr>
            <w:r w:rsidRPr="00527337">
              <w:t xml:space="preserve">Antenna main beam gain </w:t>
            </w:r>
          </w:p>
        </w:tc>
        <w:tc>
          <w:tcPr>
            <w:tcW w:w="1174" w:type="dxa"/>
          </w:tcPr>
          <w:p w14:paraId="3145CE1E"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305" w:type="dxa"/>
          </w:tcPr>
          <w:p w14:paraId="5E012D76" w14:textId="77777777" w:rsidR="00937FF1" w:rsidRPr="00527337" w:rsidRDefault="00937FF1" w:rsidP="00AA3637">
            <w:pPr>
              <w:pStyle w:val="Tabletext"/>
            </w:pPr>
            <w:r w:rsidRPr="00527337">
              <w:t>37.5 Tx, 37 Rx</w:t>
            </w:r>
          </w:p>
        </w:tc>
        <w:tc>
          <w:tcPr>
            <w:tcW w:w="2663" w:type="dxa"/>
          </w:tcPr>
          <w:p w14:paraId="6E39FC87" w14:textId="77777777" w:rsidR="00937FF1" w:rsidRPr="00527337" w:rsidRDefault="00937FF1" w:rsidP="00AA3637">
            <w:pPr>
              <w:pStyle w:val="Tabletext"/>
            </w:pPr>
            <w:r w:rsidRPr="00527337">
              <w:t>Vertical fan: 36</w:t>
            </w:r>
            <w:r w:rsidRPr="00527337">
              <w:br/>
              <w:t>Horizontal fan: 36</w:t>
            </w:r>
          </w:p>
        </w:tc>
        <w:tc>
          <w:tcPr>
            <w:tcW w:w="2780" w:type="dxa"/>
          </w:tcPr>
          <w:p w14:paraId="4199C021" w14:textId="77777777" w:rsidR="00937FF1" w:rsidRPr="00527337" w:rsidRDefault="00937FF1" w:rsidP="00AA3637">
            <w:pPr>
              <w:pStyle w:val="Tabletext"/>
            </w:pPr>
            <w:r w:rsidRPr="00527337">
              <w:t>35</w:t>
            </w:r>
          </w:p>
        </w:tc>
      </w:tr>
      <w:tr w:rsidR="00937FF1" w:rsidRPr="00527337" w14:paraId="0BB8CAE2" w14:textId="77777777" w:rsidTr="00AA3637">
        <w:trPr>
          <w:cantSplit/>
          <w:jc w:val="center"/>
        </w:trPr>
        <w:tc>
          <w:tcPr>
            <w:tcW w:w="2757" w:type="dxa"/>
          </w:tcPr>
          <w:p w14:paraId="568B34BA" w14:textId="77777777" w:rsidR="00937FF1" w:rsidRPr="00527337" w:rsidRDefault="00937FF1" w:rsidP="00AA3637">
            <w:pPr>
              <w:pStyle w:val="Tabletext"/>
            </w:pPr>
            <w:r w:rsidRPr="00527337">
              <w:t xml:space="preserve">Antenna elevation beamwidth </w:t>
            </w:r>
          </w:p>
        </w:tc>
        <w:tc>
          <w:tcPr>
            <w:tcW w:w="1174" w:type="dxa"/>
          </w:tcPr>
          <w:p w14:paraId="35729492"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305" w:type="dxa"/>
          </w:tcPr>
          <w:p w14:paraId="07BA6615" w14:textId="77777777" w:rsidR="00937FF1" w:rsidRPr="00527337" w:rsidRDefault="00937FF1" w:rsidP="00AA3637">
            <w:pPr>
              <w:pStyle w:val="Tabletext"/>
            </w:pPr>
            <w:r w:rsidRPr="00527337">
              <w:t>3.5 + csc</w:t>
            </w:r>
            <w:r w:rsidRPr="00527337">
              <w:rPr>
                <w:vertAlign w:val="superscript"/>
              </w:rPr>
              <w:t xml:space="preserve">2 </w:t>
            </w:r>
            <w:r w:rsidRPr="00527337">
              <w:t>to 20</w:t>
            </w:r>
          </w:p>
        </w:tc>
        <w:tc>
          <w:tcPr>
            <w:tcW w:w="2663" w:type="dxa"/>
          </w:tcPr>
          <w:p w14:paraId="14EADA38" w14:textId="77777777" w:rsidR="00937FF1" w:rsidRPr="00527337" w:rsidRDefault="00937FF1" w:rsidP="00AA3637">
            <w:pPr>
              <w:pStyle w:val="Tabletext"/>
            </w:pPr>
            <w:r w:rsidRPr="00527337">
              <w:t>Vertical fan: 9.0</w:t>
            </w:r>
            <w:r w:rsidRPr="00527337">
              <w:br/>
              <w:t>Horizontal fan: 0.63</w:t>
            </w:r>
          </w:p>
        </w:tc>
        <w:tc>
          <w:tcPr>
            <w:tcW w:w="2780" w:type="dxa"/>
          </w:tcPr>
          <w:p w14:paraId="10C25EBA" w14:textId="77777777" w:rsidR="00937FF1" w:rsidRPr="00527337" w:rsidRDefault="00937FF1" w:rsidP="00AA3637">
            <w:pPr>
              <w:pStyle w:val="Tabletext"/>
            </w:pPr>
            <w:r w:rsidRPr="00527337">
              <w:t>19</w:t>
            </w:r>
          </w:p>
        </w:tc>
      </w:tr>
      <w:tr w:rsidR="00937FF1" w:rsidRPr="00527337" w14:paraId="07BD7F2F" w14:textId="77777777" w:rsidTr="00AA3637">
        <w:trPr>
          <w:cantSplit/>
          <w:jc w:val="center"/>
        </w:trPr>
        <w:tc>
          <w:tcPr>
            <w:tcW w:w="2757" w:type="dxa"/>
          </w:tcPr>
          <w:p w14:paraId="4B4BF440" w14:textId="77777777" w:rsidR="00937FF1" w:rsidRPr="00527337" w:rsidRDefault="00937FF1" w:rsidP="00AA3637">
            <w:pPr>
              <w:pStyle w:val="Tabletext"/>
            </w:pPr>
            <w:r w:rsidRPr="00527337">
              <w:t xml:space="preserve">Antenna azimuthal beamwidth </w:t>
            </w:r>
          </w:p>
        </w:tc>
        <w:tc>
          <w:tcPr>
            <w:tcW w:w="1174" w:type="dxa"/>
          </w:tcPr>
          <w:p w14:paraId="3BE62546"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305" w:type="dxa"/>
          </w:tcPr>
          <w:p w14:paraId="0730C919" w14:textId="77777777" w:rsidR="00937FF1" w:rsidRPr="00527337" w:rsidRDefault="00937FF1" w:rsidP="00AA3637">
            <w:pPr>
              <w:pStyle w:val="Tabletext"/>
            </w:pPr>
            <w:r w:rsidRPr="00527337">
              <w:t>1.05</w:t>
            </w:r>
          </w:p>
        </w:tc>
        <w:tc>
          <w:tcPr>
            <w:tcW w:w="2663" w:type="dxa"/>
          </w:tcPr>
          <w:p w14:paraId="759F6F50" w14:textId="77777777" w:rsidR="00937FF1" w:rsidRPr="00527337" w:rsidRDefault="00937FF1" w:rsidP="00AA3637">
            <w:pPr>
              <w:pStyle w:val="Tabletext"/>
            </w:pPr>
            <w:r w:rsidRPr="00527337">
              <w:t>Vertical fan: 1.04</w:t>
            </w:r>
            <w:r w:rsidRPr="00527337">
              <w:br/>
              <w:t>Horizontal fan: 15</w:t>
            </w:r>
          </w:p>
        </w:tc>
        <w:tc>
          <w:tcPr>
            <w:tcW w:w="2780" w:type="dxa"/>
          </w:tcPr>
          <w:p w14:paraId="007E48DA" w14:textId="77777777" w:rsidR="00937FF1" w:rsidRPr="00527337" w:rsidRDefault="00937FF1" w:rsidP="00AA3637">
            <w:pPr>
              <w:pStyle w:val="Tabletext"/>
            </w:pPr>
            <w:r w:rsidRPr="00527337">
              <w:t>0.35</w:t>
            </w:r>
          </w:p>
        </w:tc>
      </w:tr>
    </w:tbl>
    <w:p w14:paraId="0BC4D318" w14:textId="77777777" w:rsidR="00937FF1" w:rsidRPr="00527337" w:rsidRDefault="00937FF1" w:rsidP="00937FF1">
      <w:pPr>
        <w:pStyle w:val="Tablefin"/>
      </w:pPr>
    </w:p>
    <w:p w14:paraId="18E2F45C" w14:textId="14FB4B7B" w:rsidR="00937FF1" w:rsidRPr="00527337" w:rsidRDefault="00937FF1" w:rsidP="00937FF1">
      <w:pPr>
        <w:pStyle w:val="TableNo"/>
      </w:pPr>
      <w:r w:rsidRPr="00527337">
        <w:br w:type="page"/>
      </w:r>
      <w:r>
        <w:lastRenderedPageBreak/>
        <w:br/>
      </w:r>
      <w:r w:rsidRPr="00527337">
        <w:t>TABLE 3 (</w:t>
      </w:r>
      <w:r w:rsidRPr="00527337">
        <w:rPr>
          <w:i/>
          <w:caps w:val="0"/>
        </w:rPr>
        <w:t>continued</w:t>
      </w:r>
      <w:r w:rsidRPr="00527337">
        <w:t>)</w:t>
      </w:r>
    </w:p>
    <w:tbl>
      <w:tblPr>
        <w:tblW w:w="14459" w:type="dxa"/>
        <w:jc w:val="center"/>
        <w:tblLayout w:type="fixed"/>
        <w:tblLook w:val="0000" w:firstRow="0" w:lastRow="0" w:firstColumn="0" w:lastColumn="0" w:noHBand="0" w:noVBand="0"/>
      </w:tblPr>
      <w:tblGrid>
        <w:gridCol w:w="3451"/>
        <w:gridCol w:w="1514"/>
        <w:gridCol w:w="2822"/>
        <w:gridCol w:w="3258"/>
        <w:gridCol w:w="3414"/>
      </w:tblGrid>
      <w:tr w:rsidR="00937FF1" w:rsidRPr="00527337" w14:paraId="65F7329F" w14:textId="77777777" w:rsidTr="00AA3637">
        <w:trPr>
          <w:cantSplit/>
          <w:jc w:val="center"/>
        </w:trPr>
        <w:tc>
          <w:tcPr>
            <w:tcW w:w="2791" w:type="dxa"/>
            <w:tcBorders>
              <w:top w:val="single" w:sz="6" w:space="0" w:color="auto"/>
              <w:left w:val="single" w:sz="6" w:space="0" w:color="auto"/>
              <w:bottom w:val="single" w:sz="6" w:space="0" w:color="auto"/>
            </w:tcBorders>
          </w:tcPr>
          <w:p w14:paraId="55C524D5" w14:textId="77777777" w:rsidR="00937FF1" w:rsidRPr="00527337" w:rsidRDefault="00937FF1" w:rsidP="00AA3637">
            <w:pPr>
              <w:pStyle w:val="Tablehead"/>
            </w:pPr>
            <w:r w:rsidRPr="00527337">
              <w:t>Characteristics</w:t>
            </w:r>
          </w:p>
        </w:tc>
        <w:tc>
          <w:tcPr>
            <w:tcW w:w="1225" w:type="dxa"/>
            <w:tcBorders>
              <w:top w:val="single" w:sz="6" w:space="0" w:color="auto"/>
              <w:left w:val="single" w:sz="6" w:space="0" w:color="auto"/>
              <w:bottom w:val="single" w:sz="6" w:space="0" w:color="auto"/>
              <w:right w:val="single" w:sz="6" w:space="0" w:color="auto"/>
            </w:tcBorders>
          </w:tcPr>
          <w:p w14:paraId="0722D271" w14:textId="77777777" w:rsidR="00937FF1" w:rsidRPr="00527337" w:rsidRDefault="00937FF1" w:rsidP="00AA3637">
            <w:pPr>
              <w:pStyle w:val="Tablehead"/>
            </w:pPr>
            <w:r w:rsidRPr="00527337">
              <w:t>Units</w:t>
            </w:r>
          </w:p>
        </w:tc>
        <w:tc>
          <w:tcPr>
            <w:tcW w:w="2283" w:type="dxa"/>
            <w:tcBorders>
              <w:top w:val="single" w:sz="6" w:space="0" w:color="auto"/>
              <w:left w:val="single" w:sz="6" w:space="0" w:color="auto"/>
              <w:bottom w:val="single" w:sz="6" w:space="0" w:color="auto"/>
            </w:tcBorders>
          </w:tcPr>
          <w:p w14:paraId="5DEFE6C1" w14:textId="77777777" w:rsidR="00937FF1" w:rsidRPr="00527337" w:rsidRDefault="00937FF1" w:rsidP="00AA3637">
            <w:pPr>
              <w:pStyle w:val="Tablehead"/>
            </w:pPr>
            <w:r w:rsidRPr="00527337">
              <w:t>System G6</w:t>
            </w:r>
          </w:p>
        </w:tc>
        <w:tc>
          <w:tcPr>
            <w:tcW w:w="2636" w:type="dxa"/>
            <w:tcBorders>
              <w:top w:val="single" w:sz="6" w:space="0" w:color="auto"/>
              <w:left w:val="single" w:sz="6" w:space="0" w:color="auto"/>
              <w:bottom w:val="single" w:sz="6" w:space="0" w:color="auto"/>
            </w:tcBorders>
          </w:tcPr>
          <w:p w14:paraId="577472AC" w14:textId="77777777" w:rsidR="00937FF1" w:rsidRPr="00527337" w:rsidRDefault="00937FF1" w:rsidP="00AA3637">
            <w:pPr>
              <w:pStyle w:val="Tablehead"/>
            </w:pPr>
            <w:r w:rsidRPr="00527337">
              <w:t>System G7</w:t>
            </w:r>
          </w:p>
        </w:tc>
        <w:tc>
          <w:tcPr>
            <w:tcW w:w="2762" w:type="dxa"/>
            <w:tcBorders>
              <w:top w:val="single" w:sz="4" w:space="0" w:color="auto"/>
              <w:left w:val="single" w:sz="4" w:space="0" w:color="auto"/>
              <w:bottom w:val="single" w:sz="6" w:space="0" w:color="auto"/>
              <w:right w:val="single" w:sz="4" w:space="0" w:color="auto"/>
            </w:tcBorders>
          </w:tcPr>
          <w:p w14:paraId="2960144A" w14:textId="77777777" w:rsidR="00937FF1" w:rsidRPr="00527337" w:rsidRDefault="00937FF1" w:rsidP="00AA3637">
            <w:pPr>
              <w:pStyle w:val="Tablehead"/>
            </w:pPr>
            <w:r w:rsidRPr="00527337">
              <w:t>System G8</w:t>
            </w:r>
          </w:p>
        </w:tc>
      </w:tr>
      <w:tr w:rsidR="00937FF1" w:rsidRPr="00527337" w14:paraId="55A579FC" w14:textId="77777777" w:rsidTr="00AA3637">
        <w:trPr>
          <w:cantSplit/>
          <w:jc w:val="center"/>
        </w:trPr>
        <w:tc>
          <w:tcPr>
            <w:tcW w:w="2791" w:type="dxa"/>
            <w:tcBorders>
              <w:top w:val="single" w:sz="6" w:space="0" w:color="auto"/>
              <w:left w:val="single" w:sz="6" w:space="0" w:color="auto"/>
              <w:bottom w:val="single" w:sz="6" w:space="0" w:color="auto"/>
            </w:tcBorders>
          </w:tcPr>
          <w:p w14:paraId="575DF280" w14:textId="77777777" w:rsidR="00937FF1" w:rsidRPr="00527337" w:rsidRDefault="00937FF1" w:rsidP="00AA3637">
            <w:pPr>
              <w:pStyle w:val="Tabletext"/>
            </w:pPr>
            <w:r w:rsidRPr="00527337">
              <w:t xml:space="preserve">Antenna horizontal scan rate </w:t>
            </w:r>
          </w:p>
        </w:tc>
        <w:tc>
          <w:tcPr>
            <w:tcW w:w="1225" w:type="dxa"/>
            <w:tcBorders>
              <w:top w:val="single" w:sz="6" w:space="0" w:color="auto"/>
              <w:left w:val="single" w:sz="6" w:space="0" w:color="auto"/>
              <w:bottom w:val="single" w:sz="6" w:space="0" w:color="auto"/>
              <w:right w:val="single" w:sz="6" w:space="0" w:color="auto"/>
            </w:tcBorders>
          </w:tcPr>
          <w:p w14:paraId="4A2CF230"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283" w:type="dxa"/>
            <w:tcBorders>
              <w:top w:val="single" w:sz="6" w:space="0" w:color="auto"/>
              <w:left w:val="single" w:sz="6" w:space="0" w:color="auto"/>
              <w:bottom w:val="single" w:sz="6" w:space="0" w:color="auto"/>
            </w:tcBorders>
          </w:tcPr>
          <w:p w14:paraId="39540589" w14:textId="77777777" w:rsidR="00937FF1" w:rsidRPr="00527337" w:rsidRDefault="00937FF1" w:rsidP="00AA3637">
            <w:pPr>
              <w:pStyle w:val="Tabletext"/>
            </w:pPr>
            <w:r w:rsidRPr="00527337">
              <w:t>12</w:t>
            </w:r>
          </w:p>
        </w:tc>
        <w:tc>
          <w:tcPr>
            <w:tcW w:w="2636" w:type="dxa"/>
            <w:tcBorders>
              <w:top w:val="single" w:sz="6" w:space="0" w:color="auto"/>
              <w:left w:val="single" w:sz="6" w:space="0" w:color="auto"/>
              <w:bottom w:val="single" w:sz="6" w:space="0" w:color="auto"/>
            </w:tcBorders>
          </w:tcPr>
          <w:p w14:paraId="67653A66" w14:textId="77777777" w:rsidR="00937FF1" w:rsidRPr="00D43998" w:rsidRDefault="00937FF1" w:rsidP="00AA3637">
            <w:pPr>
              <w:pStyle w:val="Tabletext"/>
              <w:rPr>
                <w:lang w:val="en-US"/>
              </w:rPr>
            </w:pPr>
            <w:r w:rsidRPr="00D43998">
              <w:rPr>
                <w:lang w:val="en-US"/>
              </w:rPr>
              <w:t xml:space="preserve">Vertical fan: 60, half time </w:t>
            </w:r>
            <w:r w:rsidRPr="00D43998">
              <w:rPr>
                <w:lang w:val="en-US"/>
              </w:rPr>
              <w:br/>
              <w:t>(60 scans/min)</w:t>
            </w:r>
          </w:p>
        </w:tc>
        <w:tc>
          <w:tcPr>
            <w:tcW w:w="2762" w:type="dxa"/>
            <w:tcBorders>
              <w:top w:val="single" w:sz="6" w:space="0" w:color="auto"/>
              <w:left w:val="single" w:sz="4" w:space="0" w:color="auto"/>
              <w:bottom w:val="single" w:sz="6" w:space="0" w:color="auto"/>
              <w:right w:val="single" w:sz="4" w:space="0" w:color="auto"/>
            </w:tcBorders>
          </w:tcPr>
          <w:p w14:paraId="317E4EE5" w14:textId="77777777" w:rsidR="00937FF1" w:rsidRPr="00527337" w:rsidRDefault="00937FF1" w:rsidP="00AA3637">
            <w:pPr>
              <w:pStyle w:val="Tabletext"/>
            </w:pPr>
            <w:r w:rsidRPr="00527337">
              <w:t>360</w:t>
            </w:r>
          </w:p>
        </w:tc>
      </w:tr>
      <w:tr w:rsidR="00937FF1" w:rsidRPr="00527337" w14:paraId="395C9382" w14:textId="77777777" w:rsidTr="00AA3637">
        <w:trPr>
          <w:cantSplit/>
          <w:jc w:val="center"/>
        </w:trPr>
        <w:tc>
          <w:tcPr>
            <w:tcW w:w="2791" w:type="dxa"/>
            <w:tcBorders>
              <w:top w:val="single" w:sz="6" w:space="0" w:color="auto"/>
              <w:left w:val="single" w:sz="6" w:space="0" w:color="auto"/>
              <w:bottom w:val="single" w:sz="6" w:space="0" w:color="auto"/>
            </w:tcBorders>
          </w:tcPr>
          <w:p w14:paraId="4845ADBC" w14:textId="77777777" w:rsidR="00937FF1" w:rsidRPr="00527337" w:rsidRDefault="00937FF1" w:rsidP="00AA3637">
            <w:pPr>
              <w:pStyle w:val="Tabletext"/>
            </w:pPr>
            <w:r w:rsidRPr="00527337">
              <w:t>Antenna horizontal scan type (continuous, random, sector, etc.)</w:t>
            </w:r>
          </w:p>
        </w:tc>
        <w:tc>
          <w:tcPr>
            <w:tcW w:w="1225" w:type="dxa"/>
            <w:tcBorders>
              <w:top w:val="single" w:sz="6" w:space="0" w:color="auto"/>
              <w:left w:val="single" w:sz="6" w:space="0" w:color="auto"/>
              <w:bottom w:val="single" w:sz="6" w:space="0" w:color="auto"/>
              <w:right w:val="single" w:sz="6" w:space="0" w:color="auto"/>
            </w:tcBorders>
          </w:tcPr>
          <w:p w14:paraId="3426E26F" w14:textId="77777777" w:rsidR="00937FF1" w:rsidRPr="00527337" w:rsidRDefault="00937FF1" w:rsidP="00AA3637">
            <w:pPr>
              <w:pStyle w:val="Tabletext"/>
              <w:jc w:val="center"/>
            </w:pPr>
          </w:p>
        </w:tc>
        <w:tc>
          <w:tcPr>
            <w:tcW w:w="2283" w:type="dxa"/>
            <w:tcBorders>
              <w:top w:val="single" w:sz="6" w:space="0" w:color="auto"/>
              <w:left w:val="single" w:sz="6" w:space="0" w:color="auto"/>
              <w:bottom w:val="single" w:sz="6" w:space="0" w:color="auto"/>
            </w:tcBorders>
          </w:tcPr>
          <w:p w14:paraId="52C98DB2" w14:textId="77777777" w:rsidR="00937FF1" w:rsidRPr="00527337" w:rsidRDefault="00937FF1" w:rsidP="00AA3637">
            <w:pPr>
              <w:pStyle w:val="Tabletext"/>
            </w:pPr>
            <w:r w:rsidRPr="00527337">
              <w:t>360</w:t>
            </w:r>
            <w:r w:rsidRPr="00527337">
              <w:sym w:font="Symbol" w:char="F0B0"/>
            </w:r>
          </w:p>
        </w:tc>
        <w:tc>
          <w:tcPr>
            <w:tcW w:w="2636" w:type="dxa"/>
            <w:tcBorders>
              <w:top w:val="single" w:sz="6" w:space="0" w:color="auto"/>
              <w:left w:val="single" w:sz="6" w:space="0" w:color="auto"/>
              <w:bottom w:val="single" w:sz="6" w:space="0" w:color="auto"/>
            </w:tcBorders>
          </w:tcPr>
          <w:p w14:paraId="194DC98C" w14:textId="77777777" w:rsidR="00937FF1" w:rsidRPr="00527337" w:rsidRDefault="00937FF1" w:rsidP="00AA3637">
            <w:pPr>
              <w:pStyle w:val="Tabletext"/>
            </w:pPr>
            <w:r w:rsidRPr="00527337">
              <w:t>30</w:t>
            </w:r>
            <w:r w:rsidRPr="00527337">
              <w:sym w:font="Symbol" w:char="F0B0"/>
            </w:r>
            <w:r w:rsidRPr="00527337">
              <w:t xml:space="preserve"> sector</w:t>
            </w:r>
          </w:p>
        </w:tc>
        <w:tc>
          <w:tcPr>
            <w:tcW w:w="2762" w:type="dxa"/>
            <w:tcBorders>
              <w:top w:val="single" w:sz="6" w:space="0" w:color="auto"/>
              <w:left w:val="single" w:sz="4" w:space="0" w:color="auto"/>
              <w:bottom w:val="single" w:sz="6" w:space="0" w:color="auto"/>
              <w:right w:val="single" w:sz="4" w:space="0" w:color="auto"/>
            </w:tcBorders>
          </w:tcPr>
          <w:p w14:paraId="5839B834" w14:textId="77777777" w:rsidR="00937FF1" w:rsidRPr="00527337" w:rsidRDefault="00937FF1" w:rsidP="00AA3637">
            <w:pPr>
              <w:pStyle w:val="Tabletext"/>
            </w:pPr>
            <w:r w:rsidRPr="00527337">
              <w:t>Continuous</w:t>
            </w:r>
          </w:p>
        </w:tc>
      </w:tr>
      <w:tr w:rsidR="00937FF1" w:rsidRPr="00527337" w14:paraId="64FE5576"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2F93BC4B" w14:textId="77777777" w:rsidR="00937FF1" w:rsidRPr="00527337" w:rsidRDefault="00937FF1" w:rsidP="00AA3637">
            <w:pPr>
              <w:pStyle w:val="Tabletext"/>
            </w:pPr>
            <w:r w:rsidRPr="00527337">
              <w:t xml:space="preserve">Antenna vertical scan rate </w:t>
            </w:r>
          </w:p>
        </w:tc>
        <w:tc>
          <w:tcPr>
            <w:tcW w:w="1225" w:type="dxa"/>
          </w:tcPr>
          <w:p w14:paraId="51AB4975"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283" w:type="dxa"/>
          </w:tcPr>
          <w:p w14:paraId="332E00E5" w14:textId="77777777" w:rsidR="00937FF1" w:rsidRPr="00527337" w:rsidRDefault="00937FF1" w:rsidP="00AA3637">
            <w:pPr>
              <w:pStyle w:val="Tabletext"/>
            </w:pPr>
            <w:r w:rsidRPr="00527337">
              <w:t>Not applicable</w:t>
            </w:r>
          </w:p>
        </w:tc>
        <w:tc>
          <w:tcPr>
            <w:tcW w:w="2636" w:type="dxa"/>
            <w:tcBorders>
              <w:right w:val="nil"/>
            </w:tcBorders>
          </w:tcPr>
          <w:p w14:paraId="06E5208B" w14:textId="77777777" w:rsidR="00937FF1" w:rsidRPr="00D43998" w:rsidRDefault="00937FF1" w:rsidP="00AA3637">
            <w:pPr>
              <w:pStyle w:val="Tabletext"/>
              <w:rPr>
                <w:lang w:val="en-US"/>
              </w:rPr>
            </w:pPr>
            <w:r w:rsidRPr="00D43998">
              <w:rPr>
                <w:lang w:val="en-US"/>
              </w:rPr>
              <w:t>Horizontal fan: 20, half time</w:t>
            </w:r>
            <w:r w:rsidRPr="00D43998">
              <w:rPr>
                <w:lang w:val="en-US"/>
              </w:rPr>
              <w:br/>
              <w:t>(60 scans/min)</w:t>
            </w:r>
          </w:p>
        </w:tc>
        <w:tc>
          <w:tcPr>
            <w:tcW w:w="2762" w:type="dxa"/>
            <w:tcBorders>
              <w:left w:val="single" w:sz="4" w:space="0" w:color="auto"/>
              <w:right w:val="single" w:sz="4" w:space="0" w:color="auto"/>
            </w:tcBorders>
          </w:tcPr>
          <w:p w14:paraId="1F1E35B0" w14:textId="77777777" w:rsidR="00937FF1" w:rsidRPr="00527337" w:rsidRDefault="00937FF1" w:rsidP="00AA3637">
            <w:pPr>
              <w:pStyle w:val="Tabletext"/>
            </w:pPr>
            <w:r w:rsidRPr="00527337">
              <w:t>Not applicable</w:t>
            </w:r>
          </w:p>
        </w:tc>
      </w:tr>
      <w:tr w:rsidR="00937FF1" w:rsidRPr="00527337" w14:paraId="1800BCB2"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C21765F" w14:textId="77777777" w:rsidR="00937FF1" w:rsidRPr="00527337" w:rsidRDefault="00937FF1" w:rsidP="00AA3637">
            <w:pPr>
              <w:pStyle w:val="Tabletext"/>
            </w:pPr>
            <w:r w:rsidRPr="00527337">
              <w:t>Antenna vertical scan type</w:t>
            </w:r>
          </w:p>
        </w:tc>
        <w:tc>
          <w:tcPr>
            <w:tcW w:w="1225" w:type="dxa"/>
          </w:tcPr>
          <w:p w14:paraId="7AC6E091" w14:textId="77777777" w:rsidR="00937FF1" w:rsidRPr="00527337" w:rsidRDefault="00937FF1" w:rsidP="00AA3637">
            <w:pPr>
              <w:pStyle w:val="Tabletext"/>
              <w:jc w:val="center"/>
            </w:pPr>
          </w:p>
        </w:tc>
        <w:tc>
          <w:tcPr>
            <w:tcW w:w="2283" w:type="dxa"/>
          </w:tcPr>
          <w:p w14:paraId="3AA21483" w14:textId="77777777" w:rsidR="00937FF1" w:rsidRPr="00527337" w:rsidRDefault="00937FF1" w:rsidP="00AA3637">
            <w:pPr>
              <w:pStyle w:val="Tabletext"/>
            </w:pPr>
            <w:r w:rsidRPr="00527337">
              <w:t>Not applicable</w:t>
            </w:r>
          </w:p>
        </w:tc>
        <w:tc>
          <w:tcPr>
            <w:tcW w:w="2636" w:type="dxa"/>
            <w:tcBorders>
              <w:right w:val="nil"/>
            </w:tcBorders>
          </w:tcPr>
          <w:p w14:paraId="76F9A68D" w14:textId="77777777" w:rsidR="00937FF1" w:rsidRPr="00527337" w:rsidRDefault="00937FF1" w:rsidP="00AA3637">
            <w:pPr>
              <w:pStyle w:val="Tabletext"/>
            </w:pPr>
            <w:r w:rsidRPr="00527337">
              <w:t>10° sector</w:t>
            </w:r>
          </w:p>
        </w:tc>
        <w:tc>
          <w:tcPr>
            <w:tcW w:w="2762" w:type="dxa"/>
            <w:tcBorders>
              <w:left w:val="single" w:sz="4" w:space="0" w:color="auto"/>
              <w:right w:val="single" w:sz="4" w:space="0" w:color="auto"/>
            </w:tcBorders>
          </w:tcPr>
          <w:p w14:paraId="62775B91" w14:textId="77777777" w:rsidR="00937FF1" w:rsidRPr="00527337" w:rsidRDefault="00937FF1" w:rsidP="00AA3637">
            <w:pPr>
              <w:pStyle w:val="Tabletext"/>
            </w:pPr>
            <w:r w:rsidRPr="00527337">
              <w:t>Not applicable</w:t>
            </w:r>
          </w:p>
        </w:tc>
      </w:tr>
      <w:tr w:rsidR="00937FF1" w:rsidRPr="00527337" w14:paraId="29212E21"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6F53A52B" w14:textId="77777777" w:rsidR="00937FF1" w:rsidRPr="00D43998" w:rsidRDefault="00937FF1" w:rsidP="00AA3637">
            <w:pPr>
              <w:pStyle w:val="Tabletext"/>
              <w:rPr>
                <w:lang w:val="en-US"/>
              </w:rPr>
            </w:pPr>
            <w:r w:rsidRPr="00D43998">
              <w:rPr>
                <w:lang w:val="en-US"/>
              </w:rPr>
              <w:t>Antenna side-lobe (SL) levels (1</w:t>
            </w:r>
            <w:r w:rsidRPr="004742D2">
              <w:rPr>
                <w:vertAlign w:val="superscript"/>
                <w:lang w:val="en-US"/>
              </w:rPr>
              <w:t>st</w:t>
            </w:r>
            <w:r w:rsidRPr="00D43998">
              <w:rPr>
                <w:lang w:val="en-US"/>
              </w:rPr>
              <w:t xml:space="preserve"> SLs and remote SLs) </w:t>
            </w:r>
          </w:p>
        </w:tc>
        <w:tc>
          <w:tcPr>
            <w:tcW w:w="1225" w:type="dxa"/>
          </w:tcPr>
          <w:p w14:paraId="76F45EC6"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283" w:type="dxa"/>
          </w:tcPr>
          <w:p w14:paraId="17E4D163" w14:textId="77777777" w:rsidR="00937FF1" w:rsidRPr="00527337" w:rsidRDefault="00937FF1" w:rsidP="00AA3637">
            <w:pPr>
              <w:pStyle w:val="Tabletext"/>
            </w:pPr>
            <w:r w:rsidRPr="00527337">
              <w:t>7.5 average on Tx, 2.9 average on Rx</w:t>
            </w:r>
          </w:p>
        </w:tc>
        <w:tc>
          <w:tcPr>
            <w:tcW w:w="2636" w:type="dxa"/>
            <w:tcBorders>
              <w:right w:val="nil"/>
            </w:tcBorders>
          </w:tcPr>
          <w:p w14:paraId="40417564" w14:textId="77777777" w:rsidR="00937FF1" w:rsidRPr="00527337" w:rsidRDefault="00937FF1" w:rsidP="00AA3637">
            <w:pPr>
              <w:pStyle w:val="Tabletext"/>
            </w:pPr>
            <w:r w:rsidRPr="00527337">
              <w:t xml:space="preserve">Vertical fan: 17 </w:t>
            </w:r>
            <w:r w:rsidRPr="00527337">
              <w:br/>
              <w:t>Horizontal fan: 18.5</w:t>
            </w:r>
          </w:p>
        </w:tc>
        <w:tc>
          <w:tcPr>
            <w:tcW w:w="2762" w:type="dxa"/>
            <w:tcBorders>
              <w:left w:val="single" w:sz="4" w:space="0" w:color="auto"/>
              <w:right w:val="single" w:sz="4" w:space="0" w:color="auto"/>
            </w:tcBorders>
          </w:tcPr>
          <w:p w14:paraId="2A416089" w14:textId="77777777" w:rsidR="00937FF1" w:rsidRPr="00527337" w:rsidRDefault="00937FF1" w:rsidP="00AA3637">
            <w:pPr>
              <w:pStyle w:val="Tabletext"/>
            </w:pPr>
            <w:r w:rsidRPr="00527337">
              <w:t xml:space="preserve">Az plane: </w:t>
            </w:r>
            <w:r w:rsidRPr="00527337">
              <w:sym w:font="Symbol" w:char="F0A3"/>
            </w:r>
            <w:r w:rsidRPr="00527337">
              <w:t xml:space="preserve"> +10</w:t>
            </w:r>
            <w:r w:rsidRPr="00527337">
              <w:br/>
              <w:t xml:space="preserve">El plane: </w:t>
            </w:r>
            <w:r w:rsidRPr="00527337">
              <w:sym w:font="Symbol" w:char="F0A3"/>
            </w:r>
            <w:r w:rsidRPr="00527337">
              <w:t xml:space="preserve"> +20</w:t>
            </w:r>
          </w:p>
        </w:tc>
      </w:tr>
      <w:tr w:rsidR="00937FF1" w:rsidRPr="00A225B7" w14:paraId="1DA6589A"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8F370F7" w14:textId="77777777" w:rsidR="00937FF1" w:rsidRPr="00527337" w:rsidRDefault="00937FF1" w:rsidP="00AA3637">
            <w:pPr>
              <w:pStyle w:val="Tabletext"/>
            </w:pPr>
            <w:r w:rsidRPr="00527337">
              <w:t>Antenna height</w:t>
            </w:r>
          </w:p>
        </w:tc>
        <w:tc>
          <w:tcPr>
            <w:tcW w:w="1225" w:type="dxa"/>
          </w:tcPr>
          <w:p w14:paraId="2E41B0CA" w14:textId="77777777" w:rsidR="00937FF1" w:rsidRPr="00527337" w:rsidRDefault="00937FF1" w:rsidP="00AA3637">
            <w:pPr>
              <w:pStyle w:val="Tabletext"/>
              <w:jc w:val="center"/>
            </w:pPr>
            <w:r>
              <w:t>m</w:t>
            </w:r>
          </w:p>
        </w:tc>
        <w:tc>
          <w:tcPr>
            <w:tcW w:w="2283" w:type="dxa"/>
          </w:tcPr>
          <w:p w14:paraId="2927EF01" w14:textId="77777777" w:rsidR="00937FF1" w:rsidRPr="00527337" w:rsidRDefault="00937FF1" w:rsidP="00AA3637">
            <w:pPr>
              <w:pStyle w:val="Tabletext"/>
            </w:pPr>
            <w:r w:rsidRPr="00527337">
              <w:t>Ground level</w:t>
            </w:r>
          </w:p>
        </w:tc>
        <w:tc>
          <w:tcPr>
            <w:tcW w:w="2636" w:type="dxa"/>
            <w:tcBorders>
              <w:right w:val="nil"/>
            </w:tcBorders>
          </w:tcPr>
          <w:p w14:paraId="7C08C6FC" w14:textId="77777777" w:rsidR="00937FF1" w:rsidRPr="00527337" w:rsidRDefault="00937FF1" w:rsidP="00AA3637">
            <w:pPr>
              <w:pStyle w:val="Tabletext"/>
            </w:pPr>
            <w:r w:rsidRPr="00527337">
              <w:t>Ground level</w:t>
            </w:r>
          </w:p>
        </w:tc>
        <w:tc>
          <w:tcPr>
            <w:tcW w:w="2762" w:type="dxa"/>
            <w:tcBorders>
              <w:left w:val="single" w:sz="4" w:space="0" w:color="auto"/>
              <w:right w:val="single" w:sz="4" w:space="0" w:color="auto"/>
            </w:tcBorders>
          </w:tcPr>
          <w:p w14:paraId="77C6B8A4" w14:textId="77777777" w:rsidR="00937FF1" w:rsidRPr="00D43998" w:rsidRDefault="00937FF1" w:rsidP="00AA3637">
            <w:pPr>
              <w:pStyle w:val="Tabletext"/>
              <w:rPr>
                <w:lang w:val="en-US"/>
              </w:rPr>
            </w:pPr>
            <w:r w:rsidRPr="00D43998">
              <w:rPr>
                <w:lang w:val="en-US"/>
              </w:rPr>
              <w:t>30 to 100 m above ground level</w:t>
            </w:r>
          </w:p>
        </w:tc>
      </w:tr>
      <w:tr w:rsidR="00937FF1" w:rsidRPr="00527337" w14:paraId="5B342A24"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11A1CA83" w14:textId="77777777" w:rsidR="00937FF1" w:rsidRPr="00527337" w:rsidRDefault="00937FF1" w:rsidP="00AA3637">
            <w:pPr>
              <w:pStyle w:val="Tabletext"/>
            </w:pPr>
            <w:r w:rsidRPr="00527337">
              <w:t xml:space="preserve">Receiver IF 3 dB bandwidth </w:t>
            </w:r>
          </w:p>
        </w:tc>
        <w:tc>
          <w:tcPr>
            <w:tcW w:w="1225" w:type="dxa"/>
          </w:tcPr>
          <w:p w14:paraId="06E2D0C5"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283" w:type="dxa"/>
          </w:tcPr>
          <w:p w14:paraId="466FCC7D" w14:textId="77777777" w:rsidR="00937FF1" w:rsidRPr="00527337" w:rsidRDefault="00937FF1" w:rsidP="00AA3637">
            <w:pPr>
              <w:pStyle w:val="Tabletext"/>
            </w:pPr>
            <w:r w:rsidRPr="00527337">
              <w:t>Not specified</w:t>
            </w:r>
            <w:r w:rsidRPr="00527337">
              <w:br/>
              <w:t>0.8 (estimated)</w:t>
            </w:r>
          </w:p>
        </w:tc>
        <w:tc>
          <w:tcPr>
            <w:tcW w:w="2636" w:type="dxa"/>
            <w:tcBorders>
              <w:right w:val="nil"/>
            </w:tcBorders>
          </w:tcPr>
          <w:p w14:paraId="4A04B6B8" w14:textId="77777777" w:rsidR="00937FF1" w:rsidRPr="00527337" w:rsidRDefault="00937FF1" w:rsidP="00AA3637">
            <w:pPr>
              <w:pStyle w:val="Tabletext"/>
            </w:pPr>
            <w:r w:rsidRPr="00527337">
              <w:t>40</w:t>
            </w:r>
          </w:p>
        </w:tc>
        <w:tc>
          <w:tcPr>
            <w:tcW w:w="2762" w:type="dxa"/>
            <w:tcBorders>
              <w:left w:val="single" w:sz="4" w:space="0" w:color="auto"/>
              <w:right w:val="single" w:sz="4" w:space="0" w:color="auto"/>
            </w:tcBorders>
          </w:tcPr>
          <w:p w14:paraId="31E28C7B" w14:textId="77777777" w:rsidR="00937FF1" w:rsidRPr="00D43998" w:rsidRDefault="00937FF1" w:rsidP="00AA3637">
            <w:pPr>
              <w:pStyle w:val="Tabletext"/>
            </w:pPr>
            <w:r w:rsidRPr="00D43998">
              <w:t>36</w:t>
            </w:r>
          </w:p>
        </w:tc>
      </w:tr>
      <w:tr w:rsidR="00937FF1" w:rsidRPr="00527337" w14:paraId="4249C4EA"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B4190A6" w14:textId="77777777" w:rsidR="00937FF1" w:rsidRPr="00527337" w:rsidRDefault="00937FF1" w:rsidP="00AA3637">
            <w:pPr>
              <w:pStyle w:val="Tabletext"/>
            </w:pPr>
            <w:r w:rsidRPr="00527337">
              <w:t xml:space="preserve">Receiver noise figure </w:t>
            </w:r>
          </w:p>
        </w:tc>
        <w:tc>
          <w:tcPr>
            <w:tcW w:w="1225" w:type="dxa"/>
          </w:tcPr>
          <w:p w14:paraId="1D572DE3"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283" w:type="dxa"/>
          </w:tcPr>
          <w:p w14:paraId="3488216D" w14:textId="77777777" w:rsidR="00937FF1" w:rsidRPr="00527337" w:rsidRDefault="00937FF1" w:rsidP="00AA3637">
            <w:pPr>
              <w:pStyle w:val="Tabletext"/>
            </w:pPr>
            <w:r w:rsidRPr="00527337">
              <w:t>5 to 6.5</w:t>
            </w:r>
          </w:p>
        </w:tc>
        <w:tc>
          <w:tcPr>
            <w:tcW w:w="2636" w:type="dxa"/>
            <w:tcBorders>
              <w:right w:val="nil"/>
            </w:tcBorders>
          </w:tcPr>
          <w:p w14:paraId="657722C5" w14:textId="77777777" w:rsidR="00937FF1" w:rsidRPr="00527337" w:rsidRDefault="00937FF1" w:rsidP="00AA3637">
            <w:pPr>
              <w:pStyle w:val="Tabletext"/>
            </w:pPr>
            <w:r w:rsidRPr="00527337">
              <w:t>7.5</w:t>
            </w:r>
          </w:p>
        </w:tc>
        <w:tc>
          <w:tcPr>
            <w:tcW w:w="2762" w:type="dxa"/>
            <w:tcBorders>
              <w:left w:val="single" w:sz="4" w:space="0" w:color="auto"/>
              <w:right w:val="single" w:sz="4" w:space="0" w:color="auto"/>
            </w:tcBorders>
          </w:tcPr>
          <w:p w14:paraId="267DC70B" w14:textId="77777777" w:rsidR="00937FF1" w:rsidRPr="00527337" w:rsidRDefault="00937FF1" w:rsidP="00AA3637">
            <w:pPr>
              <w:pStyle w:val="Tabletext"/>
            </w:pPr>
            <w:r w:rsidRPr="00D43998">
              <w:t>5.56</w:t>
            </w:r>
          </w:p>
        </w:tc>
      </w:tr>
      <w:tr w:rsidR="00937FF1" w:rsidRPr="00527337" w14:paraId="079C6AF2"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23142FA2" w14:textId="77777777" w:rsidR="00937FF1" w:rsidRPr="00527337" w:rsidRDefault="00937FF1" w:rsidP="00AA3637">
            <w:pPr>
              <w:pStyle w:val="Tabletext"/>
            </w:pPr>
            <w:r w:rsidRPr="00527337">
              <w:t xml:space="preserve">Minimum discernible signal </w:t>
            </w:r>
          </w:p>
        </w:tc>
        <w:tc>
          <w:tcPr>
            <w:tcW w:w="1225" w:type="dxa"/>
          </w:tcPr>
          <w:p w14:paraId="58741F89"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283" w:type="dxa"/>
          </w:tcPr>
          <w:p w14:paraId="79EAA1C2" w14:textId="77777777" w:rsidR="00937FF1" w:rsidRPr="00527337" w:rsidRDefault="00937FF1" w:rsidP="00AA3637">
            <w:pPr>
              <w:pStyle w:val="Tabletext"/>
            </w:pPr>
            <w:r w:rsidRPr="00527337">
              <w:t>Not specified</w:t>
            </w:r>
          </w:p>
        </w:tc>
        <w:tc>
          <w:tcPr>
            <w:tcW w:w="2636" w:type="dxa"/>
            <w:tcBorders>
              <w:right w:val="nil"/>
            </w:tcBorders>
          </w:tcPr>
          <w:p w14:paraId="394C8B42" w14:textId="77777777" w:rsidR="00937FF1" w:rsidRPr="00527337" w:rsidRDefault="00937FF1" w:rsidP="00AA3637">
            <w:pPr>
              <w:pStyle w:val="Tabletext"/>
            </w:pPr>
            <w:r w:rsidRPr="00527337">
              <w:t>–90 (</w:t>
            </w:r>
            <w:r w:rsidRPr="00527337">
              <w:rPr>
                <w:i/>
              </w:rPr>
              <w:t>S</w:t>
            </w:r>
            <w:r w:rsidRPr="00527337">
              <w:t>/</w:t>
            </w:r>
            <w:r w:rsidRPr="00527337">
              <w:rPr>
                <w:i/>
              </w:rPr>
              <w:t>N</w:t>
            </w:r>
            <w:r w:rsidRPr="00527337">
              <w:t xml:space="preserve"> = 13.5 dB)</w:t>
            </w:r>
          </w:p>
        </w:tc>
        <w:tc>
          <w:tcPr>
            <w:tcW w:w="2762" w:type="dxa"/>
            <w:tcBorders>
              <w:left w:val="single" w:sz="4" w:space="0" w:color="auto"/>
              <w:right w:val="single" w:sz="4" w:space="0" w:color="auto"/>
            </w:tcBorders>
          </w:tcPr>
          <w:p w14:paraId="48873F83" w14:textId="77777777" w:rsidR="00937FF1" w:rsidRPr="00527337" w:rsidRDefault="00937FF1" w:rsidP="00AA3637">
            <w:pPr>
              <w:pStyle w:val="Tabletext"/>
            </w:pPr>
            <w:r w:rsidRPr="00527337">
              <w:t>–</w:t>
            </w:r>
            <w:r w:rsidRPr="00D43998">
              <w:t>96.2</w:t>
            </w:r>
          </w:p>
        </w:tc>
      </w:tr>
      <w:tr w:rsidR="00937FF1" w:rsidRPr="00527337" w14:paraId="7880FAC7"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16BF7E0A" w14:textId="77777777" w:rsidR="00937FF1" w:rsidRPr="00527337" w:rsidRDefault="00937FF1" w:rsidP="00AA3637">
            <w:pPr>
              <w:pStyle w:val="Tabletext"/>
            </w:pPr>
            <w:r w:rsidRPr="00527337">
              <w:t xml:space="preserve">Dynamic range </w:t>
            </w:r>
          </w:p>
        </w:tc>
        <w:tc>
          <w:tcPr>
            <w:tcW w:w="1225" w:type="dxa"/>
          </w:tcPr>
          <w:p w14:paraId="4B52FAFB"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283" w:type="dxa"/>
          </w:tcPr>
          <w:p w14:paraId="4973559C" w14:textId="77777777" w:rsidR="00937FF1" w:rsidRPr="00D43998" w:rsidRDefault="00937FF1" w:rsidP="00AA3637">
            <w:pPr>
              <w:pStyle w:val="Tabletext"/>
              <w:rPr>
                <w:lang w:val="en-US"/>
              </w:rPr>
            </w:pPr>
            <w:r w:rsidRPr="00D43998">
              <w:rPr>
                <w:lang w:val="en-US"/>
              </w:rPr>
              <w:t>65 from noise to 1 dB compression</w:t>
            </w:r>
          </w:p>
        </w:tc>
        <w:tc>
          <w:tcPr>
            <w:tcW w:w="2636" w:type="dxa"/>
            <w:tcBorders>
              <w:right w:val="nil"/>
            </w:tcBorders>
          </w:tcPr>
          <w:p w14:paraId="68A8271F" w14:textId="77777777" w:rsidR="00937FF1" w:rsidRPr="00527337" w:rsidRDefault="00937FF1" w:rsidP="00AA3637">
            <w:pPr>
              <w:pStyle w:val="Tabletext"/>
            </w:pPr>
            <w:r w:rsidRPr="00527337">
              <w:t>Not specified</w:t>
            </w:r>
          </w:p>
        </w:tc>
        <w:tc>
          <w:tcPr>
            <w:tcW w:w="2762" w:type="dxa"/>
            <w:tcBorders>
              <w:left w:val="single" w:sz="4" w:space="0" w:color="auto"/>
              <w:right w:val="single" w:sz="4" w:space="0" w:color="auto"/>
            </w:tcBorders>
          </w:tcPr>
          <w:p w14:paraId="15F1CE38" w14:textId="77777777" w:rsidR="00937FF1" w:rsidRPr="00527337" w:rsidRDefault="00937FF1" w:rsidP="00AA3637">
            <w:pPr>
              <w:pStyle w:val="Tabletext"/>
            </w:pPr>
            <w:r w:rsidRPr="00527337">
              <w:t>Not specified</w:t>
            </w:r>
          </w:p>
        </w:tc>
      </w:tr>
      <w:tr w:rsidR="00937FF1" w:rsidRPr="00527337" w14:paraId="4B659F58"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721AC97" w14:textId="77777777" w:rsidR="00937FF1" w:rsidRPr="00D43998" w:rsidRDefault="00937FF1" w:rsidP="00AA3637">
            <w:pPr>
              <w:pStyle w:val="Tabletext"/>
              <w:rPr>
                <w:lang w:val="en-US"/>
              </w:rPr>
            </w:pPr>
            <w:r w:rsidRPr="00D43998">
              <w:rPr>
                <w:lang w:val="en-US"/>
              </w:rPr>
              <w:t>Minimum number of processed pulses per CPI</w:t>
            </w:r>
          </w:p>
        </w:tc>
        <w:tc>
          <w:tcPr>
            <w:tcW w:w="1225" w:type="dxa"/>
          </w:tcPr>
          <w:p w14:paraId="31E6DFEB" w14:textId="77777777" w:rsidR="00937FF1" w:rsidRPr="00D43998" w:rsidRDefault="00937FF1" w:rsidP="00AA3637">
            <w:pPr>
              <w:pStyle w:val="Tabletext"/>
              <w:jc w:val="center"/>
              <w:rPr>
                <w:lang w:val="en-US"/>
              </w:rPr>
            </w:pPr>
          </w:p>
        </w:tc>
        <w:tc>
          <w:tcPr>
            <w:tcW w:w="2283" w:type="dxa"/>
          </w:tcPr>
          <w:p w14:paraId="012903A8" w14:textId="77777777" w:rsidR="00937FF1" w:rsidRPr="00527337" w:rsidRDefault="00937FF1" w:rsidP="00AA3637">
            <w:pPr>
              <w:pStyle w:val="Tabletext"/>
            </w:pPr>
            <w:r w:rsidRPr="00527337">
              <w:t>7</w:t>
            </w:r>
          </w:p>
        </w:tc>
        <w:tc>
          <w:tcPr>
            <w:tcW w:w="2636" w:type="dxa"/>
            <w:tcBorders>
              <w:right w:val="nil"/>
            </w:tcBorders>
          </w:tcPr>
          <w:p w14:paraId="1D7DE9DF" w14:textId="77777777" w:rsidR="00937FF1" w:rsidRPr="00527337" w:rsidRDefault="00937FF1" w:rsidP="00AA3637">
            <w:pPr>
              <w:pStyle w:val="Tabletext"/>
            </w:pPr>
            <w:r w:rsidRPr="00527337">
              <w:t>6</w:t>
            </w:r>
          </w:p>
        </w:tc>
        <w:tc>
          <w:tcPr>
            <w:tcW w:w="2762" w:type="dxa"/>
            <w:tcBorders>
              <w:left w:val="single" w:sz="4" w:space="0" w:color="auto"/>
              <w:right w:val="single" w:sz="4" w:space="0" w:color="auto"/>
            </w:tcBorders>
          </w:tcPr>
          <w:p w14:paraId="0281DF71" w14:textId="77777777" w:rsidR="00937FF1" w:rsidRPr="00527337" w:rsidRDefault="00937FF1" w:rsidP="00AA3637">
            <w:pPr>
              <w:pStyle w:val="Tabletext"/>
            </w:pPr>
            <w:r w:rsidRPr="00527337">
              <w:t>4-pulse noncoherent integration</w:t>
            </w:r>
          </w:p>
        </w:tc>
      </w:tr>
      <w:tr w:rsidR="00937FF1" w:rsidRPr="00A225B7" w14:paraId="77C2D048"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149ED864" w14:textId="77777777" w:rsidR="00937FF1" w:rsidRPr="00527337" w:rsidRDefault="00937FF1" w:rsidP="00AA3637">
            <w:pPr>
              <w:pStyle w:val="Tabletext"/>
            </w:pPr>
            <w:r w:rsidRPr="00527337">
              <w:t xml:space="preserve">Total chirp width </w:t>
            </w:r>
          </w:p>
        </w:tc>
        <w:tc>
          <w:tcPr>
            <w:tcW w:w="1225" w:type="dxa"/>
          </w:tcPr>
          <w:p w14:paraId="2CE025DB"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283" w:type="dxa"/>
          </w:tcPr>
          <w:p w14:paraId="2E191EDF" w14:textId="77777777" w:rsidR="00937FF1" w:rsidRPr="00527337" w:rsidRDefault="00937FF1" w:rsidP="00AA3637">
            <w:pPr>
              <w:pStyle w:val="Tabletext"/>
            </w:pPr>
            <w:r w:rsidRPr="00527337">
              <w:t>Not specified</w:t>
            </w:r>
            <w:r w:rsidRPr="00527337">
              <w:br/>
              <w:t>0.8 (estimated)</w:t>
            </w:r>
          </w:p>
        </w:tc>
        <w:tc>
          <w:tcPr>
            <w:tcW w:w="2636" w:type="dxa"/>
            <w:tcBorders>
              <w:right w:val="nil"/>
            </w:tcBorders>
          </w:tcPr>
          <w:p w14:paraId="14C22276" w14:textId="77777777" w:rsidR="00937FF1" w:rsidRPr="00527337" w:rsidRDefault="00937FF1" w:rsidP="00AA3637">
            <w:pPr>
              <w:pStyle w:val="Tabletext"/>
            </w:pPr>
            <w:r w:rsidRPr="00527337">
              <w:t>2</w:t>
            </w:r>
          </w:p>
        </w:tc>
        <w:tc>
          <w:tcPr>
            <w:tcW w:w="2762" w:type="dxa"/>
            <w:tcBorders>
              <w:left w:val="single" w:sz="4" w:space="0" w:color="auto"/>
              <w:right w:val="single" w:sz="4" w:space="0" w:color="auto"/>
            </w:tcBorders>
          </w:tcPr>
          <w:p w14:paraId="76B0CD59" w14:textId="77777777" w:rsidR="00937FF1" w:rsidRPr="00D43998" w:rsidRDefault="00937FF1" w:rsidP="00AA3637">
            <w:pPr>
              <w:pStyle w:val="Tabletext"/>
              <w:rPr>
                <w:lang w:val="en-US"/>
              </w:rPr>
            </w:pPr>
            <w:r w:rsidRPr="00D43998">
              <w:rPr>
                <w:lang w:val="en-US"/>
              </w:rPr>
              <w:t>Short pulse: none;</w:t>
            </w:r>
            <w:r w:rsidRPr="00D43998">
              <w:rPr>
                <w:lang w:val="en-US"/>
              </w:rPr>
              <w:br/>
              <w:t>Long pulse: 50</w:t>
            </w:r>
          </w:p>
        </w:tc>
      </w:tr>
      <w:tr w:rsidR="00937FF1" w:rsidRPr="00527337" w14:paraId="118C9DCD"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7BD4B3A" w14:textId="77777777" w:rsidR="00937FF1" w:rsidRPr="00527337" w:rsidRDefault="00937FF1" w:rsidP="00AA3637">
            <w:pPr>
              <w:pStyle w:val="Tabletext"/>
              <w:rPr>
                <w:lang w:val="de-DE"/>
              </w:rPr>
            </w:pPr>
            <w:r w:rsidRPr="00527337">
              <w:rPr>
                <w:lang w:val="de-DE"/>
              </w:rPr>
              <w:t xml:space="preserve">RF emission bandwidth </w:t>
            </w:r>
          </w:p>
          <w:p w14:paraId="03FBA74C" w14:textId="77777777" w:rsidR="00937FF1" w:rsidRPr="00527337" w:rsidRDefault="00937FF1" w:rsidP="00AA3637">
            <w:pPr>
              <w:pStyle w:val="Tabletex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225" w:type="dxa"/>
          </w:tcPr>
          <w:p w14:paraId="684DBD10"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283" w:type="dxa"/>
          </w:tcPr>
          <w:p w14:paraId="095B0055" w14:textId="77777777" w:rsidR="00937FF1" w:rsidRPr="00527337" w:rsidRDefault="00937FF1" w:rsidP="00AA3637">
            <w:pPr>
              <w:pStyle w:val="Tabletext"/>
            </w:pPr>
          </w:p>
          <w:p w14:paraId="0328777A" w14:textId="77777777" w:rsidR="00937FF1" w:rsidRPr="00527337" w:rsidRDefault="00937FF1" w:rsidP="00AA3637">
            <w:pPr>
              <w:pStyle w:val="Tabletext"/>
            </w:pPr>
            <w:r w:rsidRPr="00527337">
              <w:t>0.8 (estimated)</w:t>
            </w:r>
            <w:r w:rsidRPr="00527337">
              <w:br/>
              <w:t>Unknown</w:t>
            </w:r>
          </w:p>
        </w:tc>
        <w:tc>
          <w:tcPr>
            <w:tcW w:w="2636" w:type="dxa"/>
            <w:tcBorders>
              <w:right w:val="nil"/>
            </w:tcBorders>
          </w:tcPr>
          <w:p w14:paraId="427C3872" w14:textId="77777777" w:rsidR="00937FF1" w:rsidRPr="00D43998" w:rsidRDefault="00937FF1" w:rsidP="00AA3637">
            <w:pPr>
              <w:pStyle w:val="Tabletext"/>
              <w:rPr>
                <w:lang w:val="en-US"/>
              </w:rPr>
            </w:pPr>
          </w:p>
          <w:p w14:paraId="328E3EF1" w14:textId="77777777" w:rsidR="00937FF1" w:rsidRPr="00D43998" w:rsidRDefault="00937FF1" w:rsidP="00AA3637">
            <w:pPr>
              <w:pStyle w:val="Tabletext"/>
              <w:rPr>
                <w:lang w:val="en-US"/>
              </w:rPr>
            </w:pPr>
            <w:r w:rsidRPr="00D43998">
              <w:rPr>
                <w:lang w:val="en-US"/>
              </w:rPr>
              <w:t>1.1 (plain pulse),1.8 (NLFM)</w:t>
            </w:r>
            <w:r w:rsidRPr="00D43998">
              <w:rPr>
                <w:lang w:val="en-US"/>
              </w:rPr>
              <w:br/>
              <w:t>5.8 (plain pulse), 3.15 (NLFM)</w:t>
            </w:r>
          </w:p>
        </w:tc>
        <w:tc>
          <w:tcPr>
            <w:tcW w:w="2762" w:type="dxa"/>
            <w:tcBorders>
              <w:left w:val="single" w:sz="4" w:space="0" w:color="auto"/>
              <w:right w:val="single" w:sz="4" w:space="0" w:color="auto"/>
            </w:tcBorders>
          </w:tcPr>
          <w:p w14:paraId="16115FA5" w14:textId="77777777" w:rsidR="00937FF1" w:rsidRPr="00D43998" w:rsidRDefault="00937FF1" w:rsidP="00AA3637">
            <w:pPr>
              <w:pStyle w:val="Tabletext"/>
              <w:rPr>
                <w:lang w:val="en-US"/>
              </w:rPr>
            </w:pPr>
          </w:p>
          <w:p w14:paraId="338F0A58" w14:textId="77777777" w:rsidR="00937FF1" w:rsidRPr="00527337" w:rsidRDefault="00937FF1" w:rsidP="00AA3637">
            <w:pPr>
              <w:pStyle w:val="Tabletext"/>
            </w:pPr>
            <w:r w:rsidRPr="00D43998">
              <w:t>43.2</w:t>
            </w:r>
            <w:r w:rsidRPr="00527337">
              <w:br/>
            </w:r>
            <w:r w:rsidRPr="00D43998">
              <w:t>70.3</w:t>
            </w:r>
          </w:p>
        </w:tc>
      </w:tr>
      <w:tr w:rsidR="00937FF1" w:rsidRPr="00A225B7" w14:paraId="7C8AA2A6"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5A8E6E0E" w14:textId="77777777" w:rsidR="00937FF1" w:rsidRPr="00527337" w:rsidRDefault="00937FF1" w:rsidP="00AA3637">
            <w:pPr>
              <w:pStyle w:val="Tabletext"/>
            </w:pPr>
            <w:r w:rsidRPr="00527337">
              <w:t>Interference rejection features</w:t>
            </w:r>
          </w:p>
        </w:tc>
        <w:tc>
          <w:tcPr>
            <w:tcW w:w="1225" w:type="dxa"/>
          </w:tcPr>
          <w:p w14:paraId="2520EBD9" w14:textId="77777777" w:rsidR="00937FF1" w:rsidRPr="00527337" w:rsidRDefault="00937FF1" w:rsidP="00AA3637">
            <w:pPr>
              <w:pStyle w:val="Tabletext"/>
              <w:jc w:val="center"/>
            </w:pPr>
          </w:p>
        </w:tc>
        <w:tc>
          <w:tcPr>
            <w:tcW w:w="2283" w:type="dxa"/>
          </w:tcPr>
          <w:p w14:paraId="7B04B8B9" w14:textId="77777777" w:rsidR="00937FF1" w:rsidRPr="00527337" w:rsidRDefault="00937FF1" w:rsidP="00AA3637">
            <w:pPr>
              <w:pStyle w:val="Tabletext"/>
            </w:pPr>
            <w:r w:rsidRPr="00527337">
              <w:t>Not specified</w:t>
            </w:r>
          </w:p>
        </w:tc>
        <w:tc>
          <w:tcPr>
            <w:tcW w:w="2636" w:type="dxa"/>
            <w:tcBorders>
              <w:right w:val="nil"/>
            </w:tcBorders>
          </w:tcPr>
          <w:p w14:paraId="7F2F89B0" w14:textId="77777777" w:rsidR="00937FF1" w:rsidRPr="00527337" w:rsidRDefault="00937FF1" w:rsidP="00AA3637">
            <w:pPr>
              <w:pStyle w:val="Tabletext"/>
            </w:pPr>
            <w:r w:rsidRPr="00527337">
              <w:t>Not specified</w:t>
            </w:r>
          </w:p>
        </w:tc>
        <w:tc>
          <w:tcPr>
            <w:tcW w:w="2762" w:type="dxa"/>
            <w:tcBorders>
              <w:left w:val="single" w:sz="4" w:space="0" w:color="auto"/>
              <w:bottom w:val="single" w:sz="4" w:space="0" w:color="auto"/>
              <w:right w:val="single" w:sz="4" w:space="0" w:color="auto"/>
            </w:tcBorders>
          </w:tcPr>
          <w:p w14:paraId="5DC22823" w14:textId="77777777" w:rsidR="00937FF1" w:rsidRPr="00D43998" w:rsidRDefault="00937FF1" w:rsidP="00AA3637">
            <w:pPr>
              <w:pStyle w:val="Tabletext"/>
              <w:rPr>
                <w:lang w:val="en-US"/>
              </w:rPr>
            </w:pPr>
            <w:r w:rsidRPr="00D43998">
              <w:rPr>
                <w:lang w:val="en-US"/>
              </w:rPr>
              <w:t>Local CFAR;</w:t>
            </w:r>
            <w:r w:rsidRPr="00D43998">
              <w:rPr>
                <w:lang w:val="en-US"/>
              </w:rPr>
              <w:br/>
              <w:t>Clutter map;</w:t>
            </w:r>
            <w:r w:rsidRPr="00D43998">
              <w:rPr>
                <w:lang w:val="en-US"/>
              </w:rPr>
              <w:br/>
              <w:t>2-D spatial filter</w:t>
            </w:r>
          </w:p>
        </w:tc>
      </w:tr>
    </w:tbl>
    <w:p w14:paraId="6D8EB5A2" w14:textId="77777777" w:rsidR="00937FF1" w:rsidRPr="00D1048A" w:rsidRDefault="00937FF1" w:rsidP="00937FF1">
      <w:pPr>
        <w:pStyle w:val="Tablefin"/>
        <w:rPr>
          <w:lang w:val="en-GB"/>
        </w:rPr>
      </w:pPr>
    </w:p>
    <w:p w14:paraId="16DB0775" w14:textId="2643E029" w:rsidR="00937FF1" w:rsidRPr="00527337" w:rsidRDefault="00937FF1" w:rsidP="00937FF1">
      <w:pPr>
        <w:pStyle w:val="TableNo"/>
        <w:spacing w:before="240"/>
      </w:pPr>
      <w:r w:rsidRPr="00D43998">
        <w:rPr>
          <w:lang w:val="en-US"/>
        </w:rPr>
        <w:br w:type="page"/>
      </w:r>
      <w:r>
        <w:rPr>
          <w:lang w:val="en-US"/>
        </w:rPr>
        <w:lastRenderedPageBreak/>
        <w:br/>
      </w:r>
      <w:r w:rsidRPr="00527337">
        <w:t>TABLE 3 (</w:t>
      </w:r>
      <w:r w:rsidRPr="00527337">
        <w:rPr>
          <w:i/>
          <w:caps w:val="0"/>
        </w:rPr>
        <w:t>continued</w:t>
      </w:r>
      <w:r w:rsidRPr="00527337">
        <w:rPr>
          <w:iCs/>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19"/>
        <w:gridCol w:w="2484"/>
        <w:gridCol w:w="6056"/>
      </w:tblGrid>
      <w:tr w:rsidR="00937FF1" w:rsidRPr="00527337" w14:paraId="106ED91F" w14:textId="77777777" w:rsidTr="00AA3637">
        <w:trPr>
          <w:cantSplit/>
          <w:jc w:val="center"/>
        </w:trPr>
        <w:tc>
          <w:tcPr>
            <w:tcW w:w="2660" w:type="dxa"/>
          </w:tcPr>
          <w:p w14:paraId="6BB9D3DD" w14:textId="77777777" w:rsidR="00937FF1" w:rsidRPr="00527337" w:rsidRDefault="00937FF1" w:rsidP="00AA3637">
            <w:pPr>
              <w:pStyle w:val="Tablehead"/>
            </w:pPr>
            <w:r w:rsidRPr="00527337">
              <w:t>Characteristics</w:t>
            </w:r>
          </w:p>
        </w:tc>
        <w:tc>
          <w:tcPr>
            <w:tcW w:w="1116" w:type="dxa"/>
          </w:tcPr>
          <w:p w14:paraId="5301C69C" w14:textId="77777777" w:rsidR="00937FF1" w:rsidRPr="00527337" w:rsidRDefault="00937FF1" w:rsidP="00AA3637">
            <w:pPr>
              <w:pStyle w:val="Tablehead"/>
            </w:pPr>
            <w:r w:rsidRPr="00527337">
              <w:t>Units</w:t>
            </w:r>
          </w:p>
        </w:tc>
        <w:tc>
          <w:tcPr>
            <w:tcW w:w="2721" w:type="dxa"/>
          </w:tcPr>
          <w:p w14:paraId="062D3C4C" w14:textId="77777777" w:rsidR="00937FF1" w:rsidRPr="00527337" w:rsidRDefault="00937FF1" w:rsidP="00AA3637">
            <w:pPr>
              <w:pStyle w:val="Tablehead"/>
            </w:pPr>
            <w:r w:rsidRPr="00527337">
              <w:t>System G9</w:t>
            </w:r>
          </w:p>
        </w:tc>
      </w:tr>
      <w:tr w:rsidR="00937FF1" w:rsidRPr="00527337" w14:paraId="3469A995" w14:textId="77777777" w:rsidTr="00AA3637">
        <w:trPr>
          <w:cantSplit/>
          <w:jc w:val="center"/>
        </w:trPr>
        <w:tc>
          <w:tcPr>
            <w:tcW w:w="2660" w:type="dxa"/>
          </w:tcPr>
          <w:p w14:paraId="078C45DE" w14:textId="77777777" w:rsidR="00937FF1" w:rsidRPr="00527337" w:rsidRDefault="00937FF1" w:rsidP="00AA3637">
            <w:pPr>
              <w:pStyle w:val="Tabletext"/>
            </w:pPr>
            <w:r w:rsidRPr="00527337">
              <w:t>Function</w:t>
            </w:r>
          </w:p>
        </w:tc>
        <w:tc>
          <w:tcPr>
            <w:tcW w:w="1116" w:type="dxa"/>
          </w:tcPr>
          <w:p w14:paraId="2B6113B1" w14:textId="77777777" w:rsidR="00937FF1" w:rsidRPr="00527337" w:rsidRDefault="00937FF1" w:rsidP="00AA3637">
            <w:pPr>
              <w:pStyle w:val="Tabletext"/>
              <w:jc w:val="center"/>
            </w:pPr>
          </w:p>
        </w:tc>
        <w:tc>
          <w:tcPr>
            <w:tcW w:w="2721" w:type="dxa"/>
          </w:tcPr>
          <w:p w14:paraId="463D3010" w14:textId="77777777" w:rsidR="00937FF1" w:rsidRPr="00527337" w:rsidRDefault="00937FF1" w:rsidP="00AA3637">
            <w:pPr>
              <w:pStyle w:val="Tabletext"/>
            </w:pPr>
            <w:r w:rsidRPr="00527337">
              <w:t>Tracking radar</w:t>
            </w:r>
          </w:p>
        </w:tc>
      </w:tr>
      <w:tr w:rsidR="00937FF1" w:rsidRPr="00527337" w14:paraId="47C4C239" w14:textId="77777777" w:rsidTr="00AA3637">
        <w:trPr>
          <w:cantSplit/>
          <w:jc w:val="center"/>
        </w:trPr>
        <w:tc>
          <w:tcPr>
            <w:tcW w:w="2660" w:type="dxa"/>
          </w:tcPr>
          <w:p w14:paraId="549B95D0" w14:textId="77777777" w:rsidR="00937FF1" w:rsidRPr="00527337" w:rsidRDefault="00937FF1" w:rsidP="00AA3637">
            <w:pPr>
              <w:pStyle w:val="Tabletext"/>
            </w:pPr>
            <w:r w:rsidRPr="00527337">
              <w:t xml:space="preserve">Platform type </w:t>
            </w:r>
          </w:p>
        </w:tc>
        <w:tc>
          <w:tcPr>
            <w:tcW w:w="1116" w:type="dxa"/>
          </w:tcPr>
          <w:p w14:paraId="6FCF40D9" w14:textId="77777777" w:rsidR="00937FF1" w:rsidRPr="00527337" w:rsidRDefault="00937FF1" w:rsidP="00AA3637">
            <w:pPr>
              <w:pStyle w:val="Tabletext"/>
              <w:jc w:val="center"/>
            </w:pPr>
          </w:p>
        </w:tc>
        <w:tc>
          <w:tcPr>
            <w:tcW w:w="2721" w:type="dxa"/>
          </w:tcPr>
          <w:p w14:paraId="7CF7C16F" w14:textId="77777777" w:rsidR="00937FF1" w:rsidRPr="00527337" w:rsidRDefault="00937FF1" w:rsidP="00AA3637">
            <w:pPr>
              <w:pStyle w:val="Tabletext"/>
            </w:pPr>
            <w:r w:rsidRPr="00527337">
              <w:t>Ground</w:t>
            </w:r>
          </w:p>
        </w:tc>
      </w:tr>
      <w:tr w:rsidR="00937FF1" w:rsidRPr="00527337" w14:paraId="2F4E967A" w14:textId="77777777" w:rsidTr="00AA3637">
        <w:trPr>
          <w:cantSplit/>
          <w:jc w:val="center"/>
        </w:trPr>
        <w:tc>
          <w:tcPr>
            <w:tcW w:w="2660" w:type="dxa"/>
          </w:tcPr>
          <w:p w14:paraId="625BEB22" w14:textId="77777777" w:rsidR="00937FF1" w:rsidRPr="00527337" w:rsidRDefault="00937FF1" w:rsidP="00AA3637">
            <w:pPr>
              <w:pStyle w:val="Tabletext"/>
            </w:pPr>
            <w:r w:rsidRPr="00527337">
              <w:t xml:space="preserve">Tuning range </w:t>
            </w:r>
          </w:p>
        </w:tc>
        <w:tc>
          <w:tcPr>
            <w:tcW w:w="1116" w:type="dxa"/>
          </w:tcPr>
          <w:p w14:paraId="7B585CCD"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721" w:type="dxa"/>
          </w:tcPr>
          <w:p w14:paraId="07ED226E" w14:textId="77777777" w:rsidR="00937FF1" w:rsidRPr="00527337" w:rsidRDefault="00937FF1" w:rsidP="00AA3637">
            <w:pPr>
              <w:pStyle w:val="Tabletext"/>
            </w:pPr>
            <w:r w:rsidRPr="00527337">
              <w:t>8 700 to 9 500</w:t>
            </w:r>
          </w:p>
        </w:tc>
      </w:tr>
      <w:tr w:rsidR="00937FF1" w:rsidRPr="00527337" w14:paraId="4013D536" w14:textId="77777777" w:rsidTr="00AA3637">
        <w:trPr>
          <w:cantSplit/>
          <w:jc w:val="center"/>
        </w:trPr>
        <w:tc>
          <w:tcPr>
            <w:tcW w:w="2660" w:type="dxa"/>
          </w:tcPr>
          <w:p w14:paraId="74EF88DB" w14:textId="77777777" w:rsidR="00937FF1" w:rsidRPr="00527337" w:rsidRDefault="00937FF1" w:rsidP="00AA3637">
            <w:pPr>
              <w:pStyle w:val="Tabletext"/>
            </w:pPr>
            <w:r w:rsidRPr="00527337">
              <w:t>Modulation</w:t>
            </w:r>
          </w:p>
        </w:tc>
        <w:tc>
          <w:tcPr>
            <w:tcW w:w="1116" w:type="dxa"/>
          </w:tcPr>
          <w:p w14:paraId="24621ECA" w14:textId="77777777" w:rsidR="00937FF1" w:rsidRPr="00527337" w:rsidRDefault="00937FF1" w:rsidP="00AA3637">
            <w:pPr>
              <w:pStyle w:val="Tabletext"/>
              <w:jc w:val="center"/>
            </w:pPr>
          </w:p>
        </w:tc>
        <w:tc>
          <w:tcPr>
            <w:tcW w:w="2721" w:type="dxa"/>
          </w:tcPr>
          <w:p w14:paraId="6343EE24" w14:textId="77777777" w:rsidR="00937FF1" w:rsidRPr="00527337" w:rsidRDefault="00937FF1" w:rsidP="00AA3637">
            <w:pPr>
              <w:pStyle w:val="Tabletext"/>
            </w:pPr>
            <w:r w:rsidRPr="00527337">
              <w:t>Linear FM pulse</w:t>
            </w:r>
          </w:p>
        </w:tc>
      </w:tr>
      <w:tr w:rsidR="00937FF1" w:rsidRPr="00527337" w14:paraId="21E027AB" w14:textId="77777777" w:rsidTr="00AA3637">
        <w:trPr>
          <w:cantSplit/>
          <w:jc w:val="center"/>
        </w:trPr>
        <w:tc>
          <w:tcPr>
            <w:tcW w:w="2660" w:type="dxa"/>
          </w:tcPr>
          <w:p w14:paraId="53E7554D" w14:textId="77777777" w:rsidR="00937FF1" w:rsidRPr="00527337" w:rsidRDefault="00937FF1" w:rsidP="00AA3637">
            <w:pPr>
              <w:pStyle w:val="Tabletext"/>
            </w:pPr>
            <w:r w:rsidRPr="00527337">
              <w:t xml:space="preserve">Peak power into antenna </w:t>
            </w:r>
          </w:p>
        </w:tc>
        <w:tc>
          <w:tcPr>
            <w:tcW w:w="1116" w:type="dxa"/>
          </w:tcPr>
          <w:p w14:paraId="6CC05F42"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2721" w:type="dxa"/>
          </w:tcPr>
          <w:p w14:paraId="2B136395" w14:textId="77777777" w:rsidR="00937FF1" w:rsidRPr="00527337" w:rsidRDefault="00937FF1" w:rsidP="00AA3637">
            <w:pPr>
              <w:pStyle w:val="Tabletext"/>
            </w:pPr>
            <w:r w:rsidRPr="00527337">
              <w:t>150</w:t>
            </w:r>
          </w:p>
        </w:tc>
      </w:tr>
      <w:tr w:rsidR="00937FF1" w:rsidRPr="00527337" w14:paraId="40D08E73" w14:textId="77777777" w:rsidTr="00AA3637">
        <w:trPr>
          <w:cantSplit/>
          <w:jc w:val="center"/>
        </w:trPr>
        <w:tc>
          <w:tcPr>
            <w:tcW w:w="2660" w:type="dxa"/>
          </w:tcPr>
          <w:p w14:paraId="2F5E8B1C" w14:textId="77777777" w:rsidR="00937FF1" w:rsidRPr="00D43998" w:rsidRDefault="00937FF1" w:rsidP="00AA3637">
            <w:pPr>
              <w:pStyle w:val="Tabletext"/>
              <w:rPr>
                <w:lang w:val="en-US"/>
              </w:rPr>
            </w:pPr>
            <w:r w:rsidRPr="00D43998">
              <w:rPr>
                <w:lang w:val="en-US"/>
              </w:rPr>
              <w:t>Pulse width and</w:t>
            </w:r>
            <w:r w:rsidRPr="00D43998">
              <w:rPr>
                <w:lang w:val="en-US"/>
              </w:rPr>
              <w:br/>
              <w:t xml:space="preserve">Pulse repetition rate </w:t>
            </w:r>
          </w:p>
        </w:tc>
        <w:tc>
          <w:tcPr>
            <w:tcW w:w="1116" w:type="dxa"/>
          </w:tcPr>
          <w:p w14:paraId="590B8FA8"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t>pps</w:t>
            </w:r>
          </w:p>
        </w:tc>
        <w:tc>
          <w:tcPr>
            <w:tcW w:w="2721" w:type="dxa"/>
          </w:tcPr>
          <w:p w14:paraId="2B92FBBF" w14:textId="77777777" w:rsidR="00937FF1" w:rsidRPr="00527337" w:rsidRDefault="00937FF1" w:rsidP="00AA3637">
            <w:pPr>
              <w:pStyle w:val="Tabletext"/>
            </w:pPr>
            <w:r w:rsidRPr="00527337">
              <w:t>1-15</w:t>
            </w:r>
            <w:r w:rsidRPr="00527337">
              <w:br/>
              <w:t>500-15 000</w:t>
            </w:r>
          </w:p>
        </w:tc>
      </w:tr>
      <w:tr w:rsidR="00937FF1" w:rsidRPr="00527337" w14:paraId="2A7B951E" w14:textId="77777777" w:rsidTr="00AA3637">
        <w:trPr>
          <w:cantSplit/>
          <w:jc w:val="center"/>
        </w:trPr>
        <w:tc>
          <w:tcPr>
            <w:tcW w:w="2660" w:type="dxa"/>
          </w:tcPr>
          <w:p w14:paraId="1BF5B73C" w14:textId="77777777" w:rsidR="00937FF1" w:rsidRPr="00527337" w:rsidRDefault="00937FF1" w:rsidP="00AA3637">
            <w:pPr>
              <w:pStyle w:val="Tabletext"/>
            </w:pPr>
            <w:r w:rsidRPr="00527337">
              <w:t>Maximum duty cycle</w:t>
            </w:r>
          </w:p>
        </w:tc>
        <w:tc>
          <w:tcPr>
            <w:tcW w:w="1116" w:type="dxa"/>
          </w:tcPr>
          <w:p w14:paraId="3C832A06" w14:textId="77777777" w:rsidR="00937FF1" w:rsidRPr="00527337" w:rsidRDefault="00937FF1" w:rsidP="00AA3637">
            <w:pPr>
              <w:pStyle w:val="Tabletext"/>
              <w:jc w:val="center"/>
            </w:pPr>
          </w:p>
        </w:tc>
        <w:tc>
          <w:tcPr>
            <w:tcW w:w="2721" w:type="dxa"/>
          </w:tcPr>
          <w:p w14:paraId="0EF00EFC" w14:textId="77777777" w:rsidR="00937FF1" w:rsidRPr="00527337" w:rsidRDefault="00937FF1" w:rsidP="00AA3637">
            <w:pPr>
              <w:pStyle w:val="Tabletext"/>
            </w:pPr>
            <w:r w:rsidRPr="00527337">
              <w:t>Not specified</w:t>
            </w:r>
          </w:p>
        </w:tc>
      </w:tr>
      <w:tr w:rsidR="00937FF1" w:rsidRPr="00527337" w14:paraId="048AB674" w14:textId="77777777" w:rsidTr="00AA3637">
        <w:trPr>
          <w:cantSplit/>
          <w:jc w:val="center"/>
        </w:trPr>
        <w:tc>
          <w:tcPr>
            <w:tcW w:w="2660" w:type="dxa"/>
          </w:tcPr>
          <w:p w14:paraId="621462E2" w14:textId="77777777" w:rsidR="00937FF1" w:rsidRPr="00527337" w:rsidRDefault="00937FF1" w:rsidP="00AA3637">
            <w:pPr>
              <w:pStyle w:val="Tabletext"/>
            </w:pPr>
            <w:r w:rsidRPr="00527337">
              <w:t xml:space="preserve">Pulse rise/fall time </w:t>
            </w:r>
          </w:p>
        </w:tc>
        <w:tc>
          <w:tcPr>
            <w:tcW w:w="1116" w:type="dxa"/>
          </w:tcPr>
          <w:p w14:paraId="432260C7"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721" w:type="dxa"/>
          </w:tcPr>
          <w:p w14:paraId="18E7829E" w14:textId="77777777" w:rsidR="00937FF1" w:rsidRPr="00527337" w:rsidRDefault="00937FF1" w:rsidP="00AA3637">
            <w:pPr>
              <w:pStyle w:val="Tabletext"/>
            </w:pPr>
            <w:r w:rsidRPr="00527337">
              <w:t>0.05</w:t>
            </w:r>
          </w:p>
        </w:tc>
      </w:tr>
      <w:tr w:rsidR="00937FF1" w:rsidRPr="00527337" w14:paraId="6D02775C" w14:textId="77777777" w:rsidTr="00AA3637">
        <w:trPr>
          <w:cantSplit/>
          <w:jc w:val="center"/>
        </w:trPr>
        <w:tc>
          <w:tcPr>
            <w:tcW w:w="2660" w:type="dxa"/>
          </w:tcPr>
          <w:p w14:paraId="58862574" w14:textId="77777777" w:rsidR="00937FF1" w:rsidRPr="00527337" w:rsidRDefault="00937FF1" w:rsidP="00AA3637">
            <w:pPr>
              <w:pStyle w:val="Tabletext"/>
            </w:pPr>
            <w:r w:rsidRPr="00527337">
              <w:t>Output device</w:t>
            </w:r>
          </w:p>
        </w:tc>
        <w:tc>
          <w:tcPr>
            <w:tcW w:w="1116" w:type="dxa"/>
          </w:tcPr>
          <w:p w14:paraId="2D57BE84" w14:textId="77777777" w:rsidR="00937FF1" w:rsidRPr="00527337" w:rsidRDefault="00937FF1" w:rsidP="00AA3637">
            <w:pPr>
              <w:pStyle w:val="Tabletext"/>
              <w:jc w:val="center"/>
            </w:pPr>
          </w:p>
        </w:tc>
        <w:tc>
          <w:tcPr>
            <w:tcW w:w="2721" w:type="dxa"/>
          </w:tcPr>
          <w:p w14:paraId="1A348C99" w14:textId="77777777" w:rsidR="00937FF1" w:rsidRPr="00527337" w:rsidRDefault="00937FF1" w:rsidP="00AA3637">
            <w:pPr>
              <w:pStyle w:val="Tabletext"/>
            </w:pPr>
            <w:r w:rsidRPr="00527337">
              <w:t>TWT</w:t>
            </w:r>
          </w:p>
        </w:tc>
      </w:tr>
      <w:tr w:rsidR="00937FF1" w:rsidRPr="00527337" w14:paraId="15DA54AF" w14:textId="77777777" w:rsidTr="00AA3637">
        <w:trPr>
          <w:cantSplit/>
          <w:jc w:val="center"/>
        </w:trPr>
        <w:tc>
          <w:tcPr>
            <w:tcW w:w="2660" w:type="dxa"/>
          </w:tcPr>
          <w:p w14:paraId="12AA03F4" w14:textId="77777777" w:rsidR="00937FF1" w:rsidRPr="00527337" w:rsidRDefault="00937FF1" w:rsidP="00AA3637">
            <w:pPr>
              <w:pStyle w:val="Tabletext"/>
            </w:pPr>
            <w:r w:rsidRPr="00527337">
              <w:t>Antenna pattern type</w:t>
            </w:r>
          </w:p>
        </w:tc>
        <w:tc>
          <w:tcPr>
            <w:tcW w:w="1116" w:type="dxa"/>
          </w:tcPr>
          <w:p w14:paraId="1F66611D" w14:textId="77777777" w:rsidR="00937FF1" w:rsidRPr="00527337" w:rsidRDefault="00937FF1" w:rsidP="00AA3637">
            <w:pPr>
              <w:pStyle w:val="Tabletext"/>
              <w:jc w:val="center"/>
            </w:pPr>
          </w:p>
        </w:tc>
        <w:tc>
          <w:tcPr>
            <w:tcW w:w="2721" w:type="dxa"/>
          </w:tcPr>
          <w:p w14:paraId="35A8553A" w14:textId="77777777" w:rsidR="00937FF1" w:rsidRPr="00527337" w:rsidRDefault="00937FF1" w:rsidP="00AA3637">
            <w:pPr>
              <w:pStyle w:val="Tabletext"/>
            </w:pPr>
            <w:r w:rsidRPr="00527337">
              <w:t>Pencil</w:t>
            </w:r>
          </w:p>
        </w:tc>
      </w:tr>
      <w:tr w:rsidR="00937FF1" w:rsidRPr="00527337" w14:paraId="1BEF3A68" w14:textId="77777777" w:rsidTr="00AA3637">
        <w:trPr>
          <w:cantSplit/>
          <w:jc w:val="center"/>
        </w:trPr>
        <w:tc>
          <w:tcPr>
            <w:tcW w:w="2660" w:type="dxa"/>
          </w:tcPr>
          <w:p w14:paraId="73EF8368" w14:textId="77777777" w:rsidR="00937FF1" w:rsidRPr="00527337" w:rsidRDefault="00937FF1" w:rsidP="00AA3637">
            <w:pPr>
              <w:pStyle w:val="Tabletext"/>
            </w:pPr>
            <w:r w:rsidRPr="00527337">
              <w:t>Antenna type</w:t>
            </w:r>
          </w:p>
        </w:tc>
        <w:tc>
          <w:tcPr>
            <w:tcW w:w="1116" w:type="dxa"/>
          </w:tcPr>
          <w:p w14:paraId="469111B6" w14:textId="77777777" w:rsidR="00937FF1" w:rsidRPr="00527337" w:rsidRDefault="00937FF1" w:rsidP="00AA3637">
            <w:pPr>
              <w:pStyle w:val="Tabletext"/>
              <w:jc w:val="center"/>
            </w:pPr>
          </w:p>
        </w:tc>
        <w:tc>
          <w:tcPr>
            <w:tcW w:w="2721" w:type="dxa"/>
          </w:tcPr>
          <w:p w14:paraId="4661405E" w14:textId="77777777" w:rsidR="00937FF1" w:rsidRPr="00527337" w:rsidRDefault="00937FF1" w:rsidP="00AA3637">
            <w:pPr>
              <w:pStyle w:val="Tabletext"/>
            </w:pPr>
            <w:r w:rsidRPr="00527337">
              <w:t>Planar array</w:t>
            </w:r>
          </w:p>
        </w:tc>
      </w:tr>
      <w:tr w:rsidR="00937FF1" w:rsidRPr="00527337" w14:paraId="7A5E379C" w14:textId="77777777" w:rsidTr="00AA3637">
        <w:trPr>
          <w:cantSplit/>
          <w:jc w:val="center"/>
        </w:trPr>
        <w:tc>
          <w:tcPr>
            <w:tcW w:w="2660" w:type="dxa"/>
          </w:tcPr>
          <w:p w14:paraId="43A05C9B" w14:textId="77777777" w:rsidR="00937FF1" w:rsidRPr="00527337" w:rsidRDefault="00937FF1" w:rsidP="00AA3637">
            <w:pPr>
              <w:pStyle w:val="Tabletext"/>
            </w:pPr>
            <w:r w:rsidRPr="00527337">
              <w:t>Antenna polarization</w:t>
            </w:r>
          </w:p>
        </w:tc>
        <w:tc>
          <w:tcPr>
            <w:tcW w:w="1116" w:type="dxa"/>
          </w:tcPr>
          <w:p w14:paraId="7A0D8251" w14:textId="77777777" w:rsidR="00937FF1" w:rsidRPr="00527337" w:rsidRDefault="00937FF1" w:rsidP="00AA3637">
            <w:pPr>
              <w:pStyle w:val="Tabletext"/>
              <w:jc w:val="center"/>
            </w:pPr>
          </w:p>
        </w:tc>
        <w:tc>
          <w:tcPr>
            <w:tcW w:w="2721" w:type="dxa"/>
          </w:tcPr>
          <w:p w14:paraId="734D5FB9" w14:textId="77777777" w:rsidR="00937FF1" w:rsidRPr="00527337" w:rsidRDefault="00937FF1" w:rsidP="00AA3637">
            <w:pPr>
              <w:pStyle w:val="Tabletext"/>
            </w:pPr>
            <w:r w:rsidRPr="00527337">
              <w:t>Linear</w:t>
            </w:r>
          </w:p>
        </w:tc>
      </w:tr>
      <w:tr w:rsidR="00937FF1" w:rsidRPr="00527337" w14:paraId="548EC1E6" w14:textId="77777777" w:rsidTr="00AA3637">
        <w:trPr>
          <w:cantSplit/>
          <w:jc w:val="center"/>
        </w:trPr>
        <w:tc>
          <w:tcPr>
            <w:tcW w:w="2660" w:type="dxa"/>
          </w:tcPr>
          <w:p w14:paraId="0B88622C" w14:textId="77777777" w:rsidR="00937FF1" w:rsidRPr="00527337" w:rsidRDefault="00937FF1" w:rsidP="00AA3637">
            <w:pPr>
              <w:pStyle w:val="Tabletext"/>
            </w:pPr>
            <w:r w:rsidRPr="00527337">
              <w:t xml:space="preserve">Antenna main beam gain </w:t>
            </w:r>
          </w:p>
        </w:tc>
        <w:tc>
          <w:tcPr>
            <w:tcW w:w="1116" w:type="dxa"/>
          </w:tcPr>
          <w:p w14:paraId="0A2AE743"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721" w:type="dxa"/>
          </w:tcPr>
          <w:p w14:paraId="2AF6AE70" w14:textId="77777777" w:rsidR="00937FF1" w:rsidRPr="00527337" w:rsidRDefault="00937FF1" w:rsidP="00AA3637">
            <w:pPr>
              <w:pStyle w:val="Tabletext"/>
            </w:pPr>
            <w:r w:rsidRPr="00527337">
              <w:t>38</w:t>
            </w:r>
          </w:p>
        </w:tc>
      </w:tr>
      <w:tr w:rsidR="00937FF1" w:rsidRPr="00527337" w14:paraId="4CB3547A"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03B16BC6" w14:textId="77777777" w:rsidR="00937FF1" w:rsidRPr="00527337" w:rsidRDefault="00937FF1" w:rsidP="00AA3637">
            <w:pPr>
              <w:pStyle w:val="Tabletext"/>
            </w:pPr>
            <w:r w:rsidRPr="00527337">
              <w:br w:type="page"/>
              <w:t xml:space="preserve">Antenna elevation beamwidth </w:t>
            </w:r>
          </w:p>
        </w:tc>
        <w:tc>
          <w:tcPr>
            <w:tcW w:w="1116" w:type="dxa"/>
            <w:tcBorders>
              <w:top w:val="single" w:sz="6" w:space="0" w:color="auto"/>
              <w:left w:val="single" w:sz="6" w:space="0" w:color="auto"/>
              <w:bottom w:val="single" w:sz="6" w:space="0" w:color="auto"/>
              <w:right w:val="single" w:sz="6" w:space="0" w:color="auto"/>
            </w:tcBorders>
          </w:tcPr>
          <w:p w14:paraId="48804EE4"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721" w:type="dxa"/>
            <w:tcBorders>
              <w:top w:val="single" w:sz="6" w:space="0" w:color="auto"/>
              <w:left w:val="single" w:sz="6" w:space="0" w:color="auto"/>
              <w:bottom w:val="single" w:sz="6" w:space="0" w:color="auto"/>
              <w:right w:val="single" w:sz="6" w:space="0" w:color="auto"/>
            </w:tcBorders>
          </w:tcPr>
          <w:p w14:paraId="7D5F50FF" w14:textId="77777777" w:rsidR="00937FF1" w:rsidRPr="00527337" w:rsidRDefault="00937FF1" w:rsidP="00AA3637">
            <w:pPr>
              <w:pStyle w:val="Tabletext"/>
            </w:pPr>
            <w:r w:rsidRPr="00527337">
              <w:t>5</w:t>
            </w:r>
          </w:p>
        </w:tc>
      </w:tr>
      <w:tr w:rsidR="00937FF1" w:rsidRPr="00527337" w14:paraId="08371297"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16BCA051" w14:textId="77777777" w:rsidR="00937FF1" w:rsidRPr="00527337" w:rsidRDefault="00937FF1" w:rsidP="00AA3637">
            <w:pPr>
              <w:pStyle w:val="Tabletext"/>
            </w:pPr>
            <w:r w:rsidRPr="00527337">
              <w:t xml:space="preserve">Antenna azimuthal beamwidth </w:t>
            </w:r>
          </w:p>
        </w:tc>
        <w:tc>
          <w:tcPr>
            <w:tcW w:w="1116" w:type="dxa"/>
            <w:tcBorders>
              <w:top w:val="single" w:sz="6" w:space="0" w:color="auto"/>
              <w:left w:val="single" w:sz="6" w:space="0" w:color="auto"/>
              <w:bottom w:val="single" w:sz="6" w:space="0" w:color="auto"/>
              <w:right w:val="single" w:sz="6" w:space="0" w:color="auto"/>
            </w:tcBorders>
          </w:tcPr>
          <w:p w14:paraId="5D5F0EA7"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721" w:type="dxa"/>
            <w:tcBorders>
              <w:top w:val="single" w:sz="6" w:space="0" w:color="auto"/>
              <w:left w:val="single" w:sz="6" w:space="0" w:color="auto"/>
              <w:bottom w:val="single" w:sz="6" w:space="0" w:color="auto"/>
              <w:right w:val="single" w:sz="6" w:space="0" w:color="auto"/>
            </w:tcBorders>
          </w:tcPr>
          <w:p w14:paraId="22C20498" w14:textId="77777777" w:rsidR="00937FF1" w:rsidRPr="00527337" w:rsidRDefault="00937FF1" w:rsidP="00AA3637">
            <w:pPr>
              <w:pStyle w:val="Tabletext"/>
            </w:pPr>
            <w:r w:rsidRPr="00527337">
              <w:t>5</w:t>
            </w:r>
          </w:p>
        </w:tc>
      </w:tr>
      <w:tr w:rsidR="00937FF1" w:rsidRPr="00527337" w14:paraId="3569C5C5"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43D0D664" w14:textId="77777777" w:rsidR="00937FF1" w:rsidRPr="00527337" w:rsidRDefault="00937FF1" w:rsidP="00AA3637">
            <w:pPr>
              <w:pStyle w:val="Tabletext"/>
            </w:pPr>
            <w:r w:rsidRPr="00527337">
              <w:t xml:space="preserve">Antenna horizontal scan rate </w:t>
            </w:r>
          </w:p>
        </w:tc>
        <w:tc>
          <w:tcPr>
            <w:tcW w:w="1116" w:type="dxa"/>
            <w:tcBorders>
              <w:top w:val="single" w:sz="6" w:space="0" w:color="auto"/>
              <w:left w:val="single" w:sz="6" w:space="0" w:color="auto"/>
              <w:bottom w:val="single" w:sz="6" w:space="0" w:color="auto"/>
              <w:right w:val="single" w:sz="6" w:space="0" w:color="auto"/>
            </w:tcBorders>
          </w:tcPr>
          <w:p w14:paraId="3DBD8242"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721" w:type="dxa"/>
            <w:tcBorders>
              <w:top w:val="single" w:sz="6" w:space="0" w:color="auto"/>
              <w:left w:val="single" w:sz="6" w:space="0" w:color="auto"/>
              <w:bottom w:val="single" w:sz="6" w:space="0" w:color="auto"/>
              <w:right w:val="single" w:sz="6" w:space="0" w:color="auto"/>
            </w:tcBorders>
          </w:tcPr>
          <w:p w14:paraId="2A3B0634" w14:textId="77777777" w:rsidR="00937FF1" w:rsidRPr="00527337" w:rsidRDefault="00937FF1" w:rsidP="00AA3637">
            <w:pPr>
              <w:pStyle w:val="Tabletext"/>
            </w:pPr>
            <w:r w:rsidRPr="00527337">
              <w:t>300</w:t>
            </w:r>
          </w:p>
        </w:tc>
      </w:tr>
      <w:tr w:rsidR="00937FF1" w:rsidRPr="00527337" w14:paraId="11B10B88"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35D4D7FB" w14:textId="77777777" w:rsidR="00937FF1" w:rsidRPr="00527337" w:rsidRDefault="00937FF1" w:rsidP="00AA3637">
            <w:pPr>
              <w:pStyle w:val="Tabletext"/>
            </w:pPr>
            <w:r w:rsidRPr="00527337">
              <w:t>Antenna horizontal scan type (continuous, random, sector, etc.)</w:t>
            </w:r>
          </w:p>
        </w:tc>
        <w:tc>
          <w:tcPr>
            <w:tcW w:w="1116" w:type="dxa"/>
            <w:tcBorders>
              <w:top w:val="single" w:sz="6" w:space="0" w:color="auto"/>
              <w:left w:val="single" w:sz="6" w:space="0" w:color="auto"/>
              <w:bottom w:val="single" w:sz="6" w:space="0" w:color="auto"/>
              <w:right w:val="single" w:sz="6" w:space="0" w:color="auto"/>
            </w:tcBorders>
          </w:tcPr>
          <w:p w14:paraId="416E819D" w14:textId="77777777" w:rsidR="00937FF1" w:rsidRPr="00527337" w:rsidRDefault="00937FF1" w:rsidP="00AA3637">
            <w:pPr>
              <w:pStyle w:val="Tabletext"/>
              <w:jc w:val="center"/>
            </w:pPr>
          </w:p>
        </w:tc>
        <w:tc>
          <w:tcPr>
            <w:tcW w:w="2721" w:type="dxa"/>
            <w:tcBorders>
              <w:top w:val="single" w:sz="6" w:space="0" w:color="auto"/>
              <w:left w:val="single" w:sz="6" w:space="0" w:color="auto"/>
              <w:bottom w:val="single" w:sz="6" w:space="0" w:color="auto"/>
              <w:right w:val="single" w:sz="6" w:space="0" w:color="auto"/>
            </w:tcBorders>
          </w:tcPr>
          <w:p w14:paraId="476F3E2C" w14:textId="77777777" w:rsidR="00937FF1" w:rsidRPr="00527337" w:rsidRDefault="00937FF1" w:rsidP="00AA3637">
            <w:pPr>
              <w:pStyle w:val="Tabletext"/>
            </w:pPr>
            <w:r w:rsidRPr="00527337">
              <w:t>Continuous</w:t>
            </w:r>
          </w:p>
        </w:tc>
      </w:tr>
      <w:tr w:rsidR="00937FF1" w:rsidRPr="00527337" w14:paraId="40A1C901" w14:textId="77777777" w:rsidTr="00AA3637">
        <w:trPr>
          <w:cantSplit/>
          <w:jc w:val="center"/>
        </w:trPr>
        <w:tc>
          <w:tcPr>
            <w:tcW w:w="2660" w:type="dxa"/>
          </w:tcPr>
          <w:p w14:paraId="50142950" w14:textId="77777777" w:rsidR="00937FF1" w:rsidRPr="00527337" w:rsidRDefault="00937FF1" w:rsidP="00AA3637">
            <w:pPr>
              <w:pStyle w:val="Tabletext"/>
            </w:pPr>
            <w:r w:rsidRPr="00527337">
              <w:t xml:space="preserve">Antenna vertical scan </w:t>
            </w:r>
          </w:p>
        </w:tc>
        <w:tc>
          <w:tcPr>
            <w:tcW w:w="1116" w:type="dxa"/>
          </w:tcPr>
          <w:p w14:paraId="3081B1CA"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721" w:type="dxa"/>
          </w:tcPr>
          <w:p w14:paraId="7A8E500C" w14:textId="77777777" w:rsidR="00937FF1" w:rsidRPr="00527337" w:rsidRDefault="00937FF1" w:rsidP="00AA3637">
            <w:pPr>
              <w:pStyle w:val="Tabletext"/>
            </w:pPr>
            <w:r w:rsidRPr="00527337">
              <w:t>Not applicable</w:t>
            </w:r>
          </w:p>
        </w:tc>
      </w:tr>
    </w:tbl>
    <w:p w14:paraId="19A913E4" w14:textId="0BF08C52" w:rsidR="00937FF1" w:rsidRPr="00527337" w:rsidRDefault="00937FF1" w:rsidP="00937FF1">
      <w:pPr>
        <w:pStyle w:val="TableNo"/>
      </w:pPr>
      <w:r w:rsidRPr="00527337">
        <w:br w:type="page"/>
      </w:r>
      <w:r>
        <w:lastRenderedPageBreak/>
        <w:br/>
      </w:r>
      <w:r w:rsidRPr="00527337">
        <w:t>TABLE 3 (</w:t>
      </w:r>
      <w:r w:rsidRPr="00527337">
        <w:rPr>
          <w:i/>
          <w:caps w:val="0"/>
        </w:rPr>
        <w:t>end</w:t>
      </w:r>
      <w:r w:rsidRPr="00527337">
        <w:t>)</w:t>
      </w:r>
    </w:p>
    <w:tbl>
      <w:tblPr>
        <w:tblW w:w="14459" w:type="dxa"/>
        <w:jc w:val="center"/>
        <w:tblLayout w:type="fixed"/>
        <w:tblLook w:val="0000" w:firstRow="0" w:lastRow="0" w:firstColumn="0" w:lastColumn="0" w:noHBand="0" w:noVBand="0"/>
      </w:tblPr>
      <w:tblGrid>
        <w:gridCol w:w="5804"/>
        <w:gridCol w:w="2786"/>
        <w:gridCol w:w="5869"/>
      </w:tblGrid>
      <w:tr w:rsidR="00937FF1" w:rsidRPr="00527337" w14:paraId="480E5E79" w14:textId="77777777" w:rsidTr="00901E1D">
        <w:trPr>
          <w:cantSplit/>
          <w:jc w:val="center"/>
        </w:trPr>
        <w:tc>
          <w:tcPr>
            <w:tcW w:w="5804" w:type="dxa"/>
            <w:tcBorders>
              <w:top w:val="single" w:sz="6" w:space="0" w:color="auto"/>
              <w:left w:val="single" w:sz="6" w:space="0" w:color="auto"/>
              <w:bottom w:val="single" w:sz="6" w:space="0" w:color="auto"/>
            </w:tcBorders>
          </w:tcPr>
          <w:p w14:paraId="066CD438" w14:textId="77777777" w:rsidR="00937FF1" w:rsidRPr="00527337" w:rsidRDefault="00937FF1" w:rsidP="00AA3637">
            <w:pPr>
              <w:pStyle w:val="Tablehead"/>
            </w:pPr>
            <w:r w:rsidRPr="00527337">
              <w:t>Characteristics</w:t>
            </w:r>
          </w:p>
        </w:tc>
        <w:tc>
          <w:tcPr>
            <w:tcW w:w="2786" w:type="dxa"/>
            <w:tcBorders>
              <w:top w:val="single" w:sz="6" w:space="0" w:color="auto"/>
              <w:left w:val="single" w:sz="6" w:space="0" w:color="auto"/>
              <w:bottom w:val="single" w:sz="6" w:space="0" w:color="auto"/>
              <w:right w:val="single" w:sz="6" w:space="0" w:color="auto"/>
            </w:tcBorders>
          </w:tcPr>
          <w:p w14:paraId="18161946" w14:textId="77777777" w:rsidR="00937FF1" w:rsidRPr="00527337" w:rsidRDefault="00937FF1" w:rsidP="00AA3637">
            <w:pPr>
              <w:pStyle w:val="Tablehead"/>
            </w:pPr>
            <w:r w:rsidRPr="00527337">
              <w:t>Units</w:t>
            </w:r>
          </w:p>
        </w:tc>
        <w:tc>
          <w:tcPr>
            <w:tcW w:w="5869" w:type="dxa"/>
            <w:tcBorders>
              <w:top w:val="single" w:sz="6" w:space="0" w:color="auto"/>
              <w:left w:val="single" w:sz="6" w:space="0" w:color="auto"/>
              <w:bottom w:val="single" w:sz="6" w:space="0" w:color="auto"/>
              <w:right w:val="single" w:sz="6" w:space="0" w:color="auto"/>
            </w:tcBorders>
          </w:tcPr>
          <w:p w14:paraId="22D45D5C" w14:textId="77777777" w:rsidR="00937FF1" w:rsidRPr="00527337" w:rsidRDefault="00937FF1" w:rsidP="00AA3637">
            <w:pPr>
              <w:pStyle w:val="Tablehead"/>
            </w:pPr>
            <w:r w:rsidRPr="00527337">
              <w:t>System G9</w:t>
            </w:r>
          </w:p>
        </w:tc>
      </w:tr>
      <w:tr w:rsidR="00937FF1" w:rsidRPr="00527337" w14:paraId="6FEEDA80"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6A4B2FCE" w14:textId="77777777" w:rsidR="00937FF1" w:rsidRPr="00527337" w:rsidRDefault="00937FF1" w:rsidP="00AA3637">
            <w:pPr>
              <w:pStyle w:val="Tabletext"/>
            </w:pPr>
            <w:r w:rsidRPr="00527337">
              <w:t>Antenna vertical scan type</w:t>
            </w:r>
          </w:p>
        </w:tc>
        <w:tc>
          <w:tcPr>
            <w:tcW w:w="2786" w:type="dxa"/>
          </w:tcPr>
          <w:p w14:paraId="6175E898" w14:textId="77777777" w:rsidR="00937FF1" w:rsidRPr="00527337" w:rsidRDefault="00937FF1" w:rsidP="00AA3637">
            <w:pPr>
              <w:pStyle w:val="Tabletext"/>
              <w:jc w:val="center"/>
            </w:pPr>
          </w:p>
        </w:tc>
        <w:tc>
          <w:tcPr>
            <w:tcW w:w="5869" w:type="dxa"/>
          </w:tcPr>
          <w:p w14:paraId="03690B9B" w14:textId="77777777" w:rsidR="00937FF1" w:rsidRPr="00527337" w:rsidRDefault="00937FF1" w:rsidP="00AA3637">
            <w:pPr>
              <w:pStyle w:val="Tabletext"/>
            </w:pPr>
            <w:r w:rsidRPr="00527337">
              <w:t>Random</w:t>
            </w:r>
          </w:p>
        </w:tc>
      </w:tr>
      <w:tr w:rsidR="00937FF1" w:rsidRPr="00527337" w14:paraId="04880B8C"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39414C3F" w14:textId="77777777" w:rsidR="00937FF1" w:rsidRPr="00D43998" w:rsidRDefault="00937FF1" w:rsidP="00AA3637">
            <w:pPr>
              <w:pStyle w:val="Tabletext"/>
              <w:keepLines/>
              <w:tabs>
                <w:tab w:val="left" w:leader="dot" w:pos="7938"/>
                <w:tab w:val="center" w:pos="9526"/>
              </w:tabs>
              <w:ind w:left="567" w:hanging="567"/>
              <w:rPr>
                <w:lang w:val="en-US"/>
              </w:rPr>
            </w:pPr>
            <w:r w:rsidRPr="00D43998">
              <w:rPr>
                <w:lang w:val="en-US"/>
              </w:rPr>
              <w:t>Antenna side-lobe (SL) levels (1</w:t>
            </w:r>
            <w:r w:rsidRPr="0012462B">
              <w:rPr>
                <w:vertAlign w:val="superscript"/>
                <w:lang w:val="en-US"/>
              </w:rPr>
              <w:t>st</w:t>
            </w:r>
            <w:r w:rsidRPr="00D43998">
              <w:rPr>
                <w:lang w:val="en-US"/>
              </w:rPr>
              <w:t xml:space="preserve"> SLs and remote SLs) </w:t>
            </w:r>
          </w:p>
        </w:tc>
        <w:tc>
          <w:tcPr>
            <w:tcW w:w="2786" w:type="dxa"/>
          </w:tcPr>
          <w:p w14:paraId="1916EE85"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5869" w:type="dxa"/>
          </w:tcPr>
          <w:p w14:paraId="1FC931CB" w14:textId="77777777" w:rsidR="00937FF1" w:rsidRPr="00527337" w:rsidRDefault="00937FF1" w:rsidP="00AA3637">
            <w:pPr>
              <w:pStyle w:val="Tabletext"/>
            </w:pPr>
            <w:r w:rsidRPr="00527337">
              <w:t>Not specified</w:t>
            </w:r>
          </w:p>
        </w:tc>
      </w:tr>
      <w:tr w:rsidR="00937FF1" w:rsidRPr="00527337" w14:paraId="5199A058"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722FA251" w14:textId="77777777" w:rsidR="00937FF1" w:rsidRPr="00527337" w:rsidRDefault="00937FF1" w:rsidP="00AA3637">
            <w:pPr>
              <w:pStyle w:val="Tabletext"/>
              <w:keepLines/>
              <w:tabs>
                <w:tab w:val="left" w:leader="dot" w:pos="7938"/>
                <w:tab w:val="center" w:pos="9526"/>
              </w:tabs>
              <w:ind w:left="567" w:hanging="567"/>
              <w:rPr>
                <w:b/>
              </w:rPr>
            </w:pPr>
            <w:r w:rsidRPr="00527337">
              <w:t xml:space="preserve">Antenna height </w:t>
            </w:r>
          </w:p>
        </w:tc>
        <w:tc>
          <w:tcPr>
            <w:tcW w:w="2786" w:type="dxa"/>
          </w:tcPr>
          <w:p w14:paraId="287300ED" w14:textId="77777777" w:rsidR="00937FF1" w:rsidRPr="00527337" w:rsidRDefault="00937FF1" w:rsidP="00AA3637">
            <w:pPr>
              <w:pStyle w:val="Tabletext"/>
              <w:keepLines/>
              <w:tabs>
                <w:tab w:val="left" w:leader="dot" w:pos="7938"/>
                <w:tab w:val="center" w:pos="9526"/>
              </w:tabs>
              <w:ind w:left="567" w:hanging="567"/>
              <w:jc w:val="center"/>
            </w:pPr>
            <w:r w:rsidRPr="00527337">
              <w:t>M</w:t>
            </w:r>
          </w:p>
        </w:tc>
        <w:tc>
          <w:tcPr>
            <w:tcW w:w="5869" w:type="dxa"/>
          </w:tcPr>
          <w:p w14:paraId="5EF7558B" w14:textId="77777777" w:rsidR="00937FF1" w:rsidRPr="00527337" w:rsidRDefault="00937FF1" w:rsidP="00AA3637">
            <w:pPr>
              <w:pStyle w:val="Tabletext"/>
            </w:pPr>
            <w:r w:rsidRPr="00527337">
              <w:t>Ground level</w:t>
            </w:r>
          </w:p>
        </w:tc>
      </w:tr>
      <w:tr w:rsidR="00937FF1" w:rsidRPr="00527337" w14:paraId="0DBCE6AD"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0DA92A8F" w14:textId="77777777" w:rsidR="00937FF1" w:rsidRPr="00527337" w:rsidRDefault="00937FF1" w:rsidP="00AA3637">
            <w:pPr>
              <w:pStyle w:val="Tabletext"/>
              <w:keepLines/>
              <w:tabs>
                <w:tab w:val="left" w:leader="dot" w:pos="7938"/>
                <w:tab w:val="center" w:pos="9526"/>
              </w:tabs>
              <w:ind w:left="567" w:hanging="567"/>
            </w:pPr>
            <w:r w:rsidRPr="00527337">
              <w:t xml:space="preserve">Receiver IF 3 dB bandwidth </w:t>
            </w:r>
          </w:p>
        </w:tc>
        <w:tc>
          <w:tcPr>
            <w:tcW w:w="2786" w:type="dxa"/>
          </w:tcPr>
          <w:p w14:paraId="2DD27A94"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5869" w:type="dxa"/>
          </w:tcPr>
          <w:p w14:paraId="7EB5564E" w14:textId="77777777" w:rsidR="00937FF1" w:rsidRPr="00527337" w:rsidRDefault="00937FF1" w:rsidP="00AA3637">
            <w:pPr>
              <w:pStyle w:val="Tabletext"/>
            </w:pPr>
            <w:r w:rsidRPr="00527337">
              <w:t>3</w:t>
            </w:r>
          </w:p>
        </w:tc>
      </w:tr>
      <w:tr w:rsidR="00937FF1" w:rsidRPr="00527337" w14:paraId="306CDE06"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22EA2389" w14:textId="77777777" w:rsidR="00937FF1" w:rsidRPr="00527337" w:rsidRDefault="00937FF1" w:rsidP="00AA3637">
            <w:pPr>
              <w:pStyle w:val="Tabletext"/>
              <w:keepLines/>
              <w:tabs>
                <w:tab w:val="left" w:leader="dot" w:pos="7938"/>
                <w:tab w:val="center" w:pos="9526"/>
              </w:tabs>
              <w:ind w:left="567" w:hanging="567"/>
            </w:pPr>
            <w:r w:rsidRPr="00527337">
              <w:t xml:space="preserve">Receiver noise floor </w:t>
            </w:r>
          </w:p>
        </w:tc>
        <w:tc>
          <w:tcPr>
            <w:tcW w:w="2786" w:type="dxa"/>
          </w:tcPr>
          <w:p w14:paraId="0B620A73"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5869" w:type="dxa"/>
          </w:tcPr>
          <w:p w14:paraId="4B37A2C9" w14:textId="77777777" w:rsidR="00937FF1" w:rsidRPr="00527337" w:rsidRDefault="00937FF1" w:rsidP="00AA3637">
            <w:pPr>
              <w:pStyle w:val="Tabletext"/>
            </w:pPr>
            <w:r w:rsidRPr="00527337">
              <w:t>–105</w:t>
            </w:r>
          </w:p>
        </w:tc>
      </w:tr>
      <w:tr w:rsidR="00937FF1" w:rsidRPr="00527337" w14:paraId="3720524A"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5B8E6053" w14:textId="77777777" w:rsidR="00937FF1" w:rsidRPr="00527337" w:rsidRDefault="00937FF1" w:rsidP="00AA3637">
            <w:pPr>
              <w:pStyle w:val="Tabletext"/>
              <w:keepLines/>
              <w:tabs>
                <w:tab w:val="left" w:leader="dot" w:pos="7938"/>
                <w:tab w:val="center" w:pos="9526"/>
              </w:tabs>
              <w:ind w:left="567" w:hanging="567"/>
            </w:pPr>
            <w:r w:rsidRPr="00527337">
              <w:t xml:space="preserve">Receive loss </w:t>
            </w:r>
          </w:p>
        </w:tc>
        <w:tc>
          <w:tcPr>
            <w:tcW w:w="2786" w:type="dxa"/>
          </w:tcPr>
          <w:p w14:paraId="00122952"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5869" w:type="dxa"/>
          </w:tcPr>
          <w:p w14:paraId="53C7E81C" w14:textId="77777777" w:rsidR="00937FF1" w:rsidRPr="00527337" w:rsidRDefault="00937FF1" w:rsidP="00AA3637">
            <w:pPr>
              <w:pStyle w:val="Tabletext"/>
            </w:pPr>
            <w:r w:rsidRPr="00527337">
              <w:t>Not specified</w:t>
            </w:r>
          </w:p>
        </w:tc>
      </w:tr>
      <w:tr w:rsidR="00937FF1" w:rsidRPr="00527337" w14:paraId="2D33C591"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6E01B95F" w14:textId="77777777" w:rsidR="00937FF1" w:rsidRPr="00527337" w:rsidRDefault="00937FF1" w:rsidP="00AA3637">
            <w:pPr>
              <w:pStyle w:val="Tabletext"/>
              <w:keepLines/>
              <w:tabs>
                <w:tab w:val="left" w:leader="dot" w:pos="7938"/>
                <w:tab w:val="center" w:pos="9526"/>
              </w:tabs>
              <w:ind w:left="567" w:hanging="567"/>
            </w:pPr>
            <w:r w:rsidRPr="00527337">
              <w:t xml:space="preserve">Chirp bandwidth </w:t>
            </w:r>
          </w:p>
        </w:tc>
        <w:tc>
          <w:tcPr>
            <w:tcW w:w="2786" w:type="dxa"/>
          </w:tcPr>
          <w:p w14:paraId="53315F35"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5869" w:type="dxa"/>
          </w:tcPr>
          <w:p w14:paraId="281E4B19" w14:textId="77777777" w:rsidR="00937FF1" w:rsidRPr="00527337" w:rsidRDefault="00937FF1" w:rsidP="00AA3637">
            <w:pPr>
              <w:pStyle w:val="Tabletext"/>
            </w:pPr>
            <w:r w:rsidRPr="00527337">
              <w:t>3</w:t>
            </w:r>
          </w:p>
        </w:tc>
      </w:tr>
      <w:tr w:rsidR="00937FF1" w:rsidRPr="00527337" w14:paraId="7AD2399A"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362F0A18" w14:textId="77777777" w:rsidR="00937FF1" w:rsidRPr="00527337" w:rsidRDefault="00937FF1" w:rsidP="00AA3637">
            <w:pPr>
              <w:pStyle w:val="Tabletext"/>
              <w:keepLines/>
              <w:tabs>
                <w:tab w:val="left" w:leader="dot" w:pos="7938"/>
                <w:tab w:val="center" w:pos="9526"/>
              </w:tabs>
              <w:ind w:left="567" w:hanging="567"/>
              <w:rPr>
                <w:lang w:val="de-DE"/>
              </w:rPr>
            </w:pPr>
            <w:r w:rsidRPr="00527337">
              <w:rPr>
                <w:lang w:val="de-DE"/>
              </w:rPr>
              <w:t xml:space="preserve">RF emission bandwidth </w:t>
            </w:r>
          </w:p>
          <w:p w14:paraId="45A2F9F5" w14:textId="77777777" w:rsidR="00937FF1" w:rsidRPr="00527337" w:rsidRDefault="00937FF1" w:rsidP="00AA3637">
            <w:pPr>
              <w:pStyle w:val="Tabletext"/>
              <w:rPr>
                <w:lang w:val="de-DE"/>
              </w:rPr>
            </w:pPr>
            <w:r w:rsidRPr="00527337">
              <w:rPr>
                <w:lang w:val="de-DE"/>
              </w:rPr>
              <w:t>–</w:t>
            </w:r>
            <w:r w:rsidRPr="00527337">
              <w:rPr>
                <w:lang w:val="de-DE"/>
              </w:rPr>
              <w:tab/>
              <w:t>3 dB</w:t>
            </w:r>
          </w:p>
          <w:p w14:paraId="185C1189" w14:textId="77777777" w:rsidR="00937FF1" w:rsidRPr="00527337" w:rsidRDefault="00937FF1" w:rsidP="00AA3637">
            <w:pPr>
              <w:pStyle w:val="Tabletext"/>
              <w:rPr>
                <w:lang w:val="de-DE"/>
              </w:rPr>
            </w:pPr>
            <w:r w:rsidRPr="00527337">
              <w:rPr>
                <w:lang w:val="de-DE"/>
              </w:rPr>
              <w:t>–</w:t>
            </w:r>
            <w:r w:rsidRPr="00527337">
              <w:rPr>
                <w:lang w:val="de-DE"/>
              </w:rPr>
              <w:tab/>
              <w:t>20 dB</w:t>
            </w:r>
          </w:p>
        </w:tc>
        <w:tc>
          <w:tcPr>
            <w:tcW w:w="2786" w:type="dxa"/>
          </w:tcPr>
          <w:p w14:paraId="1F196CF8"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5869" w:type="dxa"/>
          </w:tcPr>
          <w:p w14:paraId="2D76226A" w14:textId="77777777" w:rsidR="00937FF1" w:rsidRPr="00527337" w:rsidRDefault="00937FF1" w:rsidP="00AA3637">
            <w:pPr>
              <w:pStyle w:val="Tabletext"/>
            </w:pPr>
          </w:p>
          <w:p w14:paraId="2812F874" w14:textId="77777777" w:rsidR="00937FF1" w:rsidRPr="00527337" w:rsidRDefault="00937FF1" w:rsidP="00AA3637">
            <w:pPr>
              <w:pStyle w:val="Tabletext"/>
            </w:pPr>
            <w:r>
              <w:br/>
            </w:r>
            <w:r w:rsidRPr="00527337">
              <w:t>3</w:t>
            </w:r>
          </w:p>
        </w:tc>
      </w:tr>
    </w:tbl>
    <w:p w14:paraId="6DF8C360" w14:textId="77777777" w:rsidR="00937FF1" w:rsidRPr="00D43998" w:rsidRDefault="00937FF1" w:rsidP="00937FF1">
      <w:pPr>
        <w:pStyle w:val="Tabletext"/>
        <w:ind w:left="284" w:hanging="284"/>
        <w:rPr>
          <w:lang w:val="en-US"/>
        </w:rPr>
      </w:pPr>
      <w:r w:rsidRPr="00D43998">
        <w:rPr>
          <w:lang w:val="en-US"/>
        </w:rPr>
        <w:t>*</w:t>
      </w:r>
      <w:r w:rsidRPr="00D43998">
        <w:rPr>
          <w:lang w:val="en-US"/>
        </w:rPr>
        <w:tab/>
        <w:t>Radar systems with characteristics similar to those given in Table 2 for maritime radionavigation systems may also be used for ground based aeronautical radars at airports.</w:t>
      </w:r>
    </w:p>
    <w:p w14:paraId="7B6C3295" w14:textId="77777777" w:rsidR="00937FF1" w:rsidRPr="00D43998" w:rsidRDefault="00937FF1" w:rsidP="00937FF1">
      <w:pPr>
        <w:overflowPunct/>
        <w:autoSpaceDE/>
        <w:autoSpaceDN/>
        <w:adjustRightInd/>
        <w:spacing w:before="0"/>
        <w:textAlignment w:val="auto"/>
        <w:rPr>
          <w:rFonts w:eastAsia="MS Mincho"/>
          <w:sz w:val="2"/>
          <w:szCs w:val="2"/>
          <w:lang w:val="en-US"/>
        </w:rPr>
      </w:pPr>
      <w:r w:rsidRPr="00D43998">
        <w:rPr>
          <w:sz w:val="2"/>
          <w:szCs w:val="2"/>
          <w:lang w:val="en-US"/>
        </w:rPr>
        <w:br w:type="page"/>
      </w:r>
    </w:p>
    <w:p w14:paraId="00DD6FF3" w14:textId="77777777" w:rsidR="00937FF1" w:rsidRPr="00D43998" w:rsidRDefault="00937FF1" w:rsidP="00937FF1">
      <w:pPr>
        <w:pStyle w:val="TableNo"/>
        <w:rPr>
          <w:lang w:val="en-US"/>
        </w:rPr>
      </w:pPr>
      <w:r w:rsidRPr="00D43998">
        <w:rPr>
          <w:lang w:val="en-US"/>
        </w:rPr>
        <w:lastRenderedPageBreak/>
        <w:br/>
        <w:t>TABLE 4</w:t>
      </w:r>
    </w:p>
    <w:p w14:paraId="4A1C6D75" w14:textId="77777777" w:rsidR="00937FF1" w:rsidRPr="00D43998" w:rsidRDefault="00937FF1" w:rsidP="00937FF1">
      <w:pPr>
        <w:pStyle w:val="Tabletitle"/>
        <w:rPr>
          <w:lang w:val="en-US"/>
        </w:rPr>
      </w:pPr>
      <w:r w:rsidRPr="00D43998">
        <w:rPr>
          <w:lang w:val="en-US"/>
        </w:rPr>
        <w:t>Characteristics of other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937FF1" w:rsidRPr="00527337" w14:paraId="2154D584" w14:textId="77777777" w:rsidTr="00AA3637">
        <w:trPr>
          <w:cantSplit/>
          <w:tblHeader/>
          <w:jc w:val="center"/>
        </w:trPr>
        <w:tc>
          <w:tcPr>
            <w:tcW w:w="2925" w:type="dxa"/>
            <w:vAlign w:val="center"/>
          </w:tcPr>
          <w:p w14:paraId="3F9FF37A" w14:textId="77777777" w:rsidR="00937FF1" w:rsidRPr="00527337" w:rsidRDefault="00937FF1" w:rsidP="00AA3637">
            <w:pPr>
              <w:pStyle w:val="Tablehead"/>
              <w:jc w:val="left"/>
            </w:pPr>
            <w:r w:rsidRPr="00527337">
              <w:t>Characteristics</w:t>
            </w:r>
          </w:p>
        </w:tc>
        <w:tc>
          <w:tcPr>
            <w:tcW w:w="1049" w:type="dxa"/>
          </w:tcPr>
          <w:p w14:paraId="764C69AE" w14:textId="77777777" w:rsidR="00937FF1" w:rsidRPr="00527337" w:rsidRDefault="00937FF1" w:rsidP="00AA3637">
            <w:pPr>
              <w:pStyle w:val="Tablehead"/>
            </w:pPr>
            <w:r w:rsidRPr="00527337">
              <w:t>Units</w:t>
            </w:r>
          </w:p>
        </w:tc>
        <w:tc>
          <w:tcPr>
            <w:tcW w:w="2745" w:type="dxa"/>
            <w:vAlign w:val="center"/>
          </w:tcPr>
          <w:p w14:paraId="6C7F3AA9" w14:textId="77777777" w:rsidR="00937FF1" w:rsidRPr="00527337" w:rsidRDefault="00937FF1" w:rsidP="00AA3637">
            <w:pPr>
              <w:pStyle w:val="Tablehead"/>
            </w:pPr>
            <w:r w:rsidRPr="00527337">
              <w:t>System G10</w:t>
            </w:r>
          </w:p>
        </w:tc>
        <w:tc>
          <w:tcPr>
            <w:tcW w:w="2835" w:type="dxa"/>
            <w:vAlign w:val="center"/>
          </w:tcPr>
          <w:p w14:paraId="67FA485F" w14:textId="77777777" w:rsidR="00937FF1" w:rsidRPr="00527337" w:rsidRDefault="00937FF1" w:rsidP="00AA3637">
            <w:pPr>
              <w:pStyle w:val="Tablehead"/>
            </w:pPr>
            <w:r w:rsidRPr="00527337">
              <w:t>System G11</w:t>
            </w:r>
          </w:p>
        </w:tc>
        <w:tc>
          <w:tcPr>
            <w:tcW w:w="2835" w:type="dxa"/>
            <w:vAlign w:val="center"/>
          </w:tcPr>
          <w:p w14:paraId="07B762C5" w14:textId="77777777" w:rsidR="00937FF1" w:rsidRPr="00527337" w:rsidRDefault="00937FF1" w:rsidP="00AA3637">
            <w:pPr>
              <w:pStyle w:val="Tablehead"/>
            </w:pPr>
            <w:r w:rsidRPr="00527337">
              <w:t>System G12</w:t>
            </w:r>
          </w:p>
        </w:tc>
      </w:tr>
      <w:tr w:rsidR="00937FF1" w:rsidRPr="00527337" w14:paraId="1EF8596B" w14:textId="77777777" w:rsidTr="00AA3637">
        <w:trPr>
          <w:cantSplit/>
          <w:jc w:val="center"/>
        </w:trPr>
        <w:tc>
          <w:tcPr>
            <w:tcW w:w="2925" w:type="dxa"/>
            <w:vAlign w:val="center"/>
          </w:tcPr>
          <w:p w14:paraId="4E8FFA66" w14:textId="77777777" w:rsidR="00937FF1" w:rsidRPr="00527337" w:rsidRDefault="00937FF1" w:rsidP="00AA3637">
            <w:pPr>
              <w:pStyle w:val="Tabletext"/>
            </w:pPr>
            <w:r w:rsidRPr="00527337">
              <w:t>Function</w:t>
            </w:r>
          </w:p>
        </w:tc>
        <w:tc>
          <w:tcPr>
            <w:tcW w:w="1049" w:type="dxa"/>
          </w:tcPr>
          <w:p w14:paraId="048605E8" w14:textId="77777777" w:rsidR="00937FF1" w:rsidRPr="00527337" w:rsidRDefault="00937FF1" w:rsidP="00AA3637">
            <w:pPr>
              <w:pStyle w:val="Tabletext"/>
              <w:jc w:val="center"/>
            </w:pPr>
          </w:p>
        </w:tc>
        <w:tc>
          <w:tcPr>
            <w:tcW w:w="2745" w:type="dxa"/>
            <w:vAlign w:val="center"/>
          </w:tcPr>
          <w:p w14:paraId="249D4982" w14:textId="77777777" w:rsidR="00937FF1" w:rsidRPr="00527337" w:rsidRDefault="00937FF1" w:rsidP="00AA3637">
            <w:pPr>
              <w:pStyle w:val="Tabletext"/>
            </w:pPr>
            <w:r w:rsidRPr="00527337">
              <w:t>Intrusion detection</w:t>
            </w:r>
          </w:p>
        </w:tc>
        <w:tc>
          <w:tcPr>
            <w:tcW w:w="2835" w:type="dxa"/>
            <w:vAlign w:val="center"/>
          </w:tcPr>
          <w:p w14:paraId="4119CADB" w14:textId="77777777" w:rsidR="00937FF1" w:rsidRPr="00527337" w:rsidRDefault="00937FF1" w:rsidP="00AA3637">
            <w:pPr>
              <w:pStyle w:val="Tabletext"/>
            </w:pPr>
            <w:r w:rsidRPr="00527337">
              <w:t>Intrusion detection</w:t>
            </w:r>
          </w:p>
        </w:tc>
        <w:tc>
          <w:tcPr>
            <w:tcW w:w="2835" w:type="dxa"/>
            <w:vAlign w:val="center"/>
          </w:tcPr>
          <w:p w14:paraId="15880A1B" w14:textId="77777777" w:rsidR="00937FF1" w:rsidRPr="00527337" w:rsidRDefault="00937FF1" w:rsidP="00AA3637">
            <w:pPr>
              <w:pStyle w:val="Tabletext"/>
            </w:pPr>
            <w:r w:rsidRPr="00527337">
              <w:t>Velocity measurement</w:t>
            </w:r>
          </w:p>
        </w:tc>
      </w:tr>
      <w:tr w:rsidR="00937FF1" w:rsidRPr="00527337" w14:paraId="3C8A0828" w14:textId="77777777" w:rsidTr="00AA3637">
        <w:trPr>
          <w:cantSplit/>
          <w:jc w:val="center"/>
        </w:trPr>
        <w:tc>
          <w:tcPr>
            <w:tcW w:w="2925" w:type="dxa"/>
            <w:vAlign w:val="center"/>
          </w:tcPr>
          <w:p w14:paraId="388B2CC5" w14:textId="77777777" w:rsidR="00937FF1" w:rsidRPr="00527337" w:rsidRDefault="00937FF1" w:rsidP="00AA3637">
            <w:pPr>
              <w:pStyle w:val="Tabletext"/>
            </w:pPr>
            <w:r w:rsidRPr="00527337">
              <w:t xml:space="preserve">Platform type </w:t>
            </w:r>
          </w:p>
        </w:tc>
        <w:tc>
          <w:tcPr>
            <w:tcW w:w="1049" w:type="dxa"/>
          </w:tcPr>
          <w:p w14:paraId="4E4165AC" w14:textId="77777777" w:rsidR="00937FF1" w:rsidRPr="00527337" w:rsidRDefault="00937FF1" w:rsidP="00AA3637">
            <w:pPr>
              <w:pStyle w:val="Tabletext"/>
              <w:jc w:val="center"/>
            </w:pPr>
          </w:p>
        </w:tc>
        <w:tc>
          <w:tcPr>
            <w:tcW w:w="2745" w:type="dxa"/>
            <w:vAlign w:val="center"/>
          </w:tcPr>
          <w:p w14:paraId="3DE644BC" w14:textId="77777777" w:rsidR="00937FF1" w:rsidRPr="00527337" w:rsidRDefault="00937FF1" w:rsidP="00AA3637">
            <w:pPr>
              <w:pStyle w:val="Tabletext"/>
            </w:pPr>
            <w:r w:rsidRPr="00527337">
              <w:t>Ground</w:t>
            </w:r>
          </w:p>
        </w:tc>
        <w:tc>
          <w:tcPr>
            <w:tcW w:w="2835" w:type="dxa"/>
            <w:vAlign w:val="center"/>
          </w:tcPr>
          <w:p w14:paraId="45E7C48D" w14:textId="77777777" w:rsidR="00937FF1" w:rsidRPr="00527337" w:rsidRDefault="00937FF1" w:rsidP="00AA3637">
            <w:pPr>
              <w:pStyle w:val="Tabletext"/>
            </w:pPr>
            <w:r w:rsidRPr="00527337">
              <w:t>Ground</w:t>
            </w:r>
          </w:p>
        </w:tc>
        <w:tc>
          <w:tcPr>
            <w:tcW w:w="2835" w:type="dxa"/>
            <w:vAlign w:val="center"/>
          </w:tcPr>
          <w:p w14:paraId="676C3069" w14:textId="77777777" w:rsidR="00937FF1" w:rsidRPr="00527337" w:rsidRDefault="00937FF1" w:rsidP="00AA3637">
            <w:pPr>
              <w:pStyle w:val="Tabletext"/>
            </w:pPr>
            <w:r w:rsidRPr="00527337">
              <w:t>Ground</w:t>
            </w:r>
          </w:p>
        </w:tc>
      </w:tr>
      <w:tr w:rsidR="00937FF1" w:rsidRPr="00527337" w14:paraId="17702256" w14:textId="77777777" w:rsidTr="00AA3637">
        <w:trPr>
          <w:cantSplit/>
          <w:jc w:val="center"/>
        </w:trPr>
        <w:tc>
          <w:tcPr>
            <w:tcW w:w="2925" w:type="dxa"/>
            <w:vAlign w:val="center"/>
          </w:tcPr>
          <w:p w14:paraId="1667C279" w14:textId="77777777" w:rsidR="00937FF1" w:rsidRPr="00527337" w:rsidRDefault="00937FF1" w:rsidP="00AA3637">
            <w:pPr>
              <w:pStyle w:val="Tabletext"/>
            </w:pPr>
            <w:r w:rsidRPr="00D43998">
              <w:t xml:space="preserve">Tuning range </w:t>
            </w:r>
          </w:p>
        </w:tc>
        <w:tc>
          <w:tcPr>
            <w:tcW w:w="1049" w:type="dxa"/>
          </w:tcPr>
          <w:p w14:paraId="259C4A90" w14:textId="77777777" w:rsidR="00937FF1" w:rsidRPr="00527337" w:rsidRDefault="00937FF1" w:rsidP="00AA3637">
            <w:pPr>
              <w:pStyle w:val="Tabletext"/>
              <w:keepLines/>
              <w:tabs>
                <w:tab w:val="left" w:leader="dot" w:pos="7938"/>
                <w:tab w:val="center" w:pos="9526"/>
              </w:tabs>
              <w:ind w:left="567" w:hanging="567"/>
              <w:jc w:val="center"/>
            </w:pPr>
            <w:r w:rsidRPr="00527337">
              <w:t>GHz</w:t>
            </w:r>
          </w:p>
        </w:tc>
        <w:tc>
          <w:tcPr>
            <w:tcW w:w="2745" w:type="dxa"/>
            <w:vAlign w:val="center"/>
          </w:tcPr>
          <w:p w14:paraId="77E54F66" w14:textId="77777777" w:rsidR="00937FF1" w:rsidRPr="00527337" w:rsidRDefault="00937FF1" w:rsidP="00AA3637">
            <w:pPr>
              <w:pStyle w:val="Tabletext"/>
            </w:pPr>
            <w:r w:rsidRPr="00D43998">
              <w:t>10.525</w:t>
            </w:r>
          </w:p>
        </w:tc>
        <w:tc>
          <w:tcPr>
            <w:tcW w:w="2835" w:type="dxa"/>
            <w:vAlign w:val="center"/>
          </w:tcPr>
          <w:p w14:paraId="3323FB22" w14:textId="77777777" w:rsidR="00937FF1" w:rsidRPr="00527337" w:rsidRDefault="00937FF1" w:rsidP="00AA3637">
            <w:pPr>
              <w:pStyle w:val="Tabletext"/>
            </w:pPr>
            <w:r w:rsidRPr="00527337">
              <w:rPr>
                <w:caps/>
              </w:rPr>
              <w:t>10.15-10.65</w:t>
            </w:r>
          </w:p>
        </w:tc>
        <w:tc>
          <w:tcPr>
            <w:tcW w:w="2835" w:type="dxa"/>
            <w:vAlign w:val="center"/>
          </w:tcPr>
          <w:p w14:paraId="06662398" w14:textId="77777777" w:rsidR="00937FF1" w:rsidRPr="00527337" w:rsidRDefault="00937FF1" w:rsidP="00AA3637">
            <w:pPr>
              <w:pStyle w:val="Tabletext"/>
            </w:pPr>
            <w:r w:rsidRPr="00527337">
              <w:rPr>
                <w:caps/>
              </w:rPr>
              <w:t>10.519-10.531</w:t>
            </w:r>
          </w:p>
        </w:tc>
      </w:tr>
      <w:tr w:rsidR="00937FF1" w:rsidRPr="00527337" w14:paraId="3804A2F7" w14:textId="77777777" w:rsidTr="00AA3637">
        <w:trPr>
          <w:cantSplit/>
          <w:jc w:val="center"/>
        </w:trPr>
        <w:tc>
          <w:tcPr>
            <w:tcW w:w="2925" w:type="dxa"/>
            <w:vAlign w:val="center"/>
          </w:tcPr>
          <w:p w14:paraId="43E205D9" w14:textId="77777777" w:rsidR="00937FF1" w:rsidRPr="00527337" w:rsidRDefault="00937FF1" w:rsidP="00AA3637">
            <w:pPr>
              <w:pStyle w:val="Tabletext"/>
            </w:pPr>
            <w:r w:rsidRPr="00527337">
              <w:t>Modulation</w:t>
            </w:r>
          </w:p>
        </w:tc>
        <w:tc>
          <w:tcPr>
            <w:tcW w:w="1049" w:type="dxa"/>
          </w:tcPr>
          <w:p w14:paraId="5107300C" w14:textId="77777777" w:rsidR="00937FF1" w:rsidRPr="00527337" w:rsidRDefault="00937FF1" w:rsidP="00AA3637">
            <w:pPr>
              <w:pStyle w:val="Tabletext"/>
              <w:jc w:val="center"/>
            </w:pPr>
          </w:p>
        </w:tc>
        <w:tc>
          <w:tcPr>
            <w:tcW w:w="2745" w:type="dxa"/>
            <w:vAlign w:val="center"/>
          </w:tcPr>
          <w:p w14:paraId="1BCB0A83" w14:textId="77777777" w:rsidR="00937FF1" w:rsidRPr="00527337" w:rsidRDefault="00937FF1" w:rsidP="00AA3637">
            <w:pPr>
              <w:pStyle w:val="Tabletext"/>
            </w:pPr>
            <w:r w:rsidRPr="00527337">
              <w:t>CW</w:t>
            </w:r>
          </w:p>
        </w:tc>
        <w:tc>
          <w:tcPr>
            <w:tcW w:w="2835" w:type="dxa"/>
            <w:vAlign w:val="center"/>
          </w:tcPr>
          <w:p w14:paraId="575F085F" w14:textId="77777777" w:rsidR="00937FF1" w:rsidRPr="00527337" w:rsidRDefault="00937FF1" w:rsidP="00AA3637">
            <w:pPr>
              <w:pStyle w:val="Tabletext"/>
            </w:pPr>
            <w:r w:rsidRPr="00527337">
              <w:t>CW</w:t>
            </w:r>
          </w:p>
        </w:tc>
        <w:tc>
          <w:tcPr>
            <w:tcW w:w="2835" w:type="dxa"/>
            <w:vAlign w:val="center"/>
          </w:tcPr>
          <w:p w14:paraId="73D11AF8" w14:textId="77777777" w:rsidR="00937FF1" w:rsidRPr="00527337" w:rsidRDefault="00937FF1" w:rsidP="00AA3637">
            <w:pPr>
              <w:pStyle w:val="Tabletext"/>
            </w:pPr>
            <w:r w:rsidRPr="00527337">
              <w:t>CW</w:t>
            </w:r>
          </w:p>
        </w:tc>
      </w:tr>
      <w:tr w:rsidR="00937FF1" w:rsidRPr="00527337" w14:paraId="70F6D969" w14:textId="77777777" w:rsidTr="00AA3637">
        <w:trPr>
          <w:cantSplit/>
          <w:jc w:val="center"/>
        </w:trPr>
        <w:tc>
          <w:tcPr>
            <w:tcW w:w="2925" w:type="dxa"/>
            <w:vAlign w:val="center"/>
          </w:tcPr>
          <w:p w14:paraId="24ECB5C6" w14:textId="77777777" w:rsidR="00937FF1" w:rsidRPr="00527337" w:rsidRDefault="00937FF1" w:rsidP="00AA3637">
            <w:pPr>
              <w:pStyle w:val="Tabletext"/>
            </w:pPr>
            <w:r w:rsidRPr="00527337">
              <w:t xml:space="preserve">Peak power into antenna </w:t>
            </w:r>
          </w:p>
        </w:tc>
        <w:tc>
          <w:tcPr>
            <w:tcW w:w="1049" w:type="dxa"/>
          </w:tcPr>
          <w:p w14:paraId="280630D1" w14:textId="77777777" w:rsidR="00937FF1" w:rsidRPr="00527337" w:rsidRDefault="00937FF1" w:rsidP="00AA3637">
            <w:pPr>
              <w:pStyle w:val="Tabletext"/>
              <w:keepLines/>
              <w:tabs>
                <w:tab w:val="left" w:leader="dot" w:pos="7938"/>
                <w:tab w:val="center" w:pos="9526"/>
              </w:tabs>
              <w:ind w:left="567" w:hanging="567"/>
              <w:jc w:val="center"/>
            </w:pPr>
            <w:r w:rsidRPr="00527337">
              <w:t>W</w:t>
            </w:r>
          </w:p>
        </w:tc>
        <w:tc>
          <w:tcPr>
            <w:tcW w:w="2745" w:type="dxa"/>
            <w:vAlign w:val="center"/>
          </w:tcPr>
          <w:p w14:paraId="108B8B22" w14:textId="77777777" w:rsidR="00937FF1" w:rsidRPr="00527337" w:rsidRDefault="00937FF1" w:rsidP="00AA3637">
            <w:pPr>
              <w:pStyle w:val="Tabletext"/>
            </w:pPr>
            <w:r w:rsidRPr="00527337">
              <w:t>10</w:t>
            </w:r>
          </w:p>
        </w:tc>
        <w:tc>
          <w:tcPr>
            <w:tcW w:w="2835" w:type="dxa"/>
            <w:vAlign w:val="center"/>
          </w:tcPr>
          <w:p w14:paraId="54655C96" w14:textId="77777777" w:rsidR="00937FF1" w:rsidRPr="00527337" w:rsidRDefault="00937FF1" w:rsidP="00AA3637">
            <w:pPr>
              <w:pStyle w:val="Tabletext"/>
            </w:pPr>
            <w:r w:rsidRPr="00527337">
              <w:t>10</w:t>
            </w:r>
          </w:p>
        </w:tc>
        <w:tc>
          <w:tcPr>
            <w:tcW w:w="2835" w:type="dxa"/>
            <w:vAlign w:val="center"/>
          </w:tcPr>
          <w:p w14:paraId="4F9DBA09" w14:textId="77777777" w:rsidR="00937FF1" w:rsidRPr="00527337" w:rsidRDefault="00937FF1" w:rsidP="00AA3637">
            <w:pPr>
              <w:pStyle w:val="Tabletext"/>
            </w:pPr>
            <w:r w:rsidRPr="00527337">
              <w:t>0.5</w:t>
            </w:r>
          </w:p>
        </w:tc>
      </w:tr>
      <w:tr w:rsidR="00937FF1" w:rsidRPr="00527337" w14:paraId="3D374935" w14:textId="77777777" w:rsidTr="00AA3637">
        <w:trPr>
          <w:cantSplit/>
          <w:jc w:val="center"/>
        </w:trPr>
        <w:tc>
          <w:tcPr>
            <w:tcW w:w="2925" w:type="dxa"/>
            <w:vAlign w:val="center"/>
          </w:tcPr>
          <w:p w14:paraId="48FF91CC" w14:textId="77777777" w:rsidR="00937FF1" w:rsidRPr="00527337" w:rsidRDefault="00937FF1" w:rsidP="00AA3637">
            <w:pPr>
              <w:pStyle w:val="Tabletext"/>
            </w:pPr>
            <w:r w:rsidRPr="00527337">
              <w:t xml:space="preserve">Average power into antenna </w:t>
            </w:r>
          </w:p>
        </w:tc>
        <w:tc>
          <w:tcPr>
            <w:tcW w:w="1049" w:type="dxa"/>
          </w:tcPr>
          <w:p w14:paraId="0F89144E" w14:textId="77777777" w:rsidR="00937FF1" w:rsidRPr="00527337" w:rsidRDefault="00937FF1" w:rsidP="00AA3637">
            <w:pPr>
              <w:pStyle w:val="Tabletext"/>
              <w:keepLines/>
              <w:tabs>
                <w:tab w:val="left" w:leader="dot" w:pos="7938"/>
                <w:tab w:val="center" w:pos="9526"/>
              </w:tabs>
              <w:ind w:left="567" w:hanging="567"/>
              <w:jc w:val="center"/>
            </w:pPr>
            <w:r w:rsidRPr="00527337">
              <w:t>W</w:t>
            </w:r>
          </w:p>
        </w:tc>
        <w:tc>
          <w:tcPr>
            <w:tcW w:w="2745" w:type="dxa"/>
            <w:vAlign w:val="center"/>
          </w:tcPr>
          <w:p w14:paraId="18DCBBF8" w14:textId="77777777" w:rsidR="00937FF1" w:rsidRPr="00527337" w:rsidRDefault="00937FF1" w:rsidP="00AA3637">
            <w:pPr>
              <w:pStyle w:val="Tabletext"/>
            </w:pPr>
            <w:r w:rsidRPr="00527337">
              <w:t>Not applicable</w:t>
            </w:r>
          </w:p>
        </w:tc>
        <w:tc>
          <w:tcPr>
            <w:tcW w:w="2835" w:type="dxa"/>
            <w:vAlign w:val="center"/>
          </w:tcPr>
          <w:p w14:paraId="6723E572" w14:textId="77777777" w:rsidR="00937FF1" w:rsidRPr="00527337" w:rsidRDefault="00937FF1" w:rsidP="00AA3637">
            <w:pPr>
              <w:pStyle w:val="Tabletext"/>
            </w:pPr>
            <w:r w:rsidRPr="00527337">
              <w:t>Not applicable</w:t>
            </w:r>
          </w:p>
        </w:tc>
        <w:tc>
          <w:tcPr>
            <w:tcW w:w="2835" w:type="dxa"/>
            <w:vAlign w:val="center"/>
          </w:tcPr>
          <w:p w14:paraId="672623C6" w14:textId="77777777" w:rsidR="00937FF1" w:rsidRPr="00527337" w:rsidRDefault="00937FF1" w:rsidP="00AA3637">
            <w:pPr>
              <w:pStyle w:val="Tabletext"/>
            </w:pPr>
            <w:r w:rsidRPr="00527337">
              <w:t>Not applicable</w:t>
            </w:r>
          </w:p>
        </w:tc>
      </w:tr>
      <w:tr w:rsidR="00937FF1" w:rsidRPr="00527337" w14:paraId="06E315CE" w14:textId="77777777" w:rsidTr="00AA3637">
        <w:trPr>
          <w:cantSplit/>
          <w:jc w:val="center"/>
        </w:trPr>
        <w:tc>
          <w:tcPr>
            <w:tcW w:w="2925" w:type="dxa"/>
            <w:vAlign w:val="center"/>
          </w:tcPr>
          <w:p w14:paraId="0D004DC6" w14:textId="77777777" w:rsidR="00937FF1" w:rsidRPr="00D43998" w:rsidRDefault="00937FF1" w:rsidP="00AA3637">
            <w:pPr>
              <w:pStyle w:val="Tabletext"/>
              <w:rPr>
                <w:lang w:val="en-US"/>
              </w:rPr>
            </w:pPr>
            <w:r w:rsidRPr="00D43998">
              <w:rPr>
                <w:lang w:val="en-US"/>
              </w:rPr>
              <w:t>Pulse width and</w:t>
            </w:r>
            <w:r w:rsidRPr="00D43998">
              <w:rPr>
                <w:lang w:val="en-US"/>
              </w:rPr>
              <w:br/>
              <w:t xml:space="preserve">pulse repetition rate </w:t>
            </w:r>
          </w:p>
        </w:tc>
        <w:tc>
          <w:tcPr>
            <w:tcW w:w="1049" w:type="dxa"/>
          </w:tcPr>
          <w:p w14:paraId="5FB45E66" w14:textId="77777777" w:rsidR="00937FF1" w:rsidRPr="00527337" w:rsidRDefault="00937FF1" w:rsidP="00AA3637">
            <w:pPr>
              <w:pStyle w:val="Tabletext"/>
              <w:jc w:val="center"/>
            </w:pPr>
            <w:r>
              <w:sym w:font="Symbol" w:char="F06D"/>
            </w:r>
            <w:r w:rsidRPr="00527337">
              <w:t>s</w:t>
            </w:r>
          </w:p>
          <w:p w14:paraId="2596551C" w14:textId="77777777" w:rsidR="00937FF1" w:rsidRPr="00527337" w:rsidRDefault="00937FF1" w:rsidP="00AA3637">
            <w:pPr>
              <w:pStyle w:val="Tabletext"/>
              <w:jc w:val="center"/>
            </w:pPr>
            <w:r w:rsidRPr="00527337">
              <w:t>pps</w:t>
            </w:r>
          </w:p>
        </w:tc>
        <w:tc>
          <w:tcPr>
            <w:tcW w:w="2745" w:type="dxa"/>
            <w:vAlign w:val="center"/>
          </w:tcPr>
          <w:p w14:paraId="134BD5C9" w14:textId="77777777" w:rsidR="00937FF1" w:rsidRPr="00527337" w:rsidRDefault="00937FF1" w:rsidP="00AA3637">
            <w:pPr>
              <w:pStyle w:val="Tabletext"/>
            </w:pPr>
            <w:r w:rsidRPr="00527337">
              <w:t>Not applicable</w:t>
            </w:r>
          </w:p>
        </w:tc>
        <w:tc>
          <w:tcPr>
            <w:tcW w:w="2835" w:type="dxa"/>
            <w:vAlign w:val="center"/>
          </w:tcPr>
          <w:p w14:paraId="5F5545DA" w14:textId="77777777" w:rsidR="00937FF1" w:rsidRPr="00527337" w:rsidRDefault="00937FF1" w:rsidP="00AA3637">
            <w:pPr>
              <w:pStyle w:val="Tabletext"/>
            </w:pPr>
            <w:r w:rsidRPr="00527337">
              <w:t>Not applicable</w:t>
            </w:r>
          </w:p>
        </w:tc>
        <w:tc>
          <w:tcPr>
            <w:tcW w:w="2835" w:type="dxa"/>
            <w:vAlign w:val="center"/>
          </w:tcPr>
          <w:p w14:paraId="6565A11F" w14:textId="77777777" w:rsidR="00937FF1" w:rsidRPr="00527337" w:rsidRDefault="00937FF1" w:rsidP="00AA3637">
            <w:pPr>
              <w:pStyle w:val="Tabletext"/>
            </w:pPr>
            <w:r w:rsidRPr="00527337">
              <w:t>Not applicable</w:t>
            </w:r>
          </w:p>
        </w:tc>
      </w:tr>
      <w:tr w:rsidR="00937FF1" w:rsidRPr="00527337" w14:paraId="5F223BD6" w14:textId="77777777" w:rsidTr="00AA3637">
        <w:trPr>
          <w:cantSplit/>
          <w:jc w:val="center"/>
        </w:trPr>
        <w:tc>
          <w:tcPr>
            <w:tcW w:w="2925" w:type="dxa"/>
            <w:vAlign w:val="center"/>
          </w:tcPr>
          <w:p w14:paraId="50C836C2" w14:textId="77777777" w:rsidR="00937FF1" w:rsidRPr="00527337" w:rsidRDefault="00937FF1" w:rsidP="00AA3637">
            <w:pPr>
              <w:pStyle w:val="Tabletext"/>
            </w:pPr>
            <w:r w:rsidRPr="00527337">
              <w:t xml:space="preserve">Maximum duty cycle </w:t>
            </w:r>
          </w:p>
        </w:tc>
        <w:tc>
          <w:tcPr>
            <w:tcW w:w="1049" w:type="dxa"/>
          </w:tcPr>
          <w:p w14:paraId="2BE98FC9" w14:textId="77777777" w:rsidR="00937FF1" w:rsidRPr="00527337" w:rsidRDefault="00937FF1" w:rsidP="00AA3637">
            <w:pPr>
              <w:pStyle w:val="Tabletext"/>
              <w:jc w:val="center"/>
            </w:pPr>
          </w:p>
        </w:tc>
        <w:tc>
          <w:tcPr>
            <w:tcW w:w="2745" w:type="dxa"/>
            <w:vAlign w:val="center"/>
          </w:tcPr>
          <w:p w14:paraId="3A3DEDA8" w14:textId="77777777" w:rsidR="00937FF1" w:rsidRPr="00527337" w:rsidRDefault="00937FF1" w:rsidP="00AA3637">
            <w:pPr>
              <w:pStyle w:val="Tabletext"/>
            </w:pPr>
            <w:r w:rsidRPr="00527337">
              <w:t>1</w:t>
            </w:r>
          </w:p>
        </w:tc>
        <w:tc>
          <w:tcPr>
            <w:tcW w:w="2835" w:type="dxa"/>
            <w:vAlign w:val="center"/>
          </w:tcPr>
          <w:p w14:paraId="74D3257D" w14:textId="77777777" w:rsidR="00937FF1" w:rsidRPr="00527337" w:rsidRDefault="00937FF1" w:rsidP="00AA3637">
            <w:pPr>
              <w:pStyle w:val="Tabletext"/>
            </w:pPr>
            <w:r w:rsidRPr="00527337">
              <w:t>1</w:t>
            </w:r>
          </w:p>
        </w:tc>
        <w:tc>
          <w:tcPr>
            <w:tcW w:w="2835" w:type="dxa"/>
            <w:vAlign w:val="center"/>
          </w:tcPr>
          <w:p w14:paraId="635215FB" w14:textId="77777777" w:rsidR="00937FF1" w:rsidRPr="00527337" w:rsidRDefault="00937FF1" w:rsidP="00AA3637">
            <w:pPr>
              <w:pStyle w:val="Tabletext"/>
            </w:pPr>
            <w:r w:rsidRPr="00527337">
              <w:t>1</w:t>
            </w:r>
          </w:p>
        </w:tc>
      </w:tr>
      <w:tr w:rsidR="00937FF1" w:rsidRPr="00527337" w14:paraId="3D890AAA" w14:textId="77777777" w:rsidTr="00AA3637">
        <w:trPr>
          <w:cantSplit/>
          <w:jc w:val="center"/>
        </w:trPr>
        <w:tc>
          <w:tcPr>
            <w:tcW w:w="2925" w:type="dxa"/>
            <w:vAlign w:val="center"/>
          </w:tcPr>
          <w:p w14:paraId="3F5E7209" w14:textId="77777777" w:rsidR="00937FF1" w:rsidRPr="00527337" w:rsidRDefault="00937FF1" w:rsidP="00AA3637">
            <w:pPr>
              <w:pStyle w:val="Tabletext"/>
            </w:pPr>
            <w:r w:rsidRPr="00527337">
              <w:t xml:space="preserve">Pulse rise/fall time </w:t>
            </w:r>
          </w:p>
        </w:tc>
        <w:tc>
          <w:tcPr>
            <w:tcW w:w="1049" w:type="dxa"/>
          </w:tcPr>
          <w:p w14:paraId="25498F53"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745" w:type="dxa"/>
            <w:vAlign w:val="center"/>
          </w:tcPr>
          <w:p w14:paraId="120C24A5" w14:textId="77777777" w:rsidR="00937FF1" w:rsidRPr="00527337" w:rsidRDefault="00937FF1" w:rsidP="00AA3637">
            <w:pPr>
              <w:pStyle w:val="Tabletext"/>
            </w:pPr>
            <w:r w:rsidRPr="00527337">
              <w:t>Not applicable</w:t>
            </w:r>
          </w:p>
        </w:tc>
        <w:tc>
          <w:tcPr>
            <w:tcW w:w="2835" w:type="dxa"/>
            <w:vAlign w:val="center"/>
          </w:tcPr>
          <w:p w14:paraId="76E677F9" w14:textId="77777777" w:rsidR="00937FF1" w:rsidRPr="00527337" w:rsidRDefault="00937FF1" w:rsidP="00AA3637">
            <w:pPr>
              <w:pStyle w:val="Tabletext"/>
            </w:pPr>
            <w:r w:rsidRPr="00527337">
              <w:t>Not applicable</w:t>
            </w:r>
          </w:p>
        </w:tc>
        <w:tc>
          <w:tcPr>
            <w:tcW w:w="2835" w:type="dxa"/>
            <w:vAlign w:val="center"/>
          </w:tcPr>
          <w:p w14:paraId="029587D8" w14:textId="77777777" w:rsidR="00937FF1" w:rsidRPr="00527337" w:rsidRDefault="00937FF1" w:rsidP="00AA3637">
            <w:pPr>
              <w:pStyle w:val="Tabletext"/>
            </w:pPr>
            <w:r w:rsidRPr="00527337">
              <w:t>Not applicable</w:t>
            </w:r>
          </w:p>
        </w:tc>
      </w:tr>
      <w:tr w:rsidR="00937FF1" w:rsidRPr="00527337" w14:paraId="1A909C7A" w14:textId="77777777" w:rsidTr="00AA3637">
        <w:trPr>
          <w:cantSplit/>
          <w:jc w:val="center"/>
        </w:trPr>
        <w:tc>
          <w:tcPr>
            <w:tcW w:w="2925" w:type="dxa"/>
            <w:vAlign w:val="center"/>
          </w:tcPr>
          <w:p w14:paraId="4D6AE125" w14:textId="77777777" w:rsidR="00937FF1" w:rsidRPr="00527337" w:rsidRDefault="00937FF1" w:rsidP="00AA3637">
            <w:pPr>
              <w:pStyle w:val="Tabletext"/>
            </w:pPr>
            <w:r w:rsidRPr="00527337">
              <w:t>Antenna pattern type</w:t>
            </w:r>
          </w:p>
        </w:tc>
        <w:tc>
          <w:tcPr>
            <w:tcW w:w="1049" w:type="dxa"/>
          </w:tcPr>
          <w:p w14:paraId="184C1A91" w14:textId="77777777" w:rsidR="00937FF1" w:rsidRPr="00527337" w:rsidRDefault="00937FF1" w:rsidP="00AA3637">
            <w:pPr>
              <w:pStyle w:val="Tabletext"/>
              <w:jc w:val="center"/>
            </w:pPr>
          </w:p>
        </w:tc>
        <w:tc>
          <w:tcPr>
            <w:tcW w:w="2745" w:type="dxa"/>
            <w:vAlign w:val="center"/>
          </w:tcPr>
          <w:p w14:paraId="3AA3E326" w14:textId="77777777" w:rsidR="00937FF1" w:rsidRPr="00527337" w:rsidRDefault="00937FF1" w:rsidP="00AA3637">
            <w:pPr>
              <w:pStyle w:val="Tabletext"/>
            </w:pPr>
            <w:r w:rsidRPr="00527337">
              <w:t>Parabolic</w:t>
            </w:r>
          </w:p>
        </w:tc>
        <w:tc>
          <w:tcPr>
            <w:tcW w:w="2835" w:type="dxa"/>
            <w:vAlign w:val="center"/>
          </w:tcPr>
          <w:p w14:paraId="3C4E04AB" w14:textId="77777777" w:rsidR="00937FF1" w:rsidRPr="00527337" w:rsidRDefault="00937FF1" w:rsidP="00AA3637">
            <w:pPr>
              <w:pStyle w:val="Tabletext"/>
            </w:pPr>
            <w:r w:rsidRPr="00527337">
              <w:t>Parabolic</w:t>
            </w:r>
          </w:p>
        </w:tc>
        <w:tc>
          <w:tcPr>
            <w:tcW w:w="2835" w:type="dxa"/>
            <w:vAlign w:val="center"/>
          </w:tcPr>
          <w:p w14:paraId="1815E220" w14:textId="77777777" w:rsidR="00937FF1" w:rsidRPr="00527337" w:rsidRDefault="00937FF1" w:rsidP="00AA3637">
            <w:pPr>
              <w:pStyle w:val="Tabletext"/>
              <w:rPr>
                <w:b/>
                <w:sz w:val="28"/>
              </w:rPr>
            </w:pPr>
            <w:r w:rsidRPr="00527337">
              <w:t>Pencil beam</w:t>
            </w:r>
          </w:p>
        </w:tc>
      </w:tr>
      <w:tr w:rsidR="00937FF1" w:rsidRPr="00527337" w14:paraId="257EE2BD" w14:textId="77777777" w:rsidTr="00AA3637">
        <w:trPr>
          <w:cantSplit/>
          <w:jc w:val="center"/>
        </w:trPr>
        <w:tc>
          <w:tcPr>
            <w:tcW w:w="2925" w:type="dxa"/>
            <w:vAlign w:val="center"/>
          </w:tcPr>
          <w:p w14:paraId="38CFA64C" w14:textId="77777777" w:rsidR="00937FF1" w:rsidRPr="00527337" w:rsidRDefault="00937FF1" w:rsidP="00AA3637">
            <w:pPr>
              <w:pStyle w:val="Tabletext"/>
            </w:pPr>
            <w:r w:rsidRPr="00527337">
              <w:t>Antenna type</w:t>
            </w:r>
          </w:p>
        </w:tc>
        <w:tc>
          <w:tcPr>
            <w:tcW w:w="1049" w:type="dxa"/>
          </w:tcPr>
          <w:p w14:paraId="112B915F" w14:textId="77777777" w:rsidR="00937FF1" w:rsidRPr="00527337" w:rsidRDefault="00937FF1" w:rsidP="00AA3637">
            <w:pPr>
              <w:pStyle w:val="Tabletext"/>
              <w:jc w:val="center"/>
            </w:pPr>
          </w:p>
        </w:tc>
        <w:tc>
          <w:tcPr>
            <w:tcW w:w="2745" w:type="dxa"/>
            <w:vAlign w:val="center"/>
          </w:tcPr>
          <w:p w14:paraId="4F74A23B" w14:textId="77777777" w:rsidR="00937FF1" w:rsidRPr="00527337" w:rsidRDefault="00937FF1" w:rsidP="00AA3637">
            <w:pPr>
              <w:pStyle w:val="Tabletext"/>
            </w:pPr>
            <w:r w:rsidRPr="00527337">
              <w:t>Parabolic</w:t>
            </w:r>
          </w:p>
        </w:tc>
        <w:tc>
          <w:tcPr>
            <w:tcW w:w="2835" w:type="dxa"/>
            <w:vAlign w:val="center"/>
          </w:tcPr>
          <w:p w14:paraId="48809E87" w14:textId="77777777" w:rsidR="00937FF1" w:rsidRPr="00527337" w:rsidRDefault="00937FF1" w:rsidP="00AA3637">
            <w:pPr>
              <w:pStyle w:val="Tabletext"/>
            </w:pPr>
            <w:r w:rsidRPr="00527337">
              <w:t>Parabolic</w:t>
            </w:r>
          </w:p>
        </w:tc>
        <w:tc>
          <w:tcPr>
            <w:tcW w:w="2835" w:type="dxa"/>
            <w:vAlign w:val="center"/>
          </w:tcPr>
          <w:p w14:paraId="094E8CDE" w14:textId="77777777" w:rsidR="00937FF1" w:rsidRPr="00527337" w:rsidRDefault="00937FF1" w:rsidP="00AA3637">
            <w:pPr>
              <w:pStyle w:val="Tabletext"/>
            </w:pPr>
            <w:r w:rsidRPr="00527337">
              <w:t>Planar array</w:t>
            </w:r>
          </w:p>
        </w:tc>
      </w:tr>
      <w:tr w:rsidR="00937FF1" w:rsidRPr="00527337" w14:paraId="56FE28F4" w14:textId="77777777" w:rsidTr="00AA3637">
        <w:trPr>
          <w:cantSplit/>
          <w:jc w:val="center"/>
        </w:trPr>
        <w:tc>
          <w:tcPr>
            <w:tcW w:w="2925" w:type="dxa"/>
            <w:vAlign w:val="center"/>
          </w:tcPr>
          <w:p w14:paraId="0FCD2815" w14:textId="77777777" w:rsidR="00937FF1" w:rsidRPr="00527337" w:rsidRDefault="00937FF1" w:rsidP="00AA3637">
            <w:pPr>
              <w:pStyle w:val="Tabletext"/>
            </w:pPr>
            <w:r w:rsidRPr="00527337">
              <w:t>Antenna polarization</w:t>
            </w:r>
          </w:p>
        </w:tc>
        <w:tc>
          <w:tcPr>
            <w:tcW w:w="1049" w:type="dxa"/>
          </w:tcPr>
          <w:p w14:paraId="4C8762AD" w14:textId="77777777" w:rsidR="00937FF1" w:rsidRPr="00527337" w:rsidRDefault="00937FF1" w:rsidP="00AA3637">
            <w:pPr>
              <w:pStyle w:val="Tabletext"/>
              <w:jc w:val="center"/>
            </w:pPr>
          </w:p>
        </w:tc>
        <w:tc>
          <w:tcPr>
            <w:tcW w:w="2745" w:type="dxa"/>
            <w:vAlign w:val="center"/>
          </w:tcPr>
          <w:p w14:paraId="00E177C5" w14:textId="77777777" w:rsidR="00937FF1" w:rsidRPr="00527337" w:rsidRDefault="00937FF1" w:rsidP="00AA3637">
            <w:pPr>
              <w:pStyle w:val="Tabletext"/>
            </w:pPr>
            <w:r w:rsidRPr="00527337">
              <w:t>Vertical</w:t>
            </w:r>
          </w:p>
        </w:tc>
        <w:tc>
          <w:tcPr>
            <w:tcW w:w="2835" w:type="dxa"/>
            <w:vAlign w:val="center"/>
          </w:tcPr>
          <w:p w14:paraId="64BC69C6" w14:textId="77777777" w:rsidR="00937FF1" w:rsidRPr="00527337" w:rsidRDefault="00937FF1" w:rsidP="00AA3637">
            <w:pPr>
              <w:pStyle w:val="Tabletext"/>
            </w:pPr>
            <w:r w:rsidRPr="00527337">
              <w:t>Vertical</w:t>
            </w:r>
          </w:p>
        </w:tc>
        <w:tc>
          <w:tcPr>
            <w:tcW w:w="2835" w:type="dxa"/>
            <w:vAlign w:val="center"/>
          </w:tcPr>
          <w:p w14:paraId="2B32CD63" w14:textId="77777777" w:rsidR="00937FF1" w:rsidRPr="00527337" w:rsidRDefault="00937FF1" w:rsidP="00AA3637">
            <w:pPr>
              <w:pStyle w:val="Tabletext"/>
            </w:pPr>
            <w:r w:rsidRPr="00527337">
              <w:t>Vertical</w:t>
            </w:r>
          </w:p>
        </w:tc>
      </w:tr>
      <w:tr w:rsidR="00937FF1" w:rsidRPr="00527337" w14:paraId="004834E1" w14:textId="77777777" w:rsidTr="00AA3637">
        <w:trPr>
          <w:cantSplit/>
          <w:jc w:val="center"/>
        </w:trPr>
        <w:tc>
          <w:tcPr>
            <w:tcW w:w="2925" w:type="dxa"/>
            <w:vAlign w:val="center"/>
          </w:tcPr>
          <w:p w14:paraId="6F75F83F" w14:textId="77777777" w:rsidR="00937FF1" w:rsidRPr="00527337" w:rsidRDefault="00937FF1" w:rsidP="00AA3637">
            <w:pPr>
              <w:pStyle w:val="Tabletext"/>
              <w:rPr>
                <w:b/>
              </w:rPr>
            </w:pPr>
            <w:r w:rsidRPr="00527337">
              <w:t xml:space="preserve">Antenna main beam gain </w:t>
            </w:r>
          </w:p>
        </w:tc>
        <w:tc>
          <w:tcPr>
            <w:tcW w:w="1049" w:type="dxa"/>
          </w:tcPr>
          <w:p w14:paraId="1BC18066"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745" w:type="dxa"/>
            <w:vAlign w:val="center"/>
          </w:tcPr>
          <w:p w14:paraId="6967981A" w14:textId="77777777" w:rsidR="00937FF1" w:rsidRPr="00527337" w:rsidRDefault="00937FF1" w:rsidP="00AA3637">
            <w:pPr>
              <w:pStyle w:val="Tabletext"/>
            </w:pPr>
            <w:r w:rsidRPr="00527337">
              <w:t>38</w:t>
            </w:r>
          </w:p>
        </w:tc>
        <w:tc>
          <w:tcPr>
            <w:tcW w:w="2835" w:type="dxa"/>
            <w:vAlign w:val="center"/>
          </w:tcPr>
          <w:p w14:paraId="46430F7C" w14:textId="77777777" w:rsidR="00937FF1" w:rsidRPr="00527337" w:rsidRDefault="00937FF1" w:rsidP="00AA3637">
            <w:pPr>
              <w:pStyle w:val="Tabletext"/>
            </w:pPr>
            <w:r w:rsidRPr="00527337">
              <w:t>42</w:t>
            </w:r>
          </w:p>
        </w:tc>
        <w:tc>
          <w:tcPr>
            <w:tcW w:w="2835" w:type="dxa"/>
            <w:vAlign w:val="center"/>
          </w:tcPr>
          <w:p w14:paraId="15B5F36C" w14:textId="77777777" w:rsidR="00937FF1" w:rsidRPr="00527337" w:rsidRDefault="00937FF1" w:rsidP="00AA3637">
            <w:pPr>
              <w:pStyle w:val="Tabletext"/>
            </w:pPr>
            <w:r w:rsidRPr="00527337">
              <w:t>21</w:t>
            </w:r>
          </w:p>
        </w:tc>
      </w:tr>
      <w:tr w:rsidR="00937FF1" w:rsidRPr="00527337" w14:paraId="24A0F8F7" w14:textId="77777777" w:rsidTr="00AA3637">
        <w:trPr>
          <w:cantSplit/>
          <w:jc w:val="center"/>
        </w:trPr>
        <w:tc>
          <w:tcPr>
            <w:tcW w:w="2925" w:type="dxa"/>
            <w:tcBorders>
              <w:right w:val="nil"/>
            </w:tcBorders>
            <w:vAlign w:val="center"/>
          </w:tcPr>
          <w:p w14:paraId="6D214984" w14:textId="77777777" w:rsidR="00937FF1" w:rsidRPr="00527337" w:rsidRDefault="00937FF1" w:rsidP="00AA3637">
            <w:pPr>
              <w:pStyle w:val="Tabletext"/>
            </w:pPr>
            <w:r w:rsidRPr="00527337">
              <w:br w:type="page"/>
              <w:t xml:space="preserve">Antenna elevation beamwidth </w:t>
            </w:r>
          </w:p>
        </w:tc>
        <w:tc>
          <w:tcPr>
            <w:tcW w:w="1049" w:type="dxa"/>
          </w:tcPr>
          <w:p w14:paraId="310E4C7C"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745" w:type="dxa"/>
            <w:tcBorders>
              <w:right w:val="nil"/>
            </w:tcBorders>
            <w:vAlign w:val="center"/>
          </w:tcPr>
          <w:p w14:paraId="0C98F8C2" w14:textId="77777777" w:rsidR="00937FF1" w:rsidRPr="00527337" w:rsidRDefault="00937FF1" w:rsidP="00AA3637">
            <w:pPr>
              <w:pStyle w:val="Tabletext"/>
            </w:pPr>
            <w:r w:rsidRPr="00527337">
              <w:t>1.9</w:t>
            </w:r>
          </w:p>
        </w:tc>
        <w:tc>
          <w:tcPr>
            <w:tcW w:w="2835" w:type="dxa"/>
            <w:vAlign w:val="center"/>
          </w:tcPr>
          <w:p w14:paraId="638BD76F" w14:textId="77777777" w:rsidR="00937FF1" w:rsidRPr="00527337" w:rsidRDefault="00937FF1" w:rsidP="00AA3637">
            <w:pPr>
              <w:pStyle w:val="Tabletext"/>
            </w:pPr>
            <w:r w:rsidRPr="00527337">
              <w:t>2</w:t>
            </w:r>
          </w:p>
        </w:tc>
        <w:tc>
          <w:tcPr>
            <w:tcW w:w="2835" w:type="dxa"/>
            <w:vAlign w:val="center"/>
          </w:tcPr>
          <w:p w14:paraId="06D49691" w14:textId="77777777" w:rsidR="00937FF1" w:rsidRPr="00527337" w:rsidRDefault="00937FF1" w:rsidP="00AA3637">
            <w:pPr>
              <w:pStyle w:val="Tabletext"/>
            </w:pPr>
            <w:r w:rsidRPr="00527337">
              <w:t>20</w:t>
            </w:r>
          </w:p>
        </w:tc>
      </w:tr>
      <w:tr w:rsidR="00937FF1" w:rsidRPr="00527337" w14:paraId="7A8EE248" w14:textId="77777777" w:rsidTr="00AA3637">
        <w:trPr>
          <w:cantSplit/>
          <w:jc w:val="center"/>
        </w:trPr>
        <w:tc>
          <w:tcPr>
            <w:tcW w:w="2925" w:type="dxa"/>
            <w:tcBorders>
              <w:right w:val="nil"/>
            </w:tcBorders>
            <w:vAlign w:val="center"/>
          </w:tcPr>
          <w:p w14:paraId="4E7BEFB9" w14:textId="77777777" w:rsidR="00937FF1" w:rsidRPr="00527337" w:rsidRDefault="00937FF1" w:rsidP="00AA3637">
            <w:pPr>
              <w:pStyle w:val="Tabletext"/>
            </w:pPr>
            <w:r w:rsidRPr="00527337">
              <w:t xml:space="preserve">Antenna azimuthal beamwidth </w:t>
            </w:r>
          </w:p>
        </w:tc>
        <w:tc>
          <w:tcPr>
            <w:tcW w:w="1049" w:type="dxa"/>
          </w:tcPr>
          <w:p w14:paraId="03A87DCD"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745" w:type="dxa"/>
            <w:tcBorders>
              <w:right w:val="nil"/>
            </w:tcBorders>
            <w:vAlign w:val="center"/>
          </w:tcPr>
          <w:p w14:paraId="71EEE308" w14:textId="77777777" w:rsidR="00937FF1" w:rsidRPr="00527337" w:rsidRDefault="00937FF1" w:rsidP="00AA3637">
            <w:pPr>
              <w:pStyle w:val="Tabletext"/>
            </w:pPr>
            <w:r w:rsidRPr="00527337">
              <w:t>1.9</w:t>
            </w:r>
          </w:p>
        </w:tc>
        <w:tc>
          <w:tcPr>
            <w:tcW w:w="2835" w:type="dxa"/>
            <w:vAlign w:val="center"/>
          </w:tcPr>
          <w:p w14:paraId="7488A7A2" w14:textId="77777777" w:rsidR="00937FF1" w:rsidRPr="00527337" w:rsidRDefault="00937FF1" w:rsidP="00AA3637">
            <w:pPr>
              <w:pStyle w:val="Tabletext"/>
            </w:pPr>
            <w:r w:rsidRPr="00527337">
              <w:t>1.2</w:t>
            </w:r>
          </w:p>
        </w:tc>
        <w:tc>
          <w:tcPr>
            <w:tcW w:w="2835" w:type="dxa"/>
            <w:vAlign w:val="center"/>
          </w:tcPr>
          <w:p w14:paraId="3993EA43" w14:textId="77777777" w:rsidR="00937FF1" w:rsidRPr="00527337" w:rsidRDefault="00937FF1" w:rsidP="00AA3637">
            <w:pPr>
              <w:pStyle w:val="Tabletext"/>
            </w:pPr>
            <w:r w:rsidRPr="00527337">
              <w:t>10</w:t>
            </w:r>
          </w:p>
        </w:tc>
      </w:tr>
      <w:tr w:rsidR="00937FF1" w:rsidRPr="00527337" w14:paraId="09BD8973" w14:textId="77777777" w:rsidTr="00AA3637">
        <w:trPr>
          <w:cantSplit/>
          <w:jc w:val="center"/>
        </w:trPr>
        <w:tc>
          <w:tcPr>
            <w:tcW w:w="2925" w:type="dxa"/>
            <w:tcBorders>
              <w:right w:val="nil"/>
            </w:tcBorders>
            <w:vAlign w:val="center"/>
          </w:tcPr>
          <w:p w14:paraId="568BCB1B" w14:textId="77777777" w:rsidR="00937FF1" w:rsidRPr="00527337" w:rsidRDefault="00937FF1" w:rsidP="00AA3637">
            <w:pPr>
              <w:pStyle w:val="Tabletext"/>
            </w:pPr>
            <w:r w:rsidRPr="00527337">
              <w:t>Antenna horizontal scan rate</w:t>
            </w:r>
          </w:p>
        </w:tc>
        <w:tc>
          <w:tcPr>
            <w:tcW w:w="1049" w:type="dxa"/>
          </w:tcPr>
          <w:p w14:paraId="4BFBBAD3" w14:textId="77777777" w:rsidR="00937FF1" w:rsidRPr="00527337" w:rsidRDefault="00937FF1" w:rsidP="00AA3637">
            <w:pPr>
              <w:pStyle w:val="Tabletext"/>
              <w:jc w:val="center"/>
            </w:pPr>
          </w:p>
        </w:tc>
        <w:tc>
          <w:tcPr>
            <w:tcW w:w="2745" w:type="dxa"/>
            <w:tcBorders>
              <w:right w:val="nil"/>
            </w:tcBorders>
            <w:vAlign w:val="center"/>
          </w:tcPr>
          <w:p w14:paraId="133B1FB3" w14:textId="77777777" w:rsidR="00937FF1" w:rsidRPr="00527337" w:rsidRDefault="00937FF1" w:rsidP="00AA3637">
            <w:pPr>
              <w:pStyle w:val="Tabletext"/>
            </w:pPr>
            <w:r w:rsidRPr="00527337">
              <w:t>Not specified</w:t>
            </w:r>
          </w:p>
        </w:tc>
        <w:tc>
          <w:tcPr>
            <w:tcW w:w="2835" w:type="dxa"/>
            <w:vAlign w:val="center"/>
          </w:tcPr>
          <w:p w14:paraId="5E3BD0D8" w14:textId="77777777" w:rsidR="00937FF1" w:rsidRPr="00527337" w:rsidRDefault="00937FF1" w:rsidP="00AA3637">
            <w:pPr>
              <w:pStyle w:val="Tabletext"/>
            </w:pPr>
            <w:r w:rsidRPr="00527337">
              <w:t>Not specified</w:t>
            </w:r>
          </w:p>
        </w:tc>
        <w:tc>
          <w:tcPr>
            <w:tcW w:w="2835" w:type="dxa"/>
            <w:vAlign w:val="center"/>
          </w:tcPr>
          <w:p w14:paraId="37C7DEDD" w14:textId="77777777" w:rsidR="00937FF1" w:rsidRPr="00527337" w:rsidRDefault="00937FF1" w:rsidP="00AA3637">
            <w:pPr>
              <w:pStyle w:val="Tabletext"/>
            </w:pPr>
            <w:r w:rsidRPr="00527337">
              <w:t>Not specified</w:t>
            </w:r>
          </w:p>
        </w:tc>
      </w:tr>
      <w:tr w:rsidR="00937FF1" w:rsidRPr="00527337" w14:paraId="24152E9D" w14:textId="77777777" w:rsidTr="00AA3637">
        <w:trPr>
          <w:cantSplit/>
          <w:jc w:val="center"/>
        </w:trPr>
        <w:tc>
          <w:tcPr>
            <w:tcW w:w="2925" w:type="dxa"/>
            <w:tcBorders>
              <w:right w:val="nil"/>
            </w:tcBorders>
            <w:vAlign w:val="center"/>
          </w:tcPr>
          <w:p w14:paraId="474EA6FE" w14:textId="77777777" w:rsidR="00937FF1" w:rsidRPr="00527337" w:rsidRDefault="00937FF1" w:rsidP="00AA3637">
            <w:pPr>
              <w:pStyle w:val="Tabletext"/>
            </w:pPr>
            <w:r w:rsidRPr="00527337">
              <w:t>Antenna horizontal scan type (continuous, random, sector, etc.)</w:t>
            </w:r>
          </w:p>
        </w:tc>
        <w:tc>
          <w:tcPr>
            <w:tcW w:w="1049" w:type="dxa"/>
          </w:tcPr>
          <w:p w14:paraId="2F692A2D" w14:textId="77777777" w:rsidR="00937FF1" w:rsidRPr="00527337" w:rsidRDefault="00937FF1" w:rsidP="00AA3637">
            <w:pPr>
              <w:pStyle w:val="Tabletext"/>
              <w:jc w:val="center"/>
            </w:pPr>
          </w:p>
        </w:tc>
        <w:tc>
          <w:tcPr>
            <w:tcW w:w="2745" w:type="dxa"/>
            <w:tcBorders>
              <w:right w:val="nil"/>
            </w:tcBorders>
            <w:vAlign w:val="center"/>
          </w:tcPr>
          <w:p w14:paraId="7083DA42" w14:textId="77777777" w:rsidR="00937FF1" w:rsidRPr="00527337" w:rsidRDefault="00937FF1" w:rsidP="00AA3637">
            <w:pPr>
              <w:pStyle w:val="Tabletext"/>
            </w:pPr>
            <w:r w:rsidRPr="00527337">
              <w:t>Not specified</w:t>
            </w:r>
          </w:p>
        </w:tc>
        <w:tc>
          <w:tcPr>
            <w:tcW w:w="2835" w:type="dxa"/>
            <w:vAlign w:val="center"/>
          </w:tcPr>
          <w:p w14:paraId="0D5914FC" w14:textId="77777777" w:rsidR="00937FF1" w:rsidRPr="00527337" w:rsidRDefault="00937FF1" w:rsidP="00AA3637">
            <w:pPr>
              <w:pStyle w:val="Tabletext"/>
            </w:pPr>
            <w:r w:rsidRPr="00527337">
              <w:t>Not specified</w:t>
            </w:r>
          </w:p>
        </w:tc>
        <w:tc>
          <w:tcPr>
            <w:tcW w:w="2835" w:type="dxa"/>
            <w:vAlign w:val="center"/>
          </w:tcPr>
          <w:p w14:paraId="2D86B687" w14:textId="77777777" w:rsidR="00937FF1" w:rsidRPr="00527337" w:rsidRDefault="00937FF1" w:rsidP="00AA3637">
            <w:pPr>
              <w:pStyle w:val="Tabletext"/>
            </w:pPr>
            <w:r w:rsidRPr="00527337">
              <w:t>Not specified</w:t>
            </w:r>
          </w:p>
        </w:tc>
      </w:tr>
      <w:tr w:rsidR="00937FF1" w:rsidRPr="00527337" w14:paraId="0B07D784" w14:textId="77777777" w:rsidTr="00AA3637">
        <w:trPr>
          <w:cantSplit/>
          <w:jc w:val="center"/>
        </w:trPr>
        <w:tc>
          <w:tcPr>
            <w:tcW w:w="2925" w:type="dxa"/>
            <w:vAlign w:val="center"/>
          </w:tcPr>
          <w:p w14:paraId="5BAA0125" w14:textId="77777777" w:rsidR="00937FF1" w:rsidRPr="00527337" w:rsidRDefault="00937FF1" w:rsidP="00AA3637">
            <w:pPr>
              <w:pStyle w:val="Tabletext"/>
            </w:pPr>
            <w:r w:rsidRPr="00527337">
              <w:t>Antenna vertical scan</w:t>
            </w:r>
          </w:p>
        </w:tc>
        <w:tc>
          <w:tcPr>
            <w:tcW w:w="1049" w:type="dxa"/>
          </w:tcPr>
          <w:p w14:paraId="23FAC68E" w14:textId="77777777" w:rsidR="00937FF1" w:rsidRPr="00527337" w:rsidRDefault="00937FF1" w:rsidP="00AA3637">
            <w:pPr>
              <w:pStyle w:val="Tabletext"/>
              <w:jc w:val="center"/>
            </w:pPr>
          </w:p>
        </w:tc>
        <w:tc>
          <w:tcPr>
            <w:tcW w:w="2745" w:type="dxa"/>
            <w:vAlign w:val="center"/>
          </w:tcPr>
          <w:p w14:paraId="669FEE74" w14:textId="77777777" w:rsidR="00937FF1" w:rsidRPr="00527337" w:rsidRDefault="00937FF1" w:rsidP="00AA3637">
            <w:pPr>
              <w:pStyle w:val="Tabletext"/>
            </w:pPr>
            <w:r w:rsidRPr="00527337">
              <w:t>Not specified</w:t>
            </w:r>
          </w:p>
        </w:tc>
        <w:tc>
          <w:tcPr>
            <w:tcW w:w="2835" w:type="dxa"/>
            <w:vAlign w:val="center"/>
          </w:tcPr>
          <w:p w14:paraId="208BD32D" w14:textId="77777777" w:rsidR="00937FF1" w:rsidRPr="00527337" w:rsidRDefault="00937FF1" w:rsidP="00AA3637">
            <w:pPr>
              <w:pStyle w:val="Tabletext"/>
            </w:pPr>
            <w:r w:rsidRPr="00527337">
              <w:t>Not specified</w:t>
            </w:r>
          </w:p>
        </w:tc>
        <w:tc>
          <w:tcPr>
            <w:tcW w:w="2835" w:type="dxa"/>
            <w:vAlign w:val="center"/>
          </w:tcPr>
          <w:p w14:paraId="2F312291" w14:textId="77777777" w:rsidR="00937FF1" w:rsidRPr="00527337" w:rsidRDefault="00937FF1" w:rsidP="00AA3637">
            <w:pPr>
              <w:pStyle w:val="Tabletext"/>
            </w:pPr>
            <w:r w:rsidRPr="00527337">
              <w:t>Not specified</w:t>
            </w:r>
          </w:p>
        </w:tc>
      </w:tr>
      <w:tr w:rsidR="00937FF1" w:rsidRPr="00527337" w14:paraId="321623B8" w14:textId="77777777" w:rsidTr="00AA3637">
        <w:trPr>
          <w:cantSplit/>
          <w:jc w:val="center"/>
        </w:trPr>
        <w:tc>
          <w:tcPr>
            <w:tcW w:w="2925" w:type="dxa"/>
            <w:vAlign w:val="center"/>
          </w:tcPr>
          <w:p w14:paraId="46E39754" w14:textId="77777777" w:rsidR="00937FF1" w:rsidRPr="00527337" w:rsidRDefault="00937FF1" w:rsidP="00AA3637">
            <w:pPr>
              <w:pStyle w:val="Tabletext"/>
            </w:pPr>
            <w:r w:rsidRPr="00527337">
              <w:t>Antenna vertical scan type</w:t>
            </w:r>
          </w:p>
        </w:tc>
        <w:tc>
          <w:tcPr>
            <w:tcW w:w="1049" w:type="dxa"/>
          </w:tcPr>
          <w:p w14:paraId="24314A15" w14:textId="77777777" w:rsidR="00937FF1" w:rsidRPr="00527337" w:rsidRDefault="00937FF1" w:rsidP="00AA3637">
            <w:pPr>
              <w:pStyle w:val="Tabletext"/>
              <w:jc w:val="center"/>
            </w:pPr>
          </w:p>
        </w:tc>
        <w:tc>
          <w:tcPr>
            <w:tcW w:w="2745" w:type="dxa"/>
            <w:vAlign w:val="center"/>
          </w:tcPr>
          <w:p w14:paraId="11F3D5EF" w14:textId="77777777" w:rsidR="00937FF1" w:rsidRPr="00527337" w:rsidRDefault="00937FF1" w:rsidP="00AA3637">
            <w:pPr>
              <w:pStyle w:val="Tabletext"/>
            </w:pPr>
            <w:r w:rsidRPr="00527337">
              <w:t>Not specified</w:t>
            </w:r>
          </w:p>
        </w:tc>
        <w:tc>
          <w:tcPr>
            <w:tcW w:w="2835" w:type="dxa"/>
            <w:vAlign w:val="center"/>
          </w:tcPr>
          <w:p w14:paraId="5262DE2E" w14:textId="77777777" w:rsidR="00937FF1" w:rsidRPr="00527337" w:rsidRDefault="00937FF1" w:rsidP="00AA3637">
            <w:pPr>
              <w:pStyle w:val="Tabletext"/>
            </w:pPr>
            <w:r w:rsidRPr="00527337">
              <w:t>Not specified</w:t>
            </w:r>
          </w:p>
        </w:tc>
        <w:tc>
          <w:tcPr>
            <w:tcW w:w="2835" w:type="dxa"/>
            <w:vAlign w:val="center"/>
          </w:tcPr>
          <w:p w14:paraId="35F278EE" w14:textId="77777777" w:rsidR="00937FF1" w:rsidRPr="00527337" w:rsidRDefault="00937FF1" w:rsidP="00AA3637">
            <w:pPr>
              <w:pStyle w:val="Tabletext"/>
            </w:pPr>
            <w:r w:rsidRPr="00527337">
              <w:t>Not specified</w:t>
            </w:r>
          </w:p>
        </w:tc>
      </w:tr>
    </w:tbl>
    <w:p w14:paraId="16651AD8" w14:textId="77777777" w:rsidR="00937FF1" w:rsidRPr="00527337" w:rsidRDefault="00937FF1" w:rsidP="00937FF1">
      <w:pPr>
        <w:pStyle w:val="Tablefin"/>
      </w:pPr>
      <w:r w:rsidRPr="00527337">
        <w:br w:type="page"/>
      </w:r>
    </w:p>
    <w:p w14:paraId="3FC39182" w14:textId="77777777" w:rsidR="00937FF1" w:rsidRPr="00527337" w:rsidRDefault="00937FF1" w:rsidP="00937FF1">
      <w:pPr>
        <w:pStyle w:val="TableNo"/>
      </w:pPr>
      <w:r w:rsidRPr="00527337">
        <w:lastRenderedPageBreak/>
        <w:br/>
        <w:t>TABLE 4 (</w:t>
      </w:r>
      <w:r w:rsidRPr="00527337">
        <w:rPr>
          <w:i/>
          <w:iCs/>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937FF1" w:rsidRPr="00527337" w14:paraId="2B8566D6" w14:textId="77777777" w:rsidTr="00AA3637">
        <w:trPr>
          <w:cantSplit/>
          <w:jc w:val="center"/>
        </w:trPr>
        <w:tc>
          <w:tcPr>
            <w:tcW w:w="2925" w:type="dxa"/>
            <w:vAlign w:val="center"/>
          </w:tcPr>
          <w:p w14:paraId="4CB1F52D" w14:textId="77777777" w:rsidR="00937FF1" w:rsidRPr="00527337" w:rsidRDefault="00937FF1" w:rsidP="00AA3637">
            <w:pPr>
              <w:pStyle w:val="Tablehead"/>
            </w:pPr>
            <w:r w:rsidRPr="00527337">
              <w:t>Characteristics</w:t>
            </w:r>
          </w:p>
        </w:tc>
        <w:tc>
          <w:tcPr>
            <w:tcW w:w="1049" w:type="dxa"/>
          </w:tcPr>
          <w:p w14:paraId="6217AE17" w14:textId="77777777" w:rsidR="00937FF1" w:rsidRPr="00527337" w:rsidRDefault="00937FF1" w:rsidP="00AA3637">
            <w:pPr>
              <w:pStyle w:val="Tablehead"/>
            </w:pPr>
            <w:r w:rsidRPr="00527337">
              <w:t>Units</w:t>
            </w:r>
          </w:p>
        </w:tc>
        <w:tc>
          <w:tcPr>
            <w:tcW w:w="2745" w:type="dxa"/>
            <w:vAlign w:val="center"/>
          </w:tcPr>
          <w:p w14:paraId="417E9407" w14:textId="77777777" w:rsidR="00937FF1" w:rsidRPr="00527337" w:rsidRDefault="00937FF1" w:rsidP="00AA3637">
            <w:pPr>
              <w:pStyle w:val="Tablehead"/>
            </w:pPr>
            <w:r w:rsidRPr="00527337">
              <w:t>System G10</w:t>
            </w:r>
          </w:p>
        </w:tc>
        <w:tc>
          <w:tcPr>
            <w:tcW w:w="2835" w:type="dxa"/>
            <w:vAlign w:val="center"/>
          </w:tcPr>
          <w:p w14:paraId="3001AB0F" w14:textId="77777777" w:rsidR="00937FF1" w:rsidRPr="00527337" w:rsidRDefault="00937FF1" w:rsidP="00AA3637">
            <w:pPr>
              <w:pStyle w:val="Tablehead"/>
            </w:pPr>
            <w:r w:rsidRPr="00527337">
              <w:t>System G11</w:t>
            </w:r>
          </w:p>
        </w:tc>
        <w:tc>
          <w:tcPr>
            <w:tcW w:w="2835" w:type="dxa"/>
            <w:vAlign w:val="center"/>
          </w:tcPr>
          <w:p w14:paraId="4B0C221C" w14:textId="77777777" w:rsidR="00937FF1" w:rsidRPr="00527337" w:rsidRDefault="00937FF1" w:rsidP="00AA3637">
            <w:pPr>
              <w:pStyle w:val="Tablehead"/>
            </w:pPr>
            <w:r w:rsidRPr="00527337">
              <w:t>System G12</w:t>
            </w:r>
          </w:p>
        </w:tc>
      </w:tr>
      <w:tr w:rsidR="00937FF1" w:rsidRPr="00527337" w14:paraId="7C2FB03C" w14:textId="77777777" w:rsidTr="00AA3637">
        <w:trPr>
          <w:cantSplit/>
          <w:jc w:val="center"/>
        </w:trPr>
        <w:tc>
          <w:tcPr>
            <w:tcW w:w="2925" w:type="dxa"/>
            <w:vAlign w:val="center"/>
          </w:tcPr>
          <w:p w14:paraId="37C6F157" w14:textId="77777777" w:rsidR="00937FF1" w:rsidRPr="00D43998" w:rsidRDefault="00937FF1" w:rsidP="00AA3637">
            <w:pPr>
              <w:pStyle w:val="Tabletext"/>
              <w:rPr>
                <w:rFonts w:eastAsia="SimSun"/>
                <w:lang w:val="en-US"/>
              </w:rPr>
            </w:pPr>
            <w:r w:rsidRPr="00D43998">
              <w:rPr>
                <w:lang w:val="en-US"/>
              </w:rPr>
              <w:t>Antenna side-lobe (SL) levels (1</w:t>
            </w:r>
            <w:r w:rsidRPr="0012462B">
              <w:rPr>
                <w:vertAlign w:val="superscript"/>
                <w:lang w:val="en-US"/>
              </w:rPr>
              <w:t>st</w:t>
            </w:r>
            <w:r w:rsidRPr="00D43998">
              <w:rPr>
                <w:lang w:val="en-US"/>
              </w:rPr>
              <w:t xml:space="preserve"> SLs and remote SLs) </w:t>
            </w:r>
          </w:p>
        </w:tc>
        <w:tc>
          <w:tcPr>
            <w:tcW w:w="1049" w:type="dxa"/>
          </w:tcPr>
          <w:p w14:paraId="66256906"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745" w:type="dxa"/>
            <w:vAlign w:val="center"/>
          </w:tcPr>
          <w:p w14:paraId="443B03E4" w14:textId="77777777" w:rsidR="00937FF1" w:rsidRPr="00527337" w:rsidRDefault="00937FF1" w:rsidP="00AA3637">
            <w:pPr>
              <w:pStyle w:val="Tabletext"/>
            </w:pPr>
            <w:r w:rsidRPr="00527337">
              <w:t>28</w:t>
            </w:r>
          </w:p>
        </w:tc>
        <w:tc>
          <w:tcPr>
            <w:tcW w:w="2835" w:type="dxa"/>
            <w:vAlign w:val="center"/>
          </w:tcPr>
          <w:p w14:paraId="27110D35" w14:textId="77777777" w:rsidR="00937FF1" w:rsidRPr="00527337" w:rsidRDefault="00937FF1" w:rsidP="00AA3637">
            <w:pPr>
              <w:pStyle w:val="Tabletext"/>
            </w:pPr>
            <w:r w:rsidRPr="00527337">
              <w:t>22 at 3 degrees</w:t>
            </w:r>
          </w:p>
        </w:tc>
        <w:tc>
          <w:tcPr>
            <w:tcW w:w="2835" w:type="dxa"/>
            <w:vAlign w:val="center"/>
          </w:tcPr>
          <w:p w14:paraId="543479C0" w14:textId="77777777" w:rsidR="00937FF1" w:rsidRPr="00527337" w:rsidRDefault="00937FF1" w:rsidP="00AA3637">
            <w:pPr>
              <w:pStyle w:val="Tabletext"/>
            </w:pPr>
            <w:r w:rsidRPr="00527337">
              <w:t>9 at 14 degrees</w:t>
            </w:r>
          </w:p>
        </w:tc>
      </w:tr>
      <w:tr w:rsidR="00937FF1" w:rsidRPr="00527337" w14:paraId="6B300B5A" w14:textId="77777777" w:rsidTr="00AA3637">
        <w:trPr>
          <w:cantSplit/>
          <w:jc w:val="center"/>
        </w:trPr>
        <w:tc>
          <w:tcPr>
            <w:tcW w:w="2925" w:type="dxa"/>
            <w:vAlign w:val="center"/>
          </w:tcPr>
          <w:p w14:paraId="4C88E6CE" w14:textId="77777777" w:rsidR="00937FF1" w:rsidRPr="00527337" w:rsidRDefault="00937FF1" w:rsidP="00AA3637">
            <w:pPr>
              <w:pStyle w:val="Tabletext"/>
            </w:pPr>
            <w:r w:rsidRPr="00527337">
              <w:t>Antenna height</w:t>
            </w:r>
          </w:p>
        </w:tc>
        <w:tc>
          <w:tcPr>
            <w:tcW w:w="1049" w:type="dxa"/>
          </w:tcPr>
          <w:p w14:paraId="3B0B542A" w14:textId="77777777" w:rsidR="00937FF1" w:rsidRPr="00527337" w:rsidRDefault="00937FF1" w:rsidP="00AA3637">
            <w:pPr>
              <w:pStyle w:val="Tabletext"/>
              <w:jc w:val="center"/>
            </w:pPr>
          </w:p>
        </w:tc>
        <w:tc>
          <w:tcPr>
            <w:tcW w:w="2745" w:type="dxa"/>
            <w:vAlign w:val="center"/>
          </w:tcPr>
          <w:p w14:paraId="3CA8953E" w14:textId="77777777" w:rsidR="00937FF1" w:rsidRPr="00527337" w:rsidRDefault="00937FF1" w:rsidP="00AA3637">
            <w:pPr>
              <w:pStyle w:val="Tabletext"/>
            </w:pPr>
            <w:r w:rsidRPr="00527337">
              <w:t>Not specified</w:t>
            </w:r>
          </w:p>
        </w:tc>
        <w:tc>
          <w:tcPr>
            <w:tcW w:w="2835" w:type="dxa"/>
            <w:vAlign w:val="center"/>
          </w:tcPr>
          <w:p w14:paraId="2A723807" w14:textId="77777777" w:rsidR="00937FF1" w:rsidRPr="00527337" w:rsidRDefault="00937FF1" w:rsidP="00AA3637">
            <w:pPr>
              <w:pStyle w:val="Tabletext"/>
            </w:pPr>
            <w:r w:rsidRPr="00527337">
              <w:t>Not specified</w:t>
            </w:r>
          </w:p>
        </w:tc>
        <w:tc>
          <w:tcPr>
            <w:tcW w:w="2835" w:type="dxa"/>
            <w:vAlign w:val="center"/>
          </w:tcPr>
          <w:p w14:paraId="7ADC2979" w14:textId="77777777" w:rsidR="00937FF1" w:rsidRPr="00527337" w:rsidRDefault="00937FF1" w:rsidP="00AA3637">
            <w:pPr>
              <w:pStyle w:val="Tabletext"/>
            </w:pPr>
            <w:r w:rsidRPr="00527337">
              <w:t>Not specified</w:t>
            </w:r>
          </w:p>
        </w:tc>
      </w:tr>
      <w:tr w:rsidR="00937FF1" w:rsidRPr="00527337" w14:paraId="49360E0C" w14:textId="77777777" w:rsidTr="00AA3637">
        <w:trPr>
          <w:cantSplit/>
          <w:jc w:val="center"/>
        </w:trPr>
        <w:tc>
          <w:tcPr>
            <w:tcW w:w="2925" w:type="dxa"/>
            <w:vAlign w:val="center"/>
          </w:tcPr>
          <w:p w14:paraId="2D307A67" w14:textId="77777777" w:rsidR="00937FF1" w:rsidRPr="00527337" w:rsidRDefault="00937FF1" w:rsidP="00AA3637">
            <w:pPr>
              <w:pStyle w:val="Tabletext"/>
            </w:pPr>
            <w:r w:rsidRPr="00527337">
              <w:t xml:space="preserve">Receiver IF 3 dB bandwidth </w:t>
            </w:r>
          </w:p>
        </w:tc>
        <w:tc>
          <w:tcPr>
            <w:tcW w:w="1049" w:type="dxa"/>
          </w:tcPr>
          <w:p w14:paraId="37D47AE4"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745" w:type="dxa"/>
          </w:tcPr>
          <w:p w14:paraId="6D7B3C84" w14:textId="77777777" w:rsidR="00937FF1" w:rsidRPr="00527337" w:rsidRDefault="00937FF1" w:rsidP="00AA3637">
            <w:pPr>
              <w:pStyle w:val="Tabletext"/>
            </w:pPr>
            <w:r w:rsidRPr="00527337">
              <w:t>Not applicable</w:t>
            </w:r>
          </w:p>
        </w:tc>
        <w:tc>
          <w:tcPr>
            <w:tcW w:w="2835" w:type="dxa"/>
          </w:tcPr>
          <w:p w14:paraId="2BCD7CEE" w14:textId="77777777" w:rsidR="00937FF1" w:rsidRPr="00527337" w:rsidRDefault="00937FF1" w:rsidP="00AA3637">
            <w:pPr>
              <w:pStyle w:val="Tabletext"/>
            </w:pPr>
            <w:r w:rsidRPr="00527337">
              <w:t>Not applicable</w:t>
            </w:r>
          </w:p>
        </w:tc>
        <w:tc>
          <w:tcPr>
            <w:tcW w:w="2835" w:type="dxa"/>
          </w:tcPr>
          <w:p w14:paraId="053E7C5F" w14:textId="77777777" w:rsidR="00937FF1" w:rsidRPr="00527337" w:rsidRDefault="00937FF1" w:rsidP="00AA3637">
            <w:pPr>
              <w:pStyle w:val="Tabletext"/>
            </w:pPr>
            <w:r w:rsidRPr="00527337">
              <w:t>Not applicable</w:t>
            </w:r>
          </w:p>
        </w:tc>
      </w:tr>
      <w:tr w:rsidR="00937FF1" w:rsidRPr="00527337" w14:paraId="02168312" w14:textId="77777777" w:rsidTr="00AA3637">
        <w:trPr>
          <w:cantSplit/>
          <w:jc w:val="center"/>
        </w:trPr>
        <w:tc>
          <w:tcPr>
            <w:tcW w:w="2925" w:type="dxa"/>
            <w:vAlign w:val="center"/>
          </w:tcPr>
          <w:p w14:paraId="39C5AB6A" w14:textId="77777777" w:rsidR="00937FF1" w:rsidRPr="00527337" w:rsidRDefault="00937FF1" w:rsidP="00AA3637">
            <w:pPr>
              <w:pStyle w:val="Tabletext"/>
            </w:pPr>
            <w:r w:rsidRPr="00527337">
              <w:t xml:space="preserve">Sensitivity </w:t>
            </w:r>
          </w:p>
        </w:tc>
        <w:tc>
          <w:tcPr>
            <w:tcW w:w="1049" w:type="dxa"/>
          </w:tcPr>
          <w:p w14:paraId="6F4DDF2A"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745" w:type="dxa"/>
            <w:vAlign w:val="center"/>
          </w:tcPr>
          <w:p w14:paraId="19775069" w14:textId="77777777" w:rsidR="00937FF1" w:rsidRPr="00527337" w:rsidRDefault="00937FF1" w:rsidP="00AA3637">
            <w:pPr>
              <w:pStyle w:val="Tabletext"/>
            </w:pPr>
            <w:r w:rsidRPr="00527337">
              <w:t>–100</w:t>
            </w:r>
          </w:p>
        </w:tc>
        <w:tc>
          <w:tcPr>
            <w:tcW w:w="2835" w:type="dxa"/>
            <w:vAlign w:val="center"/>
          </w:tcPr>
          <w:p w14:paraId="11549341" w14:textId="77777777" w:rsidR="00937FF1" w:rsidRPr="00527337" w:rsidRDefault="00937FF1" w:rsidP="00AA3637">
            <w:pPr>
              <w:pStyle w:val="Tabletext"/>
            </w:pPr>
            <w:r w:rsidRPr="00527337">
              <w:t>–152</w:t>
            </w:r>
          </w:p>
        </w:tc>
        <w:tc>
          <w:tcPr>
            <w:tcW w:w="2835" w:type="dxa"/>
            <w:vAlign w:val="center"/>
          </w:tcPr>
          <w:p w14:paraId="74A1E68C" w14:textId="77777777" w:rsidR="00937FF1" w:rsidRPr="00527337" w:rsidRDefault="00937FF1" w:rsidP="00AA3637">
            <w:pPr>
              <w:pStyle w:val="Tabletext"/>
            </w:pPr>
            <w:r w:rsidRPr="00527337">
              <w:t>–136</w:t>
            </w:r>
          </w:p>
        </w:tc>
      </w:tr>
      <w:tr w:rsidR="00937FF1" w:rsidRPr="00527337" w14:paraId="6B21CF9B" w14:textId="77777777" w:rsidTr="00AA3637">
        <w:trPr>
          <w:cantSplit/>
          <w:jc w:val="center"/>
        </w:trPr>
        <w:tc>
          <w:tcPr>
            <w:tcW w:w="2925" w:type="dxa"/>
            <w:vAlign w:val="center"/>
          </w:tcPr>
          <w:p w14:paraId="34AF06E8" w14:textId="77777777" w:rsidR="00937FF1" w:rsidRPr="00527337" w:rsidRDefault="00937FF1" w:rsidP="00AA3637">
            <w:pPr>
              <w:pStyle w:val="Tabletext"/>
            </w:pPr>
            <w:r w:rsidRPr="00527337">
              <w:t xml:space="preserve">Receive noise figure </w:t>
            </w:r>
          </w:p>
        </w:tc>
        <w:tc>
          <w:tcPr>
            <w:tcW w:w="1049" w:type="dxa"/>
          </w:tcPr>
          <w:p w14:paraId="39A8C30F"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745" w:type="dxa"/>
            <w:vAlign w:val="center"/>
          </w:tcPr>
          <w:p w14:paraId="1A4FD996" w14:textId="77777777" w:rsidR="00937FF1" w:rsidRPr="00527337" w:rsidRDefault="00937FF1" w:rsidP="00AA3637">
            <w:pPr>
              <w:pStyle w:val="Tabletext"/>
            </w:pPr>
            <w:r w:rsidRPr="00527337">
              <w:t>13</w:t>
            </w:r>
          </w:p>
        </w:tc>
        <w:tc>
          <w:tcPr>
            <w:tcW w:w="2835" w:type="dxa"/>
            <w:vAlign w:val="center"/>
          </w:tcPr>
          <w:p w14:paraId="045B1FBF" w14:textId="77777777" w:rsidR="00937FF1" w:rsidRPr="00527337" w:rsidRDefault="00937FF1" w:rsidP="00AA3637">
            <w:pPr>
              <w:pStyle w:val="Tabletext"/>
            </w:pPr>
            <w:r w:rsidRPr="00527337">
              <w:t>3.6</w:t>
            </w:r>
          </w:p>
        </w:tc>
        <w:tc>
          <w:tcPr>
            <w:tcW w:w="2835" w:type="dxa"/>
            <w:vAlign w:val="center"/>
          </w:tcPr>
          <w:p w14:paraId="36DD841B" w14:textId="77777777" w:rsidR="00937FF1" w:rsidRPr="00527337" w:rsidRDefault="00937FF1" w:rsidP="00AA3637">
            <w:pPr>
              <w:pStyle w:val="Tabletext"/>
            </w:pPr>
            <w:r w:rsidRPr="00527337">
              <w:t>7</w:t>
            </w:r>
          </w:p>
        </w:tc>
      </w:tr>
      <w:tr w:rsidR="00937FF1" w:rsidRPr="00527337" w14:paraId="115994C3" w14:textId="77777777" w:rsidTr="00AA3637">
        <w:trPr>
          <w:cantSplit/>
          <w:jc w:val="center"/>
        </w:trPr>
        <w:tc>
          <w:tcPr>
            <w:tcW w:w="2925" w:type="dxa"/>
            <w:vAlign w:val="center"/>
          </w:tcPr>
          <w:p w14:paraId="0B26584F" w14:textId="77777777" w:rsidR="00937FF1" w:rsidRPr="00527337" w:rsidRDefault="00937FF1" w:rsidP="00AA3637">
            <w:pPr>
              <w:pStyle w:val="Tabletext"/>
            </w:pPr>
            <w:r w:rsidRPr="00527337">
              <w:t xml:space="preserve">Chirp bandwidth </w:t>
            </w:r>
          </w:p>
        </w:tc>
        <w:tc>
          <w:tcPr>
            <w:tcW w:w="1049" w:type="dxa"/>
          </w:tcPr>
          <w:p w14:paraId="591690DC"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745" w:type="dxa"/>
            <w:vAlign w:val="center"/>
          </w:tcPr>
          <w:p w14:paraId="51C030AC" w14:textId="77777777" w:rsidR="00937FF1" w:rsidRPr="00527337" w:rsidRDefault="00937FF1" w:rsidP="00AA3637">
            <w:pPr>
              <w:pStyle w:val="Tabletext"/>
            </w:pPr>
            <w:r w:rsidRPr="00527337">
              <w:t>Not applicable</w:t>
            </w:r>
          </w:p>
        </w:tc>
        <w:tc>
          <w:tcPr>
            <w:tcW w:w="2835" w:type="dxa"/>
            <w:vAlign w:val="center"/>
          </w:tcPr>
          <w:p w14:paraId="55180DC6" w14:textId="77777777" w:rsidR="00937FF1" w:rsidRPr="00527337" w:rsidRDefault="00937FF1" w:rsidP="00AA3637">
            <w:pPr>
              <w:pStyle w:val="Tabletext"/>
            </w:pPr>
            <w:r w:rsidRPr="00527337">
              <w:t>Not applicable</w:t>
            </w:r>
          </w:p>
        </w:tc>
        <w:tc>
          <w:tcPr>
            <w:tcW w:w="2835" w:type="dxa"/>
            <w:vAlign w:val="center"/>
          </w:tcPr>
          <w:p w14:paraId="16D55639" w14:textId="77777777" w:rsidR="00937FF1" w:rsidRPr="00527337" w:rsidRDefault="00937FF1" w:rsidP="00AA3637">
            <w:pPr>
              <w:pStyle w:val="Tabletext"/>
            </w:pPr>
            <w:r w:rsidRPr="00527337">
              <w:t>Not applicable</w:t>
            </w:r>
          </w:p>
        </w:tc>
      </w:tr>
      <w:tr w:rsidR="00937FF1" w:rsidRPr="00527337" w14:paraId="79E9E146" w14:textId="77777777" w:rsidTr="00AA3637">
        <w:trPr>
          <w:cantSplit/>
          <w:jc w:val="center"/>
        </w:trPr>
        <w:tc>
          <w:tcPr>
            <w:tcW w:w="2925" w:type="dxa"/>
            <w:vAlign w:val="center"/>
          </w:tcPr>
          <w:p w14:paraId="34ACBE54" w14:textId="77777777" w:rsidR="00937FF1" w:rsidRPr="00527337" w:rsidRDefault="00937FF1" w:rsidP="00AA3637">
            <w:pPr>
              <w:pStyle w:val="Tabletext"/>
            </w:pPr>
            <w:r w:rsidRPr="00527337">
              <w:t xml:space="preserve">RF emission bandwidth </w:t>
            </w:r>
          </w:p>
          <w:p w14:paraId="620E6CE9" w14:textId="77777777" w:rsidR="00937FF1" w:rsidRPr="00527337" w:rsidRDefault="00937FF1" w:rsidP="00AA3637">
            <w:pPr>
              <w:pStyle w:val="Tabletext"/>
            </w:pPr>
            <w:r w:rsidRPr="00527337">
              <w:t>–</w:t>
            </w:r>
            <w:r w:rsidRPr="00527337">
              <w:tab/>
              <w:t>40 dB</w:t>
            </w:r>
          </w:p>
        </w:tc>
        <w:tc>
          <w:tcPr>
            <w:tcW w:w="1049" w:type="dxa"/>
          </w:tcPr>
          <w:p w14:paraId="5E75230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745" w:type="dxa"/>
          </w:tcPr>
          <w:p w14:paraId="4ECD8B19" w14:textId="77777777" w:rsidR="00937FF1" w:rsidRPr="00527337" w:rsidRDefault="00937FF1" w:rsidP="00AA3637">
            <w:pPr>
              <w:pStyle w:val="Tabletext"/>
            </w:pPr>
          </w:p>
          <w:p w14:paraId="3E5E29D4" w14:textId="77777777" w:rsidR="00937FF1" w:rsidRPr="00527337" w:rsidRDefault="00937FF1" w:rsidP="00AA3637">
            <w:pPr>
              <w:pStyle w:val="Tabletext"/>
            </w:pPr>
            <w:r w:rsidRPr="00527337">
              <w:t>3.2</w:t>
            </w:r>
          </w:p>
        </w:tc>
        <w:tc>
          <w:tcPr>
            <w:tcW w:w="2835" w:type="dxa"/>
          </w:tcPr>
          <w:p w14:paraId="3D778B7F" w14:textId="77777777" w:rsidR="00937FF1" w:rsidRPr="00527337" w:rsidRDefault="00937FF1" w:rsidP="00AA3637">
            <w:pPr>
              <w:pStyle w:val="Tabletext"/>
            </w:pPr>
          </w:p>
          <w:p w14:paraId="2E2F6D0A" w14:textId="77777777" w:rsidR="00937FF1" w:rsidRPr="00527337" w:rsidRDefault="00937FF1" w:rsidP="00AA3637">
            <w:pPr>
              <w:pStyle w:val="Tabletext"/>
            </w:pPr>
            <w:r w:rsidRPr="00527337">
              <w:t>3.2</w:t>
            </w:r>
          </w:p>
        </w:tc>
        <w:tc>
          <w:tcPr>
            <w:tcW w:w="2835" w:type="dxa"/>
          </w:tcPr>
          <w:p w14:paraId="6C76F3AB" w14:textId="77777777" w:rsidR="00937FF1" w:rsidRPr="00527337" w:rsidRDefault="00937FF1" w:rsidP="00AA3637">
            <w:pPr>
              <w:pStyle w:val="Tabletext"/>
            </w:pPr>
          </w:p>
          <w:p w14:paraId="2A6EDB90" w14:textId="77777777" w:rsidR="00937FF1" w:rsidRPr="00527337" w:rsidRDefault="00937FF1" w:rsidP="00AA3637">
            <w:pPr>
              <w:pStyle w:val="Tabletext"/>
            </w:pPr>
            <w:r w:rsidRPr="00527337">
              <w:t>3.2</w:t>
            </w:r>
          </w:p>
        </w:tc>
      </w:tr>
    </w:tbl>
    <w:p w14:paraId="1C7442F4" w14:textId="77777777" w:rsidR="00937FF1" w:rsidRPr="00527337" w:rsidRDefault="00937FF1" w:rsidP="00937FF1">
      <w:pPr>
        <w:pStyle w:val="Tablefin"/>
      </w:pPr>
    </w:p>
    <w:p w14:paraId="33393C52" w14:textId="77777777" w:rsidR="00937FF1" w:rsidRPr="00527337" w:rsidRDefault="00937FF1" w:rsidP="00937FF1">
      <w:pPr>
        <w:rPr>
          <w:sz w:val="20"/>
        </w:rPr>
      </w:pPr>
      <w:r w:rsidRPr="00527337">
        <w:br w:type="page"/>
      </w:r>
    </w:p>
    <w:p w14:paraId="35CBD9AD" w14:textId="77777777" w:rsidR="00937FF1" w:rsidRPr="00527337" w:rsidRDefault="00937FF1" w:rsidP="00937FF1">
      <w:pPr>
        <w:pStyle w:val="TableNo"/>
        <w:spacing w:before="120"/>
      </w:pPr>
      <w:r w:rsidRPr="00527337">
        <w:lastRenderedPageBreak/>
        <w:br/>
        <w:t>TABLE 4 (</w:t>
      </w:r>
      <w:r w:rsidRPr="00527337">
        <w:rPr>
          <w:i/>
          <w:iCs/>
          <w:caps w:val="0"/>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4"/>
        <w:gridCol w:w="1065"/>
        <w:gridCol w:w="2633"/>
        <w:gridCol w:w="2655"/>
        <w:gridCol w:w="2577"/>
        <w:gridCol w:w="2555"/>
      </w:tblGrid>
      <w:tr w:rsidR="00937FF1" w:rsidRPr="00527337" w14:paraId="3FB96DED" w14:textId="77777777" w:rsidTr="00AA3637">
        <w:trPr>
          <w:jc w:val="center"/>
        </w:trPr>
        <w:tc>
          <w:tcPr>
            <w:tcW w:w="2974" w:type="dxa"/>
          </w:tcPr>
          <w:p w14:paraId="686A8B0D" w14:textId="77777777" w:rsidR="00937FF1" w:rsidRPr="00527337" w:rsidRDefault="00937FF1" w:rsidP="00AA3637">
            <w:pPr>
              <w:pStyle w:val="Tablehead"/>
            </w:pPr>
            <w:r w:rsidRPr="00527337">
              <w:t>Characteristics</w:t>
            </w:r>
          </w:p>
        </w:tc>
        <w:tc>
          <w:tcPr>
            <w:tcW w:w="1065" w:type="dxa"/>
          </w:tcPr>
          <w:p w14:paraId="5A655D52" w14:textId="77777777" w:rsidR="00937FF1" w:rsidRPr="00527337" w:rsidRDefault="00937FF1" w:rsidP="00AA3637">
            <w:pPr>
              <w:pStyle w:val="Tablehead"/>
            </w:pPr>
            <w:r w:rsidRPr="00527337">
              <w:t>Units</w:t>
            </w:r>
          </w:p>
        </w:tc>
        <w:tc>
          <w:tcPr>
            <w:tcW w:w="2633" w:type="dxa"/>
          </w:tcPr>
          <w:p w14:paraId="7DB9E655" w14:textId="77777777" w:rsidR="00937FF1" w:rsidRPr="00527337" w:rsidRDefault="00937FF1" w:rsidP="00AA3637">
            <w:pPr>
              <w:pStyle w:val="Tablehead"/>
            </w:pPr>
            <w:r w:rsidRPr="00527337">
              <w:t>System G13</w:t>
            </w:r>
          </w:p>
        </w:tc>
        <w:tc>
          <w:tcPr>
            <w:tcW w:w="2655" w:type="dxa"/>
          </w:tcPr>
          <w:p w14:paraId="5FC63906" w14:textId="77777777" w:rsidR="00937FF1" w:rsidRPr="00527337" w:rsidRDefault="00937FF1" w:rsidP="00AA3637">
            <w:pPr>
              <w:pStyle w:val="Tablehead"/>
            </w:pPr>
            <w:r w:rsidRPr="00527337">
              <w:t>System G14</w:t>
            </w:r>
          </w:p>
        </w:tc>
        <w:tc>
          <w:tcPr>
            <w:tcW w:w="2577" w:type="dxa"/>
          </w:tcPr>
          <w:p w14:paraId="5286759E" w14:textId="77777777" w:rsidR="00937FF1" w:rsidRPr="00527337" w:rsidRDefault="00937FF1" w:rsidP="00AA3637">
            <w:pPr>
              <w:pStyle w:val="Tablehead"/>
            </w:pPr>
            <w:r w:rsidRPr="00527337">
              <w:t>System G15</w:t>
            </w:r>
          </w:p>
        </w:tc>
        <w:tc>
          <w:tcPr>
            <w:tcW w:w="2555" w:type="dxa"/>
          </w:tcPr>
          <w:p w14:paraId="0B5B1175" w14:textId="77777777" w:rsidR="00937FF1" w:rsidRPr="00527337" w:rsidRDefault="00937FF1" w:rsidP="00AA3637">
            <w:pPr>
              <w:pStyle w:val="Tablehead"/>
            </w:pPr>
            <w:r w:rsidRPr="00527337">
              <w:t>System G16</w:t>
            </w:r>
          </w:p>
        </w:tc>
      </w:tr>
      <w:tr w:rsidR="00937FF1" w:rsidRPr="00527337" w14:paraId="5615D3EB" w14:textId="77777777" w:rsidTr="00AA3637">
        <w:trPr>
          <w:jc w:val="center"/>
        </w:trPr>
        <w:tc>
          <w:tcPr>
            <w:tcW w:w="2974" w:type="dxa"/>
          </w:tcPr>
          <w:p w14:paraId="47BAEE52" w14:textId="77777777" w:rsidR="00937FF1" w:rsidRPr="00527337" w:rsidRDefault="00937FF1" w:rsidP="00AA3637">
            <w:pPr>
              <w:pStyle w:val="Tabletext"/>
            </w:pPr>
            <w:r w:rsidRPr="00527337">
              <w:t>Function</w:t>
            </w:r>
          </w:p>
        </w:tc>
        <w:tc>
          <w:tcPr>
            <w:tcW w:w="1065" w:type="dxa"/>
          </w:tcPr>
          <w:p w14:paraId="695595BB" w14:textId="77777777" w:rsidR="00937FF1" w:rsidRPr="00527337" w:rsidRDefault="00937FF1" w:rsidP="00AA3637">
            <w:pPr>
              <w:pStyle w:val="Tabletext"/>
              <w:jc w:val="center"/>
            </w:pPr>
          </w:p>
        </w:tc>
        <w:tc>
          <w:tcPr>
            <w:tcW w:w="2633" w:type="dxa"/>
          </w:tcPr>
          <w:p w14:paraId="135E0DE3" w14:textId="77777777" w:rsidR="00937FF1" w:rsidRPr="00527337" w:rsidRDefault="00937FF1" w:rsidP="00AA3637">
            <w:pPr>
              <w:pStyle w:val="Tabletext"/>
            </w:pPr>
            <w:r w:rsidRPr="00527337">
              <w:t>Track radar</w:t>
            </w:r>
          </w:p>
        </w:tc>
        <w:tc>
          <w:tcPr>
            <w:tcW w:w="2655" w:type="dxa"/>
          </w:tcPr>
          <w:p w14:paraId="1A4786F9" w14:textId="77777777" w:rsidR="00937FF1" w:rsidRPr="00527337" w:rsidRDefault="00937FF1" w:rsidP="00AA3637">
            <w:pPr>
              <w:pStyle w:val="Tabletext"/>
            </w:pPr>
            <w:r w:rsidRPr="00527337">
              <w:t>Track radar</w:t>
            </w:r>
          </w:p>
        </w:tc>
        <w:tc>
          <w:tcPr>
            <w:tcW w:w="2577" w:type="dxa"/>
          </w:tcPr>
          <w:p w14:paraId="4511B933" w14:textId="77777777" w:rsidR="00937FF1" w:rsidRPr="00527337" w:rsidRDefault="00937FF1" w:rsidP="00AA3637">
            <w:pPr>
              <w:pStyle w:val="Tabletext"/>
            </w:pPr>
            <w:r w:rsidRPr="00527337">
              <w:t>Tracking radar</w:t>
            </w:r>
          </w:p>
        </w:tc>
        <w:tc>
          <w:tcPr>
            <w:tcW w:w="2555" w:type="dxa"/>
          </w:tcPr>
          <w:p w14:paraId="53FAC2F3" w14:textId="77777777" w:rsidR="00937FF1" w:rsidRPr="00527337" w:rsidRDefault="00937FF1" w:rsidP="00AA3637">
            <w:pPr>
              <w:pStyle w:val="Tabletext"/>
            </w:pPr>
            <w:r w:rsidRPr="00527337">
              <w:t>Tracking radar</w:t>
            </w:r>
          </w:p>
        </w:tc>
      </w:tr>
      <w:tr w:rsidR="00937FF1" w:rsidRPr="00527337" w14:paraId="4F35987D" w14:textId="77777777" w:rsidTr="00AA3637">
        <w:trPr>
          <w:jc w:val="center"/>
        </w:trPr>
        <w:tc>
          <w:tcPr>
            <w:tcW w:w="2974" w:type="dxa"/>
          </w:tcPr>
          <w:p w14:paraId="1E6FD0F0" w14:textId="77777777" w:rsidR="00937FF1" w:rsidRPr="00527337" w:rsidRDefault="00937FF1" w:rsidP="00AA3637">
            <w:pPr>
              <w:pStyle w:val="Tabletext"/>
            </w:pPr>
            <w:r w:rsidRPr="00527337">
              <w:t xml:space="preserve">Platform type </w:t>
            </w:r>
          </w:p>
        </w:tc>
        <w:tc>
          <w:tcPr>
            <w:tcW w:w="1065" w:type="dxa"/>
          </w:tcPr>
          <w:p w14:paraId="42AF569D" w14:textId="77777777" w:rsidR="00937FF1" w:rsidRPr="00527337" w:rsidRDefault="00937FF1" w:rsidP="00AA3637">
            <w:pPr>
              <w:pStyle w:val="Tabletext"/>
              <w:keepNext/>
              <w:jc w:val="center"/>
            </w:pPr>
          </w:p>
        </w:tc>
        <w:tc>
          <w:tcPr>
            <w:tcW w:w="2633" w:type="dxa"/>
          </w:tcPr>
          <w:p w14:paraId="5B9A8D31" w14:textId="77777777" w:rsidR="00937FF1" w:rsidRPr="00D43998" w:rsidRDefault="00937FF1" w:rsidP="00AA3637">
            <w:pPr>
              <w:pStyle w:val="Tabletext"/>
            </w:pPr>
            <w:r w:rsidRPr="00527337">
              <w:t>Airborne</w:t>
            </w:r>
          </w:p>
        </w:tc>
        <w:tc>
          <w:tcPr>
            <w:tcW w:w="2655" w:type="dxa"/>
          </w:tcPr>
          <w:p w14:paraId="53276791" w14:textId="77777777" w:rsidR="00937FF1" w:rsidRPr="00527337" w:rsidRDefault="00937FF1" w:rsidP="00AA3637">
            <w:pPr>
              <w:pStyle w:val="Tabletext"/>
            </w:pPr>
            <w:r w:rsidRPr="00527337">
              <w:t>Shipborne</w:t>
            </w:r>
          </w:p>
        </w:tc>
        <w:tc>
          <w:tcPr>
            <w:tcW w:w="2577" w:type="dxa"/>
          </w:tcPr>
          <w:p w14:paraId="29BD0C8E" w14:textId="77777777" w:rsidR="00937FF1" w:rsidRPr="00527337" w:rsidRDefault="00937FF1" w:rsidP="00AA3637">
            <w:pPr>
              <w:pStyle w:val="Tabletext"/>
            </w:pPr>
            <w:r w:rsidRPr="00527337">
              <w:t>Ground (trailer)</w:t>
            </w:r>
          </w:p>
        </w:tc>
        <w:tc>
          <w:tcPr>
            <w:tcW w:w="2555" w:type="dxa"/>
          </w:tcPr>
          <w:p w14:paraId="5497661F" w14:textId="77777777" w:rsidR="00937FF1" w:rsidRPr="00527337" w:rsidRDefault="00937FF1" w:rsidP="00AA3637">
            <w:pPr>
              <w:pStyle w:val="Tabletext"/>
            </w:pPr>
            <w:r w:rsidRPr="00527337">
              <w:t>Ground and Ship borne</w:t>
            </w:r>
          </w:p>
        </w:tc>
      </w:tr>
      <w:tr w:rsidR="00937FF1" w:rsidRPr="00527337" w14:paraId="282E72DA" w14:textId="77777777" w:rsidTr="00AA3637">
        <w:trPr>
          <w:jc w:val="center"/>
        </w:trPr>
        <w:tc>
          <w:tcPr>
            <w:tcW w:w="2974" w:type="dxa"/>
          </w:tcPr>
          <w:p w14:paraId="5627DC75" w14:textId="77777777" w:rsidR="00937FF1" w:rsidRPr="00527337" w:rsidRDefault="00937FF1" w:rsidP="00AA3637">
            <w:pPr>
              <w:pStyle w:val="Tabletext"/>
            </w:pPr>
            <w:r w:rsidRPr="00527337">
              <w:t xml:space="preserve">Tuning range </w:t>
            </w:r>
          </w:p>
        </w:tc>
        <w:tc>
          <w:tcPr>
            <w:tcW w:w="1065" w:type="dxa"/>
          </w:tcPr>
          <w:p w14:paraId="524167AB" w14:textId="77777777" w:rsidR="00937FF1" w:rsidRPr="00527337" w:rsidRDefault="00937FF1" w:rsidP="00AA3637">
            <w:pPr>
              <w:pStyle w:val="Tabletext"/>
              <w:keepLines/>
              <w:tabs>
                <w:tab w:val="left" w:leader="dot" w:pos="7938"/>
                <w:tab w:val="center" w:pos="9526"/>
              </w:tabs>
              <w:ind w:left="567" w:hanging="567"/>
              <w:jc w:val="center"/>
              <w:rPr>
                <w:caps/>
              </w:rPr>
            </w:pPr>
            <w:r w:rsidRPr="00527337">
              <w:t>GHz</w:t>
            </w:r>
          </w:p>
        </w:tc>
        <w:tc>
          <w:tcPr>
            <w:tcW w:w="2633" w:type="dxa"/>
          </w:tcPr>
          <w:p w14:paraId="3232EBEE" w14:textId="77777777" w:rsidR="00937FF1" w:rsidRPr="00527337" w:rsidRDefault="00937FF1" w:rsidP="00AA3637">
            <w:pPr>
              <w:pStyle w:val="Tabletext"/>
            </w:pPr>
            <w:r w:rsidRPr="00527337">
              <w:rPr>
                <w:caps/>
              </w:rPr>
              <w:t>10.5-10.6</w:t>
            </w:r>
          </w:p>
        </w:tc>
        <w:tc>
          <w:tcPr>
            <w:tcW w:w="2655" w:type="dxa"/>
          </w:tcPr>
          <w:p w14:paraId="6691D702" w14:textId="77777777" w:rsidR="00937FF1" w:rsidRPr="00527337" w:rsidRDefault="00937FF1" w:rsidP="00AA3637">
            <w:pPr>
              <w:pStyle w:val="Tabletext"/>
            </w:pPr>
            <w:r w:rsidRPr="00527337">
              <w:rPr>
                <w:caps/>
              </w:rPr>
              <w:t>10.5-10.6</w:t>
            </w:r>
          </w:p>
        </w:tc>
        <w:tc>
          <w:tcPr>
            <w:tcW w:w="2577" w:type="dxa"/>
          </w:tcPr>
          <w:p w14:paraId="03F267DC" w14:textId="77777777" w:rsidR="00937FF1" w:rsidRPr="00527337" w:rsidRDefault="00937FF1" w:rsidP="00AA3637">
            <w:pPr>
              <w:pStyle w:val="Tabletext"/>
            </w:pPr>
            <w:r w:rsidRPr="00527337">
              <w:rPr>
                <w:caps/>
              </w:rPr>
              <w:t>10.5-10.6</w:t>
            </w:r>
          </w:p>
        </w:tc>
        <w:tc>
          <w:tcPr>
            <w:tcW w:w="2555" w:type="dxa"/>
          </w:tcPr>
          <w:p w14:paraId="05870744" w14:textId="77777777" w:rsidR="00937FF1" w:rsidRPr="00527337" w:rsidRDefault="00937FF1" w:rsidP="00AA3637">
            <w:pPr>
              <w:pStyle w:val="Tabletext"/>
            </w:pPr>
            <w:r w:rsidRPr="00527337">
              <w:rPr>
                <w:caps/>
              </w:rPr>
              <w:t>10.5-10.68</w:t>
            </w:r>
          </w:p>
        </w:tc>
      </w:tr>
      <w:tr w:rsidR="00937FF1" w:rsidRPr="00527337" w14:paraId="4D0E9769" w14:textId="77777777" w:rsidTr="00AA3637">
        <w:trPr>
          <w:jc w:val="center"/>
        </w:trPr>
        <w:tc>
          <w:tcPr>
            <w:tcW w:w="2974" w:type="dxa"/>
          </w:tcPr>
          <w:p w14:paraId="18F8E30C" w14:textId="77777777" w:rsidR="00937FF1" w:rsidRPr="00527337" w:rsidRDefault="00937FF1" w:rsidP="00AA3637">
            <w:pPr>
              <w:pStyle w:val="Tabletext"/>
            </w:pPr>
            <w:r w:rsidRPr="00527337">
              <w:t>Modulation</w:t>
            </w:r>
          </w:p>
        </w:tc>
        <w:tc>
          <w:tcPr>
            <w:tcW w:w="1065" w:type="dxa"/>
          </w:tcPr>
          <w:p w14:paraId="1F2B12A3" w14:textId="77777777" w:rsidR="00937FF1" w:rsidRPr="00527337" w:rsidRDefault="00937FF1" w:rsidP="00AA3637">
            <w:pPr>
              <w:pStyle w:val="Tabletext"/>
              <w:jc w:val="center"/>
            </w:pPr>
          </w:p>
        </w:tc>
        <w:tc>
          <w:tcPr>
            <w:tcW w:w="2633" w:type="dxa"/>
          </w:tcPr>
          <w:p w14:paraId="5276B16F" w14:textId="77777777" w:rsidR="00937FF1" w:rsidRPr="00527337" w:rsidRDefault="00937FF1" w:rsidP="00AA3637">
            <w:pPr>
              <w:pStyle w:val="Tabletext"/>
            </w:pPr>
            <w:r w:rsidRPr="00527337">
              <w:t>CW, FMCW</w:t>
            </w:r>
          </w:p>
        </w:tc>
        <w:tc>
          <w:tcPr>
            <w:tcW w:w="2655" w:type="dxa"/>
          </w:tcPr>
          <w:p w14:paraId="2E81CE56" w14:textId="77777777" w:rsidR="00937FF1" w:rsidRPr="00527337" w:rsidRDefault="00937FF1" w:rsidP="00AA3637">
            <w:pPr>
              <w:pStyle w:val="Tabletext"/>
            </w:pPr>
            <w:r w:rsidRPr="00527337">
              <w:t>CW, FMCW</w:t>
            </w:r>
          </w:p>
        </w:tc>
        <w:tc>
          <w:tcPr>
            <w:tcW w:w="2577" w:type="dxa"/>
          </w:tcPr>
          <w:p w14:paraId="44D57902" w14:textId="77777777" w:rsidR="00937FF1" w:rsidRPr="00527337" w:rsidRDefault="00937FF1" w:rsidP="00AA3637">
            <w:pPr>
              <w:pStyle w:val="Tabletext"/>
            </w:pPr>
            <w:r w:rsidRPr="00527337">
              <w:t>CW, FMCW</w:t>
            </w:r>
          </w:p>
        </w:tc>
        <w:tc>
          <w:tcPr>
            <w:tcW w:w="2555" w:type="dxa"/>
          </w:tcPr>
          <w:p w14:paraId="4C900B4E" w14:textId="77777777" w:rsidR="00937FF1" w:rsidRPr="00527337" w:rsidRDefault="00937FF1" w:rsidP="00AA3637">
            <w:pPr>
              <w:pStyle w:val="Tabletext"/>
            </w:pPr>
            <w:r w:rsidRPr="00527337">
              <w:t>LFM</w:t>
            </w:r>
          </w:p>
        </w:tc>
      </w:tr>
      <w:tr w:rsidR="00937FF1" w:rsidRPr="00527337" w14:paraId="2998A87D" w14:textId="77777777" w:rsidTr="00AA3637">
        <w:trPr>
          <w:jc w:val="center"/>
        </w:trPr>
        <w:tc>
          <w:tcPr>
            <w:tcW w:w="2974" w:type="dxa"/>
          </w:tcPr>
          <w:p w14:paraId="43D37C73" w14:textId="77777777" w:rsidR="00937FF1" w:rsidRPr="00527337" w:rsidRDefault="00937FF1" w:rsidP="00AA3637">
            <w:pPr>
              <w:pStyle w:val="Tabletext"/>
            </w:pPr>
            <w:r w:rsidRPr="00527337">
              <w:t xml:space="preserve">Peak power into antenna </w:t>
            </w:r>
          </w:p>
        </w:tc>
        <w:tc>
          <w:tcPr>
            <w:tcW w:w="1065" w:type="dxa"/>
          </w:tcPr>
          <w:p w14:paraId="235A116F"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2633" w:type="dxa"/>
          </w:tcPr>
          <w:p w14:paraId="515B9801" w14:textId="77777777" w:rsidR="00937FF1" w:rsidRPr="00527337" w:rsidRDefault="00937FF1" w:rsidP="00AA3637">
            <w:pPr>
              <w:pStyle w:val="Tabletext"/>
            </w:pPr>
            <w:r w:rsidRPr="00527337">
              <w:t>1.5</w:t>
            </w:r>
          </w:p>
        </w:tc>
        <w:tc>
          <w:tcPr>
            <w:tcW w:w="2655" w:type="dxa"/>
          </w:tcPr>
          <w:p w14:paraId="41E33F8C" w14:textId="77777777" w:rsidR="00937FF1" w:rsidRPr="00527337" w:rsidRDefault="00937FF1" w:rsidP="00AA3637">
            <w:pPr>
              <w:pStyle w:val="Tabletext"/>
            </w:pPr>
            <w:r w:rsidRPr="00527337">
              <w:t>13.3</w:t>
            </w:r>
          </w:p>
        </w:tc>
        <w:tc>
          <w:tcPr>
            <w:tcW w:w="2577" w:type="dxa"/>
          </w:tcPr>
          <w:p w14:paraId="4609A7E3" w14:textId="77777777" w:rsidR="00937FF1" w:rsidRPr="00527337" w:rsidRDefault="00937FF1" w:rsidP="00AA3637">
            <w:pPr>
              <w:pStyle w:val="Tabletext"/>
            </w:pPr>
            <w:r w:rsidRPr="00527337">
              <w:t>14</w:t>
            </w:r>
          </w:p>
        </w:tc>
        <w:tc>
          <w:tcPr>
            <w:tcW w:w="2555" w:type="dxa"/>
          </w:tcPr>
          <w:p w14:paraId="7B7A9AFC" w14:textId="77777777" w:rsidR="00937FF1" w:rsidRPr="00527337" w:rsidRDefault="00937FF1" w:rsidP="00AA3637">
            <w:pPr>
              <w:pStyle w:val="Tabletext"/>
            </w:pPr>
            <w:r w:rsidRPr="00527337">
              <w:t>70</w:t>
            </w:r>
          </w:p>
        </w:tc>
      </w:tr>
      <w:tr w:rsidR="00937FF1" w:rsidRPr="00527337" w14:paraId="13E04714" w14:textId="77777777" w:rsidTr="00AA3637">
        <w:trPr>
          <w:jc w:val="center"/>
        </w:trPr>
        <w:tc>
          <w:tcPr>
            <w:tcW w:w="2974" w:type="dxa"/>
          </w:tcPr>
          <w:p w14:paraId="60848F76" w14:textId="77777777" w:rsidR="00937FF1" w:rsidRPr="00527337" w:rsidRDefault="00937FF1" w:rsidP="00AA3637">
            <w:pPr>
              <w:pStyle w:val="Tabletext"/>
            </w:pPr>
            <w:r w:rsidRPr="00527337">
              <w:t xml:space="preserve">Average power into antenna </w:t>
            </w:r>
          </w:p>
        </w:tc>
        <w:tc>
          <w:tcPr>
            <w:tcW w:w="1065" w:type="dxa"/>
          </w:tcPr>
          <w:p w14:paraId="588089B7" w14:textId="77777777" w:rsidR="00937FF1" w:rsidRPr="00527337" w:rsidRDefault="00937FF1" w:rsidP="00AA3637">
            <w:pPr>
              <w:pStyle w:val="Tabletext"/>
              <w:keepLines/>
              <w:tabs>
                <w:tab w:val="left" w:leader="dot" w:pos="7938"/>
                <w:tab w:val="center" w:pos="9526"/>
              </w:tabs>
              <w:ind w:left="567" w:hanging="567"/>
              <w:jc w:val="center"/>
            </w:pPr>
            <w:r w:rsidRPr="00527337">
              <w:t>W</w:t>
            </w:r>
          </w:p>
        </w:tc>
        <w:tc>
          <w:tcPr>
            <w:tcW w:w="2633" w:type="dxa"/>
          </w:tcPr>
          <w:p w14:paraId="5630283E" w14:textId="77777777" w:rsidR="00937FF1" w:rsidRPr="00527337" w:rsidRDefault="00937FF1" w:rsidP="00AA3637">
            <w:pPr>
              <w:pStyle w:val="Tabletext"/>
            </w:pPr>
            <w:r>
              <w:t>–</w:t>
            </w:r>
          </w:p>
        </w:tc>
        <w:tc>
          <w:tcPr>
            <w:tcW w:w="2655" w:type="dxa"/>
          </w:tcPr>
          <w:p w14:paraId="1084A88B" w14:textId="77777777" w:rsidR="00937FF1" w:rsidRPr="00527337" w:rsidRDefault="00937FF1" w:rsidP="00AA3637">
            <w:pPr>
              <w:pStyle w:val="Tabletext"/>
            </w:pPr>
            <w:r>
              <w:t>–</w:t>
            </w:r>
          </w:p>
        </w:tc>
        <w:tc>
          <w:tcPr>
            <w:tcW w:w="2577" w:type="dxa"/>
          </w:tcPr>
          <w:p w14:paraId="4C42A40D" w14:textId="77777777" w:rsidR="00937FF1" w:rsidRPr="00527337" w:rsidRDefault="00937FF1" w:rsidP="00AA3637">
            <w:pPr>
              <w:pStyle w:val="Tabletext"/>
            </w:pPr>
            <w:r>
              <w:t>–</w:t>
            </w:r>
          </w:p>
        </w:tc>
        <w:tc>
          <w:tcPr>
            <w:tcW w:w="2555" w:type="dxa"/>
          </w:tcPr>
          <w:p w14:paraId="339C7278" w14:textId="77777777" w:rsidR="00937FF1" w:rsidRPr="00527337" w:rsidRDefault="00937FF1" w:rsidP="00AA3637">
            <w:pPr>
              <w:pStyle w:val="Tabletext"/>
            </w:pPr>
            <w:r w:rsidRPr="00527337">
              <w:t>20 000</w:t>
            </w:r>
          </w:p>
        </w:tc>
      </w:tr>
      <w:tr w:rsidR="00937FF1" w:rsidRPr="00527337" w14:paraId="66AC342E" w14:textId="77777777" w:rsidTr="00AA3637">
        <w:trPr>
          <w:jc w:val="center"/>
        </w:trPr>
        <w:tc>
          <w:tcPr>
            <w:tcW w:w="2974" w:type="dxa"/>
          </w:tcPr>
          <w:p w14:paraId="1E1389CF" w14:textId="77777777" w:rsidR="00937FF1" w:rsidRPr="00D43998" w:rsidRDefault="00937FF1" w:rsidP="00AA3637">
            <w:pPr>
              <w:pStyle w:val="Tabletext"/>
              <w:rPr>
                <w:lang w:val="en-US"/>
              </w:rPr>
            </w:pPr>
            <w:r w:rsidRPr="00D43998">
              <w:rPr>
                <w:lang w:val="en-US"/>
              </w:rPr>
              <w:t>Pulse width and</w:t>
            </w:r>
            <w:r w:rsidRPr="00D43998">
              <w:rPr>
                <w:lang w:val="en-US"/>
              </w:rPr>
              <w:br/>
              <w:t xml:space="preserve">Pulse repetition rate </w:t>
            </w:r>
          </w:p>
        </w:tc>
        <w:tc>
          <w:tcPr>
            <w:tcW w:w="1065" w:type="dxa"/>
          </w:tcPr>
          <w:p w14:paraId="6E9A7EDF"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p w14:paraId="38022573" w14:textId="77777777" w:rsidR="00937FF1" w:rsidRPr="00527337" w:rsidRDefault="00937FF1" w:rsidP="00AA3637">
            <w:pPr>
              <w:pStyle w:val="Tabletext"/>
              <w:jc w:val="center"/>
            </w:pPr>
            <w:r w:rsidRPr="00527337">
              <w:t>pps</w:t>
            </w:r>
          </w:p>
        </w:tc>
        <w:tc>
          <w:tcPr>
            <w:tcW w:w="2633" w:type="dxa"/>
          </w:tcPr>
          <w:p w14:paraId="4563911B" w14:textId="77777777" w:rsidR="00937FF1" w:rsidRPr="00527337" w:rsidRDefault="00937FF1" w:rsidP="00AA3637">
            <w:pPr>
              <w:pStyle w:val="Tabletext"/>
            </w:pPr>
            <w:r w:rsidRPr="00527337">
              <w:t>Not applicable</w:t>
            </w:r>
            <w:r w:rsidRPr="00527337">
              <w:br/>
              <w:t>Not applicable</w:t>
            </w:r>
          </w:p>
        </w:tc>
        <w:tc>
          <w:tcPr>
            <w:tcW w:w="2655" w:type="dxa"/>
          </w:tcPr>
          <w:p w14:paraId="17C29AF8" w14:textId="77777777" w:rsidR="00937FF1" w:rsidRPr="00527337" w:rsidRDefault="00937FF1" w:rsidP="00AA3637">
            <w:pPr>
              <w:pStyle w:val="Tabletext"/>
            </w:pPr>
            <w:r w:rsidRPr="00527337">
              <w:t>Not applicable</w:t>
            </w:r>
            <w:r w:rsidRPr="00527337">
              <w:br/>
              <w:t>Not applicable</w:t>
            </w:r>
          </w:p>
        </w:tc>
        <w:tc>
          <w:tcPr>
            <w:tcW w:w="2577" w:type="dxa"/>
          </w:tcPr>
          <w:p w14:paraId="1FBFCDA0" w14:textId="77777777" w:rsidR="00937FF1" w:rsidRPr="00527337" w:rsidRDefault="00937FF1" w:rsidP="00AA3637">
            <w:pPr>
              <w:pStyle w:val="Tabletext"/>
            </w:pPr>
            <w:r w:rsidRPr="00527337">
              <w:t>Not applicable</w:t>
            </w:r>
            <w:r w:rsidRPr="00527337">
              <w:br/>
              <w:t>Not applicable</w:t>
            </w:r>
          </w:p>
        </w:tc>
        <w:tc>
          <w:tcPr>
            <w:tcW w:w="2555" w:type="dxa"/>
          </w:tcPr>
          <w:p w14:paraId="1C402913" w14:textId="77777777" w:rsidR="00937FF1" w:rsidRPr="00527337" w:rsidRDefault="00937FF1" w:rsidP="00AA3637">
            <w:pPr>
              <w:pStyle w:val="Tabletext"/>
            </w:pPr>
            <w:r w:rsidRPr="00527337">
              <w:t>2-15</w:t>
            </w:r>
          </w:p>
          <w:p w14:paraId="64748F59" w14:textId="77777777" w:rsidR="00937FF1" w:rsidRPr="00527337" w:rsidRDefault="00937FF1" w:rsidP="00AA3637">
            <w:pPr>
              <w:pStyle w:val="Tabletext"/>
            </w:pPr>
            <w:r w:rsidRPr="00527337">
              <w:t>5-140 K</w:t>
            </w:r>
          </w:p>
        </w:tc>
      </w:tr>
      <w:tr w:rsidR="00937FF1" w:rsidRPr="00527337" w14:paraId="191C49C4" w14:textId="77777777" w:rsidTr="00AA3637">
        <w:trPr>
          <w:jc w:val="center"/>
        </w:trPr>
        <w:tc>
          <w:tcPr>
            <w:tcW w:w="2974" w:type="dxa"/>
          </w:tcPr>
          <w:p w14:paraId="775AA34C" w14:textId="77777777" w:rsidR="00937FF1" w:rsidRPr="00527337" w:rsidRDefault="00937FF1" w:rsidP="00AA3637">
            <w:pPr>
              <w:pStyle w:val="Tabletext"/>
            </w:pPr>
            <w:r w:rsidRPr="00D43998">
              <w:t xml:space="preserve">Maximum duty cycle </w:t>
            </w:r>
          </w:p>
        </w:tc>
        <w:tc>
          <w:tcPr>
            <w:tcW w:w="1065" w:type="dxa"/>
          </w:tcPr>
          <w:p w14:paraId="6B378B99" w14:textId="77777777" w:rsidR="00937FF1" w:rsidRPr="00527337" w:rsidRDefault="00937FF1" w:rsidP="00AA3637">
            <w:pPr>
              <w:pStyle w:val="Tabletext"/>
              <w:keepNext/>
              <w:jc w:val="center"/>
              <w:rPr>
                <w:caps/>
              </w:rPr>
            </w:pPr>
          </w:p>
        </w:tc>
        <w:tc>
          <w:tcPr>
            <w:tcW w:w="2633" w:type="dxa"/>
          </w:tcPr>
          <w:p w14:paraId="4CF3697D" w14:textId="77777777" w:rsidR="00937FF1" w:rsidRPr="00D43998" w:rsidRDefault="00937FF1" w:rsidP="00AA3637">
            <w:pPr>
              <w:pStyle w:val="Tabletext"/>
            </w:pPr>
            <w:r w:rsidRPr="00527337">
              <w:rPr>
                <w:caps/>
              </w:rPr>
              <w:t>1</w:t>
            </w:r>
          </w:p>
        </w:tc>
        <w:tc>
          <w:tcPr>
            <w:tcW w:w="2655" w:type="dxa"/>
          </w:tcPr>
          <w:p w14:paraId="3122B275" w14:textId="77777777" w:rsidR="00937FF1" w:rsidRPr="00D43998" w:rsidRDefault="00937FF1" w:rsidP="00AA3637">
            <w:pPr>
              <w:pStyle w:val="Tabletext"/>
            </w:pPr>
            <w:r w:rsidRPr="00527337">
              <w:rPr>
                <w:caps/>
              </w:rPr>
              <w:t>1</w:t>
            </w:r>
          </w:p>
        </w:tc>
        <w:tc>
          <w:tcPr>
            <w:tcW w:w="2577" w:type="dxa"/>
          </w:tcPr>
          <w:p w14:paraId="1B250860" w14:textId="77777777" w:rsidR="00937FF1" w:rsidRPr="00D43998" w:rsidRDefault="00937FF1" w:rsidP="00AA3637">
            <w:pPr>
              <w:pStyle w:val="Tabletext"/>
            </w:pPr>
            <w:r w:rsidRPr="00527337">
              <w:rPr>
                <w:caps/>
              </w:rPr>
              <w:t>1</w:t>
            </w:r>
          </w:p>
        </w:tc>
        <w:tc>
          <w:tcPr>
            <w:tcW w:w="2555" w:type="dxa"/>
          </w:tcPr>
          <w:p w14:paraId="76BF047E" w14:textId="77777777" w:rsidR="00937FF1" w:rsidRPr="00D43998" w:rsidRDefault="00937FF1" w:rsidP="00AA3637">
            <w:pPr>
              <w:pStyle w:val="Tabletext"/>
            </w:pPr>
            <w:r w:rsidRPr="00D43998">
              <w:t>0.28</w:t>
            </w:r>
          </w:p>
        </w:tc>
      </w:tr>
      <w:tr w:rsidR="00937FF1" w:rsidRPr="00527337" w14:paraId="4DA1A8D6" w14:textId="77777777" w:rsidTr="00AA3637">
        <w:trPr>
          <w:jc w:val="center"/>
        </w:trPr>
        <w:tc>
          <w:tcPr>
            <w:tcW w:w="2974" w:type="dxa"/>
          </w:tcPr>
          <w:p w14:paraId="6D469E92" w14:textId="77777777" w:rsidR="00937FF1" w:rsidRPr="00527337" w:rsidRDefault="00937FF1" w:rsidP="00AA3637">
            <w:pPr>
              <w:pStyle w:val="Tabletext"/>
            </w:pPr>
            <w:r w:rsidRPr="00527337">
              <w:t xml:space="preserve">Pulse rise/fall time </w:t>
            </w:r>
          </w:p>
        </w:tc>
        <w:tc>
          <w:tcPr>
            <w:tcW w:w="1065" w:type="dxa"/>
          </w:tcPr>
          <w:p w14:paraId="493E33FC"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633" w:type="dxa"/>
          </w:tcPr>
          <w:p w14:paraId="725D2894" w14:textId="77777777" w:rsidR="00937FF1" w:rsidRPr="00527337" w:rsidRDefault="00937FF1" w:rsidP="00AA3637">
            <w:pPr>
              <w:pStyle w:val="Tabletext"/>
            </w:pPr>
            <w:r w:rsidRPr="00527337">
              <w:t>Not applicable</w:t>
            </w:r>
          </w:p>
        </w:tc>
        <w:tc>
          <w:tcPr>
            <w:tcW w:w="2655" w:type="dxa"/>
          </w:tcPr>
          <w:p w14:paraId="7AEAB464" w14:textId="77777777" w:rsidR="00937FF1" w:rsidRPr="00527337" w:rsidRDefault="00937FF1" w:rsidP="00AA3637">
            <w:pPr>
              <w:pStyle w:val="Tabletext"/>
            </w:pPr>
            <w:r w:rsidRPr="00527337">
              <w:t>Not applicable</w:t>
            </w:r>
          </w:p>
        </w:tc>
        <w:tc>
          <w:tcPr>
            <w:tcW w:w="2577" w:type="dxa"/>
          </w:tcPr>
          <w:p w14:paraId="19175FA2" w14:textId="77777777" w:rsidR="00937FF1" w:rsidRPr="00527337" w:rsidRDefault="00937FF1" w:rsidP="00AA3637">
            <w:pPr>
              <w:pStyle w:val="Tabletext"/>
            </w:pPr>
            <w:r w:rsidRPr="00527337">
              <w:t>Not applicable</w:t>
            </w:r>
          </w:p>
        </w:tc>
        <w:tc>
          <w:tcPr>
            <w:tcW w:w="2555" w:type="dxa"/>
          </w:tcPr>
          <w:p w14:paraId="30BC94B5" w14:textId="77777777" w:rsidR="00937FF1" w:rsidRPr="00527337" w:rsidRDefault="00937FF1" w:rsidP="00AA3637">
            <w:pPr>
              <w:pStyle w:val="Tabletext"/>
            </w:pPr>
            <w:r w:rsidRPr="00527337">
              <w:t>.005</w:t>
            </w:r>
          </w:p>
        </w:tc>
      </w:tr>
      <w:tr w:rsidR="00937FF1" w:rsidRPr="00527337" w14:paraId="0DC0872E" w14:textId="77777777" w:rsidTr="00AA3637">
        <w:trPr>
          <w:jc w:val="center"/>
        </w:trPr>
        <w:tc>
          <w:tcPr>
            <w:tcW w:w="2974" w:type="dxa"/>
          </w:tcPr>
          <w:p w14:paraId="4DD705B7" w14:textId="77777777" w:rsidR="00937FF1" w:rsidRPr="00527337" w:rsidRDefault="00937FF1" w:rsidP="00AA3637">
            <w:pPr>
              <w:pStyle w:val="Tabletext"/>
            </w:pPr>
            <w:r w:rsidRPr="00527337">
              <w:t>Antenna pattern type</w:t>
            </w:r>
          </w:p>
        </w:tc>
        <w:tc>
          <w:tcPr>
            <w:tcW w:w="1065" w:type="dxa"/>
          </w:tcPr>
          <w:p w14:paraId="4D030D81" w14:textId="77777777" w:rsidR="00937FF1" w:rsidRPr="00527337" w:rsidRDefault="00937FF1" w:rsidP="00AA3637">
            <w:pPr>
              <w:pStyle w:val="Tabletext"/>
              <w:jc w:val="center"/>
            </w:pPr>
          </w:p>
        </w:tc>
        <w:tc>
          <w:tcPr>
            <w:tcW w:w="2633" w:type="dxa"/>
          </w:tcPr>
          <w:p w14:paraId="0929E768" w14:textId="77777777" w:rsidR="00937FF1" w:rsidRPr="00527337" w:rsidRDefault="00937FF1" w:rsidP="00AA3637">
            <w:pPr>
              <w:pStyle w:val="Tabletext"/>
            </w:pPr>
            <w:r w:rsidRPr="00527337">
              <w:t>Pencil</w:t>
            </w:r>
          </w:p>
        </w:tc>
        <w:tc>
          <w:tcPr>
            <w:tcW w:w="2655" w:type="dxa"/>
          </w:tcPr>
          <w:p w14:paraId="279F3695" w14:textId="77777777" w:rsidR="00937FF1" w:rsidRPr="00527337" w:rsidRDefault="00937FF1" w:rsidP="00AA3637">
            <w:pPr>
              <w:pStyle w:val="Tabletext"/>
            </w:pPr>
            <w:r w:rsidRPr="00527337">
              <w:t>Pencil</w:t>
            </w:r>
          </w:p>
        </w:tc>
        <w:tc>
          <w:tcPr>
            <w:tcW w:w="2577" w:type="dxa"/>
          </w:tcPr>
          <w:p w14:paraId="21FDB5A4" w14:textId="77777777" w:rsidR="00937FF1" w:rsidRPr="00527337" w:rsidRDefault="00937FF1" w:rsidP="00AA3637">
            <w:pPr>
              <w:pStyle w:val="Tabletext"/>
            </w:pPr>
            <w:r w:rsidRPr="00527337">
              <w:t>Pencil</w:t>
            </w:r>
          </w:p>
        </w:tc>
        <w:tc>
          <w:tcPr>
            <w:tcW w:w="2555" w:type="dxa"/>
          </w:tcPr>
          <w:p w14:paraId="1D2E214F" w14:textId="77777777" w:rsidR="00937FF1" w:rsidRPr="00527337" w:rsidRDefault="00937FF1" w:rsidP="00AA3637">
            <w:pPr>
              <w:pStyle w:val="Tabletext"/>
            </w:pPr>
            <w:r w:rsidRPr="00527337">
              <w:t>Pencil</w:t>
            </w:r>
          </w:p>
        </w:tc>
      </w:tr>
      <w:tr w:rsidR="00937FF1" w:rsidRPr="00527337" w14:paraId="4F2AA55A" w14:textId="77777777" w:rsidTr="00AA3637">
        <w:trPr>
          <w:jc w:val="center"/>
        </w:trPr>
        <w:tc>
          <w:tcPr>
            <w:tcW w:w="2974" w:type="dxa"/>
          </w:tcPr>
          <w:p w14:paraId="2E0E9B05" w14:textId="77777777" w:rsidR="00937FF1" w:rsidRPr="00527337" w:rsidRDefault="00937FF1" w:rsidP="00AA3637">
            <w:pPr>
              <w:pStyle w:val="Tabletext"/>
            </w:pPr>
            <w:r w:rsidRPr="00527337">
              <w:t>Antenna type</w:t>
            </w:r>
          </w:p>
        </w:tc>
        <w:tc>
          <w:tcPr>
            <w:tcW w:w="1065" w:type="dxa"/>
          </w:tcPr>
          <w:p w14:paraId="015DE836" w14:textId="77777777" w:rsidR="00937FF1" w:rsidRPr="00527337" w:rsidRDefault="00937FF1" w:rsidP="00AA3637">
            <w:pPr>
              <w:pStyle w:val="Tabletext"/>
              <w:jc w:val="center"/>
            </w:pPr>
          </w:p>
        </w:tc>
        <w:tc>
          <w:tcPr>
            <w:tcW w:w="2633" w:type="dxa"/>
          </w:tcPr>
          <w:p w14:paraId="0AA2077C" w14:textId="77777777" w:rsidR="00937FF1" w:rsidRPr="00527337" w:rsidRDefault="00937FF1" w:rsidP="00AA3637">
            <w:pPr>
              <w:pStyle w:val="Tabletext"/>
            </w:pPr>
            <w:r w:rsidRPr="00527337">
              <w:t>Planar array</w:t>
            </w:r>
          </w:p>
        </w:tc>
        <w:tc>
          <w:tcPr>
            <w:tcW w:w="2655" w:type="dxa"/>
          </w:tcPr>
          <w:p w14:paraId="0505C571" w14:textId="77777777" w:rsidR="00937FF1" w:rsidRPr="00527337" w:rsidRDefault="00937FF1" w:rsidP="00AA3637">
            <w:pPr>
              <w:pStyle w:val="Tabletext"/>
            </w:pPr>
            <w:r w:rsidRPr="00527337">
              <w:t>Planar array</w:t>
            </w:r>
          </w:p>
        </w:tc>
        <w:tc>
          <w:tcPr>
            <w:tcW w:w="2577" w:type="dxa"/>
          </w:tcPr>
          <w:p w14:paraId="4974312B" w14:textId="77777777" w:rsidR="00937FF1" w:rsidRPr="00527337" w:rsidRDefault="00937FF1" w:rsidP="00AA3637">
            <w:pPr>
              <w:pStyle w:val="Tabletext"/>
            </w:pPr>
            <w:r w:rsidRPr="00527337">
              <w:t>Planar array</w:t>
            </w:r>
          </w:p>
        </w:tc>
        <w:tc>
          <w:tcPr>
            <w:tcW w:w="2555" w:type="dxa"/>
          </w:tcPr>
          <w:p w14:paraId="098F07CB" w14:textId="77777777" w:rsidR="00937FF1" w:rsidRPr="00527337" w:rsidRDefault="00937FF1" w:rsidP="00AA3637">
            <w:pPr>
              <w:pStyle w:val="Tabletext"/>
            </w:pPr>
            <w:r w:rsidRPr="00527337">
              <w:t>Planar array</w:t>
            </w:r>
          </w:p>
        </w:tc>
      </w:tr>
      <w:tr w:rsidR="00937FF1" w:rsidRPr="00527337" w14:paraId="317FB2F4" w14:textId="77777777" w:rsidTr="00AA3637">
        <w:trPr>
          <w:jc w:val="center"/>
        </w:trPr>
        <w:tc>
          <w:tcPr>
            <w:tcW w:w="2974" w:type="dxa"/>
          </w:tcPr>
          <w:p w14:paraId="321646C9" w14:textId="77777777" w:rsidR="00937FF1" w:rsidRPr="00527337" w:rsidRDefault="00937FF1" w:rsidP="00AA3637">
            <w:pPr>
              <w:pStyle w:val="Tabletext"/>
            </w:pPr>
            <w:r w:rsidRPr="00527337">
              <w:t>Antenna polarization</w:t>
            </w:r>
          </w:p>
        </w:tc>
        <w:tc>
          <w:tcPr>
            <w:tcW w:w="1065" w:type="dxa"/>
          </w:tcPr>
          <w:p w14:paraId="1BA665BD" w14:textId="77777777" w:rsidR="00937FF1" w:rsidRPr="00527337" w:rsidRDefault="00937FF1" w:rsidP="00AA3637">
            <w:pPr>
              <w:pStyle w:val="Tabletext"/>
              <w:jc w:val="center"/>
            </w:pPr>
          </w:p>
        </w:tc>
        <w:tc>
          <w:tcPr>
            <w:tcW w:w="2633" w:type="dxa"/>
          </w:tcPr>
          <w:p w14:paraId="5999B988" w14:textId="77777777" w:rsidR="00937FF1" w:rsidRPr="00527337" w:rsidRDefault="00937FF1" w:rsidP="00AA3637">
            <w:pPr>
              <w:pStyle w:val="Tabletext"/>
            </w:pPr>
            <w:r w:rsidRPr="00527337">
              <w:t>Linear</w:t>
            </w:r>
          </w:p>
        </w:tc>
        <w:tc>
          <w:tcPr>
            <w:tcW w:w="2655" w:type="dxa"/>
          </w:tcPr>
          <w:p w14:paraId="796F873F" w14:textId="77777777" w:rsidR="00937FF1" w:rsidRPr="00527337" w:rsidRDefault="00937FF1" w:rsidP="00AA3637">
            <w:pPr>
              <w:pStyle w:val="Tabletext"/>
            </w:pPr>
            <w:r w:rsidRPr="00527337">
              <w:t>Linear</w:t>
            </w:r>
          </w:p>
        </w:tc>
        <w:tc>
          <w:tcPr>
            <w:tcW w:w="2577" w:type="dxa"/>
          </w:tcPr>
          <w:p w14:paraId="46A46ADB" w14:textId="77777777" w:rsidR="00937FF1" w:rsidRPr="00527337" w:rsidRDefault="00937FF1" w:rsidP="00AA3637">
            <w:pPr>
              <w:pStyle w:val="Tabletext"/>
            </w:pPr>
            <w:r w:rsidRPr="00527337">
              <w:t>Linear</w:t>
            </w:r>
          </w:p>
        </w:tc>
        <w:tc>
          <w:tcPr>
            <w:tcW w:w="2555" w:type="dxa"/>
          </w:tcPr>
          <w:p w14:paraId="2CA42DD9" w14:textId="77777777" w:rsidR="00937FF1" w:rsidRPr="00527337" w:rsidRDefault="00937FF1" w:rsidP="00AA3637">
            <w:pPr>
              <w:pStyle w:val="Tabletext"/>
            </w:pPr>
            <w:r w:rsidRPr="00527337">
              <w:t>Linear</w:t>
            </w:r>
          </w:p>
        </w:tc>
      </w:tr>
      <w:tr w:rsidR="00937FF1" w:rsidRPr="00527337" w14:paraId="3C3CC45C" w14:textId="77777777" w:rsidTr="00AA3637">
        <w:trPr>
          <w:jc w:val="center"/>
        </w:trPr>
        <w:tc>
          <w:tcPr>
            <w:tcW w:w="2974" w:type="dxa"/>
          </w:tcPr>
          <w:p w14:paraId="0B00FB4F" w14:textId="77777777" w:rsidR="00937FF1" w:rsidRPr="00527337" w:rsidRDefault="00937FF1" w:rsidP="00AA3637">
            <w:pPr>
              <w:pStyle w:val="Tabletext"/>
            </w:pPr>
            <w:r w:rsidRPr="00527337">
              <w:t xml:space="preserve">Antenna main beam gain </w:t>
            </w:r>
          </w:p>
        </w:tc>
        <w:tc>
          <w:tcPr>
            <w:tcW w:w="1065" w:type="dxa"/>
          </w:tcPr>
          <w:p w14:paraId="3FB5AFCF"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633" w:type="dxa"/>
          </w:tcPr>
          <w:p w14:paraId="38267530" w14:textId="77777777" w:rsidR="00937FF1" w:rsidRPr="00527337" w:rsidRDefault="00937FF1" w:rsidP="00AA3637">
            <w:pPr>
              <w:pStyle w:val="Tabletext"/>
            </w:pPr>
            <w:r w:rsidRPr="00527337">
              <w:t>35.5</w:t>
            </w:r>
          </w:p>
        </w:tc>
        <w:tc>
          <w:tcPr>
            <w:tcW w:w="2655" w:type="dxa"/>
          </w:tcPr>
          <w:p w14:paraId="366A75E0" w14:textId="77777777" w:rsidR="00937FF1" w:rsidRPr="00527337" w:rsidRDefault="00937FF1" w:rsidP="00AA3637">
            <w:pPr>
              <w:pStyle w:val="Tabletext"/>
            </w:pPr>
            <w:r w:rsidRPr="00527337">
              <w:t>43</w:t>
            </w:r>
          </w:p>
        </w:tc>
        <w:tc>
          <w:tcPr>
            <w:tcW w:w="2577" w:type="dxa"/>
          </w:tcPr>
          <w:p w14:paraId="2D38D822" w14:textId="77777777" w:rsidR="00937FF1" w:rsidRPr="00527337" w:rsidRDefault="00937FF1" w:rsidP="00AA3637">
            <w:pPr>
              <w:pStyle w:val="Tabletext"/>
            </w:pPr>
            <w:r w:rsidRPr="00527337">
              <w:t>42.2</w:t>
            </w:r>
          </w:p>
        </w:tc>
        <w:tc>
          <w:tcPr>
            <w:tcW w:w="2555" w:type="dxa"/>
          </w:tcPr>
          <w:p w14:paraId="78C86E4F" w14:textId="77777777" w:rsidR="00937FF1" w:rsidRPr="00527337" w:rsidRDefault="00937FF1" w:rsidP="00AA3637">
            <w:pPr>
              <w:pStyle w:val="Tabletext"/>
            </w:pPr>
            <w:r w:rsidRPr="00527337">
              <w:t>46</w:t>
            </w:r>
          </w:p>
        </w:tc>
      </w:tr>
      <w:tr w:rsidR="00937FF1" w:rsidRPr="00527337" w14:paraId="03463288" w14:textId="77777777" w:rsidTr="00AA3637">
        <w:trPr>
          <w:jc w:val="center"/>
        </w:trPr>
        <w:tc>
          <w:tcPr>
            <w:tcW w:w="2974" w:type="dxa"/>
          </w:tcPr>
          <w:p w14:paraId="0245DA69" w14:textId="77777777" w:rsidR="00937FF1" w:rsidRPr="00527337" w:rsidRDefault="00937FF1" w:rsidP="00AA3637">
            <w:pPr>
              <w:pStyle w:val="Tabletext"/>
            </w:pPr>
            <w:r w:rsidRPr="00527337">
              <w:br w:type="page"/>
              <w:t xml:space="preserve">Antenna elevation beamwidth </w:t>
            </w:r>
          </w:p>
        </w:tc>
        <w:tc>
          <w:tcPr>
            <w:tcW w:w="1065" w:type="dxa"/>
          </w:tcPr>
          <w:p w14:paraId="4CD8B194"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633" w:type="dxa"/>
          </w:tcPr>
          <w:p w14:paraId="302166E4" w14:textId="77777777" w:rsidR="00937FF1" w:rsidRPr="00527337" w:rsidRDefault="00937FF1" w:rsidP="00AA3637">
            <w:pPr>
              <w:pStyle w:val="Tabletext"/>
            </w:pPr>
            <w:r w:rsidRPr="00527337">
              <w:t>2.5</w:t>
            </w:r>
          </w:p>
        </w:tc>
        <w:tc>
          <w:tcPr>
            <w:tcW w:w="2655" w:type="dxa"/>
          </w:tcPr>
          <w:p w14:paraId="0C75076E" w14:textId="77777777" w:rsidR="00937FF1" w:rsidRPr="00527337" w:rsidRDefault="00937FF1" w:rsidP="00AA3637">
            <w:pPr>
              <w:pStyle w:val="Tabletext"/>
            </w:pPr>
            <w:r w:rsidRPr="00527337">
              <w:t>1</w:t>
            </w:r>
          </w:p>
        </w:tc>
        <w:tc>
          <w:tcPr>
            <w:tcW w:w="2577" w:type="dxa"/>
          </w:tcPr>
          <w:p w14:paraId="00AACF32" w14:textId="77777777" w:rsidR="00937FF1" w:rsidRPr="00527337" w:rsidRDefault="00937FF1" w:rsidP="00AA3637">
            <w:pPr>
              <w:pStyle w:val="Tabletext"/>
            </w:pPr>
            <w:r w:rsidRPr="00527337">
              <w:t>1</w:t>
            </w:r>
          </w:p>
        </w:tc>
        <w:tc>
          <w:tcPr>
            <w:tcW w:w="2555" w:type="dxa"/>
          </w:tcPr>
          <w:p w14:paraId="33DB688A" w14:textId="77777777" w:rsidR="00937FF1" w:rsidRPr="00527337" w:rsidRDefault="00937FF1" w:rsidP="00AA3637">
            <w:pPr>
              <w:pStyle w:val="Tabletext"/>
            </w:pPr>
            <w:r w:rsidRPr="00527337">
              <w:t>2</w:t>
            </w:r>
          </w:p>
        </w:tc>
      </w:tr>
      <w:tr w:rsidR="00937FF1" w:rsidRPr="00527337" w14:paraId="0CE4E317" w14:textId="77777777" w:rsidTr="00AA3637">
        <w:trPr>
          <w:jc w:val="center"/>
        </w:trPr>
        <w:tc>
          <w:tcPr>
            <w:tcW w:w="2974" w:type="dxa"/>
          </w:tcPr>
          <w:p w14:paraId="370D3375" w14:textId="77777777" w:rsidR="00937FF1" w:rsidRPr="00527337" w:rsidRDefault="00937FF1" w:rsidP="00AA3637">
            <w:pPr>
              <w:pStyle w:val="Tabletext"/>
            </w:pPr>
            <w:r w:rsidRPr="00527337">
              <w:t xml:space="preserve">Antenna azimuthal beamwidth </w:t>
            </w:r>
          </w:p>
        </w:tc>
        <w:tc>
          <w:tcPr>
            <w:tcW w:w="1065" w:type="dxa"/>
          </w:tcPr>
          <w:p w14:paraId="107BD980"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633" w:type="dxa"/>
          </w:tcPr>
          <w:p w14:paraId="7A53C8F5" w14:textId="77777777" w:rsidR="00937FF1" w:rsidRPr="00527337" w:rsidRDefault="00937FF1" w:rsidP="00AA3637">
            <w:pPr>
              <w:pStyle w:val="Tabletext"/>
            </w:pPr>
            <w:r w:rsidRPr="00527337">
              <w:t>2.5</w:t>
            </w:r>
          </w:p>
        </w:tc>
        <w:tc>
          <w:tcPr>
            <w:tcW w:w="2655" w:type="dxa"/>
          </w:tcPr>
          <w:p w14:paraId="7B514773" w14:textId="77777777" w:rsidR="00937FF1" w:rsidRPr="00527337" w:rsidRDefault="00937FF1" w:rsidP="00AA3637">
            <w:pPr>
              <w:pStyle w:val="Tabletext"/>
            </w:pPr>
            <w:r w:rsidRPr="00527337">
              <w:t>1</w:t>
            </w:r>
          </w:p>
        </w:tc>
        <w:tc>
          <w:tcPr>
            <w:tcW w:w="2577" w:type="dxa"/>
          </w:tcPr>
          <w:p w14:paraId="782F0F12" w14:textId="77777777" w:rsidR="00937FF1" w:rsidRPr="00527337" w:rsidRDefault="00937FF1" w:rsidP="00AA3637">
            <w:pPr>
              <w:pStyle w:val="Tabletext"/>
            </w:pPr>
            <w:r w:rsidRPr="00527337">
              <w:t>1</w:t>
            </w:r>
          </w:p>
        </w:tc>
        <w:tc>
          <w:tcPr>
            <w:tcW w:w="2555" w:type="dxa"/>
          </w:tcPr>
          <w:p w14:paraId="40620EF7" w14:textId="77777777" w:rsidR="00937FF1" w:rsidRPr="00527337" w:rsidRDefault="00937FF1" w:rsidP="00AA3637">
            <w:pPr>
              <w:pStyle w:val="Tabletext"/>
            </w:pPr>
            <w:r w:rsidRPr="00527337">
              <w:t>2</w:t>
            </w:r>
          </w:p>
        </w:tc>
      </w:tr>
      <w:tr w:rsidR="00937FF1" w:rsidRPr="00527337" w14:paraId="396F5B0B" w14:textId="77777777" w:rsidTr="00AA3637">
        <w:trPr>
          <w:jc w:val="center"/>
        </w:trPr>
        <w:tc>
          <w:tcPr>
            <w:tcW w:w="2974" w:type="dxa"/>
          </w:tcPr>
          <w:p w14:paraId="43E8962A" w14:textId="77777777" w:rsidR="00937FF1" w:rsidRPr="00527337" w:rsidRDefault="00937FF1" w:rsidP="00AA3637">
            <w:pPr>
              <w:pStyle w:val="Tabletext"/>
            </w:pPr>
            <w:r w:rsidRPr="00527337">
              <w:t xml:space="preserve">Antenna horizontal scan rate </w:t>
            </w:r>
          </w:p>
        </w:tc>
        <w:tc>
          <w:tcPr>
            <w:tcW w:w="1065" w:type="dxa"/>
          </w:tcPr>
          <w:p w14:paraId="4CD5948F"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633" w:type="dxa"/>
          </w:tcPr>
          <w:p w14:paraId="38B120D8" w14:textId="77777777" w:rsidR="00937FF1" w:rsidRPr="00527337" w:rsidRDefault="00937FF1" w:rsidP="00AA3637">
            <w:pPr>
              <w:pStyle w:val="Tabletext"/>
            </w:pPr>
            <w:r w:rsidRPr="00527337">
              <w:t>90</w:t>
            </w:r>
          </w:p>
        </w:tc>
        <w:tc>
          <w:tcPr>
            <w:tcW w:w="2655" w:type="dxa"/>
          </w:tcPr>
          <w:p w14:paraId="7E45D1B6" w14:textId="77777777" w:rsidR="00937FF1" w:rsidRPr="00527337" w:rsidRDefault="00937FF1" w:rsidP="00AA3637">
            <w:pPr>
              <w:pStyle w:val="Tabletext"/>
            </w:pPr>
            <w:r w:rsidRPr="00527337">
              <w:t>90</w:t>
            </w:r>
          </w:p>
        </w:tc>
        <w:tc>
          <w:tcPr>
            <w:tcW w:w="2577" w:type="dxa"/>
          </w:tcPr>
          <w:p w14:paraId="578B2BC0" w14:textId="77777777" w:rsidR="00937FF1" w:rsidRPr="00527337" w:rsidRDefault="00937FF1" w:rsidP="00AA3637">
            <w:pPr>
              <w:pStyle w:val="Tabletext"/>
            </w:pPr>
            <w:r w:rsidRPr="00527337">
              <w:t>90</w:t>
            </w:r>
          </w:p>
        </w:tc>
        <w:tc>
          <w:tcPr>
            <w:tcW w:w="2555" w:type="dxa"/>
          </w:tcPr>
          <w:p w14:paraId="111A4FAD" w14:textId="77777777" w:rsidR="00937FF1" w:rsidRPr="00527337" w:rsidRDefault="00937FF1" w:rsidP="00AA3637">
            <w:pPr>
              <w:pStyle w:val="Tabletext"/>
            </w:pPr>
            <w:r w:rsidRPr="00527337">
              <w:t>Not applicable</w:t>
            </w:r>
          </w:p>
        </w:tc>
      </w:tr>
      <w:tr w:rsidR="00937FF1" w:rsidRPr="00527337" w14:paraId="74BD28CE" w14:textId="77777777" w:rsidTr="00AA3637">
        <w:trPr>
          <w:jc w:val="center"/>
        </w:trPr>
        <w:tc>
          <w:tcPr>
            <w:tcW w:w="2974" w:type="dxa"/>
          </w:tcPr>
          <w:p w14:paraId="00047B82" w14:textId="77777777" w:rsidR="00937FF1" w:rsidRPr="00527337" w:rsidRDefault="00937FF1" w:rsidP="00AA3637">
            <w:pPr>
              <w:pStyle w:val="Tabletext"/>
            </w:pPr>
            <w:r w:rsidRPr="00527337">
              <w:t>Antenna horizontal scan type (continuous, random, sector, etc.)</w:t>
            </w:r>
          </w:p>
        </w:tc>
        <w:tc>
          <w:tcPr>
            <w:tcW w:w="1065" w:type="dxa"/>
          </w:tcPr>
          <w:p w14:paraId="4702DAC8" w14:textId="77777777" w:rsidR="00937FF1" w:rsidRPr="00527337" w:rsidRDefault="00937FF1" w:rsidP="00AA3637">
            <w:pPr>
              <w:pStyle w:val="Tabletext"/>
              <w:jc w:val="center"/>
            </w:pPr>
          </w:p>
        </w:tc>
        <w:tc>
          <w:tcPr>
            <w:tcW w:w="2633" w:type="dxa"/>
          </w:tcPr>
          <w:p w14:paraId="538FF91B" w14:textId="77777777" w:rsidR="00937FF1" w:rsidRPr="00527337" w:rsidRDefault="00937FF1" w:rsidP="00AA3637">
            <w:pPr>
              <w:pStyle w:val="Tabletext"/>
            </w:pPr>
            <w:r w:rsidRPr="00527337">
              <w:t xml:space="preserve">Sector: </w:t>
            </w:r>
            <w:bookmarkStart w:id="34" w:name="OLE_LINK1"/>
            <w:bookmarkStart w:id="35" w:name="OLE_LINK2"/>
            <w:r w:rsidRPr="00527337">
              <w:sym w:font="Symbol" w:char="F0B1"/>
            </w:r>
            <w:r w:rsidRPr="00527337">
              <w:t>60</w:t>
            </w:r>
            <w:r w:rsidRPr="00527337">
              <w:sym w:font="Symbol" w:char="F0B0"/>
            </w:r>
            <w:r w:rsidRPr="00527337">
              <w:t xml:space="preserve"> (mechanical)</w:t>
            </w:r>
            <w:bookmarkEnd w:id="34"/>
            <w:bookmarkEnd w:id="35"/>
          </w:p>
        </w:tc>
        <w:tc>
          <w:tcPr>
            <w:tcW w:w="2655" w:type="dxa"/>
          </w:tcPr>
          <w:p w14:paraId="55546F54" w14:textId="77777777" w:rsidR="00937FF1" w:rsidRPr="00527337" w:rsidRDefault="00937FF1" w:rsidP="00AA3637">
            <w:pPr>
              <w:pStyle w:val="Tabletext"/>
            </w:pPr>
            <w:r w:rsidRPr="00527337">
              <w:t>360</w:t>
            </w:r>
            <w:r w:rsidRPr="00527337">
              <w:sym w:font="Symbol" w:char="F0B0"/>
            </w:r>
            <w:r w:rsidRPr="00527337">
              <w:t xml:space="preserve"> (mechanical)</w:t>
            </w:r>
          </w:p>
        </w:tc>
        <w:tc>
          <w:tcPr>
            <w:tcW w:w="2577" w:type="dxa"/>
          </w:tcPr>
          <w:p w14:paraId="233FC049" w14:textId="77777777" w:rsidR="00937FF1" w:rsidRPr="00527337" w:rsidRDefault="00937FF1" w:rsidP="00AA3637">
            <w:pPr>
              <w:pStyle w:val="Tabletext"/>
            </w:pPr>
            <w:r w:rsidRPr="00527337">
              <w:t>360</w:t>
            </w:r>
            <w:r w:rsidRPr="00527337">
              <w:sym w:font="Symbol" w:char="F0B0"/>
            </w:r>
            <w:r w:rsidRPr="00527337">
              <w:t xml:space="preserve"> (mechanical)</w:t>
            </w:r>
          </w:p>
        </w:tc>
        <w:tc>
          <w:tcPr>
            <w:tcW w:w="2555" w:type="dxa"/>
          </w:tcPr>
          <w:p w14:paraId="5FC07108" w14:textId="77777777" w:rsidR="00937FF1" w:rsidRPr="00527337" w:rsidRDefault="00937FF1" w:rsidP="00AA3637">
            <w:pPr>
              <w:pStyle w:val="Tabletext"/>
            </w:pPr>
            <w:r w:rsidRPr="00527337">
              <w:t xml:space="preserve">Sector: </w:t>
            </w:r>
            <w:r w:rsidRPr="00527337">
              <w:sym w:font="Symbol" w:char="F0B1"/>
            </w:r>
            <w:r w:rsidRPr="00527337">
              <w:t>90</w:t>
            </w:r>
            <w:r w:rsidRPr="00527337">
              <w:sym w:font="Symbol" w:char="F0B0"/>
            </w:r>
            <w:r w:rsidRPr="00527337">
              <w:t xml:space="preserve"> (mechanical)</w:t>
            </w:r>
          </w:p>
        </w:tc>
      </w:tr>
      <w:tr w:rsidR="00937FF1" w:rsidRPr="00527337" w14:paraId="769A4385" w14:textId="77777777" w:rsidTr="00AA3637">
        <w:trPr>
          <w:jc w:val="center"/>
        </w:trPr>
        <w:tc>
          <w:tcPr>
            <w:tcW w:w="2974" w:type="dxa"/>
          </w:tcPr>
          <w:p w14:paraId="17D34C11" w14:textId="77777777" w:rsidR="00937FF1" w:rsidRPr="00527337" w:rsidRDefault="00937FF1" w:rsidP="00AA3637">
            <w:pPr>
              <w:pStyle w:val="Tabletext"/>
            </w:pPr>
            <w:r w:rsidRPr="00527337">
              <w:t xml:space="preserve">Antenna vertical scan </w:t>
            </w:r>
          </w:p>
        </w:tc>
        <w:tc>
          <w:tcPr>
            <w:tcW w:w="1065" w:type="dxa"/>
          </w:tcPr>
          <w:p w14:paraId="2019EAF0"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633" w:type="dxa"/>
          </w:tcPr>
          <w:p w14:paraId="1D56CCF6" w14:textId="77777777" w:rsidR="00937FF1" w:rsidRPr="00527337" w:rsidRDefault="00937FF1" w:rsidP="00AA3637">
            <w:pPr>
              <w:pStyle w:val="Tabletext"/>
            </w:pPr>
            <w:r w:rsidRPr="00527337">
              <w:t>90</w:t>
            </w:r>
          </w:p>
        </w:tc>
        <w:tc>
          <w:tcPr>
            <w:tcW w:w="2655" w:type="dxa"/>
          </w:tcPr>
          <w:p w14:paraId="2601AFB1" w14:textId="77777777" w:rsidR="00937FF1" w:rsidRPr="00527337" w:rsidRDefault="00937FF1" w:rsidP="00AA3637">
            <w:pPr>
              <w:pStyle w:val="Tabletext"/>
            </w:pPr>
            <w:r w:rsidRPr="00527337">
              <w:t>90</w:t>
            </w:r>
          </w:p>
        </w:tc>
        <w:tc>
          <w:tcPr>
            <w:tcW w:w="2577" w:type="dxa"/>
          </w:tcPr>
          <w:p w14:paraId="29BDE73A" w14:textId="77777777" w:rsidR="00937FF1" w:rsidRPr="00527337" w:rsidRDefault="00937FF1" w:rsidP="00AA3637">
            <w:pPr>
              <w:pStyle w:val="Tabletext"/>
            </w:pPr>
            <w:r w:rsidRPr="00527337">
              <w:t>90</w:t>
            </w:r>
          </w:p>
        </w:tc>
        <w:tc>
          <w:tcPr>
            <w:tcW w:w="2555" w:type="dxa"/>
          </w:tcPr>
          <w:p w14:paraId="755C724F" w14:textId="77777777" w:rsidR="00937FF1" w:rsidRPr="00527337" w:rsidRDefault="00937FF1" w:rsidP="00AA3637">
            <w:pPr>
              <w:pStyle w:val="Tabletext"/>
            </w:pPr>
            <w:r w:rsidRPr="00527337">
              <w:t>Not applicable</w:t>
            </w:r>
          </w:p>
        </w:tc>
      </w:tr>
      <w:tr w:rsidR="00937FF1" w:rsidRPr="00527337" w14:paraId="22D330E2" w14:textId="77777777" w:rsidTr="00AA3637">
        <w:trPr>
          <w:jc w:val="center"/>
        </w:trPr>
        <w:tc>
          <w:tcPr>
            <w:tcW w:w="2974" w:type="dxa"/>
          </w:tcPr>
          <w:p w14:paraId="171D4B37" w14:textId="77777777" w:rsidR="00937FF1" w:rsidRPr="00527337" w:rsidRDefault="00937FF1" w:rsidP="00AA3637">
            <w:pPr>
              <w:pStyle w:val="Tabletext"/>
            </w:pPr>
            <w:r w:rsidRPr="00527337">
              <w:t>Antenna vertical scan type</w:t>
            </w:r>
          </w:p>
        </w:tc>
        <w:tc>
          <w:tcPr>
            <w:tcW w:w="1065" w:type="dxa"/>
          </w:tcPr>
          <w:p w14:paraId="59DB473C" w14:textId="77777777" w:rsidR="00937FF1" w:rsidRPr="00527337" w:rsidRDefault="00937FF1" w:rsidP="00AA3637">
            <w:pPr>
              <w:pStyle w:val="Tabletext"/>
              <w:jc w:val="center"/>
            </w:pPr>
          </w:p>
        </w:tc>
        <w:tc>
          <w:tcPr>
            <w:tcW w:w="2633" w:type="dxa"/>
          </w:tcPr>
          <w:p w14:paraId="4C48A2DC"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c>
          <w:tcPr>
            <w:tcW w:w="2655" w:type="dxa"/>
          </w:tcPr>
          <w:p w14:paraId="199CB880" w14:textId="77777777" w:rsidR="00937FF1" w:rsidRPr="00527337" w:rsidRDefault="00937FF1" w:rsidP="00AA3637">
            <w:pPr>
              <w:pStyle w:val="Tabletext"/>
            </w:pPr>
            <w:r w:rsidRPr="00527337">
              <w:t>Sector: +83/–30</w:t>
            </w:r>
            <w:r w:rsidRPr="00527337">
              <w:sym w:font="Symbol" w:char="F0B0"/>
            </w:r>
            <w:r w:rsidRPr="00527337">
              <w:t xml:space="preserve"> (mechanical)</w:t>
            </w:r>
          </w:p>
        </w:tc>
        <w:tc>
          <w:tcPr>
            <w:tcW w:w="2577" w:type="dxa"/>
          </w:tcPr>
          <w:p w14:paraId="2C5ED387" w14:textId="77777777" w:rsidR="00937FF1" w:rsidRPr="00527337" w:rsidRDefault="00937FF1" w:rsidP="00AA3637">
            <w:pPr>
              <w:pStyle w:val="Tabletext"/>
            </w:pPr>
            <w:r w:rsidRPr="00527337">
              <w:t>Sector: 90</w:t>
            </w:r>
            <w:r w:rsidRPr="00527337">
              <w:sym w:font="Symbol" w:char="F0B0"/>
            </w:r>
            <w:r w:rsidRPr="00527337">
              <w:t xml:space="preserve"> </w:t>
            </w:r>
            <w:r w:rsidRPr="00527337">
              <w:sym w:font="Symbol" w:char="F0B1"/>
            </w:r>
            <w:r w:rsidRPr="00527337">
              <w:t xml:space="preserve"> array tilt (mechanical)</w:t>
            </w:r>
          </w:p>
        </w:tc>
        <w:tc>
          <w:tcPr>
            <w:tcW w:w="2555" w:type="dxa"/>
          </w:tcPr>
          <w:p w14:paraId="4CE5B164" w14:textId="77777777" w:rsidR="00937FF1" w:rsidRPr="00527337" w:rsidRDefault="00937FF1" w:rsidP="00AA3637">
            <w:pPr>
              <w:pStyle w:val="Tabletext"/>
            </w:pPr>
            <w:r w:rsidRPr="00527337">
              <w:t>Sector: +85/–10</w:t>
            </w:r>
            <w:r w:rsidRPr="00527337">
              <w:sym w:font="Symbol" w:char="F0B0"/>
            </w:r>
            <w:r w:rsidRPr="00527337">
              <w:t xml:space="preserve"> (mechanical)</w:t>
            </w:r>
          </w:p>
        </w:tc>
      </w:tr>
    </w:tbl>
    <w:p w14:paraId="1B0702A1" w14:textId="77777777" w:rsidR="00937FF1" w:rsidRPr="00527337" w:rsidRDefault="00937FF1" w:rsidP="00937FF1">
      <w:pPr>
        <w:pStyle w:val="Tablefin"/>
      </w:pPr>
    </w:p>
    <w:p w14:paraId="76FC9AA0" w14:textId="36707129" w:rsidR="00937FF1" w:rsidRPr="00527337" w:rsidRDefault="00937FF1" w:rsidP="00937FF1">
      <w:pPr>
        <w:pStyle w:val="TableNo"/>
      </w:pPr>
      <w:r>
        <w:lastRenderedPageBreak/>
        <w:br/>
      </w:r>
      <w:r w:rsidRPr="00527337">
        <w:t>TABLE 4 (</w:t>
      </w:r>
      <w:r w:rsidRPr="00527337">
        <w:rPr>
          <w:i/>
          <w:iCs/>
          <w:caps w:val="0"/>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8"/>
        <w:gridCol w:w="1157"/>
        <w:gridCol w:w="2603"/>
        <w:gridCol w:w="2602"/>
        <w:gridCol w:w="2603"/>
        <w:gridCol w:w="2656"/>
      </w:tblGrid>
      <w:tr w:rsidR="00937FF1" w:rsidRPr="00527337" w14:paraId="6CB67694" w14:textId="77777777" w:rsidTr="00AA3637">
        <w:trPr>
          <w:jc w:val="center"/>
        </w:trPr>
        <w:tc>
          <w:tcPr>
            <w:tcW w:w="2838" w:type="dxa"/>
          </w:tcPr>
          <w:p w14:paraId="53C4D88C" w14:textId="77777777" w:rsidR="00937FF1" w:rsidRPr="00527337" w:rsidRDefault="00937FF1" w:rsidP="00AA3637">
            <w:pPr>
              <w:pStyle w:val="Tablehead"/>
            </w:pPr>
            <w:r w:rsidRPr="00527337">
              <w:t>Characteristics</w:t>
            </w:r>
          </w:p>
        </w:tc>
        <w:tc>
          <w:tcPr>
            <w:tcW w:w="1157" w:type="dxa"/>
          </w:tcPr>
          <w:p w14:paraId="41B44668" w14:textId="77777777" w:rsidR="00937FF1" w:rsidRPr="00527337" w:rsidRDefault="00937FF1" w:rsidP="00AA3637">
            <w:pPr>
              <w:pStyle w:val="Tablehead"/>
            </w:pPr>
            <w:r w:rsidRPr="00527337">
              <w:t>Units</w:t>
            </w:r>
          </w:p>
        </w:tc>
        <w:tc>
          <w:tcPr>
            <w:tcW w:w="2603" w:type="dxa"/>
          </w:tcPr>
          <w:p w14:paraId="3BFDCB90" w14:textId="77777777" w:rsidR="00937FF1" w:rsidRPr="00527337" w:rsidRDefault="00937FF1" w:rsidP="00AA3637">
            <w:pPr>
              <w:pStyle w:val="Tablehead"/>
            </w:pPr>
            <w:r w:rsidRPr="00527337">
              <w:t>System G13</w:t>
            </w:r>
          </w:p>
        </w:tc>
        <w:tc>
          <w:tcPr>
            <w:tcW w:w="2602" w:type="dxa"/>
          </w:tcPr>
          <w:p w14:paraId="12772D9B" w14:textId="77777777" w:rsidR="00937FF1" w:rsidRPr="00527337" w:rsidRDefault="00937FF1" w:rsidP="00AA3637">
            <w:pPr>
              <w:pStyle w:val="Tablehead"/>
            </w:pPr>
            <w:r w:rsidRPr="00527337">
              <w:t>System G14</w:t>
            </w:r>
          </w:p>
        </w:tc>
        <w:tc>
          <w:tcPr>
            <w:tcW w:w="2603" w:type="dxa"/>
          </w:tcPr>
          <w:p w14:paraId="011D4211" w14:textId="77777777" w:rsidR="00937FF1" w:rsidRPr="00527337" w:rsidRDefault="00937FF1" w:rsidP="00AA3637">
            <w:pPr>
              <w:pStyle w:val="Tablehead"/>
            </w:pPr>
            <w:r w:rsidRPr="00527337">
              <w:t>System G15</w:t>
            </w:r>
          </w:p>
        </w:tc>
        <w:tc>
          <w:tcPr>
            <w:tcW w:w="2656" w:type="dxa"/>
          </w:tcPr>
          <w:p w14:paraId="5A7C46D6" w14:textId="77777777" w:rsidR="00937FF1" w:rsidRPr="00527337" w:rsidRDefault="00937FF1" w:rsidP="00AA3637">
            <w:pPr>
              <w:pStyle w:val="Tablehead"/>
            </w:pPr>
            <w:r w:rsidRPr="00527337">
              <w:t>System G16</w:t>
            </w:r>
          </w:p>
        </w:tc>
      </w:tr>
      <w:tr w:rsidR="00937FF1" w:rsidRPr="00527337" w14:paraId="4AF04850" w14:textId="77777777" w:rsidTr="00AA3637">
        <w:trPr>
          <w:jc w:val="center"/>
        </w:trPr>
        <w:tc>
          <w:tcPr>
            <w:tcW w:w="2838" w:type="dxa"/>
            <w:tcBorders>
              <w:top w:val="single" w:sz="4" w:space="0" w:color="auto"/>
              <w:left w:val="single" w:sz="4" w:space="0" w:color="auto"/>
              <w:bottom w:val="single" w:sz="4" w:space="0" w:color="auto"/>
              <w:right w:val="single" w:sz="4" w:space="0" w:color="auto"/>
            </w:tcBorders>
          </w:tcPr>
          <w:p w14:paraId="2EEFF438" w14:textId="77777777" w:rsidR="00937FF1" w:rsidRPr="00286DF2" w:rsidRDefault="00937FF1" w:rsidP="00AA3637">
            <w:pPr>
              <w:pStyle w:val="Tabletext"/>
              <w:rPr>
                <w:lang w:val="en-US"/>
              </w:rPr>
            </w:pPr>
            <w:r w:rsidRPr="00286DF2">
              <w:rPr>
                <w:lang w:val="en-US"/>
              </w:rPr>
              <w:t xml:space="preserve">Antenna side-lobe (SL) levels (1st SLs and remote SLs) </w:t>
            </w:r>
          </w:p>
        </w:tc>
        <w:tc>
          <w:tcPr>
            <w:tcW w:w="1157" w:type="dxa"/>
            <w:tcBorders>
              <w:top w:val="single" w:sz="4" w:space="0" w:color="auto"/>
              <w:left w:val="single" w:sz="4" w:space="0" w:color="auto"/>
              <w:bottom w:val="single" w:sz="4" w:space="0" w:color="auto"/>
              <w:right w:val="single" w:sz="4" w:space="0" w:color="auto"/>
            </w:tcBorders>
          </w:tcPr>
          <w:p w14:paraId="4678C3E9" w14:textId="77777777" w:rsidR="00937FF1" w:rsidRPr="00527337" w:rsidRDefault="00937FF1" w:rsidP="00AA3637">
            <w:pPr>
              <w:pStyle w:val="Tabletext"/>
            </w:pPr>
            <w:r w:rsidRPr="00527337">
              <w:t>dBi</w:t>
            </w:r>
          </w:p>
        </w:tc>
        <w:tc>
          <w:tcPr>
            <w:tcW w:w="2603" w:type="dxa"/>
            <w:tcBorders>
              <w:top w:val="single" w:sz="4" w:space="0" w:color="auto"/>
              <w:left w:val="single" w:sz="4" w:space="0" w:color="auto"/>
              <w:bottom w:val="single" w:sz="4" w:space="0" w:color="auto"/>
              <w:right w:val="single" w:sz="4" w:space="0" w:color="auto"/>
            </w:tcBorders>
          </w:tcPr>
          <w:p w14:paraId="2200AAFF" w14:textId="77777777" w:rsidR="00937FF1" w:rsidRPr="00527337" w:rsidRDefault="00937FF1" w:rsidP="00AA3637">
            <w:pPr>
              <w:pStyle w:val="Tabletext"/>
            </w:pPr>
            <w:r w:rsidRPr="00527337">
              <w:t>Not specified</w:t>
            </w:r>
          </w:p>
        </w:tc>
        <w:tc>
          <w:tcPr>
            <w:tcW w:w="2602" w:type="dxa"/>
            <w:tcBorders>
              <w:top w:val="single" w:sz="4" w:space="0" w:color="auto"/>
              <w:left w:val="single" w:sz="4" w:space="0" w:color="auto"/>
              <w:bottom w:val="single" w:sz="4" w:space="0" w:color="auto"/>
              <w:right w:val="single" w:sz="4" w:space="0" w:color="auto"/>
            </w:tcBorders>
          </w:tcPr>
          <w:p w14:paraId="0EACBAF4" w14:textId="77777777" w:rsidR="00937FF1" w:rsidRPr="00527337" w:rsidRDefault="00937FF1" w:rsidP="00AA3637">
            <w:pPr>
              <w:pStyle w:val="Tabletext"/>
            </w:pPr>
            <w:r w:rsidRPr="00527337">
              <w:t>23 (1</w:t>
            </w:r>
            <w:r w:rsidRPr="00286DF2">
              <w:t>st</w:t>
            </w:r>
            <w:r w:rsidRPr="00527337">
              <w:t xml:space="preserve"> SL)</w:t>
            </w:r>
          </w:p>
        </w:tc>
        <w:tc>
          <w:tcPr>
            <w:tcW w:w="2603" w:type="dxa"/>
            <w:tcBorders>
              <w:top w:val="single" w:sz="4" w:space="0" w:color="auto"/>
              <w:left w:val="single" w:sz="4" w:space="0" w:color="auto"/>
              <w:bottom w:val="single" w:sz="4" w:space="0" w:color="auto"/>
              <w:right w:val="single" w:sz="4" w:space="0" w:color="auto"/>
            </w:tcBorders>
          </w:tcPr>
          <w:p w14:paraId="138CCC9A" w14:textId="77777777" w:rsidR="00937FF1" w:rsidRPr="00527337" w:rsidRDefault="00937FF1" w:rsidP="00AA3637">
            <w:pPr>
              <w:pStyle w:val="Tabletext"/>
            </w:pPr>
            <w:r w:rsidRPr="00527337">
              <w:t>Not specified</w:t>
            </w:r>
          </w:p>
        </w:tc>
        <w:tc>
          <w:tcPr>
            <w:tcW w:w="2656" w:type="dxa"/>
            <w:tcBorders>
              <w:top w:val="single" w:sz="4" w:space="0" w:color="auto"/>
              <w:left w:val="single" w:sz="4" w:space="0" w:color="auto"/>
              <w:bottom w:val="single" w:sz="4" w:space="0" w:color="auto"/>
              <w:right w:val="single" w:sz="4" w:space="0" w:color="auto"/>
            </w:tcBorders>
          </w:tcPr>
          <w:p w14:paraId="1B91FEFF" w14:textId="77777777" w:rsidR="00937FF1" w:rsidRPr="00527337" w:rsidRDefault="00937FF1" w:rsidP="00AA3637">
            <w:pPr>
              <w:pStyle w:val="Tabletext"/>
            </w:pPr>
            <w:r w:rsidRPr="00527337">
              <w:t>Not specified</w:t>
            </w:r>
          </w:p>
        </w:tc>
      </w:tr>
      <w:tr w:rsidR="00937FF1" w:rsidRPr="00527337" w14:paraId="06C440F3" w14:textId="77777777" w:rsidTr="00AA3637">
        <w:trPr>
          <w:jc w:val="center"/>
        </w:trPr>
        <w:tc>
          <w:tcPr>
            <w:tcW w:w="2838" w:type="dxa"/>
            <w:tcBorders>
              <w:top w:val="single" w:sz="4" w:space="0" w:color="auto"/>
              <w:left w:val="single" w:sz="4" w:space="0" w:color="auto"/>
              <w:bottom w:val="single" w:sz="4" w:space="0" w:color="auto"/>
              <w:right w:val="single" w:sz="4" w:space="0" w:color="auto"/>
            </w:tcBorders>
          </w:tcPr>
          <w:p w14:paraId="7F13106E" w14:textId="77777777" w:rsidR="00937FF1" w:rsidRPr="00527337" w:rsidRDefault="00937FF1" w:rsidP="00AA3637">
            <w:pPr>
              <w:pStyle w:val="Tabletext"/>
            </w:pPr>
            <w:r w:rsidRPr="00527337">
              <w:t>Antenna height</w:t>
            </w:r>
          </w:p>
        </w:tc>
        <w:tc>
          <w:tcPr>
            <w:tcW w:w="1157" w:type="dxa"/>
            <w:tcBorders>
              <w:top w:val="single" w:sz="4" w:space="0" w:color="auto"/>
              <w:left w:val="single" w:sz="4" w:space="0" w:color="auto"/>
              <w:bottom w:val="single" w:sz="4" w:space="0" w:color="auto"/>
              <w:right w:val="single" w:sz="4" w:space="0" w:color="auto"/>
            </w:tcBorders>
          </w:tcPr>
          <w:p w14:paraId="196A5755" w14:textId="77777777" w:rsidR="00937FF1" w:rsidRPr="00527337" w:rsidRDefault="00937FF1" w:rsidP="00AA3637">
            <w:pPr>
              <w:pStyle w:val="Tabletext"/>
            </w:pPr>
          </w:p>
        </w:tc>
        <w:tc>
          <w:tcPr>
            <w:tcW w:w="2603" w:type="dxa"/>
            <w:tcBorders>
              <w:top w:val="single" w:sz="4" w:space="0" w:color="auto"/>
              <w:left w:val="single" w:sz="4" w:space="0" w:color="auto"/>
              <w:bottom w:val="single" w:sz="4" w:space="0" w:color="auto"/>
              <w:right w:val="single" w:sz="4" w:space="0" w:color="auto"/>
            </w:tcBorders>
          </w:tcPr>
          <w:p w14:paraId="1FA505AA" w14:textId="77777777" w:rsidR="00937FF1" w:rsidRPr="00527337" w:rsidRDefault="00937FF1" w:rsidP="00AA3637">
            <w:pPr>
              <w:pStyle w:val="Tabletext"/>
            </w:pPr>
            <w:r w:rsidRPr="00527337">
              <w:t>Aircraft altitude</w:t>
            </w:r>
          </w:p>
        </w:tc>
        <w:tc>
          <w:tcPr>
            <w:tcW w:w="2602" w:type="dxa"/>
            <w:tcBorders>
              <w:top w:val="single" w:sz="4" w:space="0" w:color="auto"/>
              <w:left w:val="single" w:sz="4" w:space="0" w:color="auto"/>
              <w:bottom w:val="single" w:sz="4" w:space="0" w:color="auto"/>
              <w:right w:val="single" w:sz="4" w:space="0" w:color="auto"/>
            </w:tcBorders>
          </w:tcPr>
          <w:p w14:paraId="18D6FD90" w14:textId="77777777" w:rsidR="00937FF1" w:rsidRPr="00527337" w:rsidRDefault="00937FF1" w:rsidP="00AA3637">
            <w:pPr>
              <w:pStyle w:val="Tabletext"/>
            </w:pPr>
            <w:r w:rsidRPr="00527337">
              <w:t>Mast/deck mount</w:t>
            </w:r>
          </w:p>
        </w:tc>
        <w:tc>
          <w:tcPr>
            <w:tcW w:w="2603" w:type="dxa"/>
            <w:tcBorders>
              <w:top w:val="single" w:sz="4" w:space="0" w:color="auto"/>
              <w:left w:val="single" w:sz="4" w:space="0" w:color="auto"/>
              <w:bottom w:val="single" w:sz="4" w:space="0" w:color="auto"/>
              <w:right w:val="single" w:sz="4" w:space="0" w:color="auto"/>
            </w:tcBorders>
          </w:tcPr>
          <w:p w14:paraId="0ACA36A3" w14:textId="77777777" w:rsidR="00937FF1" w:rsidRPr="00527337" w:rsidRDefault="00937FF1" w:rsidP="00AA3637">
            <w:pPr>
              <w:pStyle w:val="Tabletext"/>
            </w:pPr>
            <w:r w:rsidRPr="00527337">
              <w:t>Ground level</w:t>
            </w:r>
          </w:p>
        </w:tc>
        <w:tc>
          <w:tcPr>
            <w:tcW w:w="2656" w:type="dxa"/>
            <w:tcBorders>
              <w:top w:val="single" w:sz="4" w:space="0" w:color="auto"/>
              <w:left w:val="single" w:sz="4" w:space="0" w:color="auto"/>
              <w:bottom w:val="single" w:sz="4" w:space="0" w:color="auto"/>
              <w:right w:val="single" w:sz="4" w:space="0" w:color="auto"/>
            </w:tcBorders>
          </w:tcPr>
          <w:p w14:paraId="0A9EBCF9" w14:textId="77777777" w:rsidR="00937FF1" w:rsidRPr="00527337" w:rsidRDefault="00937FF1" w:rsidP="00AA3637">
            <w:pPr>
              <w:pStyle w:val="Tabletext"/>
            </w:pPr>
            <w:r w:rsidRPr="00527337">
              <w:t>Mast/deck mount</w:t>
            </w:r>
          </w:p>
        </w:tc>
      </w:tr>
      <w:tr w:rsidR="00937FF1" w:rsidRPr="00527337" w14:paraId="16F66465" w14:textId="77777777" w:rsidTr="00AA3637">
        <w:trPr>
          <w:jc w:val="center"/>
        </w:trPr>
        <w:tc>
          <w:tcPr>
            <w:tcW w:w="2838" w:type="dxa"/>
          </w:tcPr>
          <w:p w14:paraId="31FC6F5D" w14:textId="77777777" w:rsidR="00937FF1" w:rsidRPr="00527337" w:rsidRDefault="00937FF1" w:rsidP="00AA3637">
            <w:pPr>
              <w:pStyle w:val="Tabletext"/>
              <w:rPr>
                <w:rFonts w:eastAsia="SimSun"/>
              </w:rPr>
            </w:pPr>
            <w:r w:rsidRPr="00527337">
              <w:t xml:space="preserve">Receiver IF 3 dB bandwidth </w:t>
            </w:r>
          </w:p>
        </w:tc>
        <w:tc>
          <w:tcPr>
            <w:tcW w:w="1157" w:type="dxa"/>
          </w:tcPr>
          <w:p w14:paraId="3C490865"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03" w:type="dxa"/>
          </w:tcPr>
          <w:p w14:paraId="58D3DAB7" w14:textId="77777777" w:rsidR="00937FF1" w:rsidRPr="00527337" w:rsidRDefault="00937FF1" w:rsidP="00AA3637">
            <w:pPr>
              <w:pStyle w:val="Tabletext"/>
            </w:pPr>
            <w:r w:rsidRPr="00527337">
              <w:t>0.48</w:t>
            </w:r>
          </w:p>
        </w:tc>
        <w:tc>
          <w:tcPr>
            <w:tcW w:w="2602" w:type="dxa"/>
          </w:tcPr>
          <w:p w14:paraId="527A7805" w14:textId="77777777" w:rsidR="00937FF1" w:rsidRPr="00527337" w:rsidRDefault="00937FF1" w:rsidP="00AA3637">
            <w:pPr>
              <w:pStyle w:val="Tabletext"/>
            </w:pPr>
            <w:r w:rsidRPr="00527337">
              <w:t>0.5</w:t>
            </w:r>
          </w:p>
        </w:tc>
        <w:tc>
          <w:tcPr>
            <w:tcW w:w="2603" w:type="dxa"/>
          </w:tcPr>
          <w:p w14:paraId="3F5B33FB" w14:textId="77777777" w:rsidR="00937FF1" w:rsidRPr="00527337" w:rsidRDefault="00937FF1" w:rsidP="00AA3637">
            <w:pPr>
              <w:pStyle w:val="Tabletext"/>
            </w:pPr>
            <w:r w:rsidRPr="00527337">
              <w:t>0.52</w:t>
            </w:r>
          </w:p>
        </w:tc>
        <w:tc>
          <w:tcPr>
            <w:tcW w:w="2656" w:type="dxa"/>
          </w:tcPr>
          <w:p w14:paraId="28E5E7B2" w14:textId="77777777" w:rsidR="00937FF1" w:rsidRPr="00527337" w:rsidRDefault="00937FF1" w:rsidP="00AA3637">
            <w:pPr>
              <w:pStyle w:val="Tabletext"/>
            </w:pPr>
            <w:r w:rsidRPr="00527337">
              <w:t>10</w:t>
            </w:r>
          </w:p>
        </w:tc>
      </w:tr>
      <w:tr w:rsidR="00937FF1" w:rsidRPr="00527337" w14:paraId="62F71671" w14:textId="77777777" w:rsidTr="00AA3637">
        <w:trPr>
          <w:jc w:val="center"/>
        </w:trPr>
        <w:tc>
          <w:tcPr>
            <w:tcW w:w="2838" w:type="dxa"/>
          </w:tcPr>
          <w:p w14:paraId="05762A2C" w14:textId="77777777" w:rsidR="00937FF1" w:rsidRPr="00527337" w:rsidRDefault="00937FF1" w:rsidP="00AA3637">
            <w:pPr>
              <w:pStyle w:val="Tabletext"/>
            </w:pPr>
            <w:r w:rsidRPr="00527337">
              <w:t xml:space="preserve">Sensitivity </w:t>
            </w:r>
          </w:p>
        </w:tc>
        <w:tc>
          <w:tcPr>
            <w:tcW w:w="1157" w:type="dxa"/>
          </w:tcPr>
          <w:p w14:paraId="213C854C"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603" w:type="dxa"/>
          </w:tcPr>
          <w:p w14:paraId="29D267A3" w14:textId="77777777" w:rsidR="00937FF1" w:rsidRPr="00527337" w:rsidRDefault="00937FF1" w:rsidP="00AA3637">
            <w:pPr>
              <w:pStyle w:val="Tabletext"/>
            </w:pPr>
            <w:r>
              <w:t>–</w:t>
            </w:r>
          </w:p>
        </w:tc>
        <w:tc>
          <w:tcPr>
            <w:tcW w:w="2602" w:type="dxa"/>
          </w:tcPr>
          <w:p w14:paraId="07DEA672" w14:textId="77777777" w:rsidR="00937FF1" w:rsidRPr="00527337" w:rsidRDefault="00937FF1" w:rsidP="00AA3637">
            <w:pPr>
              <w:pStyle w:val="Tabletext"/>
            </w:pPr>
            <w:r w:rsidRPr="00527337">
              <w:sym w:font="Symbol" w:char="F02D"/>
            </w:r>
            <w:r w:rsidRPr="00527337">
              <w:t>113</w:t>
            </w:r>
          </w:p>
        </w:tc>
        <w:tc>
          <w:tcPr>
            <w:tcW w:w="2603" w:type="dxa"/>
          </w:tcPr>
          <w:p w14:paraId="03A408CF" w14:textId="77777777" w:rsidR="00937FF1" w:rsidRPr="00527337" w:rsidRDefault="00937FF1" w:rsidP="00AA3637">
            <w:pPr>
              <w:pStyle w:val="Tabletext"/>
            </w:pPr>
            <w:r w:rsidRPr="00527337">
              <w:sym w:font="Symbol" w:char="F02D"/>
            </w:r>
            <w:r w:rsidRPr="00527337">
              <w:t>113</w:t>
            </w:r>
          </w:p>
        </w:tc>
        <w:tc>
          <w:tcPr>
            <w:tcW w:w="2656" w:type="dxa"/>
          </w:tcPr>
          <w:p w14:paraId="46F292D0" w14:textId="77777777" w:rsidR="00937FF1" w:rsidRPr="00527337" w:rsidRDefault="00937FF1" w:rsidP="00AA3637">
            <w:pPr>
              <w:pStyle w:val="Tabletext"/>
            </w:pPr>
            <w:r w:rsidRPr="00527337">
              <w:sym w:font="Symbol" w:char="F02D"/>
            </w:r>
            <w:r w:rsidRPr="00527337">
              <w:t>112</w:t>
            </w:r>
          </w:p>
        </w:tc>
      </w:tr>
      <w:tr w:rsidR="00937FF1" w:rsidRPr="00527337" w14:paraId="7ECF5907" w14:textId="77777777" w:rsidTr="00AA3637">
        <w:trPr>
          <w:jc w:val="center"/>
        </w:trPr>
        <w:tc>
          <w:tcPr>
            <w:tcW w:w="2838" w:type="dxa"/>
          </w:tcPr>
          <w:p w14:paraId="3C24E7EF" w14:textId="77777777" w:rsidR="00937FF1" w:rsidRPr="00527337" w:rsidRDefault="00937FF1" w:rsidP="00AA3637">
            <w:pPr>
              <w:pStyle w:val="Tabletext"/>
            </w:pPr>
            <w:r w:rsidRPr="00527337">
              <w:t xml:space="preserve">Noise power </w:t>
            </w:r>
          </w:p>
        </w:tc>
        <w:tc>
          <w:tcPr>
            <w:tcW w:w="1157" w:type="dxa"/>
          </w:tcPr>
          <w:p w14:paraId="6EE29177"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603" w:type="dxa"/>
          </w:tcPr>
          <w:p w14:paraId="04F373AD" w14:textId="77777777" w:rsidR="00937FF1" w:rsidRPr="00527337" w:rsidRDefault="00937FF1" w:rsidP="00AA3637">
            <w:pPr>
              <w:pStyle w:val="Tabletext"/>
            </w:pPr>
            <w:r>
              <w:t>–</w:t>
            </w:r>
          </w:p>
        </w:tc>
        <w:tc>
          <w:tcPr>
            <w:tcW w:w="2602" w:type="dxa"/>
          </w:tcPr>
          <w:p w14:paraId="0AA967A0" w14:textId="77777777" w:rsidR="00937FF1" w:rsidRPr="00527337" w:rsidRDefault="00937FF1" w:rsidP="00AA3637">
            <w:pPr>
              <w:pStyle w:val="Tabletext"/>
            </w:pPr>
            <w:r>
              <w:t>–</w:t>
            </w:r>
          </w:p>
        </w:tc>
        <w:tc>
          <w:tcPr>
            <w:tcW w:w="2603" w:type="dxa"/>
          </w:tcPr>
          <w:p w14:paraId="1FF92C4F" w14:textId="77777777" w:rsidR="00937FF1" w:rsidRPr="00527337" w:rsidRDefault="00937FF1" w:rsidP="00AA3637">
            <w:pPr>
              <w:pStyle w:val="Tabletext"/>
            </w:pPr>
            <w:r>
              <w:t>–</w:t>
            </w:r>
          </w:p>
        </w:tc>
        <w:tc>
          <w:tcPr>
            <w:tcW w:w="2656" w:type="dxa"/>
          </w:tcPr>
          <w:p w14:paraId="35259B9B" w14:textId="77777777" w:rsidR="00937FF1" w:rsidRPr="00527337" w:rsidRDefault="00937FF1" w:rsidP="00AA3637">
            <w:pPr>
              <w:pStyle w:val="Tabletext"/>
            </w:pPr>
          </w:p>
        </w:tc>
      </w:tr>
      <w:tr w:rsidR="00937FF1" w:rsidRPr="00527337" w14:paraId="234EF32E" w14:textId="77777777" w:rsidTr="00AA3637">
        <w:trPr>
          <w:jc w:val="center"/>
        </w:trPr>
        <w:tc>
          <w:tcPr>
            <w:tcW w:w="2838" w:type="dxa"/>
          </w:tcPr>
          <w:p w14:paraId="73976BEF" w14:textId="77777777" w:rsidR="00937FF1" w:rsidRPr="00527337" w:rsidRDefault="00937FF1" w:rsidP="00AA3637">
            <w:pPr>
              <w:pStyle w:val="Tabletext"/>
            </w:pPr>
            <w:r w:rsidRPr="00527337">
              <w:t xml:space="preserve">Receive noise figure </w:t>
            </w:r>
          </w:p>
        </w:tc>
        <w:tc>
          <w:tcPr>
            <w:tcW w:w="1157" w:type="dxa"/>
          </w:tcPr>
          <w:p w14:paraId="13149C8C"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603" w:type="dxa"/>
          </w:tcPr>
          <w:p w14:paraId="18C66FEB" w14:textId="77777777" w:rsidR="00937FF1" w:rsidRPr="00527337" w:rsidRDefault="00937FF1" w:rsidP="00AA3637">
            <w:pPr>
              <w:pStyle w:val="Tabletext"/>
            </w:pPr>
            <w:r w:rsidRPr="00527337">
              <w:t>3.6</w:t>
            </w:r>
          </w:p>
        </w:tc>
        <w:tc>
          <w:tcPr>
            <w:tcW w:w="2602" w:type="dxa"/>
          </w:tcPr>
          <w:p w14:paraId="0FC041AC" w14:textId="77777777" w:rsidR="00937FF1" w:rsidRPr="00527337" w:rsidRDefault="00937FF1" w:rsidP="00AA3637">
            <w:pPr>
              <w:pStyle w:val="Tabletext"/>
            </w:pPr>
            <w:r w:rsidRPr="00527337">
              <w:t>3.5</w:t>
            </w:r>
          </w:p>
        </w:tc>
        <w:tc>
          <w:tcPr>
            <w:tcW w:w="2603" w:type="dxa"/>
          </w:tcPr>
          <w:p w14:paraId="5DA418E8" w14:textId="77777777" w:rsidR="00937FF1" w:rsidRPr="00527337" w:rsidRDefault="00937FF1" w:rsidP="00AA3637">
            <w:pPr>
              <w:pStyle w:val="Tabletext"/>
            </w:pPr>
            <w:r w:rsidRPr="00527337">
              <w:t>3.4</w:t>
            </w:r>
          </w:p>
        </w:tc>
        <w:tc>
          <w:tcPr>
            <w:tcW w:w="2656" w:type="dxa"/>
          </w:tcPr>
          <w:p w14:paraId="7B5C69AC" w14:textId="77777777" w:rsidR="00937FF1" w:rsidRPr="00527337" w:rsidRDefault="00937FF1" w:rsidP="00AA3637">
            <w:pPr>
              <w:pStyle w:val="Tabletext"/>
            </w:pPr>
            <w:r w:rsidRPr="00527337">
              <w:t>4.5</w:t>
            </w:r>
          </w:p>
        </w:tc>
      </w:tr>
      <w:tr w:rsidR="00937FF1" w:rsidRPr="00527337" w14:paraId="6F591F4E" w14:textId="77777777" w:rsidTr="00AA3637">
        <w:trPr>
          <w:jc w:val="center"/>
        </w:trPr>
        <w:tc>
          <w:tcPr>
            <w:tcW w:w="2838" w:type="dxa"/>
          </w:tcPr>
          <w:p w14:paraId="26D403C1" w14:textId="77777777" w:rsidR="00937FF1" w:rsidRPr="00527337" w:rsidRDefault="00937FF1" w:rsidP="00AA3637">
            <w:pPr>
              <w:pStyle w:val="Tabletext"/>
            </w:pPr>
            <w:r w:rsidRPr="00527337">
              <w:t xml:space="preserve">Chirp bandwidth </w:t>
            </w:r>
          </w:p>
        </w:tc>
        <w:tc>
          <w:tcPr>
            <w:tcW w:w="1157" w:type="dxa"/>
          </w:tcPr>
          <w:p w14:paraId="2EA0C700"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03" w:type="dxa"/>
          </w:tcPr>
          <w:p w14:paraId="68FF1434" w14:textId="77777777" w:rsidR="00937FF1" w:rsidRPr="00527337" w:rsidRDefault="00937FF1" w:rsidP="00AA3637">
            <w:pPr>
              <w:pStyle w:val="Tabletext"/>
            </w:pPr>
            <w:r w:rsidRPr="00527337">
              <w:t>Not specified</w:t>
            </w:r>
          </w:p>
        </w:tc>
        <w:tc>
          <w:tcPr>
            <w:tcW w:w="2602" w:type="dxa"/>
          </w:tcPr>
          <w:p w14:paraId="1CB6FA7D" w14:textId="77777777" w:rsidR="00937FF1" w:rsidRPr="00527337" w:rsidRDefault="00937FF1" w:rsidP="00AA3637">
            <w:pPr>
              <w:pStyle w:val="Tabletext"/>
            </w:pPr>
            <w:r w:rsidRPr="00527337">
              <w:t>Not specified</w:t>
            </w:r>
          </w:p>
        </w:tc>
        <w:tc>
          <w:tcPr>
            <w:tcW w:w="2603" w:type="dxa"/>
          </w:tcPr>
          <w:p w14:paraId="32B460F5" w14:textId="77777777" w:rsidR="00937FF1" w:rsidRPr="00527337" w:rsidRDefault="00937FF1" w:rsidP="00AA3637">
            <w:pPr>
              <w:pStyle w:val="Tabletext"/>
            </w:pPr>
            <w:r w:rsidRPr="00527337">
              <w:t>Not specified</w:t>
            </w:r>
          </w:p>
        </w:tc>
        <w:tc>
          <w:tcPr>
            <w:tcW w:w="2656" w:type="dxa"/>
          </w:tcPr>
          <w:p w14:paraId="4CF85EC9" w14:textId="77777777" w:rsidR="00937FF1" w:rsidRPr="00527337" w:rsidRDefault="00937FF1" w:rsidP="00AA3637">
            <w:pPr>
              <w:pStyle w:val="Tabletext"/>
            </w:pPr>
            <w:r w:rsidRPr="00527337">
              <w:t>10</w:t>
            </w:r>
          </w:p>
        </w:tc>
      </w:tr>
      <w:tr w:rsidR="00937FF1" w:rsidRPr="00527337" w14:paraId="4C51F922" w14:textId="77777777" w:rsidTr="00AA3637">
        <w:trPr>
          <w:jc w:val="center"/>
        </w:trPr>
        <w:tc>
          <w:tcPr>
            <w:tcW w:w="2838" w:type="dxa"/>
          </w:tcPr>
          <w:p w14:paraId="4912EED1" w14:textId="77777777" w:rsidR="00937FF1" w:rsidRPr="00527337" w:rsidRDefault="00937FF1" w:rsidP="00AA3637">
            <w:pPr>
              <w:pStyle w:val="Tabletext"/>
              <w:rPr>
                <w:lang w:val="de-DE"/>
              </w:rPr>
            </w:pPr>
            <w:r w:rsidRPr="00527337">
              <w:rPr>
                <w:lang w:val="de-DE"/>
              </w:rPr>
              <w:t xml:space="preserve">RF emission bandwidth </w:t>
            </w:r>
          </w:p>
          <w:p w14:paraId="7660AEF3" w14:textId="77777777" w:rsidR="00937FF1" w:rsidRPr="00527337" w:rsidRDefault="00937FF1" w:rsidP="00AA3637">
            <w:pPr>
              <w:pStyle w:val="Tabletext"/>
              <w:rPr>
                <w:lang w:val="de-DE"/>
              </w:rPr>
            </w:pPr>
            <w:r w:rsidRPr="00527337">
              <w:rPr>
                <w:lang w:val="de-DE"/>
              </w:rPr>
              <w:t>–</w:t>
            </w:r>
            <w:r w:rsidRPr="00527337">
              <w:rPr>
                <w:lang w:val="de-DE"/>
              </w:rPr>
              <w:tab/>
              <w:t>3 dB</w:t>
            </w:r>
          </w:p>
          <w:p w14:paraId="7624971C" w14:textId="77777777" w:rsidR="00937FF1" w:rsidRPr="00527337" w:rsidRDefault="00937FF1" w:rsidP="00AA3637">
            <w:pPr>
              <w:pStyle w:val="Tabletext"/>
              <w:rPr>
                <w:lang w:val="de-DE"/>
              </w:rPr>
            </w:pPr>
            <w:r w:rsidRPr="00527337">
              <w:rPr>
                <w:lang w:val="de-DE"/>
              </w:rPr>
              <w:t>–</w:t>
            </w:r>
            <w:r w:rsidRPr="00527337">
              <w:rPr>
                <w:lang w:val="de-DE"/>
              </w:rPr>
              <w:tab/>
              <w:t>20 dB</w:t>
            </w:r>
          </w:p>
        </w:tc>
        <w:tc>
          <w:tcPr>
            <w:tcW w:w="1157" w:type="dxa"/>
          </w:tcPr>
          <w:p w14:paraId="74C610AB"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03" w:type="dxa"/>
          </w:tcPr>
          <w:p w14:paraId="6D7A67EE" w14:textId="77777777" w:rsidR="00937FF1" w:rsidRPr="00527337" w:rsidRDefault="00937FF1" w:rsidP="00AA3637">
            <w:pPr>
              <w:pStyle w:val="Tabletext"/>
            </w:pPr>
          </w:p>
          <w:p w14:paraId="0BF20063" w14:textId="77777777" w:rsidR="00937FF1" w:rsidRPr="00527337" w:rsidRDefault="00937FF1" w:rsidP="00AA3637">
            <w:pPr>
              <w:pStyle w:val="Tabletext"/>
            </w:pPr>
            <w:r w:rsidRPr="00527337">
              <w:t>Not specified</w:t>
            </w:r>
          </w:p>
          <w:p w14:paraId="5E05913B" w14:textId="77777777" w:rsidR="00937FF1" w:rsidRPr="00527337" w:rsidRDefault="00937FF1" w:rsidP="00AA3637">
            <w:pPr>
              <w:pStyle w:val="Tabletext"/>
            </w:pPr>
            <w:r w:rsidRPr="00527337">
              <w:t>Not specified</w:t>
            </w:r>
          </w:p>
        </w:tc>
        <w:tc>
          <w:tcPr>
            <w:tcW w:w="2602" w:type="dxa"/>
          </w:tcPr>
          <w:p w14:paraId="16A17847" w14:textId="77777777" w:rsidR="00937FF1" w:rsidRPr="00527337" w:rsidRDefault="00937FF1" w:rsidP="00AA3637">
            <w:pPr>
              <w:pStyle w:val="Tabletext"/>
            </w:pPr>
          </w:p>
          <w:p w14:paraId="4B8FE83A" w14:textId="77777777" w:rsidR="00937FF1" w:rsidRPr="00527337" w:rsidRDefault="00937FF1" w:rsidP="00AA3637">
            <w:pPr>
              <w:pStyle w:val="Tabletext"/>
            </w:pPr>
            <w:r w:rsidRPr="00527337">
              <w:t>Not specified</w:t>
            </w:r>
          </w:p>
          <w:p w14:paraId="6ACCC7E5" w14:textId="77777777" w:rsidR="00937FF1" w:rsidRPr="00527337" w:rsidRDefault="00937FF1" w:rsidP="00AA3637">
            <w:pPr>
              <w:pStyle w:val="Tabletext"/>
            </w:pPr>
            <w:r w:rsidRPr="00527337">
              <w:t>Not specified</w:t>
            </w:r>
          </w:p>
        </w:tc>
        <w:tc>
          <w:tcPr>
            <w:tcW w:w="2603" w:type="dxa"/>
          </w:tcPr>
          <w:p w14:paraId="4D1D7954" w14:textId="77777777" w:rsidR="00937FF1" w:rsidRPr="00527337" w:rsidRDefault="00937FF1" w:rsidP="00AA3637">
            <w:pPr>
              <w:pStyle w:val="Tabletext"/>
            </w:pPr>
          </w:p>
          <w:p w14:paraId="7EC45CF6" w14:textId="77777777" w:rsidR="00937FF1" w:rsidRPr="00527337" w:rsidRDefault="00937FF1" w:rsidP="00AA3637">
            <w:pPr>
              <w:pStyle w:val="Tabletext"/>
            </w:pPr>
            <w:r w:rsidRPr="00527337">
              <w:t>Not specified</w:t>
            </w:r>
          </w:p>
          <w:p w14:paraId="4E2F3437" w14:textId="77777777" w:rsidR="00937FF1" w:rsidRPr="00527337" w:rsidRDefault="00937FF1" w:rsidP="00AA3637">
            <w:pPr>
              <w:pStyle w:val="Tabletext"/>
            </w:pPr>
            <w:r w:rsidRPr="00527337">
              <w:t>Not specified</w:t>
            </w:r>
          </w:p>
        </w:tc>
        <w:tc>
          <w:tcPr>
            <w:tcW w:w="2656" w:type="dxa"/>
          </w:tcPr>
          <w:p w14:paraId="03F2FCB9" w14:textId="77777777" w:rsidR="00937FF1" w:rsidRPr="00527337" w:rsidRDefault="00937FF1" w:rsidP="00AA3637">
            <w:pPr>
              <w:pStyle w:val="Tabletext"/>
            </w:pPr>
          </w:p>
          <w:p w14:paraId="1BD5F769" w14:textId="77777777" w:rsidR="00937FF1" w:rsidRPr="00527337" w:rsidRDefault="00937FF1" w:rsidP="00AA3637">
            <w:pPr>
              <w:pStyle w:val="Tabletext"/>
            </w:pPr>
            <w:r w:rsidRPr="00527337">
              <w:t>5.5</w:t>
            </w:r>
          </w:p>
          <w:p w14:paraId="7A814571" w14:textId="77777777" w:rsidR="00937FF1" w:rsidRPr="00527337" w:rsidRDefault="00937FF1" w:rsidP="00AA3637">
            <w:pPr>
              <w:pStyle w:val="Tabletext"/>
            </w:pPr>
            <w:r w:rsidRPr="00527337">
              <w:t>11</w:t>
            </w:r>
          </w:p>
        </w:tc>
      </w:tr>
    </w:tbl>
    <w:p w14:paraId="7FCF7B91" w14:textId="77777777" w:rsidR="00937FF1" w:rsidRPr="00527337" w:rsidRDefault="00937FF1" w:rsidP="00937FF1">
      <w:pPr>
        <w:pStyle w:val="Tablefin"/>
      </w:pPr>
    </w:p>
    <w:p w14:paraId="55C4714C" w14:textId="77777777" w:rsidR="00937FF1" w:rsidRDefault="00937FF1" w:rsidP="00937FF1">
      <w:pPr>
        <w:overflowPunct/>
        <w:autoSpaceDE/>
        <w:autoSpaceDN/>
        <w:adjustRightInd/>
        <w:spacing w:before="0"/>
        <w:textAlignment w:val="auto"/>
      </w:pPr>
      <w:r>
        <w:br w:type="page"/>
      </w:r>
    </w:p>
    <w:p w14:paraId="6C3B41C1" w14:textId="12B2145A" w:rsidR="00937FF1" w:rsidRPr="00527337" w:rsidRDefault="00937FF1" w:rsidP="00937FF1">
      <w:pPr>
        <w:pStyle w:val="TableNo"/>
      </w:pPr>
      <w:r>
        <w:lastRenderedPageBreak/>
        <w:br/>
      </w:r>
      <w:r w:rsidRPr="00527337">
        <w:t>TABLE 4 (</w:t>
      </w:r>
      <w:r w:rsidRPr="00527337">
        <w:rPr>
          <w:i/>
          <w:caps w:val="0"/>
        </w:rPr>
        <w:t>continued</w:t>
      </w:r>
      <w:r w:rsidRPr="00527337">
        <w:t>)</w:t>
      </w:r>
    </w:p>
    <w:tbl>
      <w:tblPr>
        <w:tblW w:w="14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9"/>
        <w:gridCol w:w="832"/>
        <w:gridCol w:w="2421"/>
        <w:gridCol w:w="2605"/>
        <w:gridCol w:w="5418"/>
      </w:tblGrid>
      <w:tr w:rsidR="00937FF1" w:rsidRPr="00527337" w14:paraId="03B45A4E" w14:textId="77777777" w:rsidTr="00901E1D">
        <w:trPr>
          <w:jc w:val="center"/>
        </w:trPr>
        <w:tc>
          <w:tcPr>
            <w:tcW w:w="3209" w:type="dxa"/>
          </w:tcPr>
          <w:p w14:paraId="38567E74" w14:textId="77777777" w:rsidR="00937FF1" w:rsidRPr="00527337" w:rsidRDefault="00937FF1" w:rsidP="00AA3637">
            <w:pPr>
              <w:pStyle w:val="Tablehead"/>
            </w:pPr>
            <w:r w:rsidRPr="00527337">
              <w:t>Characteristics</w:t>
            </w:r>
          </w:p>
        </w:tc>
        <w:tc>
          <w:tcPr>
            <w:tcW w:w="832" w:type="dxa"/>
          </w:tcPr>
          <w:p w14:paraId="693DECFF" w14:textId="77777777" w:rsidR="00937FF1" w:rsidRPr="00527337" w:rsidRDefault="00937FF1" w:rsidP="00AA3637">
            <w:pPr>
              <w:pStyle w:val="Tablehead"/>
            </w:pPr>
            <w:r w:rsidRPr="00527337">
              <w:t>Units</w:t>
            </w:r>
          </w:p>
        </w:tc>
        <w:tc>
          <w:tcPr>
            <w:tcW w:w="2421" w:type="dxa"/>
          </w:tcPr>
          <w:p w14:paraId="07B9F012" w14:textId="77777777" w:rsidR="00937FF1" w:rsidRPr="00527337" w:rsidRDefault="00937FF1" w:rsidP="00AA3637">
            <w:pPr>
              <w:pStyle w:val="Tablehead"/>
            </w:pPr>
            <w:r w:rsidRPr="00527337">
              <w:t>System G17</w:t>
            </w:r>
          </w:p>
        </w:tc>
        <w:tc>
          <w:tcPr>
            <w:tcW w:w="2605" w:type="dxa"/>
          </w:tcPr>
          <w:p w14:paraId="033B9891" w14:textId="77777777" w:rsidR="00937FF1" w:rsidRPr="00527337" w:rsidRDefault="00937FF1" w:rsidP="00AA3637">
            <w:pPr>
              <w:pStyle w:val="Tablehead"/>
            </w:pPr>
            <w:r w:rsidRPr="00527337">
              <w:t>System G18</w:t>
            </w:r>
          </w:p>
        </w:tc>
        <w:tc>
          <w:tcPr>
            <w:tcW w:w="5418" w:type="dxa"/>
          </w:tcPr>
          <w:p w14:paraId="2058A4BB" w14:textId="77777777" w:rsidR="00937FF1" w:rsidRPr="00527337" w:rsidRDefault="00937FF1" w:rsidP="00AA3637">
            <w:pPr>
              <w:pStyle w:val="Tablehead"/>
            </w:pPr>
            <w:r w:rsidRPr="00527337">
              <w:t>System G19</w:t>
            </w:r>
          </w:p>
        </w:tc>
      </w:tr>
      <w:tr w:rsidR="00937FF1" w:rsidRPr="00527337" w14:paraId="6F79FE15" w14:textId="77777777" w:rsidTr="00901E1D">
        <w:trPr>
          <w:jc w:val="center"/>
        </w:trPr>
        <w:tc>
          <w:tcPr>
            <w:tcW w:w="3209" w:type="dxa"/>
          </w:tcPr>
          <w:p w14:paraId="38F90793" w14:textId="77777777" w:rsidR="00937FF1" w:rsidRPr="00527337" w:rsidRDefault="00937FF1" w:rsidP="00AA3637">
            <w:pPr>
              <w:pStyle w:val="Tabletext"/>
            </w:pPr>
            <w:r w:rsidRPr="00527337">
              <w:t>Function</w:t>
            </w:r>
          </w:p>
        </w:tc>
        <w:tc>
          <w:tcPr>
            <w:tcW w:w="832" w:type="dxa"/>
          </w:tcPr>
          <w:p w14:paraId="44A476CE" w14:textId="77777777" w:rsidR="00937FF1" w:rsidRPr="00527337" w:rsidRDefault="00937FF1" w:rsidP="00AA3637">
            <w:pPr>
              <w:pStyle w:val="Tabletext"/>
              <w:jc w:val="center"/>
            </w:pPr>
          </w:p>
        </w:tc>
        <w:tc>
          <w:tcPr>
            <w:tcW w:w="2421" w:type="dxa"/>
          </w:tcPr>
          <w:p w14:paraId="746EA5F5" w14:textId="77777777" w:rsidR="00937FF1" w:rsidRPr="00527337" w:rsidRDefault="00937FF1" w:rsidP="00AA3637">
            <w:pPr>
              <w:pStyle w:val="Tabletext"/>
            </w:pPr>
            <w:r w:rsidRPr="00527337">
              <w:t>Multipurpose Surveillance, scanning, Tracking</w:t>
            </w:r>
          </w:p>
        </w:tc>
        <w:tc>
          <w:tcPr>
            <w:tcW w:w="2605" w:type="dxa"/>
          </w:tcPr>
          <w:p w14:paraId="53E1A223" w14:textId="77777777" w:rsidR="00937FF1" w:rsidRPr="00527337" w:rsidRDefault="00937FF1" w:rsidP="00AA3637">
            <w:pPr>
              <w:pStyle w:val="Tabletext"/>
            </w:pPr>
            <w:r w:rsidRPr="00527337">
              <w:t>Airport surface detection equipment</w:t>
            </w:r>
          </w:p>
        </w:tc>
        <w:tc>
          <w:tcPr>
            <w:tcW w:w="5418" w:type="dxa"/>
          </w:tcPr>
          <w:p w14:paraId="1215F58E" w14:textId="77777777" w:rsidR="00937FF1" w:rsidRPr="00527337" w:rsidRDefault="00937FF1" w:rsidP="00AA3637">
            <w:pPr>
              <w:pStyle w:val="Tabletext"/>
            </w:pPr>
            <w:r w:rsidRPr="00527337">
              <w:t>Airport surface detection equipment</w:t>
            </w:r>
          </w:p>
        </w:tc>
      </w:tr>
      <w:tr w:rsidR="00937FF1" w:rsidRPr="00527337" w14:paraId="61AAC158" w14:textId="77777777" w:rsidTr="00901E1D">
        <w:trPr>
          <w:jc w:val="center"/>
        </w:trPr>
        <w:tc>
          <w:tcPr>
            <w:tcW w:w="3209" w:type="dxa"/>
          </w:tcPr>
          <w:p w14:paraId="36155FFE" w14:textId="77777777" w:rsidR="00937FF1" w:rsidRPr="00527337" w:rsidRDefault="00937FF1" w:rsidP="00AA3637">
            <w:pPr>
              <w:pStyle w:val="Tabletext"/>
            </w:pPr>
            <w:r w:rsidRPr="00527337">
              <w:t xml:space="preserve">Platform type </w:t>
            </w:r>
          </w:p>
        </w:tc>
        <w:tc>
          <w:tcPr>
            <w:tcW w:w="832" w:type="dxa"/>
          </w:tcPr>
          <w:p w14:paraId="6D10708F" w14:textId="77777777" w:rsidR="00937FF1" w:rsidRPr="00527337" w:rsidRDefault="00937FF1" w:rsidP="00AA3637">
            <w:pPr>
              <w:pStyle w:val="Tabletext"/>
              <w:jc w:val="center"/>
            </w:pPr>
          </w:p>
        </w:tc>
        <w:tc>
          <w:tcPr>
            <w:tcW w:w="2421" w:type="dxa"/>
          </w:tcPr>
          <w:p w14:paraId="2ABAFD42" w14:textId="77777777" w:rsidR="00937FF1" w:rsidRPr="00527337" w:rsidRDefault="00937FF1" w:rsidP="00AA3637">
            <w:pPr>
              <w:pStyle w:val="Tabletext"/>
            </w:pPr>
            <w:r w:rsidRPr="00527337">
              <w:t>Ground (trailer)</w:t>
            </w:r>
          </w:p>
        </w:tc>
        <w:tc>
          <w:tcPr>
            <w:tcW w:w="2605" w:type="dxa"/>
          </w:tcPr>
          <w:p w14:paraId="6292A89D" w14:textId="77777777" w:rsidR="00937FF1" w:rsidRPr="00527337" w:rsidRDefault="00937FF1" w:rsidP="00AA3637">
            <w:pPr>
              <w:pStyle w:val="Tabletext"/>
            </w:pPr>
            <w:r w:rsidRPr="00527337">
              <w:t>Ground</w:t>
            </w:r>
          </w:p>
        </w:tc>
        <w:tc>
          <w:tcPr>
            <w:tcW w:w="5418" w:type="dxa"/>
          </w:tcPr>
          <w:p w14:paraId="2F5B6E7F" w14:textId="77777777" w:rsidR="00937FF1" w:rsidRPr="00527337" w:rsidRDefault="00937FF1" w:rsidP="00AA3637">
            <w:pPr>
              <w:pStyle w:val="Tabletext"/>
            </w:pPr>
            <w:r w:rsidRPr="00527337">
              <w:t>Ground</w:t>
            </w:r>
          </w:p>
        </w:tc>
      </w:tr>
      <w:tr w:rsidR="00937FF1" w:rsidRPr="00A225B7" w14:paraId="42B0E137" w14:textId="77777777" w:rsidTr="00901E1D">
        <w:trPr>
          <w:jc w:val="center"/>
        </w:trPr>
        <w:tc>
          <w:tcPr>
            <w:tcW w:w="3209" w:type="dxa"/>
          </w:tcPr>
          <w:p w14:paraId="6EC84A8C" w14:textId="77777777" w:rsidR="00937FF1" w:rsidRPr="00527337" w:rsidRDefault="00937FF1" w:rsidP="00AA3637">
            <w:pPr>
              <w:pStyle w:val="Tabletext"/>
            </w:pPr>
            <w:r w:rsidRPr="00527337">
              <w:t xml:space="preserve">Tuning range </w:t>
            </w:r>
          </w:p>
        </w:tc>
        <w:tc>
          <w:tcPr>
            <w:tcW w:w="832" w:type="dxa"/>
          </w:tcPr>
          <w:p w14:paraId="14E0C730"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421" w:type="dxa"/>
          </w:tcPr>
          <w:p w14:paraId="0E462653" w14:textId="77777777" w:rsidR="00937FF1" w:rsidRPr="00527337" w:rsidRDefault="00937FF1" w:rsidP="00AA3637">
            <w:pPr>
              <w:pStyle w:val="Tabletext"/>
            </w:pPr>
            <w:r w:rsidRPr="00527337">
              <w:t>9 200-9 900</w:t>
            </w:r>
          </w:p>
        </w:tc>
        <w:tc>
          <w:tcPr>
            <w:tcW w:w="2605" w:type="dxa"/>
          </w:tcPr>
          <w:p w14:paraId="3439063C" w14:textId="77777777" w:rsidR="00937FF1" w:rsidRPr="00D43998" w:rsidRDefault="00937FF1" w:rsidP="00AA3637">
            <w:pPr>
              <w:pStyle w:val="Tabletext"/>
              <w:rPr>
                <w:lang w:val="en-US"/>
              </w:rPr>
            </w:pPr>
            <w:r w:rsidRPr="00D43998">
              <w:rPr>
                <w:lang w:val="en-US"/>
              </w:rPr>
              <w:t>9 0009 200; pulse-to-pulse agile over 16 frequencies predefined hopping</w:t>
            </w:r>
          </w:p>
        </w:tc>
        <w:tc>
          <w:tcPr>
            <w:tcW w:w="5418" w:type="dxa"/>
          </w:tcPr>
          <w:p w14:paraId="0AB0FB99" w14:textId="77777777" w:rsidR="00937FF1" w:rsidRPr="00D43998" w:rsidRDefault="00937FF1" w:rsidP="00AA3637">
            <w:pPr>
              <w:pStyle w:val="Tabletext"/>
              <w:rPr>
                <w:lang w:val="en-US"/>
              </w:rPr>
            </w:pPr>
            <w:r w:rsidRPr="00D43998">
              <w:rPr>
                <w:lang w:val="en-US"/>
              </w:rPr>
              <w:t>9 000-9 200; pulse-to-pulse agile</w:t>
            </w:r>
            <w:r w:rsidRPr="00D43998">
              <w:rPr>
                <w:lang w:val="en-US"/>
              </w:rPr>
              <w:br/>
              <w:t>over 4 frequencies predefined hopping</w:t>
            </w:r>
          </w:p>
        </w:tc>
      </w:tr>
      <w:tr w:rsidR="00937FF1" w:rsidRPr="00A225B7" w14:paraId="7D7E6D14" w14:textId="77777777" w:rsidTr="00901E1D">
        <w:trPr>
          <w:jc w:val="center"/>
        </w:trPr>
        <w:tc>
          <w:tcPr>
            <w:tcW w:w="3209" w:type="dxa"/>
          </w:tcPr>
          <w:p w14:paraId="16BCE382" w14:textId="77777777" w:rsidR="00937FF1" w:rsidRPr="00527337" w:rsidRDefault="00937FF1" w:rsidP="00AA3637">
            <w:pPr>
              <w:pStyle w:val="Tabletext"/>
            </w:pPr>
            <w:r w:rsidRPr="00527337">
              <w:t>Modulation</w:t>
            </w:r>
          </w:p>
        </w:tc>
        <w:tc>
          <w:tcPr>
            <w:tcW w:w="832" w:type="dxa"/>
          </w:tcPr>
          <w:p w14:paraId="6770B49C" w14:textId="77777777" w:rsidR="00937FF1" w:rsidRPr="00527337" w:rsidRDefault="00937FF1" w:rsidP="00AA3637">
            <w:pPr>
              <w:pStyle w:val="Tabletext"/>
              <w:jc w:val="center"/>
            </w:pPr>
          </w:p>
        </w:tc>
        <w:tc>
          <w:tcPr>
            <w:tcW w:w="2421" w:type="dxa"/>
          </w:tcPr>
          <w:p w14:paraId="69CDC253" w14:textId="77777777" w:rsidR="00937FF1" w:rsidRPr="00527337" w:rsidRDefault="00937FF1" w:rsidP="00AA3637">
            <w:pPr>
              <w:pStyle w:val="Tabletext"/>
            </w:pPr>
            <w:r w:rsidRPr="00527337">
              <w:t>Adaptive Pulse, FM</w:t>
            </w:r>
          </w:p>
        </w:tc>
        <w:tc>
          <w:tcPr>
            <w:tcW w:w="2605" w:type="dxa"/>
          </w:tcPr>
          <w:p w14:paraId="15A4DB72" w14:textId="77777777" w:rsidR="00937FF1" w:rsidRPr="00D43998" w:rsidRDefault="00937FF1" w:rsidP="00AA3637">
            <w:pPr>
              <w:pStyle w:val="Tabletext"/>
              <w:rPr>
                <w:lang w:val="en-US"/>
              </w:rPr>
            </w:pPr>
            <w:r w:rsidRPr="00D43998">
              <w:rPr>
                <w:lang w:val="en-US"/>
              </w:rPr>
              <w:t>Plain and LFM pulse pairs</w:t>
            </w:r>
          </w:p>
        </w:tc>
        <w:tc>
          <w:tcPr>
            <w:tcW w:w="5418" w:type="dxa"/>
          </w:tcPr>
          <w:p w14:paraId="70837077" w14:textId="77777777" w:rsidR="00937FF1" w:rsidRPr="00D43998" w:rsidRDefault="00937FF1" w:rsidP="00AA3637">
            <w:pPr>
              <w:pStyle w:val="Tabletext"/>
              <w:rPr>
                <w:lang w:val="en-US"/>
              </w:rPr>
            </w:pPr>
            <w:r w:rsidRPr="00527337">
              <w:rPr>
                <w:lang w:val="en-US"/>
              </w:rPr>
              <w:t>Two LFM pulses define a pulse pair</w:t>
            </w:r>
          </w:p>
        </w:tc>
      </w:tr>
      <w:tr w:rsidR="00937FF1" w:rsidRPr="00527337" w14:paraId="5BCCE271" w14:textId="77777777" w:rsidTr="00901E1D">
        <w:trPr>
          <w:jc w:val="center"/>
        </w:trPr>
        <w:tc>
          <w:tcPr>
            <w:tcW w:w="3209" w:type="dxa"/>
          </w:tcPr>
          <w:p w14:paraId="762B8F2D" w14:textId="77777777" w:rsidR="00937FF1" w:rsidRPr="00527337" w:rsidRDefault="00937FF1" w:rsidP="00AA3637">
            <w:pPr>
              <w:pStyle w:val="Tabletext"/>
            </w:pPr>
            <w:r w:rsidRPr="00527337">
              <w:t>Peak power into antenna</w:t>
            </w:r>
          </w:p>
        </w:tc>
        <w:tc>
          <w:tcPr>
            <w:tcW w:w="832" w:type="dxa"/>
          </w:tcPr>
          <w:p w14:paraId="00209562" w14:textId="77777777" w:rsidR="00937FF1" w:rsidRPr="00527337" w:rsidDel="00E4294F" w:rsidRDefault="00937FF1" w:rsidP="00AA3637">
            <w:pPr>
              <w:pStyle w:val="Tabletext"/>
              <w:keepLines/>
              <w:tabs>
                <w:tab w:val="left" w:leader="dot" w:pos="7938"/>
                <w:tab w:val="center" w:pos="9526"/>
              </w:tabs>
              <w:ind w:left="567" w:hanging="567"/>
              <w:jc w:val="center"/>
            </w:pPr>
            <w:r w:rsidRPr="00527337">
              <w:t>W</w:t>
            </w:r>
          </w:p>
        </w:tc>
        <w:tc>
          <w:tcPr>
            <w:tcW w:w="2421" w:type="dxa"/>
          </w:tcPr>
          <w:p w14:paraId="7D0F7098" w14:textId="77777777" w:rsidR="00937FF1" w:rsidRPr="00527337" w:rsidRDefault="00937FF1" w:rsidP="00AA3637">
            <w:pPr>
              <w:pStyle w:val="Tabletext"/>
            </w:pPr>
            <w:r w:rsidRPr="00527337">
              <w:t>30</w:t>
            </w:r>
            <w:r>
              <w:t>-</w:t>
            </w:r>
            <w:r w:rsidRPr="00527337">
              <w:t>10</w:t>
            </w:r>
            <w:r>
              <w:t> </w:t>
            </w:r>
            <w:r w:rsidRPr="00527337">
              <w:t>000</w:t>
            </w:r>
          </w:p>
        </w:tc>
        <w:tc>
          <w:tcPr>
            <w:tcW w:w="2605" w:type="dxa"/>
          </w:tcPr>
          <w:p w14:paraId="545F6690" w14:textId="77777777" w:rsidR="00937FF1" w:rsidRPr="00527337" w:rsidRDefault="00937FF1" w:rsidP="00AA3637">
            <w:pPr>
              <w:pStyle w:val="Tabletext"/>
            </w:pPr>
            <w:r w:rsidRPr="00527337">
              <w:t>170</w:t>
            </w:r>
          </w:p>
        </w:tc>
        <w:tc>
          <w:tcPr>
            <w:tcW w:w="5418" w:type="dxa"/>
          </w:tcPr>
          <w:p w14:paraId="6AEE8763" w14:textId="77777777" w:rsidR="00937FF1" w:rsidRPr="00527337" w:rsidRDefault="00937FF1" w:rsidP="00AA3637">
            <w:pPr>
              <w:pStyle w:val="Tabletext"/>
            </w:pPr>
            <w:r w:rsidRPr="00527337">
              <w:t>50</w:t>
            </w:r>
          </w:p>
        </w:tc>
      </w:tr>
      <w:tr w:rsidR="00937FF1" w:rsidRPr="00A225B7" w14:paraId="22FEEB08" w14:textId="77777777" w:rsidTr="00901E1D">
        <w:trPr>
          <w:jc w:val="center"/>
        </w:trPr>
        <w:tc>
          <w:tcPr>
            <w:tcW w:w="3209" w:type="dxa"/>
          </w:tcPr>
          <w:p w14:paraId="5E17DE18" w14:textId="77777777" w:rsidR="00937FF1" w:rsidRPr="00D43998" w:rsidRDefault="00937FF1" w:rsidP="00AA3637">
            <w:pPr>
              <w:pStyle w:val="Tabletext"/>
              <w:rPr>
                <w:lang w:val="en-US"/>
              </w:rPr>
            </w:pPr>
            <w:r w:rsidRPr="00D43998">
              <w:rPr>
                <w:lang w:val="en-US"/>
              </w:rPr>
              <w:t xml:space="preserve">Pulse width and pulse repetition rate </w:t>
            </w:r>
          </w:p>
        </w:tc>
        <w:tc>
          <w:tcPr>
            <w:tcW w:w="832" w:type="dxa"/>
          </w:tcPr>
          <w:p w14:paraId="54B01EC7" w14:textId="77777777" w:rsidR="00937FF1" w:rsidRDefault="00937FF1" w:rsidP="00AA3637">
            <w:pPr>
              <w:pStyle w:val="Tabletext"/>
              <w:keepLines/>
              <w:tabs>
                <w:tab w:val="left" w:leader="dot" w:pos="7938"/>
                <w:tab w:val="center" w:pos="9526"/>
              </w:tabs>
              <w:jc w:val="center"/>
            </w:pPr>
            <w:r>
              <w:sym w:font="Symbol" w:char="F06D"/>
            </w:r>
            <w:r w:rsidRPr="00527337">
              <w:t>s</w:t>
            </w:r>
          </w:p>
          <w:p w14:paraId="03998CE4" w14:textId="77777777" w:rsidR="00937FF1" w:rsidRPr="00527337" w:rsidRDefault="00937FF1" w:rsidP="00AA3637">
            <w:pPr>
              <w:pStyle w:val="Tabletext"/>
              <w:keepLines/>
              <w:tabs>
                <w:tab w:val="left" w:leader="dot" w:pos="7938"/>
                <w:tab w:val="center" w:pos="9526"/>
              </w:tabs>
              <w:jc w:val="center"/>
            </w:pPr>
            <w:r w:rsidRPr="00527337">
              <w:t>pps</w:t>
            </w:r>
          </w:p>
        </w:tc>
        <w:tc>
          <w:tcPr>
            <w:tcW w:w="2421" w:type="dxa"/>
          </w:tcPr>
          <w:p w14:paraId="34BEBD14" w14:textId="77777777" w:rsidR="00937FF1" w:rsidRPr="00527337" w:rsidRDefault="00937FF1" w:rsidP="00AA3637">
            <w:pPr>
              <w:pStyle w:val="Tabletext"/>
            </w:pPr>
            <w:r w:rsidRPr="00527337">
              <w:t>0</w:t>
            </w:r>
            <w:r>
              <w:t>.</w:t>
            </w:r>
            <w:r w:rsidRPr="00527337">
              <w:t>15-30 adaptive</w:t>
            </w:r>
          </w:p>
          <w:p w14:paraId="14686F3A" w14:textId="77777777" w:rsidR="00937FF1" w:rsidRPr="00527337" w:rsidRDefault="00937FF1" w:rsidP="00AA3637">
            <w:pPr>
              <w:pStyle w:val="Tabletext"/>
              <w:rPr>
                <w:lang w:val="en-US"/>
              </w:rPr>
            </w:pPr>
            <w:r>
              <w:t>1 000-</w:t>
            </w:r>
            <w:r w:rsidRPr="00527337">
              <w:t>20 000 adaptive</w:t>
            </w:r>
          </w:p>
        </w:tc>
        <w:tc>
          <w:tcPr>
            <w:tcW w:w="2605" w:type="dxa"/>
          </w:tcPr>
          <w:p w14:paraId="057FB813" w14:textId="77777777" w:rsidR="00937FF1" w:rsidRPr="00527337" w:rsidRDefault="00937FF1" w:rsidP="00AA3637">
            <w:pPr>
              <w:pStyle w:val="Tabletext"/>
            </w:pPr>
            <w:r w:rsidRPr="00527337">
              <w:rPr>
                <w:lang w:val="en-US"/>
              </w:rPr>
              <w:t>0.040 and 4.0 (compressed to 0.040)</w:t>
            </w:r>
            <w:r>
              <w:rPr>
                <w:lang w:val="en-US"/>
              </w:rPr>
              <w:t xml:space="preserve"> </w:t>
            </w:r>
            <w:r w:rsidRPr="00527337">
              <w:rPr>
                <w:lang w:val="en-US"/>
              </w:rPr>
              <w:br/>
              <w:t>16 384 each</w:t>
            </w:r>
          </w:p>
        </w:tc>
        <w:tc>
          <w:tcPr>
            <w:tcW w:w="5418" w:type="dxa"/>
          </w:tcPr>
          <w:p w14:paraId="0FC566A1" w14:textId="77777777" w:rsidR="00937FF1" w:rsidRPr="00D43998" w:rsidRDefault="00937FF1" w:rsidP="00AA3637">
            <w:pPr>
              <w:pStyle w:val="Tabletext"/>
              <w:rPr>
                <w:lang w:val="en-US"/>
              </w:rPr>
            </w:pPr>
            <w:r w:rsidRPr="00527337">
              <w:rPr>
                <w:lang w:val="en-US"/>
              </w:rPr>
              <w:t>10.0 and 0.15 at 7 500 (both compressed to 0.040); system maximum average 15 000</w:t>
            </w:r>
          </w:p>
        </w:tc>
      </w:tr>
      <w:tr w:rsidR="00937FF1" w:rsidRPr="00527337" w14:paraId="14719C0F" w14:textId="77777777" w:rsidTr="00901E1D">
        <w:trPr>
          <w:jc w:val="center"/>
        </w:trPr>
        <w:tc>
          <w:tcPr>
            <w:tcW w:w="3209" w:type="dxa"/>
          </w:tcPr>
          <w:p w14:paraId="288B62C1" w14:textId="77777777" w:rsidR="00937FF1" w:rsidRPr="00527337" w:rsidRDefault="00937FF1" w:rsidP="00AA3637">
            <w:pPr>
              <w:pStyle w:val="Tabletext"/>
            </w:pPr>
            <w:r w:rsidRPr="00527337">
              <w:t>Maximum duty cycle</w:t>
            </w:r>
          </w:p>
        </w:tc>
        <w:tc>
          <w:tcPr>
            <w:tcW w:w="832" w:type="dxa"/>
          </w:tcPr>
          <w:p w14:paraId="06585F95" w14:textId="77777777" w:rsidR="00937FF1" w:rsidRPr="00527337" w:rsidRDefault="00937FF1" w:rsidP="00AA3637">
            <w:pPr>
              <w:pStyle w:val="Tabletext"/>
              <w:jc w:val="center"/>
            </w:pPr>
          </w:p>
        </w:tc>
        <w:tc>
          <w:tcPr>
            <w:tcW w:w="2421" w:type="dxa"/>
          </w:tcPr>
          <w:p w14:paraId="075785F6" w14:textId="77777777" w:rsidR="00937FF1" w:rsidRPr="00527337" w:rsidRDefault="00937FF1" w:rsidP="00AA3637">
            <w:pPr>
              <w:pStyle w:val="Tabletext"/>
              <w:rPr>
                <w:lang w:val="en-US"/>
              </w:rPr>
            </w:pPr>
            <w:r w:rsidRPr="00527337">
              <w:t>0.60 (pulse) 1 (FM)</w:t>
            </w:r>
          </w:p>
        </w:tc>
        <w:tc>
          <w:tcPr>
            <w:tcW w:w="2605" w:type="dxa"/>
          </w:tcPr>
          <w:p w14:paraId="43BAF600" w14:textId="77777777" w:rsidR="00937FF1" w:rsidRPr="00527337" w:rsidRDefault="00937FF1" w:rsidP="00AA3637">
            <w:pPr>
              <w:pStyle w:val="Tabletext"/>
            </w:pPr>
            <w:r w:rsidRPr="00527337">
              <w:rPr>
                <w:lang w:val="en-US"/>
              </w:rPr>
              <w:t>0.07</w:t>
            </w:r>
          </w:p>
        </w:tc>
        <w:tc>
          <w:tcPr>
            <w:tcW w:w="5418" w:type="dxa"/>
          </w:tcPr>
          <w:p w14:paraId="767C2A59" w14:textId="77777777" w:rsidR="00937FF1" w:rsidRPr="00527337" w:rsidRDefault="00937FF1" w:rsidP="00AA3637">
            <w:pPr>
              <w:pStyle w:val="Tabletext"/>
            </w:pPr>
            <w:r w:rsidRPr="00527337">
              <w:rPr>
                <w:lang w:val="en-US"/>
              </w:rPr>
              <w:t>0.15</w:t>
            </w:r>
          </w:p>
        </w:tc>
      </w:tr>
      <w:tr w:rsidR="00937FF1" w:rsidRPr="00527337" w14:paraId="569EAC72" w14:textId="77777777" w:rsidTr="00901E1D">
        <w:trPr>
          <w:jc w:val="center"/>
        </w:trPr>
        <w:tc>
          <w:tcPr>
            <w:tcW w:w="3209" w:type="dxa"/>
          </w:tcPr>
          <w:p w14:paraId="657CAB83" w14:textId="77777777" w:rsidR="00937FF1" w:rsidRPr="00527337" w:rsidRDefault="00937FF1" w:rsidP="00AA3637">
            <w:pPr>
              <w:pStyle w:val="Tabletext"/>
            </w:pPr>
            <w:r w:rsidRPr="00527337">
              <w:t xml:space="preserve">Pulse rise/fall time </w:t>
            </w:r>
          </w:p>
        </w:tc>
        <w:tc>
          <w:tcPr>
            <w:tcW w:w="832" w:type="dxa"/>
          </w:tcPr>
          <w:p w14:paraId="7ACCA60A"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421" w:type="dxa"/>
          </w:tcPr>
          <w:p w14:paraId="180ACB97" w14:textId="77777777" w:rsidR="00937FF1" w:rsidRPr="00527337" w:rsidRDefault="00937FF1" w:rsidP="00AA3637">
            <w:pPr>
              <w:pStyle w:val="Tabletext"/>
              <w:rPr>
                <w:lang w:val="en-US"/>
              </w:rPr>
            </w:pPr>
            <w:r>
              <w:t>N</w:t>
            </w:r>
            <w:r w:rsidRPr="00527337">
              <w:t>ot specified</w:t>
            </w:r>
          </w:p>
        </w:tc>
        <w:tc>
          <w:tcPr>
            <w:tcW w:w="2605" w:type="dxa"/>
          </w:tcPr>
          <w:p w14:paraId="7131205E" w14:textId="77777777" w:rsidR="00937FF1" w:rsidRPr="00527337" w:rsidRDefault="00937FF1" w:rsidP="00AA3637">
            <w:pPr>
              <w:pStyle w:val="Tabletext"/>
              <w:rPr>
                <w:lang w:val="en-US"/>
              </w:rPr>
            </w:pPr>
            <w:r w:rsidRPr="00527337">
              <w:rPr>
                <w:lang w:val="en-US"/>
              </w:rPr>
              <w:t>Short pulse: 0.016/0.023</w:t>
            </w:r>
          </w:p>
          <w:p w14:paraId="04B39F0D" w14:textId="77777777" w:rsidR="00937FF1" w:rsidRPr="00527337" w:rsidRDefault="00937FF1" w:rsidP="00AA3637">
            <w:pPr>
              <w:pStyle w:val="Tabletext"/>
            </w:pPr>
            <w:r w:rsidRPr="00527337">
              <w:rPr>
                <w:lang w:val="en-US"/>
              </w:rPr>
              <w:t>Long pulse: 0.038/0.056</w:t>
            </w:r>
          </w:p>
        </w:tc>
        <w:tc>
          <w:tcPr>
            <w:tcW w:w="5418" w:type="dxa"/>
          </w:tcPr>
          <w:p w14:paraId="79E97496" w14:textId="77777777" w:rsidR="00937FF1" w:rsidRPr="00527337" w:rsidRDefault="00937FF1" w:rsidP="00AA3637">
            <w:pPr>
              <w:pStyle w:val="Tabletext"/>
              <w:rPr>
                <w:lang w:val="en-US"/>
              </w:rPr>
            </w:pPr>
            <w:r w:rsidRPr="00527337">
              <w:rPr>
                <w:lang w:val="en-US"/>
              </w:rPr>
              <w:t>Short pulse: 0.020/0.020</w:t>
            </w:r>
          </w:p>
          <w:p w14:paraId="0C2A878C" w14:textId="77777777" w:rsidR="00937FF1" w:rsidRPr="00527337" w:rsidRDefault="00937FF1" w:rsidP="00AA3637">
            <w:pPr>
              <w:pStyle w:val="Tabletext"/>
            </w:pPr>
            <w:r w:rsidRPr="00527337">
              <w:rPr>
                <w:lang w:val="en-US"/>
              </w:rPr>
              <w:t>Long pulse: 0.020/0.020</w:t>
            </w:r>
          </w:p>
        </w:tc>
      </w:tr>
      <w:tr w:rsidR="00937FF1" w:rsidRPr="00527337" w14:paraId="37A5E714" w14:textId="77777777" w:rsidTr="00901E1D">
        <w:trPr>
          <w:jc w:val="center"/>
        </w:trPr>
        <w:tc>
          <w:tcPr>
            <w:tcW w:w="3209" w:type="dxa"/>
          </w:tcPr>
          <w:p w14:paraId="204A8029" w14:textId="77777777" w:rsidR="00937FF1" w:rsidRPr="00527337" w:rsidRDefault="00937FF1" w:rsidP="00AA3637">
            <w:pPr>
              <w:pStyle w:val="Tabletext"/>
            </w:pPr>
            <w:r w:rsidRPr="00527337">
              <w:t>Output device</w:t>
            </w:r>
          </w:p>
        </w:tc>
        <w:tc>
          <w:tcPr>
            <w:tcW w:w="832" w:type="dxa"/>
          </w:tcPr>
          <w:p w14:paraId="65236A34" w14:textId="77777777" w:rsidR="00937FF1" w:rsidRPr="00527337" w:rsidRDefault="00937FF1" w:rsidP="00AA3637">
            <w:pPr>
              <w:pStyle w:val="Tabletext"/>
              <w:jc w:val="center"/>
              <w:rPr>
                <w:lang w:val="en-US"/>
              </w:rPr>
            </w:pPr>
          </w:p>
        </w:tc>
        <w:tc>
          <w:tcPr>
            <w:tcW w:w="2421" w:type="dxa"/>
          </w:tcPr>
          <w:p w14:paraId="1AAE2768" w14:textId="77777777" w:rsidR="00937FF1" w:rsidRPr="00527337" w:rsidRDefault="00937FF1" w:rsidP="00AA3637">
            <w:pPr>
              <w:pStyle w:val="Tabletext"/>
              <w:rPr>
                <w:lang w:val="en-US"/>
              </w:rPr>
            </w:pPr>
            <w:r w:rsidRPr="00527337">
              <w:rPr>
                <w:lang w:val="en-US"/>
              </w:rPr>
              <w:t>Solid state</w:t>
            </w:r>
          </w:p>
        </w:tc>
        <w:tc>
          <w:tcPr>
            <w:tcW w:w="2605" w:type="dxa"/>
          </w:tcPr>
          <w:p w14:paraId="262A8472" w14:textId="77777777" w:rsidR="00937FF1" w:rsidRPr="00527337" w:rsidRDefault="00937FF1" w:rsidP="00AA3637">
            <w:pPr>
              <w:pStyle w:val="Tabletext"/>
            </w:pPr>
            <w:r w:rsidRPr="00527337">
              <w:rPr>
                <w:lang w:val="en-US"/>
              </w:rPr>
              <w:t>Solid state</w:t>
            </w:r>
          </w:p>
        </w:tc>
        <w:tc>
          <w:tcPr>
            <w:tcW w:w="5418" w:type="dxa"/>
          </w:tcPr>
          <w:p w14:paraId="4827BDB7" w14:textId="77777777" w:rsidR="00937FF1" w:rsidRPr="00527337" w:rsidRDefault="00937FF1" w:rsidP="00AA3637">
            <w:pPr>
              <w:pStyle w:val="Tabletext"/>
            </w:pPr>
            <w:r w:rsidRPr="00527337">
              <w:rPr>
                <w:lang w:val="en-US"/>
              </w:rPr>
              <w:t>Solid state</w:t>
            </w:r>
          </w:p>
        </w:tc>
      </w:tr>
      <w:tr w:rsidR="00937FF1" w:rsidRPr="00527337" w14:paraId="3B75C677" w14:textId="77777777" w:rsidTr="00901E1D">
        <w:trPr>
          <w:jc w:val="center"/>
        </w:trPr>
        <w:tc>
          <w:tcPr>
            <w:tcW w:w="3209" w:type="dxa"/>
          </w:tcPr>
          <w:p w14:paraId="729EBCAF" w14:textId="77777777" w:rsidR="00937FF1" w:rsidRPr="00527337" w:rsidRDefault="00937FF1" w:rsidP="00AA3637">
            <w:pPr>
              <w:pStyle w:val="Tabletext"/>
            </w:pPr>
            <w:r w:rsidRPr="00527337">
              <w:t>Antenna pattern type</w:t>
            </w:r>
          </w:p>
        </w:tc>
        <w:tc>
          <w:tcPr>
            <w:tcW w:w="832" w:type="dxa"/>
          </w:tcPr>
          <w:p w14:paraId="4EB97E48" w14:textId="77777777" w:rsidR="00937FF1" w:rsidRPr="00527337" w:rsidRDefault="00937FF1" w:rsidP="00AA3637">
            <w:pPr>
              <w:pStyle w:val="Tabletext"/>
              <w:jc w:val="center"/>
            </w:pPr>
          </w:p>
        </w:tc>
        <w:tc>
          <w:tcPr>
            <w:tcW w:w="2421" w:type="dxa"/>
          </w:tcPr>
          <w:p w14:paraId="3D2E81F9" w14:textId="77777777" w:rsidR="00937FF1" w:rsidRPr="00527337" w:rsidRDefault="00937FF1" w:rsidP="00AA3637">
            <w:pPr>
              <w:pStyle w:val="Tabletext"/>
              <w:rPr>
                <w:lang w:val="en-US"/>
              </w:rPr>
            </w:pPr>
            <w:r w:rsidRPr="00527337">
              <w:t>Digital beamforming</w:t>
            </w:r>
          </w:p>
        </w:tc>
        <w:tc>
          <w:tcPr>
            <w:tcW w:w="2605" w:type="dxa"/>
          </w:tcPr>
          <w:p w14:paraId="3C3D03ED" w14:textId="77777777" w:rsidR="00937FF1" w:rsidRPr="00527337" w:rsidRDefault="00937FF1" w:rsidP="00AA3637">
            <w:pPr>
              <w:pStyle w:val="Tabletext"/>
            </w:pPr>
            <w:r w:rsidRPr="00527337">
              <w:rPr>
                <w:lang w:val="en-US"/>
              </w:rPr>
              <w:t>Inverse csc</w:t>
            </w:r>
            <w:r w:rsidRPr="00527337">
              <w:rPr>
                <w:vertAlign w:val="superscript"/>
                <w:lang w:val="en-US"/>
              </w:rPr>
              <w:t>2</w:t>
            </w:r>
          </w:p>
        </w:tc>
        <w:tc>
          <w:tcPr>
            <w:tcW w:w="5418" w:type="dxa"/>
          </w:tcPr>
          <w:p w14:paraId="0BCC661B" w14:textId="77777777" w:rsidR="00937FF1" w:rsidRPr="00527337" w:rsidRDefault="00937FF1" w:rsidP="00AA3637">
            <w:pPr>
              <w:pStyle w:val="Tabletext"/>
            </w:pPr>
            <w:r w:rsidRPr="00527337">
              <w:rPr>
                <w:lang w:val="en-US"/>
              </w:rPr>
              <w:t>Inverse csc</w:t>
            </w:r>
            <w:r w:rsidRPr="00527337">
              <w:rPr>
                <w:vertAlign w:val="superscript"/>
                <w:lang w:val="en-US"/>
              </w:rPr>
              <w:t>2</w:t>
            </w:r>
          </w:p>
        </w:tc>
      </w:tr>
      <w:tr w:rsidR="00937FF1" w:rsidRPr="00527337" w14:paraId="43AC1652" w14:textId="77777777" w:rsidTr="00901E1D">
        <w:trPr>
          <w:jc w:val="center"/>
        </w:trPr>
        <w:tc>
          <w:tcPr>
            <w:tcW w:w="3209" w:type="dxa"/>
          </w:tcPr>
          <w:p w14:paraId="304BA6F6" w14:textId="77777777" w:rsidR="00937FF1" w:rsidRPr="00527337" w:rsidRDefault="00937FF1" w:rsidP="00AA3637">
            <w:pPr>
              <w:pStyle w:val="Tabletext"/>
            </w:pPr>
            <w:r w:rsidRPr="00527337">
              <w:t>Antenna type</w:t>
            </w:r>
          </w:p>
        </w:tc>
        <w:tc>
          <w:tcPr>
            <w:tcW w:w="832" w:type="dxa"/>
          </w:tcPr>
          <w:p w14:paraId="6150FC23" w14:textId="77777777" w:rsidR="00937FF1" w:rsidRPr="00527337" w:rsidRDefault="00937FF1" w:rsidP="00AA3637">
            <w:pPr>
              <w:pStyle w:val="Tabletext"/>
              <w:jc w:val="center"/>
            </w:pPr>
          </w:p>
        </w:tc>
        <w:tc>
          <w:tcPr>
            <w:tcW w:w="2421" w:type="dxa"/>
          </w:tcPr>
          <w:p w14:paraId="7AE5C392" w14:textId="77777777" w:rsidR="00937FF1" w:rsidRPr="00527337" w:rsidRDefault="00937FF1" w:rsidP="00AA3637">
            <w:pPr>
              <w:pStyle w:val="Tabletext"/>
            </w:pPr>
            <w:r w:rsidRPr="00527337">
              <w:t>Active planar array</w:t>
            </w:r>
          </w:p>
        </w:tc>
        <w:tc>
          <w:tcPr>
            <w:tcW w:w="2605" w:type="dxa"/>
          </w:tcPr>
          <w:p w14:paraId="5B8CB7B7" w14:textId="77777777" w:rsidR="00937FF1" w:rsidRPr="00527337" w:rsidRDefault="00937FF1" w:rsidP="00AA3637">
            <w:pPr>
              <w:pStyle w:val="Tabletext"/>
            </w:pPr>
            <w:r w:rsidRPr="00527337">
              <w:t>Passive array</w:t>
            </w:r>
          </w:p>
        </w:tc>
        <w:tc>
          <w:tcPr>
            <w:tcW w:w="5418" w:type="dxa"/>
          </w:tcPr>
          <w:p w14:paraId="4070D51A" w14:textId="77777777" w:rsidR="00937FF1" w:rsidRPr="00527337" w:rsidRDefault="00937FF1" w:rsidP="00AA3637">
            <w:pPr>
              <w:pStyle w:val="Tabletext"/>
            </w:pPr>
            <w:r w:rsidRPr="00527337">
              <w:t>Slotted waveguide</w:t>
            </w:r>
          </w:p>
        </w:tc>
      </w:tr>
      <w:tr w:rsidR="00937FF1" w:rsidRPr="00527337" w14:paraId="22086A93" w14:textId="77777777" w:rsidTr="00901E1D">
        <w:trPr>
          <w:jc w:val="center"/>
        </w:trPr>
        <w:tc>
          <w:tcPr>
            <w:tcW w:w="3209" w:type="dxa"/>
          </w:tcPr>
          <w:p w14:paraId="3BE11364" w14:textId="77777777" w:rsidR="00937FF1" w:rsidRPr="00527337" w:rsidRDefault="00937FF1" w:rsidP="00AA3637">
            <w:pPr>
              <w:pStyle w:val="Tabletext"/>
            </w:pPr>
            <w:r w:rsidRPr="00527337">
              <w:t>Antenna polarization</w:t>
            </w:r>
          </w:p>
        </w:tc>
        <w:tc>
          <w:tcPr>
            <w:tcW w:w="832" w:type="dxa"/>
          </w:tcPr>
          <w:p w14:paraId="44B1C7BB" w14:textId="77777777" w:rsidR="00937FF1" w:rsidRPr="00527337" w:rsidRDefault="00937FF1" w:rsidP="00AA3637">
            <w:pPr>
              <w:pStyle w:val="Tabletext"/>
              <w:jc w:val="center"/>
            </w:pPr>
          </w:p>
        </w:tc>
        <w:tc>
          <w:tcPr>
            <w:tcW w:w="2421" w:type="dxa"/>
          </w:tcPr>
          <w:p w14:paraId="73483A0E" w14:textId="77777777" w:rsidR="00937FF1" w:rsidRPr="00527337" w:rsidRDefault="00937FF1" w:rsidP="00AA3637">
            <w:pPr>
              <w:pStyle w:val="Tabletext"/>
            </w:pPr>
            <w:r w:rsidRPr="00527337">
              <w:t>Linear/circular</w:t>
            </w:r>
          </w:p>
        </w:tc>
        <w:tc>
          <w:tcPr>
            <w:tcW w:w="2605" w:type="dxa"/>
          </w:tcPr>
          <w:p w14:paraId="34E82538" w14:textId="77777777" w:rsidR="00937FF1" w:rsidRPr="00527337" w:rsidRDefault="00937FF1" w:rsidP="00AA3637">
            <w:pPr>
              <w:pStyle w:val="Tabletext"/>
            </w:pPr>
            <w:r w:rsidRPr="00527337">
              <w:t>Right hand circular</w:t>
            </w:r>
          </w:p>
        </w:tc>
        <w:tc>
          <w:tcPr>
            <w:tcW w:w="5418" w:type="dxa"/>
          </w:tcPr>
          <w:p w14:paraId="48E8B22E" w14:textId="77777777" w:rsidR="00937FF1" w:rsidRPr="00527337" w:rsidRDefault="00937FF1" w:rsidP="00AA3637">
            <w:pPr>
              <w:pStyle w:val="Tabletext"/>
            </w:pPr>
            <w:r w:rsidRPr="00527337">
              <w:t>Right-hand circular</w:t>
            </w:r>
          </w:p>
        </w:tc>
      </w:tr>
      <w:tr w:rsidR="00937FF1" w:rsidRPr="00527337" w14:paraId="7C09122F" w14:textId="77777777" w:rsidTr="00901E1D">
        <w:trPr>
          <w:jc w:val="center"/>
        </w:trPr>
        <w:tc>
          <w:tcPr>
            <w:tcW w:w="3209" w:type="dxa"/>
          </w:tcPr>
          <w:p w14:paraId="37ED5767" w14:textId="77777777" w:rsidR="00937FF1" w:rsidRPr="00527337" w:rsidRDefault="00937FF1" w:rsidP="00AA3637">
            <w:pPr>
              <w:pStyle w:val="Tabletext"/>
            </w:pPr>
            <w:r w:rsidRPr="00527337">
              <w:t xml:space="preserve">Antenna main beam gain </w:t>
            </w:r>
          </w:p>
        </w:tc>
        <w:tc>
          <w:tcPr>
            <w:tcW w:w="832" w:type="dxa"/>
          </w:tcPr>
          <w:p w14:paraId="273EE7A1"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421" w:type="dxa"/>
          </w:tcPr>
          <w:p w14:paraId="3348E3D4" w14:textId="77777777" w:rsidR="00937FF1" w:rsidRPr="00527337" w:rsidRDefault="00937FF1" w:rsidP="00AA3637">
            <w:pPr>
              <w:pStyle w:val="Tabletext"/>
            </w:pPr>
            <w:r w:rsidRPr="00527337">
              <w:t>36-42</w:t>
            </w:r>
          </w:p>
        </w:tc>
        <w:tc>
          <w:tcPr>
            <w:tcW w:w="2605" w:type="dxa"/>
          </w:tcPr>
          <w:p w14:paraId="0E591BC7" w14:textId="77777777" w:rsidR="00937FF1" w:rsidRPr="00527337" w:rsidRDefault="00937FF1" w:rsidP="00AA3637">
            <w:pPr>
              <w:pStyle w:val="Tabletext"/>
            </w:pPr>
            <w:r w:rsidRPr="00527337">
              <w:t>37.6</w:t>
            </w:r>
          </w:p>
        </w:tc>
        <w:tc>
          <w:tcPr>
            <w:tcW w:w="5418" w:type="dxa"/>
          </w:tcPr>
          <w:p w14:paraId="0B8B5A04" w14:textId="77777777" w:rsidR="00937FF1" w:rsidRPr="00527337" w:rsidRDefault="00937FF1" w:rsidP="00AA3637">
            <w:pPr>
              <w:pStyle w:val="Tabletext"/>
            </w:pPr>
            <w:r w:rsidRPr="00527337">
              <w:rPr>
                <w:lang w:val="en-US"/>
              </w:rPr>
              <w:t>37.6</w:t>
            </w:r>
          </w:p>
        </w:tc>
      </w:tr>
      <w:tr w:rsidR="00937FF1" w:rsidRPr="00527337" w14:paraId="7D4BE386" w14:textId="77777777" w:rsidTr="00901E1D">
        <w:trPr>
          <w:jc w:val="center"/>
        </w:trPr>
        <w:tc>
          <w:tcPr>
            <w:tcW w:w="3209" w:type="dxa"/>
          </w:tcPr>
          <w:p w14:paraId="030B80E6" w14:textId="77777777" w:rsidR="00937FF1" w:rsidRPr="00527337" w:rsidRDefault="00937FF1" w:rsidP="00AA3637">
            <w:pPr>
              <w:pStyle w:val="Tabletext"/>
            </w:pPr>
            <w:r w:rsidRPr="00527337">
              <w:t xml:space="preserve">Antenna elevation beamwidth </w:t>
            </w:r>
          </w:p>
        </w:tc>
        <w:tc>
          <w:tcPr>
            <w:tcW w:w="832" w:type="dxa"/>
          </w:tcPr>
          <w:p w14:paraId="6B5CB9B7"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421" w:type="dxa"/>
          </w:tcPr>
          <w:p w14:paraId="5F4D8A3B" w14:textId="77777777" w:rsidR="00937FF1" w:rsidRPr="00527337" w:rsidRDefault="00937FF1" w:rsidP="00AA3637">
            <w:pPr>
              <w:pStyle w:val="Tabletext"/>
            </w:pPr>
            <w:r w:rsidRPr="00527337">
              <w:t>4 @ 36 dBi</w:t>
            </w:r>
          </w:p>
          <w:p w14:paraId="3CBCE7CE" w14:textId="77777777" w:rsidR="00937FF1" w:rsidRPr="00527337" w:rsidRDefault="00937FF1" w:rsidP="00AA3637">
            <w:pPr>
              <w:pStyle w:val="Tabletext"/>
              <w:rPr>
                <w:lang w:val="en-US"/>
              </w:rPr>
            </w:pPr>
            <w:r w:rsidRPr="00527337">
              <w:t>2 @ 42 dBi</w:t>
            </w:r>
          </w:p>
        </w:tc>
        <w:tc>
          <w:tcPr>
            <w:tcW w:w="2605" w:type="dxa"/>
          </w:tcPr>
          <w:p w14:paraId="361592AB" w14:textId="77777777" w:rsidR="00937FF1" w:rsidRPr="00527337" w:rsidRDefault="00937FF1" w:rsidP="00AA3637">
            <w:pPr>
              <w:pStyle w:val="Tabletext"/>
            </w:pPr>
            <w:r w:rsidRPr="00527337">
              <w:rPr>
                <w:lang w:val="en-US"/>
              </w:rPr>
              <w:t>9.91</w:t>
            </w:r>
          </w:p>
        </w:tc>
        <w:tc>
          <w:tcPr>
            <w:tcW w:w="5418" w:type="dxa"/>
          </w:tcPr>
          <w:p w14:paraId="74A872E0" w14:textId="77777777" w:rsidR="00937FF1" w:rsidRPr="00527337" w:rsidRDefault="00937FF1" w:rsidP="00AA3637">
            <w:pPr>
              <w:pStyle w:val="Tabletext"/>
            </w:pPr>
            <w:r w:rsidRPr="00527337">
              <w:rPr>
                <w:lang w:val="en-US"/>
              </w:rPr>
              <w:t>9.91</w:t>
            </w:r>
          </w:p>
        </w:tc>
      </w:tr>
      <w:tr w:rsidR="00937FF1" w:rsidRPr="00527337" w14:paraId="31B66B72" w14:textId="77777777" w:rsidTr="00901E1D">
        <w:trPr>
          <w:jc w:val="center"/>
        </w:trPr>
        <w:tc>
          <w:tcPr>
            <w:tcW w:w="3209" w:type="dxa"/>
          </w:tcPr>
          <w:p w14:paraId="63647819" w14:textId="77777777" w:rsidR="00937FF1" w:rsidRPr="00527337" w:rsidRDefault="00937FF1" w:rsidP="00AA3637">
            <w:pPr>
              <w:pStyle w:val="Tabletext"/>
            </w:pPr>
            <w:r w:rsidRPr="00527337">
              <w:t xml:space="preserve">Antenna azimuthal beamwidth </w:t>
            </w:r>
          </w:p>
        </w:tc>
        <w:tc>
          <w:tcPr>
            <w:tcW w:w="832" w:type="dxa"/>
          </w:tcPr>
          <w:p w14:paraId="206050FE"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421" w:type="dxa"/>
          </w:tcPr>
          <w:p w14:paraId="2A0FE80E" w14:textId="77777777" w:rsidR="00937FF1" w:rsidRPr="00527337" w:rsidRDefault="00937FF1" w:rsidP="00AA3637">
            <w:pPr>
              <w:pStyle w:val="Tabletext"/>
            </w:pPr>
            <w:r w:rsidRPr="00527337">
              <w:t>2</w:t>
            </w:r>
            <w:r>
              <w:t>.</w:t>
            </w:r>
            <w:r w:rsidRPr="00527337">
              <w:t>5 @ 36 dBi</w:t>
            </w:r>
          </w:p>
          <w:p w14:paraId="3F463B60" w14:textId="77777777" w:rsidR="00937FF1" w:rsidRPr="00527337" w:rsidRDefault="00937FF1" w:rsidP="00AA3637">
            <w:pPr>
              <w:pStyle w:val="Tabletext"/>
            </w:pPr>
            <w:r w:rsidRPr="00527337">
              <w:t>1</w:t>
            </w:r>
            <w:r>
              <w:t>.</w:t>
            </w:r>
            <w:r w:rsidRPr="00527337">
              <w:t>3 @ 42 dBi</w:t>
            </w:r>
          </w:p>
        </w:tc>
        <w:tc>
          <w:tcPr>
            <w:tcW w:w="2605" w:type="dxa"/>
          </w:tcPr>
          <w:p w14:paraId="0460A6FF" w14:textId="77777777" w:rsidR="00937FF1" w:rsidRPr="00527337" w:rsidRDefault="00937FF1" w:rsidP="00AA3637">
            <w:pPr>
              <w:pStyle w:val="Tabletext"/>
            </w:pPr>
            <w:r w:rsidRPr="00527337">
              <w:t>0.37</w:t>
            </w:r>
          </w:p>
        </w:tc>
        <w:tc>
          <w:tcPr>
            <w:tcW w:w="5418" w:type="dxa"/>
          </w:tcPr>
          <w:p w14:paraId="0AF3454E" w14:textId="77777777" w:rsidR="00937FF1" w:rsidRPr="00527337" w:rsidRDefault="00937FF1" w:rsidP="00AA3637">
            <w:pPr>
              <w:pStyle w:val="Tabletext"/>
            </w:pPr>
            <w:r w:rsidRPr="00527337">
              <w:rPr>
                <w:lang w:val="en-US"/>
              </w:rPr>
              <w:t>0.37</w:t>
            </w:r>
          </w:p>
        </w:tc>
      </w:tr>
    </w:tbl>
    <w:p w14:paraId="3E44D167" w14:textId="77777777" w:rsidR="00937FF1" w:rsidRPr="00527337" w:rsidRDefault="00937FF1" w:rsidP="00937FF1">
      <w:pPr>
        <w:pStyle w:val="Tablefin"/>
      </w:pPr>
    </w:p>
    <w:p w14:paraId="71221FDA" w14:textId="77777777" w:rsidR="00937FF1" w:rsidRDefault="00937FF1" w:rsidP="00937FF1">
      <w:pPr>
        <w:overflowPunct/>
        <w:autoSpaceDE/>
        <w:autoSpaceDN/>
        <w:adjustRightInd/>
        <w:spacing w:before="0"/>
        <w:textAlignment w:val="auto"/>
      </w:pPr>
      <w:r w:rsidRPr="00527337">
        <w:br w:type="page"/>
      </w:r>
    </w:p>
    <w:p w14:paraId="452CDA51" w14:textId="54C38E18" w:rsidR="00937FF1" w:rsidRPr="00527337" w:rsidRDefault="00937FF1" w:rsidP="00937FF1">
      <w:pPr>
        <w:pStyle w:val="TableNo"/>
      </w:pPr>
      <w:r>
        <w:lastRenderedPageBreak/>
        <w:br/>
      </w:r>
      <w:r w:rsidRPr="00527337">
        <w:t>TABLE 4 (</w:t>
      </w:r>
      <w:r w:rsidRPr="00527337">
        <w:rPr>
          <w:i/>
          <w:caps w:val="0"/>
        </w:rPr>
        <w:t>end</w:t>
      </w:r>
      <w:r w:rsidRPr="00527337">
        <w:t>)</w:t>
      </w:r>
    </w:p>
    <w:tbl>
      <w:tblPr>
        <w:tblW w:w="1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1560"/>
        <w:gridCol w:w="2693"/>
        <w:gridCol w:w="2977"/>
        <w:gridCol w:w="3201"/>
      </w:tblGrid>
      <w:tr w:rsidR="00937FF1" w:rsidRPr="00527337" w14:paraId="009449B9" w14:textId="77777777" w:rsidTr="00901E1D">
        <w:trPr>
          <w:jc w:val="center"/>
        </w:trPr>
        <w:tc>
          <w:tcPr>
            <w:tcW w:w="3964" w:type="dxa"/>
          </w:tcPr>
          <w:p w14:paraId="64C03375" w14:textId="77777777" w:rsidR="00937FF1" w:rsidRPr="00527337" w:rsidRDefault="00937FF1" w:rsidP="00AA3637">
            <w:pPr>
              <w:pStyle w:val="Tablehead"/>
            </w:pPr>
            <w:r w:rsidRPr="00527337">
              <w:t>Characteristics</w:t>
            </w:r>
          </w:p>
        </w:tc>
        <w:tc>
          <w:tcPr>
            <w:tcW w:w="1560" w:type="dxa"/>
          </w:tcPr>
          <w:p w14:paraId="3C830E22" w14:textId="77777777" w:rsidR="00937FF1" w:rsidRPr="00527337" w:rsidRDefault="00937FF1" w:rsidP="00AA3637">
            <w:pPr>
              <w:pStyle w:val="Tablehead"/>
            </w:pPr>
            <w:r w:rsidRPr="00527337">
              <w:t>Units</w:t>
            </w:r>
          </w:p>
        </w:tc>
        <w:tc>
          <w:tcPr>
            <w:tcW w:w="2693" w:type="dxa"/>
          </w:tcPr>
          <w:p w14:paraId="0AC20725" w14:textId="77777777" w:rsidR="00937FF1" w:rsidRPr="00527337" w:rsidRDefault="00937FF1" w:rsidP="00AA3637">
            <w:pPr>
              <w:pStyle w:val="Tablehead"/>
            </w:pPr>
            <w:r w:rsidRPr="00527337">
              <w:t>System G17</w:t>
            </w:r>
          </w:p>
        </w:tc>
        <w:tc>
          <w:tcPr>
            <w:tcW w:w="2977" w:type="dxa"/>
          </w:tcPr>
          <w:p w14:paraId="5098D348" w14:textId="77777777" w:rsidR="00937FF1" w:rsidRPr="00527337" w:rsidRDefault="00937FF1" w:rsidP="00AA3637">
            <w:pPr>
              <w:pStyle w:val="Tablehead"/>
            </w:pPr>
            <w:r w:rsidRPr="00527337">
              <w:t>System G18</w:t>
            </w:r>
          </w:p>
        </w:tc>
        <w:tc>
          <w:tcPr>
            <w:tcW w:w="3201" w:type="dxa"/>
          </w:tcPr>
          <w:p w14:paraId="11EE5DE1" w14:textId="77777777" w:rsidR="00937FF1" w:rsidRPr="00527337" w:rsidRDefault="00937FF1" w:rsidP="00AA3637">
            <w:pPr>
              <w:pStyle w:val="Tablehead"/>
            </w:pPr>
            <w:r w:rsidRPr="00527337">
              <w:t>System G19</w:t>
            </w:r>
          </w:p>
        </w:tc>
      </w:tr>
      <w:tr w:rsidR="00937FF1" w:rsidRPr="00527337" w14:paraId="0E2E0CEB" w14:textId="77777777" w:rsidTr="00901E1D">
        <w:trPr>
          <w:jc w:val="center"/>
        </w:trPr>
        <w:tc>
          <w:tcPr>
            <w:tcW w:w="3964" w:type="dxa"/>
          </w:tcPr>
          <w:p w14:paraId="53DCEE89" w14:textId="77777777" w:rsidR="00937FF1" w:rsidRPr="00527337" w:rsidRDefault="00937FF1" w:rsidP="00AA3637">
            <w:pPr>
              <w:pStyle w:val="Tabletext"/>
            </w:pPr>
            <w:r w:rsidRPr="00527337">
              <w:t>Antenna horizontal scan rate</w:t>
            </w:r>
          </w:p>
        </w:tc>
        <w:tc>
          <w:tcPr>
            <w:tcW w:w="1560" w:type="dxa"/>
          </w:tcPr>
          <w:p w14:paraId="5DB7DDAD"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693" w:type="dxa"/>
          </w:tcPr>
          <w:p w14:paraId="71C02E54" w14:textId="77777777" w:rsidR="00937FF1" w:rsidRPr="00527337" w:rsidRDefault="00937FF1" w:rsidP="00AA3637">
            <w:pPr>
              <w:pStyle w:val="Tabletext"/>
              <w:keepLines/>
              <w:tabs>
                <w:tab w:val="left" w:leader="dot" w:pos="7938"/>
                <w:tab w:val="center" w:pos="9526"/>
              </w:tabs>
              <w:ind w:left="567" w:hanging="567"/>
              <w:rPr>
                <w:lang w:val="en-US"/>
              </w:rPr>
            </w:pPr>
            <w:r w:rsidRPr="00527337">
              <w:t>Not applicable</w:t>
            </w:r>
          </w:p>
        </w:tc>
        <w:tc>
          <w:tcPr>
            <w:tcW w:w="2977" w:type="dxa"/>
          </w:tcPr>
          <w:p w14:paraId="74BE4FB6" w14:textId="77777777" w:rsidR="00937FF1" w:rsidRPr="00527337" w:rsidRDefault="00937FF1" w:rsidP="00AA3637">
            <w:pPr>
              <w:pStyle w:val="Tabletext"/>
              <w:keepLines/>
              <w:tabs>
                <w:tab w:val="left" w:leader="dot" w:pos="7938"/>
                <w:tab w:val="center" w:pos="9526"/>
              </w:tabs>
              <w:ind w:left="567" w:hanging="567"/>
            </w:pPr>
            <w:r w:rsidRPr="00527337">
              <w:rPr>
                <w:lang w:val="en-US"/>
              </w:rPr>
              <w:t>360</w:t>
            </w:r>
          </w:p>
        </w:tc>
        <w:tc>
          <w:tcPr>
            <w:tcW w:w="3201" w:type="dxa"/>
          </w:tcPr>
          <w:p w14:paraId="4404FB6B" w14:textId="77777777" w:rsidR="00937FF1" w:rsidRPr="00527337" w:rsidRDefault="00937FF1" w:rsidP="00AA3637">
            <w:pPr>
              <w:pStyle w:val="Tabletext"/>
              <w:keepLines/>
              <w:tabs>
                <w:tab w:val="left" w:leader="dot" w:pos="7938"/>
                <w:tab w:val="center" w:pos="9526"/>
              </w:tabs>
              <w:ind w:left="567" w:hanging="567"/>
            </w:pPr>
            <w:r w:rsidRPr="00527337">
              <w:rPr>
                <w:lang w:val="en-US"/>
              </w:rPr>
              <w:t>360</w:t>
            </w:r>
          </w:p>
        </w:tc>
      </w:tr>
      <w:tr w:rsidR="00937FF1" w:rsidRPr="00527337" w14:paraId="78439054" w14:textId="77777777" w:rsidTr="00901E1D">
        <w:trPr>
          <w:jc w:val="center"/>
        </w:trPr>
        <w:tc>
          <w:tcPr>
            <w:tcW w:w="3964" w:type="dxa"/>
          </w:tcPr>
          <w:p w14:paraId="17B24D12" w14:textId="77777777" w:rsidR="00937FF1" w:rsidRPr="00527337" w:rsidRDefault="00937FF1" w:rsidP="00AA3637">
            <w:pPr>
              <w:pStyle w:val="Tabletext"/>
              <w:keepLines/>
              <w:tabs>
                <w:tab w:val="left" w:leader="dot" w:pos="7938"/>
                <w:tab w:val="center" w:pos="9526"/>
              </w:tabs>
            </w:pPr>
            <w:r w:rsidRPr="00527337">
              <w:t>Antenna horizontal scan type (continuous, random, sector, etc.)</w:t>
            </w:r>
          </w:p>
        </w:tc>
        <w:tc>
          <w:tcPr>
            <w:tcW w:w="1560" w:type="dxa"/>
          </w:tcPr>
          <w:p w14:paraId="2E4359C5" w14:textId="77777777" w:rsidR="00937FF1" w:rsidRPr="00527337" w:rsidRDefault="00937FF1" w:rsidP="00AA3637">
            <w:pPr>
              <w:pStyle w:val="Tabletext"/>
              <w:jc w:val="center"/>
            </w:pPr>
          </w:p>
        </w:tc>
        <w:tc>
          <w:tcPr>
            <w:tcW w:w="2693" w:type="dxa"/>
          </w:tcPr>
          <w:p w14:paraId="68D7B72D" w14:textId="77777777" w:rsidR="00937FF1" w:rsidRPr="00527337" w:rsidRDefault="00937FF1" w:rsidP="00AA3637">
            <w:pPr>
              <w:pStyle w:val="Tabletext"/>
              <w:keepLines/>
              <w:tabs>
                <w:tab w:val="left" w:leader="dot" w:pos="7938"/>
                <w:tab w:val="center" w:pos="9526"/>
              </w:tabs>
              <w:ind w:left="567" w:hanging="567"/>
            </w:pPr>
            <w:r w:rsidRPr="00527337">
              <w:t>± 60° electronic scan</w:t>
            </w:r>
          </w:p>
          <w:p w14:paraId="369B26AB" w14:textId="77777777" w:rsidR="00937FF1" w:rsidRPr="00527337" w:rsidRDefault="00937FF1" w:rsidP="00AA3637">
            <w:pPr>
              <w:pStyle w:val="Tabletext"/>
              <w:rPr>
                <w:lang w:val="en-US"/>
              </w:rPr>
            </w:pPr>
            <w:r w:rsidRPr="00527337">
              <w:t>N*360° mechanical</w:t>
            </w:r>
          </w:p>
        </w:tc>
        <w:tc>
          <w:tcPr>
            <w:tcW w:w="2977" w:type="dxa"/>
          </w:tcPr>
          <w:p w14:paraId="7927487B" w14:textId="77777777" w:rsidR="00937FF1" w:rsidRPr="00527337" w:rsidRDefault="00937FF1" w:rsidP="00AA3637">
            <w:pPr>
              <w:pStyle w:val="Tabletext"/>
              <w:keepLines/>
              <w:tabs>
                <w:tab w:val="left" w:leader="dot" w:pos="7938"/>
                <w:tab w:val="center" w:pos="9526"/>
              </w:tabs>
              <w:ind w:left="567" w:hanging="567"/>
            </w:pPr>
            <w:r w:rsidRPr="00527337">
              <w:rPr>
                <w:lang w:val="en-US"/>
              </w:rPr>
              <w:t>Continuous</w:t>
            </w:r>
          </w:p>
        </w:tc>
        <w:tc>
          <w:tcPr>
            <w:tcW w:w="3201" w:type="dxa"/>
          </w:tcPr>
          <w:p w14:paraId="73149922" w14:textId="77777777" w:rsidR="00937FF1" w:rsidRPr="00527337" w:rsidRDefault="00937FF1" w:rsidP="00AA3637">
            <w:pPr>
              <w:pStyle w:val="Tabletext"/>
              <w:keepLines/>
              <w:tabs>
                <w:tab w:val="left" w:leader="dot" w:pos="7938"/>
                <w:tab w:val="center" w:pos="9526"/>
              </w:tabs>
              <w:ind w:left="567" w:hanging="567"/>
            </w:pPr>
            <w:r w:rsidRPr="00527337">
              <w:rPr>
                <w:lang w:val="en-US"/>
              </w:rPr>
              <w:t>Continuous</w:t>
            </w:r>
          </w:p>
        </w:tc>
      </w:tr>
      <w:tr w:rsidR="00937FF1" w:rsidRPr="00527337" w14:paraId="07A2B927" w14:textId="77777777" w:rsidTr="00901E1D">
        <w:trPr>
          <w:jc w:val="center"/>
        </w:trPr>
        <w:tc>
          <w:tcPr>
            <w:tcW w:w="3964" w:type="dxa"/>
          </w:tcPr>
          <w:p w14:paraId="5304E4C5" w14:textId="77777777" w:rsidR="00937FF1" w:rsidRPr="00527337" w:rsidRDefault="00937FF1" w:rsidP="00AA3637">
            <w:pPr>
              <w:pStyle w:val="Tabletext"/>
              <w:keepLines/>
              <w:tabs>
                <w:tab w:val="left" w:leader="dot" w:pos="7938"/>
                <w:tab w:val="center" w:pos="9526"/>
              </w:tabs>
              <w:ind w:left="567" w:hanging="567"/>
            </w:pPr>
            <w:r w:rsidRPr="00527337">
              <w:t>Antenna vertical scan rate</w:t>
            </w:r>
          </w:p>
        </w:tc>
        <w:tc>
          <w:tcPr>
            <w:tcW w:w="1560" w:type="dxa"/>
          </w:tcPr>
          <w:p w14:paraId="7DC935F3"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693" w:type="dxa"/>
          </w:tcPr>
          <w:p w14:paraId="2B27AA0F"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977" w:type="dxa"/>
          </w:tcPr>
          <w:p w14:paraId="2BB3C1D0"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3201" w:type="dxa"/>
          </w:tcPr>
          <w:p w14:paraId="2A1F2387" w14:textId="77777777" w:rsidR="00937FF1" w:rsidRPr="00527337" w:rsidRDefault="00937FF1" w:rsidP="00AA3637">
            <w:pPr>
              <w:pStyle w:val="Tabletext"/>
              <w:keepLines/>
              <w:tabs>
                <w:tab w:val="left" w:leader="dot" w:pos="7938"/>
                <w:tab w:val="center" w:pos="9526"/>
              </w:tabs>
              <w:ind w:left="567" w:hanging="567"/>
            </w:pPr>
            <w:r w:rsidRPr="00527337">
              <w:rPr>
                <w:lang w:val="en-US"/>
              </w:rPr>
              <w:t>Not applicable</w:t>
            </w:r>
          </w:p>
        </w:tc>
      </w:tr>
      <w:tr w:rsidR="00937FF1" w:rsidRPr="00527337" w14:paraId="0286EAB5" w14:textId="77777777" w:rsidTr="00901E1D">
        <w:trPr>
          <w:jc w:val="center"/>
        </w:trPr>
        <w:tc>
          <w:tcPr>
            <w:tcW w:w="3964" w:type="dxa"/>
          </w:tcPr>
          <w:p w14:paraId="08A5CF1C" w14:textId="77777777" w:rsidR="00937FF1" w:rsidRPr="00527337" w:rsidRDefault="00937FF1" w:rsidP="00AA3637">
            <w:pPr>
              <w:pStyle w:val="Tabletext"/>
              <w:keepLines/>
              <w:tabs>
                <w:tab w:val="left" w:leader="dot" w:pos="7938"/>
                <w:tab w:val="center" w:pos="9526"/>
              </w:tabs>
              <w:ind w:left="567" w:hanging="567"/>
            </w:pPr>
            <w:r w:rsidRPr="00527337">
              <w:t>Antenna vertical scan type</w:t>
            </w:r>
          </w:p>
        </w:tc>
        <w:tc>
          <w:tcPr>
            <w:tcW w:w="1560" w:type="dxa"/>
          </w:tcPr>
          <w:p w14:paraId="5C0712A7" w14:textId="77777777" w:rsidR="00937FF1" w:rsidRPr="00527337" w:rsidRDefault="00937FF1" w:rsidP="00AA3637">
            <w:pPr>
              <w:pStyle w:val="Tabletext"/>
              <w:jc w:val="center"/>
            </w:pPr>
          </w:p>
        </w:tc>
        <w:tc>
          <w:tcPr>
            <w:tcW w:w="2693" w:type="dxa"/>
          </w:tcPr>
          <w:p w14:paraId="16637453" w14:textId="77777777" w:rsidR="00937FF1" w:rsidRPr="00527337" w:rsidRDefault="00937FF1" w:rsidP="00AA3637">
            <w:pPr>
              <w:pStyle w:val="Tabletext"/>
              <w:keepLines/>
              <w:tabs>
                <w:tab w:val="left" w:leader="dot" w:pos="7938"/>
                <w:tab w:val="center" w:pos="9526"/>
              </w:tabs>
              <w:ind w:left="567" w:hanging="567"/>
              <w:rPr>
                <w:lang w:val="en-US"/>
              </w:rPr>
            </w:pPr>
            <w:r>
              <w:t>±</w:t>
            </w:r>
            <w:r w:rsidRPr="00527337">
              <w:t>40° electronic</w:t>
            </w:r>
          </w:p>
        </w:tc>
        <w:tc>
          <w:tcPr>
            <w:tcW w:w="2977" w:type="dxa"/>
          </w:tcPr>
          <w:p w14:paraId="00725DF6" w14:textId="77777777" w:rsidR="00937FF1" w:rsidRPr="00527337" w:rsidRDefault="00937FF1" w:rsidP="00AA3637">
            <w:pPr>
              <w:pStyle w:val="Tabletext"/>
              <w:keepLines/>
              <w:tabs>
                <w:tab w:val="left" w:leader="dot" w:pos="7938"/>
                <w:tab w:val="center" w:pos="9526"/>
              </w:tabs>
              <w:ind w:left="567" w:hanging="567"/>
            </w:pPr>
            <w:r w:rsidRPr="00527337">
              <w:rPr>
                <w:lang w:val="en-US"/>
              </w:rPr>
              <w:t>Not applicable</w:t>
            </w:r>
          </w:p>
        </w:tc>
        <w:tc>
          <w:tcPr>
            <w:tcW w:w="3201" w:type="dxa"/>
          </w:tcPr>
          <w:p w14:paraId="3E8B569F" w14:textId="77777777" w:rsidR="00937FF1" w:rsidRPr="00527337" w:rsidRDefault="00937FF1" w:rsidP="00AA3637">
            <w:pPr>
              <w:pStyle w:val="Tabletext"/>
              <w:keepLines/>
              <w:tabs>
                <w:tab w:val="left" w:leader="dot" w:pos="7938"/>
                <w:tab w:val="center" w:pos="9526"/>
              </w:tabs>
              <w:ind w:left="567" w:hanging="567"/>
            </w:pPr>
            <w:r w:rsidRPr="00527337">
              <w:rPr>
                <w:lang w:val="en-US"/>
              </w:rPr>
              <w:t>Not applicable</w:t>
            </w:r>
          </w:p>
        </w:tc>
      </w:tr>
      <w:tr w:rsidR="00937FF1" w:rsidRPr="00527337" w14:paraId="5B790683" w14:textId="77777777" w:rsidTr="00901E1D">
        <w:trPr>
          <w:trHeight w:val="481"/>
          <w:jc w:val="center"/>
        </w:trPr>
        <w:tc>
          <w:tcPr>
            <w:tcW w:w="3964" w:type="dxa"/>
          </w:tcPr>
          <w:p w14:paraId="0CE6D1A3" w14:textId="77777777" w:rsidR="00937FF1" w:rsidRPr="00D43998" w:rsidRDefault="00937FF1" w:rsidP="00AA3637">
            <w:pPr>
              <w:pStyle w:val="Tabletext"/>
              <w:keepLines/>
              <w:tabs>
                <w:tab w:val="left" w:leader="dot" w:pos="7938"/>
                <w:tab w:val="center" w:pos="9526"/>
              </w:tabs>
              <w:rPr>
                <w:lang w:val="en-US"/>
              </w:rPr>
            </w:pPr>
            <w:r w:rsidRPr="00D43998">
              <w:rPr>
                <w:lang w:val="en-US"/>
              </w:rPr>
              <w:t>Antenna side-lobe (SL) levels (1</w:t>
            </w:r>
            <w:r w:rsidRPr="00E51456">
              <w:rPr>
                <w:vertAlign w:val="superscript"/>
                <w:lang w:val="en-US"/>
              </w:rPr>
              <w:t>st</w:t>
            </w:r>
            <w:r w:rsidRPr="00D43998">
              <w:rPr>
                <w:lang w:val="en-US"/>
              </w:rPr>
              <w:t xml:space="preserve"> SLs and remote SLs) </w:t>
            </w:r>
          </w:p>
        </w:tc>
        <w:tc>
          <w:tcPr>
            <w:tcW w:w="1560" w:type="dxa"/>
          </w:tcPr>
          <w:p w14:paraId="0E051052" w14:textId="77777777" w:rsidR="00937FF1" w:rsidRPr="00527337" w:rsidRDefault="00937FF1" w:rsidP="00AA3637">
            <w:pPr>
              <w:pStyle w:val="Tabletext"/>
              <w:keepLines/>
              <w:tabs>
                <w:tab w:val="left" w:leader="dot" w:pos="7938"/>
                <w:tab w:val="center" w:pos="9526"/>
              </w:tabs>
              <w:ind w:left="567" w:hanging="567"/>
              <w:jc w:val="center"/>
            </w:pPr>
            <w:r w:rsidRPr="00527337">
              <w:t>dBi</w:t>
            </w:r>
          </w:p>
        </w:tc>
        <w:tc>
          <w:tcPr>
            <w:tcW w:w="2693" w:type="dxa"/>
          </w:tcPr>
          <w:p w14:paraId="734FC370" w14:textId="77777777" w:rsidR="00937FF1" w:rsidRPr="00527337" w:rsidRDefault="00937FF1" w:rsidP="00AA3637">
            <w:pPr>
              <w:pStyle w:val="Tabletext"/>
              <w:keepLines/>
              <w:tabs>
                <w:tab w:val="left" w:leader="dot" w:pos="7938"/>
                <w:tab w:val="center" w:pos="9526"/>
              </w:tabs>
              <w:ind w:left="567" w:hanging="567"/>
              <w:rPr>
                <w:lang w:val="en-US"/>
              </w:rPr>
            </w:pPr>
            <w:r w:rsidRPr="00527337">
              <w:t>Depend on beamforming</w:t>
            </w:r>
          </w:p>
        </w:tc>
        <w:tc>
          <w:tcPr>
            <w:tcW w:w="2977" w:type="dxa"/>
          </w:tcPr>
          <w:p w14:paraId="56099057" w14:textId="77777777" w:rsidR="00937FF1" w:rsidRPr="00527337" w:rsidRDefault="00937FF1" w:rsidP="00AA3637">
            <w:pPr>
              <w:pStyle w:val="Tabletext"/>
              <w:keepLines/>
              <w:tabs>
                <w:tab w:val="left" w:leader="dot" w:pos="7938"/>
                <w:tab w:val="center" w:pos="9526"/>
              </w:tabs>
              <w:ind w:left="567" w:hanging="567"/>
            </w:pPr>
            <w:r w:rsidRPr="00527337">
              <w:rPr>
                <w:lang w:val="en-US"/>
              </w:rPr>
              <w:t>9.15</w:t>
            </w:r>
          </w:p>
        </w:tc>
        <w:tc>
          <w:tcPr>
            <w:tcW w:w="3201" w:type="dxa"/>
          </w:tcPr>
          <w:p w14:paraId="47F34A5F" w14:textId="77777777" w:rsidR="00937FF1" w:rsidRPr="00527337" w:rsidRDefault="00937FF1" w:rsidP="00AA3637">
            <w:pPr>
              <w:pStyle w:val="Tabletext"/>
              <w:keepLines/>
              <w:tabs>
                <w:tab w:val="left" w:leader="dot" w:pos="7938"/>
                <w:tab w:val="center" w:pos="9526"/>
              </w:tabs>
              <w:ind w:left="567" w:hanging="567"/>
            </w:pPr>
            <w:r w:rsidRPr="00527337">
              <w:t>9.15</w:t>
            </w:r>
          </w:p>
        </w:tc>
      </w:tr>
      <w:tr w:rsidR="00937FF1" w:rsidRPr="00527337" w14:paraId="6FC98FFC" w14:textId="77777777" w:rsidTr="00901E1D">
        <w:trPr>
          <w:jc w:val="center"/>
        </w:trPr>
        <w:tc>
          <w:tcPr>
            <w:tcW w:w="3964" w:type="dxa"/>
          </w:tcPr>
          <w:p w14:paraId="4CFBADED" w14:textId="77777777" w:rsidR="00937FF1" w:rsidRPr="00527337" w:rsidRDefault="00937FF1" w:rsidP="00AA3637">
            <w:pPr>
              <w:pStyle w:val="Tabletext"/>
              <w:keepLines/>
              <w:tabs>
                <w:tab w:val="left" w:leader="dot" w:pos="7938"/>
                <w:tab w:val="center" w:pos="9526"/>
              </w:tabs>
              <w:ind w:left="567" w:hanging="567"/>
            </w:pPr>
            <w:r w:rsidRPr="00527337">
              <w:t>Antenna height</w:t>
            </w:r>
          </w:p>
        </w:tc>
        <w:tc>
          <w:tcPr>
            <w:tcW w:w="1560" w:type="dxa"/>
          </w:tcPr>
          <w:p w14:paraId="6E4C2ADF" w14:textId="77777777" w:rsidR="00937FF1" w:rsidRPr="00527337" w:rsidRDefault="00937FF1" w:rsidP="00AA3637">
            <w:pPr>
              <w:pStyle w:val="Tabletext"/>
              <w:jc w:val="center"/>
            </w:pPr>
          </w:p>
        </w:tc>
        <w:tc>
          <w:tcPr>
            <w:tcW w:w="2693" w:type="dxa"/>
          </w:tcPr>
          <w:p w14:paraId="7B159BAD" w14:textId="77777777" w:rsidR="00937FF1" w:rsidRPr="00527337" w:rsidRDefault="00937FF1" w:rsidP="00AA3637">
            <w:pPr>
              <w:pStyle w:val="Tabletext"/>
              <w:keepLines/>
              <w:tabs>
                <w:tab w:val="left" w:leader="dot" w:pos="7938"/>
                <w:tab w:val="center" w:pos="9526"/>
              </w:tabs>
              <w:ind w:left="567" w:hanging="567"/>
            </w:pPr>
            <w:r w:rsidRPr="00527337">
              <w:t>~ 10 m</w:t>
            </w:r>
          </w:p>
        </w:tc>
        <w:tc>
          <w:tcPr>
            <w:tcW w:w="2977" w:type="dxa"/>
          </w:tcPr>
          <w:p w14:paraId="070246FE" w14:textId="77777777" w:rsidR="00937FF1" w:rsidRPr="00527337" w:rsidRDefault="00937FF1" w:rsidP="00AA3637">
            <w:pPr>
              <w:pStyle w:val="Tabletext"/>
              <w:keepLines/>
              <w:tabs>
                <w:tab w:val="left" w:leader="dot" w:pos="7938"/>
                <w:tab w:val="center" w:pos="9526"/>
              </w:tabs>
              <w:ind w:left="567" w:hanging="567"/>
            </w:pPr>
            <w:r w:rsidRPr="00527337">
              <w:t>10 to 100 m above ground</w:t>
            </w:r>
          </w:p>
        </w:tc>
        <w:tc>
          <w:tcPr>
            <w:tcW w:w="3201" w:type="dxa"/>
          </w:tcPr>
          <w:p w14:paraId="7D6A3D96" w14:textId="77777777" w:rsidR="00937FF1" w:rsidRPr="00527337" w:rsidRDefault="00937FF1" w:rsidP="00AA3637">
            <w:pPr>
              <w:pStyle w:val="Tabletext"/>
              <w:keepLines/>
              <w:tabs>
                <w:tab w:val="left" w:leader="dot" w:pos="7938"/>
                <w:tab w:val="center" w:pos="9526"/>
              </w:tabs>
              <w:ind w:left="567" w:hanging="567"/>
            </w:pPr>
            <w:r w:rsidRPr="00527337">
              <w:t>10 to 100 m above ground</w:t>
            </w:r>
          </w:p>
        </w:tc>
      </w:tr>
      <w:tr w:rsidR="00937FF1" w:rsidRPr="00527337" w14:paraId="6350F33E" w14:textId="77777777" w:rsidTr="00901E1D">
        <w:trPr>
          <w:jc w:val="center"/>
        </w:trPr>
        <w:tc>
          <w:tcPr>
            <w:tcW w:w="3964" w:type="dxa"/>
          </w:tcPr>
          <w:p w14:paraId="22A5B75A" w14:textId="77777777" w:rsidR="00937FF1" w:rsidRPr="00527337" w:rsidRDefault="00937FF1" w:rsidP="00AA3637">
            <w:pPr>
              <w:pStyle w:val="Tabletext"/>
              <w:keepLines/>
              <w:tabs>
                <w:tab w:val="left" w:leader="dot" w:pos="7938"/>
                <w:tab w:val="center" w:pos="9526"/>
              </w:tabs>
              <w:ind w:left="567" w:hanging="567"/>
            </w:pPr>
            <w:r w:rsidRPr="00527337">
              <w:t xml:space="preserve">Receiver IF 3 dB bandwidth </w:t>
            </w:r>
          </w:p>
        </w:tc>
        <w:tc>
          <w:tcPr>
            <w:tcW w:w="1560" w:type="dxa"/>
          </w:tcPr>
          <w:p w14:paraId="4A77B47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3" w:type="dxa"/>
          </w:tcPr>
          <w:p w14:paraId="6D52F89E"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977" w:type="dxa"/>
          </w:tcPr>
          <w:p w14:paraId="2318B8DD" w14:textId="77777777" w:rsidR="00937FF1" w:rsidRPr="00527337" w:rsidRDefault="00937FF1" w:rsidP="00AA3637">
            <w:pPr>
              <w:pStyle w:val="Tabletext"/>
              <w:keepLines/>
              <w:tabs>
                <w:tab w:val="left" w:leader="dot" w:pos="7938"/>
                <w:tab w:val="center" w:pos="9526"/>
              </w:tabs>
              <w:ind w:left="567" w:hanging="567"/>
            </w:pPr>
            <w:r w:rsidRPr="00527337">
              <w:t>50</w:t>
            </w:r>
          </w:p>
        </w:tc>
        <w:tc>
          <w:tcPr>
            <w:tcW w:w="3201" w:type="dxa"/>
          </w:tcPr>
          <w:p w14:paraId="0678CCAE" w14:textId="77777777" w:rsidR="00937FF1" w:rsidRPr="00527337" w:rsidRDefault="00937FF1" w:rsidP="00AA3637">
            <w:pPr>
              <w:pStyle w:val="Tabletext"/>
              <w:keepLines/>
              <w:tabs>
                <w:tab w:val="left" w:leader="dot" w:pos="7938"/>
                <w:tab w:val="center" w:pos="9526"/>
              </w:tabs>
              <w:ind w:left="567" w:hanging="567"/>
            </w:pPr>
            <w:r w:rsidRPr="00527337">
              <w:t>180</w:t>
            </w:r>
          </w:p>
        </w:tc>
      </w:tr>
      <w:tr w:rsidR="00937FF1" w:rsidRPr="00527337" w14:paraId="5D420D91" w14:textId="77777777" w:rsidTr="00901E1D">
        <w:trPr>
          <w:jc w:val="center"/>
        </w:trPr>
        <w:tc>
          <w:tcPr>
            <w:tcW w:w="3964" w:type="dxa"/>
          </w:tcPr>
          <w:p w14:paraId="33908F08" w14:textId="77777777" w:rsidR="00937FF1" w:rsidRPr="00527337" w:rsidRDefault="00937FF1" w:rsidP="00AA3637">
            <w:pPr>
              <w:pStyle w:val="Tabletext"/>
              <w:keepLines/>
              <w:tabs>
                <w:tab w:val="left" w:leader="dot" w:pos="7938"/>
                <w:tab w:val="center" w:pos="9526"/>
              </w:tabs>
              <w:ind w:left="567" w:hanging="567"/>
            </w:pPr>
            <w:r w:rsidRPr="00527337">
              <w:t xml:space="preserve">Receiver noise figure </w:t>
            </w:r>
          </w:p>
        </w:tc>
        <w:tc>
          <w:tcPr>
            <w:tcW w:w="1560" w:type="dxa"/>
          </w:tcPr>
          <w:p w14:paraId="4BCBE2E6"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693" w:type="dxa"/>
          </w:tcPr>
          <w:p w14:paraId="67CC65D9" w14:textId="77777777" w:rsidR="00937FF1" w:rsidRPr="00527337" w:rsidRDefault="00937FF1" w:rsidP="00AA3637">
            <w:pPr>
              <w:pStyle w:val="Tabletext"/>
              <w:keepLines/>
              <w:tabs>
                <w:tab w:val="left" w:leader="dot" w:pos="7938"/>
                <w:tab w:val="center" w:pos="9526"/>
              </w:tabs>
              <w:ind w:left="567" w:hanging="567"/>
            </w:pPr>
            <w:r w:rsidRPr="00527337">
              <w:t>6</w:t>
            </w:r>
          </w:p>
        </w:tc>
        <w:tc>
          <w:tcPr>
            <w:tcW w:w="2977" w:type="dxa"/>
          </w:tcPr>
          <w:p w14:paraId="276C1CEF" w14:textId="77777777" w:rsidR="00937FF1" w:rsidRPr="00527337" w:rsidRDefault="00937FF1" w:rsidP="00AA3637">
            <w:pPr>
              <w:pStyle w:val="Tabletext"/>
              <w:keepLines/>
              <w:tabs>
                <w:tab w:val="left" w:leader="dot" w:pos="7938"/>
                <w:tab w:val="center" w:pos="9526"/>
              </w:tabs>
              <w:ind w:left="567" w:hanging="567"/>
            </w:pPr>
            <w:r w:rsidRPr="00527337">
              <w:t>5.25</w:t>
            </w:r>
          </w:p>
        </w:tc>
        <w:tc>
          <w:tcPr>
            <w:tcW w:w="3201" w:type="dxa"/>
          </w:tcPr>
          <w:p w14:paraId="799ED443" w14:textId="77777777" w:rsidR="00937FF1" w:rsidRPr="00527337" w:rsidRDefault="00937FF1" w:rsidP="00AA3637">
            <w:pPr>
              <w:pStyle w:val="Tabletext"/>
              <w:keepLines/>
              <w:tabs>
                <w:tab w:val="left" w:leader="dot" w:pos="7938"/>
                <w:tab w:val="center" w:pos="9526"/>
              </w:tabs>
              <w:ind w:left="567" w:hanging="567"/>
            </w:pPr>
            <w:r w:rsidRPr="00527337">
              <w:t>5.0</w:t>
            </w:r>
          </w:p>
        </w:tc>
      </w:tr>
      <w:tr w:rsidR="00937FF1" w:rsidRPr="00527337" w14:paraId="160D27A1" w14:textId="77777777" w:rsidTr="00901E1D">
        <w:trPr>
          <w:jc w:val="center"/>
        </w:trPr>
        <w:tc>
          <w:tcPr>
            <w:tcW w:w="3964" w:type="dxa"/>
          </w:tcPr>
          <w:p w14:paraId="4A0F5E00" w14:textId="77777777" w:rsidR="00937FF1" w:rsidRPr="00527337" w:rsidRDefault="00937FF1" w:rsidP="00AA3637">
            <w:pPr>
              <w:pStyle w:val="Tabletext"/>
              <w:keepLines/>
              <w:tabs>
                <w:tab w:val="left" w:leader="dot" w:pos="7938"/>
                <w:tab w:val="center" w:pos="9526"/>
              </w:tabs>
              <w:ind w:left="567" w:hanging="567"/>
            </w:pPr>
            <w:r w:rsidRPr="00527337">
              <w:t xml:space="preserve">Minimum discernible signal </w:t>
            </w:r>
          </w:p>
        </w:tc>
        <w:tc>
          <w:tcPr>
            <w:tcW w:w="1560" w:type="dxa"/>
          </w:tcPr>
          <w:p w14:paraId="4A95F62C"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693" w:type="dxa"/>
          </w:tcPr>
          <w:p w14:paraId="7611DD75" w14:textId="77777777" w:rsidR="00937FF1" w:rsidRPr="00527337" w:rsidRDefault="00937FF1" w:rsidP="00AA3637">
            <w:pPr>
              <w:pStyle w:val="Tabletext"/>
              <w:keepLines/>
              <w:tabs>
                <w:tab w:val="left" w:leader="dot" w:pos="7938"/>
                <w:tab w:val="center" w:pos="9526"/>
              </w:tabs>
              <w:ind w:left="567" w:hanging="567"/>
            </w:pPr>
            <w:r>
              <w:sym w:font="Symbol" w:char="F02D"/>
            </w:r>
            <w:r w:rsidRPr="00527337">
              <w:t>122</w:t>
            </w:r>
          </w:p>
        </w:tc>
        <w:tc>
          <w:tcPr>
            <w:tcW w:w="2977" w:type="dxa"/>
          </w:tcPr>
          <w:p w14:paraId="2669CBCA" w14:textId="77777777" w:rsidR="00937FF1" w:rsidRPr="00527337" w:rsidRDefault="00937FF1" w:rsidP="00AA3637">
            <w:pPr>
              <w:pStyle w:val="Tabletext"/>
              <w:keepLines/>
              <w:tabs>
                <w:tab w:val="left" w:leader="dot" w:pos="7938"/>
                <w:tab w:val="center" w:pos="9526"/>
              </w:tabs>
              <w:ind w:left="567" w:hanging="567"/>
            </w:pPr>
            <w:r w:rsidRPr="00527337">
              <w:t>–102</w:t>
            </w:r>
          </w:p>
        </w:tc>
        <w:tc>
          <w:tcPr>
            <w:tcW w:w="3201" w:type="dxa"/>
          </w:tcPr>
          <w:p w14:paraId="43BBC8A5" w14:textId="77777777" w:rsidR="00937FF1" w:rsidRPr="00527337" w:rsidRDefault="00937FF1" w:rsidP="00AA3637">
            <w:pPr>
              <w:pStyle w:val="Tabletext"/>
              <w:keepLines/>
              <w:tabs>
                <w:tab w:val="left" w:leader="dot" w:pos="7938"/>
                <w:tab w:val="center" w:pos="9526"/>
              </w:tabs>
              <w:ind w:left="567" w:hanging="567"/>
            </w:pPr>
            <w:r w:rsidRPr="00527337">
              <w:t>–115</w:t>
            </w:r>
          </w:p>
        </w:tc>
      </w:tr>
      <w:tr w:rsidR="00937FF1" w:rsidRPr="00527337" w14:paraId="2DCA753B" w14:textId="77777777" w:rsidTr="00901E1D">
        <w:trPr>
          <w:jc w:val="center"/>
        </w:trPr>
        <w:tc>
          <w:tcPr>
            <w:tcW w:w="3964" w:type="dxa"/>
          </w:tcPr>
          <w:p w14:paraId="11B5FC1F" w14:textId="77777777" w:rsidR="00937FF1" w:rsidRPr="00527337" w:rsidRDefault="00937FF1" w:rsidP="00AA3637">
            <w:pPr>
              <w:pStyle w:val="Tabletext"/>
              <w:keepLines/>
              <w:tabs>
                <w:tab w:val="left" w:leader="dot" w:pos="7938"/>
                <w:tab w:val="center" w:pos="9526"/>
              </w:tabs>
              <w:ind w:left="567" w:hanging="567"/>
            </w:pPr>
            <w:r w:rsidRPr="00527337">
              <w:t>Dynamic range (dB)</w:t>
            </w:r>
          </w:p>
        </w:tc>
        <w:tc>
          <w:tcPr>
            <w:tcW w:w="1560" w:type="dxa"/>
          </w:tcPr>
          <w:p w14:paraId="0D95E052"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693" w:type="dxa"/>
          </w:tcPr>
          <w:p w14:paraId="49CB5FF6" w14:textId="77777777" w:rsidR="00937FF1" w:rsidRPr="00527337" w:rsidRDefault="00937FF1" w:rsidP="00AA3637">
            <w:pPr>
              <w:pStyle w:val="Tabletext"/>
              <w:keepLines/>
              <w:tabs>
                <w:tab w:val="left" w:leader="dot" w:pos="7938"/>
                <w:tab w:val="center" w:pos="9526"/>
              </w:tabs>
              <w:ind w:left="567" w:hanging="567"/>
              <w:rPr>
                <w:lang w:val="en-US"/>
              </w:rPr>
            </w:pPr>
            <w:r w:rsidRPr="00527337">
              <w:t>Not specified</w:t>
            </w:r>
          </w:p>
        </w:tc>
        <w:tc>
          <w:tcPr>
            <w:tcW w:w="2977" w:type="dxa"/>
          </w:tcPr>
          <w:p w14:paraId="1A2D46B9" w14:textId="77777777" w:rsidR="00937FF1" w:rsidRPr="00527337" w:rsidRDefault="00937FF1" w:rsidP="00AA3637">
            <w:pPr>
              <w:pStyle w:val="Tabletext"/>
              <w:keepLines/>
              <w:tabs>
                <w:tab w:val="left" w:leader="dot" w:pos="7938"/>
                <w:tab w:val="center" w:pos="9526"/>
              </w:tabs>
              <w:ind w:left="567" w:hanging="567"/>
            </w:pPr>
            <w:r w:rsidRPr="00527337">
              <w:rPr>
                <w:lang w:val="en-US"/>
              </w:rPr>
              <w:t>Not specified</w:t>
            </w:r>
          </w:p>
        </w:tc>
        <w:tc>
          <w:tcPr>
            <w:tcW w:w="3201" w:type="dxa"/>
          </w:tcPr>
          <w:p w14:paraId="55FEDF54" w14:textId="77777777" w:rsidR="00937FF1" w:rsidRPr="00527337" w:rsidRDefault="00937FF1" w:rsidP="00AA3637">
            <w:pPr>
              <w:pStyle w:val="Tabletext"/>
              <w:keepLines/>
              <w:tabs>
                <w:tab w:val="left" w:leader="dot" w:pos="7938"/>
                <w:tab w:val="center" w:pos="9526"/>
              </w:tabs>
              <w:ind w:left="567" w:hanging="567"/>
            </w:pPr>
            <w:r w:rsidRPr="00527337">
              <w:t>Not specified</w:t>
            </w:r>
          </w:p>
        </w:tc>
      </w:tr>
      <w:tr w:rsidR="00937FF1" w:rsidRPr="00527337" w14:paraId="199FFFFF" w14:textId="77777777" w:rsidTr="00901E1D">
        <w:trPr>
          <w:jc w:val="center"/>
        </w:trPr>
        <w:tc>
          <w:tcPr>
            <w:tcW w:w="3964" w:type="dxa"/>
          </w:tcPr>
          <w:p w14:paraId="4B00187F" w14:textId="77777777" w:rsidR="00937FF1" w:rsidRPr="00D43998" w:rsidRDefault="00937FF1" w:rsidP="00AA3637">
            <w:pPr>
              <w:pStyle w:val="Tabletext"/>
              <w:keepLines/>
              <w:tabs>
                <w:tab w:val="left" w:leader="dot" w:pos="7938"/>
                <w:tab w:val="center" w:pos="9526"/>
              </w:tabs>
              <w:rPr>
                <w:lang w:val="en-US"/>
              </w:rPr>
            </w:pPr>
            <w:r w:rsidRPr="00D43998">
              <w:rPr>
                <w:lang w:val="en-US"/>
              </w:rPr>
              <w:t>Minimum number of processed pulses per CPI</w:t>
            </w:r>
          </w:p>
        </w:tc>
        <w:tc>
          <w:tcPr>
            <w:tcW w:w="1560" w:type="dxa"/>
          </w:tcPr>
          <w:p w14:paraId="5DB8A597" w14:textId="77777777" w:rsidR="00937FF1" w:rsidRPr="00D43998" w:rsidRDefault="00937FF1" w:rsidP="00AA3637">
            <w:pPr>
              <w:pStyle w:val="Tabletext"/>
              <w:jc w:val="center"/>
              <w:rPr>
                <w:lang w:val="en-US"/>
              </w:rPr>
            </w:pPr>
          </w:p>
        </w:tc>
        <w:tc>
          <w:tcPr>
            <w:tcW w:w="2693" w:type="dxa"/>
          </w:tcPr>
          <w:p w14:paraId="0FB56973"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977" w:type="dxa"/>
          </w:tcPr>
          <w:p w14:paraId="3D9B2137"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3201" w:type="dxa"/>
          </w:tcPr>
          <w:p w14:paraId="03561CEA" w14:textId="77777777" w:rsidR="00937FF1" w:rsidRPr="00527337" w:rsidRDefault="00937FF1" w:rsidP="00AA3637">
            <w:pPr>
              <w:pStyle w:val="Tabletext"/>
              <w:keepLines/>
              <w:tabs>
                <w:tab w:val="left" w:leader="dot" w:pos="7938"/>
                <w:tab w:val="center" w:pos="9526"/>
              </w:tabs>
              <w:ind w:left="567" w:hanging="567"/>
            </w:pPr>
            <w:r w:rsidRPr="00527337">
              <w:t>Not specified</w:t>
            </w:r>
          </w:p>
        </w:tc>
      </w:tr>
      <w:tr w:rsidR="00937FF1" w:rsidRPr="00527337" w14:paraId="777ED270" w14:textId="77777777" w:rsidTr="00901E1D">
        <w:trPr>
          <w:jc w:val="center"/>
        </w:trPr>
        <w:tc>
          <w:tcPr>
            <w:tcW w:w="3964" w:type="dxa"/>
          </w:tcPr>
          <w:p w14:paraId="2A2C9BF3" w14:textId="77777777" w:rsidR="00937FF1" w:rsidRPr="00527337" w:rsidRDefault="00937FF1" w:rsidP="00AA3637">
            <w:pPr>
              <w:pStyle w:val="Tabletext"/>
              <w:keepLines/>
              <w:tabs>
                <w:tab w:val="left" w:leader="dot" w:pos="7938"/>
                <w:tab w:val="center" w:pos="9526"/>
              </w:tabs>
              <w:ind w:left="567" w:hanging="567"/>
            </w:pPr>
            <w:r w:rsidRPr="00527337">
              <w:t xml:space="preserve">Total chirp width </w:t>
            </w:r>
          </w:p>
        </w:tc>
        <w:tc>
          <w:tcPr>
            <w:tcW w:w="1560" w:type="dxa"/>
          </w:tcPr>
          <w:p w14:paraId="0C67899B"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3" w:type="dxa"/>
          </w:tcPr>
          <w:p w14:paraId="7B16A7FE"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977" w:type="dxa"/>
          </w:tcPr>
          <w:p w14:paraId="2F37AD51" w14:textId="77777777" w:rsidR="00937FF1" w:rsidRPr="00D43998" w:rsidRDefault="00937FF1" w:rsidP="00AA3637">
            <w:pPr>
              <w:pStyle w:val="Tabletext"/>
              <w:keepLines/>
              <w:tabs>
                <w:tab w:val="left" w:leader="dot" w:pos="7938"/>
                <w:tab w:val="center" w:pos="9526"/>
              </w:tabs>
              <w:rPr>
                <w:lang w:val="en-US"/>
              </w:rPr>
            </w:pPr>
            <w:r w:rsidRPr="00D43998">
              <w:rPr>
                <w:lang w:val="en-US"/>
              </w:rPr>
              <w:t>Short pulse: none</w:t>
            </w:r>
            <w:r w:rsidRPr="00D43998">
              <w:rPr>
                <w:lang w:val="en-US"/>
              </w:rPr>
              <w:br/>
              <w:t>Long pulse: 50</w:t>
            </w:r>
          </w:p>
        </w:tc>
        <w:tc>
          <w:tcPr>
            <w:tcW w:w="3201" w:type="dxa"/>
          </w:tcPr>
          <w:p w14:paraId="0600C197" w14:textId="77777777" w:rsidR="00937FF1" w:rsidRPr="00527337" w:rsidRDefault="00937FF1" w:rsidP="00AA3637">
            <w:pPr>
              <w:pStyle w:val="Tabletext"/>
              <w:keepLines/>
              <w:tabs>
                <w:tab w:val="left" w:leader="dot" w:pos="7938"/>
                <w:tab w:val="center" w:pos="9526"/>
              </w:tabs>
              <w:ind w:left="567" w:hanging="567"/>
            </w:pPr>
            <w:r w:rsidRPr="00527337">
              <w:t>Short pulse: 35</w:t>
            </w:r>
          </w:p>
          <w:p w14:paraId="660F6411" w14:textId="77777777" w:rsidR="00937FF1" w:rsidRPr="00527337" w:rsidRDefault="00937FF1" w:rsidP="00AA3637">
            <w:pPr>
              <w:pStyle w:val="Tabletext"/>
            </w:pPr>
            <w:r w:rsidRPr="00527337">
              <w:t>Long pulse: 35</w:t>
            </w:r>
          </w:p>
        </w:tc>
      </w:tr>
      <w:tr w:rsidR="00937FF1" w:rsidRPr="00527337" w14:paraId="3694F6C2" w14:textId="77777777" w:rsidTr="00901E1D">
        <w:trPr>
          <w:jc w:val="center"/>
        </w:trPr>
        <w:tc>
          <w:tcPr>
            <w:tcW w:w="3964" w:type="dxa"/>
          </w:tcPr>
          <w:p w14:paraId="575C12F7" w14:textId="77777777" w:rsidR="00937FF1" w:rsidRPr="00527337" w:rsidRDefault="00937FF1" w:rsidP="00AA3637">
            <w:pPr>
              <w:pStyle w:val="Tabletext"/>
              <w:keepLines/>
              <w:tabs>
                <w:tab w:val="left" w:leader="dot" w:pos="7938"/>
                <w:tab w:val="center" w:pos="9526"/>
              </w:tabs>
              <w:ind w:left="567" w:hanging="567"/>
              <w:rPr>
                <w:lang w:val="de-DE"/>
              </w:rPr>
            </w:pPr>
            <w:r w:rsidRPr="00527337">
              <w:rPr>
                <w:lang w:val="de-DE"/>
              </w:rPr>
              <w:t xml:space="preserve">RF emission bandwidth </w:t>
            </w:r>
          </w:p>
          <w:p w14:paraId="02506660" w14:textId="77777777" w:rsidR="00937FF1" w:rsidRPr="00527337" w:rsidRDefault="00937FF1" w:rsidP="00AA3637">
            <w:pPr>
              <w:pStyle w:val="Tabletex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560" w:type="dxa"/>
          </w:tcPr>
          <w:p w14:paraId="61741FC7" w14:textId="77777777" w:rsidR="00937FF1" w:rsidRPr="00527337" w:rsidRDefault="00937FF1" w:rsidP="00AA3637">
            <w:pPr>
              <w:pStyle w:val="Tabletext"/>
              <w:keepLines/>
              <w:tabs>
                <w:tab w:val="left" w:leader="dot" w:pos="7938"/>
                <w:tab w:val="center" w:pos="9526"/>
              </w:tabs>
              <w:ind w:left="567" w:hanging="567"/>
              <w:jc w:val="center"/>
              <w:rPr>
                <w:lang w:val="en-US"/>
              </w:rPr>
            </w:pPr>
            <w:r w:rsidRPr="00527337">
              <w:t>MHz</w:t>
            </w:r>
          </w:p>
        </w:tc>
        <w:tc>
          <w:tcPr>
            <w:tcW w:w="2693" w:type="dxa"/>
          </w:tcPr>
          <w:p w14:paraId="3EF40A42" w14:textId="77777777" w:rsidR="00937FF1" w:rsidRPr="00527337" w:rsidRDefault="00937FF1" w:rsidP="00AA3637">
            <w:pPr>
              <w:pStyle w:val="Tabletext"/>
              <w:rPr>
                <w:lang w:val="en-US"/>
              </w:rPr>
            </w:pPr>
          </w:p>
          <w:p w14:paraId="333A6536" w14:textId="77777777" w:rsidR="00937FF1" w:rsidRPr="00527337" w:rsidRDefault="00937FF1" w:rsidP="00AA3637">
            <w:pPr>
              <w:pStyle w:val="Tabletext"/>
              <w:rPr>
                <w:lang w:val="en-US"/>
              </w:rPr>
            </w:pPr>
            <w:r w:rsidRPr="00527337">
              <w:rPr>
                <w:lang w:val="en-US"/>
              </w:rPr>
              <w:t>Adaptive</w:t>
            </w:r>
            <w:r>
              <w:rPr>
                <w:lang w:val="en-US"/>
              </w:rPr>
              <w:br/>
            </w:r>
            <w:r w:rsidRPr="00527337">
              <w:rPr>
                <w:lang w:val="en-US"/>
              </w:rPr>
              <w:t>Adaptive</w:t>
            </w:r>
          </w:p>
        </w:tc>
        <w:tc>
          <w:tcPr>
            <w:tcW w:w="2977" w:type="dxa"/>
          </w:tcPr>
          <w:p w14:paraId="62499D49" w14:textId="77777777" w:rsidR="00937FF1" w:rsidRPr="00527337" w:rsidRDefault="00937FF1" w:rsidP="00AA3637">
            <w:pPr>
              <w:pStyle w:val="Tabletext"/>
              <w:rPr>
                <w:lang w:val="en-US"/>
              </w:rPr>
            </w:pPr>
          </w:p>
          <w:p w14:paraId="3D23DD1A" w14:textId="77777777" w:rsidR="00937FF1" w:rsidRPr="00527337" w:rsidRDefault="00937FF1" w:rsidP="00AA3637">
            <w:pPr>
              <w:pStyle w:val="Tabletext"/>
            </w:pPr>
            <w:r w:rsidRPr="00527337">
              <w:rPr>
                <w:lang w:val="en-US"/>
              </w:rPr>
              <w:t>50</w:t>
            </w:r>
            <w:r>
              <w:rPr>
                <w:lang w:val="en-US"/>
              </w:rPr>
              <w:br/>
            </w:r>
            <w:r w:rsidRPr="00527337">
              <w:rPr>
                <w:lang w:val="en-US"/>
              </w:rPr>
              <w:t>59</w:t>
            </w:r>
          </w:p>
        </w:tc>
        <w:tc>
          <w:tcPr>
            <w:tcW w:w="3201" w:type="dxa"/>
          </w:tcPr>
          <w:p w14:paraId="23E5F149" w14:textId="77777777" w:rsidR="00937FF1" w:rsidRPr="00527337" w:rsidRDefault="00937FF1" w:rsidP="00AA3637">
            <w:pPr>
              <w:pStyle w:val="Tabletext"/>
              <w:rPr>
                <w:lang w:val="en-US"/>
              </w:rPr>
            </w:pPr>
          </w:p>
          <w:p w14:paraId="476631E5" w14:textId="77777777" w:rsidR="00937FF1" w:rsidRPr="00527337" w:rsidRDefault="00937FF1" w:rsidP="00AA3637">
            <w:pPr>
              <w:pStyle w:val="Tabletext"/>
            </w:pPr>
            <w:r w:rsidRPr="00527337">
              <w:rPr>
                <w:lang w:val="en-US"/>
              </w:rPr>
              <w:t>35</w:t>
            </w:r>
            <w:r w:rsidRPr="00527337">
              <w:rPr>
                <w:lang w:val="en-US"/>
              </w:rPr>
              <w:br/>
              <w:t>42</w:t>
            </w:r>
          </w:p>
        </w:tc>
      </w:tr>
    </w:tbl>
    <w:p w14:paraId="0BCB3EC8" w14:textId="77777777" w:rsidR="00937FF1" w:rsidRPr="00527337" w:rsidRDefault="00937FF1" w:rsidP="00937FF1">
      <w:pPr>
        <w:sectPr w:rsidR="00937FF1" w:rsidRPr="00527337" w:rsidSect="00AA3637">
          <w:headerReference w:type="even" r:id="rId14"/>
          <w:footerReference w:type="even" r:id="rId15"/>
          <w:pgSz w:w="16834" w:h="11907" w:orient="landscape" w:code="9"/>
          <w:pgMar w:top="1134" w:right="1418" w:bottom="1134" w:left="1418" w:header="567" w:footer="482" w:gutter="0"/>
          <w:cols w:space="720"/>
          <w:docGrid w:linePitch="326"/>
        </w:sectPr>
      </w:pPr>
    </w:p>
    <w:p w14:paraId="0F342B04" w14:textId="77777777" w:rsidR="00937FF1" w:rsidRPr="00527337" w:rsidRDefault="00937FF1" w:rsidP="00937FF1">
      <w:pPr>
        <w:pStyle w:val="Heading2"/>
        <w:spacing w:before="0"/>
      </w:pPr>
      <w:r w:rsidRPr="00527337">
        <w:lastRenderedPageBreak/>
        <w:t>2.1</w:t>
      </w:r>
      <w:r w:rsidRPr="00527337">
        <w:tab/>
        <w:t>Transmitters</w:t>
      </w:r>
    </w:p>
    <w:p w14:paraId="5F63004F" w14:textId="77777777" w:rsidR="00937FF1" w:rsidRPr="00D43998" w:rsidRDefault="00937FF1" w:rsidP="00937FF1">
      <w:pPr>
        <w:rPr>
          <w:lang w:val="en-US"/>
        </w:rPr>
      </w:pPr>
      <w:r w:rsidRPr="00D43998">
        <w:rPr>
          <w:lang w:val="en-US"/>
        </w:rPr>
        <w:t>The radars operating in the frequency band 8 500-10 680 MHz use a variety of modulations including unmodulated pulses, continuous wave (CW), frequency-modulated (chirped) pulses, phase</w:t>
      </w:r>
      <w:r w:rsidRPr="00D43998">
        <w:rPr>
          <w:lang w:val="en-US"/>
        </w:rPr>
        <w:noBreakHyphen/>
        <w:t>coded pulses and some new radars with digital signal processing may use adaptive modulation with different modulations schemes</w:t>
      </w:r>
      <w:r>
        <w:rPr>
          <w:lang w:val="en-US"/>
        </w:rPr>
        <w:t>,</w:t>
      </w:r>
      <w:r w:rsidRPr="00D43998">
        <w:rPr>
          <w:lang w:val="en-US"/>
        </w:rPr>
        <w:t xml:space="preserve"> variable pulse duration and repetition rate. Crossed</w:t>
      </w:r>
      <w:r w:rsidRPr="00D43998">
        <w:rPr>
          <w:lang w:val="en-US"/>
        </w:rPr>
        <w:noBreakHyphen/>
        <w:t>field,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In four cases (Systems A4, S2, S5, and G4), the duty cycle is 100%, with the high-power CW radiolocation radars all operating only above 10 GHz. There is also a trend towards frequency-agile type radar systems that will suppress or reduce interference, much as is done in some communications systems. Frequency agility is also sometimes used to avoid range-ambiguous clutter return. The random (or pseudo-random) transmissions on a single carrier frequency can occur throughout a coherent processing interval or even a full antenna-beam position or dwell, during which many pulses are transmitted, or for only a single pulse. These alternatives are similar to “slow frequency hopping” and “fast frequency hopping” in a communication system. These important aspects of radar systems should be taken into account in compatibility studies.</w:t>
      </w:r>
    </w:p>
    <w:p w14:paraId="740FB7F4" w14:textId="77777777" w:rsidR="00937FF1" w:rsidRPr="00D43998" w:rsidRDefault="00937FF1" w:rsidP="00937FF1">
      <w:pPr>
        <w:rPr>
          <w:lang w:val="en-US"/>
        </w:rPr>
      </w:pPr>
      <w:r w:rsidRPr="00D43998">
        <w:rPr>
          <w:lang w:val="en-US"/>
        </w:rPr>
        <w:t>Typical transmitter RF emission (3 dB) bandwidths of radars operating in the frequency band 8 500-10 680 MHz from 45 kHz to 637 MHz. Transmitter peak output powers range from 1 mW (0 dBm) for solid-state transmitters to 220 kW (83.4 dBm) for high-power radars using crossed</w:t>
      </w:r>
      <w:r w:rsidRPr="00D43998">
        <w:rPr>
          <w:lang w:val="en-US"/>
        </w:rPr>
        <w:noBreakHyphen/>
        <w:t>field devices (magnetron).</w:t>
      </w:r>
    </w:p>
    <w:p w14:paraId="1A110301" w14:textId="77777777" w:rsidR="00937FF1" w:rsidRPr="00D43998" w:rsidRDefault="00937FF1" w:rsidP="00937FF1">
      <w:pPr>
        <w:rPr>
          <w:lang w:val="en-US"/>
        </w:rPr>
      </w:pPr>
      <w:r w:rsidRPr="00D43998">
        <w:rPr>
          <w:lang w:val="en-US"/>
        </w:rPr>
        <w:t>The characteristics of unwanted emissions are not addressed in this Recommendation.</w:t>
      </w:r>
    </w:p>
    <w:p w14:paraId="19ACFE7B" w14:textId="77777777" w:rsidR="00937FF1" w:rsidRPr="00D43998" w:rsidRDefault="00937FF1" w:rsidP="00937FF1">
      <w:pPr>
        <w:pStyle w:val="Heading2"/>
        <w:rPr>
          <w:lang w:val="en-US"/>
        </w:rPr>
      </w:pPr>
      <w:r w:rsidRPr="00D43998">
        <w:rPr>
          <w:lang w:val="en-US"/>
        </w:rPr>
        <w:t>2.2</w:t>
      </w:r>
      <w:r w:rsidRPr="00D43998">
        <w:rPr>
          <w:lang w:val="en-US"/>
        </w:rPr>
        <w:tab/>
        <w:t>Receivers</w:t>
      </w:r>
    </w:p>
    <w:p w14:paraId="1CAB623E" w14:textId="77777777" w:rsidR="00937FF1" w:rsidRPr="00D43998" w:rsidRDefault="00937FF1" w:rsidP="00937FF1">
      <w:pPr>
        <w:rPr>
          <w:lang w:val="en-US"/>
        </w:rPr>
      </w:pPr>
      <w:r w:rsidRPr="00D43998">
        <w:rPr>
          <w:lang w:val="en-US"/>
        </w:rPr>
        <w:t>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w:t>
      </w:r>
      <w:r w:rsidRPr="00D43998">
        <w:rPr>
          <w:lang w:val="en-US"/>
        </w:rPr>
        <w:noBreakHyphen/>
        <w:t>processing techniques used for the enhancement and identification of desired targets also provide some suppression of low-duty-cycle (less than 5%) pulsed interference that is asynchronous with the desired signal.</w:t>
      </w:r>
    </w:p>
    <w:p w14:paraId="75E4A8C8" w14:textId="77777777" w:rsidR="00937FF1" w:rsidRPr="00D43998" w:rsidRDefault="00937FF1" w:rsidP="00937FF1">
      <w:pPr>
        <w:rPr>
          <w:lang w:val="en-US"/>
        </w:rPr>
      </w:pPr>
      <w:r w:rsidRPr="00D43998">
        <w:rPr>
          <w:lang w:val="en-US"/>
        </w:rPr>
        <w:t>The signal processing in the newer generation of radars uses chirped and phase-coded pulses to produce a processing gain for the desired signal and may also provide suppression of undesired signals.</w:t>
      </w:r>
    </w:p>
    <w:p w14:paraId="602BECB4" w14:textId="77777777" w:rsidR="00937FF1" w:rsidRPr="00D43998" w:rsidRDefault="00937FF1" w:rsidP="00937FF1">
      <w:pPr>
        <w:rPr>
          <w:lang w:val="en-US"/>
        </w:rPr>
      </w:pPr>
      <w:r w:rsidRPr="00D43998">
        <w:rPr>
          <w:lang w:val="en-US"/>
        </w:rPr>
        <w:t>Some of the newer low-power solid-state radars use high-duty-cycle multichannel signal processing to enhance the desired signal returns. Some radar receivers have the capability to identify RF channels that have low levels of undesired signals and command the transmitter to transmit on those RF channels.</w:t>
      </w:r>
    </w:p>
    <w:p w14:paraId="10248C89" w14:textId="77777777" w:rsidR="00937FF1" w:rsidRPr="00D43998" w:rsidRDefault="00937FF1" w:rsidP="00937FF1">
      <w:pPr>
        <w:rPr>
          <w:lang w:val="en-US"/>
        </w:rPr>
      </w:pPr>
      <w:r w:rsidRPr="00D43998">
        <w:rPr>
          <w:lang w:val="en-US"/>
        </w:rPr>
        <w:t>Newer radars often use a broadband input stage with the full span of the possible frequency range. Even the IF-filters are designed with relatively high bandwidth. This enables features like frequency-hopping and adaptive modulation with variable bandwidth. The final processing including adaptive filtering is done in the baseband signal processing.</w:t>
      </w:r>
    </w:p>
    <w:p w14:paraId="653020C2" w14:textId="77777777" w:rsidR="00937FF1" w:rsidRPr="00D43998" w:rsidRDefault="00937FF1" w:rsidP="00937FF1">
      <w:pPr>
        <w:pStyle w:val="Heading2"/>
        <w:rPr>
          <w:lang w:val="en-US"/>
        </w:rPr>
      </w:pPr>
      <w:r w:rsidRPr="00D43998">
        <w:rPr>
          <w:lang w:val="en-US"/>
        </w:rPr>
        <w:t>2.3</w:t>
      </w:r>
      <w:r w:rsidRPr="00D43998">
        <w:rPr>
          <w:lang w:val="en-US"/>
        </w:rPr>
        <w:tab/>
        <w:t>Antennas</w:t>
      </w:r>
    </w:p>
    <w:p w14:paraId="0265AD23" w14:textId="77777777" w:rsidR="00937FF1" w:rsidRPr="00D43998" w:rsidRDefault="00937FF1" w:rsidP="00937FF1">
      <w:pPr>
        <w:rPr>
          <w:lang w:val="en-US"/>
        </w:rPr>
      </w:pPr>
      <w:r w:rsidRPr="00D43998">
        <w:rPr>
          <w:lang w:val="en-US"/>
        </w:rPr>
        <w:t>A variety of types of antennas are used on radars operating in the frequency band 8 500</w:t>
      </w:r>
      <w:r w:rsidRPr="00D43998">
        <w:rPr>
          <w:lang w:val="en-US"/>
        </w:rPr>
        <w:noBreakHyphen/>
        <w:t xml:space="preserve">10 680 MHz. Antennas in this frequency band are generally of convenient size and thus are of interest for applications where mobility and light weight are important and long range is not. </w:t>
      </w:r>
      <w:r w:rsidRPr="00D43998">
        <w:rPr>
          <w:lang w:val="en-US"/>
        </w:rPr>
        <w:lastRenderedPageBreak/>
        <w:t>Many types of radar in the frequency band 8 500-10 680 MHz operate in a variety of modes, including search and navigation (weather observation) modes. The antennas for such radars usually scan through 360</w:t>
      </w:r>
      <w:r>
        <w:rPr>
          <w:lang w:val="en-US"/>
        </w:rPr>
        <w:t>°</w:t>
      </w:r>
      <w:r w:rsidRPr="00D43998">
        <w:rPr>
          <w:lang w:val="en-US"/>
        </w:rPr>
        <w:t xml:space="preserve"> in the horizontal plane. </w:t>
      </w:r>
    </w:p>
    <w:p w14:paraId="11AFD875" w14:textId="77777777" w:rsidR="00937FF1" w:rsidRPr="00D43998" w:rsidRDefault="00937FF1" w:rsidP="00937FF1">
      <w:pPr>
        <w:rPr>
          <w:lang w:val="en-US"/>
        </w:rPr>
      </w:pPr>
      <w:r w:rsidRPr="00D43998">
        <w:rPr>
          <w:lang w:val="en-US"/>
        </w:rPr>
        <w:t>Newest developments in radar technology (e.g. Low temperature co-fired ceramics, shrinking of RF-modules, increased processing power) enable a baseband signal processing of each single antenna element of a phased array antenna.</w:t>
      </w:r>
    </w:p>
    <w:p w14:paraId="220FB196" w14:textId="77777777" w:rsidR="00937FF1" w:rsidRPr="00D43998" w:rsidRDefault="00937FF1" w:rsidP="00937FF1">
      <w:pPr>
        <w:rPr>
          <w:lang w:val="en-US"/>
        </w:rPr>
      </w:pPr>
      <w:r w:rsidRPr="00D43998">
        <w:rPr>
          <w:lang w:val="en-US"/>
        </w:rPr>
        <w:t>The single elements of an active phased array are only slightly directive and the beam is formed by using a large number of single elements with a variable phase shift. As a consequence, the mechanisms of interference and interference rejection are different from legacy antennas (e.g. with parabolic reflectors).</w:t>
      </w:r>
    </w:p>
    <w:p w14:paraId="4F1C90FF" w14:textId="77777777" w:rsidR="00937FF1" w:rsidRPr="00D43998" w:rsidRDefault="00937FF1" w:rsidP="00937FF1">
      <w:pPr>
        <w:rPr>
          <w:lang w:val="en-US"/>
        </w:rPr>
      </w:pPr>
      <w:r w:rsidRPr="00D43998">
        <w:rPr>
          <w:lang w:val="en-US"/>
        </w:rPr>
        <w:t>These radars do have the capability to perform different radar tasks (e.g. tracking and scanning and tracking of multiple targets) simultaneously. A scanning line by line or circles of a pencil beam is replaced by signal processing with adaptive tracking and scanning.</w:t>
      </w:r>
    </w:p>
    <w:p w14:paraId="15F367BF" w14:textId="77777777" w:rsidR="00937FF1" w:rsidRPr="00D43998" w:rsidRDefault="00937FF1" w:rsidP="00937FF1">
      <w:pPr>
        <w:pStyle w:val="enumlev1"/>
        <w:ind w:left="1871" w:hanging="1871"/>
        <w:rPr>
          <w:lang w:val="en-US"/>
        </w:rPr>
      </w:pPr>
      <w:r w:rsidRPr="00D43998">
        <w:rPr>
          <w:lang w:val="en-US"/>
        </w:rPr>
        <w:t>Transmitter:</w:t>
      </w:r>
      <w:r>
        <w:rPr>
          <w:lang w:val="en-US"/>
        </w:rPr>
        <w:tab/>
      </w:r>
      <w:r w:rsidRPr="00D43998">
        <w:rPr>
          <w:lang w:val="en-US"/>
        </w:rPr>
        <w:t>Transmission of the signal is done by a very fast switchable beam.</w:t>
      </w:r>
    </w:p>
    <w:p w14:paraId="35DFCD73" w14:textId="77777777" w:rsidR="00937FF1" w:rsidRPr="00D43998" w:rsidRDefault="00937FF1" w:rsidP="00937FF1">
      <w:pPr>
        <w:pStyle w:val="enumlev1"/>
        <w:ind w:left="1871" w:hanging="1871"/>
        <w:rPr>
          <w:lang w:val="en-US"/>
        </w:rPr>
      </w:pPr>
      <w:r w:rsidRPr="00D43998">
        <w:rPr>
          <w:lang w:val="en-US"/>
        </w:rPr>
        <w:t>Reception:</w:t>
      </w:r>
      <w:r w:rsidRPr="00D43998">
        <w:rPr>
          <w:lang w:val="en-US"/>
        </w:rPr>
        <w:tab/>
      </w:r>
      <w:r w:rsidRPr="00D43998">
        <w:rPr>
          <w:lang w:val="en-US"/>
        </w:rPr>
        <w:tab/>
        <w:t>Depending on the signal processing applied the reception can be done in principle in two ways.</w:t>
      </w:r>
    </w:p>
    <w:p w14:paraId="65D97E0E" w14:textId="77777777" w:rsidR="00937FF1" w:rsidRPr="00D43998" w:rsidRDefault="00937FF1" w:rsidP="00937FF1">
      <w:pPr>
        <w:pStyle w:val="enumlev1"/>
        <w:rPr>
          <w:lang w:val="en-US"/>
        </w:rPr>
      </w:pPr>
      <w:r w:rsidRPr="00D43998">
        <w:rPr>
          <w:lang w:val="en-US"/>
        </w:rPr>
        <w:t>1)</w:t>
      </w:r>
      <w:r w:rsidRPr="00D43998">
        <w:rPr>
          <w:lang w:val="en-US"/>
        </w:rPr>
        <w:tab/>
        <w:t xml:space="preserve">A digitally formed beam can be synchronized with the transmitter. </w:t>
      </w:r>
    </w:p>
    <w:p w14:paraId="63C5D1A6" w14:textId="77777777" w:rsidR="00937FF1" w:rsidRPr="00D43998" w:rsidRDefault="00937FF1" w:rsidP="00937FF1">
      <w:pPr>
        <w:pStyle w:val="enumlev1"/>
        <w:rPr>
          <w:lang w:val="en-US"/>
        </w:rPr>
      </w:pPr>
      <w:r w:rsidRPr="00D43998">
        <w:rPr>
          <w:lang w:val="en-US"/>
        </w:rPr>
        <w:t>2)</w:t>
      </w:r>
      <w:r w:rsidRPr="00D43998">
        <w:rPr>
          <w:lang w:val="en-US"/>
        </w:rPr>
        <w:tab/>
        <w:t>It is additionally possible to receive and detect several signals from other transmitters (e.g. radars in other airplanes) simultaneously with a multiple beam antenna (explanation see below).</w:t>
      </w:r>
    </w:p>
    <w:p w14:paraId="3708C318" w14:textId="77777777" w:rsidR="00937FF1" w:rsidRPr="00D43998" w:rsidRDefault="00937FF1" w:rsidP="00937FF1">
      <w:pPr>
        <w:rPr>
          <w:lang w:val="en-US"/>
        </w:rPr>
      </w:pPr>
      <w:r w:rsidRPr="00D43998">
        <w:rPr>
          <w:lang w:val="en-US"/>
        </w:rPr>
        <w:t>In consequence</w:t>
      </w:r>
      <w:r>
        <w:rPr>
          <w:lang w:val="en-US"/>
        </w:rPr>
        <w:t>,</w:t>
      </w:r>
      <w:r w:rsidRPr="00D43998">
        <w:rPr>
          <w:lang w:val="en-US"/>
        </w:rPr>
        <w:t xml:space="preserve"> this means that mechanisms for decoupling are different to radars with conventional antennas.</w:t>
      </w:r>
    </w:p>
    <w:p w14:paraId="663137DF" w14:textId="77777777" w:rsidR="00937FF1" w:rsidRPr="00D43998" w:rsidRDefault="00937FF1" w:rsidP="00937FF1">
      <w:pPr>
        <w:rPr>
          <w:lang w:val="en-US"/>
        </w:rPr>
      </w:pPr>
      <w:r w:rsidRPr="00D43998">
        <w:rPr>
          <w:rFonts w:ascii="Times" w:hAnsi="Times"/>
          <w:lang w:val="en-US"/>
        </w:rPr>
        <w:t xml:space="preserve">Multiple beam </w:t>
      </w:r>
      <w:r w:rsidRPr="00D43998">
        <w:rPr>
          <w:lang w:val="en-US"/>
        </w:rPr>
        <w:t>antennas (see Fig</w:t>
      </w:r>
      <w:r>
        <w:rPr>
          <w:lang w:val="en-US"/>
        </w:rPr>
        <w:t>. </w:t>
      </w:r>
      <w:r w:rsidRPr="00D43998">
        <w:rPr>
          <w:lang w:val="en-US"/>
        </w:rPr>
        <w:t>1)</w:t>
      </w:r>
    </w:p>
    <w:p w14:paraId="09396325" w14:textId="77777777" w:rsidR="00937FF1" w:rsidRPr="00D43998" w:rsidRDefault="00937FF1" w:rsidP="00937FF1">
      <w:pPr>
        <w:rPr>
          <w:lang w:val="en-US"/>
        </w:rPr>
      </w:pPr>
      <w:r w:rsidRPr="00D43998">
        <w:rPr>
          <w:lang w:val="en-US"/>
        </w:rPr>
        <w:t>Each antenna element provides a baseband signal, which can be weighted by phase and amplitude (</w:t>
      </w:r>
      <w:r w:rsidRPr="00630697">
        <w:rPr>
          <w:i/>
          <w:iCs/>
          <w:lang w:val="en-US"/>
        </w:rPr>
        <w:t>W</w:t>
      </w:r>
      <w:r w:rsidRPr="00630697">
        <w:rPr>
          <w:i/>
          <w:iCs/>
          <w:vertAlign w:val="subscript"/>
          <w:lang w:val="en-US"/>
        </w:rPr>
        <w:t>i,n</w:t>
      </w:r>
      <w:r w:rsidRPr="00D43998">
        <w:rPr>
          <w:lang w:val="en-US"/>
        </w:rPr>
        <w:t>) with the weighted baseband signals (</w:t>
      </w:r>
      <w:r w:rsidRPr="00630697">
        <w:rPr>
          <w:i/>
          <w:iCs/>
          <w:lang w:val="en-US"/>
        </w:rPr>
        <w:t>W</w:t>
      </w:r>
      <w:r w:rsidRPr="00630697">
        <w:rPr>
          <w:i/>
          <w:iCs/>
          <w:vertAlign w:val="subscript"/>
          <w:lang w:val="en-US"/>
        </w:rPr>
        <w:t>j,n</w:t>
      </w:r>
      <w:r>
        <w:rPr>
          <w:lang w:val="en-US"/>
        </w:rPr>
        <w:t xml:space="preserve"> </w:t>
      </w:r>
      <w:r w:rsidRPr="00D43998">
        <w:rPr>
          <w:lang w:val="en-US"/>
        </w:rPr>
        <w:t xml:space="preserve">of other elements). This is represented by a steering vector for one direction. The output of this mathematical operation is the signal received in a specific direction </w:t>
      </w:r>
      <w:r w:rsidRPr="00527337">
        <w:t>θ</w:t>
      </w:r>
      <w:r w:rsidRPr="00630697">
        <w:rPr>
          <w:i/>
          <w:iCs/>
          <w:vertAlign w:val="subscript"/>
          <w:lang w:val="en-US"/>
        </w:rPr>
        <w:t>n</w:t>
      </w:r>
      <w:r w:rsidRPr="00D43998">
        <w:rPr>
          <w:lang w:val="en-US"/>
        </w:rPr>
        <w:t xml:space="preserve">. Combining different steering vectors in a steering matrix with a number </w:t>
      </w:r>
      <w:r w:rsidRPr="00630697">
        <w:rPr>
          <w:i/>
          <w:iCs/>
          <w:lang w:val="en-US"/>
        </w:rPr>
        <w:t>N</w:t>
      </w:r>
      <w:r w:rsidRPr="00D43998">
        <w:rPr>
          <w:lang w:val="en-US"/>
        </w:rPr>
        <w:t xml:space="preserve"> of different steering vectors</w:t>
      </w:r>
      <w:r>
        <w:rPr>
          <w:lang w:val="en-US"/>
        </w:rPr>
        <w:t>,</w:t>
      </w:r>
      <w:r w:rsidRPr="00D43998">
        <w:rPr>
          <w:lang w:val="en-US"/>
        </w:rPr>
        <w:t xml:space="preserve"> the antenna is able to receive simultaneously in different directions</w:t>
      </w:r>
      <w:r>
        <w:rPr>
          <w:lang w:val="en-US"/>
        </w:rPr>
        <w:t xml:space="preserve"> </w:t>
      </w:r>
      <w:r w:rsidRPr="00527337">
        <w:t>θ</w:t>
      </w:r>
      <w:r w:rsidRPr="00D43998">
        <w:rPr>
          <w:vertAlign w:val="subscript"/>
          <w:lang w:val="en-US"/>
        </w:rPr>
        <w:t>1</w:t>
      </w:r>
      <w:r w:rsidRPr="00630697">
        <w:rPr>
          <w:lang w:val="en-US"/>
        </w:rPr>
        <w:t xml:space="preserve"> </w:t>
      </w:r>
      <w:r w:rsidRPr="00D43998">
        <w:rPr>
          <w:lang w:val="en-US"/>
        </w:rPr>
        <w:t xml:space="preserve">to </w:t>
      </w:r>
      <w:r w:rsidRPr="00527337">
        <w:t>θ</w:t>
      </w:r>
      <w:r w:rsidRPr="00630697">
        <w:rPr>
          <w:i/>
          <w:iCs/>
          <w:vertAlign w:val="subscript"/>
          <w:lang w:val="en-US"/>
        </w:rPr>
        <w:t>N</w:t>
      </w:r>
      <w:r w:rsidRPr="00D43998">
        <w:rPr>
          <w:lang w:val="en-US"/>
        </w:rPr>
        <w:t>. It should be mentioned that modern radar processors are able to perform more than one TFLOPS (10</w:t>
      </w:r>
      <w:r w:rsidRPr="00D43998">
        <w:rPr>
          <w:color w:val="000000"/>
          <w:vertAlign w:val="superscript"/>
          <w:lang w:val="en-US"/>
        </w:rPr>
        <w:t>12</w:t>
      </w:r>
      <w:r w:rsidRPr="00D43998">
        <w:rPr>
          <w:color w:val="000000"/>
          <w:lang w:val="en-US"/>
        </w:rPr>
        <w:t xml:space="preserve"> </w:t>
      </w:r>
      <w:r w:rsidRPr="00D43998">
        <w:rPr>
          <w:lang w:val="en-US"/>
        </w:rPr>
        <w:t>Floating point Operations Per Second), which enables the implementation even for larger arrays. Possible implementations are for example a FFT-beamforming or space time signal processing.</w:t>
      </w:r>
    </w:p>
    <w:p w14:paraId="799D42F4" w14:textId="77777777" w:rsidR="00937FF1" w:rsidRPr="00527337" w:rsidRDefault="00937FF1" w:rsidP="00937FF1">
      <w:pPr>
        <w:pStyle w:val="FigureNo"/>
      </w:pPr>
      <w:r w:rsidRPr="00527337">
        <w:lastRenderedPageBreak/>
        <w:t>Figure 1</w:t>
      </w:r>
    </w:p>
    <w:p w14:paraId="211E738B" w14:textId="77777777" w:rsidR="00937FF1" w:rsidRDefault="00937FF1" w:rsidP="00937FF1">
      <w:pPr>
        <w:pStyle w:val="Figuretitle"/>
      </w:pPr>
      <w:r w:rsidRPr="00527337">
        <w:t>Multiple beam antenna</w:t>
      </w:r>
    </w:p>
    <w:p w14:paraId="28435A5D" w14:textId="77777777" w:rsidR="00937FF1" w:rsidRPr="005B4195" w:rsidRDefault="00937FF1" w:rsidP="00901E1D">
      <w:pPr>
        <w:pStyle w:val="Figure"/>
        <w:spacing w:after="240"/>
      </w:pPr>
      <w:r>
        <w:object w:dxaOrig="9248" w:dyaOrig="4658" w14:anchorId="51E37F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8pt;height:232.2pt" o:ole="">
            <v:imagedata r:id="rId16" o:title=""/>
          </v:shape>
          <o:OLEObject Type="Embed" ProgID="CorelDRAW.Graphic.14" ShapeID="_x0000_i1025" DrawAspect="Content" ObjectID="_1678633999" r:id="rId17"/>
        </w:object>
      </w:r>
    </w:p>
    <w:p w14:paraId="3AEE6479" w14:textId="77777777" w:rsidR="00937FF1" w:rsidRPr="00D43998" w:rsidRDefault="00937FF1" w:rsidP="00937FF1">
      <w:pPr>
        <w:rPr>
          <w:lang w:val="en-US"/>
        </w:rPr>
      </w:pPr>
      <w:r w:rsidRPr="00D43998">
        <w:rPr>
          <w:lang w:val="en-US"/>
        </w:rPr>
        <w:t>Other radars in the frequency band are more specialized and limit scanning to a fixed sector. Most radars in the frequency band 8 500-10 680 MHz use mechanical scanning, however some newer</w:t>
      </w:r>
      <w:r w:rsidRPr="00D43998">
        <w:rPr>
          <w:lang w:val="en-US"/>
        </w:rPr>
        <w:noBreakHyphen/>
        <w:t>generation radars use electronically scanned array antennas as described</w:t>
      </w:r>
      <w:r>
        <w:rPr>
          <w:lang w:val="en-US"/>
        </w:rPr>
        <w:t>.</w:t>
      </w:r>
      <w:r w:rsidRPr="00D43998">
        <w:rPr>
          <w:lang w:val="en-US"/>
        </w:rPr>
        <w:t xml:space="preserve"> Horizontal, vertical, and circular polarizations are used. Typical antenna heights for ground-based and shipborne radars are 8 m and 30 m above surface level, respectively, although many maritime radionavigation radars are lower than 30 m.</w:t>
      </w:r>
    </w:p>
    <w:p w14:paraId="669142C2" w14:textId="77777777" w:rsidR="00937FF1" w:rsidRPr="00D43998" w:rsidRDefault="00937FF1" w:rsidP="00937FF1">
      <w:pPr>
        <w:pStyle w:val="Heading1"/>
        <w:rPr>
          <w:lang w:val="en-US"/>
        </w:rPr>
      </w:pPr>
      <w:r w:rsidRPr="00D43998">
        <w:rPr>
          <w:lang w:val="en-US"/>
        </w:rPr>
        <w:t>3</w:t>
      </w:r>
      <w:r w:rsidRPr="00D43998">
        <w:rPr>
          <w:lang w:val="en-US"/>
        </w:rPr>
        <w:tab/>
        <w:t>Additional technical and operational characteristics of shipborne radionavigation systems in the frequency band 9 200-9 500 MHz</w:t>
      </w:r>
    </w:p>
    <w:p w14:paraId="6DBAED48" w14:textId="77777777" w:rsidR="00937FF1" w:rsidRPr="00D43998" w:rsidRDefault="00937FF1" w:rsidP="00937FF1">
      <w:pPr>
        <w:rPr>
          <w:lang w:val="en-US"/>
        </w:rPr>
      </w:pPr>
      <w:r w:rsidRPr="00D43998">
        <w:rPr>
          <w:lang w:val="en-US"/>
        </w:rPr>
        <w:t>In global terms</w:t>
      </w:r>
      <w:r>
        <w:rPr>
          <w:lang w:val="en-US"/>
        </w:rPr>
        <w:t>,</w:t>
      </w:r>
      <w:r w:rsidRPr="00D43998">
        <w:rPr>
          <w:lang w:val="en-US"/>
        </w:rPr>
        <w:t xml:space="preserve"> a clear distinction can be made between radars that conform to the requirements of the International Maritime Organization (IMO) (including those used on fishing vessels), those that are used for inland navigation (rivers) and those fitted on a voluntary basis in pleasure crafts, for safety purposes.</w:t>
      </w:r>
    </w:p>
    <w:p w14:paraId="372DD712" w14:textId="77777777" w:rsidR="00937FF1" w:rsidRPr="00D43998" w:rsidRDefault="00937FF1" w:rsidP="00937FF1">
      <w:pPr>
        <w:rPr>
          <w:lang w:val="en-US"/>
        </w:rPr>
      </w:pPr>
      <w:r w:rsidRPr="00D43998">
        <w:rPr>
          <w:lang w:val="en-US"/>
        </w:rPr>
        <w:t>In Table 5 are the comparisons of transmitter power and numbers of radars for the three categories above.</w:t>
      </w:r>
    </w:p>
    <w:p w14:paraId="74A0A760" w14:textId="77777777" w:rsidR="00937FF1" w:rsidRPr="00D43998" w:rsidRDefault="00937FF1" w:rsidP="00937FF1">
      <w:pPr>
        <w:pStyle w:val="TableNo"/>
        <w:spacing w:before="240"/>
        <w:rPr>
          <w:lang w:val="en-US"/>
        </w:rPr>
      </w:pPr>
      <w:r w:rsidRPr="00D43998">
        <w:rPr>
          <w:lang w:val="en-US"/>
        </w:rPr>
        <w:t>TABLE 5</w:t>
      </w:r>
    </w:p>
    <w:p w14:paraId="524205E9" w14:textId="77777777" w:rsidR="00937FF1" w:rsidRPr="00D43998" w:rsidRDefault="00937FF1" w:rsidP="00937FF1">
      <w:pPr>
        <w:pStyle w:val="Tabletitle"/>
        <w:rPr>
          <w:lang w:val="en-US"/>
        </w:rPr>
      </w:pPr>
      <w:r w:rsidRPr="00D43998">
        <w:rPr>
          <w:lang w:val="en-US"/>
        </w:rPr>
        <w:t>Categories of shipborne radionavigation radars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41"/>
        <w:gridCol w:w="3431"/>
        <w:gridCol w:w="3267"/>
      </w:tblGrid>
      <w:tr w:rsidR="00937FF1" w:rsidRPr="00527337" w14:paraId="3C88C636" w14:textId="77777777" w:rsidTr="00AA3637">
        <w:trPr>
          <w:jc w:val="center"/>
        </w:trPr>
        <w:tc>
          <w:tcPr>
            <w:tcW w:w="2552" w:type="dxa"/>
            <w:vAlign w:val="center"/>
          </w:tcPr>
          <w:p w14:paraId="49E9952F" w14:textId="77777777" w:rsidR="00937FF1" w:rsidRPr="00527337" w:rsidRDefault="00937FF1" w:rsidP="00AA3637">
            <w:pPr>
              <w:pStyle w:val="Tablehead"/>
            </w:pPr>
            <w:r w:rsidRPr="00527337">
              <w:t>Radar category</w:t>
            </w:r>
          </w:p>
        </w:tc>
        <w:tc>
          <w:tcPr>
            <w:tcW w:w="2977" w:type="dxa"/>
            <w:vAlign w:val="center"/>
          </w:tcPr>
          <w:p w14:paraId="210D083D" w14:textId="77777777" w:rsidR="00937FF1" w:rsidRPr="00527337" w:rsidRDefault="00937FF1" w:rsidP="00AA3637">
            <w:pPr>
              <w:pStyle w:val="Tablehead"/>
            </w:pPr>
            <w:r w:rsidRPr="00527337">
              <w:t xml:space="preserve">Peak power </w:t>
            </w:r>
            <w:r w:rsidRPr="00527337">
              <w:br/>
              <w:t>(kW)</w:t>
            </w:r>
          </w:p>
        </w:tc>
        <w:tc>
          <w:tcPr>
            <w:tcW w:w="2835" w:type="dxa"/>
            <w:vAlign w:val="center"/>
          </w:tcPr>
          <w:p w14:paraId="0C01CFAD" w14:textId="77777777" w:rsidR="00937FF1" w:rsidRPr="00527337" w:rsidRDefault="00937FF1" w:rsidP="00AA3637">
            <w:pPr>
              <w:pStyle w:val="Tablehead"/>
            </w:pPr>
            <w:r w:rsidRPr="00527337">
              <w:t>Global total</w:t>
            </w:r>
          </w:p>
        </w:tc>
      </w:tr>
      <w:tr w:rsidR="00937FF1" w:rsidRPr="00527337" w14:paraId="6CFC00E2" w14:textId="77777777" w:rsidTr="00AA3637">
        <w:trPr>
          <w:jc w:val="center"/>
        </w:trPr>
        <w:tc>
          <w:tcPr>
            <w:tcW w:w="2552" w:type="dxa"/>
          </w:tcPr>
          <w:p w14:paraId="6628DF74" w14:textId="77777777" w:rsidR="00937FF1" w:rsidRPr="00527337" w:rsidRDefault="00937FF1" w:rsidP="00AA3637">
            <w:pPr>
              <w:pStyle w:val="Tabletext"/>
              <w:jc w:val="center"/>
            </w:pPr>
            <w:r w:rsidRPr="00527337">
              <w:t>IMO and fishing</w:t>
            </w:r>
          </w:p>
        </w:tc>
        <w:tc>
          <w:tcPr>
            <w:tcW w:w="2977" w:type="dxa"/>
          </w:tcPr>
          <w:p w14:paraId="49115D2D" w14:textId="77777777" w:rsidR="00937FF1" w:rsidRPr="00527337" w:rsidRDefault="00937FF1" w:rsidP="00AA3637">
            <w:pPr>
              <w:pStyle w:val="Tabletext"/>
              <w:keepLines/>
              <w:tabs>
                <w:tab w:val="left" w:leader="dot" w:pos="7938"/>
                <w:tab w:val="center" w:pos="9526"/>
              </w:tabs>
              <w:ind w:left="567" w:hanging="567"/>
              <w:jc w:val="center"/>
            </w:pPr>
            <w:r w:rsidRPr="00527337">
              <w:sym w:font="Symbol" w:char="F0A3"/>
            </w:r>
            <w:r w:rsidRPr="00527337">
              <w:t xml:space="preserve"> 75</w:t>
            </w:r>
          </w:p>
        </w:tc>
        <w:tc>
          <w:tcPr>
            <w:tcW w:w="2835" w:type="dxa"/>
          </w:tcPr>
          <w:p w14:paraId="3A3060BD" w14:textId="77777777" w:rsidR="00937FF1" w:rsidRPr="00527337" w:rsidRDefault="00937FF1" w:rsidP="00AA3637">
            <w:pPr>
              <w:pStyle w:val="Tabletext"/>
              <w:keepLines/>
              <w:tabs>
                <w:tab w:val="left" w:leader="dot" w:pos="7938"/>
                <w:tab w:val="center" w:pos="9526"/>
              </w:tabs>
              <w:ind w:left="567" w:right="1021" w:hanging="567"/>
              <w:jc w:val="right"/>
            </w:pPr>
            <w:r w:rsidRPr="00527337">
              <w:t>&gt; 300 000</w:t>
            </w:r>
          </w:p>
        </w:tc>
      </w:tr>
      <w:tr w:rsidR="00937FF1" w:rsidRPr="00527337" w14:paraId="3E0606E5" w14:textId="77777777" w:rsidTr="00AA3637">
        <w:trPr>
          <w:jc w:val="center"/>
        </w:trPr>
        <w:tc>
          <w:tcPr>
            <w:tcW w:w="2552" w:type="dxa"/>
          </w:tcPr>
          <w:p w14:paraId="1ABAD038" w14:textId="77777777" w:rsidR="00937FF1" w:rsidRPr="00527337" w:rsidRDefault="00937FF1" w:rsidP="00AA3637">
            <w:pPr>
              <w:pStyle w:val="Tabletext"/>
              <w:keepLines/>
              <w:tabs>
                <w:tab w:val="left" w:leader="dot" w:pos="7938"/>
                <w:tab w:val="center" w:pos="9526"/>
              </w:tabs>
              <w:ind w:left="567" w:hanging="567"/>
              <w:jc w:val="center"/>
            </w:pPr>
            <w:r w:rsidRPr="00527337">
              <w:t>River</w:t>
            </w:r>
          </w:p>
        </w:tc>
        <w:tc>
          <w:tcPr>
            <w:tcW w:w="2977" w:type="dxa"/>
          </w:tcPr>
          <w:p w14:paraId="0BD2C066" w14:textId="77777777" w:rsidR="00937FF1" w:rsidRPr="00527337" w:rsidRDefault="00937FF1" w:rsidP="00AA3637">
            <w:pPr>
              <w:pStyle w:val="Tabletext"/>
              <w:keepLines/>
              <w:tabs>
                <w:tab w:val="left" w:leader="dot" w:pos="7938"/>
                <w:tab w:val="center" w:pos="9526"/>
              </w:tabs>
              <w:ind w:left="567" w:hanging="567"/>
              <w:jc w:val="center"/>
            </w:pPr>
            <w:r w:rsidRPr="00527337">
              <w:t>&lt; 10</w:t>
            </w:r>
          </w:p>
        </w:tc>
        <w:tc>
          <w:tcPr>
            <w:tcW w:w="2835" w:type="dxa"/>
          </w:tcPr>
          <w:p w14:paraId="2F2BCA8B" w14:textId="77777777" w:rsidR="00937FF1" w:rsidRPr="00527337" w:rsidRDefault="00937FF1" w:rsidP="00AA3637">
            <w:pPr>
              <w:pStyle w:val="Tabletext"/>
              <w:keepLines/>
              <w:tabs>
                <w:tab w:val="left" w:leader="dot" w:pos="7938"/>
                <w:tab w:val="center" w:pos="9526"/>
              </w:tabs>
              <w:ind w:left="567" w:right="1021" w:hanging="567"/>
              <w:jc w:val="right"/>
            </w:pPr>
            <w:r w:rsidRPr="00527337">
              <w:t>&lt; 20 000</w:t>
            </w:r>
          </w:p>
        </w:tc>
      </w:tr>
      <w:tr w:rsidR="00937FF1" w:rsidRPr="00527337" w14:paraId="36703E6B" w14:textId="77777777" w:rsidTr="00AA3637">
        <w:trPr>
          <w:jc w:val="center"/>
        </w:trPr>
        <w:tc>
          <w:tcPr>
            <w:tcW w:w="2552" w:type="dxa"/>
          </w:tcPr>
          <w:p w14:paraId="08435536" w14:textId="77777777" w:rsidR="00937FF1" w:rsidRPr="00527337" w:rsidRDefault="00937FF1" w:rsidP="00AA3637">
            <w:pPr>
              <w:pStyle w:val="Tabletext"/>
              <w:keepLines/>
              <w:tabs>
                <w:tab w:val="left" w:leader="dot" w:pos="7938"/>
                <w:tab w:val="center" w:pos="9526"/>
              </w:tabs>
              <w:ind w:left="567" w:hanging="567"/>
              <w:jc w:val="center"/>
            </w:pPr>
            <w:r w:rsidRPr="00527337">
              <w:t>Pleasure</w:t>
            </w:r>
          </w:p>
        </w:tc>
        <w:tc>
          <w:tcPr>
            <w:tcW w:w="2977" w:type="dxa"/>
          </w:tcPr>
          <w:p w14:paraId="1A28C02D" w14:textId="77777777" w:rsidR="00937FF1" w:rsidRPr="00527337" w:rsidRDefault="00937FF1" w:rsidP="00AA3637">
            <w:pPr>
              <w:pStyle w:val="Tabletext"/>
              <w:keepLines/>
              <w:tabs>
                <w:tab w:val="left" w:leader="dot" w:pos="7938"/>
                <w:tab w:val="center" w:pos="9526"/>
              </w:tabs>
              <w:ind w:left="567" w:hanging="567"/>
              <w:jc w:val="center"/>
            </w:pPr>
            <w:r w:rsidRPr="00527337">
              <w:t>&lt; 5</w:t>
            </w:r>
          </w:p>
        </w:tc>
        <w:tc>
          <w:tcPr>
            <w:tcW w:w="2835" w:type="dxa"/>
          </w:tcPr>
          <w:p w14:paraId="286143BC" w14:textId="77777777" w:rsidR="00937FF1" w:rsidRPr="00527337" w:rsidRDefault="00937FF1" w:rsidP="00AA3637">
            <w:pPr>
              <w:pStyle w:val="Tabletext"/>
              <w:keepLines/>
              <w:tabs>
                <w:tab w:val="left" w:leader="dot" w:pos="7938"/>
                <w:tab w:val="center" w:pos="9526"/>
              </w:tabs>
              <w:ind w:left="567" w:right="1021" w:hanging="567"/>
              <w:jc w:val="right"/>
            </w:pPr>
            <w:r w:rsidRPr="00527337">
              <w:t>&gt; 2 000 000</w:t>
            </w:r>
          </w:p>
        </w:tc>
      </w:tr>
    </w:tbl>
    <w:p w14:paraId="0B174E6A" w14:textId="77777777" w:rsidR="00937FF1" w:rsidRPr="00527337" w:rsidRDefault="00937FF1" w:rsidP="00937FF1">
      <w:pPr>
        <w:pStyle w:val="Tablefin"/>
      </w:pPr>
    </w:p>
    <w:p w14:paraId="1827ED2F" w14:textId="77777777" w:rsidR="00937FF1" w:rsidRPr="00D43998" w:rsidRDefault="00937FF1" w:rsidP="00937FF1">
      <w:pPr>
        <w:rPr>
          <w:lang w:val="en-US"/>
        </w:rPr>
      </w:pPr>
      <w:r w:rsidRPr="00D43998">
        <w:rPr>
          <w:lang w:val="en-US"/>
        </w:rPr>
        <w:lastRenderedPageBreak/>
        <w:t>Almost all the radars used aboard river and pleasure craft operate in the frequency band 9 200</w:t>
      </w:r>
      <w:r w:rsidRPr="00D43998">
        <w:rPr>
          <w:lang w:val="en-US"/>
        </w:rPr>
        <w:noBreakHyphen/>
        <w:t>9 500 MHz. Most of the IMO and fishing-craft radars also operate in the same frequency band, although substantial numbers of IMO radars operate in the frequency band 2 900-3 100 MHz.</w:t>
      </w:r>
    </w:p>
    <w:p w14:paraId="4EC2F226" w14:textId="77777777" w:rsidR="00937FF1" w:rsidRPr="00D43998" w:rsidRDefault="00937FF1" w:rsidP="00937FF1">
      <w:pPr>
        <w:rPr>
          <w:lang w:val="en-US"/>
        </w:rPr>
      </w:pPr>
      <w:r w:rsidRPr="00D43998">
        <w:rPr>
          <w:lang w:val="en-US"/>
        </w:rPr>
        <w:t xml:space="preserve">The radar characteristics that affect the efficient use of the spectrum, including protection criteria, are those associated with the radar antenna and transmitter/receiver. Most of the maritime radars use slotted array antennas, however, some of the pleasure craft radars </w:t>
      </w:r>
      <w:r>
        <w:rPr>
          <w:lang w:val="en-US"/>
        </w:rPr>
        <w:t xml:space="preserve">employ </w:t>
      </w:r>
      <w:r w:rsidRPr="00D43998">
        <w:rPr>
          <w:lang w:val="en-US"/>
        </w:rPr>
        <w:t>patch arrays or horns.</w:t>
      </w:r>
    </w:p>
    <w:p w14:paraId="27D07FFC" w14:textId="77777777" w:rsidR="00937FF1" w:rsidRPr="00D43998" w:rsidRDefault="00937FF1" w:rsidP="00937FF1">
      <w:pPr>
        <w:pStyle w:val="Heading1"/>
        <w:rPr>
          <w:lang w:val="en-US"/>
        </w:rPr>
      </w:pPr>
      <w:r w:rsidRPr="00D43998">
        <w:rPr>
          <w:lang w:val="en-US"/>
        </w:rPr>
        <w:t>4</w:t>
      </w:r>
      <w:r w:rsidRPr="00D43998">
        <w:rPr>
          <w:lang w:val="en-US"/>
        </w:rPr>
        <w:tab/>
        <w:t>Additional information relevant to maritime radionavigation radars</w:t>
      </w:r>
    </w:p>
    <w:p w14:paraId="04CABAC5" w14:textId="77777777" w:rsidR="00937FF1" w:rsidRPr="00D43998" w:rsidRDefault="00937FF1" w:rsidP="00937FF1">
      <w:pPr>
        <w:pStyle w:val="Heading2"/>
        <w:rPr>
          <w:lang w:val="en-US"/>
        </w:rPr>
      </w:pPr>
      <w:r w:rsidRPr="00D43998">
        <w:rPr>
          <w:lang w:val="en-US"/>
        </w:rPr>
        <w:t>4.1</w:t>
      </w:r>
      <w:r w:rsidRPr="00D43998">
        <w:rPr>
          <w:lang w:val="en-US"/>
        </w:rPr>
        <w:tab/>
        <w:t>Performance requirements and interference effects</w:t>
      </w:r>
    </w:p>
    <w:p w14:paraId="706BD155" w14:textId="77777777" w:rsidR="00937FF1" w:rsidRPr="00D43998" w:rsidRDefault="00937FF1" w:rsidP="00937FF1">
      <w:pPr>
        <w:rPr>
          <w:lang w:val="en-US"/>
        </w:rPr>
      </w:pPr>
      <w:r w:rsidRPr="00D43998">
        <w:rPr>
          <w:lang w:val="en-US"/>
        </w:rPr>
        <w:t>Radionavigation systems may fail to meet their performance requirements if undesired signals inflict excessive amounts of various types of interference degradation. Dependent upon the specific interacting systems and the operational scenarios, those types may include:</w:t>
      </w:r>
    </w:p>
    <w:p w14:paraId="734AABCD" w14:textId="77777777" w:rsidR="00937FF1" w:rsidRPr="00D43998" w:rsidRDefault="00937FF1" w:rsidP="00937FF1">
      <w:pPr>
        <w:pStyle w:val="enumlev1"/>
        <w:rPr>
          <w:lang w:val="en-US"/>
        </w:rPr>
      </w:pPr>
      <w:r w:rsidRPr="00D43998">
        <w:rPr>
          <w:lang w:val="en-US"/>
        </w:rPr>
        <w:t>–</w:t>
      </w:r>
      <w:r w:rsidRPr="00D43998">
        <w:rPr>
          <w:lang w:val="en-US"/>
        </w:rPr>
        <w:tab/>
        <w:t>diffuse effects, e.g. desensitization or reduction of detection range, target drop-outs and reduction of update rate;</w:t>
      </w:r>
    </w:p>
    <w:p w14:paraId="12ADD67B" w14:textId="77777777" w:rsidR="00937FF1" w:rsidRPr="00D43998" w:rsidRDefault="00937FF1" w:rsidP="00937FF1">
      <w:pPr>
        <w:pStyle w:val="enumlev1"/>
        <w:rPr>
          <w:lang w:val="en-US"/>
        </w:rPr>
      </w:pPr>
      <w:r w:rsidRPr="00D43998">
        <w:rPr>
          <w:lang w:val="en-US"/>
        </w:rPr>
        <w:t>–</w:t>
      </w:r>
      <w:r w:rsidRPr="00D43998">
        <w:rPr>
          <w:lang w:val="en-US"/>
        </w:rPr>
        <w:tab/>
        <w:t>discrete effects, e.g. detected interference, increase of false-alarm rate.</w:t>
      </w:r>
    </w:p>
    <w:p w14:paraId="3209DBAA" w14:textId="77777777" w:rsidR="00937FF1" w:rsidRPr="00D43998" w:rsidRDefault="00937FF1" w:rsidP="00937FF1">
      <w:pPr>
        <w:rPr>
          <w:lang w:val="en-US"/>
        </w:rPr>
      </w:pPr>
      <w:r w:rsidRPr="00D43998">
        <w:rPr>
          <w:lang w:val="en-US"/>
        </w:rPr>
        <w:t>Associated with these types of degradation, the protection criteria are associated with threshold values of parameters, e.g. for a collision avoidance system:</w:t>
      </w:r>
    </w:p>
    <w:p w14:paraId="3F3CDE54" w14:textId="77777777" w:rsidR="00937FF1" w:rsidRPr="00D43998" w:rsidRDefault="00937FF1" w:rsidP="00937FF1">
      <w:pPr>
        <w:pStyle w:val="enumlev1"/>
        <w:rPr>
          <w:lang w:val="en-US"/>
        </w:rPr>
      </w:pPr>
      <w:r w:rsidRPr="00D43998">
        <w:rPr>
          <w:lang w:val="en-US"/>
        </w:rPr>
        <w:t>–</w:t>
      </w:r>
      <w:r w:rsidRPr="00D43998">
        <w:rPr>
          <w:lang w:val="en-US"/>
        </w:rPr>
        <w:tab/>
        <w:t>tolerable reduction of detection range and associated desensitization;</w:t>
      </w:r>
    </w:p>
    <w:p w14:paraId="1D2A00A1" w14:textId="77777777" w:rsidR="00937FF1" w:rsidRPr="00D43998" w:rsidRDefault="00937FF1" w:rsidP="00937FF1">
      <w:pPr>
        <w:pStyle w:val="enumlev1"/>
        <w:rPr>
          <w:lang w:val="en-US"/>
        </w:rPr>
      </w:pPr>
      <w:r w:rsidRPr="00D43998">
        <w:rPr>
          <w:lang w:val="en-US"/>
        </w:rPr>
        <w:t>–</w:t>
      </w:r>
      <w:r w:rsidRPr="00D43998">
        <w:rPr>
          <w:lang w:val="en-US"/>
        </w:rPr>
        <w:tab/>
        <w:t>tolerable missed-scan rate;</w:t>
      </w:r>
    </w:p>
    <w:p w14:paraId="6F66D83B" w14:textId="77777777" w:rsidR="00937FF1" w:rsidRPr="00D43998" w:rsidRDefault="00937FF1" w:rsidP="00937FF1">
      <w:pPr>
        <w:pStyle w:val="enumlev1"/>
        <w:rPr>
          <w:lang w:val="en-US"/>
        </w:rPr>
      </w:pPr>
      <w:r w:rsidRPr="00D43998">
        <w:rPr>
          <w:lang w:val="en-US"/>
        </w:rPr>
        <w:t>–</w:t>
      </w:r>
      <w:r w:rsidRPr="00D43998">
        <w:rPr>
          <w:lang w:val="en-US"/>
        </w:rPr>
        <w:tab/>
        <w:t>tolerable maximum false-alarm rate;</w:t>
      </w:r>
    </w:p>
    <w:p w14:paraId="57825508" w14:textId="77777777" w:rsidR="00937FF1" w:rsidRPr="00D43998" w:rsidRDefault="00937FF1" w:rsidP="00937FF1">
      <w:pPr>
        <w:pStyle w:val="enumlev1"/>
        <w:rPr>
          <w:lang w:val="en-US"/>
        </w:rPr>
      </w:pPr>
      <w:r w:rsidRPr="00D43998">
        <w:rPr>
          <w:lang w:val="en-US"/>
        </w:rPr>
        <w:t>–</w:t>
      </w:r>
      <w:r w:rsidRPr="00D43998">
        <w:rPr>
          <w:lang w:val="en-US"/>
        </w:rPr>
        <w:tab/>
        <w:t>tolerable loss of real targets;</w:t>
      </w:r>
    </w:p>
    <w:p w14:paraId="3E04E8A7" w14:textId="77777777" w:rsidR="00937FF1" w:rsidRPr="00D43998" w:rsidRDefault="00937FF1" w:rsidP="00937FF1">
      <w:pPr>
        <w:pStyle w:val="enumlev1"/>
        <w:rPr>
          <w:lang w:val="en-US"/>
        </w:rPr>
      </w:pPr>
      <w:r w:rsidRPr="00D43998">
        <w:rPr>
          <w:lang w:val="en-US"/>
        </w:rPr>
        <w:t>–</w:t>
      </w:r>
      <w:r w:rsidRPr="00D43998">
        <w:rPr>
          <w:lang w:val="en-US"/>
        </w:rPr>
        <w:tab/>
        <w:t>tolerable errors in estimation of target position.</w:t>
      </w:r>
    </w:p>
    <w:p w14:paraId="5D5E12DA" w14:textId="77777777" w:rsidR="00937FF1" w:rsidRPr="00D43998" w:rsidRDefault="00937FF1" w:rsidP="00937FF1">
      <w:pPr>
        <w:rPr>
          <w:lang w:val="en-US"/>
        </w:rPr>
      </w:pPr>
      <w:r w:rsidRPr="00D43998">
        <w:rPr>
          <w:lang w:val="en-US"/>
        </w:rPr>
        <w:t>The operational requirement for maritime radars is a function of the operational scenario. This is related to the distance from shore and sea obstacles. In simplistic terms this can be described as oceanic, coastal or harbour/port scenarios.</w:t>
      </w:r>
    </w:p>
    <w:p w14:paraId="7D061A45" w14:textId="77777777" w:rsidR="00937FF1" w:rsidRPr="00D43998" w:rsidRDefault="00937FF1" w:rsidP="00937FF1">
      <w:pPr>
        <w:rPr>
          <w:lang w:val="en-US"/>
        </w:rPr>
      </w:pPr>
      <w:r w:rsidRPr="00D43998">
        <w:rPr>
          <w:lang w:val="en-US"/>
        </w:rPr>
        <w:t>The IMO has adopted a revision to the operational performance standards for maritime radar</w:t>
      </w:r>
      <w:r w:rsidRPr="00527337">
        <w:rPr>
          <w:rStyle w:val="FootnoteReference"/>
        </w:rPr>
        <w:footnoteReference w:id="2"/>
      </w:r>
      <w:r w:rsidRPr="00D43998">
        <w:rPr>
          <w:lang w:val="en-US"/>
        </w:rPr>
        <w:t>. The IMO revision, for the first time, gives recognition to the possibility of interference from other radio services.</w:t>
      </w:r>
    </w:p>
    <w:p w14:paraId="6E2ACA8A" w14:textId="77777777" w:rsidR="00937FF1" w:rsidRPr="00D43998" w:rsidRDefault="00937FF1" w:rsidP="00937FF1">
      <w:pPr>
        <w:rPr>
          <w:lang w:val="en-US"/>
        </w:rPr>
      </w:pPr>
      <w:r w:rsidRPr="00D43998">
        <w:rPr>
          <w:lang w:val="en-US"/>
        </w:rPr>
        <w:t>Most importantly, the international maritime authorities have stated, without reservation, in their recent update of the IMO Safety of Life at Sea Convention, that radar remains a primary sensor for the avoidance of collisions.</w:t>
      </w:r>
    </w:p>
    <w:p w14:paraId="7AA90B89" w14:textId="77777777" w:rsidR="00937FF1" w:rsidRPr="00D43998" w:rsidRDefault="00937FF1" w:rsidP="00937FF1">
      <w:pPr>
        <w:rPr>
          <w:lang w:val="en-US"/>
        </w:rPr>
      </w:pPr>
      <w:r w:rsidRPr="00D43998">
        <w:rPr>
          <w:lang w:val="en-US"/>
        </w:rPr>
        <w:t>This statement should be viewed in the context of the mandatory fitting of Automatic Identification Systems (AIS) to some classes of ships. These systems rely upon external references, e.g. GPS, for the verification of relative position indication in terms of collision avoidance scenarios.</w:t>
      </w:r>
    </w:p>
    <w:p w14:paraId="422C8D44" w14:textId="77777777" w:rsidR="00937FF1" w:rsidRPr="00D43998" w:rsidRDefault="00937FF1" w:rsidP="00937FF1">
      <w:pPr>
        <w:rPr>
          <w:lang w:val="en-US"/>
        </w:rPr>
      </w:pPr>
      <w:r w:rsidRPr="00D43998">
        <w:rPr>
          <w:lang w:val="en-US"/>
        </w:rPr>
        <w:t>However, the fitting of such systems can never take account of many maritime objects, e.g. icebergs, floating debris, wrecks, etc. that are not fitted with AIS. These objects are potential causes of collision with ships, and need to be detected by ship radars. Radar will therefore remain the primary system for collision avoidance for the foreseeable future.</w:t>
      </w:r>
    </w:p>
    <w:p w14:paraId="42344557" w14:textId="77777777" w:rsidR="00937FF1" w:rsidRPr="00D43998" w:rsidRDefault="00937FF1" w:rsidP="00937FF1">
      <w:pPr>
        <w:keepNext/>
        <w:keepLines/>
        <w:rPr>
          <w:lang w:val="en-US"/>
        </w:rPr>
      </w:pPr>
      <w:r w:rsidRPr="00D43998">
        <w:rPr>
          <w:lang w:val="en-US"/>
        </w:rPr>
        <w:lastRenderedPageBreak/>
        <w:t>Among other radar targets, the IMO standards mention the need for radar to detect small floating and fixed hazards and fixed aids to navigation. They require that various specified targets be detected on at least eight out of ten scans, with a false-alarm rate of 10</w:t>
      </w:r>
      <w:r w:rsidRPr="00D43998">
        <w:rPr>
          <w:vertAlign w:val="superscript"/>
          <w:lang w:val="en-US"/>
        </w:rPr>
        <w:t>−4</w:t>
      </w:r>
      <w:r w:rsidRPr="00D43998">
        <w:rPr>
          <w:lang w:val="en-US"/>
        </w:rPr>
        <w:t>. The specified targets include small vessels with a radar reflector meeting IMO performance standards, as well as navigation buoys and small vessels with no radar reflector, each at particular ranges</w:t>
      </w:r>
      <w:r w:rsidRPr="00527337">
        <w:rPr>
          <w:rStyle w:val="FootnoteReference"/>
        </w:rPr>
        <w:footnoteReference w:id="3"/>
      </w:r>
      <w:r w:rsidRPr="00D43998">
        <w:rPr>
          <w:lang w:val="en-US"/>
        </w:rPr>
        <w:t>. The standards also require range and bearing accuracy to be within 30 m and 1</w:t>
      </w:r>
      <w:r w:rsidRPr="00527337">
        <w:rPr>
          <w:szCs w:val="24"/>
        </w:rPr>
        <w:sym w:font="Symbol" w:char="F0B0"/>
      </w:r>
      <w:r w:rsidRPr="00D43998">
        <w:rPr>
          <w:lang w:val="en-US"/>
        </w:rPr>
        <w:t>, respectively. They call for means to be provided for adequate reduction of interference from other radars. They require capability for displaying resolution of two point targets on the same bearing but separated by 40 m in range and resolution of two point targets separated in bearing by 2.5</w:t>
      </w:r>
      <w:r w:rsidRPr="00527337">
        <w:rPr>
          <w:szCs w:val="24"/>
        </w:rPr>
        <w:sym w:font="Symbol" w:char="F0B0"/>
      </w:r>
      <w:r w:rsidRPr="00D43998">
        <w:rPr>
          <w:lang w:val="en-US"/>
        </w:rPr>
        <w:t xml:space="preserve">. They call further for minimizing the possibility of tracking one target in place of another (“target swap”) and an alarm when a tracked target is lost, all of which also bears on target resolution and position errors that can be exacerbated by interference. </w:t>
      </w:r>
    </w:p>
    <w:p w14:paraId="6A54FA10" w14:textId="77777777" w:rsidR="00937FF1" w:rsidRPr="00D43998" w:rsidRDefault="00937FF1" w:rsidP="00937FF1">
      <w:pPr>
        <w:pStyle w:val="Heading2"/>
        <w:rPr>
          <w:lang w:val="en-US"/>
        </w:rPr>
      </w:pPr>
      <w:r w:rsidRPr="00D43998">
        <w:rPr>
          <w:lang w:val="en-US"/>
        </w:rPr>
        <w:t>4.2</w:t>
      </w:r>
      <w:r w:rsidRPr="00D43998">
        <w:rPr>
          <w:lang w:val="en-US"/>
        </w:rPr>
        <w:tab/>
        <w:t>Special description for New Marine Navigation Radar S13</w:t>
      </w:r>
    </w:p>
    <w:p w14:paraId="590A2163" w14:textId="77777777" w:rsidR="00937FF1" w:rsidRPr="00D43998" w:rsidRDefault="00937FF1" w:rsidP="00937FF1">
      <w:pPr>
        <w:rPr>
          <w:lang w:val="en-US"/>
        </w:rPr>
      </w:pPr>
      <w:r w:rsidRPr="00D43998">
        <w:rPr>
          <w:lang w:val="en-US"/>
        </w:rPr>
        <w:t xml:space="preserve">The transmitter of Radar S13 is solid state that used chirp waveform and conforms to the design requirements of IMO minimum performance requirements IEC 62388 (new radar standard </w:t>
      </w:r>
      <w:r>
        <w:rPr>
          <w:lang w:val="en-US"/>
        </w:rPr>
        <w:t>–</w:t>
      </w:r>
      <w:r w:rsidRPr="00D43998">
        <w:rPr>
          <w:lang w:val="en-US"/>
        </w:rPr>
        <w:t xml:space="preserve"> July</w:t>
      </w:r>
      <w:r>
        <w:rPr>
          <w:lang w:val="en-US"/>
        </w:rPr>
        <w:t xml:space="preserve"> 2008). </w:t>
      </w:r>
      <w:r w:rsidRPr="00D43998">
        <w:rPr>
          <w:lang w:val="en-US"/>
        </w:rPr>
        <w:t>The radar is capable of operating in a number of modes with each mode optimized for a parti</w:t>
      </w:r>
      <w:r>
        <w:rPr>
          <w:lang w:val="en-US"/>
        </w:rPr>
        <w:t xml:space="preserve">cular operational requirement. </w:t>
      </w:r>
      <w:r w:rsidRPr="00D43998">
        <w:rPr>
          <w:lang w:val="en-US"/>
        </w:rPr>
        <w:t>The modes of operations are river/canal surveillance, estuary surveillance, costal surveillance, low power mode, and for Helicopter g</w:t>
      </w:r>
      <w:r>
        <w:rPr>
          <w:lang w:val="en-US"/>
        </w:rPr>
        <w:t xml:space="preserve">uidance for search and rescue. </w:t>
      </w:r>
      <w:r w:rsidRPr="00D43998">
        <w:rPr>
          <w:lang w:val="en-US"/>
        </w:rPr>
        <w:t>Some of the important features of radar S13 are:</w:t>
      </w:r>
    </w:p>
    <w:p w14:paraId="74AFAA2E" w14:textId="77777777" w:rsidR="00937FF1" w:rsidRPr="00D43998" w:rsidRDefault="00937FF1" w:rsidP="00937FF1">
      <w:pPr>
        <w:pStyle w:val="enumlev1"/>
        <w:spacing w:before="60"/>
        <w:rPr>
          <w:lang w:val="en-US"/>
        </w:rPr>
      </w:pPr>
      <w:r w:rsidRPr="00D43998">
        <w:rPr>
          <w:lang w:val="en-US"/>
        </w:rPr>
        <w:t>–</w:t>
      </w:r>
      <w:r w:rsidRPr="00D43998">
        <w:rPr>
          <w:lang w:val="en-US"/>
        </w:rPr>
        <w:tab/>
        <w:t>Solid state transmitter that use transistors instead of a magnetron,</w:t>
      </w:r>
    </w:p>
    <w:p w14:paraId="1220910A" w14:textId="77777777" w:rsidR="00937FF1" w:rsidRPr="00D43998" w:rsidRDefault="00937FF1" w:rsidP="00937FF1">
      <w:pPr>
        <w:pStyle w:val="enumlev1"/>
        <w:spacing w:before="60"/>
        <w:rPr>
          <w:lang w:val="en-US"/>
        </w:rPr>
      </w:pPr>
      <w:r w:rsidRPr="00D43998">
        <w:rPr>
          <w:lang w:val="en-US"/>
        </w:rPr>
        <w:t>–</w:t>
      </w:r>
      <w:r w:rsidRPr="00D43998">
        <w:rPr>
          <w:lang w:val="en-US"/>
        </w:rPr>
        <w:tab/>
        <w:t>Coherent transmitter and receiver,</w:t>
      </w:r>
    </w:p>
    <w:p w14:paraId="0668D686" w14:textId="77777777" w:rsidR="00937FF1" w:rsidRPr="00D43998" w:rsidRDefault="00937FF1" w:rsidP="00937FF1">
      <w:pPr>
        <w:pStyle w:val="enumlev1"/>
        <w:spacing w:before="60"/>
        <w:rPr>
          <w:lang w:val="en-US"/>
        </w:rPr>
      </w:pPr>
      <w:r w:rsidRPr="00D43998">
        <w:rPr>
          <w:lang w:val="en-US"/>
        </w:rPr>
        <w:t>–</w:t>
      </w:r>
      <w:r w:rsidRPr="00D43998">
        <w:rPr>
          <w:lang w:val="en-US"/>
        </w:rPr>
        <w:tab/>
        <w:t>Non-Linear frequency modulation and Pulse compression are used to recover range resolution,</w:t>
      </w:r>
    </w:p>
    <w:p w14:paraId="7EFA7465" w14:textId="77777777" w:rsidR="00937FF1" w:rsidRPr="00D43998" w:rsidRDefault="00937FF1" w:rsidP="00937FF1">
      <w:pPr>
        <w:pStyle w:val="enumlev1"/>
        <w:spacing w:before="60"/>
        <w:rPr>
          <w:lang w:val="en-US"/>
        </w:rPr>
      </w:pPr>
      <w:r w:rsidRPr="00D43998">
        <w:rPr>
          <w:lang w:val="en-US"/>
        </w:rPr>
        <w:t>–</w:t>
      </w:r>
      <w:r w:rsidRPr="00D43998">
        <w:rPr>
          <w:lang w:val="en-US"/>
        </w:rPr>
        <w:tab/>
        <w:t>Target presence is determined using digital signal processing employing Doppler processing and variable threshold constant</w:t>
      </w:r>
      <w:r>
        <w:rPr>
          <w:lang w:val="en-US"/>
        </w:rPr>
        <w:t>-</w:t>
      </w:r>
      <w:r w:rsidRPr="00D43998">
        <w:rPr>
          <w:lang w:val="en-US"/>
        </w:rPr>
        <w:t>false</w:t>
      </w:r>
      <w:r>
        <w:rPr>
          <w:lang w:val="en-US"/>
        </w:rPr>
        <w:t>-</w:t>
      </w:r>
      <w:r w:rsidRPr="00D43998">
        <w:rPr>
          <w:lang w:val="en-US"/>
        </w:rPr>
        <w:t>alarm</w:t>
      </w:r>
      <w:r>
        <w:rPr>
          <w:lang w:val="en-US"/>
        </w:rPr>
        <w:t>-</w:t>
      </w:r>
      <w:r w:rsidRPr="00D43998">
        <w:rPr>
          <w:lang w:val="en-US"/>
        </w:rPr>
        <w:t>rate (CFAR),</w:t>
      </w:r>
    </w:p>
    <w:p w14:paraId="69503CDA" w14:textId="77777777" w:rsidR="00937FF1" w:rsidRPr="00D43998" w:rsidRDefault="00937FF1" w:rsidP="00937FF1">
      <w:pPr>
        <w:pStyle w:val="enumlev1"/>
        <w:spacing w:before="60"/>
        <w:rPr>
          <w:lang w:val="en-US"/>
        </w:rPr>
      </w:pPr>
      <w:r w:rsidRPr="00D43998">
        <w:rPr>
          <w:lang w:val="en-US"/>
        </w:rPr>
        <w:t>–</w:t>
      </w:r>
      <w:r w:rsidRPr="00D43998">
        <w:rPr>
          <w:lang w:val="en-US"/>
        </w:rPr>
        <w:tab/>
        <w:t>Antenna size is 3.7 or 5.5 m long with a horizontal beamwidth of less than 0.7</w:t>
      </w:r>
      <w:r>
        <w:rPr>
          <w:lang w:val="en-US"/>
        </w:rPr>
        <w:t> </w:t>
      </w:r>
      <w:r w:rsidRPr="00D43998">
        <w:rPr>
          <w:lang w:val="en-US"/>
        </w:rPr>
        <w:t>degrees (antenna width =3.7 m) or less than 0.45 degrees (antenna width =5.5 m),</w:t>
      </w:r>
    </w:p>
    <w:p w14:paraId="463B6245" w14:textId="77777777" w:rsidR="00937FF1" w:rsidRPr="00D43998" w:rsidRDefault="00937FF1" w:rsidP="00937FF1">
      <w:pPr>
        <w:pStyle w:val="enumlev1"/>
        <w:spacing w:before="60"/>
        <w:rPr>
          <w:lang w:val="en-US"/>
        </w:rPr>
      </w:pPr>
      <w:r w:rsidRPr="00D43998">
        <w:rPr>
          <w:lang w:val="en-US"/>
        </w:rPr>
        <w:t>–</w:t>
      </w:r>
      <w:r w:rsidRPr="00D43998">
        <w:rPr>
          <w:lang w:val="en-US"/>
        </w:rPr>
        <w:tab/>
        <w:t>Low voltage operation,</w:t>
      </w:r>
    </w:p>
    <w:p w14:paraId="6F35BA32" w14:textId="77777777" w:rsidR="00937FF1" w:rsidRPr="00D43998" w:rsidRDefault="00937FF1" w:rsidP="00937FF1">
      <w:pPr>
        <w:pStyle w:val="enumlev1"/>
        <w:spacing w:before="60"/>
        <w:rPr>
          <w:lang w:val="en-US"/>
        </w:rPr>
      </w:pPr>
      <w:r w:rsidRPr="00D43998">
        <w:rPr>
          <w:lang w:val="en-US"/>
        </w:rPr>
        <w:t>–</w:t>
      </w:r>
      <w:r w:rsidRPr="00D43998">
        <w:rPr>
          <w:lang w:val="en-US"/>
        </w:rPr>
        <w:tab/>
        <w:t>Pulse repetition frequency</w:t>
      </w:r>
      <w:r>
        <w:rPr>
          <w:lang w:val="en-US"/>
        </w:rPr>
        <w:t xml:space="preserve"> discrimination. </w:t>
      </w:r>
      <w:r w:rsidRPr="00D43998">
        <w:rPr>
          <w:lang w:val="en-US"/>
        </w:rPr>
        <w:t>The radar uses 3 Pulse Transmission Frames with short pulses that enable 30</w:t>
      </w:r>
      <w:r>
        <w:rPr>
          <w:lang w:val="en-US"/>
        </w:rPr>
        <w:t> </w:t>
      </w:r>
      <w:r w:rsidRPr="00D43998">
        <w:rPr>
          <w:lang w:val="en-US"/>
        </w:rPr>
        <w:t xml:space="preserve">m minimum range, medium and long pulses provide detection performance with effective </w:t>
      </w:r>
      <w:r>
        <w:rPr>
          <w:lang w:val="en-US"/>
        </w:rPr>
        <w:t>pulse repetition frequency (</w:t>
      </w:r>
      <w:r w:rsidRPr="00D43998">
        <w:rPr>
          <w:lang w:val="en-US"/>
        </w:rPr>
        <w:t>PRF</w:t>
      </w:r>
      <w:r>
        <w:rPr>
          <w:lang w:val="en-US"/>
        </w:rPr>
        <w:t>)</w:t>
      </w:r>
      <w:r w:rsidRPr="00D43998">
        <w:rPr>
          <w:lang w:val="en-US"/>
        </w:rPr>
        <w:t xml:space="preserve"> of 2</w:t>
      </w:r>
      <w:r>
        <w:rPr>
          <w:lang w:val="en-US"/>
        </w:rPr>
        <w:t> </w:t>
      </w:r>
      <w:r w:rsidRPr="00D43998">
        <w:rPr>
          <w:lang w:val="en-US"/>
        </w:rPr>
        <w:t>268 Hz,</w:t>
      </w:r>
    </w:p>
    <w:p w14:paraId="7B34F4CA" w14:textId="77777777" w:rsidR="00937FF1" w:rsidRPr="00D43998" w:rsidRDefault="00937FF1" w:rsidP="00937FF1">
      <w:pPr>
        <w:pStyle w:val="enumlev1"/>
        <w:spacing w:before="60"/>
        <w:rPr>
          <w:lang w:val="en-US"/>
        </w:rPr>
      </w:pPr>
      <w:r w:rsidRPr="00D43998">
        <w:rPr>
          <w:lang w:val="en-US"/>
        </w:rPr>
        <w:t>–</w:t>
      </w:r>
      <w:r w:rsidRPr="00D43998">
        <w:rPr>
          <w:lang w:val="en-US"/>
        </w:rPr>
        <w:tab/>
        <w:t>The radar utilizes multiple frames on Target per antenna beamwidth,</w:t>
      </w:r>
    </w:p>
    <w:p w14:paraId="399FE77D" w14:textId="77777777" w:rsidR="00937FF1" w:rsidRPr="00D43998" w:rsidRDefault="00937FF1" w:rsidP="00937FF1">
      <w:pPr>
        <w:pStyle w:val="enumlev1"/>
        <w:spacing w:before="60"/>
        <w:rPr>
          <w:lang w:val="en-US"/>
        </w:rPr>
      </w:pPr>
      <w:r w:rsidRPr="00D43998">
        <w:rPr>
          <w:lang w:val="en-US"/>
        </w:rPr>
        <w:t>–</w:t>
      </w:r>
      <w:r w:rsidRPr="00D43998">
        <w:rPr>
          <w:lang w:val="en-US"/>
        </w:rPr>
        <w:tab/>
        <w:t>Utilizes Doppler processing techniques,</w:t>
      </w:r>
    </w:p>
    <w:p w14:paraId="468074DC" w14:textId="77777777" w:rsidR="00937FF1" w:rsidRPr="00D43998" w:rsidRDefault="00937FF1" w:rsidP="00937FF1">
      <w:pPr>
        <w:pStyle w:val="enumlev1"/>
        <w:spacing w:before="60"/>
        <w:rPr>
          <w:lang w:val="en-US"/>
        </w:rPr>
      </w:pPr>
      <w:r w:rsidRPr="00D43998">
        <w:rPr>
          <w:lang w:val="en-US"/>
        </w:rPr>
        <w:t>–</w:t>
      </w:r>
      <w:r w:rsidRPr="00D43998">
        <w:rPr>
          <w:lang w:val="en-US"/>
        </w:rPr>
        <w:tab/>
        <w:t>Peak power is 200 watts with 170 watts minimum power at 13% duty cycle,</w:t>
      </w:r>
    </w:p>
    <w:p w14:paraId="490FFC94" w14:textId="77777777" w:rsidR="00937FF1" w:rsidRPr="00D43998" w:rsidRDefault="00937FF1" w:rsidP="00937FF1">
      <w:pPr>
        <w:pStyle w:val="enumlev1"/>
        <w:spacing w:before="60"/>
        <w:rPr>
          <w:lang w:val="en-US"/>
        </w:rPr>
      </w:pPr>
      <w:r w:rsidRPr="00D43998">
        <w:rPr>
          <w:lang w:val="en-US"/>
        </w:rPr>
        <w:t>–</w:t>
      </w:r>
      <w:r w:rsidRPr="00D43998">
        <w:rPr>
          <w:lang w:val="en-US"/>
        </w:rPr>
        <w:tab/>
        <w:t>Controlled RF Spectrum that is ITU compliant and selection of 12 transmit RF frequencies providing frequency diversity to improve target detection,</w:t>
      </w:r>
    </w:p>
    <w:p w14:paraId="05599FBF" w14:textId="77777777" w:rsidR="00937FF1" w:rsidRPr="00D43998" w:rsidRDefault="00937FF1" w:rsidP="00937FF1">
      <w:pPr>
        <w:pStyle w:val="enumlev1"/>
        <w:spacing w:before="60"/>
        <w:rPr>
          <w:lang w:val="en-US"/>
        </w:rPr>
      </w:pPr>
      <w:r w:rsidRPr="00D43998">
        <w:rPr>
          <w:lang w:val="en-US"/>
        </w:rPr>
        <w:t>–</w:t>
      </w:r>
      <w:r w:rsidRPr="00D43998">
        <w:rPr>
          <w:lang w:val="en-US"/>
        </w:rPr>
        <w:tab/>
        <w:t>Radar waveform are digitally generated,</w:t>
      </w:r>
    </w:p>
    <w:p w14:paraId="5A521E07" w14:textId="77777777" w:rsidR="00937FF1" w:rsidRPr="00D43998" w:rsidRDefault="00937FF1" w:rsidP="00937FF1">
      <w:pPr>
        <w:pStyle w:val="enumlev1"/>
        <w:spacing w:before="60"/>
        <w:rPr>
          <w:lang w:val="en-US"/>
        </w:rPr>
      </w:pPr>
      <w:r w:rsidRPr="00D43998">
        <w:rPr>
          <w:lang w:val="en-US"/>
        </w:rPr>
        <w:t>–</w:t>
      </w:r>
      <w:r w:rsidRPr="00D43998">
        <w:rPr>
          <w:lang w:val="en-US"/>
        </w:rPr>
        <w:tab/>
        <w:t>The signal processing provides protection from multiple time around echoes,</w:t>
      </w:r>
    </w:p>
    <w:p w14:paraId="1B56E2DD" w14:textId="77777777" w:rsidR="00937FF1" w:rsidRPr="00D43998" w:rsidRDefault="00937FF1" w:rsidP="00937FF1">
      <w:pPr>
        <w:pStyle w:val="enumlev1"/>
        <w:spacing w:before="60"/>
        <w:rPr>
          <w:lang w:val="en-US"/>
        </w:rPr>
      </w:pPr>
      <w:r w:rsidRPr="00D43998">
        <w:rPr>
          <w:lang w:val="en-US"/>
        </w:rPr>
        <w:t>–</w:t>
      </w:r>
      <w:r w:rsidRPr="00D43998">
        <w:rPr>
          <w:lang w:val="en-US"/>
        </w:rPr>
        <w:tab/>
        <w:t>Provides improved detection and rain and sea clutter rejection performance,</w:t>
      </w:r>
    </w:p>
    <w:p w14:paraId="6F49F679" w14:textId="77777777" w:rsidR="00937FF1" w:rsidRPr="00D43998" w:rsidRDefault="00937FF1" w:rsidP="00937FF1">
      <w:pPr>
        <w:pStyle w:val="enumlev1"/>
        <w:spacing w:before="60"/>
        <w:rPr>
          <w:lang w:val="en-US"/>
        </w:rPr>
      </w:pPr>
      <w:r w:rsidRPr="00D43998">
        <w:rPr>
          <w:lang w:val="en-US"/>
        </w:rPr>
        <w:t>–</w:t>
      </w:r>
      <w:r w:rsidRPr="00D43998">
        <w:rPr>
          <w:lang w:val="en-US"/>
        </w:rPr>
        <w:tab/>
        <w:t>Provides energy for detection and meets minimum range constraint of IMO,</w:t>
      </w:r>
    </w:p>
    <w:p w14:paraId="03817706" w14:textId="77777777" w:rsidR="00937FF1" w:rsidRPr="00D43998" w:rsidRDefault="00937FF1" w:rsidP="00937FF1">
      <w:pPr>
        <w:pStyle w:val="enumlev1"/>
        <w:spacing w:before="60"/>
        <w:rPr>
          <w:lang w:val="en-US"/>
        </w:rPr>
      </w:pPr>
      <w:r w:rsidRPr="00D43998">
        <w:rPr>
          <w:lang w:val="en-US"/>
        </w:rPr>
        <w:t>–</w:t>
      </w:r>
      <w:r w:rsidRPr="00D43998">
        <w:rPr>
          <w:lang w:val="en-US"/>
        </w:rPr>
        <w:tab/>
        <w:t>The radar range cell size is maintained over the entire instrumented range,</w:t>
      </w:r>
    </w:p>
    <w:p w14:paraId="18BFC66C" w14:textId="77777777" w:rsidR="00937FF1" w:rsidRPr="00D43998" w:rsidRDefault="00937FF1" w:rsidP="00937FF1">
      <w:pPr>
        <w:pStyle w:val="enumlev1"/>
        <w:spacing w:before="40"/>
        <w:rPr>
          <w:lang w:val="en-US"/>
        </w:rPr>
      </w:pPr>
      <w:r w:rsidRPr="00D43998">
        <w:rPr>
          <w:lang w:val="en-US"/>
        </w:rPr>
        <w:t>–</w:t>
      </w:r>
      <w:r w:rsidRPr="00D43998">
        <w:rPr>
          <w:lang w:val="en-US"/>
        </w:rPr>
        <w:tab/>
        <w:t>Low power mode is available that reduces transmit power by 7 dB.</w:t>
      </w:r>
    </w:p>
    <w:p w14:paraId="102BDB47" w14:textId="77777777" w:rsidR="00937FF1" w:rsidRPr="00D43998" w:rsidRDefault="00937FF1" w:rsidP="00937FF1">
      <w:pPr>
        <w:pStyle w:val="Heading1"/>
        <w:rPr>
          <w:lang w:val="en-US"/>
        </w:rPr>
      </w:pPr>
      <w:r w:rsidRPr="00D43998">
        <w:rPr>
          <w:lang w:val="en-US"/>
        </w:rPr>
        <w:lastRenderedPageBreak/>
        <w:t>5</w:t>
      </w:r>
      <w:r w:rsidRPr="00D43998">
        <w:rPr>
          <w:lang w:val="en-US"/>
        </w:rPr>
        <w:tab/>
        <w:t>Additional information relevant to unmanned aircraft detect and avoid radars</w:t>
      </w:r>
    </w:p>
    <w:p w14:paraId="7D87F58D" w14:textId="77777777" w:rsidR="00937FF1" w:rsidRPr="00D43998" w:rsidRDefault="00937FF1" w:rsidP="00937FF1">
      <w:pPr>
        <w:rPr>
          <w:lang w:val="en-US"/>
        </w:rPr>
      </w:pPr>
      <w:r w:rsidRPr="00D43998">
        <w:rPr>
          <w:lang w:val="en-US"/>
        </w:rPr>
        <w:t>An emerging class of airborne radars, known as Detect-And-Avoid (DAA) radars, is being developed for the purpose of enhancing flight safety by providing warnings of potential collisions or conflicts with non-cooperative aircraft. (In this context “non-cooperative” aircraft are aircraft that are not equipped with an Air Traffic Control Radar Beacon System (ATCRBS) transponder, Automatic Dependent Surveillance-Broadcast (ADS-B) system, Traffic alert and Collision Avoidance System (TCAS) or Airborne Colli</w:t>
      </w:r>
      <w:r>
        <w:rPr>
          <w:lang w:val="en-US"/>
        </w:rPr>
        <w:t xml:space="preserve">sion Avoidance System (ACAS).) </w:t>
      </w:r>
      <w:r w:rsidRPr="00D43998">
        <w:rPr>
          <w:lang w:val="en-US"/>
        </w:rPr>
        <w:t>The mission of this class of airborne radars encompasses several partially-overlapping functions referred to as collision avoidance, conflict avoidance, self</w:t>
      </w:r>
      <w:r>
        <w:rPr>
          <w:lang w:val="en-US"/>
        </w:rPr>
        <w:t>-</w:t>
      </w:r>
      <w:r w:rsidRPr="00D43998">
        <w:rPr>
          <w:lang w:val="en-US"/>
        </w:rPr>
        <w:t>separation, safe separation, s</w:t>
      </w:r>
      <w:r>
        <w:rPr>
          <w:lang w:val="en-US"/>
        </w:rPr>
        <w:t xml:space="preserve">ense-and-avoid and due regard. </w:t>
      </w:r>
      <w:r w:rsidRPr="00D43998">
        <w:rPr>
          <w:lang w:val="en-US"/>
        </w:rPr>
        <w:t>This class of radars is of particular interest in Unmanned Aircraft (UA) applications where there is no onboard pilot to provide the safety-of-flight function visually.</w:t>
      </w:r>
    </w:p>
    <w:p w14:paraId="63E41C5B" w14:textId="77777777" w:rsidR="00937FF1" w:rsidRPr="00D43998" w:rsidRDefault="00937FF1" w:rsidP="00937FF1">
      <w:pPr>
        <w:rPr>
          <w:lang w:val="en-US"/>
        </w:rPr>
      </w:pPr>
      <w:r w:rsidRPr="00D43998">
        <w:rPr>
          <w:lang w:val="en-US"/>
        </w:rPr>
        <w:t>Detect-and-avoid radars must track all potentially threatening aircraft (called “intruders”) in their field of regard while simultaneously searching for new threats. Since more than one intruder will frequently be in the radar’s field of regard, a multi-target tracker is required. This requires either fairly rapid track-while-scan operation, or alternatively, interleaved search and track functions in a mode called “search while track” in which the track updates are scheduled as they are required. This type of operation requires beam agility beyond the capability of a mechanically scanned ante</w:t>
      </w:r>
      <w:r>
        <w:rPr>
          <w:lang w:val="en-US"/>
        </w:rPr>
        <w:t xml:space="preserve">nna. </w:t>
      </w:r>
      <w:r w:rsidRPr="00D43998">
        <w:rPr>
          <w:lang w:val="en-US"/>
        </w:rPr>
        <w:t xml:space="preserve">For this reason, all airborne DAA radars currently under development use either electronically scanned antennas or beamforming techniques to provide the required search and track functions. </w:t>
      </w:r>
    </w:p>
    <w:p w14:paraId="4120ABE5" w14:textId="77777777" w:rsidR="00937FF1" w:rsidRPr="00D43998" w:rsidRDefault="00937FF1" w:rsidP="00937FF1">
      <w:pPr>
        <w:rPr>
          <w:lang w:val="en-US"/>
        </w:rPr>
      </w:pPr>
      <w:r w:rsidRPr="00D43998">
        <w:rPr>
          <w:lang w:val="en-US"/>
        </w:rPr>
        <w:t>The range required for detection and tracking depends on the a</w:t>
      </w:r>
      <w:r>
        <w:rPr>
          <w:lang w:val="en-US"/>
        </w:rPr>
        <w:t>mount of warning time required.</w:t>
      </w:r>
      <w:r w:rsidRPr="00D43998">
        <w:rPr>
          <w:lang w:val="en-US"/>
        </w:rPr>
        <w:t xml:space="preserve"> This in turn depends on the speed of the host platform (called the “ownship”), the speed of potential threats, the ownship’s maneuvering capability, the type of avoidance maneuver (e.g. lateral vs. vertical) and delays in initiating and exe</w:t>
      </w:r>
      <w:r>
        <w:rPr>
          <w:lang w:val="en-US"/>
        </w:rPr>
        <w:t xml:space="preserve">cuting the avoidance maneuver. </w:t>
      </w:r>
      <w:r w:rsidRPr="00D43998">
        <w:rPr>
          <w:lang w:val="en-US"/>
        </w:rPr>
        <w:t>A relatively fast UA with limited maneuverability would require a sensor with a greater range than a</w:t>
      </w:r>
      <w:r>
        <w:rPr>
          <w:lang w:val="en-US"/>
        </w:rPr>
        <w:t xml:space="preserve"> slower, more maneuverable UA. </w:t>
      </w:r>
      <w:r w:rsidRPr="00D43998">
        <w:rPr>
          <w:lang w:val="en-US"/>
        </w:rPr>
        <w:t>The range at which a threat warning must be issued is typically 2.5-20</w:t>
      </w:r>
      <w:r>
        <w:rPr>
          <w:lang w:val="en-US"/>
        </w:rPr>
        <w:t> </w:t>
      </w:r>
      <w:r w:rsidRPr="00D43998">
        <w:rPr>
          <w:lang w:val="en-US"/>
        </w:rPr>
        <w:t>km depending on the host platform characteristics, the intruder characteristics, the required miss distance and the measurement errors. A target track must be established at a somewhat greater range in order to provide this warning capability.</w:t>
      </w:r>
    </w:p>
    <w:p w14:paraId="1D6F4C0E" w14:textId="77777777" w:rsidR="00937FF1" w:rsidRPr="00D43998" w:rsidRDefault="00937FF1" w:rsidP="00937FF1">
      <w:pPr>
        <w:rPr>
          <w:lang w:val="en-US"/>
        </w:rPr>
      </w:pPr>
      <w:r w:rsidRPr="00D43998">
        <w:rPr>
          <w:lang w:val="en-US"/>
        </w:rPr>
        <w:t>The 8</w:t>
      </w:r>
      <w:r>
        <w:rPr>
          <w:lang w:val="en-US"/>
        </w:rPr>
        <w:t> </w:t>
      </w:r>
      <w:r w:rsidRPr="00D43998">
        <w:rPr>
          <w:lang w:val="en-US"/>
        </w:rPr>
        <w:t>500-10</w:t>
      </w:r>
      <w:r>
        <w:rPr>
          <w:lang w:val="en-US"/>
        </w:rPr>
        <w:t> </w:t>
      </w:r>
      <w:r w:rsidRPr="00D43998">
        <w:rPr>
          <w:lang w:val="en-US"/>
        </w:rPr>
        <w:t xml:space="preserve">500 MHz frequency range is of interest for this class of radars because it provides a good compromise between tracking accuracy and the ability to operate in light-to-moderate rain. Although higher frequencies would provide better angle measurement accuracy for a given antenna size, rain attenuation increases much more rapidly with increasing frequency than the improvement </w:t>
      </w:r>
      <w:r>
        <w:rPr>
          <w:lang w:val="en-US"/>
        </w:rPr>
        <w:t xml:space="preserve">in angle measurement accuracy. </w:t>
      </w:r>
      <w:r w:rsidRPr="00D43998">
        <w:rPr>
          <w:lang w:val="en-US"/>
        </w:rPr>
        <w:t>Lower frequencies would greatly reduce the effects of rain but would require antenna apertures possibly larger than the host vehicle could accommodate. Of particular interest in this frequency range are two sub-bands (8</w:t>
      </w:r>
      <w:r>
        <w:rPr>
          <w:lang w:val="en-US"/>
        </w:rPr>
        <w:t> </w:t>
      </w:r>
      <w:r w:rsidRPr="00D43998">
        <w:rPr>
          <w:lang w:val="en-US"/>
        </w:rPr>
        <w:t>750</w:t>
      </w:r>
      <w:r>
        <w:rPr>
          <w:lang w:val="en-US"/>
        </w:rPr>
        <w:noBreakHyphen/>
      </w:r>
      <w:r w:rsidRPr="00D43998">
        <w:rPr>
          <w:lang w:val="en-US"/>
        </w:rPr>
        <w:t>8</w:t>
      </w:r>
      <w:r>
        <w:rPr>
          <w:lang w:val="en-US"/>
        </w:rPr>
        <w:t> 850 </w:t>
      </w:r>
      <w:r w:rsidRPr="00D43998">
        <w:rPr>
          <w:lang w:val="en-US"/>
        </w:rPr>
        <w:t>MHz and 9</w:t>
      </w:r>
      <w:r>
        <w:rPr>
          <w:lang w:val="en-US"/>
        </w:rPr>
        <w:t> </w:t>
      </w:r>
      <w:r w:rsidRPr="00D43998">
        <w:rPr>
          <w:lang w:val="en-US"/>
        </w:rPr>
        <w:t>300</w:t>
      </w:r>
      <w:r>
        <w:rPr>
          <w:lang w:val="en-US"/>
        </w:rPr>
        <w:noBreakHyphen/>
      </w:r>
      <w:r w:rsidRPr="00D43998">
        <w:rPr>
          <w:lang w:val="en-US"/>
        </w:rPr>
        <w:t>9</w:t>
      </w:r>
      <w:r>
        <w:rPr>
          <w:lang w:val="en-US"/>
        </w:rPr>
        <w:t> </w:t>
      </w:r>
      <w:r w:rsidRPr="00D43998">
        <w:rPr>
          <w:lang w:val="en-US"/>
        </w:rPr>
        <w:t>500</w:t>
      </w:r>
      <w:r>
        <w:rPr>
          <w:lang w:val="en-US"/>
        </w:rPr>
        <w:t> </w:t>
      </w:r>
      <w:r w:rsidRPr="00D43998">
        <w:rPr>
          <w:lang w:val="en-US"/>
        </w:rPr>
        <w:t xml:space="preserve">MHz) that have been identified in </w:t>
      </w:r>
      <w:r>
        <w:rPr>
          <w:lang w:val="en-US"/>
        </w:rPr>
        <w:t xml:space="preserve">Report </w:t>
      </w:r>
      <w:r w:rsidRPr="00D43998">
        <w:rPr>
          <w:lang w:val="en-US"/>
        </w:rPr>
        <w:t>ITU-R M.220</w:t>
      </w:r>
      <w:r>
        <w:rPr>
          <w:lang w:val="en-US"/>
        </w:rPr>
        <w:t>4</w:t>
      </w:r>
      <w:r w:rsidRPr="00D43998">
        <w:rPr>
          <w:lang w:val="en-US"/>
        </w:rPr>
        <w:t xml:space="preserve"> as suitable for this type of application and are allocated to aeronautical radionavigation services (ARNS).</w:t>
      </w:r>
    </w:p>
    <w:p w14:paraId="51C58316" w14:textId="77777777" w:rsidR="00937FF1" w:rsidRPr="00D43998" w:rsidRDefault="00937FF1" w:rsidP="00937FF1">
      <w:pPr>
        <w:rPr>
          <w:lang w:val="en-US"/>
        </w:rPr>
      </w:pPr>
      <w:r w:rsidRPr="00D43998">
        <w:rPr>
          <w:lang w:val="en-US"/>
        </w:rPr>
        <w:t>Other characteristics of DAA radars are enumerated below.</w:t>
      </w:r>
    </w:p>
    <w:p w14:paraId="2142C035" w14:textId="77777777" w:rsidR="00937FF1" w:rsidRPr="00D43998" w:rsidRDefault="00937FF1" w:rsidP="00937FF1">
      <w:pPr>
        <w:pStyle w:val="enumlev1"/>
        <w:rPr>
          <w:lang w:val="en-US"/>
        </w:rPr>
      </w:pPr>
      <w:r w:rsidRPr="00D43998">
        <w:rPr>
          <w:lang w:val="en-US"/>
        </w:rPr>
        <w:t>–</w:t>
      </w:r>
      <w:r w:rsidRPr="00D43998">
        <w:rPr>
          <w:lang w:val="en-US"/>
        </w:rPr>
        <w:tab/>
        <w:t>Two or three electronically scanned antenna faces are typically used to provide ±110</w:t>
      </w:r>
      <w:r>
        <w:rPr>
          <w:lang w:val="en-US"/>
        </w:rPr>
        <w:t> </w:t>
      </w:r>
      <w:r w:rsidRPr="00D43998">
        <w:rPr>
          <w:lang w:val="en-US"/>
        </w:rPr>
        <w:t>degrees of azimuth coverage.</w:t>
      </w:r>
    </w:p>
    <w:p w14:paraId="18D4633C" w14:textId="15067613" w:rsidR="00937FF1" w:rsidRPr="00D43998" w:rsidRDefault="00937FF1" w:rsidP="00937FF1">
      <w:pPr>
        <w:pStyle w:val="enumlev1"/>
        <w:rPr>
          <w:lang w:val="en-US"/>
        </w:rPr>
      </w:pPr>
      <w:r w:rsidRPr="00D43998">
        <w:rPr>
          <w:lang w:val="en-US"/>
        </w:rPr>
        <w:t>–</w:t>
      </w:r>
      <w:r w:rsidRPr="00D43998">
        <w:rPr>
          <w:lang w:val="en-US"/>
        </w:rPr>
        <w:tab/>
        <w:t>Medium pulse repetition frequency (MPRF) and/or high pulse repetition frequency (HPRF) waveforms with PRFs in the 5-60 kHz range are used to provide clutter rejection in look</w:t>
      </w:r>
      <w:r>
        <w:rPr>
          <w:lang w:val="en-US"/>
        </w:rPr>
        <w:noBreakHyphen/>
        <w:t xml:space="preserve">down encounters. </w:t>
      </w:r>
      <w:r w:rsidRPr="00D43998">
        <w:rPr>
          <w:lang w:val="en-US"/>
        </w:rPr>
        <w:t>Low pulse repetition frequency (LPRF) waveforms with PRFs of roughly 1-2 kHz may be used in look-up encounters to provide range</w:t>
      </w:r>
      <w:r w:rsidR="00901E1D">
        <w:rPr>
          <w:lang w:val="en-US"/>
        </w:rPr>
        <w:noBreakHyphen/>
      </w:r>
      <w:r w:rsidRPr="00D43998">
        <w:rPr>
          <w:lang w:val="en-US"/>
        </w:rPr>
        <w:t>unambiguous performance.</w:t>
      </w:r>
    </w:p>
    <w:p w14:paraId="26EFAE32" w14:textId="77777777" w:rsidR="00937FF1" w:rsidRPr="00D43998" w:rsidRDefault="00937FF1" w:rsidP="00937FF1">
      <w:pPr>
        <w:pStyle w:val="enumlev1"/>
        <w:rPr>
          <w:lang w:val="en-US"/>
        </w:rPr>
      </w:pPr>
      <w:r w:rsidRPr="00D43998">
        <w:rPr>
          <w:lang w:val="en-US"/>
        </w:rPr>
        <w:lastRenderedPageBreak/>
        <w:t>–</w:t>
      </w:r>
      <w:r w:rsidRPr="00D43998">
        <w:rPr>
          <w:lang w:val="en-US"/>
        </w:rPr>
        <w:tab/>
        <w:t>Solid-state RF power amplification is used, with transmit duty factors typically in the range of 4-20%.</w:t>
      </w:r>
    </w:p>
    <w:p w14:paraId="53FA6CE2" w14:textId="77777777" w:rsidR="00937FF1" w:rsidRPr="00D43998" w:rsidRDefault="00937FF1" w:rsidP="00937FF1">
      <w:pPr>
        <w:pStyle w:val="enumlev1"/>
        <w:rPr>
          <w:lang w:val="en-US"/>
        </w:rPr>
      </w:pPr>
      <w:r w:rsidRPr="00D43998">
        <w:rPr>
          <w:lang w:val="en-US"/>
        </w:rPr>
        <w:t>–</w:t>
      </w:r>
      <w:r w:rsidRPr="00D43998">
        <w:rPr>
          <w:lang w:val="en-US"/>
        </w:rPr>
        <w:tab/>
        <w:t xml:space="preserve">Pulse compression using intrapulse phase coding (e.g. Barker codes, pseudo-noise codes, </w:t>
      </w:r>
      <w:r w:rsidRPr="00D43998">
        <w:rPr>
          <w:i/>
          <w:iCs/>
          <w:lang w:val="en-US"/>
        </w:rPr>
        <w:t>Lewis</w:t>
      </w:r>
      <w:r w:rsidRPr="00D43998">
        <w:rPr>
          <w:lang w:val="en-US"/>
        </w:rPr>
        <w:t>-</w:t>
      </w:r>
      <w:r w:rsidRPr="00D43998">
        <w:rPr>
          <w:i/>
          <w:iCs/>
          <w:lang w:val="en-US"/>
        </w:rPr>
        <w:t>Kretschmer</w:t>
      </w:r>
      <w:r w:rsidRPr="00D43998">
        <w:rPr>
          <w:lang w:val="en-US"/>
        </w:rPr>
        <w:t xml:space="preserve"> “P” codes, etc.) or intrapulse linear frequency modulation (LFM) is often employed to reduce the range cell size in order to improve the target</w:t>
      </w:r>
      <w:r w:rsidRPr="00D43998">
        <w:rPr>
          <w:lang w:val="en-US"/>
        </w:rPr>
        <w:noBreakHyphen/>
        <w:t>to</w:t>
      </w:r>
      <w:r w:rsidRPr="00D43998">
        <w:rPr>
          <w:lang w:val="en-US"/>
        </w:rPr>
        <w:noBreakHyphen/>
        <w:t>clutter ratio while maintaining a high duty factor.</w:t>
      </w:r>
    </w:p>
    <w:p w14:paraId="49300732" w14:textId="77777777" w:rsidR="00937FF1" w:rsidRPr="00D43998" w:rsidRDefault="00937FF1" w:rsidP="00937FF1">
      <w:pPr>
        <w:pStyle w:val="enumlev1"/>
        <w:rPr>
          <w:lang w:val="en-US"/>
        </w:rPr>
      </w:pPr>
      <w:r w:rsidRPr="00D43998">
        <w:rPr>
          <w:lang w:val="en-US"/>
        </w:rPr>
        <w:t>–</w:t>
      </w:r>
      <w:r w:rsidRPr="00D43998">
        <w:rPr>
          <w:lang w:val="en-US"/>
        </w:rPr>
        <w:tab/>
        <w:t>Digital signal processing provides Doppler filter bandwidths of 50-500 Hz enabling target discrimination based on velocity and facilitating clutter rejection.</w:t>
      </w:r>
    </w:p>
    <w:p w14:paraId="5290F4FC" w14:textId="77777777" w:rsidR="00937FF1" w:rsidRPr="00D43998" w:rsidRDefault="00937FF1" w:rsidP="00937FF1">
      <w:pPr>
        <w:pStyle w:val="enumlev1"/>
        <w:rPr>
          <w:lang w:val="en-US"/>
        </w:rPr>
      </w:pPr>
      <w:r w:rsidRPr="00D43998">
        <w:rPr>
          <w:lang w:val="en-US"/>
        </w:rPr>
        <w:t>–</w:t>
      </w:r>
      <w:r w:rsidRPr="00D43998">
        <w:rPr>
          <w:lang w:val="en-US"/>
        </w:rPr>
        <w:tab/>
        <w:t>Monopulse angle measurement permits accurate angle tracking on fluctuating target returns.</w:t>
      </w:r>
    </w:p>
    <w:p w14:paraId="1E135000" w14:textId="77777777" w:rsidR="00937FF1" w:rsidRPr="00D43998" w:rsidRDefault="00937FF1" w:rsidP="00937FF1">
      <w:pPr>
        <w:pStyle w:val="enumlev1"/>
        <w:rPr>
          <w:lang w:val="en-US"/>
        </w:rPr>
      </w:pPr>
      <w:r w:rsidRPr="00D43998">
        <w:rPr>
          <w:lang w:val="en-US"/>
        </w:rPr>
        <w:t>–</w:t>
      </w:r>
      <w:r w:rsidRPr="00D43998">
        <w:rPr>
          <w:lang w:val="en-US"/>
        </w:rPr>
        <w:tab/>
        <w:t>Frequency agility may be used to decorrelate target fluctuations, improving the probability of detection and improving the track quality.</w:t>
      </w:r>
    </w:p>
    <w:p w14:paraId="65F0CB6B" w14:textId="77777777" w:rsidR="00937FF1" w:rsidRPr="00D43998" w:rsidRDefault="00937FF1" w:rsidP="00937FF1">
      <w:pPr>
        <w:pStyle w:val="enumlev1"/>
        <w:rPr>
          <w:lang w:val="en-US"/>
        </w:rPr>
      </w:pPr>
      <w:r w:rsidRPr="00D43998">
        <w:rPr>
          <w:lang w:val="en-US"/>
        </w:rPr>
        <w:t>–</w:t>
      </w:r>
      <w:r w:rsidRPr="00D43998">
        <w:rPr>
          <w:lang w:val="en-US"/>
        </w:rPr>
        <w:tab/>
        <w:t>A guard antenna (also called a sidelobe blanker) may be employed to mitigate the effects of ground clutter and interference received through the antenna sidelobes.</w:t>
      </w:r>
    </w:p>
    <w:p w14:paraId="61B8A348" w14:textId="77777777" w:rsidR="00937FF1" w:rsidRPr="00D43998" w:rsidRDefault="00937FF1" w:rsidP="00937FF1">
      <w:pPr>
        <w:rPr>
          <w:lang w:val="en-US"/>
        </w:rPr>
      </w:pPr>
      <w:r w:rsidRPr="00D43998">
        <w:rPr>
          <w:lang w:val="en-US"/>
        </w:rPr>
        <w:t xml:space="preserve">Characteristics of example DAA radar are presented in Table 1 </w:t>
      </w:r>
      <w:r>
        <w:rPr>
          <w:lang w:val="en-US"/>
        </w:rPr>
        <w:t xml:space="preserve">(System </w:t>
      </w:r>
      <w:r w:rsidRPr="00D43998">
        <w:rPr>
          <w:lang w:val="en-US"/>
        </w:rPr>
        <w:t>A13</w:t>
      </w:r>
      <w:r>
        <w:rPr>
          <w:lang w:val="en-US"/>
        </w:rPr>
        <w:t>)</w:t>
      </w:r>
      <w:r w:rsidRPr="00D43998">
        <w:rPr>
          <w:lang w:val="en-US"/>
        </w:rPr>
        <w:t>.</w:t>
      </w:r>
    </w:p>
    <w:p w14:paraId="035CF214" w14:textId="77777777" w:rsidR="00937FF1" w:rsidRPr="00D43998" w:rsidRDefault="00937FF1" w:rsidP="00937FF1">
      <w:pPr>
        <w:pStyle w:val="Heading1"/>
        <w:rPr>
          <w:lang w:val="en-US"/>
        </w:rPr>
      </w:pPr>
      <w:r w:rsidRPr="00D43998">
        <w:rPr>
          <w:lang w:val="en-US"/>
        </w:rPr>
        <w:t>6</w:t>
      </w:r>
      <w:r w:rsidRPr="00D43998">
        <w:rPr>
          <w:lang w:val="en-US"/>
        </w:rPr>
        <w:tab/>
        <w:t>Future radiodetermination systems</w:t>
      </w:r>
    </w:p>
    <w:p w14:paraId="1FBF927A" w14:textId="77777777" w:rsidR="00937FF1" w:rsidRPr="00D43998" w:rsidRDefault="00937FF1" w:rsidP="00937FF1">
      <w:pPr>
        <w:rPr>
          <w:lang w:val="en-US"/>
        </w:rPr>
      </w:pPr>
      <w:r w:rsidRPr="00D43998">
        <w:rPr>
          <w:lang w:val="en-US"/>
        </w:rPr>
        <w:t>In broad outline, radiodetermination radars that might be developed in the future to operate in the frequency band 8 500-10 680 MHz are likely to resemble the existing radars described here. In addition to providing the potential for high-resolution volume sampling throughout the entire troposphere, the network of distributed Doppler weather radars will be designed for efficient utilization by employing low</w:t>
      </w:r>
      <w:r w:rsidRPr="00D43998">
        <w:rPr>
          <w:lang w:val="en-US"/>
        </w:rPr>
        <w:noBreakHyphen/>
        <w:t>power solid-state operation. Other technical parameters, such as a 1 metre antenna diameter and low duty cycle modes of operation are consistent with current radiodetermination radars operating in the frequency band 8 500-10 680 MHz. Future radiodetermination radars are also likely to have at least as much flexibility as the radars already described, including the capacity to operate differently in different azimuth and elevation sectors.</w:t>
      </w:r>
    </w:p>
    <w:p w14:paraId="1363286A" w14:textId="77777777" w:rsidR="00937FF1" w:rsidRPr="00D43998" w:rsidRDefault="00937FF1" w:rsidP="00937FF1">
      <w:pPr>
        <w:rPr>
          <w:lang w:val="en-US"/>
        </w:rPr>
      </w:pPr>
      <w:r w:rsidRPr="00D43998">
        <w:rPr>
          <w:lang w:val="en-US"/>
        </w:rPr>
        <w:t>It is reasonable to expect that some future designs may strive for a capability to operate in a wide frequency band extending at least to the frequency band limits used in this consideration.</w:t>
      </w:r>
    </w:p>
    <w:p w14:paraId="5E123908" w14:textId="77777777" w:rsidR="00937FF1" w:rsidRPr="00D43998" w:rsidRDefault="00937FF1" w:rsidP="00937FF1">
      <w:pPr>
        <w:rPr>
          <w:lang w:val="en-US"/>
        </w:rPr>
      </w:pPr>
      <w:r w:rsidRPr="00D43998">
        <w:rPr>
          <w:lang w:val="en-US"/>
        </w:rPr>
        <w:t>Future radiodetermination radars are likely to have electronically steerable beam antennas. Current technology makes phase steering a practical and attractive alternative to frequency steering, and numerous radiodetermination radars developed in recent years for use in other frequency bands have employed phase steering in both azimuth and elevation. Unlike frequency-steered radars (e.g. Systems 15 and 17), new phased-array radars can steer any fundamental frequency in the radar’s operating frequency band to any arbitrary azimuth and elevation within its angular coverage area. Among other advantages, this would facilitate electromagnetic compatibility in many circumstances.</w:t>
      </w:r>
    </w:p>
    <w:p w14:paraId="7C22CF87" w14:textId="77777777" w:rsidR="00937FF1" w:rsidRPr="00D43998" w:rsidRDefault="00937FF1" w:rsidP="00937FF1">
      <w:pPr>
        <w:rPr>
          <w:lang w:val="en-US"/>
        </w:rPr>
      </w:pPr>
      <w:r w:rsidRPr="00D43998">
        <w:rPr>
          <w:lang w:val="en-US"/>
        </w:rPr>
        <w:t>Some future radiodetermination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by the use of solid-state transmitter/antenna systems. In that case, the transmitted pulses would be longer in duration and the transmit duty cycles would be substantially higher than those of current tube-type radar transmitters.</w:t>
      </w:r>
    </w:p>
    <w:p w14:paraId="5E807643" w14:textId="77777777" w:rsidR="00937FF1" w:rsidRDefault="00937FF1" w:rsidP="00937FF1">
      <w:pPr>
        <w:rPr>
          <w:lang w:val="en-US"/>
        </w:rPr>
      </w:pPr>
    </w:p>
    <w:p w14:paraId="0145CAE0" w14:textId="77777777" w:rsidR="00937FF1" w:rsidRPr="00D43998" w:rsidRDefault="00937FF1" w:rsidP="00937FF1">
      <w:pPr>
        <w:rPr>
          <w:lang w:val="en-US"/>
        </w:rPr>
      </w:pPr>
    </w:p>
    <w:p w14:paraId="6D84A161" w14:textId="77777777" w:rsidR="00937FF1" w:rsidRDefault="00937FF1" w:rsidP="00937FF1">
      <w:pPr>
        <w:pStyle w:val="AnnexNo"/>
        <w:rPr>
          <w:lang w:val="en-US"/>
        </w:rPr>
      </w:pPr>
      <w:r w:rsidRPr="009C6D1D">
        <w:rPr>
          <w:lang w:val="en-US"/>
        </w:rPr>
        <w:lastRenderedPageBreak/>
        <w:t>Annex 2</w:t>
      </w:r>
    </w:p>
    <w:p w14:paraId="142FF450" w14:textId="77777777" w:rsidR="00937FF1" w:rsidRPr="009C6D1D" w:rsidRDefault="00937FF1" w:rsidP="00937FF1">
      <w:pPr>
        <w:pStyle w:val="Annextitle"/>
        <w:rPr>
          <w:lang w:val="en-US"/>
        </w:rPr>
      </w:pPr>
      <w:r w:rsidRPr="009C6D1D">
        <w:rPr>
          <w:lang w:val="en-US"/>
        </w:rPr>
        <w:t>Protection criteria for radars</w:t>
      </w:r>
    </w:p>
    <w:p w14:paraId="0EBC59A3" w14:textId="77777777" w:rsidR="00937FF1" w:rsidRPr="00D43998" w:rsidRDefault="00937FF1" w:rsidP="00937FF1">
      <w:pPr>
        <w:pStyle w:val="Heading1"/>
        <w:rPr>
          <w:lang w:val="en-US"/>
        </w:rPr>
      </w:pPr>
      <w:r w:rsidRPr="00D43998">
        <w:rPr>
          <w:lang w:val="en-US"/>
        </w:rPr>
        <w:t>1</w:t>
      </w:r>
      <w:r w:rsidRPr="00D43998">
        <w:rPr>
          <w:lang w:val="en-US"/>
        </w:rPr>
        <w:tab/>
        <w:t>Protection criteria</w:t>
      </w:r>
    </w:p>
    <w:p w14:paraId="6AC77B02" w14:textId="77777777" w:rsidR="00937FF1" w:rsidRPr="00D43998" w:rsidRDefault="00937FF1" w:rsidP="00937FF1">
      <w:pPr>
        <w:pStyle w:val="Heading2"/>
        <w:rPr>
          <w:lang w:val="en-US"/>
        </w:rPr>
      </w:pPr>
      <w:r w:rsidRPr="00D43998">
        <w:rPr>
          <w:lang w:val="en-US"/>
        </w:rPr>
        <w:t>1.1</w:t>
      </w:r>
      <w:r w:rsidRPr="00D43998">
        <w:rPr>
          <w:lang w:val="en-US"/>
        </w:rPr>
        <w:tab/>
        <w:t>Continuous noise-like interference</w:t>
      </w:r>
    </w:p>
    <w:p w14:paraId="01C6EFCB" w14:textId="0F8EBEDA" w:rsidR="00937FF1" w:rsidRPr="00D43998" w:rsidRDefault="00937FF1" w:rsidP="00937FF1">
      <w:pPr>
        <w:rPr>
          <w:lang w:val="en-US"/>
        </w:rPr>
      </w:pPr>
      <w:r w:rsidRPr="00D43998">
        <w:rPr>
          <w:lang w:val="en-US"/>
        </w:rPr>
        <w:t xml:space="preserve">Radars are affected in fundamentally different ways by unwanted signals of different forms, and an especially sharp difference prevails between the effects of continuous noise-like energy and those of pulses. Continuous-wave interference of a noise-like type inflicts a desensitizing effect on radiodetermination radars, and that effect is predictably related to its intensity. Within any azimuth sectors in which such interference arrives, its power-spectral density can, to a reasonable approximation, simply be added to the power-spectral density of the radar-system thermal noise. If the power of radar-system noise in the absence of interference is denoted by </w:t>
      </w:r>
      <w:r w:rsidRPr="00D43998">
        <w:rPr>
          <w:i/>
          <w:lang w:val="en-US"/>
        </w:rPr>
        <w:t>N</w:t>
      </w:r>
      <w:r w:rsidRPr="00D43998">
        <w:rPr>
          <w:lang w:val="en-US"/>
        </w:rPr>
        <w:t xml:space="preserve"> and that of noise</w:t>
      </w:r>
      <w:r w:rsidR="00901E1D">
        <w:rPr>
          <w:lang w:val="en-US"/>
        </w:rPr>
        <w:noBreakHyphen/>
      </w:r>
      <w:r w:rsidRPr="00D43998">
        <w:rPr>
          <w:lang w:val="en-US"/>
        </w:rPr>
        <w:t xml:space="preserve">like interference by </w:t>
      </w:r>
      <w:r w:rsidRPr="00D43998">
        <w:rPr>
          <w:i/>
          <w:lang w:val="en-US"/>
        </w:rPr>
        <w:t>I</w:t>
      </w:r>
      <w:r w:rsidRPr="00D43998">
        <w:rPr>
          <w:lang w:val="en-US"/>
        </w:rPr>
        <w:t xml:space="preserve">, the resultant effective-noise power becomes simply </w:t>
      </w:r>
      <w:r w:rsidRPr="00D43998">
        <w:rPr>
          <w:i/>
          <w:lang w:val="en-US"/>
        </w:rPr>
        <w:t>I</w:t>
      </w:r>
      <w:r w:rsidRPr="00D43998">
        <w:rPr>
          <w:lang w:val="en-US"/>
        </w:rPr>
        <w:t> </w:t>
      </w:r>
      <w:r>
        <w:rPr>
          <w:lang w:val="en-US"/>
        </w:rPr>
        <w:t>+</w:t>
      </w:r>
      <w:r w:rsidRPr="00D43998">
        <w:rPr>
          <w:lang w:val="en-US"/>
        </w:rPr>
        <w:t> </w:t>
      </w:r>
      <w:r w:rsidRPr="00D43998">
        <w:rPr>
          <w:i/>
          <w:lang w:val="en-US"/>
        </w:rPr>
        <w:t>N</w:t>
      </w:r>
      <w:r w:rsidRPr="00D43998">
        <w:rPr>
          <w:lang w:val="en-US"/>
        </w:rPr>
        <w:t>.</w:t>
      </w:r>
    </w:p>
    <w:p w14:paraId="47EA0029" w14:textId="77777777" w:rsidR="00937FF1" w:rsidRPr="00D43998" w:rsidRDefault="00937FF1" w:rsidP="00937FF1">
      <w:pPr>
        <w:rPr>
          <w:lang w:val="en-US"/>
        </w:rPr>
      </w:pPr>
      <w:r w:rsidRPr="00D43998">
        <w:rPr>
          <w:lang w:val="en-US"/>
        </w:rPr>
        <w:t>Given that, the radar protection criteria traditionally established within ITU</w:t>
      </w:r>
      <w:r w:rsidRPr="00D43998">
        <w:rPr>
          <w:lang w:val="en-US"/>
        </w:rPr>
        <w:noBreakHyphen/>
        <w:t xml:space="preserve">R are based on the penalties incurred to maintain the target-return signal-to-noise ratio in the presence of the interference, requiring that the target-return power be raised in proportion to the increase of noise power from </w:t>
      </w:r>
      <w:r w:rsidRPr="00D43998">
        <w:rPr>
          <w:i/>
          <w:lang w:val="en-US"/>
        </w:rPr>
        <w:t>N</w:t>
      </w:r>
      <w:r w:rsidRPr="00D43998">
        <w:rPr>
          <w:lang w:val="en-US"/>
        </w:rPr>
        <w:t xml:space="preserve"> to </w:t>
      </w:r>
      <w:r w:rsidRPr="00D43998">
        <w:rPr>
          <w:i/>
          <w:lang w:val="en-US"/>
        </w:rPr>
        <w:t>I </w:t>
      </w:r>
      <w:r>
        <w:rPr>
          <w:i/>
          <w:lang w:val="en-US"/>
        </w:rPr>
        <w:t>+</w:t>
      </w:r>
      <w:r w:rsidRPr="00D43998">
        <w:rPr>
          <w:lang w:val="en-US"/>
        </w:rPr>
        <w:t> </w:t>
      </w:r>
      <w:r w:rsidRPr="00D43998">
        <w:rPr>
          <w:i/>
          <w:lang w:val="en-US"/>
        </w:rPr>
        <w:t>N</w:t>
      </w:r>
      <w:r w:rsidRPr="00D43998">
        <w:rPr>
          <w:lang w:val="en-US"/>
        </w:rPr>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 optimum signal processing is becoming commonplace.)</w:t>
      </w:r>
    </w:p>
    <w:p w14:paraId="7714EE53" w14:textId="77777777" w:rsidR="00937FF1" w:rsidRPr="00D43998" w:rsidRDefault="00937FF1" w:rsidP="00937FF1">
      <w:pPr>
        <w:rPr>
          <w:lang w:val="en-US"/>
        </w:rPr>
      </w:pPr>
      <w:r w:rsidRPr="00D43998">
        <w:rPr>
          <w:lang w:val="en-US"/>
        </w:rPr>
        <w:t>These penalties vary depending on the radar’s function and the nature of its targets. For most radars, an increase in the effective noise level of about 1 dB would inflict the maximum tolerable degradation on performance. In the case of a discrete target having a given average or median RCS, that increase would reduce the detection range by about 6% regardless of any RCS fluctuation characteristics that target might have. This effect results from the fact that the achievable free-space range is proportional to the 4</w:t>
      </w:r>
      <w:r w:rsidRPr="00D43998">
        <w:rPr>
          <w:vertAlign w:val="superscript"/>
          <w:lang w:val="en-US"/>
        </w:rPr>
        <w:t>th</w:t>
      </w:r>
      <w:r w:rsidRPr="00D43998">
        <w:rPr>
          <w:lang w:val="en-US"/>
        </w:rPr>
        <w:t xml:space="preserve">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1/(1.26</w:t>
      </w:r>
      <w:r w:rsidRPr="00D43998">
        <w:rPr>
          <w:vertAlign w:val="superscript"/>
          <w:lang w:val="en-US"/>
        </w:rPr>
        <w:t>1/4</w:t>
      </w:r>
      <w:r w:rsidRPr="00D43998">
        <w:rPr>
          <w:lang w:val="en-US"/>
        </w:rPr>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7907D74A" w14:textId="77777777" w:rsidR="00937FF1" w:rsidRPr="00D43998" w:rsidRDefault="00937FF1" w:rsidP="00937FF1">
      <w:pPr>
        <w:rPr>
          <w:lang w:val="en-US"/>
        </w:rPr>
      </w:pPr>
      <w:r w:rsidRPr="00D43998">
        <w:rPr>
          <w:lang w:val="en-US"/>
        </w:rPr>
        <w:t>Airborne weather-avoidance and weather-observation radars differ from discrete-target radars in having extended targets, typically precipitation, that often fills the entire radar beam (which is typically quite narrow). In the corresponding form of the radar range equation, SNR is inversely proportional to the inverse square of range rather than to its inverse 4</w:t>
      </w:r>
      <w:r w:rsidRPr="00D43998">
        <w:rPr>
          <w:vertAlign w:val="superscript"/>
          <w:lang w:val="en-US"/>
        </w:rPr>
        <w:t>th</w:t>
      </w:r>
      <w:r w:rsidRPr="00D43998">
        <w:rPr>
          <w:lang w:val="en-US"/>
        </w:rPr>
        <w:t xml:space="preserve"> power. For a weather radar observing beam-filling rain, the range reduction for a given precision of rainfall-rate estimation would be the square root of the 1 dB factor; i.e. (1.26)</w:t>
      </w:r>
      <w:r w:rsidRPr="00D43998">
        <w:rPr>
          <w:vertAlign w:val="superscript"/>
          <w:lang w:val="en-US"/>
        </w:rPr>
        <w:t>1/2</w:t>
      </w:r>
      <w:r w:rsidRPr="00D43998">
        <w:rPr>
          <w:lang w:val="en-US"/>
        </w:rPr>
        <w:t xml:space="preserve">, which equals 1.12. Thus there is a 12% loss of range capability in the presence of such interference, that also corresponds to a 21% loss of area coverage. Alternatively, for a given range, the interference would raise (i.e. degrade) the </w:t>
      </w:r>
      <w:r w:rsidRPr="00D43998">
        <w:rPr>
          <w:lang w:val="en-US"/>
        </w:rPr>
        <w:lastRenderedPageBreak/>
        <w:t xml:space="preserve">minimum measurable weather reflectivity by about 26%, again without regard to weather reflectivity fluctuation characteristics. </w:t>
      </w:r>
    </w:p>
    <w:p w14:paraId="3CDB3CE0" w14:textId="77777777" w:rsidR="00937FF1" w:rsidRPr="00D43998" w:rsidRDefault="00937FF1" w:rsidP="00937FF1">
      <w:pPr>
        <w:rPr>
          <w:lang w:val="en-US"/>
        </w:rPr>
      </w:pPr>
      <w:r w:rsidRPr="00D43998">
        <w:rPr>
          <w:lang w:val="en-US"/>
        </w:rPr>
        <w:t>Synthetic-aperture imaging radars (SARs) perform coherent integration of return pulses over the time required for the antenna beam RF traverse each pixel in the observed scene by virtue of the radar platform’s motion. Since the width of the beam’s illumination on the ground is directly proportional to the range (typically proportional to the altitude of the radar platform and also increasing with the swath angle), the number of pulses available for integration, and hence the integration processing gain relative to noise, is also proportional to the range. To the extent that design flexibility permits, the output (processed) SNR is therefore modified from the proportionality to the inverse-4</w:t>
      </w:r>
      <w:r w:rsidRPr="00D43998">
        <w:rPr>
          <w:vertAlign w:val="superscript"/>
          <w:lang w:val="en-US"/>
        </w:rPr>
        <w:t>th</w:t>
      </w:r>
      <w:r w:rsidRPr="00D43998">
        <w:rPr>
          <w:lang w:val="en-US"/>
        </w:rPr>
        <w:t>-power of range that prevails with a discrete target observed by a real-aperture radar to a proportionality to the inverse 3</w:t>
      </w:r>
      <w:r w:rsidRPr="00D43998">
        <w:rPr>
          <w:vertAlign w:val="superscript"/>
          <w:lang w:val="en-US"/>
        </w:rPr>
        <w:t>rd</w:t>
      </w:r>
      <w:r w:rsidRPr="00D43998">
        <w:rPr>
          <w:lang w:val="en-US"/>
        </w:rPr>
        <w:t xml:space="preserve"> power of range. Consequently, a 1 dB increase of effective noise power; i.e. the increase by a factor of 1.26 in power, would require that the range of a SAR from given terrain to be imaged be reduced by a factor of 1/(1.26</w:t>
      </w:r>
      <w:r w:rsidRPr="00D43998">
        <w:rPr>
          <w:vertAlign w:val="superscript"/>
          <w:lang w:val="en-US"/>
        </w:rPr>
        <w:t>1/3</w:t>
      </w:r>
      <w:r w:rsidRPr="00D43998">
        <w:rPr>
          <w:lang w:val="en-US"/>
        </w:rPr>
        <w:t xml:space="preserve">), or 1/1.077; i.e. a loss of 7.7%. Provided that operational restrictions permit such a range reduction, that would in turn inflict a corresponding reduction in the rate at which imaging data can be gathered. This again is at the limit of acceptability. Another option would be to raise the average power of the SAR transmitter by 26%, which is likewise at the limit of acceptability. </w:t>
      </w:r>
    </w:p>
    <w:p w14:paraId="41BB351E" w14:textId="77777777" w:rsidR="00937FF1" w:rsidRPr="00D43998" w:rsidRDefault="00937FF1" w:rsidP="00937FF1">
      <w:pPr>
        <w:pStyle w:val="Heading3"/>
        <w:rPr>
          <w:lang w:val="en-US"/>
        </w:rPr>
      </w:pPr>
      <w:r w:rsidRPr="00D43998">
        <w:rPr>
          <w:lang w:val="en-US"/>
        </w:rPr>
        <w:t>1.1.1</w:t>
      </w:r>
      <w:r w:rsidRPr="00D43998">
        <w:rPr>
          <w:lang w:val="en-US"/>
        </w:rPr>
        <w:tab/>
        <w:t>Aggregation of interference contributions</w:t>
      </w:r>
    </w:p>
    <w:p w14:paraId="45F18E46" w14:textId="77777777" w:rsidR="00937FF1" w:rsidRPr="00D43998" w:rsidRDefault="00937FF1" w:rsidP="00937FF1">
      <w:pPr>
        <w:rPr>
          <w:lang w:val="en-US"/>
        </w:rPr>
      </w:pPr>
      <w:r w:rsidRPr="00D43998">
        <w:rPr>
          <w:lang w:val="en-US"/>
        </w:rPr>
        <w:t>The 1 dB increase referred to throughout the above discussions corresponds to an (</w:t>
      </w:r>
      <w:r w:rsidRPr="00D43998">
        <w:rPr>
          <w:i/>
          <w:lang w:val="en-US"/>
        </w:rPr>
        <w:t>I</w:t>
      </w:r>
      <w:r w:rsidRPr="00D43998">
        <w:rPr>
          <w:lang w:val="en-US"/>
        </w:rPr>
        <w:t> </w:t>
      </w:r>
      <w:r>
        <w:rPr>
          <w:lang w:val="en-US"/>
        </w:rPr>
        <w:t>+</w:t>
      </w:r>
      <w:r w:rsidRPr="00D43998">
        <w:rPr>
          <w:lang w:val="en-US"/>
        </w:rPr>
        <w:t> </w:t>
      </w:r>
      <w:r w:rsidRPr="00D43998">
        <w:rPr>
          <w:i/>
          <w:lang w:val="en-US"/>
        </w:rPr>
        <w:t>N</w:t>
      </w:r>
      <w:r w:rsidRPr="00D43998">
        <w:rPr>
          <w:lang w:val="en-US"/>
        </w:rPr>
        <w:t>)/</w:t>
      </w:r>
      <w:r w:rsidRPr="00D43998">
        <w:rPr>
          <w:i/>
          <w:lang w:val="en-US"/>
        </w:rPr>
        <w:t>N</w:t>
      </w:r>
      <w:r w:rsidRPr="00D43998">
        <w:rPr>
          <w:lang w:val="en-US"/>
        </w:rPr>
        <w:t xml:space="preserve"> ratio of 1.26, or an </w:t>
      </w:r>
      <w:r w:rsidRPr="00D43998">
        <w:rPr>
          <w:i/>
          <w:lang w:val="en-US"/>
        </w:rPr>
        <w:t>I</w:t>
      </w:r>
      <w:r w:rsidRPr="00D43998">
        <w:rPr>
          <w:lang w:val="en-US"/>
        </w:rPr>
        <w:t>/</w:t>
      </w:r>
      <w:r w:rsidRPr="00D43998">
        <w:rPr>
          <w:i/>
          <w:lang w:val="en-US"/>
        </w:rPr>
        <w:t>N</w:t>
      </w:r>
      <w:r w:rsidRPr="00D43998">
        <w:rPr>
          <w:lang w:val="en-US"/>
        </w:rPr>
        <w:t xml:space="preserve"> ratio of about −6 dB. This represents the tolerable aggregate effect of all interferers. It applies for reception via the radar’s main beam as well as for simultaneous reception via side lobes. The tolerable </w:t>
      </w:r>
      <w:r w:rsidRPr="00D43998">
        <w:rPr>
          <w:i/>
          <w:lang w:val="en-US"/>
        </w:rPr>
        <w:t>I</w:t>
      </w:r>
      <w:r w:rsidRPr="00D43998">
        <w:rPr>
          <w:lang w:val="en-US"/>
        </w:rPr>
        <w:t>/</w:t>
      </w:r>
      <w:r w:rsidRPr="00D43998">
        <w:rPr>
          <w:i/>
          <w:lang w:val="en-US"/>
        </w:rPr>
        <w:t>N</w:t>
      </w:r>
      <w:r w:rsidRPr="00D43998">
        <w:rPr>
          <w:lang w:val="en-US"/>
        </w:rPr>
        <w:t xml:space="preserve"> ratio for an individual noise-like interferer therefore depends on the number of interferers and their geometry and should be assessed in the analysis of a given scenario. This is a consequence of the fact that almost all the radars in this band serve event-driven missions, observe non-cooperative targets, and do not have the benefit of redundancy, including the re</w:t>
      </w:r>
      <w:r w:rsidRPr="00D43998">
        <w:rPr>
          <w:lang w:val="en-US"/>
        </w:rPr>
        <w:noBreakHyphen/>
        <w:t>transmission of packets that is becoming used more and more in communications technologies. Basically, sensing, including radar, is a fundamentally different use of the RF spectrum than is communications, and the same interference-protection rules are not appropriate for both.</w:t>
      </w:r>
    </w:p>
    <w:p w14:paraId="5EEBED1E" w14:textId="77777777" w:rsidR="00937FF1" w:rsidRPr="00D43998" w:rsidRDefault="00937FF1" w:rsidP="00937FF1">
      <w:pPr>
        <w:pStyle w:val="Heading2"/>
        <w:rPr>
          <w:lang w:val="en-US"/>
        </w:rPr>
      </w:pPr>
      <w:r w:rsidRPr="00D43998">
        <w:rPr>
          <w:lang w:val="en-US"/>
        </w:rPr>
        <w:t>1.2</w:t>
      </w:r>
      <w:r w:rsidRPr="00D43998">
        <w:rPr>
          <w:lang w:val="en-US"/>
        </w:rPr>
        <w:tab/>
        <w:t>Pulsed interference</w:t>
      </w:r>
    </w:p>
    <w:p w14:paraId="1BF48200" w14:textId="77777777" w:rsidR="00937FF1" w:rsidRPr="00D43998" w:rsidRDefault="00937FF1" w:rsidP="00937FF1">
      <w:pPr>
        <w:rPr>
          <w:iCs/>
          <w:lang w:val="en-US"/>
        </w:rPr>
      </w:pPr>
      <w:r w:rsidRPr="00D43998">
        <w:rPr>
          <w:lang w:val="en-US"/>
        </w:rPr>
        <w:t>The effect of pulsed interference is more difficult to quantify and is strongly dependent on receiver</w:t>
      </w:r>
      <w:r w:rsidRPr="00D43998">
        <w:rPr>
          <w:lang w:val="en-US"/>
        </w:rPr>
        <w:noBreakHyphen/>
        <w:t>processor design and mode of system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interference. Assessing it will be an objective for analyses and/or testing of interactions between specific radar types. In general, numerous features of radars of the types described herein can be expected to help suppress low</w:t>
      </w:r>
      <w:r w:rsidRPr="00D43998">
        <w:rPr>
          <w:lang w:val="en-US"/>
        </w:rPr>
        <w:noBreakHyphen/>
        <w:t>duty-cycle pulsed interference, especially from a few isolated sources. Techniques for suppression of low-duty-cycle pulsed interference are contained in Recommendation ITU</w:t>
      </w:r>
      <w:r w:rsidRPr="00D43998">
        <w:rPr>
          <w:lang w:val="en-US"/>
        </w:rPr>
        <w:noBreakHyphen/>
        <w:t xml:space="preserve">R M.1372 – </w:t>
      </w:r>
      <w:r w:rsidRPr="00D43998">
        <w:rPr>
          <w:iCs/>
          <w:lang w:val="en-US"/>
        </w:rPr>
        <w:t>Efficient use of the radio spectrum by radar stations in the radiodetermination service.</w:t>
      </w:r>
    </w:p>
    <w:p w14:paraId="0E2BF546" w14:textId="77777777" w:rsidR="00937FF1" w:rsidRPr="00D43998" w:rsidRDefault="00937FF1" w:rsidP="00937FF1">
      <w:pPr>
        <w:pStyle w:val="Heading1"/>
        <w:rPr>
          <w:lang w:val="en-US"/>
        </w:rPr>
      </w:pPr>
      <w:r w:rsidRPr="00D43998">
        <w:rPr>
          <w:lang w:val="en-US"/>
        </w:rPr>
        <w:t>2</w:t>
      </w:r>
      <w:r w:rsidRPr="00D43998">
        <w:rPr>
          <w:lang w:val="en-US"/>
        </w:rPr>
        <w:tab/>
        <w:t>Shipborne radionavigation radars protection criteria</w:t>
      </w:r>
    </w:p>
    <w:p w14:paraId="476D258B" w14:textId="77777777" w:rsidR="00937FF1" w:rsidRPr="00D43998" w:rsidRDefault="00937FF1" w:rsidP="00937FF1">
      <w:pPr>
        <w:rPr>
          <w:lang w:val="en-US"/>
        </w:rPr>
      </w:pPr>
      <w:r w:rsidRPr="00D43998">
        <w:rPr>
          <w:lang w:val="en-US"/>
        </w:rPr>
        <w:t>There is as yet no international agreement on the protection criteria required for radars currently installed on ships for the scenarios identified above. However, Recommendation ITU-R M.1461 provides a generic interference/noise level of −6 dB.</w:t>
      </w:r>
    </w:p>
    <w:p w14:paraId="4146184B" w14:textId="77777777" w:rsidR="00937FF1" w:rsidRPr="00D43998" w:rsidRDefault="00937FF1" w:rsidP="00937FF1">
      <w:pPr>
        <w:rPr>
          <w:lang w:val="en-US"/>
        </w:rPr>
      </w:pPr>
      <w:r w:rsidRPr="00D43998">
        <w:rPr>
          <w:lang w:val="en-US"/>
        </w:rPr>
        <w:lastRenderedPageBreak/>
        <w:t>The IMO has developed a revision to the operational performance standards for shipborne radar and this revision takes account of the recent ITU requirements for unwanted emissions. The IMO revision, for the first time, gives recognition to the possibility of interference from other radio services, and includes new requirements with respect to the detection of specific targets in terms of RCS (fluctuating) and required range, as a function of radar frequency band. The detection of a target is based upon an indication of it in at least eight out of ten scans and a probability of false alarm of 10</w:t>
      </w:r>
      <w:r w:rsidRPr="00D43998">
        <w:rPr>
          <w:vertAlign w:val="superscript"/>
          <w:lang w:val="en-US"/>
        </w:rPr>
        <w:t>−4</w:t>
      </w:r>
      <w:r w:rsidRPr="00D43998">
        <w:rPr>
          <w:lang w:val="en-US"/>
        </w:rPr>
        <w:t>. These detection requirements are specified in the absence of sea clutter, precipitation and evaporation duct, with an antenna height of 15 m above sea level.</w:t>
      </w:r>
    </w:p>
    <w:p w14:paraId="391EC412" w14:textId="77777777" w:rsidR="00937FF1" w:rsidRPr="00D43998" w:rsidRDefault="00937FF1" w:rsidP="00937FF1">
      <w:pPr>
        <w:rPr>
          <w:lang w:val="en-US"/>
        </w:rPr>
      </w:pPr>
      <w:r w:rsidRPr="00D43998">
        <w:rPr>
          <w:lang w:val="en-US"/>
        </w:rPr>
        <w:t>Most importantly, the international maritime authorities have stated, without reservation, in their recent update of the IMO Safety of Life at Sea Convention , that radar remains a primary sensor for the avoidance of collisions.</w:t>
      </w:r>
    </w:p>
    <w:p w14:paraId="6C54C3AC" w14:textId="77777777" w:rsidR="00937FF1" w:rsidRPr="00D43998" w:rsidRDefault="00937FF1" w:rsidP="00937FF1">
      <w:pPr>
        <w:rPr>
          <w:lang w:val="en-US"/>
        </w:rPr>
      </w:pPr>
      <w:r w:rsidRPr="00D43998">
        <w:rPr>
          <w:lang w:val="en-US"/>
        </w:rPr>
        <w:t>This statement should be viewed in the context of the mandatory fitting of AIS only to those vessels listed under IMO carriage requirements. These systems rely upon external references, e.g. GPS, for the verification of relative position indication in terms of collision avoidance scenarios.</w:t>
      </w:r>
    </w:p>
    <w:p w14:paraId="0AE39539" w14:textId="77777777" w:rsidR="00937FF1" w:rsidRPr="00D43998" w:rsidRDefault="00937FF1" w:rsidP="00937FF1">
      <w:pPr>
        <w:rPr>
          <w:lang w:val="en-US"/>
        </w:rPr>
      </w:pPr>
      <w:r w:rsidRPr="00D43998">
        <w:rPr>
          <w:lang w:val="en-US"/>
        </w:rPr>
        <w:t>However, the fitting of such systems can never take account of many maritime objects, e.g. icebergs, floating debris, wrecks, and other vessels, that are not fitted with AIS. These objects are potential causes of collision with ships, and need to be detected by ship radars. Radar will therefore remain the primary system for collision avoidance for the foreseeable future.</w:t>
      </w:r>
    </w:p>
    <w:p w14:paraId="57E0695F" w14:textId="77777777" w:rsidR="00937FF1" w:rsidRPr="00D43998" w:rsidRDefault="00937FF1" w:rsidP="00937FF1">
      <w:pPr>
        <w:rPr>
          <w:lang w:val="en-US"/>
        </w:rPr>
      </w:pPr>
      <w:r w:rsidRPr="00D43998">
        <w:rPr>
          <w:lang w:val="en-US"/>
        </w:rPr>
        <w:t>Intensive discussion with maritime authorities, including users, has resulted in an operational requirement that during all maritime voyages no interference that can be controlled by regulation is acceptable.</w:t>
      </w:r>
    </w:p>
    <w:p w14:paraId="57374E28" w14:textId="77777777" w:rsidR="00937FF1" w:rsidRPr="00D43998" w:rsidRDefault="00937FF1" w:rsidP="00937FF1">
      <w:pPr>
        <w:rPr>
          <w:lang w:val="en-US"/>
        </w:rPr>
      </w:pPr>
      <w:r w:rsidRPr="00D43998">
        <w:rPr>
          <w:lang w:val="en-US"/>
        </w:rPr>
        <w:t>In the meantime, the approach has been to carry out trials and determine what current shipborne radars can accept in terms of interference to noise ratios (</w:t>
      </w:r>
      <w:r w:rsidRPr="00D43998">
        <w:rPr>
          <w:i/>
          <w:lang w:val="en-US"/>
        </w:rPr>
        <w:t>I</w:t>
      </w:r>
      <w:r w:rsidRPr="00D43998">
        <w:rPr>
          <w:lang w:val="en-US"/>
        </w:rPr>
        <w:t>/</w:t>
      </w:r>
      <w:r w:rsidRPr="00D43998">
        <w:rPr>
          <w:i/>
          <w:lang w:val="en-US"/>
        </w:rPr>
        <w:t>N</w:t>
      </w:r>
      <w:r w:rsidRPr="00D43998">
        <w:rPr>
          <w:lang w:val="en-US"/>
        </w:rPr>
        <w:t>) as a function of probability of detection (see Annex 3).</w:t>
      </w:r>
    </w:p>
    <w:p w14:paraId="7FBE3CE7" w14:textId="77777777" w:rsidR="00937FF1" w:rsidRDefault="00937FF1" w:rsidP="00937FF1">
      <w:pPr>
        <w:rPr>
          <w:lang w:val="en-US"/>
        </w:rPr>
      </w:pPr>
    </w:p>
    <w:p w14:paraId="0FA05741" w14:textId="77777777" w:rsidR="00937FF1" w:rsidRPr="00D43998" w:rsidRDefault="00937FF1" w:rsidP="00937FF1">
      <w:pPr>
        <w:rPr>
          <w:lang w:val="en-US"/>
        </w:rPr>
      </w:pPr>
    </w:p>
    <w:p w14:paraId="154022CC" w14:textId="77777777" w:rsidR="00937FF1" w:rsidRDefault="00937FF1" w:rsidP="00937FF1">
      <w:pPr>
        <w:pStyle w:val="AnnexNo"/>
        <w:rPr>
          <w:lang w:val="en-US"/>
        </w:rPr>
      </w:pPr>
      <w:r w:rsidRPr="00E817E6">
        <w:rPr>
          <w:lang w:val="en-US"/>
        </w:rPr>
        <w:t>Annex 3</w:t>
      </w:r>
    </w:p>
    <w:p w14:paraId="588398D7" w14:textId="77777777" w:rsidR="00937FF1" w:rsidRPr="00E817E6" w:rsidRDefault="00937FF1" w:rsidP="00937FF1">
      <w:pPr>
        <w:pStyle w:val="Annextitle"/>
        <w:rPr>
          <w:lang w:val="en-US"/>
        </w:rPr>
      </w:pPr>
      <w:r w:rsidRPr="00E817E6">
        <w:rPr>
          <w:lang w:val="en-US"/>
        </w:rPr>
        <w:t>Results of interference trials</w:t>
      </w:r>
    </w:p>
    <w:p w14:paraId="4B8B5ACE" w14:textId="77777777" w:rsidR="00937FF1" w:rsidRPr="00D43998" w:rsidRDefault="00937FF1" w:rsidP="00937FF1">
      <w:pPr>
        <w:pStyle w:val="Heading1"/>
        <w:spacing w:before="420"/>
        <w:rPr>
          <w:lang w:val="en-US"/>
        </w:rPr>
      </w:pPr>
      <w:r w:rsidRPr="00D43998">
        <w:rPr>
          <w:lang w:val="en-US"/>
        </w:rPr>
        <w:t>1</w:t>
      </w:r>
      <w:r w:rsidRPr="00D43998">
        <w:rPr>
          <w:lang w:val="en-US"/>
        </w:rPr>
        <w:tab/>
        <w:t>Interference to noise (</w:t>
      </w:r>
      <w:r w:rsidRPr="00D43998">
        <w:rPr>
          <w:i/>
          <w:iCs/>
          <w:lang w:val="en-US"/>
        </w:rPr>
        <w:t>I</w:t>
      </w:r>
      <w:r w:rsidRPr="008218CB">
        <w:rPr>
          <w:lang w:val="en-US"/>
        </w:rPr>
        <w:t>/</w:t>
      </w:r>
      <w:r w:rsidRPr="00D43998">
        <w:rPr>
          <w:i/>
          <w:iCs/>
          <w:lang w:val="en-US"/>
        </w:rPr>
        <w:t>N</w:t>
      </w:r>
      <w:r w:rsidRPr="00D43998">
        <w:rPr>
          <w:lang w:val="en-US"/>
        </w:rPr>
        <w:t>) radar trials</w:t>
      </w:r>
    </w:p>
    <w:p w14:paraId="3C275D7D" w14:textId="77777777" w:rsidR="00937FF1" w:rsidRPr="00D43998" w:rsidRDefault="00937FF1" w:rsidP="00937FF1">
      <w:pPr>
        <w:rPr>
          <w:lang w:val="en-US"/>
        </w:rPr>
      </w:pPr>
      <w:r w:rsidRPr="00D43998">
        <w:rPr>
          <w:lang w:val="en-US"/>
        </w:rPr>
        <w:t>Prior to adoption of the revised IMO standards, radar trials were carried out in the United States of America and the United Kingdom to determine the vulnerability of current maritime radars to various forms of interference.</w:t>
      </w:r>
    </w:p>
    <w:p w14:paraId="4D3A5748" w14:textId="77777777" w:rsidR="00937FF1" w:rsidRPr="00D43998" w:rsidRDefault="00937FF1" w:rsidP="00937FF1">
      <w:pPr>
        <w:ind w:right="-142"/>
        <w:rPr>
          <w:lang w:val="en-US"/>
        </w:rPr>
      </w:pPr>
      <w:r w:rsidRPr="00D43998">
        <w:rPr>
          <w:lang w:val="en-US"/>
        </w:rPr>
        <w:t xml:space="preserve">The trials used radars operating in the frequency bands 2 900-3 100 and 9 200-9 500 MHz. Only the trials in the frequency band 9 200-9 500 MHz are discussed herein. The results of the trials are presented as probability of detection as a function of </w:t>
      </w:r>
      <w:r w:rsidRPr="00D43998">
        <w:rPr>
          <w:i/>
          <w:lang w:val="en-US"/>
        </w:rPr>
        <w:t>I</w:t>
      </w:r>
      <w:r w:rsidRPr="00D43998">
        <w:rPr>
          <w:lang w:val="en-US"/>
        </w:rPr>
        <w:t>/</w:t>
      </w:r>
      <w:r w:rsidRPr="00D43998">
        <w:rPr>
          <w:i/>
          <w:lang w:val="en-US"/>
        </w:rPr>
        <w:t>N</w:t>
      </w:r>
      <w:r w:rsidRPr="00D43998">
        <w:rPr>
          <w:lang w:val="en-US"/>
        </w:rPr>
        <w:t xml:space="preserve"> with respect to each type of interference source.</w:t>
      </w:r>
    </w:p>
    <w:p w14:paraId="52333AF3" w14:textId="77777777" w:rsidR="00937FF1" w:rsidRPr="00D43998" w:rsidRDefault="00937FF1" w:rsidP="00937FF1">
      <w:pPr>
        <w:keepNext/>
        <w:keepLines/>
        <w:rPr>
          <w:lang w:val="en-US"/>
        </w:rPr>
      </w:pPr>
      <w:r w:rsidRPr="00D43998">
        <w:rPr>
          <w:lang w:val="en-US"/>
        </w:rPr>
        <w:lastRenderedPageBreak/>
        <w:t>It should be noted that there are no ITU or other internationally agreed receiver specifications for maritime radars, and therefore it is not surprising that there is a wide range of receiver characteristics operating in this operational environment. The trials results reflect this range, and indicate both the continuous degradation of probability of detection as the level of interference increases and also a “cut off” at which the receiver is no longer able to accept the specific level of interference.</w:t>
      </w:r>
    </w:p>
    <w:p w14:paraId="1269554C" w14:textId="77777777" w:rsidR="00937FF1" w:rsidRPr="00D43998" w:rsidRDefault="00937FF1" w:rsidP="00937FF1">
      <w:pPr>
        <w:rPr>
          <w:lang w:val="en-US"/>
        </w:rPr>
      </w:pPr>
      <w:r w:rsidRPr="00D43998">
        <w:rPr>
          <w:lang w:val="en-US"/>
        </w:rPr>
        <w:t>Such differences are real and exist in current operational radars.</w:t>
      </w:r>
    </w:p>
    <w:p w14:paraId="6DF9EFFE" w14:textId="77777777" w:rsidR="00937FF1" w:rsidRPr="00D43998" w:rsidRDefault="00937FF1" w:rsidP="00937FF1">
      <w:pPr>
        <w:pStyle w:val="Heading2"/>
        <w:rPr>
          <w:lang w:val="en-US"/>
        </w:rPr>
      </w:pPr>
      <w:r w:rsidRPr="00D43998">
        <w:rPr>
          <w:lang w:val="en-US"/>
        </w:rPr>
        <w:t>1.1</w:t>
      </w:r>
      <w:r w:rsidRPr="00D43998">
        <w:rPr>
          <w:lang w:val="en-US"/>
        </w:rPr>
        <w:tab/>
        <w:t>Characteristics of specific radars under test</w:t>
      </w:r>
    </w:p>
    <w:p w14:paraId="2878C3A2" w14:textId="77777777" w:rsidR="00937FF1" w:rsidRPr="00D43998" w:rsidRDefault="00937FF1" w:rsidP="00937FF1">
      <w:pPr>
        <w:rPr>
          <w:lang w:val="en-US"/>
        </w:rPr>
      </w:pPr>
      <w:r w:rsidRPr="00D43998">
        <w:rPr>
          <w:lang w:val="en-US"/>
        </w:rPr>
        <w:t>Both of the radars, referred to as radars D and E, are IMO category radars. No pleasure-craft radars were tested. Nominal values for the principal parameters of the radars were obtained from regulatory type-approval documents, sales brochures, and technical manuals. Radar E uses a logarithmic amplifier/detector in its receiver design, while Radar D use a logarithmic amplifier followed by a separate video detector. For all of the radars, the sensitivity-time-control (STC) and fast-time-constant (FTC) were not activated for the tests.</w:t>
      </w:r>
    </w:p>
    <w:p w14:paraId="3BF5E81B" w14:textId="77777777" w:rsidR="00937FF1" w:rsidRPr="00D43998" w:rsidRDefault="00937FF1" w:rsidP="00937FF1">
      <w:pPr>
        <w:rPr>
          <w:lang w:val="en-US"/>
        </w:rPr>
      </w:pPr>
      <w:r w:rsidRPr="00D43998">
        <w:rPr>
          <w:lang w:val="en-US"/>
        </w:rPr>
        <w:t>The characteristics of radars D and E are presented below in Tables 6 and 7.</w:t>
      </w:r>
    </w:p>
    <w:p w14:paraId="63D62DDF" w14:textId="77777777" w:rsidR="00937FF1" w:rsidRPr="00527337" w:rsidRDefault="00937FF1" w:rsidP="00937FF1">
      <w:pPr>
        <w:pStyle w:val="TableNo"/>
      </w:pPr>
      <w:r w:rsidRPr="00527337">
        <w:t>TABLE 6</w:t>
      </w:r>
    </w:p>
    <w:p w14:paraId="2AAAAA97" w14:textId="77777777" w:rsidR="00937FF1" w:rsidRPr="00527337" w:rsidRDefault="00937FF1" w:rsidP="00937FF1">
      <w:pPr>
        <w:pStyle w:val="Tabletitle"/>
      </w:pPr>
      <w:r w:rsidRPr="00527337">
        <w:t>Radar D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4"/>
        <w:gridCol w:w="1842"/>
        <w:gridCol w:w="1110"/>
        <w:gridCol w:w="1071"/>
        <w:gridCol w:w="1071"/>
        <w:gridCol w:w="1071"/>
      </w:tblGrid>
      <w:tr w:rsidR="00937FF1" w:rsidRPr="00527337" w14:paraId="1A33C847" w14:textId="77777777" w:rsidTr="00AA3637">
        <w:trPr>
          <w:jc w:val="center"/>
        </w:trPr>
        <w:tc>
          <w:tcPr>
            <w:tcW w:w="3287" w:type="dxa"/>
          </w:tcPr>
          <w:p w14:paraId="705F2FE1" w14:textId="77777777" w:rsidR="00937FF1" w:rsidRPr="00527337" w:rsidRDefault="00937FF1" w:rsidP="00AA3637">
            <w:pPr>
              <w:pStyle w:val="Tablehead"/>
              <w:spacing w:before="40" w:after="40"/>
            </w:pPr>
            <w:r w:rsidRPr="00527337">
              <w:t>Parameter</w:t>
            </w:r>
          </w:p>
        </w:tc>
        <w:tc>
          <w:tcPr>
            <w:tcW w:w="1744" w:type="dxa"/>
          </w:tcPr>
          <w:p w14:paraId="0EBCC074" w14:textId="77777777" w:rsidR="00937FF1" w:rsidRPr="00527337" w:rsidRDefault="00937FF1" w:rsidP="00AA3637">
            <w:pPr>
              <w:pStyle w:val="Tablehead"/>
              <w:spacing w:before="40" w:after="40"/>
            </w:pPr>
            <w:r w:rsidRPr="00527337">
              <w:t>Units</w:t>
            </w:r>
          </w:p>
        </w:tc>
        <w:tc>
          <w:tcPr>
            <w:tcW w:w="4093" w:type="dxa"/>
            <w:gridSpan w:val="4"/>
          </w:tcPr>
          <w:p w14:paraId="7A2FE366" w14:textId="77777777" w:rsidR="00937FF1" w:rsidRPr="00527337" w:rsidRDefault="00937FF1" w:rsidP="00AA3637">
            <w:pPr>
              <w:pStyle w:val="Tablehead"/>
              <w:spacing w:before="40" w:after="40"/>
            </w:pPr>
            <w:r w:rsidRPr="00527337">
              <w:t>Value</w:t>
            </w:r>
          </w:p>
        </w:tc>
      </w:tr>
      <w:tr w:rsidR="00937FF1" w:rsidRPr="00527337" w14:paraId="7C01778A" w14:textId="77777777" w:rsidTr="00AA3637">
        <w:trPr>
          <w:jc w:val="center"/>
        </w:trPr>
        <w:tc>
          <w:tcPr>
            <w:tcW w:w="3287" w:type="dxa"/>
          </w:tcPr>
          <w:p w14:paraId="4F9707F6" w14:textId="77777777" w:rsidR="00937FF1" w:rsidRPr="00527337" w:rsidRDefault="00937FF1" w:rsidP="00AA3637">
            <w:pPr>
              <w:pStyle w:val="Tabletext"/>
              <w:rPr>
                <w:rFonts w:eastAsia="SimSun"/>
              </w:rPr>
            </w:pPr>
            <w:r w:rsidRPr="00527337">
              <w:t xml:space="preserve">Frequency </w:t>
            </w:r>
          </w:p>
        </w:tc>
        <w:tc>
          <w:tcPr>
            <w:tcW w:w="1744" w:type="dxa"/>
          </w:tcPr>
          <w:p w14:paraId="70193CBC" w14:textId="77777777" w:rsidR="00937FF1" w:rsidRPr="00527337" w:rsidRDefault="00937FF1" w:rsidP="00AA3637">
            <w:pPr>
              <w:pStyle w:val="Tabletext"/>
              <w:keepNext/>
              <w:keepLines/>
              <w:tabs>
                <w:tab w:val="left" w:leader="dot" w:pos="7938"/>
                <w:tab w:val="center" w:pos="9526"/>
              </w:tabs>
              <w:ind w:left="567" w:hanging="567"/>
              <w:jc w:val="center"/>
            </w:pPr>
            <w:r w:rsidRPr="00527337">
              <w:t>MHz</w:t>
            </w:r>
          </w:p>
        </w:tc>
        <w:tc>
          <w:tcPr>
            <w:tcW w:w="4093" w:type="dxa"/>
            <w:gridSpan w:val="4"/>
          </w:tcPr>
          <w:p w14:paraId="133BE65F" w14:textId="77777777" w:rsidR="00937FF1" w:rsidRPr="00527337" w:rsidRDefault="00937FF1" w:rsidP="00AA3637">
            <w:pPr>
              <w:pStyle w:val="Tabletext"/>
              <w:keepNext/>
              <w:keepLines/>
              <w:tabs>
                <w:tab w:val="left" w:leader="dot" w:pos="7938"/>
                <w:tab w:val="center" w:pos="9526"/>
              </w:tabs>
              <w:ind w:left="567" w:hanging="567"/>
              <w:jc w:val="center"/>
            </w:pPr>
            <w:r w:rsidRPr="00527337">
              <w:t>9 410 ± 10</w:t>
            </w:r>
          </w:p>
        </w:tc>
      </w:tr>
      <w:tr w:rsidR="00937FF1" w:rsidRPr="00527337" w14:paraId="33549B84" w14:textId="77777777" w:rsidTr="00AA3637">
        <w:trPr>
          <w:jc w:val="center"/>
        </w:trPr>
        <w:tc>
          <w:tcPr>
            <w:tcW w:w="3287" w:type="dxa"/>
          </w:tcPr>
          <w:p w14:paraId="5F53EFB4" w14:textId="77777777" w:rsidR="00937FF1" w:rsidRPr="00527337" w:rsidRDefault="00937FF1" w:rsidP="00AA3637">
            <w:pPr>
              <w:pStyle w:val="Tabletext"/>
            </w:pPr>
            <w:r w:rsidRPr="00527337">
              <w:t xml:space="preserve">Pulse power </w:t>
            </w:r>
          </w:p>
        </w:tc>
        <w:tc>
          <w:tcPr>
            <w:tcW w:w="1744" w:type="dxa"/>
          </w:tcPr>
          <w:p w14:paraId="321FAEEC" w14:textId="77777777" w:rsidR="00937FF1" w:rsidRPr="00527337" w:rsidRDefault="00937FF1" w:rsidP="00AA3637">
            <w:pPr>
              <w:pStyle w:val="Tabletext"/>
              <w:keepNext/>
              <w:keepLines/>
              <w:tabs>
                <w:tab w:val="left" w:leader="dot" w:pos="7938"/>
                <w:tab w:val="center" w:pos="9526"/>
              </w:tabs>
              <w:ind w:left="567" w:hanging="567"/>
              <w:jc w:val="center"/>
            </w:pPr>
            <w:r w:rsidRPr="00527337">
              <w:t>kW</w:t>
            </w:r>
          </w:p>
        </w:tc>
        <w:tc>
          <w:tcPr>
            <w:tcW w:w="4093" w:type="dxa"/>
            <w:gridSpan w:val="4"/>
          </w:tcPr>
          <w:p w14:paraId="0486681C" w14:textId="77777777" w:rsidR="00937FF1" w:rsidRPr="00527337" w:rsidRDefault="00937FF1" w:rsidP="00AA3637">
            <w:pPr>
              <w:pStyle w:val="Tabletext"/>
              <w:keepNext/>
              <w:keepLines/>
              <w:tabs>
                <w:tab w:val="left" w:leader="dot" w:pos="7938"/>
                <w:tab w:val="center" w:pos="9526"/>
              </w:tabs>
              <w:ind w:left="567" w:hanging="567"/>
              <w:jc w:val="center"/>
            </w:pPr>
            <w:r w:rsidRPr="00527337">
              <w:t>30</w:t>
            </w:r>
          </w:p>
        </w:tc>
      </w:tr>
      <w:tr w:rsidR="00937FF1" w:rsidRPr="00527337" w14:paraId="25A72EA2" w14:textId="77777777" w:rsidTr="00AA3637">
        <w:trPr>
          <w:jc w:val="center"/>
        </w:trPr>
        <w:tc>
          <w:tcPr>
            <w:tcW w:w="3287" w:type="dxa"/>
          </w:tcPr>
          <w:p w14:paraId="4FDEEA46" w14:textId="77777777" w:rsidR="00937FF1" w:rsidRPr="00527337" w:rsidRDefault="00937FF1" w:rsidP="00AA3637">
            <w:pPr>
              <w:pStyle w:val="Tabletext"/>
            </w:pPr>
            <w:r w:rsidRPr="00527337">
              <w:t xml:space="preserve">Range </w:t>
            </w:r>
          </w:p>
        </w:tc>
        <w:tc>
          <w:tcPr>
            <w:tcW w:w="1744" w:type="dxa"/>
          </w:tcPr>
          <w:p w14:paraId="35CE58AC" w14:textId="77777777" w:rsidR="00937FF1" w:rsidRPr="00527337" w:rsidRDefault="00937FF1" w:rsidP="00AA3637">
            <w:pPr>
              <w:pStyle w:val="Tabletext"/>
              <w:keepNext/>
              <w:keepLines/>
              <w:tabs>
                <w:tab w:val="left" w:leader="dot" w:pos="7938"/>
                <w:tab w:val="center" w:pos="9526"/>
              </w:tabs>
              <w:ind w:left="567" w:hanging="567"/>
              <w:jc w:val="center"/>
            </w:pPr>
            <w:r w:rsidRPr="00527337">
              <w:t>nmi</w:t>
            </w:r>
          </w:p>
        </w:tc>
        <w:tc>
          <w:tcPr>
            <w:tcW w:w="1051" w:type="dxa"/>
          </w:tcPr>
          <w:p w14:paraId="482C7EC6" w14:textId="77777777" w:rsidR="00937FF1" w:rsidRPr="00527337" w:rsidRDefault="00937FF1" w:rsidP="00AA3637">
            <w:pPr>
              <w:pStyle w:val="Tabletext"/>
              <w:keepNext/>
              <w:keepLines/>
              <w:tabs>
                <w:tab w:val="left" w:leader="dot" w:pos="7938"/>
                <w:tab w:val="center" w:pos="9526"/>
              </w:tabs>
              <w:ind w:left="567" w:hanging="567"/>
              <w:jc w:val="center"/>
            </w:pPr>
            <w:r w:rsidRPr="00527337">
              <w:t>0.125-1.5</w:t>
            </w:r>
          </w:p>
        </w:tc>
        <w:tc>
          <w:tcPr>
            <w:tcW w:w="1014" w:type="dxa"/>
          </w:tcPr>
          <w:p w14:paraId="6E0845EC" w14:textId="77777777" w:rsidR="00937FF1" w:rsidRPr="00527337" w:rsidRDefault="00937FF1" w:rsidP="00AA3637">
            <w:pPr>
              <w:pStyle w:val="Tabletext"/>
              <w:keepNext/>
              <w:keepLines/>
              <w:tabs>
                <w:tab w:val="left" w:leader="dot" w:pos="7938"/>
                <w:tab w:val="center" w:pos="9526"/>
              </w:tabs>
              <w:ind w:left="567" w:hanging="567"/>
              <w:jc w:val="center"/>
            </w:pPr>
            <w:r w:rsidRPr="00527337">
              <w:t>3-24</w:t>
            </w:r>
          </w:p>
        </w:tc>
        <w:tc>
          <w:tcPr>
            <w:tcW w:w="1014" w:type="dxa"/>
          </w:tcPr>
          <w:p w14:paraId="4E6F6053" w14:textId="77777777" w:rsidR="00937FF1" w:rsidRPr="00527337" w:rsidRDefault="00937FF1" w:rsidP="00AA3637">
            <w:pPr>
              <w:pStyle w:val="Tabletext"/>
              <w:keepNext/>
              <w:keepLines/>
              <w:jc w:val="center"/>
            </w:pPr>
            <w:r w:rsidRPr="00527337">
              <w:t>48</w:t>
            </w:r>
          </w:p>
        </w:tc>
        <w:tc>
          <w:tcPr>
            <w:tcW w:w="1014" w:type="dxa"/>
          </w:tcPr>
          <w:p w14:paraId="21CF3814" w14:textId="77777777" w:rsidR="00937FF1" w:rsidRPr="00527337" w:rsidRDefault="00937FF1" w:rsidP="00AA3637">
            <w:pPr>
              <w:pStyle w:val="Tabletext"/>
              <w:keepNext/>
              <w:keepLines/>
              <w:jc w:val="center"/>
            </w:pPr>
            <w:r w:rsidRPr="00527337">
              <w:t>96</w:t>
            </w:r>
          </w:p>
        </w:tc>
      </w:tr>
      <w:tr w:rsidR="00937FF1" w:rsidRPr="00527337" w14:paraId="3E026457" w14:textId="77777777" w:rsidTr="00AA3637">
        <w:trPr>
          <w:jc w:val="center"/>
        </w:trPr>
        <w:tc>
          <w:tcPr>
            <w:tcW w:w="3287" w:type="dxa"/>
          </w:tcPr>
          <w:p w14:paraId="19B4CEC0" w14:textId="77777777" w:rsidR="00937FF1" w:rsidRPr="00527337" w:rsidRDefault="00937FF1" w:rsidP="00AA3637">
            <w:pPr>
              <w:pStyle w:val="Tabletext"/>
              <w:rPr>
                <w:rFonts w:eastAsia="SimSun"/>
                <w:b/>
              </w:rPr>
            </w:pPr>
            <w:r w:rsidRPr="00527337">
              <w:t xml:space="preserve">Pulse width </w:t>
            </w:r>
          </w:p>
        </w:tc>
        <w:tc>
          <w:tcPr>
            <w:tcW w:w="1744" w:type="dxa"/>
          </w:tcPr>
          <w:p w14:paraId="486C63AE" w14:textId="77777777" w:rsidR="00937FF1" w:rsidRPr="00527337" w:rsidRDefault="00937FF1" w:rsidP="00AA3637">
            <w:pPr>
              <w:pStyle w:val="Tabletext"/>
              <w:keepNext/>
              <w:keepLines/>
              <w:tabs>
                <w:tab w:val="left" w:leader="dot" w:pos="7938"/>
                <w:tab w:val="center" w:pos="9526"/>
              </w:tabs>
              <w:ind w:left="567" w:hanging="567"/>
              <w:jc w:val="center"/>
            </w:pPr>
            <w:r w:rsidRPr="00527337">
              <w:t>µs</w:t>
            </w:r>
          </w:p>
        </w:tc>
        <w:tc>
          <w:tcPr>
            <w:tcW w:w="1051" w:type="dxa"/>
          </w:tcPr>
          <w:p w14:paraId="0138F271" w14:textId="77777777" w:rsidR="00937FF1" w:rsidRPr="00527337" w:rsidRDefault="00937FF1" w:rsidP="00AA3637">
            <w:pPr>
              <w:pStyle w:val="Tabletext"/>
              <w:keepNext/>
              <w:keepLines/>
              <w:tabs>
                <w:tab w:val="left" w:leader="dot" w:pos="7938"/>
                <w:tab w:val="center" w:pos="9526"/>
              </w:tabs>
              <w:ind w:left="567" w:hanging="567"/>
              <w:jc w:val="center"/>
            </w:pPr>
            <w:r w:rsidRPr="00527337">
              <w:t>0.070</w:t>
            </w:r>
          </w:p>
        </w:tc>
        <w:tc>
          <w:tcPr>
            <w:tcW w:w="1014" w:type="dxa"/>
          </w:tcPr>
          <w:p w14:paraId="00B97F91" w14:textId="77777777" w:rsidR="00937FF1" w:rsidRPr="00527337" w:rsidRDefault="00937FF1" w:rsidP="00AA3637">
            <w:pPr>
              <w:pStyle w:val="Tabletext"/>
              <w:keepNext/>
              <w:keepLines/>
              <w:tabs>
                <w:tab w:val="left" w:leader="dot" w:pos="7938"/>
                <w:tab w:val="center" w:pos="9526"/>
              </w:tabs>
              <w:ind w:left="567" w:hanging="567"/>
              <w:jc w:val="center"/>
            </w:pPr>
            <w:r w:rsidRPr="00527337">
              <w:t>0.175</w:t>
            </w:r>
          </w:p>
        </w:tc>
        <w:tc>
          <w:tcPr>
            <w:tcW w:w="1014" w:type="dxa"/>
          </w:tcPr>
          <w:p w14:paraId="675F9F16" w14:textId="77777777" w:rsidR="00937FF1" w:rsidRPr="00527337" w:rsidRDefault="00937FF1" w:rsidP="00AA3637">
            <w:pPr>
              <w:pStyle w:val="Tabletext"/>
              <w:keepNext/>
              <w:keepLines/>
              <w:tabs>
                <w:tab w:val="left" w:leader="dot" w:pos="7938"/>
                <w:tab w:val="center" w:pos="9526"/>
              </w:tabs>
              <w:ind w:left="567" w:hanging="567"/>
              <w:jc w:val="center"/>
            </w:pPr>
            <w:r w:rsidRPr="00527337">
              <w:t>0.85</w:t>
            </w:r>
          </w:p>
        </w:tc>
        <w:tc>
          <w:tcPr>
            <w:tcW w:w="1014" w:type="dxa"/>
          </w:tcPr>
          <w:p w14:paraId="5A670A48" w14:textId="77777777" w:rsidR="00937FF1" w:rsidRPr="00527337" w:rsidRDefault="00937FF1" w:rsidP="00AA3637">
            <w:pPr>
              <w:pStyle w:val="Tabletext"/>
              <w:keepNext/>
              <w:keepLines/>
              <w:tabs>
                <w:tab w:val="left" w:leader="dot" w:pos="7938"/>
                <w:tab w:val="center" w:pos="9526"/>
              </w:tabs>
              <w:ind w:left="567" w:hanging="567"/>
              <w:jc w:val="center"/>
            </w:pPr>
            <w:r w:rsidRPr="00527337">
              <w:t>1.0</w:t>
            </w:r>
          </w:p>
        </w:tc>
      </w:tr>
      <w:tr w:rsidR="00937FF1" w:rsidRPr="00527337" w14:paraId="4747DCEB" w14:textId="77777777" w:rsidTr="00AA3637">
        <w:trPr>
          <w:jc w:val="center"/>
        </w:trPr>
        <w:tc>
          <w:tcPr>
            <w:tcW w:w="3287" w:type="dxa"/>
          </w:tcPr>
          <w:p w14:paraId="7CD044EE" w14:textId="77777777" w:rsidR="00937FF1" w:rsidRPr="00527337" w:rsidRDefault="00937FF1" w:rsidP="00AA3637">
            <w:pPr>
              <w:pStyle w:val="Tabletext"/>
            </w:pPr>
            <w:r w:rsidRPr="00527337">
              <w:t xml:space="preserve">PRF </w:t>
            </w:r>
          </w:p>
        </w:tc>
        <w:tc>
          <w:tcPr>
            <w:tcW w:w="1744" w:type="dxa"/>
          </w:tcPr>
          <w:p w14:paraId="5CF14ACE" w14:textId="77777777" w:rsidR="00937FF1" w:rsidRPr="00527337" w:rsidRDefault="00937FF1" w:rsidP="00AA3637">
            <w:pPr>
              <w:pStyle w:val="Tabletext"/>
              <w:keepNext/>
              <w:keepLines/>
              <w:tabs>
                <w:tab w:val="left" w:leader="dot" w:pos="7938"/>
                <w:tab w:val="center" w:pos="9526"/>
              </w:tabs>
              <w:ind w:left="567" w:hanging="567"/>
              <w:jc w:val="center"/>
            </w:pPr>
            <w:r w:rsidRPr="00527337">
              <w:t>Hz</w:t>
            </w:r>
          </w:p>
        </w:tc>
        <w:tc>
          <w:tcPr>
            <w:tcW w:w="1051" w:type="dxa"/>
          </w:tcPr>
          <w:p w14:paraId="2FCFB3DA" w14:textId="77777777" w:rsidR="00937FF1" w:rsidRPr="00527337" w:rsidRDefault="00937FF1" w:rsidP="00AA3637">
            <w:pPr>
              <w:pStyle w:val="Tabletext"/>
              <w:keepNext/>
              <w:keepLines/>
              <w:tabs>
                <w:tab w:val="left" w:leader="dot" w:pos="7938"/>
                <w:tab w:val="center" w:pos="9526"/>
              </w:tabs>
              <w:ind w:left="567" w:hanging="567"/>
              <w:jc w:val="center"/>
            </w:pPr>
            <w:r w:rsidRPr="00527337">
              <w:t>3 100</w:t>
            </w:r>
          </w:p>
        </w:tc>
        <w:tc>
          <w:tcPr>
            <w:tcW w:w="1014" w:type="dxa"/>
          </w:tcPr>
          <w:p w14:paraId="4E338511" w14:textId="77777777" w:rsidR="00937FF1" w:rsidRPr="00527337" w:rsidRDefault="00937FF1" w:rsidP="00AA3637">
            <w:pPr>
              <w:pStyle w:val="Tabletext"/>
              <w:keepNext/>
              <w:keepLines/>
              <w:tabs>
                <w:tab w:val="left" w:leader="dot" w:pos="7938"/>
                <w:tab w:val="center" w:pos="9526"/>
              </w:tabs>
              <w:ind w:left="567" w:hanging="567"/>
              <w:jc w:val="center"/>
            </w:pPr>
            <w:r w:rsidRPr="00527337">
              <w:t>1 550</w:t>
            </w:r>
          </w:p>
        </w:tc>
        <w:tc>
          <w:tcPr>
            <w:tcW w:w="1014" w:type="dxa"/>
          </w:tcPr>
          <w:p w14:paraId="2984B2F8" w14:textId="77777777" w:rsidR="00937FF1" w:rsidRPr="00527337" w:rsidRDefault="00937FF1" w:rsidP="00AA3637">
            <w:pPr>
              <w:pStyle w:val="Tabletext"/>
              <w:keepNext/>
              <w:keepLines/>
              <w:tabs>
                <w:tab w:val="left" w:leader="dot" w:pos="7938"/>
                <w:tab w:val="center" w:pos="9526"/>
              </w:tabs>
              <w:ind w:left="567" w:hanging="567"/>
              <w:jc w:val="center"/>
            </w:pPr>
            <w:r w:rsidRPr="00527337">
              <w:t>775</w:t>
            </w:r>
          </w:p>
        </w:tc>
        <w:tc>
          <w:tcPr>
            <w:tcW w:w="1014" w:type="dxa"/>
          </w:tcPr>
          <w:p w14:paraId="62D2AD1B" w14:textId="77777777" w:rsidR="00937FF1" w:rsidRPr="00527337" w:rsidRDefault="00937FF1" w:rsidP="00AA3637">
            <w:pPr>
              <w:pStyle w:val="Tabletext"/>
              <w:keepNext/>
              <w:keepLines/>
              <w:tabs>
                <w:tab w:val="left" w:leader="dot" w:pos="7938"/>
                <w:tab w:val="center" w:pos="9526"/>
              </w:tabs>
              <w:ind w:left="567" w:hanging="567"/>
              <w:jc w:val="center"/>
            </w:pPr>
            <w:r w:rsidRPr="00527337">
              <w:t>390</w:t>
            </w:r>
          </w:p>
        </w:tc>
      </w:tr>
      <w:tr w:rsidR="00937FF1" w:rsidRPr="00527337" w14:paraId="3464EFF5" w14:textId="77777777" w:rsidTr="00AA3637">
        <w:trPr>
          <w:jc w:val="center"/>
        </w:trPr>
        <w:tc>
          <w:tcPr>
            <w:tcW w:w="3287" w:type="dxa"/>
          </w:tcPr>
          <w:p w14:paraId="2AF303BB" w14:textId="77777777" w:rsidR="00937FF1" w:rsidRPr="00527337" w:rsidRDefault="00937FF1" w:rsidP="00AA3637">
            <w:pPr>
              <w:pStyle w:val="Tabletext"/>
            </w:pPr>
            <w:r w:rsidRPr="00527337">
              <w:t xml:space="preserve">IF bandwidth </w:t>
            </w:r>
          </w:p>
        </w:tc>
        <w:tc>
          <w:tcPr>
            <w:tcW w:w="1744" w:type="dxa"/>
          </w:tcPr>
          <w:p w14:paraId="47E2E70A" w14:textId="77777777" w:rsidR="00937FF1" w:rsidRPr="00527337" w:rsidRDefault="00937FF1" w:rsidP="00AA3637">
            <w:pPr>
              <w:pStyle w:val="Tabletext"/>
              <w:keepNext/>
              <w:keepLines/>
              <w:tabs>
                <w:tab w:val="left" w:leader="dot" w:pos="7938"/>
                <w:tab w:val="center" w:pos="9526"/>
              </w:tabs>
              <w:ind w:left="567" w:hanging="567"/>
              <w:jc w:val="center"/>
            </w:pPr>
            <w:r w:rsidRPr="00527337">
              <w:t>MHz</w:t>
            </w:r>
          </w:p>
        </w:tc>
        <w:tc>
          <w:tcPr>
            <w:tcW w:w="1051" w:type="dxa"/>
          </w:tcPr>
          <w:p w14:paraId="66C636C2" w14:textId="77777777" w:rsidR="00937FF1" w:rsidRPr="00527337" w:rsidRDefault="00937FF1" w:rsidP="00AA3637">
            <w:pPr>
              <w:pStyle w:val="Tabletext"/>
              <w:keepNext/>
              <w:keepLines/>
              <w:tabs>
                <w:tab w:val="left" w:leader="dot" w:pos="7938"/>
                <w:tab w:val="center" w:pos="9526"/>
              </w:tabs>
              <w:ind w:left="567" w:hanging="567"/>
              <w:jc w:val="center"/>
            </w:pPr>
            <w:r w:rsidRPr="00527337">
              <w:t>22</w:t>
            </w:r>
          </w:p>
        </w:tc>
        <w:tc>
          <w:tcPr>
            <w:tcW w:w="1014" w:type="dxa"/>
          </w:tcPr>
          <w:p w14:paraId="5D2F9F4B" w14:textId="77777777" w:rsidR="00937FF1" w:rsidRPr="00527337" w:rsidRDefault="00937FF1" w:rsidP="00AA3637">
            <w:pPr>
              <w:pStyle w:val="Tabletext"/>
              <w:keepNext/>
              <w:keepLines/>
              <w:tabs>
                <w:tab w:val="left" w:leader="dot" w:pos="7938"/>
                <w:tab w:val="center" w:pos="9526"/>
              </w:tabs>
              <w:ind w:left="567" w:hanging="567"/>
              <w:jc w:val="center"/>
            </w:pPr>
            <w:r w:rsidRPr="00527337">
              <w:t>22</w:t>
            </w:r>
          </w:p>
        </w:tc>
        <w:tc>
          <w:tcPr>
            <w:tcW w:w="1014" w:type="dxa"/>
          </w:tcPr>
          <w:p w14:paraId="06FEF2E4" w14:textId="77777777" w:rsidR="00937FF1" w:rsidRPr="00527337" w:rsidRDefault="00937FF1" w:rsidP="00AA3637">
            <w:pPr>
              <w:pStyle w:val="Tabletext"/>
              <w:keepNext/>
              <w:keepLines/>
              <w:tabs>
                <w:tab w:val="left" w:leader="dot" w:pos="7938"/>
                <w:tab w:val="center" w:pos="9526"/>
              </w:tabs>
              <w:ind w:left="567" w:hanging="567"/>
              <w:jc w:val="center"/>
            </w:pPr>
            <w:r w:rsidRPr="00527337">
              <w:t>6</w:t>
            </w:r>
          </w:p>
        </w:tc>
        <w:tc>
          <w:tcPr>
            <w:tcW w:w="1014" w:type="dxa"/>
          </w:tcPr>
          <w:p w14:paraId="7DB8C4DB" w14:textId="77777777" w:rsidR="00937FF1" w:rsidRPr="00527337" w:rsidRDefault="00937FF1" w:rsidP="00AA3637">
            <w:pPr>
              <w:pStyle w:val="Tabletext"/>
              <w:keepNext/>
              <w:keepLines/>
              <w:tabs>
                <w:tab w:val="left" w:leader="dot" w:pos="7938"/>
                <w:tab w:val="center" w:pos="9526"/>
              </w:tabs>
              <w:ind w:left="567" w:hanging="567"/>
              <w:jc w:val="center"/>
            </w:pPr>
            <w:r w:rsidRPr="00527337">
              <w:t>6</w:t>
            </w:r>
          </w:p>
        </w:tc>
      </w:tr>
      <w:tr w:rsidR="00937FF1" w:rsidRPr="00527337" w14:paraId="652AA784" w14:textId="77777777" w:rsidTr="00AA3637">
        <w:trPr>
          <w:jc w:val="center"/>
        </w:trPr>
        <w:tc>
          <w:tcPr>
            <w:tcW w:w="3287" w:type="dxa"/>
          </w:tcPr>
          <w:p w14:paraId="1F566126" w14:textId="77777777" w:rsidR="00937FF1" w:rsidRPr="00527337" w:rsidRDefault="00937FF1" w:rsidP="00AA3637">
            <w:pPr>
              <w:pStyle w:val="Tabletext"/>
            </w:pPr>
            <w:r w:rsidRPr="00527337">
              <w:t xml:space="preserve">Spurious response rejection </w:t>
            </w:r>
          </w:p>
        </w:tc>
        <w:tc>
          <w:tcPr>
            <w:tcW w:w="1744" w:type="dxa"/>
          </w:tcPr>
          <w:p w14:paraId="4FD9ABCC" w14:textId="77777777" w:rsidR="00937FF1" w:rsidRPr="00527337" w:rsidRDefault="00937FF1" w:rsidP="00AA3637">
            <w:pPr>
              <w:pStyle w:val="Tabletext"/>
              <w:keepNext/>
              <w:keepLines/>
              <w:tabs>
                <w:tab w:val="left" w:leader="dot" w:pos="7938"/>
                <w:tab w:val="center" w:pos="9526"/>
              </w:tabs>
              <w:ind w:left="567" w:hanging="567"/>
              <w:jc w:val="center"/>
            </w:pPr>
            <w:r w:rsidRPr="00527337">
              <w:t>dB</w:t>
            </w:r>
          </w:p>
        </w:tc>
        <w:tc>
          <w:tcPr>
            <w:tcW w:w="4093" w:type="dxa"/>
            <w:gridSpan w:val="4"/>
          </w:tcPr>
          <w:p w14:paraId="6CA08567" w14:textId="77777777" w:rsidR="00937FF1" w:rsidRPr="00527337" w:rsidRDefault="00937FF1" w:rsidP="00AA3637">
            <w:pPr>
              <w:pStyle w:val="Tabletext"/>
              <w:keepNext/>
              <w:keepLines/>
              <w:tabs>
                <w:tab w:val="left" w:leader="dot" w:pos="7938"/>
                <w:tab w:val="center" w:pos="9526"/>
              </w:tabs>
              <w:ind w:left="567" w:hanging="567"/>
              <w:jc w:val="center"/>
            </w:pPr>
            <w:r w:rsidRPr="00527337">
              <w:t>Unknown</w:t>
            </w:r>
          </w:p>
        </w:tc>
      </w:tr>
      <w:tr w:rsidR="00937FF1" w:rsidRPr="00527337" w14:paraId="0AA1B4E5" w14:textId="77777777" w:rsidTr="00AA3637">
        <w:trPr>
          <w:jc w:val="center"/>
        </w:trPr>
        <w:tc>
          <w:tcPr>
            <w:tcW w:w="3287" w:type="dxa"/>
          </w:tcPr>
          <w:p w14:paraId="306970C2" w14:textId="77777777" w:rsidR="00937FF1" w:rsidRPr="00527337" w:rsidRDefault="00937FF1" w:rsidP="00AA3637">
            <w:pPr>
              <w:pStyle w:val="Tabletext"/>
            </w:pPr>
            <w:r w:rsidRPr="00527337">
              <w:t xml:space="preserve">System noise figure </w:t>
            </w:r>
          </w:p>
        </w:tc>
        <w:tc>
          <w:tcPr>
            <w:tcW w:w="1744" w:type="dxa"/>
          </w:tcPr>
          <w:p w14:paraId="58179B57" w14:textId="77777777" w:rsidR="00937FF1" w:rsidRPr="00527337" w:rsidRDefault="00937FF1" w:rsidP="00AA3637">
            <w:pPr>
              <w:pStyle w:val="Tabletext"/>
              <w:keepNext/>
              <w:keepLines/>
              <w:tabs>
                <w:tab w:val="left" w:leader="dot" w:pos="7938"/>
                <w:tab w:val="center" w:pos="9526"/>
              </w:tabs>
              <w:ind w:left="567" w:hanging="567"/>
              <w:jc w:val="center"/>
            </w:pPr>
            <w:r w:rsidRPr="00527337">
              <w:t>dB</w:t>
            </w:r>
          </w:p>
        </w:tc>
        <w:tc>
          <w:tcPr>
            <w:tcW w:w="4093" w:type="dxa"/>
            <w:gridSpan w:val="4"/>
          </w:tcPr>
          <w:p w14:paraId="1CAF42C8" w14:textId="77777777" w:rsidR="00937FF1" w:rsidRPr="00527337" w:rsidRDefault="00937FF1" w:rsidP="00AA3637">
            <w:pPr>
              <w:pStyle w:val="Tabletext"/>
              <w:keepNext/>
              <w:keepLines/>
              <w:tabs>
                <w:tab w:val="left" w:leader="dot" w:pos="7938"/>
                <w:tab w:val="center" w:pos="9526"/>
              </w:tabs>
              <w:ind w:left="567" w:hanging="567"/>
              <w:jc w:val="center"/>
            </w:pPr>
            <w:r w:rsidRPr="00527337">
              <w:t>5.5</w:t>
            </w:r>
          </w:p>
        </w:tc>
      </w:tr>
      <w:tr w:rsidR="00937FF1" w:rsidRPr="00527337" w14:paraId="773019F6" w14:textId="77777777" w:rsidTr="00AA3637">
        <w:trPr>
          <w:jc w:val="center"/>
        </w:trPr>
        <w:tc>
          <w:tcPr>
            <w:tcW w:w="3287" w:type="dxa"/>
          </w:tcPr>
          <w:p w14:paraId="78A57E8B" w14:textId="77777777" w:rsidR="00937FF1" w:rsidRPr="00527337" w:rsidRDefault="00937FF1" w:rsidP="00AA3637">
            <w:pPr>
              <w:pStyle w:val="Tabletext"/>
            </w:pPr>
            <w:r w:rsidRPr="00527337">
              <w:t xml:space="preserve">RF bandwidth </w:t>
            </w:r>
          </w:p>
        </w:tc>
        <w:tc>
          <w:tcPr>
            <w:tcW w:w="1744" w:type="dxa"/>
          </w:tcPr>
          <w:p w14:paraId="7FF49407"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4093" w:type="dxa"/>
            <w:gridSpan w:val="4"/>
          </w:tcPr>
          <w:p w14:paraId="64DFC25B" w14:textId="77777777" w:rsidR="00937FF1" w:rsidRPr="00527337" w:rsidRDefault="00937FF1" w:rsidP="00AA3637">
            <w:pPr>
              <w:pStyle w:val="Tabletext"/>
              <w:keepLines/>
              <w:tabs>
                <w:tab w:val="left" w:leader="dot" w:pos="7938"/>
                <w:tab w:val="center" w:pos="9526"/>
              </w:tabs>
              <w:ind w:left="567" w:hanging="567"/>
              <w:jc w:val="center"/>
            </w:pPr>
            <w:r w:rsidRPr="00527337">
              <w:t>Unknown</w:t>
            </w:r>
          </w:p>
        </w:tc>
      </w:tr>
      <w:tr w:rsidR="00937FF1" w:rsidRPr="00527337" w14:paraId="1529F6F2" w14:textId="77777777" w:rsidTr="00AA3637">
        <w:trPr>
          <w:jc w:val="center"/>
        </w:trPr>
        <w:tc>
          <w:tcPr>
            <w:tcW w:w="3287" w:type="dxa"/>
          </w:tcPr>
          <w:p w14:paraId="0B60EAB5" w14:textId="77777777" w:rsidR="00937FF1" w:rsidRPr="00527337" w:rsidRDefault="00937FF1" w:rsidP="00AA3637">
            <w:pPr>
              <w:pStyle w:val="Tabletext"/>
            </w:pPr>
            <w:r w:rsidRPr="00527337">
              <w:t xml:space="preserve">Antenna scan rate </w:t>
            </w:r>
          </w:p>
        </w:tc>
        <w:tc>
          <w:tcPr>
            <w:tcW w:w="1744" w:type="dxa"/>
          </w:tcPr>
          <w:p w14:paraId="2018CA71" w14:textId="77777777" w:rsidR="00937FF1" w:rsidRPr="00527337" w:rsidRDefault="00937FF1" w:rsidP="00AA3637">
            <w:pPr>
              <w:pStyle w:val="Tabletext"/>
              <w:keepLines/>
              <w:tabs>
                <w:tab w:val="left" w:leader="dot" w:pos="7938"/>
                <w:tab w:val="center" w:pos="9526"/>
              </w:tabs>
              <w:ind w:left="567" w:hanging="567"/>
              <w:jc w:val="center"/>
            </w:pPr>
            <w:r w:rsidRPr="00527337">
              <w:t>rpm</w:t>
            </w:r>
          </w:p>
        </w:tc>
        <w:tc>
          <w:tcPr>
            <w:tcW w:w="4093" w:type="dxa"/>
            <w:gridSpan w:val="4"/>
          </w:tcPr>
          <w:p w14:paraId="721B1CBA" w14:textId="77777777" w:rsidR="00937FF1" w:rsidRPr="00527337" w:rsidRDefault="00937FF1" w:rsidP="00AA3637">
            <w:pPr>
              <w:pStyle w:val="Tabletext"/>
              <w:keepLines/>
              <w:tabs>
                <w:tab w:val="left" w:leader="dot" w:pos="7938"/>
                <w:tab w:val="center" w:pos="9526"/>
              </w:tabs>
              <w:ind w:left="567" w:hanging="567"/>
              <w:jc w:val="center"/>
            </w:pPr>
            <w:r w:rsidRPr="00527337">
              <w:t>24/48</w:t>
            </w:r>
          </w:p>
        </w:tc>
      </w:tr>
      <w:tr w:rsidR="00937FF1" w:rsidRPr="00527337" w14:paraId="0EC704F9" w14:textId="77777777" w:rsidTr="00AA3637">
        <w:trPr>
          <w:jc w:val="center"/>
        </w:trPr>
        <w:tc>
          <w:tcPr>
            <w:tcW w:w="3287" w:type="dxa"/>
          </w:tcPr>
          <w:p w14:paraId="05F360A2" w14:textId="77777777" w:rsidR="00937FF1" w:rsidRPr="00527337" w:rsidRDefault="00937FF1" w:rsidP="00AA3637">
            <w:pPr>
              <w:pStyle w:val="Tabletext"/>
            </w:pPr>
            <w:r w:rsidRPr="00527337">
              <w:t xml:space="preserve">Antenna horizontal beamwidth </w:t>
            </w:r>
          </w:p>
        </w:tc>
        <w:tc>
          <w:tcPr>
            <w:tcW w:w="1744" w:type="dxa"/>
          </w:tcPr>
          <w:p w14:paraId="64CEDB99"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4093" w:type="dxa"/>
            <w:gridSpan w:val="4"/>
          </w:tcPr>
          <w:p w14:paraId="6ECB77FD" w14:textId="77777777" w:rsidR="00937FF1" w:rsidRPr="00527337" w:rsidRDefault="00937FF1" w:rsidP="00AA3637">
            <w:pPr>
              <w:pStyle w:val="Tabletext"/>
              <w:keepLines/>
              <w:tabs>
                <w:tab w:val="left" w:leader="dot" w:pos="7938"/>
                <w:tab w:val="center" w:pos="9526"/>
              </w:tabs>
              <w:ind w:left="567" w:hanging="567"/>
              <w:jc w:val="center"/>
            </w:pPr>
            <w:r w:rsidRPr="00527337">
              <w:t>1.2</w:t>
            </w:r>
          </w:p>
        </w:tc>
      </w:tr>
      <w:tr w:rsidR="00937FF1" w:rsidRPr="00527337" w14:paraId="2607FD8F" w14:textId="77777777" w:rsidTr="00AA3637">
        <w:trPr>
          <w:jc w:val="center"/>
        </w:trPr>
        <w:tc>
          <w:tcPr>
            <w:tcW w:w="3287" w:type="dxa"/>
          </w:tcPr>
          <w:p w14:paraId="041672D7" w14:textId="77777777" w:rsidR="00937FF1" w:rsidRPr="00527337" w:rsidRDefault="00937FF1" w:rsidP="00AA3637">
            <w:pPr>
              <w:pStyle w:val="Tabletext"/>
            </w:pPr>
            <w:r w:rsidRPr="00527337">
              <w:t>Antenna vertical beamwidth</w:t>
            </w:r>
          </w:p>
        </w:tc>
        <w:tc>
          <w:tcPr>
            <w:tcW w:w="1744" w:type="dxa"/>
          </w:tcPr>
          <w:p w14:paraId="6C40664A"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4093" w:type="dxa"/>
            <w:gridSpan w:val="4"/>
          </w:tcPr>
          <w:p w14:paraId="7DA109F5" w14:textId="77777777" w:rsidR="00937FF1" w:rsidRPr="00527337" w:rsidRDefault="00937FF1" w:rsidP="00AA3637">
            <w:pPr>
              <w:pStyle w:val="Tabletext"/>
              <w:keepLines/>
              <w:tabs>
                <w:tab w:val="left" w:leader="dot" w:pos="7938"/>
                <w:tab w:val="center" w:pos="9526"/>
              </w:tabs>
              <w:ind w:left="567" w:hanging="567"/>
              <w:jc w:val="center"/>
            </w:pPr>
            <w:r w:rsidRPr="00527337">
              <w:t>25</w:t>
            </w:r>
          </w:p>
        </w:tc>
      </w:tr>
      <w:tr w:rsidR="00937FF1" w:rsidRPr="00527337" w14:paraId="770DFDCF" w14:textId="77777777" w:rsidTr="00AA3637">
        <w:trPr>
          <w:jc w:val="center"/>
        </w:trPr>
        <w:tc>
          <w:tcPr>
            <w:tcW w:w="3287" w:type="dxa"/>
          </w:tcPr>
          <w:p w14:paraId="1B970CAD" w14:textId="77777777" w:rsidR="00937FF1" w:rsidRPr="00527337" w:rsidRDefault="00937FF1" w:rsidP="00AA3637">
            <w:pPr>
              <w:pStyle w:val="Tabletext"/>
            </w:pPr>
            <w:r w:rsidRPr="00527337">
              <w:t>Polarization</w:t>
            </w:r>
          </w:p>
        </w:tc>
        <w:tc>
          <w:tcPr>
            <w:tcW w:w="1744" w:type="dxa"/>
          </w:tcPr>
          <w:p w14:paraId="0CCE0565" w14:textId="77777777" w:rsidR="00937FF1" w:rsidRPr="00527337" w:rsidRDefault="00937FF1" w:rsidP="00AA3637">
            <w:pPr>
              <w:pStyle w:val="Tabletext"/>
              <w:jc w:val="center"/>
            </w:pPr>
          </w:p>
        </w:tc>
        <w:tc>
          <w:tcPr>
            <w:tcW w:w="4093" w:type="dxa"/>
            <w:gridSpan w:val="4"/>
          </w:tcPr>
          <w:p w14:paraId="56B19E2D" w14:textId="77777777" w:rsidR="00937FF1" w:rsidRPr="00527337" w:rsidRDefault="00937FF1" w:rsidP="00AA3637">
            <w:pPr>
              <w:pStyle w:val="Tabletext"/>
              <w:keepLines/>
              <w:tabs>
                <w:tab w:val="left" w:leader="dot" w:pos="7938"/>
                <w:tab w:val="center" w:pos="9526"/>
              </w:tabs>
              <w:ind w:left="567" w:hanging="567"/>
              <w:jc w:val="center"/>
            </w:pPr>
            <w:r w:rsidRPr="00527337">
              <w:t>Horizontal</w:t>
            </w:r>
          </w:p>
        </w:tc>
      </w:tr>
    </w:tbl>
    <w:p w14:paraId="6ECEE9C1" w14:textId="77777777" w:rsidR="00937FF1" w:rsidRPr="00527337" w:rsidRDefault="00937FF1" w:rsidP="00937FF1">
      <w:pPr>
        <w:pStyle w:val="Tablefin"/>
        <w:rPr>
          <w:sz w:val="2"/>
          <w:szCs w:val="2"/>
        </w:rPr>
      </w:pPr>
    </w:p>
    <w:p w14:paraId="12EA7F30" w14:textId="77777777" w:rsidR="00937FF1" w:rsidRDefault="00937FF1" w:rsidP="00937FF1">
      <w:pPr>
        <w:pStyle w:val="Tablefin"/>
      </w:pPr>
    </w:p>
    <w:p w14:paraId="491E0178" w14:textId="77777777" w:rsidR="00937FF1" w:rsidRPr="00527337" w:rsidRDefault="00937FF1" w:rsidP="00937FF1">
      <w:pPr>
        <w:pStyle w:val="TableNo"/>
        <w:keepLines/>
        <w:spacing w:before="240"/>
      </w:pPr>
      <w:r w:rsidRPr="00527337">
        <w:lastRenderedPageBreak/>
        <w:t>TABLE 7</w:t>
      </w:r>
    </w:p>
    <w:p w14:paraId="1F2B38CE" w14:textId="77777777" w:rsidR="00937FF1" w:rsidRPr="00527337" w:rsidRDefault="00937FF1" w:rsidP="00937FF1">
      <w:pPr>
        <w:pStyle w:val="Tabletitle"/>
      </w:pPr>
      <w:r w:rsidRPr="00527337">
        <w:t>Radar E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7"/>
        <w:gridCol w:w="1786"/>
        <w:gridCol w:w="1433"/>
        <w:gridCol w:w="1637"/>
        <w:gridCol w:w="1246"/>
      </w:tblGrid>
      <w:tr w:rsidR="00937FF1" w:rsidRPr="00527337" w14:paraId="14AAA6B0" w14:textId="77777777" w:rsidTr="00AA3637">
        <w:trPr>
          <w:jc w:val="center"/>
        </w:trPr>
        <w:tc>
          <w:tcPr>
            <w:tcW w:w="3537" w:type="dxa"/>
          </w:tcPr>
          <w:p w14:paraId="582EF301" w14:textId="77777777" w:rsidR="00937FF1" w:rsidRPr="00527337" w:rsidRDefault="00937FF1" w:rsidP="00AA3637">
            <w:pPr>
              <w:pStyle w:val="Tablehead"/>
              <w:keepLines/>
            </w:pPr>
            <w:r w:rsidRPr="00527337">
              <w:t>Parameter</w:t>
            </w:r>
          </w:p>
        </w:tc>
        <w:tc>
          <w:tcPr>
            <w:tcW w:w="1786" w:type="dxa"/>
          </w:tcPr>
          <w:p w14:paraId="1C2D41BC" w14:textId="77777777" w:rsidR="00937FF1" w:rsidRPr="00527337" w:rsidRDefault="00937FF1" w:rsidP="00AA3637">
            <w:pPr>
              <w:pStyle w:val="Tablehead"/>
              <w:keepLines/>
            </w:pPr>
            <w:r w:rsidRPr="00527337">
              <w:t>Units</w:t>
            </w:r>
          </w:p>
        </w:tc>
        <w:tc>
          <w:tcPr>
            <w:tcW w:w="4316" w:type="dxa"/>
            <w:gridSpan w:val="3"/>
          </w:tcPr>
          <w:p w14:paraId="0F3F9102" w14:textId="77777777" w:rsidR="00937FF1" w:rsidRPr="00527337" w:rsidRDefault="00937FF1" w:rsidP="00AA3637">
            <w:pPr>
              <w:pStyle w:val="Tablehead"/>
              <w:keepLines/>
            </w:pPr>
            <w:r w:rsidRPr="00527337">
              <w:t>Value</w:t>
            </w:r>
          </w:p>
        </w:tc>
      </w:tr>
      <w:tr w:rsidR="00937FF1" w:rsidRPr="00527337" w14:paraId="0B3830CB" w14:textId="77777777" w:rsidTr="00AA3637">
        <w:trPr>
          <w:jc w:val="center"/>
        </w:trPr>
        <w:tc>
          <w:tcPr>
            <w:tcW w:w="3537" w:type="dxa"/>
          </w:tcPr>
          <w:p w14:paraId="71C960D0" w14:textId="77777777" w:rsidR="00937FF1" w:rsidRPr="00527337" w:rsidRDefault="00937FF1" w:rsidP="00AA3637">
            <w:pPr>
              <w:pStyle w:val="Tabletext"/>
              <w:keepNext/>
              <w:keepLines/>
              <w:rPr>
                <w:rFonts w:eastAsia="SimSun"/>
              </w:rPr>
            </w:pPr>
            <w:r w:rsidRPr="00527337">
              <w:t xml:space="preserve">Frequency </w:t>
            </w:r>
          </w:p>
        </w:tc>
        <w:tc>
          <w:tcPr>
            <w:tcW w:w="1786" w:type="dxa"/>
          </w:tcPr>
          <w:p w14:paraId="5593F237" w14:textId="77777777" w:rsidR="00937FF1" w:rsidRPr="00527337" w:rsidRDefault="00937FF1" w:rsidP="00AA3637">
            <w:pPr>
              <w:pStyle w:val="Tabletext"/>
              <w:keepNext/>
              <w:keepLines/>
              <w:tabs>
                <w:tab w:val="left" w:leader="dot" w:pos="7938"/>
                <w:tab w:val="center" w:pos="9526"/>
              </w:tabs>
              <w:ind w:left="567" w:hanging="567"/>
              <w:jc w:val="center"/>
            </w:pPr>
            <w:r w:rsidRPr="00527337">
              <w:t>MHz</w:t>
            </w:r>
          </w:p>
        </w:tc>
        <w:tc>
          <w:tcPr>
            <w:tcW w:w="4316" w:type="dxa"/>
            <w:gridSpan w:val="3"/>
          </w:tcPr>
          <w:p w14:paraId="27BFFC20" w14:textId="77777777" w:rsidR="00937FF1" w:rsidRPr="00527337" w:rsidRDefault="00937FF1" w:rsidP="00AA3637">
            <w:pPr>
              <w:pStyle w:val="Tabletext"/>
              <w:keepNext/>
              <w:keepLines/>
              <w:tabs>
                <w:tab w:val="left" w:leader="dot" w:pos="7938"/>
                <w:tab w:val="center" w:pos="9526"/>
              </w:tabs>
              <w:ind w:left="567" w:hanging="567"/>
              <w:jc w:val="center"/>
            </w:pPr>
            <w:r w:rsidRPr="00527337">
              <w:t>9 410 ± 10</w:t>
            </w:r>
          </w:p>
        </w:tc>
      </w:tr>
      <w:tr w:rsidR="00937FF1" w:rsidRPr="00527337" w14:paraId="3BD3FF9B" w14:textId="77777777" w:rsidTr="00AA3637">
        <w:trPr>
          <w:jc w:val="center"/>
        </w:trPr>
        <w:tc>
          <w:tcPr>
            <w:tcW w:w="3537" w:type="dxa"/>
          </w:tcPr>
          <w:p w14:paraId="05B49512" w14:textId="77777777" w:rsidR="00937FF1" w:rsidRPr="00527337" w:rsidRDefault="00937FF1" w:rsidP="00AA3637">
            <w:pPr>
              <w:pStyle w:val="Tabletext"/>
              <w:keepNext/>
              <w:keepLines/>
              <w:tabs>
                <w:tab w:val="left" w:leader="dot" w:pos="7938"/>
                <w:tab w:val="center" w:pos="9526"/>
              </w:tabs>
              <w:ind w:left="567" w:hanging="567"/>
            </w:pPr>
            <w:r w:rsidRPr="00527337">
              <w:t xml:space="preserve">Pulse power </w:t>
            </w:r>
          </w:p>
        </w:tc>
        <w:tc>
          <w:tcPr>
            <w:tcW w:w="1786" w:type="dxa"/>
          </w:tcPr>
          <w:p w14:paraId="7BC7854A" w14:textId="77777777" w:rsidR="00937FF1" w:rsidRPr="00527337" w:rsidRDefault="00937FF1" w:rsidP="00AA3637">
            <w:pPr>
              <w:pStyle w:val="Tabletext"/>
              <w:keepNext/>
              <w:keepLines/>
              <w:tabs>
                <w:tab w:val="left" w:leader="dot" w:pos="7938"/>
                <w:tab w:val="center" w:pos="9526"/>
              </w:tabs>
              <w:ind w:left="567" w:hanging="567"/>
              <w:jc w:val="center"/>
            </w:pPr>
            <w:r w:rsidRPr="00527337">
              <w:t>kW</w:t>
            </w:r>
          </w:p>
        </w:tc>
        <w:tc>
          <w:tcPr>
            <w:tcW w:w="4316" w:type="dxa"/>
            <w:gridSpan w:val="3"/>
          </w:tcPr>
          <w:p w14:paraId="3051591A" w14:textId="77777777" w:rsidR="00937FF1" w:rsidRPr="00527337" w:rsidRDefault="00937FF1" w:rsidP="00AA3637">
            <w:pPr>
              <w:pStyle w:val="Tabletext"/>
              <w:keepNext/>
              <w:keepLines/>
              <w:tabs>
                <w:tab w:val="left" w:leader="dot" w:pos="7938"/>
                <w:tab w:val="center" w:pos="9526"/>
              </w:tabs>
              <w:ind w:left="567" w:hanging="567"/>
              <w:jc w:val="center"/>
            </w:pPr>
            <w:r w:rsidRPr="00527337">
              <w:t>30</w:t>
            </w:r>
          </w:p>
        </w:tc>
      </w:tr>
      <w:tr w:rsidR="00937FF1" w:rsidRPr="00527337" w14:paraId="579228BE" w14:textId="77777777" w:rsidTr="00AA3637">
        <w:trPr>
          <w:jc w:val="center"/>
        </w:trPr>
        <w:tc>
          <w:tcPr>
            <w:tcW w:w="3537" w:type="dxa"/>
          </w:tcPr>
          <w:p w14:paraId="4F01A9E2" w14:textId="77777777" w:rsidR="00937FF1" w:rsidRPr="00527337" w:rsidRDefault="00937FF1" w:rsidP="00AA3637">
            <w:pPr>
              <w:pStyle w:val="Tabletext"/>
              <w:keepNext/>
              <w:keepLines/>
              <w:tabs>
                <w:tab w:val="left" w:leader="dot" w:pos="7938"/>
                <w:tab w:val="center" w:pos="9526"/>
              </w:tabs>
              <w:ind w:left="567" w:hanging="567"/>
            </w:pPr>
            <w:r w:rsidRPr="00527337">
              <w:t xml:space="preserve">Range </w:t>
            </w:r>
          </w:p>
        </w:tc>
        <w:tc>
          <w:tcPr>
            <w:tcW w:w="1786" w:type="dxa"/>
          </w:tcPr>
          <w:p w14:paraId="0DDF355F" w14:textId="77777777" w:rsidR="00937FF1" w:rsidRPr="00527337" w:rsidRDefault="00937FF1" w:rsidP="00AA3637">
            <w:pPr>
              <w:pStyle w:val="Tabletext"/>
              <w:keepNext/>
              <w:keepLines/>
              <w:tabs>
                <w:tab w:val="left" w:leader="dot" w:pos="7938"/>
                <w:tab w:val="center" w:pos="9526"/>
              </w:tabs>
              <w:ind w:left="567" w:hanging="567"/>
              <w:jc w:val="center"/>
            </w:pPr>
            <w:r w:rsidRPr="00527337">
              <w:t>nmi</w:t>
            </w:r>
          </w:p>
        </w:tc>
        <w:tc>
          <w:tcPr>
            <w:tcW w:w="1433" w:type="dxa"/>
          </w:tcPr>
          <w:p w14:paraId="470F3110" w14:textId="77777777" w:rsidR="00937FF1" w:rsidRPr="00527337" w:rsidRDefault="00937FF1" w:rsidP="00AA3637">
            <w:pPr>
              <w:pStyle w:val="Tabletext"/>
              <w:keepNext/>
              <w:keepLines/>
              <w:tabs>
                <w:tab w:val="left" w:leader="dot" w:pos="7938"/>
                <w:tab w:val="center" w:pos="9526"/>
              </w:tabs>
              <w:ind w:left="567" w:hanging="567"/>
              <w:jc w:val="center"/>
            </w:pPr>
            <w:r w:rsidRPr="00527337">
              <w:t>0.125-3</w:t>
            </w:r>
          </w:p>
        </w:tc>
        <w:tc>
          <w:tcPr>
            <w:tcW w:w="1637" w:type="dxa"/>
          </w:tcPr>
          <w:p w14:paraId="2CDA0B74" w14:textId="77777777" w:rsidR="00937FF1" w:rsidRPr="00527337" w:rsidRDefault="00937FF1" w:rsidP="00AA3637">
            <w:pPr>
              <w:pStyle w:val="Tabletext"/>
              <w:keepNext/>
              <w:keepLines/>
              <w:tabs>
                <w:tab w:val="left" w:leader="dot" w:pos="7938"/>
                <w:tab w:val="center" w:pos="9526"/>
              </w:tabs>
              <w:ind w:left="567" w:hanging="567"/>
              <w:jc w:val="center"/>
            </w:pPr>
            <w:r w:rsidRPr="00527337">
              <w:t>6-24</w:t>
            </w:r>
          </w:p>
        </w:tc>
        <w:tc>
          <w:tcPr>
            <w:tcW w:w="1246" w:type="dxa"/>
          </w:tcPr>
          <w:p w14:paraId="43F63669" w14:textId="77777777" w:rsidR="00937FF1" w:rsidRPr="00527337" w:rsidRDefault="00937FF1" w:rsidP="00AA3637">
            <w:pPr>
              <w:pStyle w:val="Tabletext"/>
              <w:keepNext/>
              <w:keepLines/>
              <w:jc w:val="center"/>
            </w:pPr>
            <w:r w:rsidRPr="00527337">
              <w:t>48-96</w:t>
            </w:r>
          </w:p>
        </w:tc>
      </w:tr>
      <w:tr w:rsidR="00937FF1" w:rsidRPr="00527337" w14:paraId="371D248F" w14:textId="77777777" w:rsidTr="00AA3637">
        <w:trPr>
          <w:jc w:val="center"/>
        </w:trPr>
        <w:tc>
          <w:tcPr>
            <w:tcW w:w="3537" w:type="dxa"/>
          </w:tcPr>
          <w:p w14:paraId="1D31EF9F" w14:textId="77777777" w:rsidR="00937FF1" w:rsidRPr="00527337" w:rsidRDefault="00937FF1" w:rsidP="00AA3637">
            <w:pPr>
              <w:pStyle w:val="Tabletext"/>
              <w:keepNext/>
              <w:keepLines/>
            </w:pPr>
            <w:r w:rsidRPr="00527337">
              <w:t xml:space="preserve">Pulse width </w:t>
            </w:r>
          </w:p>
        </w:tc>
        <w:tc>
          <w:tcPr>
            <w:tcW w:w="1786" w:type="dxa"/>
          </w:tcPr>
          <w:p w14:paraId="1FC25E23" w14:textId="77777777" w:rsidR="00937FF1" w:rsidRPr="00527337" w:rsidRDefault="00937FF1" w:rsidP="00AA3637">
            <w:pPr>
              <w:pStyle w:val="Tabletext"/>
              <w:keepNext/>
              <w:keepLines/>
              <w:tabs>
                <w:tab w:val="left" w:leader="dot" w:pos="7938"/>
                <w:tab w:val="center" w:pos="9526"/>
              </w:tabs>
              <w:ind w:left="567" w:hanging="567"/>
              <w:jc w:val="center"/>
            </w:pPr>
            <w:r w:rsidRPr="00527337">
              <w:t>µs</w:t>
            </w:r>
          </w:p>
        </w:tc>
        <w:tc>
          <w:tcPr>
            <w:tcW w:w="1433" w:type="dxa"/>
          </w:tcPr>
          <w:p w14:paraId="7EA2211B" w14:textId="77777777" w:rsidR="00937FF1" w:rsidRPr="00527337" w:rsidRDefault="00937FF1" w:rsidP="00AA3637">
            <w:pPr>
              <w:pStyle w:val="Tabletext"/>
              <w:keepNext/>
              <w:keepLines/>
              <w:tabs>
                <w:tab w:val="left" w:leader="dot" w:pos="7938"/>
                <w:tab w:val="center" w:pos="9526"/>
              </w:tabs>
              <w:ind w:left="567" w:hanging="567"/>
              <w:jc w:val="center"/>
            </w:pPr>
            <w:r w:rsidRPr="00527337">
              <w:t>0.050</w:t>
            </w:r>
          </w:p>
        </w:tc>
        <w:tc>
          <w:tcPr>
            <w:tcW w:w="1637" w:type="dxa"/>
          </w:tcPr>
          <w:p w14:paraId="2CDCF216" w14:textId="77777777" w:rsidR="00937FF1" w:rsidRPr="00527337" w:rsidRDefault="00937FF1" w:rsidP="00AA3637">
            <w:pPr>
              <w:pStyle w:val="Tabletext"/>
              <w:keepNext/>
              <w:keepLines/>
              <w:tabs>
                <w:tab w:val="left" w:leader="dot" w:pos="7938"/>
                <w:tab w:val="center" w:pos="9526"/>
              </w:tabs>
              <w:ind w:left="567" w:hanging="567"/>
              <w:jc w:val="center"/>
            </w:pPr>
            <w:r w:rsidRPr="00527337">
              <w:t>0.25</w:t>
            </w:r>
          </w:p>
        </w:tc>
        <w:tc>
          <w:tcPr>
            <w:tcW w:w="1246" w:type="dxa"/>
          </w:tcPr>
          <w:p w14:paraId="333FF169" w14:textId="77777777" w:rsidR="00937FF1" w:rsidRPr="00527337" w:rsidRDefault="00937FF1" w:rsidP="00AA3637">
            <w:pPr>
              <w:pStyle w:val="Tabletext"/>
              <w:keepNext/>
              <w:keepLines/>
              <w:tabs>
                <w:tab w:val="left" w:leader="dot" w:pos="7938"/>
                <w:tab w:val="center" w:pos="9526"/>
              </w:tabs>
              <w:ind w:left="567" w:hanging="567"/>
              <w:jc w:val="center"/>
            </w:pPr>
            <w:r w:rsidRPr="00527337">
              <w:t>0.80</w:t>
            </w:r>
          </w:p>
        </w:tc>
      </w:tr>
      <w:tr w:rsidR="00937FF1" w:rsidRPr="00527337" w14:paraId="593EB91E" w14:textId="77777777" w:rsidTr="00AA3637">
        <w:trPr>
          <w:jc w:val="center"/>
        </w:trPr>
        <w:tc>
          <w:tcPr>
            <w:tcW w:w="3537" w:type="dxa"/>
          </w:tcPr>
          <w:p w14:paraId="74104C80" w14:textId="77777777" w:rsidR="00937FF1" w:rsidRPr="00527337" w:rsidRDefault="00937FF1" w:rsidP="00AA3637">
            <w:pPr>
              <w:pStyle w:val="Tabletext"/>
              <w:keepNext/>
              <w:keepLines/>
              <w:tabs>
                <w:tab w:val="left" w:leader="dot" w:pos="7938"/>
                <w:tab w:val="center" w:pos="9526"/>
              </w:tabs>
              <w:ind w:left="567" w:hanging="567"/>
            </w:pPr>
            <w:r w:rsidRPr="00527337">
              <w:t xml:space="preserve">PRF </w:t>
            </w:r>
          </w:p>
        </w:tc>
        <w:tc>
          <w:tcPr>
            <w:tcW w:w="1786" w:type="dxa"/>
          </w:tcPr>
          <w:p w14:paraId="3053C070" w14:textId="77777777" w:rsidR="00937FF1" w:rsidRPr="00527337" w:rsidRDefault="00937FF1" w:rsidP="00AA3637">
            <w:pPr>
              <w:pStyle w:val="Tabletext"/>
              <w:keepNext/>
              <w:keepLines/>
              <w:tabs>
                <w:tab w:val="left" w:leader="dot" w:pos="7938"/>
                <w:tab w:val="center" w:pos="9526"/>
              </w:tabs>
              <w:ind w:left="567" w:hanging="567"/>
              <w:jc w:val="center"/>
            </w:pPr>
            <w:r w:rsidRPr="00527337">
              <w:t>Hz</w:t>
            </w:r>
          </w:p>
        </w:tc>
        <w:tc>
          <w:tcPr>
            <w:tcW w:w="3070" w:type="dxa"/>
            <w:gridSpan w:val="2"/>
          </w:tcPr>
          <w:p w14:paraId="180A5EEF" w14:textId="77777777" w:rsidR="00937FF1" w:rsidRPr="00527337" w:rsidRDefault="00937FF1" w:rsidP="00AA3637">
            <w:pPr>
              <w:pStyle w:val="Tabletext"/>
              <w:keepNext/>
              <w:keepLines/>
              <w:tabs>
                <w:tab w:val="left" w:leader="dot" w:pos="7938"/>
                <w:tab w:val="center" w:pos="9526"/>
              </w:tabs>
              <w:ind w:left="567" w:hanging="567"/>
              <w:jc w:val="center"/>
            </w:pPr>
            <w:r w:rsidRPr="00527337">
              <w:t>1 800</w:t>
            </w:r>
          </w:p>
        </w:tc>
        <w:tc>
          <w:tcPr>
            <w:tcW w:w="1246" w:type="dxa"/>
          </w:tcPr>
          <w:p w14:paraId="60E8ACEC" w14:textId="77777777" w:rsidR="00937FF1" w:rsidRPr="00527337" w:rsidRDefault="00937FF1" w:rsidP="00AA3637">
            <w:pPr>
              <w:pStyle w:val="Tabletext"/>
              <w:keepNext/>
              <w:keepLines/>
              <w:tabs>
                <w:tab w:val="left" w:leader="dot" w:pos="7938"/>
                <w:tab w:val="center" w:pos="9526"/>
              </w:tabs>
              <w:ind w:left="567" w:hanging="567"/>
              <w:jc w:val="center"/>
            </w:pPr>
            <w:r w:rsidRPr="00527337">
              <w:t>785</w:t>
            </w:r>
          </w:p>
        </w:tc>
      </w:tr>
      <w:tr w:rsidR="00937FF1" w:rsidRPr="00527337" w14:paraId="34C840AF" w14:textId="77777777" w:rsidTr="00AA3637">
        <w:trPr>
          <w:jc w:val="center"/>
        </w:trPr>
        <w:tc>
          <w:tcPr>
            <w:tcW w:w="3537" w:type="dxa"/>
          </w:tcPr>
          <w:p w14:paraId="56509681" w14:textId="77777777" w:rsidR="00937FF1" w:rsidRPr="00527337" w:rsidRDefault="00937FF1" w:rsidP="00AA3637">
            <w:pPr>
              <w:pStyle w:val="Tabletext"/>
              <w:keepNext/>
              <w:keepLines/>
              <w:tabs>
                <w:tab w:val="left" w:leader="dot" w:pos="7938"/>
                <w:tab w:val="center" w:pos="9526"/>
              </w:tabs>
              <w:ind w:left="567" w:hanging="567"/>
            </w:pPr>
            <w:r w:rsidRPr="00527337">
              <w:t xml:space="preserve">IF bandwidth </w:t>
            </w:r>
          </w:p>
        </w:tc>
        <w:tc>
          <w:tcPr>
            <w:tcW w:w="1786" w:type="dxa"/>
          </w:tcPr>
          <w:p w14:paraId="6CAAAE33" w14:textId="77777777" w:rsidR="00937FF1" w:rsidRPr="00527337" w:rsidRDefault="00937FF1" w:rsidP="00AA3637">
            <w:pPr>
              <w:pStyle w:val="Tabletext"/>
              <w:keepNext/>
              <w:keepLines/>
              <w:tabs>
                <w:tab w:val="left" w:leader="dot" w:pos="7938"/>
                <w:tab w:val="center" w:pos="9526"/>
              </w:tabs>
              <w:ind w:left="567" w:hanging="567"/>
              <w:jc w:val="center"/>
            </w:pPr>
            <w:r w:rsidRPr="00527337">
              <w:t>MHz</w:t>
            </w:r>
          </w:p>
        </w:tc>
        <w:tc>
          <w:tcPr>
            <w:tcW w:w="1433" w:type="dxa"/>
          </w:tcPr>
          <w:p w14:paraId="6AE9C479" w14:textId="77777777" w:rsidR="00937FF1" w:rsidRPr="00527337" w:rsidRDefault="00937FF1" w:rsidP="00AA3637">
            <w:pPr>
              <w:pStyle w:val="Tabletext"/>
              <w:keepNext/>
              <w:keepLines/>
              <w:tabs>
                <w:tab w:val="left" w:leader="dot" w:pos="7938"/>
                <w:tab w:val="center" w:pos="9526"/>
              </w:tabs>
              <w:ind w:left="567" w:hanging="567"/>
              <w:jc w:val="center"/>
            </w:pPr>
            <w:r w:rsidRPr="00527337">
              <w:t>20</w:t>
            </w:r>
          </w:p>
        </w:tc>
        <w:tc>
          <w:tcPr>
            <w:tcW w:w="1637" w:type="dxa"/>
          </w:tcPr>
          <w:p w14:paraId="2523502B" w14:textId="77777777" w:rsidR="00937FF1" w:rsidRPr="00527337" w:rsidRDefault="00937FF1" w:rsidP="00AA3637">
            <w:pPr>
              <w:pStyle w:val="Tabletext"/>
              <w:keepNext/>
              <w:keepLines/>
              <w:tabs>
                <w:tab w:val="left" w:leader="dot" w:pos="7938"/>
                <w:tab w:val="center" w:pos="9526"/>
              </w:tabs>
              <w:ind w:left="567" w:hanging="567"/>
              <w:jc w:val="center"/>
            </w:pPr>
            <w:r w:rsidRPr="00527337">
              <w:t>20</w:t>
            </w:r>
          </w:p>
        </w:tc>
        <w:tc>
          <w:tcPr>
            <w:tcW w:w="1246" w:type="dxa"/>
          </w:tcPr>
          <w:p w14:paraId="56C73EFC" w14:textId="77777777" w:rsidR="00937FF1" w:rsidRPr="00527337" w:rsidRDefault="00937FF1" w:rsidP="00AA3637">
            <w:pPr>
              <w:pStyle w:val="Tabletext"/>
              <w:keepNext/>
              <w:keepLines/>
              <w:tabs>
                <w:tab w:val="left" w:leader="dot" w:pos="7938"/>
                <w:tab w:val="center" w:pos="9526"/>
              </w:tabs>
              <w:ind w:left="567" w:hanging="567"/>
              <w:jc w:val="center"/>
            </w:pPr>
            <w:r w:rsidRPr="00527337">
              <w:t>3</w:t>
            </w:r>
          </w:p>
        </w:tc>
      </w:tr>
      <w:tr w:rsidR="00937FF1" w:rsidRPr="00527337" w14:paraId="437F0443" w14:textId="77777777" w:rsidTr="00AA3637">
        <w:trPr>
          <w:jc w:val="center"/>
        </w:trPr>
        <w:tc>
          <w:tcPr>
            <w:tcW w:w="3537" w:type="dxa"/>
          </w:tcPr>
          <w:p w14:paraId="01664C13" w14:textId="77777777" w:rsidR="00937FF1" w:rsidRPr="00527337" w:rsidRDefault="00937FF1" w:rsidP="00AA3637">
            <w:pPr>
              <w:pStyle w:val="Tabletext"/>
              <w:keepNext/>
              <w:keepLines/>
              <w:tabs>
                <w:tab w:val="left" w:leader="dot" w:pos="7938"/>
                <w:tab w:val="center" w:pos="9526"/>
              </w:tabs>
              <w:ind w:left="567" w:hanging="567"/>
            </w:pPr>
            <w:r w:rsidRPr="00527337">
              <w:t xml:space="preserve">Spurious response rejection </w:t>
            </w:r>
          </w:p>
        </w:tc>
        <w:tc>
          <w:tcPr>
            <w:tcW w:w="1786" w:type="dxa"/>
          </w:tcPr>
          <w:p w14:paraId="4C8127DA" w14:textId="77777777" w:rsidR="00937FF1" w:rsidRPr="00527337" w:rsidRDefault="00937FF1" w:rsidP="00AA3637">
            <w:pPr>
              <w:pStyle w:val="Tabletext"/>
              <w:keepNext/>
              <w:keepLines/>
              <w:tabs>
                <w:tab w:val="left" w:leader="dot" w:pos="7938"/>
                <w:tab w:val="center" w:pos="9526"/>
              </w:tabs>
              <w:ind w:left="567" w:hanging="567"/>
              <w:jc w:val="center"/>
            </w:pPr>
            <w:r w:rsidRPr="00527337">
              <w:t>dB</w:t>
            </w:r>
          </w:p>
        </w:tc>
        <w:tc>
          <w:tcPr>
            <w:tcW w:w="4316" w:type="dxa"/>
            <w:gridSpan w:val="3"/>
          </w:tcPr>
          <w:p w14:paraId="11E2C3D2" w14:textId="77777777" w:rsidR="00937FF1" w:rsidRPr="00527337" w:rsidRDefault="00937FF1" w:rsidP="00AA3637">
            <w:pPr>
              <w:pStyle w:val="Tabletext"/>
              <w:keepNext/>
              <w:keepLines/>
              <w:tabs>
                <w:tab w:val="left" w:leader="dot" w:pos="7938"/>
                <w:tab w:val="center" w:pos="9526"/>
              </w:tabs>
              <w:ind w:left="567" w:hanging="567"/>
              <w:jc w:val="center"/>
            </w:pPr>
            <w:r w:rsidRPr="00527337">
              <w:t>Unknown</w:t>
            </w:r>
          </w:p>
        </w:tc>
      </w:tr>
      <w:tr w:rsidR="00937FF1" w:rsidRPr="00527337" w14:paraId="74361FF6" w14:textId="77777777" w:rsidTr="00AA3637">
        <w:trPr>
          <w:jc w:val="center"/>
        </w:trPr>
        <w:tc>
          <w:tcPr>
            <w:tcW w:w="3537" w:type="dxa"/>
          </w:tcPr>
          <w:p w14:paraId="7AD36849" w14:textId="77777777" w:rsidR="00937FF1" w:rsidRPr="00527337" w:rsidRDefault="00937FF1" w:rsidP="00AA3637">
            <w:pPr>
              <w:pStyle w:val="Tabletext"/>
              <w:keepNext/>
              <w:keepLines/>
              <w:tabs>
                <w:tab w:val="left" w:leader="dot" w:pos="7938"/>
                <w:tab w:val="center" w:pos="9526"/>
              </w:tabs>
              <w:ind w:left="567" w:hanging="567"/>
            </w:pPr>
            <w:r w:rsidRPr="00527337">
              <w:t xml:space="preserve">System noise figure </w:t>
            </w:r>
          </w:p>
        </w:tc>
        <w:tc>
          <w:tcPr>
            <w:tcW w:w="1786" w:type="dxa"/>
          </w:tcPr>
          <w:p w14:paraId="1B54B295" w14:textId="77777777" w:rsidR="00937FF1" w:rsidRPr="00527337" w:rsidRDefault="00937FF1" w:rsidP="00AA3637">
            <w:pPr>
              <w:pStyle w:val="Tabletext"/>
              <w:keepNext/>
              <w:keepLines/>
              <w:tabs>
                <w:tab w:val="left" w:leader="dot" w:pos="7938"/>
                <w:tab w:val="center" w:pos="9526"/>
              </w:tabs>
              <w:ind w:left="567" w:hanging="567"/>
              <w:jc w:val="center"/>
            </w:pPr>
            <w:r w:rsidRPr="00527337">
              <w:t>dB</w:t>
            </w:r>
          </w:p>
        </w:tc>
        <w:tc>
          <w:tcPr>
            <w:tcW w:w="4316" w:type="dxa"/>
            <w:gridSpan w:val="3"/>
          </w:tcPr>
          <w:p w14:paraId="1B53AD90" w14:textId="77777777" w:rsidR="00937FF1" w:rsidRPr="00527337" w:rsidRDefault="00937FF1" w:rsidP="00AA3637">
            <w:pPr>
              <w:pStyle w:val="Tabletext"/>
              <w:keepNext/>
              <w:keepLines/>
              <w:tabs>
                <w:tab w:val="left" w:leader="dot" w:pos="7938"/>
                <w:tab w:val="center" w:pos="9526"/>
              </w:tabs>
              <w:ind w:left="567" w:hanging="567"/>
              <w:jc w:val="center"/>
            </w:pPr>
            <w:r w:rsidRPr="00527337">
              <w:t>4</w:t>
            </w:r>
          </w:p>
        </w:tc>
      </w:tr>
      <w:tr w:rsidR="00937FF1" w:rsidRPr="00527337" w14:paraId="5B538271" w14:textId="77777777" w:rsidTr="00AA3637">
        <w:trPr>
          <w:jc w:val="center"/>
        </w:trPr>
        <w:tc>
          <w:tcPr>
            <w:tcW w:w="3537" w:type="dxa"/>
          </w:tcPr>
          <w:p w14:paraId="5B75187A" w14:textId="77777777" w:rsidR="00937FF1" w:rsidRPr="00527337" w:rsidRDefault="00937FF1" w:rsidP="00AA3637">
            <w:pPr>
              <w:pStyle w:val="Tabletext"/>
              <w:keepNext/>
              <w:keepLines/>
              <w:tabs>
                <w:tab w:val="left" w:leader="dot" w:pos="7938"/>
                <w:tab w:val="center" w:pos="9526"/>
              </w:tabs>
              <w:ind w:left="567" w:hanging="567"/>
            </w:pPr>
            <w:r w:rsidRPr="00527337">
              <w:t xml:space="preserve">RF bandwidth </w:t>
            </w:r>
          </w:p>
        </w:tc>
        <w:tc>
          <w:tcPr>
            <w:tcW w:w="1786" w:type="dxa"/>
          </w:tcPr>
          <w:p w14:paraId="3638E0C1" w14:textId="77777777" w:rsidR="00937FF1" w:rsidRPr="00527337" w:rsidRDefault="00937FF1" w:rsidP="00AA3637">
            <w:pPr>
              <w:pStyle w:val="Tabletext"/>
              <w:keepNext/>
              <w:keepLines/>
              <w:tabs>
                <w:tab w:val="left" w:leader="dot" w:pos="7938"/>
                <w:tab w:val="center" w:pos="9526"/>
              </w:tabs>
              <w:ind w:left="567" w:hanging="567"/>
              <w:jc w:val="center"/>
            </w:pPr>
            <w:r w:rsidRPr="00527337">
              <w:t>MHz</w:t>
            </w:r>
          </w:p>
        </w:tc>
        <w:tc>
          <w:tcPr>
            <w:tcW w:w="4316" w:type="dxa"/>
            <w:gridSpan w:val="3"/>
          </w:tcPr>
          <w:p w14:paraId="3F131D30" w14:textId="77777777" w:rsidR="00937FF1" w:rsidRPr="00527337" w:rsidRDefault="00937FF1" w:rsidP="00AA3637">
            <w:pPr>
              <w:pStyle w:val="Tabletext"/>
              <w:keepNext/>
              <w:keepLines/>
              <w:tabs>
                <w:tab w:val="left" w:leader="dot" w:pos="7938"/>
                <w:tab w:val="center" w:pos="9526"/>
              </w:tabs>
              <w:ind w:left="567" w:hanging="567"/>
              <w:jc w:val="center"/>
            </w:pPr>
            <w:r w:rsidRPr="00527337">
              <w:t>Unknown</w:t>
            </w:r>
          </w:p>
        </w:tc>
      </w:tr>
      <w:tr w:rsidR="00937FF1" w:rsidRPr="00527337" w14:paraId="7B10B3D7" w14:textId="77777777" w:rsidTr="00AA3637">
        <w:trPr>
          <w:jc w:val="center"/>
        </w:trPr>
        <w:tc>
          <w:tcPr>
            <w:tcW w:w="3537" w:type="dxa"/>
          </w:tcPr>
          <w:p w14:paraId="2DC0183F" w14:textId="77777777" w:rsidR="00937FF1" w:rsidRPr="00527337" w:rsidRDefault="00937FF1" w:rsidP="00AA3637">
            <w:pPr>
              <w:pStyle w:val="Tabletext"/>
              <w:keepLines/>
              <w:tabs>
                <w:tab w:val="left" w:leader="dot" w:pos="7938"/>
                <w:tab w:val="center" w:pos="9526"/>
              </w:tabs>
              <w:ind w:left="567" w:hanging="567"/>
            </w:pPr>
            <w:r w:rsidRPr="00527337">
              <w:t xml:space="preserve">Antenna scan rate </w:t>
            </w:r>
          </w:p>
        </w:tc>
        <w:tc>
          <w:tcPr>
            <w:tcW w:w="1786" w:type="dxa"/>
          </w:tcPr>
          <w:p w14:paraId="3D6EF1A4" w14:textId="77777777" w:rsidR="00937FF1" w:rsidRPr="00527337" w:rsidRDefault="00937FF1" w:rsidP="00AA3637">
            <w:pPr>
              <w:pStyle w:val="Tabletext"/>
              <w:keepLines/>
              <w:tabs>
                <w:tab w:val="left" w:leader="dot" w:pos="7938"/>
                <w:tab w:val="center" w:pos="9526"/>
              </w:tabs>
              <w:ind w:left="567" w:hanging="567"/>
              <w:jc w:val="center"/>
            </w:pPr>
            <w:r w:rsidRPr="00527337">
              <w:t>rpm</w:t>
            </w:r>
          </w:p>
        </w:tc>
        <w:tc>
          <w:tcPr>
            <w:tcW w:w="4316" w:type="dxa"/>
            <w:gridSpan w:val="3"/>
          </w:tcPr>
          <w:p w14:paraId="643908BA" w14:textId="77777777" w:rsidR="00937FF1" w:rsidRPr="00527337" w:rsidRDefault="00937FF1" w:rsidP="00AA3637">
            <w:pPr>
              <w:pStyle w:val="Tabletext"/>
              <w:keepLines/>
              <w:tabs>
                <w:tab w:val="left" w:leader="dot" w:pos="7938"/>
                <w:tab w:val="center" w:pos="9526"/>
              </w:tabs>
              <w:ind w:left="567" w:hanging="567"/>
              <w:jc w:val="center"/>
            </w:pPr>
            <w:r w:rsidRPr="00527337">
              <w:t>25/48</w:t>
            </w:r>
          </w:p>
        </w:tc>
      </w:tr>
      <w:tr w:rsidR="00937FF1" w:rsidRPr="00527337" w14:paraId="62084931" w14:textId="77777777" w:rsidTr="00AA3637">
        <w:trPr>
          <w:jc w:val="center"/>
        </w:trPr>
        <w:tc>
          <w:tcPr>
            <w:tcW w:w="3537" w:type="dxa"/>
          </w:tcPr>
          <w:p w14:paraId="4AD02B00" w14:textId="77777777" w:rsidR="00937FF1" w:rsidRPr="00527337" w:rsidRDefault="00937FF1" w:rsidP="00AA3637">
            <w:pPr>
              <w:pStyle w:val="Tabletext"/>
              <w:keepLines/>
              <w:tabs>
                <w:tab w:val="left" w:leader="dot" w:pos="7938"/>
                <w:tab w:val="center" w:pos="9526"/>
              </w:tabs>
              <w:ind w:left="567" w:hanging="567"/>
            </w:pPr>
            <w:r w:rsidRPr="00527337">
              <w:t xml:space="preserve">Antenna scan time </w:t>
            </w:r>
          </w:p>
        </w:tc>
        <w:tc>
          <w:tcPr>
            <w:tcW w:w="1786" w:type="dxa"/>
          </w:tcPr>
          <w:p w14:paraId="2F0E8E6B" w14:textId="77777777" w:rsidR="00937FF1" w:rsidRPr="00527337" w:rsidRDefault="00937FF1" w:rsidP="00AA3637">
            <w:pPr>
              <w:pStyle w:val="Tabletext"/>
              <w:keepLines/>
              <w:tabs>
                <w:tab w:val="left" w:leader="dot" w:pos="7938"/>
                <w:tab w:val="center" w:pos="9526"/>
              </w:tabs>
              <w:ind w:left="567" w:hanging="567"/>
              <w:jc w:val="center"/>
            </w:pPr>
            <w:r w:rsidRPr="00527337">
              <w:t>s</w:t>
            </w:r>
          </w:p>
        </w:tc>
        <w:tc>
          <w:tcPr>
            <w:tcW w:w="4316" w:type="dxa"/>
            <w:gridSpan w:val="3"/>
          </w:tcPr>
          <w:p w14:paraId="5C7A7C88" w14:textId="77777777" w:rsidR="00937FF1" w:rsidRPr="00527337" w:rsidRDefault="00937FF1" w:rsidP="00AA3637">
            <w:pPr>
              <w:pStyle w:val="Tabletext"/>
              <w:keepLines/>
              <w:tabs>
                <w:tab w:val="left" w:leader="dot" w:pos="7938"/>
                <w:tab w:val="center" w:pos="9526"/>
              </w:tabs>
              <w:ind w:left="567" w:hanging="567"/>
              <w:jc w:val="center"/>
            </w:pPr>
            <w:r w:rsidRPr="00527337">
              <w:t>2.4/1.25</w:t>
            </w:r>
          </w:p>
        </w:tc>
      </w:tr>
      <w:tr w:rsidR="00937FF1" w:rsidRPr="00527337" w14:paraId="1979919A" w14:textId="77777777" w:rsidTr="00AA3637">
        <w:trPr>
          <w:jc w:val="center"/>
        </w:trPr>
        <w:tc>
          <w:tcPr>
            <w:tcW w:w="3537" w:type="dxa"/>
          </w:tcPr>
          <w:p w14:paraId="72ECCA31" w14:textId="77777777" w:rsidR="00937FF1" w:rsidRPr="00527337" w:rsidRDefault="00937FF1" w:rsidP="00AA3637">
            <w:pPr>
              <w:pStyle w:val="Tabletext"/>
              <w:keepLines/>
              <w:tabs>
                <w:tab w:val="left" w:leader="dot" w:pos="7938"/>
                <w:tab w:val="center" w:pos="9526"/>
              </w:tabs>
            </w:pPr>
            <w:r w:rsidRPr="00527337">
              <w:t xml:space="preserve">Antenna horizontal beamwidth </w:t>
            </w:r>
          </w:p>
        </w:tc>
        <w:tc>
          <w:tcPr>
            <w:tcW w:w="1786" w:type="dxa"/>
          </w:tcPr>
          <w:p w14:paraId="0115C180"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4316" w:type="dxa"/>
            <w:gridSpan w:val="3"/>
          </w:tcPr>
          <w:p w14:paraId="3AACFD2E" w14:textId="77777777" w:rsidR="00937FF1" w:rsidRPr="00527337" w:rsidRDefault="00937FF1" w:rsidP="00AA3637">
            <w:pPr>
              <w:pStyle w:val="Tabletext"/>
              <w:keepLines/>
              <w:tabs>
                <w:tab w:val="left" w:leader="dot" w:pos="7938"/>
                <w:tab w:val="center" w:pos="9526"/>
              </w:tabs>
              <w:ind w:left="567" w:hanging="567"/>
              <w:jc w:val="center"/>
            </w:pPr>
            <w:r w:rsidRPr="00527337">
              <w:t>2.0</w:t>
            </w:r>
          </w:p>
        </w:tc>
      </w:tr>
      <w:tr w:rsidR="00937FF1" w:rsidRPr="00527337" w14:paraId="31B543B8" w14:textId="77777777" w:rsidTr="00AA3637">
        <w:trPr>
          <w:jc w:val="center"/>
        </w:trPr>
        <w:tc>
          <w:tcPr>
            <w:tcW w:w="3537" w:type="dxa"/>
          </w:tcPr>
          <w:p w14:paraId="67D36F40" w14:textId="77777777" w:rsidR="00937FF1" w:rsidRPr="00527337" w:rsidRDefault="00937FF1" w:rsidP="00AA3637">
            <w:pPr>
              <w:pStyle w:val="Tabletext"/>
              <w:keepLines/>
              <w:tabs>
                <w:tab w:val="left" w:leader="dot" w:pos="7938"/>
                <w:tab w:val="center" w:pos="9526"/>
              </w:tabs>
              <w:ind w:left="567" w:hanging="567"/>
            </w:pPr>
            <w:r w:rsidRPr="00527337">
              <w:t xml:space="preserve">Antenna vertical beamwidth </w:t>
            </w:r>
          </w:p>
        </w:tc>
        <w:tc>
          <w:tcPr>
            <w:tcW w:w="1786" w:type="dxa"/>
          </w:tcPr>
          <w:p w14:paraId="355FCDD5"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4316" w:type="dxa"/>
            <w:gridSpan w:val="3"/>
          </w:tcPr>
          <w:p w14:paraId="37682737" w14:textId="77777777" w:rsidR="00937FF1" w:rsidRPr="00527337" w:rsidRDefault="00937FF1" w:rsidP="00AA3637">
            <w:pPr>
              <w:pStyle w:val="Tabletext"/>
              <w:keepLines/>
              <w:tabs>
                <w:tab w:val="left" w:leader="dot" w:pos="7938"/>
                <w:tab w:val="center" w:pos="9526"/>
              </w:tabs>
              <w:ind w:left="567" w:hanging="567"/>
              <w:jc w:val="center"/>
            </w:pPr>
            <w:r w:rsidRPr="00527337">
              <w:t>30.0</w:t>
            </w:r>
          </w:p>
        </w:tc>
      </w:tr>
      <w:tr w:rsidR="00937FF1" w:rsidRPr="00527337" w14:paraId="65FC7292" w14:textId="77777777" w:rsidTr="00AA3637">
        <w:trPr>
          <w:jc w:val="center"/>
        </w:trPr>
        <w:tc>
          <w:tcPr>
            <w:tcW w:w="3537" w:type="dxa"/>
          </w:tcPr>
          <w:p w14:paraId="11F3C26A" w14:textId="77777777" w:rsidR="00937FF1" w:rsidRPr="00527337" w:rsidRDefault="00937FF1" w:rsidP="00AA3637">
            <w:pPr>
              <w:pStyle w:val="Tabletext"/>
              <w:keepLines/>
              <w:tabs>
                <w:tab w:val="left" w:leader="dot" w:pos="7938"/>
                <w:tab w:val="center" w:pos="9526"/>
              </w:tabs>
              <w:ind w:left="567" w:hanging="567"/>
            </w:pPr>
            <w:r w:rsidRPr="00527337">
              <w:t>Polarization</w:t>
            </w:r>
          </w:p>
        </w:tc>
        <w:tc>
          <w:tcPr>
            <w:tcW w:w="1786" w:type="dxa"/>
          </w:tcPr>
          <w:p w14:paraId="4F760472" w14:textId="77777777" w:rsidR="00937FF1" w:rsidRPr="00527337" w:rsidRDefault="00937FF1" w:rsidP="00AA3637">
            <w:pPr>
              <w:pStyle w:val="Tabletext"/>
              <w:jc w:val="center"/>
            </w:pPr>
          </w:p>
        </w:tc>
        <w:tc>
          <w:tcPr>
            <w:tcW w:w="4316" w:type="dxa"/>
            <w:gridSpan w:val="3"/>
          </w:tcPr>
          <w:p w14:paraId="7D955C22" w14:textId="77777777" w:rsidR="00937FF1" w:rsidRPr="00527337" w:rsidRDefault="00937FF1" w:rsidP="00AA3637">
            <w:pPr>
              <w:pStyle w:val="Tabletext"/>
              <w:keepLines/>
              <w:tabs>
                <w:tab w:val="left" w:leader="dot" w:pos="7938"/>
                <w:tab w:val="center" w:pos="9526"/>
              </w:tabs>
              <w:ind w:left="567" w:hanging="567"/>
              <w:jc w:val="center"/>
            </w:pPr>
            <w:r w:rsidRPr="00527337">
              <w:t>Horizontal</w:t>
            </w:r>
          </w:p>
        </w:tc>
      </w:tr>
    </w:tbl>
    <w:p w14:paraId="20C42C60" w14:textId="77777777" w:rsidR="00937FF1" w:rsidRDefault="00937FF1" w:rsidP="00937FF1">
      <w:pPr>
        <w:pStyle w:val="Tablefin"/>
      </w:pPr>
    </w:p>
    <w:p w14:paraId="20E7107B" w14:textId="77777777" w:rsidR="00937FF1" w:rsidRPr="00E817E6" w:rsidRDefault="00937FF1" w:rsidP="00937FF1">
      <w:pPr>
        <w:pStyle w:val="Heading2"/>
        <w:rPr>
          <w:lang w:val="en-US"/>
        </w:rPr>
      </w:pPr>
      <w:r w:rsidRPr="00E817E6">
        <w:rPr>
          <w:lang w:val="en-US"/>
        </w:rPr>
        <w:t>1.2</w:t>
      </w:r>
      <w:r w:rsidRPr="00E817E6">
        <w:rPr>
          <w:lang w:val="en-US"/>
        </w:rPr>
        <w:tab/>
        <w:t>Radar receiver interference suppression features</w:t>
      </w:r>
    </w:p>
    <w:p w14:paraId="5B6FFB99" w14:textId="77777777" w:rsidR="00937FF1" w:rsidRPr="00D43998" w:rsidRDefault="00937FF1" w:rsidP="00937FF1">
      <w:pPr>
        <w:rPr>
          <w:lang w:val="en-US"/>
        </w:rPr>
      </w:pPr>
      <w:r w:rsidRPr="00D43998">
        <w:rPr>
          <w:lang w:val="en-US"/>
        </w:rPr>
        <w:t>Both of the radars employed circuitry and signal processing to mitigate interference from other co</w:t>
      </w:r>
      <w:r w:rsidRPr="00D43998">
        <w:rPr>
          <w:lang w:val="en-US"/>
        </w:rPr>
        <w:noBreakHyphen/>
        <w:t>located radars. Radars D and E use pulse-to-pulse and scan-to-scan correlators to mitigate interference from other radars. However, they do not have CFAR processing. A description of these mitigation techniques is described in Recommendation ITU-R M.1372.</w:t>
      </w:r>
    </w:p>
    <w:p w14:paraId="72141045" w14:textId="77777777" w:rsidR="00937FF1" w:rsidRPr="00D43998" w:rsidRDefault="00937FF1" w:rsidP="00937FF1">
      <w:pPr>
        <w:pStyle w:val="Heading2"/>
        <w:rPr>
          <w:lang w:val="en-US"/>
        </w:rPr>
      </w:pPr>
      <w:r w:rsidRPr="00D43998">
        <w:rPr>
          <w:lang w:val="en-US"/>
        </w:rPr>
        <w:t>1.3</w:t>
      </w:r>
      <w:r w:rsidRPr="00D43998">
        <w:rPr>
          <w:lang w:val="en-US"/>
        </w:rPr>
        <w:tab/>
        <w:t>Interfering signals and targets</w:t>
      </w:r>
    </w:p>
    <w:p w14:paraId="06C1124B" w14:textId="77777777" w:rsidR="00937FF1" w:rsidRPr="00D43998" w:rsidRDefault="00937FF1" w:rsidP="00937FF1">
      <w:pPr>
        <w:rPr>
          <w:lang w:val="en-US"/>
        </w:rPr>
      </w:pPr>
      <w:r w:rsidRPr="00D43998">
        <w:rPr>
          <w:lang w:val="en-US"/>
        </w:rPr>
        <w:t>The interfering signals included pulses and digital mobile telephony. The pulse source simulated a radiolocation input. Pulse widths of 1 </w:t>
      </w:r>
      <w:r w:rsidRPr="00527337">
        <w:t>μ</w:t>
      </w:r>
      <w:r w:rsidRPr="00D43998">
        <w:rPr>
          <w:lang w:val="en-US"/>
        </w:rPr>
        <w:t>s and 2 </w:t>
      </w:r>
      <w:r w:rsidRPr="00527337">
        <w:t>μ</w:t>
      </w:r>
      <w:r w:rsidRPr="00D43998">
        <w:rPr>
          <w:lang w:val="en-US"/>
        </w:rPr>
        <w:t>s were used, with PRFs equivalent to duty cycles of 0.1% and 1%. The digital mobile telephony source simulated two generic CDMA signals one with a bandwidth of 5 MHz and one with a bandwidth of 1.25 MHz.</w:t>
      </w:r>
    </w:p>
    <w:p w14:paraId="37E77806" w14:textId="77777777" w:rsidR="00937FF1" w:rsidRPr="00D43998" w:rsidRDefault="00937FF1" w:rsidP="00937FF1">
      <w:pPr>
        <w:rPr>
          <w:lang w:val="en-US"/>
        </w:rPr>
      </w:pPr>
      <w:r w:rsidRPr="00D43998">
        <w:rPr>
          <w:lang w:val="en-US"/>
        </w:rPr>
        <w:t>The emissions were on-tuned with the operating frequency and gated to occur with the simulated targets. The emission spectra of the CDMA interfering signals are shown below in Fig. </w:t>
      </w:r>
      <w:r>
        <w:rPr>
          <w:lang w:val="en-US"/>
        </w:rPr>
        <w:t>2</w:t>
      </w:r>
      <w:r w:rsidRPr="00D43998">
        <w:rPr>
          <w:lang w:val="en-US"/>
        </w:rPr>
        <w:t>.</w:t>
      </w:r>
    </w:p>
    <w:p w14:paraId="45F46189" w14:textId="77777777" w:rsidR="00937FF1" w:rsidRDefault="00937FF1" w:rsidP="00937FF1">
      <w:pPr>
        <w:pStyle w:val="FigureNo"/>
      </w:pPr>
      <w:r>
        <w:lastRenderedPageBreak/>
        <w:t>figure 2</w:t>
      </w:r>
    </w:p>
    <w:p w14:paraId="4B4E9910" w14:textId="77777777" w:rsidR="00937FF1" w:rsidRPr="00E817E6" w:rsidRDefault="00937FF1" w:rsidP="00901E1D">
      <w:pPr>
        <w:pStyle w:val="Figuretitle"/>
        <w:spacing w:after="240"/>
      </w:pPr>
      <w:r>
        <w:t>Generic CDMA signals</w:t>
      </w:r>
    </w:p>
    <w:p w14:paraId="2152E1EB" w14:textId="77777777" w:rsidR="00937FF1" w:rsidRPr="00527337" w:rsidRDefault="00937FF1" w:rsidP="00901E1D">
      <w:pPr>
        <w:pStyle w:val="Figure"/>
        <w:spacing w:after="240"/>
      </w:pPr>
      <w:r>
        <w:rPr>
          <w:noProof/>
          <w:lang w:val="en-US" w:eastAsia="zh-CN"/>
        </w:rPr>
        <w:object w:dxaOrig="6951" w:dyaOrig="5300" w14:anchorId="1F91715B">
          <v:shape id="_x0000_i1026" type="#_x0000_t75" style="width:322.2pt;height:246pt" o:ole="">
            <v:imagedata r:id="rId18" o:title=""/>
          </v:shape>
          <o:OLEObject Type="Embed" ProgID="CorelDRAW.Graphic.14" ShapeID="_x0000_i1026" DrawAspect="Content" ObjectID="_1678634000" r:id="rId19"/>
        </w:object>
      </w:r>
    </w:p>
    <w:p w14:paraId="03B1A574" w14:textId="77777777" w:rsidR="00937FF1" w:rsidRPr="00D43998" w:rsidRDefault="00937FF1" w:rsidP="00937FF1">
      <w:pPr>
        <w:pStyle w:val="Heading2"/>
        <w:spacing w:before="480"/>
        <w:rPr>
          <w:lang w:val="en-US"/>
        </w:rPr>
      </w:pPr>
      <w:r w:rsidRPr="00D43998">
        <w:rPr>
          <w:lang w:val="en-US"/>
        </w:rPr>
        <w:t>1.4</w:t>
      </w:r>
      <w:r w:rsidRPr="00D43998">
        <w:rPr>
          <w:lang w:val="en-US"/>
        </w:rPr>
        <w:tab/>
        <w:t>Non-fluctuating target generation</w:t>
      </w:r>
    </w:p>
    <w:p w14:paraId="512505A4" w14:textId="77777777" w:rsidR="00937FF1" w:rsidRPr="00D43998" w:rsidRDefault="00937FF1" w:rsidP="00937FF1">
      <w:pPr>
        <w:rPr>
          <w:lang w:val="en-US"/>
        </w:rPr>
      </w:pPr>
      <w:r w:rsidRPr="00D43998">
        <w:rPr>
          <w:lang w:val="en-US"/>
        </w:rPr>
        <w:t>A combination of arbitrary waveform signal generators, RF signal generators, discrete circuitry, a laptop PC and other RF components (cables, couplers, combiners, etc.) were used to generate ten equally spaced targets along a 3 nautical mile (~ 5.6 km) radial that had the same RF power level. The power level of the simulated targets was adjusted till the target probability of detection was about 90%. The ten target pulses triggered by each radar trigger all occur within the return time of one of the radar’s short-range scales, i.e. “one sweep”. Consequently, the pulses simulate ten targets along a radial; i.e. a single bearing. For adjustment of the display settings, the RF power of the target generator was set to a level so that all ten targets were visible along the radial on the PPI display with the radar’s video controls set to positions representative of normal operation. Baseline values for the software functions that controlled the target and background brilliance, hue, and contrast settings were found through experimentation by test personnel and with the assistance of the manufacturers and with professional mariners who were experienced with operating these types of radars on ships of various sizes. Once these values were determined, they were used throughout the test program for that radar.</w:t>
      </w:r>
    </w:p>
    <w:p w14:paraId="14564EC1" w14:textId="77777777" w:rsidR="00937FF1" w:rsidRPr="00D43998" w:rsidRDefault="00937FF1" w:rsidP="00937FF1">
      <w:pPr>
        <w:pStyle w:val="Heading2"/>
        <w:rPr>
          <w:lang w:val="en-US"/>
        </w:rPr>
      </w:pPr>
      <w:r w:rsidRPr="00D43998">
        <w:rPr>
          <w:lang w:val="en-US"/>
        </w:rPr>
        <w:t>1.5</w:t>
      </w:r>
      <w:r w:rsidRPr="00D43998">
        <w:rPr>
          <w:lang w:val="en-US"/>
        </w:rPr>
        <w:tab/>
        <w:t>Test results</w:t>
      </w:r>
    </w:p>
    <w:p w14:paraId="4E180459" w14:textId="77777777" w:rsidR="00937FF1" w:rsidRPr="00D43998" w:rsidRDefault="00937FF1" w:rsidP="00937FF1">
      <w:pPr>
        <w:pStyle w:val="Heading3"/>
        <w:rPr>
          <w:lang w:val="en-US"/>
        </w:rPr>
      </w:pPr>
      <w:r w:rsidRPr="00D43998">
        <w:rPr>
          <w:lang w:val="en-US"/>
        </w:rPr>
        <w:t>1.5.1</w:t>
      </w:r>
      <w:r w:rsidRPr="00D43998">
        <w:rPr>
          <w:lang w:val="en-US"/>
        </w:rPr>
        <w:tab/>
        <w:t>Radar D</w:t>
      </w:r>
    </w:p>
    <w:p w14:paraId="0A6BBA0E" w14:textId="77777777" w:rsidR="00937FF1" w:rsidRPr="00D43998" w:rsidRDefault="00937FF1" w:rsidP="00937FF1">
      <w:pPr>
        <w:rPr>
          <w:lang w:val="en-US"/>
        </w:rPr>
      </w:pPr>
      <w:r w:rsidRPr="00D43998">
        <w:rPr>
          <w:lang w:val="en-US"/>
        </w:rPr>
        <w:t xml:space="preserve">For Radar D it was possible to observe the effect that the unwanted signals had on individual targets. For each unwanted signal, it was possible to count the decrease in the number of targets that were visible on the PPI as the </w:t>
      </w:r>
      <w:r w:rsidRPr="00D43998">
        <w:rPr>
          <w:i/>
          <w:lang w:val="en-US"/>
        </w:rPr>
        <w:t>I</w:t>
      </w:r>
      <w:r w:rsidRPr="00D43998">
        <w:rPr>
          <w:lang w:val="en-US"/>
        </w:rPr>
        <w:t>/</w:t>
      </w:r>
      <w:r w:rsidRPr="00D43998">
        <w:rPr>
          <w:i/>
          <w:lang w:val="en-US"/>
        </w:rPr>
        <w:t>N</w:t>
      </w:r>
      <w:r w:rsidRPr="00D43998">
        <w:rPr>
          <w:lang w:val="en-US"/>
        </w:rPr>
        <w:t xml:space="preserve"> level was increased. Target counts were made at each </w:t>
      </w:r>
      <w:r w:rsidRPr="00D43998">
        <w:rPr>
          <w:i/>
          <w:lang w:val="en-US"/>
        </w:rPr>
        <w:t>I</w:t>
      </w:r>
      <w:r w:rsidRPr="00D43998">
        <w:rPr>
          <w:lang w:val="en-US"/>
        </w:rPr>
        <w:t>/</w:t>
      </w:r>
      <w:r w:rsidRPr="00D43998">
        <w:rPr>
          <w:i/>
          <w:lang w:val="en-US"/>
        </w:rPr>
        <w:t>N</w:t>
      </w:r>
      <w:r w:rsidRPr="00D43998">
        <w:rPr>
          <w:lang w:val="en-US"/>
        </w:rPr>
        <w:t xml:space="preserve"> level for each type of interference. A baseline target probability of detection, </w:t>
      </w:r>
      <w:r w:rsidRPr="00D43998">
        <w:rPr>
          <w:i/>
          <w:iCs/>
          <w:lang w:val="en-US"/>
        </w:rPr>
        <w:t>P</w:t>
      </w:r>
      <w:r w:rsidRPr="00D43998">
        <w:rPr>
          <w:i/>
          <w:iCs/>
          <w:vertAlign w:val="subscript"/>
          <w:lang w:val="en-US"/>
        </w:rPr>
        <w:t>d</w:t>
      </w:r>
      <w:r w:rsidRPr="00D43998">
        <w:rPr>
          <w:lang w:val="en-US"/>
        </w:rPr>
        <w:t>, count was performed before the beginning of each test. The results of the tests on Radar D are shown below in Fig. </w:t>
      </w:r>
      <w:r>
        <w:rPr>
          <w:lang w:val="en-US"/>
        </w:rPr>
        <w:t>3</w:t>
      </w:r>
      <w:r w:rsidRPr="00D43998">
        <w:rPr>
          <w:lang w:val="en-US"/>
        </w:rPr>
        <w:t xml:space="preserve">, which shows the target </w:t>
      </w:r>
      <w:r w:rsidRPr="00D43998">
        <w:rPr>
          <w:i/>
          <w:iCs/>
          <w:lang w:val="en-US"/>
        </w:rPr>
        <w:t>P</w:t>
      </w:r>
      <w:r w:rsidRPr="00D43998">
        <w:rPr>
          <w:i/>
          <w:iCs/>
          <w:vertAlign w:val="subscript"/>
          <w:lang w:val="en-US"/>
        </w:rPr>
        <w:t>d</w:t>
      </w:r>
      <w:r w:rsidRPr="00D43998">
        <w:rPr>
          <w:lang w:val="en-US"/>
        </w:rPr>
        <w:t xml:space="preserve"> versus the </w:t>
      </w:r>
      <w:r w:rsidRPr="00D43998">
        <w:rPr>
          <w:i/>
          <w:lang w:val="en-US"/>
        </w:rPr>
        <w:t>I</w:t>
      </w:r>
      <w:r w:rsidRPr="00D43998">
        <w:rPr>
          <w:lang w:val="en-US"/>
        </w:rPr>
        <w:t>/</w:t>
      </w:r>
      <w:r w:rsidRPr="00D43998">
        <w:rPr>
          <w:i/>
          <w:lang w:val="en-US"/>
        </w:rPr>
        <w:t>N</w:t>
      </w:r>
      <w:r w:rsidRPr="00D43998">
        <w:rPr>
          <w:lang w:val="en-US"/>
        </w:rPr>
        <w:t xml:space="preserve"> level for each type of interference. The baseline </w:t>
      </w:r>
      <w:r w:rsidRPr="00D43998">
        <w:rPr>
          <w:i/>
          <w:iCs/>
          <w:lang w:val="en-US"/>
        </w:rPr>
        <w:t>P</w:t>
      </w:r>
      <w:r w:rsidRPr="00D43998">
        <w:rPr>
          <w:i/>
          <w:iCs/>
          <w:vertAlign w:val="subscript"/>
          <w:lang w:val="en-US"/>
        </w:rPr>
        <w:t>d</w:t>
      </w:r>
      <w:r w:rsidRPr="00D43998">
        <w:rPr>
          <w:lang w:val="en-US"/>
        </w:rPr>
        <w:t xml:space="preserve"> in Fig. </w:t>
      </w:r>
      <w:r>
        <w:rPr>
          <w:lang w:val="en-US"/>
        </w:rPr>
        <w:t>3</w:t>
      </w:r>
      <w:r w:rsidRPr="00D43998">
        <w:rPr>
          <w:lang w:val="en-US"/>
        </w:rPr>
        <w:t xml:space="preserve"> is 0.92 with the 1</w:t>
      </w:r>
      <w:r w:rsidRPr="00D43998">
        <w:rPr>
          <w:lang w:val="en-US"/>
        </w:rPr>
        <w:noBreakHyphen/>
        <w:t>sigma error bars 0.016 above and below that value. Note that each point in Fig. </w:t>
      </w:r>
      <w:r>
        <w:rPr>
          <w:lang w:val="en-US"/>
        </w:rPr>
        <w:t>3</w:t>
      </w:r>
      <w:r w:rsidRPr="00D43998">
        <w:rPr>
          <w:lang w:val="en-US"/>
        </w:rPr>
        <w:t xml:space="preserve"> represents a total of 500 desired targets.</w:t>
      </w:r>
    </w:p>
    <w:p w14:paraId="61CD57E4" w14:textId="77777777" w:rsidR="00937FF1" w:rsidRPr="00D43998" w:rsidRDefault="00937FF1" w:rsidP="00937FF1">
      <w:pPr>
        <w:pStyle w:val="FigureNo"/>
        <w:rPr>
          <w:lang w:val="en-US"/>
        </w:rPr>
      </w:pPr>
      <w:r w:rsidRPr="00D43998">
        <w:rPr>
          <w:lang w:val="en-US"/>
        </w:rPr>
        <w:lastRenderedPageBreak/>
        <w:t>Figure 3</w:t>
      </w:r>
    </w:p>
    <w:p w14:paraId="1DB1B77F" w14:textId="77777777" w:rsidR="00937FF1" w:rsidRPr="00D43998" w:rsidRDefault="00937FF1" w:rsidP="00937FF1">
      <w:pPr>
        <w:pStyle w:val="Figuretitle"/>
        <w:spacing w:after="240"/>
        <w:rPr>
          <w:lang w:val="en-US"/>
        </w:rPr>
      </w:pPr>
      <w:r w:rsidRPr="00D43998">
        <w:rPr>
          <w:lang w:val="en-US"/>
        </w:rPr>
        <w:t>Radar D probability of detection curves</w:t>
      </w:r>
    </w:p>
    <w:p w14:paraId="45D94BAB" w14:textId="77777777" w:rsidR="00937FF1" w:rsidRPr="00527337" w:rsidRDefault="00937FF1" w:rsidP="00901E1D">
      <w:pPr>
        <w:pStyle w:val="Figure"/>
        <w:spacing w:after="240"/>
      </w:pPr>
      <w:r>
        <w:rPr>
          <w:noProof/>
          <w:lang w:val="en-US" w:eastAsia="zh-CN"/>
        </w:rPr>
        <w:object w:dxaOrig="8289" w:dyaOrig="7648" w14:anchorId="29B66B67">
          <v:shape id="_x0000_i1027" type="#_x0000_t75" style="width:395.1pt;height:363.9pt" o:ole="">
            <v:imagedata r:id="rId20" o:title=""/>
          </v:shape>
          <o:OLEObject Type="Embed" ProgID="CorelDRAW.Graphic.14" ShapeID="_x0000_i1027" DrawAspect="Content" ObjectID="_1678634001" r:id="rId21"/>
        </w:object>
      </w:r>
    </w:p>
    <w:p w14:paraId="3C38B25E" w14:textId="77777777" w:rsidR="00937FF1" w:rsidRPr="00D43998" w:rsidRDefault="00937FF1" w:rsidP="00937FF1">
      <w:pPr>
        <w:rPr>
          <w:lang w:val="en-US"/>
        </w:rPr>
      </w:pPr>
      <w:r w:rsidRPr="00D43998">
        <w:rPr>
          <w:lang w:val="en-US"/>
        </w:rPr>
        <w:t>Figure </w:t>
      </w:r>
      <w:r>
        <w:rPr>
          <w:lang w:val="en-US"/>
        </w:rPr>
        <w:t>3</w:t>
      </w:r>
      <w:r w:rsidRPr="00D43998">
        <w:rPr>
          <w:lang w:val="en-US"/>
        </w:rPr>
        <w:t xml:space="preserve"> shows that, except for the case of the pulsed interference, the target </w:t>
      </w:r>
      <w:r w:rsidRPr="00D43998">
        <w:rPr>
          <w:i/>
          <w:iCs/>
          <w:lang w:val="en-US"/>
        </w:rPr>
        <w:t>P</w:t>
      </w:r>
      <w:r w:rsidRPr="00D43998">
        <w:rPr>
          <w:i/>
          <w:iCs/>
          <w:vertAlign w:val="subscript"/>
          <w:lang w:val="en-US"/>
        </w:rPr>
        <w:t>d</w:t>
      </w:r>
      <w:r w:rsidRPr="00D43998">
        <w:rPr>
          <w:lang w:val="en-US"/>
        </w:rPr>
        <w:t xml:space="preserve"> was reduced below the baseline </w:t>
      </w:r>
      <w:r w:rsidRPr="00D43998">
        <w:rPr>
          <w:i/>
          <w:iCs/>
          <w:lang w:val="en-US"/>
        </w:rPr>
        <w:t>P</w:t>
      </w:r>
      <w:r w:rsidRPr="00D43998">
        <w:rPr>
          <w:i/>
          <w:iCs/>
          <w:vertAlign w:val="subscript"/>
          <w:lang w:val="en-US"/>
        </w:rPr>
        <w:t>d</w:t>
      </w:r>
      <w:r w:rsidRPr="00D43998">
        <w:rPr>
          <w:i/>
          <w:iCs/>
          <w:lang w:val="en-US"/>
        </w:rPr>
        <w:t xml:space="preserve"> </w:t>
      </w:r>
      <w:r w:rsidRPr="00D43998">
        <w:rPr>
          <w:lang w:val="en-US"/>
        </w:rPr>
        <w:t xml:space="preserve">used in these tests minus the standard deviation for </w:t>
      </w:r>
      <w:r w:rsidRPr="00D43998">
        <w:rPr>
          <w:i/>
          <w:lang w:val="en-US"/>
        </w:rPr>
        <w:t>I</w:t>
      </w:r>
      <w:r w:rsidRPr="00D43998">
        <w:rPr>
          <w:lang w:val="en-US"/>
        </w:rPr>
        <w:t>/</w:t>
      </w:r>
      <w:r w:rsidRPr="00D43998">
        <w:rPr>
          <w:i/>
          <w:lang w:val="en-US"/>
        </w:rPr>
        <w:t>N</w:t>
      </w:r>
      <w:r w:rsidRPr="00D43998">
        <w:rPr>
          <w:lang w:val="en-US"/>
        </w:rPr>
        <w:t xml:space="preserve"> values above −12 dB for the unwanted CDMA signal.</w:t>
      </w:r>
    </w:p>
    <w:p w14:paraId="661F926B" w14:textId="77777777" w:rsidR="00937FF1" w:rsidRPr="00D43998" w:rsidRDefault="00937FF1" w:rsidP="00937FF1">
      <w:pPr>
        <w:pStyle w:val="Heading3"/>
        <w:rPr>
          <w:lang w:val="en-US"/>
        </w:rPr>
      </w:pPr>
      <w:r w:rsidRPr="00D43998">
        <w:rPr>
          <w:lang w:val="en-US"/>
        </w:rPr>
        <w:t>1.5.2</w:t>
      </w:r>
      <w:r w:rsidRPr="00D43998">
        <w:rPr>
          <w:lang w:val="en-US"/>
        </w:rPr>
        <w:tab/>
        <w:t>Radar E</w:t>
      </w:r>
    </w:p>
    <w:p w14:paraId="6440FDA4" w14:textId="77777777" w:rsidR="00937FF1" w:rsidRPr="00D43998" w:rsidRDefault="00937FF1" w:rsidP="00937FF1">
      <w:pPr>
        <w:rPr>
          <w:lang w:val="en-US"/>
        </w:rPr>
      </w:pPr>
      <w:r w:rsidRPr="00D43998">
        <w:rPr>
          <w:lang w:val="en-US"/>
        </w:rPr>
        <w:t xml:space="preserve">For Radar E it was difficult to count the decrease in target </w:t>
      </w:r>
      <w:r w:rsidRPr="00D43998">
        <w:rPr>
          <w:i/>
          <w:iCs/>
          <w:lang w:val="en-US"/>
        </w:rPr>
        <w:t>P</w:t>
      </w:r>
      <w:r w:rsidRPr="00D43998">
        <w:rPr>
          <w:i/>
          <w:iCs/>
          <w:vertAlign w:val="subscript"/>
          <w:lang w:val="en-US"/>
        </w:rPr>
        <w:t>d</w:t>
      </w:r>
      <w:r w:rsidRPr="00D43998">
        <w:rPr>
          <w:lang w:val="en-US"/>
        </w:rPr>
        <w:t xml:space="preserve"> as the interference was injected into the radar’s receiver. The interference caused all of the targets to fade at the same rate no matter where they were in the string of targets. It was not possible to make individual targets “disappear” as the interference power was increased and count the number of lost targets in order to calculate the </w:t>
      </w:r>
      <w:r w:rsidRPr="00D43998">
        <w:rPr>
          <w:i/>
          <w:iCs/>
          <w:lang w:val="en-US"/>
        </w:rPr>
        <w:t>P</w:t>
      </w:r>
      <w:r w:rsidRPr="00D43998">
        <w:rPr>
          <w:i/>
          <w:iCs/>
          <w:vertAlign w:val="subscript"/>
          <w:lang w:val="en-US"/>
        </w:rPr>
        <w:t>d</w:t>
      </w:r>
      <w:r w:rsidRPr="00D43998">
        <w:rPr>
          <w:lang w:val="en-US"/>
        </w:rPr>
        <w:t xml:space="preserve">. Therefore, the data taken for Radar E reflects whether or not the appearance of all the targets was affected at each </w:t>
      </w:r>
      <w:r w:rsidRPr="00D43998">
        <w:rPr>
          <w:i/>
          <w:lang w:val="en-US"/>
        </w:rPr>
        <w:t>I</w:t>
      </w:r>
      <w:r w:rsidRPr="00D43998">
        <w:rPr>
          <w:lang w:val="en-US"/>
        </w:rPr>
        <w:t>/</w:t>
      </w:r>
      <w:r w:rsidRPr="00D43998">
        <w:rPr>
          <w:i/>
          <w:lang w:val="en-US"/>
        </w:rPr>
        <w:t>N</w:t>
      </w:r>
      <w:r w:rsidRPr="00D43998">
        <w:rPr>
          <w:lang w:val="en-US"/>
        </w:rPr>
        <w:t xml:space="preserve"> level for each type of interference. The data for Radar E is summarized below in Table 8.</w:t>
      </w:r>
    </w:p>
    <w:p w14:paraId="2C4F7690" w14:textId="77777777" w:rsidR="00937FF1" w:rsidRPr="00D43998" w:rsidRDefault="00937FF1" w:rsidP="00937FF1">
      <w:pPr>
        <w:pStyle w:val="TableNo"/>
        <w:keepLines/>
        <w:rPr>
          <w:lang w:val="en-US"/>
        </w:rPr>
      </w:pPr>
      <w:r w:rsidRPr="00D43998">
        <w:rPr>
          <w:lang w:val="en-US"/>
        </w:rPr>
        <w:lastRenderedPageBreak/>
        <w:t>TABLE 8</w:t>
      </w:r>
    </w:p>
    <w:p w14:paraId="7F84410F" w14:textId="77777777" w:rsidR="00937FF1" w:rsidRPr="00D43998" w:rsidRDefault="00937FF1" w:rsidP="00937FF1">
      <w:pPr>
        <w:pStyle w:val="Tabletitle"/>
        <w:rPr>
          <w:lang w:val="en-US"/>
        </w:rPr>
      </w:pPr>
      <w:r w:rsidRPr="00D43998">
        <w:rPr>
          <w:lang w:val="en-US"/>
        </w:rPr>
        <w:t>Radar E with gated CDMA interference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402"/>
        <w:gridCol w:w="3402"/>
      </w:tblGrid>
      <w:tr w:rsidR="00937FF1" w:rsidRPr="00527337" w14:paraId="3DEA7CDC" w14:textId="77777777" w:rsidTr="00AA3637">
        <w:trPr>
          <w:jc w:val="center"/>
        </w:trPr>
        <w:tc>
          <w:tcPr>
            <w:tcW w:w="2835" w:type="dxa"/>
          </w:tcPr>
          <w:p w14:paraId="0FC0D8FC" w14:textId="77777777" w:rsidR="00937FF1" w:rsidRPr="00527337" w:rsidRDefault="00937FF1" w:rsidP="00AA3637">
            <w:pPr>
              <w:pStyle w:val="Tablehead"/>
              <w:keepLines/>
            </w:pPr>
            <w:r w:rsidRPr="00527337">
              <w:rPr>
                <w:i/>
              </w:rPr>
              <w:t>I</w:t>
            </w:r>
            <w:r w:rsidRPr="00527337">
              <w:t>/</w:t>
            </w:r>
            <w:r w:rsidRPr="00527337">
              <w:rPr>
                <w:i/>
              </w:rPr>
              <w:t>N</w:t>
            </w:r>
            <w:r w:rsidRPr="00527337">
              <w:t xml:space="preserve"> ratio (dB)</w:t>
            </w:r>
          </w:p>
        </w:tc>
        <w:tc>
          <w:tcPr>
            <w:tcW w:w="3402" w:type="dxa"/>
          </w:tcPr>
          <w:p w14:paraId="7450EAD3" w14:textId="77777777" w:rsidR="00937FF1" w:rsidRPr="00527337" w:rsidRDefault="00937FF1" w:rsidP="00AA3637">
            <w:pPr>
              <w:pStyle w:val="Tablehead"/>
              <w:keepLines/>
            </w:pPr>
            <w:r w:rsidRPr="00527337">
              <w:t>5 MHz CDMA</w:t>
            </w:r>
          </w:p>
        </w:tc>
        <w:tc>
          <w:tcPr>
            <w:tcW w:w="3402" w:type="dxa"/>
          </w:tcPr>
          <w:p w14:paraId="5F4D9218" w14:textId="77777777" w:rsidR="00937FF1" w:rsidRPr="00527337" w:rsidRDefault="00937FF1" w:rsidP="00AA3637">
            <w:pPr>
              <w:pStyle w:val="Tablehead"/>
              <w:keepLines/>
            </w:pPr>
            <w:r w:rsidRPr="00527337">
              <w:t>1.25 MHz CDMA 2000</w:t>
            </w:r>
          </w:p>
        </w:tc>
      </w:tr>
      <w:tr w:rsidR="00937FF1" w:rsidRPr="00527337" w14:paraId="60C4E5EB" w14:textId="77777777" w:rsidTr="00AA3637">
        <w:trPr>
          <w:jc w:val="center"/>
        </w:trPr>
        <w:tc>
          <w:tcPr>
            <w:tcW w:w="2835" w:type="dxa"/>
          </w:tcPr>
          <w:p w14:paraId="67C4CB1A" w14:textId="77777777" w:rsidR="00937FF1" w:rsidRPr="00527337" w:rsidRDefault="00937FF1" w:rsidP="00AA3637">
            <w:pPr>
              <w:pStyle w:val="Tabletext"/>
              <w:keepNext/>
              <w:keepLines/>
              <w:jc w:val="center"/>
            </w:pPr>
            <w:r w:rsidRPr="00527337">
              <w:t>–12</w:t>
            </w:r>
          </w:p>
        </w:tc>
        <w:tc>
          <w:tcPr>
            <w:tcW w:w="3402" w:type="dxa"/>
          </w:tcPr>
          <w:p w14:paraId="03B093B8"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c>
          <w:tcPr>
            <w:tcW w:w="3402" w:type="dxa"/>
          </w:tcPr>
          <w:p w14:paraId="281FA335"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r>
      <w:tr w:rsidR="00937FF1" w:rsidRPr="00527337" w14:paraId="37C9396C" w14:textId="77777777" w:rsidTr="00AA3637">
        <w:trPr>
          <w:jc w:val="center"/>
        </w:trPr>
        <w:tc>
          <w:tcPr>
            <w:tcW w:w="2835" w:type="dxa"/>
          </w:tcPr>
          <w:p w14:paraId="7CB55504" w14:textId="77777777" w:rsidR="00937FF1" w:rsidRPr="00527337" w:rsidRDefault="00937FF1" w:rsidP="00AA3637">
            <w:pPr>
              <w:pStyle w:val="Tabletext"/>
              <w:keepNext/>
              <w:keepLines/>
              <w:tabs>
                <w:tab w:val="left" w:leader="dot" w:pos="7938"/>
                <w:tab w:val="center" w:pos="9526"/>
              </w:tabs>
              <w:ind w:left="567" w:hanging="567"/>
              <w:jc w:val="center"/>
            </w:pPr>
            <w:r w:rsidRPr="00527337">
              <w:t>–10</w:t>
            </w:r>
          </w:p>
        </w:tc>
        <w:tc>
          <w:tcPr>
            <w:tcW w:w="3402" w:type="dxa"/>
          </w:tcPr>
          <w:p w14:paraId="538B62D4"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c>
          <w:tcPr>
            <w:tcW w:w="3402" w:type="dxa"/>
          </w:tcPr>
          <w:p w14:paraId="255B39E8"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r>
      <w:tr w:rsidR="00937FF1" w:rsidRPr="00527337" w14:paraId="26021471" w14:textId="77777777" w:rsidTr="00AA3637">
        <w:trPr>
          <w:jc w:val="center"/>
        </w:trPr>
        <w:tc>
          <w:tcPr>
            <w:tcW w:w="2835" w:type="dxa"/>
          </w:tcPr>
          <w:p w14:paraId="3DACAA4B" w14:textId="77777777" w:rsidR="00937FF1" w:rsidRPr="00527337" w:rsidRDefault="00937FF1" w:rsidP="00AA3637">
            <w:pPr>
              <w:pStyle w:val="Tabletext"/>
              <w:keepNext/>
              <w:keepLines/>
              <w:tabs>
                <w:tab w:val="left" w:leader="dot" w:pos="7938"/>
                <w:tab w:val="center" w:pos="9526"/>
              </w:tabs>
              <w:ind w:left="567" w:hanging="567"/>
              <w:jc w:val="center"/>
            </w:pPr>
            <w:r w:rsidRPr="00527337">
              <w:t>–9</w:t>
            </w:r>
          </w:p>
        </w:tc>
        <w:tc>
          <w:tcPr>
            <w:tcW w:w="3402" w:type="dxa"/>
          </w:tcPr>
          <w:p w14:paraId="240DD2B8"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c>
          <w:tcPr>
            <w:tcW w:w="3402" w:type="dxa"/>
          </w:tcPr>
          <w:p w14:paraId="41599DA8"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r>
      <w:tr w:rsidR="00937FF1" w:rsidRPr="00527337" w14:paraId="64194E43" w14:textId="77777777" w:rsidTr="00AA3637">
        <w:trPr>
          <w:jc w:val="center"/>
        </w:trPr>
        <w:tc>
          <w:tcPr>
            <w:tcW w:w="2835" w:type="dxa"/>
          </w:tcPr>
          <w:p w14:paraId="38D707CC" w14:textId="77777777" w:rsidR="00937FF1" w:rsidRPr="00527337" w:rsidRDefault="00937FF1" w:rsidP="00AA3637">
            <w:pPr>
              <w:pStyle w:val="Tabletext"/>
              <w:keepNext/>
              <w:keepLines/>
              <w:tabs>
                <w:tab w:val="left" w:leader="dot" w:pos="7938"/>
                <w:tab w:val="center" w:pos="9526"/>
              </w:tabs>
              <w:ind w:left="567" w:hanging="567"/>
              <w:jc w:val="center"/>
            </w:pPr>
            <w:r w:rsidRPr="00527337">
              <w:t>–6</w:t>
            </w:r>
          </w:p>
        </w:tc>
        <w:tc>
          <w:tcPr>
            <w:tcW w:w="3402" w:type="dxa"/>
          </w:tcPr>
          <w:p w14:paraId="2C52E14C" w14:textId="77777777" w:rsidR="00937FF1" w:rsidRPr="00527337" w:rsidRDefault="00937FF1" w:rsidP="00AA3637">
            <w:pPr>
              <w:pStyle w:val="Tabletext"/>
              <w:keepNext/>
              <w:keepLines/>
              <w:tabs>
                <w:tab w:val="left" w:leader="dot" w:pos="7938"/>
                <w:tab w:val="center" w:pos="9526"/>
              </w:tabs>
              <w:ind w:left="567" w:hanging="567"/>
            </w:pPr>
            <w:r w:rsidRPr="00527337">
              <w:t>Targets dimmed</w:t>
            </w:r>
          </w:p>
        </w:tc>
        <w:tc>
          <w:tcPr>
            <w:tcW w:w="3402" w:type="dxa"/>
          </w:tcPr>
          <w:p w14:paraId="0299DF54" w14:textId="77777777" w:rsidR="00937FF1" w:rsidRPr="00527337" w:rsidRDefault="00937FF1" w:rsidP="00AA3637">
            <w:pPr>
              <w:pStyle w:val="Tabletext"/>
              <w:keepNext/>
              <w:keepLines/>
              <w:tabs>
                <w:tab w:val="left" w:leader="dot" w:pos="7938"/>
                <w:tab w:val="center" w:pos="9526"/>
              </w:tabs>
              <w:ind w:left="567" w:hanging="567"/>
            </w:pPr>
            <w:r w:rsidRPr="00527337">
              <w:t>Targets dimmed</w:t>
            </w:r>
          </w:p>
        </w:tc>
      </w:tr>
      <w:tr w:rsidR="00937FF1" w:rsidRPr="00527337" w14:paraId="24D5A5C6" w14:textId="77777777" w:rsidTr="00AA3637">
        <w:trPr>
          <w:jc w:val="center"/>
        </w:trPr>
        <w:tc>
          <w:tcPr>
            <w:tcW w:w="2835" w:type="dxa"/>
          </w:tcPr>
          <w:p w14:paraId="39DC5BC0" w14:textId="77777777" w:rsidR="00937FF1" w:rsidRPr="00527337" w:rsidRDefault="00937FF1" w:rsidP="00AA3637">
            <w:pPr>
              <w:pStyle w:val="Tabletext"/>
              <w:keepLines/>
              <w:tabs>
                <w:tab w:val="left" w:leader="dot" w:pos="7938"/>
                <w:tab w:val="center" w:pos="9526"/>
              </w:tabs>
              <w:ind w:left="567" w:hanging="567"/>
              <w:jc w:val="center"/>
            </w:pPr>
            <w:r w:rsidRPr="00527337">
              <w:t>–3</w:t>
            </w:r>
          </w:p>
        </w:tc>
        <w:tc>
          <w:tcPr>
            <w:tcW w:w="3402" w:type="dxa"/>
          </w:tcPr>
          <w:p w14:paraId="55B8A572" w14:textId="77777777" w:rsidR="00937FF1" w:rsidRPr="00527337" w:rsidRDefault="00937FF1" w:rsidP="00AA3637">
            <w:pPr>
              <w:pStyle w:val="Tabletext"/>
              <w:keepLines/>
              <w:tabs>
                <w:tab w:val="left" w:leader="dot" w:pos="7938"/>
                <w:tab w:val="center" w:pos="9526"/>
              </w:tabs>
              <w:ind w:left="567" w:hanging="567"/>
            </w:pPr>
            <w:r w:rsidRPr="00527337">
              <w:t>Targets dimmed</w:t>
            </w:r>
          </w:p>
        </w:tc>
        <w:tc>
          <w:tcPr>
            <w:tcW w:w="3402" w:type="dxa"/>
          </w:tcPr>
          <w:p w14:paraId="27AFF84F" w14:textId="77777777" w:rsidR="00937FF1" w:rsidRPr="00527337" w:rsidRDefault="00937FF1" w:rsidP="00AA3637">
            <w:pPr>
              <w:pStyle w:val="Tabletext"/>
              <w:keepLines/>
              <w:tabs>
                <w:tab w:val="left" w:leader="dot" w:pos="7938"/>
                <w:tab w:val="center" w:pos="9526"/>
              </w:tabs>
              <w:ind w:left="567" w:hanging="567"/>
            </w:pPr>
            <w:r w:rsidRPr="00527337">
              <w:t>Targets dimmed</w:t>
            </w:r>
          </w:p>
        </w:tc>
      </w:tr>
      <w:tr w:rsidR="00937FF1" w:rsidRPr="00527337" w14:paraId="79463225" w14:textId="77777777" w:rsidTr="00AA3637">
        <w:trPr>
          <w:jc w:val="center"/>
        </w:trPr>
        <w:tc>
          <w:tcPr>
            <w:tcW w:w="2835" w:type="dxa"/>
          </w:tcPr>
          <w:p w14:paraId="334563D0" w14:textId="77777777" w:rsidR="00937FF1" w:rsidRPr="00527337" w:rsidRDefault="00937FF1" w:rsidP="00AA3637">
            <w:pPr>
              <w:pStyle w:val="Tabletext"/>
              <w:keepLines/>
              <w:tabs>
                <w:tab w:val="left" w:leader="dot" w:pos="7938"/>
                <w:tab w:val="center" w:pos="9526"/>
              </w:tabs>
              <w:ind w:left="567" w:hanging="567"/>
              <w:jc w:val="center"/>
            </w:pPr>
            <w:r w:rsidRPr="00527337">
              <w:t>0</w:t>
            </w:r>
          </w:p>
        </w:tc>
        <w:tc>
          <w:tcPr>
            <w:tcW w:w="3402" w:type="dxa"/>
          </w:tcPr>
          <w:p w14:paraId="0812F5F6"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c>
          <w:tcPr>
            <w:tcW w:w="3402" w:type="dxa"/>
          </w:tcPr>
          <w:p w14:paraId="5A729836"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r>
      <w:tr w:rsidR="00937FF1" w:rsidRPr="00527337" w14:paraId="1BD8A4CE" w14:textId="77777777" w:rsidTr="00AA3637">
        <w:trPr>
          <w:jc w:val="center"/>
        </w:trPr>
        <w:tc>
          <w:tcPr>
            <w:tcW w:w="2835" w:type="dxa"/>
          </w:tcPr>
          <w:p w14:paraId="14FEB02D" w14:textId="77777777" w:rsidR="00937FF1" w:rsidRPr="00527337" w:rsidRDefault="00937FF1" w:rsidP="00AA3637">
            <w:pPr>
              <w:pStyle w:val="Tabletext"/>
              <w:keepLines/>
              <w:tabs>
                <w:tab w:val="left" w:leader="dot" w:pos="7938"/>
                <w:tab w:val="center" w:pos="9526"/>
              </w:tabs>
              <w:ind w:left="567" w:hanging="567"/>
              <w:jc w:val="center"/>
            </w:pPr>
            <w:r w:rsidRPr="00527337">
              <w:t>3</w:t>
            </w:r>
          </w:p>
        </w:tc>
        <w:tc>
          <w:tcPr>
            <w:tcW w:w="3402" w:type="dxa"/>
          </w:tcPr>
          <w:p w14:paraId="09B97635"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c>
          <w:tcPr>
            <w:tcW w:w="3402" w:type="dxa"/>
          </w:tcPr>
          <w:p w14:paraId="2AF88A26"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r>
      <w:tr w:rsidR="00937FF1" w:rsidRPr="00527337" w14:paraId="7B142FDC" w14:textId="77777777" w:rsidTr="00AA3637">
        <w:trPr>
          <w:jc w:val="center"/>
        </w:trPr>
        <w:tc>
          <w:tcPr>
            <w:tcW w:w="2835" w:type="dxa"/>
          </w:tcPr>
          <w:p w14:paraId="613733DF" w14:textId="77777777" w:rsidR="00937FF1" w:rsidRPr="00527337" w:rsidRDefault="00937FF1" w:rsidP="00AA3637">
            <w:pPr>
              <w:pStyle w:val="Tabletext"/>
              <w:keepLines/>
              <w:tabs>
                <w:tab w:val="left" w:leader="dot" w:pos="7938"/>
                <w:tab w:val="center" w:pos="9526"/>
              </w:tabs>
              <w:ind w:left="567" w:hanging="567"/>
              <w:jc w:val="center"/>
            </w:pPr>
            <w:r w:rsidRPr="00527337">
              <w:t>6</w:t>
            </w:r>
          </w:p>
        </w:tc>
        <w:tc>
          <w:tcPr>
            <w:tcW w:w="3402" w:type="dxa"/>
          </w:tcPr>
          <w:p w14:paraId="1DCDE554"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c>
          <w:tcPr>
            <w:tcW w:w="3402" w:type="dxa"/>
          </w:tcPr>
          <w:p w14:paraId="7EE38FE5"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r>
    </w:tbl>
    <w:p w14:paraId="507D0BDF" w14:textId="77777777" w:rsidR="00937FF1" w:rsidRPr="00527337" w:rsidRDefault="00937FF1" w:rsidP="00937FF1">
      <w:pPr>
        <w:pStyle w:val="Tablefin"/>
      </w:pPr>
    </w:p>
    <w:p w14:paraId="683D5B14" w14:textId="77777777" w:rsidR="00937FF1" w:rsidRPr="00D43998" w:rsidRDefault="00937FF1" w:rsidP="00937FF1">
      <w:pPr>
        <w:rPr>
          <w:lang w:val="en-US"/>
        </w:rPr>
      </w:pPr>
      <w:r w:rsidRPr="00D43998">
        <w:rPr>
          <w:lang w:val="en-US"/>
        </w:rPr>
        <w:t xml:space="preserve">The data in Table 8 show that the unwanted CDMA signals affected the visibility of the targets for Radar E on its PPI at an </w:t>
      </w:r>
      <w:r w:rsidRPr="00D43998">
        <w:rPr>
          <w:i/>
          <w:lang w:val="en-US"/>
        </w:rPr>
        <w:t>I</w:t>
      </w:r>
      <w:r w:rsidRPr="00D43998">
        <w:rPr>
          <w:lang w:val="en-US"/>
        </w:rPr>
        <w:t>/</w:t>
      </w:r>
      <w:r w:rsidRPr="00D43998">
        <w:rPr>
          <w:i/>
          <w:lang w:val="en-US"/>
        </w:rPr>
        <w:t>N</w:t>
      </w:r>
      <w:r w:rsidRPr="00D43998">
        <w:rPr>
          <w:lang w:val="en-US"/>
        </w:rPr>
        <w:t xml:space="preserve"> level of –6 dB.</w:t>
      </w:r>
      <w:r>
        <w:rPr>
          <w:lang w:val="en-US"/>
        </w:rPr>
        <w:t xml:space="preserve"> </w:t>
      </w:r>
      <w:r w:rsidRPr="00D43998">
        <w:rPr>
          <w:lang w:val="en-US"/>
        </w:rPr>
        <w:t xml:space="preserve">At that level the brightness of the targets on the PPI was noticeably dimmed from their baseline state. At </w:t>
      </w:r>
      <w:r w:rsidRPr="00D43998">
        <w:rPr>
          <w:i/>
          <w:lang w:val="en-US"/>
        </w:rPr>
        <w:t>I</w:t>
      </w:r>
      <w:r w:rsidRPr="00D43998">
        <w:rPr>
          <w:lang w:val="en-US"/>
        </w:rPr>
        <w:t>/</w:t>
      </w:r>
      <w:r w:rsidRPr="00D43998">
        <w:rPr>
          <w:i/>
          <w:lang w:val="en-US"/>
        </w:rPr>
        <w:t>N</w:t>
      </w:r>
      <w:r w:rsidRPr="00D43998">
        <w:rPr>
          <w:lang w:val="en-US"/>
        </w:rPr>
        <w:t xml:space="preserve"> levels of 0 dB and above, the targets had dimmed so much that they were no longer visible on the PPI.</w:t>
      </w:r>
    </w:p>
    <w:p w14:paraId="14DBEBC7" w14:textId="77777777" w:rsidR="00937FF1" w:rsidRPr="00D43998" w:rsidRDefault="00937FF1" w:rsidP="00937FF1">
      <w:pPr>
        <w:rPr>
          <w:lang w:val="en-US"/>
        </w:rPr>
      </w:pPr>
      <w:r w:rsidRPr="00D43998">
        <w:rPr>
          <w:lang w:val="en-US"/>
        </w:rPr>
        <w:t>For Radar E, the gated 2.0 and 1.0 </w:t>
      </w:r>
      <w:r w:rsidRPr="00527337">
        <w:t>μ</w:t>
      </w:r>
      <w:r w:rsidRPr="00D43998">
        <w:rPr>
          <w:lang w:val="en-US"/>
        </w:rPr>
        <w:t xml:space="preserve">s pulsed interference with duty cycles of 0.1 and 1.0% did not affect the visibility of the targets on the PPI at the highest </w:t>
      </w:r>
      <w:r w:rsidRPr="00D43998">
        <w:rPr>
          <w:i/>
          <w:lang w:val="en-US"/>
        </w:rPr>
        <w:t>I</w:t>
      </w:r>
      <w:r w:rsidRPr="00D43998">
        <w:rPr>
          <w:lang w:val="en-US"/>
        </w:rPr>
        <w:t>/</w:t>
      </w:r>
      <w:r w:rsidRPr="00D43998">
        <w:rPr>
          <w:i/>
          <w:lang w:val="en-US"/>
        </w:rPr>
        <w:t>N</w:t>
      </w:r>
      <w:r w:rsidRPr="00D43998">
        <w:rPr>
          <w:lang w:val="en-US"/>
        </w:rPr>
        <w:t xml:space="preserve"> level, which was 40 dB.</w:t>
      </w:r>
    </w:p>
    <w:p w14:paraId="53F0FF24" w14:textId="77777777" w:rsidR="00937FF1" w:rsidRPr="00D43998" w:rsidRDefault="00937FF1" w:rsidP="00937FF1">
      <w:pPr>
        <w:pStyle w:val="Heading2"/>
        <w:rPr>
          <w:lang w:val="en-US"/>
        </w:rPr>
      </w:pPr>
      <w:r w:rsidRPr="00D43998">
        <w:rPr>
          <w:lang w:val="en-US"/>
        </w:rPr>
        <w:t>1.6</w:t>
      </w:r>
      <w:r w:rsidRPr="00D43998">
        <w:rPr>
          <w:lang w:val="en-US"/>
        </w:rPr>
        <w:tab/>
        <w:t>Summary of trials results</w:t>
      </w:r>
    </w:p>
    <w:p w14:paraId="5F78FDB7" w14:textId="77777777" w:rsidR="00937FF1" w:rsidRPr="00D43998" w:rsidRDefault="00937FF1" w:rsidP="00937FF1">
      <w:pPr>
        <w:rPr>
          <w:lang w:val="en-US"/>
        </w:rPr>
      </w:pPr>
      <w:r w:rsidRPr="00D43998">
        <w:rPr>
          <w:lang w:val="en-US"/>
        </w:rPr>
        <w:t xml:space="preserve">Radar trials were performed to determine for specific radars and interference sources an </w:t>
      </w:r>
      <w:r w:rsidRPr="00D43998">
        <w:rPr>
          <w:i/>
          <w:lang w:val="en-US"/>
        </w:rPr>
        <w:t>I</w:t>
      </w:r>
      <w:r w:rsidRPr="00D43998">
        <w:rPr>
          <w:lang w:val="en-US"/>
        </w:rPr>
        <w:t>/</w:t>
      </w:r>
      <w:r w:rsidRPr="00D43998">
        <w:rPr>
          <w:i/>
          <w:lang w:val="en-US"/>
        </w:rPr>
        <w:t>N</w:t>
      </w:r>
      <w:r w:rsidRPr="00D43998">
        <w:rPr>
          <w:lang w:val="en-US"/>
        </w:rPr>
        <w:t xml:space="preserve"> level for which there is “no effect” from the interference (i.e. the radar is operating at its baseline condition). Unprocessed radar returns commonly known as “blips” or “raw video” were observed and/or counted as targets in these tests.</w:t>
      </w:r>
    </w:p>
    <w:p w14:paraId="3FAA3610" w14:textId="77777777" w:rsidR="00937FF1" w:rsidRPr="00D43998" w:rsidRDefault="00937FF1" w:rsidP="00937FF1">
      <w:pPr>
        <w:rPr>
          <w:lang w:val="en-US"/>
        </w:rPr>
      </w:pPr>
      <w:r w:rsidRPr="00D43998">
        <w:rPr>
          <w:lang w:val="en-US"/>
        </w:rPr>
        <w:t xml:space="preserve">This “no effect” level is qualified as relative to a 90% probability of a single-scan detection and is summarized below in terms of </w:t>
      </w:r>
      <w:r w:rsidRPr="00D43998">
        <w:rPr>
          <w:i/>
          <w:lang w:val="en-US"/>
        </w:rPr>
        <w:t>I</w:t>
      </w:r>
      <w:r w:rsidRPr="00D43998">
        <w:rPr>
          <w:lang w:val="en-US"/>
        </w:rPr>
        <w:t>/</w:t>
      </w:r>
      <w:r w:rsidRPr="00D43998">
        <w:rPr>
          <w:i/>
          <w:lang w:val="en-US"/>
        </w:rPr>
        <w:t>N</w:t>
      </w:r>
      <w:r w:rsidRPr="00D43998">
        <w:rPr>
          <w:lang w:val="en-US"/>
        </w:rPr>
        <w:t xml:space="preserve"> for each radar and interference source. The results are summarized in Table 9. Determining the acceptable amount of interference for these types of radars can be somewhat subjective due to the eyesight and experience of the radar operator looking at the PPI counting targets and grading the brightness of the targets themselves. However, due to the radar’s design, there is no other way for these tests to be performed other than for the operator/tester to observe the targets on the radar’s PPI.</w:t>
      </w:r>
    </w:p>
    <w:p w14:paraId="7FE8E2D1" w14:textId="77777777" w:rsidR="00937FF1" w:rsidRPr="00527337" w:rsidRDefault="00937FF1" w:rsidP="00937FF1">
      <w:pPr>
        <w:pStyle w:val="TableNo"/>
      </w:pPr>
      <w:r w:rsidRPr="00527337">
        <w:t>TABLE 9</w:t>
      </w:r>
    </w:p>
    <w:p w14:paraId="2452786B" w14:textId="77777777" w:rsidR="00937FF1" w:rsidRPr="00527337" w:rsidRDefault="00937FF1" w:rsidP="00937FF1">
      <w:pPr>
        <w:pStyle w:val="Tabletitle"/>
      </w:pPr>
      <w:r w:rsidRPr="00527337">
        <w:t>Summary of results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93"/>
        <w:gridCol w:w="2966"/>
        <w:gridCol w:w="2780"/>
      </w:tblGrid>
      <w:tr w:rsidR="00937FF1" w:rsidRPr="00527337" w14:paraId="6016255B" w14:textId="77777777" w:rsidTr="00AA3637">
        <w:trPr>
          <w:jc w:val="center"/>
        </w:trPr>
        <w:tc>
          <w:tcPr>
            <w:tcW w:w="2977" w:type="dxa"/>
            <w:vAlign w:val="center"/>
          </w:tcPr>
          <w:p w14:paraId="0AE26A87" w14:textId="77777777" w:rsidR="00937FF1" w:rsidRPr="00527337" w:rsidRDefault="00937FF1" w:rsidP="00AA3637">
            <w:pPr>
              <w:pStyle w:val="Tablehead"/>
            </w:pPr>
            <w:r w:rsidRPr="00527337">
              <w:t>Interference source</w:t>
            </w:r>
          </w:p>
        </w:tc>
        <w:tc>
          <w:tcPr>
            <w:tcW w:w="2268" w:type="dxa"/>
            <w:vAlign w:val="center"/>
          </w:tcPr>
          <w:p w14:paraId="2B1D85BA" w14:textId="77777777" w:rsidR="00937FF1" w:rsidRPr="00527337" w:rsidRDefault="00937FF1" w:rsidP="00AA3637">
            <w:pPr>
              <w:pStyle w:val="Tablehead"/>
            </w:pPr>
            <w:r w:rsidRPr="00527337">
              <w:t>Radar</w:t>
            </w:r>
            <w:r w:rsidRPr="00527337">
              <w:br/>
              <w:t>D</w:t>
            </w:r>
          </w:p>
        </w:tc>
        <w:tc>
          <w:tcPr>
            <w:tcW w:w="2126" w:type="dxa"/>
            <w:vAlign w:val="center"/>
          </w:tcPr>
          <w:p w14:paraId="269FEB64" w14:textId="77777777" w:rsidR="00937FF1" w:rsidRPr="00527337" w:rsidRDefault="00937FF1" w:rsidP="00AA3637">
            <w:pPr>
              <w:pStyle w:val="Tablehead"/>
            </w:pPr>
            <w:r w:rsidRPr="00527337">
              <w:t>Radar</w:t>
            </w:r>
            <w:r w:rsidRPr="00527337">
              <w:br/>
              <w:t>E</w:t>
            </w:r>
          </w:p>
        </w:tc>
      </w:tr>
      <w:tr w:rsidR="00937FF1" w:rsidRPr="00527337" w14:paraId="4E2880F2" w14:textId="77777777" w:rsidTr="00AA3637">
        <w:trPr>
          <w:jc w:val="center"/>
        </w:trPr>
        <w:tc>
          <w:tcPr>
            <w:tcW w:w="2977" w:type="dxa"/>
          </w:tcPr>
          <w:p w14:paraId="4CA3FF95" w14:textId="77777777" w:rsidR="00937FF1" w:rsidRPr="00527337" w:rsidRDefault="00937FF1" w:rsidP="00AA3637">
            <w:pPr>
              <w:pStyle w:val="Tabletext"/>
            </w:pPr>
            <w:r w:rsidRPr="00527337">
              <w:t>Pulsed 0.1</w:t>
            </w:r>
          </w:p>
        </w:tc>
        <w:tc>
          <w:tcPr>
            <w:tcW w:w="2268" w:type="dxa"/>
          </w:tcPr>
          <w:p w14:paraId="4A90C3B5" w14:textId="77777777" w:rsidR="00937FF1" w:rsidRPr="00527337" w:rsidRDefault="00937FF1" w:rsidP="00AA3637">
            <w:pPr>
              <w:pStyle w:val="Tabletext"/>
              <w:keepLines/>
              <w:tabs>
                <w:tab w:val="left" w:leader="dot" w:pos="7938"/>
                <w:tab w:val="center" w:pos="9526"/>
              </w:tabs>
              <w:ind w:left="567" w:hanging="567"/>
              <w:jc w:val="center"/>
            </w:pPr>
            <w:r w:rsidRPr="00527337">
              <w:t>+40</w:t>
            </w:r>
          </w:p>
        </w:tc>
        <w:tc>
          <w:tcPr>
            <w:tcW w:w="2126" w:type="dxa"/>
          </w:tcPr>
          <w:p w14:paraId="2EB0C2A8" w14:textId="77777777" w:rsidR="00937FF1" w:rsidRPr="00527337" w:rsidRDefault="00937FF1" w:rsidP="00AA3637">
            <w:pPr>
              <w:pStyle w:val="Tabletext"/>
              <w:keepLines/>
              <w:tabs>
                <w:tab w:val="left" w:leader="dot" w:pos="7938"/>
                <w:tab w:val="center" w:pos="9526"/>
              </w:tabs>
              <w:ind w:left="567" w:hanging="567"/>
              <w:jc w:val="center"/>
            </w:pPr>
            <w:r w:rsidRPr="00527337">
              <w:t>+40</w:t>
            </w:r>
          </w:p>
        </w:tc>
      </w:tr>
      <w:tr w:rsidR="00937FF1" w:rsidRPr="00527337" w14:paraId="35402C1F" w14:textId="77777777" w:rsidTr="00AA3637">
        <w:trPr>
          <w:jc w:val="center"/>
        </w:trPr>
        <w:tc>
          <w:tcPr>
            <w:tcW w:w="2977" w:type="dxa"/>
          </w:tcPr>
          <w:p w14:paraId="02E79C8F" w14:textId="77777777" w:rsidR="00937FF1" w:rsidRPr="00527337" w:rsidRDefault="00937FF1" w:rsidP="00AA3637">
            <w:pPr>
              <w:pStyle w:val="Tabletext"/>
              <w:keepLines/>
              <w:tabs>
                <w:tab w:val="left" w:leader="dot" w:pos="7938"/>
                <w:tab w:val="center" w:pos="9526"/>
              </w:tabs>
              <w:ind w:left="567" w:hanging="567"/>
            </w:pPr>
            <w:r w:rsidRPr="00527337">
              <w:t>Pulsed 1.0</w:t>
            </w:r>
          </w:p>
        </w:tc>
        <w:tc>
          <w:tcPr>
            <w:tcW w:w="2268" w:type="dxa"/>
          </w:tcPr>
          <w:p w14:paraId="0A6DC8DC" w14:textId="77777777" w:rsidR="00937FF1" w:rsidRPr="00527337" w:rsidRDefault="00937FF1" w:rsidP="00AA3637">
            <w:pPr>
              <w:pStyle w:val="Tabletext"/>
              <w:keepLines/>
              <w:tabs>
                <w:tab w:val="left" w:leader="dot" w:pos="7938"/>
                <w:tab w:val="center" w:pos="9526"/>
              </w:tabs>
              <w:ind w:left="567" w:hanging="567"/>
              <w:jc w:val="center"/>
            </w:pPr>
            <w:r w:rsidRPr="00527337">
              <w:t>+40</w:t>
            </w:r>
          </w:p>
        </w:tc>
        <w:tc>
          <w:tcPr>
            <w:tcW w:w="2126" w:type="dxa"/>
          </w:tcPr>
          <w:p w14:paraId="30BF4829" w14:textId="77777777" w:rsidR="00937FF1" w:rsidRPr="00527337" w:rsidRDefault="00937FF1" w:rsidP="00AA3637">
            <w:pPr>
              <w:pStyle w:val="Tabletext"/>
              <w:keepLines/>
              <w:tabs>
                <w:tab w:val="left" w:leader="dot" w:pos="7938"/>
                <w:tab w:val="center" w:pos="9526"/>
              </w:tabs>
              <w:ind w:left="567" w:hanging="567"/>
              <w:jc w:val="center"/>
            </w:pPr>
            <w:r w:rsidRPr="00527337">
              <w:t>+40</w:t>
            </w:r>
          </w:p>
        </w:tc>
      </w:tr>
      <w:tr w:rsidR="00937FF1" w:rsidRPr="00527337" w14:paraId="0B9D03CB" w14:textId="77777777" w:rsidTr="00AA3637">
        <w:trPr>
          <w:jc w:val="center"/>
        </w:trPr>
        <w:tc>
          <w:tcPr>
            <w:tcW w:w="2977" w:type="dxa"/>
          </w:tcPr>
          <w:p w14:paraId="79E966AE" w14:textId="77777777" w:rsidR="00937FF1" w:rsidRPr="00527337" w:rsidRDefault="00937FF1" w:rsidP="00AA3637">
            <w:pPr>
              <w:pStyle w:val="Tabletext"/>
              <w:keepLines/>
              <w:tabs>
                <w:tab w:val="left" w:leader="dot" w:pos="7938"/>
                <w:tab w:val="center" w:pos="9526"/>
              </w:tabs>
              <w:ind w:left="567" w:hanging="567"/>
            </w:pPr>
            <w:r w:rsidRPr="00527337">
              <w:t>1.25 MHz CDMA 2000</w:t>
            </w:r>
          </w:p>
        </w:tc>
        <w:tc>
          <w:tcPr>
            <w:tcW w:w="2268" w:type="dxa"/>
          </w:tcPr>
          <w:p w14:paraId="0A15195D" w14:textId="77777777" w:rsidR="00937FF1" w:rsidRPr="00527337" w:rsidRDefault="00937FF1" w:rsidP="00AA3637">
            <w:pPr>
              <w:pStyle w:val="Tabletext"/>
              <w:keepLines/>
              <w:tabs>
                <w:tab w:val="left" w:leader="dot" w:pos="7938"/>
                <w:tab w:val="center" w:pos="9526"/>
              </w:tabs>
              <w:ind w:left="567" w:hanging="567"/>
              <w:jc w:val="center"/>
            </w:pPr>
            <w:r w:rsidRPr="00527337">
              <w:t>–10</w:t>
            </w:r>
          </w:p>
        </w:tc>
        <w:tc>
          <w:tcPr>
            <w:tcW w:w="2126" w:type="dxa"/>
          </w:tcPr>
          <w:p w14:paraId="667AAF1E" w14:textId="77777777" w:rsidR="00937FF1" w:rsidRPr="00527337" w:rsidRDefault="00937FF1" w:rsidP="00AA3637">
            <w:pPr>
              <w:pStyle w:val="Tabletext"/>
              <w:keepLines/>
              <w:tabs>
                <w:tab w:val="left" w:leader="dot" w:pos="7938"/>
                <w:tab w:val="center" w:pos="9526"/>
              </w:tabs>
              <w:ind w:left="567" w:hanging="567"/>
              <w:jc w:val="center"/>
            </w:pPr>
            <w:r w:rsidRPr="00527337">
              <w:t>–9</w:t>
            </w:r>
          </w:p>
        </w:tc>
      </w:tr>
      <w:tr w:rsidR="00937FF1" w:rsidRPr="00527337" w14:paraId="1C17DC73" w14:textId="77777777" w:rsidTr="00AA3637">
        <w:trPr>
          <w:jc w:val="center"/>
        </w:trPr>
        <w:tc>
          <w:tcPr>
            <w:tcW w:w="2977" w:type="dxa"/>
          </w:tcPr>
          <w:p w14:paraId="21A739D2" w14:textId="77777777" w:rsidR="00937FF1" w:rsidRPr="00527337" w:rsidRDefault="00937FF1" w:rsidP="00AA3637">
            <w:pPr>
              <w:pStyle w:val="Tabletext"/>
              <w:keepLines/>
              <w:tabs>
                <w:tab w:val="left" w:leader="dot" w:pos="7938"/>
                <w:tab w:val="center" w:pos="9526"/>
              </w:tabs>
              <w:ind w:left="567" w:hanging="567"/>
            </w:pPr>
            <w:r w:rsidRPr="00527337">
              <w:t>5 MHz CDMA</w:t>
            </w:r>
          </w:p>
        </w:tc>
        <w:tc>
          <w:tcPr>
            <w:tcW w:w="2268" w:type="dxa"/>
          </w:tcPr>
          <w:p w14:paraId="2761F42C" w14:textId="77777777" w:rsidR="00937FF1" w:rsidRPr="00527337" w:rsidRDefault="00937FF1" w:rsidP="00AA3637">
            <w:pPr>
              <w:pStyle w:val="Tabletext"/>
              <w:keepLines/>
              <w:tabs>
                <w:tab w:val="left" w:leader="dot" w:pos="7938"/>
                <w:tab w:val="center" w:pos="9526"/>
              </w:tabs>
              <w:ind w:left="567" w:hanging="567"/>
              <w:jc w:val="center"/>
            </w:pPr>
            <w:r w:rsidRPr="00527337">
              <w:t>–12</w:t>
            </w:r>
          </w:p>
        </w:tc>
        <w:tc>
          <w:tcPr>
            <w:tcW w:w="2126" w:type="dxa"/>
          </w:tcPr>
          <w:p w14:paraId="73E10F60" w14:textId="77777777" w:rsidR="00937FF1" w:rsidRPr="00527337" w:rsidRDefault="00937FF1" w:rsidP="00AA3637">
            <w:pPr>
              <w:pStyle w:val="Tabletext"/>
              <w:keepLines/>
              <w:tabs>
                <w:tab w:val="left" w:leader="dot" w:pos="7938"/>
                <w:tab w:val="center" w:pos="9526"/>
              </w:tabs>
              <w:ind w:left="567" w:hanging="567"/>
              <w:jc w:val="center"/>
            </w:pPr>
            <w:r w:rsidRPr="00527337">
              <w:t>–9</w:t>
            </w:r>
          </w:p>
        </w:tc>
      </w:tr>
    </w:tbl>
    <w:p w14:paraId="5A70E3F2" w14:textId="77777777" w:rsidR="00937FF1" w:rsidRPr="00527337" w:rsidRDefault="00937FF1" w:rsidP="00937FF1">
      <w:pPr>
        <w:pStyle w:val="Tablefin"/>
      </w:pPr>
    </w:p>
    <w:p w14:paraId="37E58F49" w14:textId="77777777" w:rsidR="00937FF1" w:rsidRPr="00BC38A0" w:rsidRDefault="00937FF1" w:rsidP="00937FF1">
      <w:pPr>
        <w:rPr>
          <w:lang w:val="en-US"/>
        </w:rPr>
      </w:pPr>
      <w:r w:rsidRPr="00BC38A0">
        <w:rPr>
          <w:lang w:val="en-US"/>
        </w:rPr>
        <w:t>It should be noted that there are other effects from interference that reduce the operational effectiveness of a radar. An example is the creation of “false targets”. The maritime radars tested do not generally contain CFAR processing.</w:t>
      </w:r>
    </w:p>
    <w:p w14:paraId="7CB6AB39" w14:textId="77777777" w:rsidR="00937FF1" w:rsidRPr="00BC38A0" w:rsidRDefault="00937FF1" w:rsidP="00937FF1">
      <w:pPr>
        <w:rPr>
          <w:lang w:val="en-US"/>
        </w:rPr>
      </w:pPr>
      <w:r w:rsidRPr="00BC38A0">
        <w:rPr>
          <w:lang w:val="en-US"/>
        </w:rPr>
        <w:lastRenderedPageBreak/>
        <w:t xml:space="preserve">The results of these tests show that when the emissions of devices using digital modulations are directed towards a radar of the type tested herein exceed an </w:t>
      </w:r>
      <w:r w:rsidRPr="00BC38A0">
        <w:rPr>
          <w:i/>
          <w:lang w:val="en-US"/>
        </w:rPr>
        <w:t>I</w:t>
      </w:r>
      <w:r w:rsidRPr="00BC38A0">
        <w:rPr>
          <w:lang w:val="en-US"/>
        </w:rPr>
        <w:t>/</w:t>
      </w:r>
      <w:r w:rsidRPr="00BC38A0">
        <w:rPr>
          <w:i/>
          <w:lang w:val="en-US"/>
        </w:rPr>
        <w:t>N</w:t>
      </w:r>
      <w:r w:rsidRPr="00BC38A0">
        <w:rPr>
          <w:lang w:val="en-US"/>
        </w:rPr>
        <w:t xml:space="preserve"> ratio of −6 dB, some of the radars started to have dimmed targets, lost targets, or generate false targets. For other radars at this </w:t>
      </w:r>
      <w:r w:rsidRPr="00BC38A0">
        <w:rPr>
          <w:i/>
          <w:lang w:val="en-US"/>
        </w:rPr>
        <w:t>I</w:t>
      </w:r>
      <w:r w:rsidRPr="00BC38A0">
        <w:rPr>
          <w:lang w:val="en-US"/>
        </w:rPr>
        <w:t>/</w:t>
      </w:r>
      <w:r w:rsidRPr="00BC38A0">
        <w:rPr>
          <w:i/>
          <w:lang w:val="en-US"/>
        </w:rPr>
        <w:t>N</w:t>
      </w:r>
      <w:r w:rsidRPr="00BC38A0">
        <w:rPr>
          <w:lang w:val="en-US"/>
        </w:rPr>
        <w:t xml:space="preserve"> level, these effects had already manifested. No recommendation is made, at this time, on what </w:t>
      </w:r>
      <w:r w:rsidRPr="00BC38A0">
        <w:rPr>
          <w:i/>
          <w:lang w:val="en-US"/>
        </w:rPr>
        <w:t>I</w:t>
      </w:r>
      <w:r w:rsidRPr="00BC38A0">
        <w:rPr>
          <w:lang w:val="en-US"/>
        </w:rPr>
        <w:t>/</w:t>
      </w:r>
      <w:r w:rsidRPr="00BC38A0">
        <w:rPr>
          <w:i/>
          <w:lang w:val="en-US"/>
        </w:rPr>
        <w:t>N</w:t>
      </w:r>
      <w:r w:rsidRPr="00BC38A0">
        <w:rPr>
          <w:lang w:val="en-US"/>
        </w:rPr>
        <w:t xml:space="preserve"> is required in any specific scenario different from what is already specified (</w:t>
      </w:r>
      <w:r w:rsidRPr="00BC38A0">
        <w:rPr>
          <w:i/>
          <w:lang w:val="en-US"/>
        </w:rPr>
        <w:t>I</w:t>
      </w:r>
      <w:r w:rsidRPr="00BC38A0">
        <w:rPr>
          <w:lang w:val="en-US"/>
        </w:rPr>
        <w:t>/</w:t>
      </w:r>
      <w:r w:rsidRPr="00BC38A0">
        <w:rPr>
          <w:i/>
          <w:lang w:val="en-US"/>
        </w:rPr>
        <w:t>N</w:t>
      </w:r>
      <w:r w:rsidRPr="00BC38A0">
        <w:rPr>
          <w:lang w:val="en-US"/>
        </w:rPr>
        <w:t> = −6 dB).</w:t>
      </w:r>
    </w:p>
    <w:p w14:paraId="06D3A365" w14:textId="77777777" w:rsidR="00937FF1" w:rsidRPr="00BC38A0" w:rsidRDefault="00937FF1" w:rsidP="00937FF1">
      <w:pPr>
        <w:rPr>
          <w:lang w:val="en-US"/>
        </w:rPr>
      </w:pPr>
      <w:r w:rsidRPr="00BC38A0">
        <w:rPr>
          <w:lang w:val="en-US"/>
        </w:rPr>
        <w:t>None of the radars tested are within the pleasure-craft category. Such radars represent the single largest radar population (currently &gt; 2 000 000 units worldwide). Such radars do not have all the anti-interference facilities contained in Radars D and E and may require more protection to achieve their anti-collision requirements.</w:t>
      </w:r>
    </w:p>
    <w:p w14:paraId="00300C92" w14:textId="77777777" w:rsidR="00937FF1" w:rsidRPr="00BC38A0" w:rsidRDefault="00937FF1" w:rsidP="00937FF1">
      <w:pPr>
        <w:rPr>
          <w:lang w:val="en-US"/>
        </w:rPr>
      </w:pPr>
      <w:r w:rsidRPr="00BC38A0">
        <w:rPr>
          <w:lang w:val="en-US"/>
        </w:rPr>
        <w:t xml:space="preserve">The tests show that the radars can withstand low duty cycle pulsed-interference at high </w:t>
      </w:r>
      <w:r w:rsidRPr="00BC38A0">
        <w:rPr>
          <w:i/>
          <w:lang w:val="en-US"/>
        </w:rPr>
        <w:t>I</w:t>
      </w:r>
      <w:r w:rsidRPr="00BC38A0">
        <w:rPr>
          <w:lang w:val="en-US"/>
        </w:rPr>
        <w:t>/</w:t>
      </w:r>
      <w:r w:rsidRPr="00BC38A0">
        <w:rPr>
          <w:i/>
          <w:lang w:val="en-US"/>
        </w:rPr>
        <w:t>N</w:t>
      </w:r>
      <w:r w:rsidRPr="00BC38A0">
        <w:rPr>
          <w:lang w:val="en-US"/>
        </w:rPr>
        <w:t xml:space="preserve"> levels due to the inclusion of radar-to-radar interference mitigating circuitry and/or signal processing. The radar-to-radar interference mitigation techniques of scan-to-scan and pulse-to-pulse correlators and CFAR processing, described in Recommendation ITU-R M.1372, have shown to work quite well. However, the same techniques do not work for mitigating continuous or high duty cycle emissions that appear noise-like within the radar receiver. </w:t>
      </w:r>
    </w:p>
    <w:p w14:paraId="4E5EFD54" w14:textId="77777777" w:rsidR="00937FF1" w:rsidRPr="00BC38A0" w:rsidRDefault="00937FF1" w:rsidP="00937FF1">
      <w:pPr>
        <w:rPr>
          <w:lang w:val="en-US"/>
        </w:rPr>
      </w:pPr>
      <w:r w:rsidRPr="00BC38A0">
        <w:rPr>
          <w:lang w:val="en-US"/>
        </w:rPr>
        <w:t>As most marine radars operating in the frequency band 9 200-9 500 MHz are very similar in design and operation, one does not expect a great variation from the protection criteria that was derived from the radars that were used for these tests. Therefore, these test results should apply to other similar radars that operate in the frequency band 9 200-9 500 MHz as well.</w:t>
      </w:r>
    </w:p>
    <w:p w14:paraId="2D295383" w14:textId="77777777" w:rsidR="00937FF1" w:rsidRPr="00BC38A0" w:rsidRDefault="00937FF1" w:rsidP="00937FF1">
      <w:pPr>
        <w:rPr>
          <w:lang w:val="en-US"/>
        </w:rPr>
      </w:pPr>
      <w:r w:rsidRPr="00BC38A0">
        <w:rPr>
          <w:lang w:val="en-US"/>
        </w:rPr>
        <w:t xml:space="preserve">Authorities wishing to carry out sharing studies, with a view to possible sharing in the designated band, should use these results as guidance in their studies knowing that the test results presented in § 1.5 and § 1.6, and in particular in Table 9, were based on non-fluctuating targets. If tests were performed with fluctuating targets they are likely to bring different results. </w:t>
      </w:r>
    </w:p>
    <w:p w14:paraId="2575A235" w14:textId="77777777" w:rsidR="00937FF1" w:rsidRDefault="00937FF1" w:rsidP="00937FF1">
      <w:pPr>
        <w:rPr>
          <w:lang w:eastAsia="zh-CN"/>
        </w:rPr>
      </w:pPr>
    </w:p>
    <w:p w14:paraId="2CDC8806" w14:textId="77777777" w:rsidR="00937FF1" w:rsidRDefault="00937FF1" w:rsidP="00937FF1">
      <w:pPr>
        <w:pStyle w:val="Reasons"/>
      </w:pPr>
    </w:p>
    <w:sectPr w:rsidR="00937FF1" w:rsidSect="00D02712">
      <w:headerReference w:type="default" r:id="rId22"/>
      <w:footerReference w:type="default" r:id="rId23"/>
      <w:headerReference w:type="first" r:id="rId24"/>
      <w:footerReference w:type="first" r:id="rId2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846532" w14:textId="77777777" w:rsidR="006D235B" w:rsidRDefault="006D235B">
      <w:r>
        <w:separator/>
      </w:r>
    </w:p>
  </w:endnote>
  <w:endnote w:type="continuationSeparator" w:id="0">
    <w:p w14:paraId="3793F196" w14:textId="77777777" w:rsidR="006D235B" w:rsidRDefault="006D2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9C13C" w14:textId="2E3F55AA" w:rsidR="008C08FE" w:rsidRPr="00316692" w:rsidRDefault="008C08FE" w:rsidP="00316692">
    <w:pPr>
      <w:tabs>
        <w:tab w:val="left" w:pos="5954"/>
        <w:tab w:val="right" w:pos="9639"/>
      </w:tabs>
      <w:rPr>
        <w:caps/>
        <w:noProof/>
        <w:sz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CF237" w14:textId="77777777" w:rsidR="008C08FE" w:rsidRDefault="008C08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EEC211" w14:textId="3A92D105" w:rsidR="008C08FE" w:rsidRPr="002F7CB3" w:rsidRDefault="006D235B">
    <w:pPr>
      <w:pStyle w:val="Footer"/>
      <w:rPr>
        <w:lang w:val="en-US"/>
      </w:rPr>
    </w:pPr>
    <w:r>
      <w:fldChar w:fldCharType="begin"/>
    </w:r>
    <w:r>
      <w:instrText xml:space="preserve"> FILENAME \p \* MERGEFORMAT </w:instrText>
    </w:r>
    <w:r>
      <w:fldChar w:fldCharType="separate"/>
    </w:r>
    <w:r w:rsidR="008C08FE" w:rsidRPr="00901E1D">
      <w:rPr>
        <w:lang w:val="en-US"/>
      </w:rPr>
      <w:t>M</w:t>
    </w:r>
    <w:r w:rsidR="008C08FE">
      <w:t>:\BRSGD\TEXT2019\SG05\WP5B\200\225\225N14e.docx</w:t>
    </w:r>
    <w:r>
      <w:fldChar w:fldCharType="end"/>
    </w:r>
    <w:r w:rsidR="008C08FE" w:rsidRPr="002F7CB3">
      <w:rPr>
        <w:lang w:val="en-US"/>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487C3" w14:textId="34C5D88F" w:rsidR="008C08FE" w:rsidRPr="00937FF1" w:rsidRDefault="008C08FE" w:rsidP="00937FF1">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M:\BRSGD\TEXT2019\SG05\WP5B\200\225\225N14e.docx</w:t>
    </w:r>
    <w:r w:rsidRPr="004700F7">
      <w:rPr>
        <w:caps/>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783554" w14:textId="77777777" w:rsidR="006D235B" w:rsidRDefault="006D235B">
      <w:r>
        <w:t>____________________</w:t>
      </w:r>
    </w:p>
  </w:footnote>
  <w:footnote w:type="continuationSeparator" w:id="0">
    <w:p w14:paraId="7086C3BE" w14:textId="77777777" w:rsidR="006D235B" w:rsidRDefault="006D235B">
      <w:r>
        <w:continuationSeparator/>
      </w:r>
    </w:p>
  </w:footnote>
  <w:footnote w:id="1">
    <w:p w14:paraId="00B08D66" w14:textId="77777777" w:rsidR="008C08FE" w:rsidRPr="00D43998" w:rsidRDefault="008C08FE" w:rsidP="00937FF1">
      <w:pPr>
        <w:pStyle w:val="FootnoteText"/>
        <w:spacing w:after="120"/>
        <w:rPr>
          <w:lang w:val="en-US"/>
        </w:rPr>
      </w:pPr>
      <w:r w:rsidRPr="00D43998">
        <w:rPr>
          <w:rStyle w:val="FootnoteReference"/>
          <w:lang w:val="en-US"/>
        </w:rPr>
        <w:t>*</w:t>
      </w:r>
      <w:r w:rsidRPr="00D43998">
        <w:rPr>
          <w:lang w:val="en-US"/>
        </w:rPr>
        <w:t xml:space="preserve"> </w:t>
      </w:r>
      <w:r w:rsidRPr="00D43998">
        <w:rPr>
          <w:lang w:val="en-US"/>
        </w:rPr>
        <w:tab/>
        <w:t>Characteristics of meteorological ground-based radars operating in this frequency band are contained in Recommendation ITU-R M.1849.</w:t>
      </w:r>
    </w:p>
  </w:footnote>
  <w:footnote w:id="2">
    <w:p w14:paraId="77246723" w14:textId="77777777" w:rsidR="008C08FE" w:rsidRPr="00D43998" w:rsidRDefault="008C08FE" w:rsidP="00937FF1">
      <w:pPr>
        <w:pStyle w:val="FootnoteText"/>
        <w:rPr>
          <w:lang w:val="en-US"/>
        </w:rPr>
      </w:pPr>
      <w:r>
        <w:rPr>
          <w:rStyle w:val="FootnoteReference"/>
        </w:rPr>
        <w:footnoteRef/>
      </w:r>
      <w:r w:rsidRPr="006B44D2">
        <w:rPr>
          <w:lang w:val="en-US"/>
        </w:rPr>
        <w:tab/>
      </w:r>
      <w:r w:rsidRPr="00D43998">
        <w:rPr>
          <w:lang w:val="en-US"/>
        </w:rPr>
        <w:t>IMO Resolution MSC.192 (79), Adoption of the revised performance standards for radar</w:t>
      </w:r>
      <w:r w:rsidRPr="006B44D2">
        <w:rPr>
          <w:lang w:val="en-US"/>
        </w:rPr>
        <w:t xml:space="preserve"> equipment, adopted on 10 December 2004.</w:t>
      </w:r>
    </w:p>
  </w:footnote>
  <w:footnote w:id="3">
    <w:p w14:paraId="4A95A665" w14:textId="77777777" w:rsidR="008C08FE" w:rsidRPr="00D43998" w:rsidRDefault="008C08FE" w:rsidP="00937FF1">
      <w:pPr>
        <w:pStyle w:val="FootnoteText"/>
        <w:rPr>
          <w:lang w:val="en-US"/>
        </w:rPr>
      </w:pPr>
      <w:r>
        <w:rPr>
          <w:rStyle w:val="FootnoteReference"/>
        </w:rPr>
        <w:footnoteRef/>
      </w:r>
      <w:r w:rsidRPr="006B44D2">
        <w:rPr>
          <w:lang w:val="en-US"/>
        </w:rPr>
        <w:tab/>
        <w:t>IMO revised performance standards for radar reflectors (Resolution MSC.164(78)).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B1E6F9" w14:textId="77777777" w:rsidR="008C08FE" w:rsidRPr="00FC42AF" w:rsidRDefault="008C08FE" w:rsidP="00AA3637">
    <w:pPr>
      <w:tabs>
        <w:tab w:val="center" w:pos="7088"/>
        <w:tab w:val="center" w:pos="969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9B830" w14:textId="77777777" w:rsidR="008C08FE" w:rsidRDefault="008C08FE" w:rsidP="00901E1D">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34</w:t>
    </w:r>
    <w:r>
      <w:rPr>
        <w:rStyle w:val="PageNumber"/>
      </w:rPr>
      <w:fldChar w:fldCharType="end"/>
    </w:r>
    <w:r>
      <w:rPr>
        <w:rStyle w:val="PageNumber"/>
      </w:rPr>
      <w:t xml:space="preserve"> -</w:t>
    </w:r>
  </w:p>
  <w:p w14:paraId="36FBE3F4" w14:textId="77777777" w:rsidR="008C08FE" w:rsidRDefault="008C08FE" w:rsidP="00901E1D">
    <w:pPr>
      <w:pStyle w:val="Header"/>
      <w:rPr>
        <w:lang w:val="en-US"/>
      </w:rPr>
    </w:pPr>
    <w:r>
      <w:rPr>
        <w:lang w:val="en-US"/>
      </w:rPr>
      <w:t>5B/225 (Annex 14)-E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5F436" w14:textId="77777777" w:rsidR="008C08FE" w:rsidRDefault="008C08FE" w:rsidP="00901E1D">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34</w:t>
    </w:r>
    <w:r>
      <w:rPr>
        <w:rStyle w:val="PageNumber"/>
      </w:rPr>
      <w:fldChar w:fldCharType="end"/>
    </w:r>
    <w:r>
      <w:rPr>
        <w:rStyle w:val="PageNumber"/>
      </w:rPr>
      <w:t xml:space="preserve"> -</w:t>
    </w:r>
  </w:p>
  <w:p w14:paraId="41E6862C" w14:textId="77777777" w:rsidR="008C08FE" w:rsidRDefault="008C08FE" w:rsidP="00901E1D">
    <w:pPr>
      <w:pStyle w:val="Header"/>
      <w:rPr>
        <w:lang w:val="en-US"/>
      </w:rPr>
    </w:pPr>
    <w:r>
      <w:rPr>
        <w:lang w:val="en-US"/>
      </w:rPr>
      <w:t>5B/225 (Annex 14)-E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9E26D1A"/>
    <w:lvl w:ilvl="0">
      <w:numFmt w:val="decimal"/>
      <w:lvlText w:val="*"/>
      <w:lvlJc w:val="left"/>
      <w:rPr>
        <w:rFonts w:cs="Times New Roman"/>
      </w:rPr>
    </w:lvl>
  </w:abstractNum>
  <w:abstractNum w:abstractNumId="1" w15:restartNumberingAfterBreak="0">
    <w:nsid w:val="01CD3941"/>
    <w:multiLevelType w:val="singleLevel"/>
    <w:tmpl w:val="485416EE"/>
    <w:lvl w:ilvl="0">
      <w:start w:val="1"/>
      <w:numFmt w:val="lowerLetter"/>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2" w15:restartNumberingAfterBreak="0">
    <w:nsid w:val="02CD11CD"/>
    <w:multiLevelType w:val="singleLevel"/>
    <w:tmpl w:val="E38AC312"/>
    <w:lvl w:ilvl="0">
      <w:start w:val="1"/>
      <w:numFmt w:val="bullet"/>
      <w:lvlText w:val=""/>
      <w:lvlJc w:val="left"/>
      <w:pPr>
        <w:tabs>
          <w:tab w:val="num" w:pos="720"/>
        </w:tabs>
        <w:ind w:left="720" w:hanging="720"/>
      </w:pPr>
      <w:rPr>
        <w:rFonts w:ascii="Symbol" w:hAnsi="Symbol" w:hint="default"/>
      </w:rPr>
    </w:lvl>
  </w:abstractNum>
  <w:abstractNum w:abstractNumId="3" w15:restartNumberingAfterBreak="0">
    <w:nsid w:val="04247A8A"/>
    <w:multiLevelType w:val="multilevel"/>
    <w:tmpl w:val="8DA8125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53D24CB"/>
    <w:multiLevelType w:val="multilevel"/>
    <w:tmpl w:val="66DA4184"/>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cs="Times New Roman" w:hint="default"/>
      </w:rPr>
    </w:lvl>
    <w:lvl w:ilvl="2">
      <w:start w:val="1"/>
      <w:numFmt w:val="decimal"/>
      <w:lvlText w:val="B%1.%2.%3"/>
      <w:lvlJc w:val="left"/>
      <w:pPr>
        <w:tabs>
          <w:tab w:val="num" w:pos="720"/>
        </w:tabs>
        <w:ind w:left="720" w:hanging="720"/>
      </w:pPr>
      <w:rPr>
        <w:rFonts w:cs="Times New Roman" w:hint="default"/>
      </w:rPr>
    </w:lvl>
    <w:lvl w:ilvl="3">
      <w:start w:val="1"/>
      <w:numFmt w:val="decimal"/>
      <w:lvlText w:val="B%1.%2.%3.%4"/>
      <w:lvlJc w:val="left"/>
      <w:pPr>
        <w:tabs>
          <w:tab w:val="num" w:pos="1080"/>
        </w:tabs>
        <w:ind w:left="864" w:hanging="864"/>
      </w:pPr>
      <w:rPr>
        <w:rFonts w:cs="Times New Roman" w:hint="default"/>
      </w:rPr>
    </w:lvl>
    <w:lvl w:ilvl="4">
      <w:start w:val="1"/>
      <w:numFmt w:val="decimal"/>
      <w:lvlText w:val="B%1.%2.%3.%4.%5"/>
      <w:lvlJc w:val="left"/>
      <w:pPr>
        <w:tabs>
          <w:tab w:val="num" w:pos="144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65C2E20"/>
    <w:multiLevelType w:val="singleLevel"/>
    <w:tmpl w:val="B6CEB0FA"/>
    <w:lvl w:ilvl="0">
      <w:start w:val="1"/>
      <w:numFmt w:val="decimal"/>
      <w:lvlText w:val="[B%1]"/>
      <w:lvlJc w:val="left"/>
      <w:pPr>
        <w:tabs>
          <w:tab w:val="num" w:pos="720"/>
        </w:tabs>
      </w:pPr>
      <w:rPr>
        <w:rFonts w:cs="Times New Roman"/>
        <w:bCs w:val="0"/>
        <w:i w:val="0"/>
        <w:iCs w:val="0"/>
        <w:caps w:val="0"/>
        <w:smallCaps w:val="0"/>
        <w:strike w:val="0"/>
        <w:dstrike w:val="0"/>
        <w:vanish w:val="0"/>
        <w:color w:val="000000"/>
        <w:spacing w:val="0"/>
        <w:kern w:val="0"/>
        <w:position w:val="0"/>
        <w:u w:val="none"/>
        <w:vertAlign w:val="baseline"/>
      </w:rPr>
    </w:lvl>
  </w:abstractNum>
  <w:abstractNum w:abstractNumId="6" w15:restartNumberingAfterBreak="0">
    <w:nsid w:val="06A64603"/>
    <w:multiLevelType w:val="singleLevel"/>
    <w:tmpl w:val="46AA7670"/>
    <w:lvl w:ilvl="0">
      <w:start w:val="1"/>
      <w:numFmt w:val="lowerLetter"/>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7" w15:restartNumberingAfterBreak="0">
    <w:nsid w:val="0A2D2333"/>
    <w:multiLevelType w:val="singleLevel"/>
    <w:tmpl w:val="31BC6C98"/>
    <w:lvl w:ilvl="0">
      <w:start w:val="1"/>
      <w:numFmt w:val="bullet"/>
      <w:lvlText w:val=""/>
      <w:lvlJc w:val="left"/>
      <w:pPr>
        <w:tabs>
          <w:tab w:val="num" w:pos="640"/>
        </w:tabs>
        <w:ind w:left="640" w:hanging="440"/>
      </w:pPr>
      <w:rPr>
        <w:rFonts w:ascii="Symbol" w:hAnsi="Symbol" w:hint="default"/>
      </w:rPr>
    </w:lvl>
  </w:abstractNum>
  <w:abstractNum w:abstractNumId="8" w15:restartNumberingAfterBreak="0">
    <w:nsid w:val="0CB231BF"/>
    <w:multiLevelType w:val="hybridMultilevel"/>
    <w:tmpl w:val="4C4095FE"/>
    <w:lvl w:ilvl="0" w:tplc="D5CA5C58">
      <w:start w:val="14"/>
      <w:numFmt w:val="bullet"/>
      <w:lvlText w:val="-"/>
      <w:lvlJc w:val="left"/>
      <w:pPr>
        <w:tabs>
          <w:tab w:val="num" w:pos="360"/>
        </w:tabs>
        <w:ind w:left="340" w:hanging="340"/>
      </w:pPr>
      <w:rPr>
        <w:rFonts w:ascii="Garamond" w:hAnsi="Garamond"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CB245DF"/>
    <w:multiLevelType w:val="multilevel"/>
    <w:tmpl w:val="8B46824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11E3597B"/>
    <w:multiLevelType w:val="singleLevel"/>
    <w:tmpl w:val="8318B2A8"/>
    <w:lvl w:ilvl="0">
      <w:start w:val="1"/>
      <w:numFmt w:val="lowerLetter"/>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11" w15:restartNumberingAfterBreak="0">
    <w:nsid w:val="1344577C"/>
    <w:multiLevelType w:val="singleLevel"/>
    <w:tmpl w:val="4C98D72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0DC44E5"/>
    <w:multiLevelType w:val="singleLevel"/>
    <w:tmpl w:val="14B85F44"/>
    <w:lvl w:ilvl="0">
      <w:start w:val="1"/>
      <w:numFmt w:val="lowerLetter"/>
      <w:lvlText w:val="(%1)"/>
      <w:lvlJc w:val="left"/>
      <w:pPr>
        <w:tabs>
          <w:tab w:val="num" w:pos="3600"/>
        </w:tabs>
        <w:ind w:left="3600" w:hanging="720"/>
      </w:pPr>
      <w:rPr>
        <w:rFonts w:ascii="Arial" w:hAnsi="Arial" w:cs="Times New Roman" w:hint="default"/>
        <w:b w:val="0"/>
        <w:i w:val="0"/>
        <w:caps w:val="0"/>
        <w:strike w:val="0"/>
        <w:dstrike w:val="0"/>
        <w:vanish w:val="0"/>
        <w:color w:val="000000"/>
        <w:sz w:val="22"/>
        <w:u w:val="none"/>
        <w:vertAlign w:val="baseline"/>
      </w:rPr>
    </w:lvl>
  </w:abstractNum>
  <w:abstractNum w:abstractNumId="13" w15:restartNumberingAfterBreak="0">
    <w:nsid w:val="22B24566"/>
    <w:multiLevelType w:val="singleLevel"/>
    <w:tmpl w:val="0EF88D56"/>
    <w:lvl w:ilvl="0">
      <w:start w:val="1"/>
      <w:numFmt w:val="decimal"/>
      <w:lvlText w:val="[%1]"/>
      <w:lvlJc w:val="left"/>
      <w:pPr>
        <w:tabs>
          <w:tab w:val="num" w:pos="357"/>
        </w:tabs>
        <w:ind w:left="397" w:hanging="397"/>
      </w:pPr>
      <w:rPr>
        <w:rFonts w:cs="Times New Roman" w:hint="default"/>
      </w:rPr>
    </w:lvl>
  </w:abstractNum>
  <w:abstractNum w:abstractNumId="14" w15:restartNumberingAfterBreak="0">
    <w:nsid w:val="23B7565E"/>
    <w:multiLevelType w:val="singleLevel"/>
    <w:tmpl w:val="63E82100"/>
    <w:lvl w:ilvl="0">
      <w:start w:val="1"/>
      <w:numFmt w:val="decimal"/>
      <w:lvlText w:val="Table %1"/>
      <w:lvlJc w:val="center"/>
      <w:pPr>
        <w:tabs>
          <w:tab w:val="num" w:pos="1080"/>
        </w:tabs>
      </w:pPr>
      <w:rPr>
        <w:rFonts w:ascii="Arial" w:hAnsi="Arial" w:cs="Times New Roman" w:hint="default"/>
        <w:b/>
        <w:i w:val="0"/>
        <w:caps w:val="0"/>
        <w:strike w:val="0"/>
        <w:dstrike w:val="0"/>
        <w:vanish w:val="0"/>
        <w:color w:val="000000"/>
        <w:sz w:val="20"/>
        <w:vertAlign w:val="baseline"/>
      </w:rPr>
    </w:lvl>
  </w:abstractNum>
  <w:abstractNum w:abstractNumId="15" w15:restartNumberingAfterBreak="0">
    <w:nsid w:val="2E066083"/>
    <w:multiLevelType w:val="multilevel"/>
    <w:tmpl w:val="8C9A6498"/>
    <w:lvl w:ilvl="0">
      <w:start w:val="1"/>
      <w:numFmt w:val="lowerLetter"/>
      <w:lvlText w:val="%1)"/>
      <w:lvlJc w:val="left"/>
      <w:pPr>
        <w:tabs>
          <w:tab w:val="num" w:pos="907"/>
        </w:tabs>
        <w:ind w:left="907" w:hanging="360"/>
      </w:pPr>
      <w:rPr>
        <w:rFonts w:ascii="Times New Roman" w:hAnsi="Times New Roman" w:cs="Times New Roman" w:hint="eastAsia"/>
        <w:b w:val="0"/>
        <w:i w:val="0"/>
        <w:caps w:val="0"/>
        <w:smallCaps w:val="0"/>
        <w:strike w:val="0"/>
        <w:dstrike w:val="0"/>
        <w:vanish w:val="0"/>
        <w:color w:val="000000"/>
        <w:sz w:val="20"/>
        <w:vertAlign w:val="baseline"/>
      </w:rPr>
    </w:lvl>
    <w:lvl w:ilvl="1">
      <w:start w:val="1"/>
      <w:numFmt w:val="decimal"/>
      <w:lvlText w:val="%2)"/>
      <w:lvlJc w:val="left"/>
      <w:pPr>
        <w:tabs>
          <w:tab w:val="num" w:pos="1267"/>
        </w:tabs>
        <w:ind w:left="1267" w:hanging="360"/>
      </w:pPr>
      <w:rPr>
        <w:rFonts w:ascii="Times New Roman" w:hAnsi="Times New Roman" w:cs="Times New Roman" w:hint="eastAsia"/>
        <w:b w:val="0"/>
        <w:i w:val="0"/>
        <w:caps w:val="0"/>
        <w:smallCaps w:val="0"/>
        <w:strike w:val="0"/>
        <w:dstrike w:val="0"/>
        <w:vanish w:val="0"/>
        <w:color w:val="000000"/>
        <w:sz w:val="20"/>
        <w:vertAlign w:val="baseline"/>
      </w:rPr>
    </w:lvl>
    <w:lvl w:ilvl="2">
      <w:start w:val="1"/>
      <w:numFmt w:val="lowerRoman"/>
      <w:lvlText w:val="%3)"/>
      <w:lvlJc w:val="left"/>
      <w:pPr>
        <w:tabs>
          <w:tab w:val="num" w:pos="1800"/>
        </w:tabs>
        <w:ind w:left="1800" w:hanging="533"/>
      </w:pPr>
      <w:rPr>
        <w:rFonts w:ascii="Times New Roman" w:hAnsi="Times New Roman" w:cs="Times New Roman" w:hint="eastAsia"/>
        <w:b w:val="0"/>
        <w:i w:val="0"/>
        <w:caps w:val="0"/>
        <w:smallCaps w:val="0"/>
        <w:strike w:val="0"/>
        <w:dstrike w:val="0"/>
        <w:vanish w:val="0"/>
        <w:color w:val="000000"/>
        <w:sz w:val="20"/>
        <w:vertAlign w:val="baseline"/>
      </w:rPr>
    </w:lvl>
    <w:lvl w:ilvl="3">
      <w:start w:val="1"/>
      <w:numFmt w:val="lowerRoman"/>
      <w:lvlText w:val="%4)"/>
      <w:lvlJc w:val="left"/>
      <w:pPr>
        <w:tabs>
          <w:tab w:val="num" w:pos="2347"/>
        </w:tabs>
        <w:ind w:left="2347" w:hanging="547"/>
      </w:pPr>
      <w:rPr>
        <w:rFonts w:ascii="Times New Roman" w:hAnsi="Times New Roman" w:cs="Times New Roman" w:hint="eastAsia"/>
        <w:b w:val="0"/>
        <w:i w:val="0"/>
        <w:caps w:val="0"/>
        <w:smallCaps w:val="0"/>
        <w:strike w:val="0"/>
        <w:dstrike w:val="0"/>
        <w:vanish w:val="0"/>
        <w:color w:val="000000"/>
        <w:sz w:val="20"/>
        <w:vertAlign w:val="baseline"/>
      </w:rPr>
    </w:lvl>
    <w:lvl w:ilvl="4">
      <w:start w:val="1"/>
      <w:numFmt w:val="lowerRoman"/>
      <w:lvlText w:val="%5)"/>
      <w:lvlJc w:val="left"/>
      <w:pPr>
        <w:tabs>
          <w:tab w:val="num" w:pos="2880"/>
        </w:tabs>
        <w:ind w:left="2880" w:hanging="533"/>
      </w:pPr>
      <w:rPr>
        <w:rFonts w:ascii="Times New Roman" w:hAnsi="Times New Roman" w:cs="Times New Roman" w:hint="eastAsia"/>
        <w:b w:val="0"/>
        <w:i w:val="0"/>
        <w:caps w:val="0"/>
        <w:smallCaps w:val="0"/>
        <w:strike w:val="0"/>
        <w:dstrike w:val="0"/>
        <w:vanish w:val="0"/>
        <w:color w:val="000000"/>
        <w:sz w:val="20"/>
        <w:vertAlign w:val="baseline"/>
      </w:rPr>
    </w:lvl>
    <w:lvl w:ilvl="5">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6">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7">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8">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abstractNum>
  <w:abstractNum w:abstractNumId="16" w15:restartNumberingAfterBreak="0">
    <w:nsid w:val="33700CD7"/>
    <w:multiLevelType w:val="multilevel"/>
    <w:tmpl w:val="0409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33DF3E95"/>
    <w:multiLevelType w:val="singleLevel"/>
    <w:tmpl w:val="2AB6D350"/>
    <w:lvl w:ilvl="0">
      <w:start w:val="1"/>
      <w:numFmt w:val="lowerLetter"/>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18"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9" w15:restartNumberingAfterBreak="0">
    <w:nsid w:val="3A877D64"/>
    <w:multiLevelType w:val="singleLevel"/>
    <w:tmpl w:val="FBCAFA5C"/>
    <w:lvl w:ilvl="0">
      <w:start w:val="1"/>
      <w:numFmt w:val="decimal"/>
      <w:lvlText w:val="[%1]"/>
      <w:lvlJc w:val="left"/>
      <w:pPr>
        <w:tabs>
          <w:tab w:val="num" w:pos="360"/>
        </w:tabs>
        <w:ind w:left="360" w:hanging="360"/>
      </w:pPr>
      <w:rPr>
        <w:rFonts w:cs="Times New Roman"/>
        <w:i w:val="0"/>
      </w:rPr>
    </w:lvl>
  </w:abstractNum>
  <w:abstractNum w:abstractNumId="20" w15:restartNumberingAfterBreak="0">
    <w:nsid w:val="3B1D7BA1"/>
    <w:multiLevelType w:val="singleLevel"/>
    <w:tmpl w:val="D7C8D694"/>
    <w:lvl w:ilvl="0">
      <w:start w:val="1"/>
      <w:numFmt w:val="decimal"/>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1" w15:restartNumberingAfterBreak="0">
    <w:nsid w:val="43247AAC"/>
    <w:multiLevelType w:val="multilevel"/>
    <w:tmpl w:val="CA582DF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4D3319"/>
    <w:multiLevelType w:val="multilevel"/>
    <w:tmpl w:val="C61CA6A6"/>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1080"/>
        </w:tabs>
        <w:ind w:left="735" w:hanging="735"/>
      </w:pPr>
      <w:rPr>
        <w:rFonts w:cs="Times New Roman" w:hint="default"/>
      </w:rPr>
    </w:lvl>
    <w:lvl w:ilvl="3">
      <w:start w:val="1"/>
      <w:numFmt w:val="decimal"/>
      <w:lvlText w:val="%1.%2.%3.%4"/>
      <w:lvlJc w:val="left"/>
      <w:pPr>
        <w:tabs>
          <w:tab w:val="num" w:pos="1440"/>
        </w:tabs>
        <w:ind w:left="735" w:hanging="735"/>
      </w:pPr>
      <w:rPr>
        <w:rFonts w:cs="Times New Roman" w:hint="default"/>
      </w:rPr>
    </w:lvl>
    <w:lvl w:ilvl="4">
      <w:start w:val="1"/>
      <w:numFmt w:val="decimal"/>
      <w:lvlText w:val="%1.%2.%3.%4.%5"/>
      <w:lvlJc w:val="left"/>
      <w:pPr>
        <w:tabs>
          <w:tab w:val="num" w:pos="1440"/>
        </w:tabs>
        <w:ind w:left="1080" w:hanging="1080"/>
      </w:pPr>
      <w:rPr>
        <w:rFonts w:cs="Times New Roman" w:hint="default"/>
      </w:rPr>
    </w:lvl>
    <w:lvl w:ilvl="5">
      <w:start w:val="1"/>
      <w:numFmt w:val="decimal"/>
      <w:lvlText w:val="%1.%2.%3.%4.%5.%6"/>
      <w:lvlJc w:val="left"/>
      <w:pPr>
        <w:tabs>
          <w:tab w:val="num" w:pos="180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66E3D87"/>
    <w:multiLevelType w:val="singleLevel"/>
    <w:tmpl w:val="08CAA164"/>
    <w:lvl w:ilvl="0">
      <w:start w:val="1"/>
      <w:numFmt w:val="lowerRoman"/>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24" w15:restartNumberingAfterBreak="0">
    <w:nsid w:val="46AA38E3"/>
    <w:multiLevelType w:val="singleLevel"/>
    <w:tmpl w:val="004CE2F6"/>
    <w:lvl w:ilvl="0">
      <w:start w:val="1"/>
      <w:numFmt w:val="bullet"/>
      <w:lvlText w:val=""/>
      <w:lvlJc w:val="left"/>
      <w:pPr>
        <w:tabs>
          <w:tab w:val="num" w:pos="1080"/>
        </w:tabs>
        <w:ind w:left="720"/>
      </w:pPr>
      <w:rPr>
        <w:rFonts w:ascii="Symbol" w:hAnsi="Symbol" w:hint="default"/>
      </w:rPr>
    </w:lvl>
  </w:abstractNum>
  <w:abstractNum w:abstractNumId="25" w15:restartNumberingAfterBreak="0">
    <w:nsid w:val="491B6676"/>
    <w:multiLevelType w:val="singleLevel"/>
    <w:tmpl w:val="1B1C6AA0"/>
    <w:lvl w:ilvl="0">
      <w:start w:val="1"/>
      <w:numFmt w:val="lowerRoman"/>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6" w15:restartNumberingAfterBreak="0">
    <w:nsid w:val="4A55685D"/>
    <w:multiLevelType w:val="singleLevel"/>
    <w:tmpl w:val="947A7058"/>
    <w:lvl w:ilvl="0">
      <w:start w:val="1"/>
      <w:numFmt w:val="bullet"/>
      <w:lvlText w:val=""/>
      <w:lvlJc w:val="left"/>
      <w:pPr>
        <w:tabs>
          <w:tab w:val="num" w:pos="992"/>
        </w:tabs>
        <w:ind w:left="992" w:hanging="425"/>
      </w:pPr>
      <w:rPr>
        <w:rFonts w:ascii="Symbol" w:hAnsi="Symbol" w:hint="default"/>
      </w:rPr>
    </w:lvl>
  </w:abstractNum>
  <w:abstractNum w:abstractNumId="27" w15:restartNumberingAfterBreak="0">
    <w:nsid w:val="4B0429FB"/>
    <w:multiLevelType w:val="multilevel"/>
    <w:tmpl w:val="D58E21E6"/>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8" w15:restartNumberingAfterBreak="0">
    <w:nsid w:val="4B1F283C"/>
    <w:multiLevelType w:val="singleLevel"/>
    <w:tmpl w:val="759E93C2"/>
    <w:lvl w:ilvl="0">
      <w:start w:val="1"/>
      <w:numFmt w:val="bullet"/>
      <w:lvlText w:val=""/>
      <w:lvlJc w:val="left"/>
      <w:pPr>
        <w:tabs>
          <w:tab w:val="num" w:pos="1843"/>
        </w:tabs>
        <w:ind w:left="1843" w:hanging="425"/>
      </w:pPr>
      <w:rPr>
        <w:rFonts w:ascii="Symbol" w:hAnsi="Symbol" w:hint="default"/>
      </w:rPr>
    </w:lvl>
  </w:abstractNum>
  <w:abstractNum w:abstractNumId="29" w15:restartNumberingAfterBreak="0">
    <w:nsid w:val="4C243DEE"/>
    <w:multiLevelType w:val="singleLevel"/>
    <w:tmpl w:val="AFB0874E"/>
    <w:lvl w:ilvl="0">
      <w:start w:val="1"/>
      <w:numFmt w:val="bullet"/>
      <w:lvlText w:val=""/>
      <w:lvlJc w:val="left"/>
      <w:pPr>
        <w:tabs>
          <w:tab w:val="num" w:pos="720"/>
        </w:tabs>
        <w:ind w:left="720" w:hanging="720"/>
      </w:pPr>
      <w:rPr>
        <w:rFonts w:ascii="Symbol" w:hAnsi="Symbol" w:hint="default"/>
      </w:rPr>
    </w:lvl>
  </w:abstractNum>
  <w:abstractNum w:abstractNumId="30" w15:restartNumberingAfterBreak="0">
    <w:nsid w:val="4E3C1D72"/>
    <w:multiLevelType w:val="singleLevel"/>
    <w:tmpl w:val="2386458A"/>
    <w:lvl w:ilvl="0">
      <w:start w:val="1"/>
      <w:numFmt w:val="decimal"/>
      <w:lvlText w:val="Figure %1"/>
      <w:lvlJc w:val="center"/>
      <w:pPr>
        <w:tabs>
          <w:tab w:val="num" w:pos="0"/>
        </w:tabs>
        <w:ind w:left="1008" w:hanging="468"/>
      </w:pPr>
      <w:rPr>
        <w:rFonts w:ascii="Arial" w:hAnsi="Arial" w:cs="Times New Roman" w:hint="default"/>
        <w:b/>
        <w:i w:val="0"/>
        <w:caps w:val="0"/>
        <w:strike w:val="0"/>
        <w:dstrike w:val="0"/>
        <w:vanish w:val="0"/>
        <w:color w:val="000000"/>
        <w:sz w:val="20"/>
        <w:vertAlign w:val="baseline"/>
      </w:rPr>
    </w:lvl>
  </w:abstractNum>
  <w:abstractNum w:abstractNumId="31" w15:restartNumberingAfterBreak="0">
    <w:nsid w:val="511D094F"/>
    <w:multiLevelType w:val="hybridMultilevel"/>
    <w:tmpl w:val="8C04D5C2"/>
    <w:lvl w:ilvl="0" w:tplc="93A48A96">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CA544A"/>
    <w:multiLevelType w:val="singleLevel"/>
    <w:tmpl w:val="AED6D67E"/>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3" w15:restartNumberingAfterBreak="0">
    <w:nsid w:val="5ADB5FA9"/>
    <w:multiLevelType w:val="singleLevel"/>
    <w:tmpl w:val="EE221444"/>
    <w:lvl w:ilvl="0">
      <w:start w:val="1"/>
      <w:numFmt w:val="lowerRoman"/>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34" w15:restartNumberingAfterBreak="0">
    <w:nsid w:val="5CA270D6"/>
    <w:multiLevelType w:val="singleLevel"/>
    <w:tmpl w:val="933CCAA8"/>
    <w:lvl w:ilvl="0">
      <w:start w:val="1"/>
      <w:numFmt w:val="upperLetter"/>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35" w15:restartNumberingAfterBreak="0">
    <w:nsid w:val="5E412D67"/>
    <w:multiLevelType w:val="hybridMultilevel"/>
    <w:tmpl w:val="268C0CA0"/>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1182925"/>
    <w:multiLevelType w:val="singleLevel"/>
    <w:tmpl w:val="D180CED0"/>
    <w:lvl w:ilvl="0">
      <w:start w:val="1"/>
      <w:numFmt w:val="decimal"/>
      <w:lvlText w:val="%1."/>
      <w:lvlJc w:val="left"/>
      <w:pPr>
        <w:tabs>
          <w:tab w:val="num" w:pos="1080"/>
        </w:tabs>
        <w:ind w:firstLine="720"/>
      </w:pPr>
      <w:rPr>
        <w:rFonts w:cs="Times New Roman"/>
      </w:rPr>
    </w:lvl>
  </w:abstractNum>
  <w:abstractNum w:abstractNumId="37" w15:restartNumberingAfterBreak="0">
    <w:nsid w:val="64FC62E2"/>
    <w:multiLevelType w:val="multilevel"/>
    <w:tmpl w:val="FE2C94A4"/>
    <w:lvl w:ilvl="0">
      <w:start w:val="1"/>
      <w:numFmt w:val="decimal"/>
      <w:lvlText w:val="%1"/>
      <w:lvlJc w:val="left"/>
      <w:pPr>
        <w:tabs>
          <w:tab w:val="num" w:pos="792"/>
        </w:tabs>
        <w:ind w:left="792" w:hanging="792"/>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4"/>
      <w:numFmt w:val="decimal"/>
      <w:lvlText w:val="%1.%2.%3"/>
      <w:lvlJc w:val="left"/>
      <w:pPr>
        <w:tabs>
          <w:tab w:val="num" w:pos="792"/>
        </w:tabs>
        <w:ind w:left="792" w:hanging="792"/>
      </w:pPr>
      <w:rPr>
        <w:rFonts w:cs="Times New Roman" w:hint="default"/>
      </w:rPr>
    </w:lvl>
    <w:lvl w:ilvl="3">
      <w:start w:val="2"/>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668E1675"/>
    <w:multiLevelType w:val="multilevel"/>
    <w:tmpl w:val="8A12787E"/>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2760D7"/>
    <w:multiLevelType w:val="singleLevel"/>
    <w:tmpl w:val="D8E69AB2"/>
    <w:lvl w:ilvl="0">
      <w:start w:val="1"/>
      <w:numFmt w:val="lowerRoman"/>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40" w15:restartNumberingAfterBreak="0">
    <w:nsid w:val="6B3D50F2"/>
    <w:multiLevelType w:val="singleLevel"/>
    <w:tmpl w:val="2B941758"/>
    <w:lvl w:ilvl="0">
      <w:start w:val="1"/>
      <w:numFmt w:val="bullet"/>
      <w:lvlText w:val="●"/>
      <w:lvlJc w:val="left"/>
      <w:pPr>
        <w:tabs>
          <w:tab w:val="num" w:pos="360"/>
        </w:tabs>
        <w:ind w:left="360" w:hanging="360"/>
      </w:pPr>
      <w:rPr>
        <w:rFonts w:ascii="Bookman Old Style" w:hAnsi="Bookman Old Style" w:hint="default"/>
      </w:rPr>
    </w:lvl>
  </w:abstractNum>
  <w:abstractNum w:abstractNumId="41" w15:restartNumberingAfterBreak="0">
    <w:nsid w:val="6F1412FB"/>
    <w:multiLevelType w:val="singleLevel"/>
    <w:tmpl w:val="1AD23920"/>
    <w:lvl w:ilvl="0">
      <w:start w:val="1"/>
      <w:numFmt w:val="bullet"/>
      <w:lvlText w:val=""/>
      <w:lvlJc w:val="left"/>
      <w:pPr>
        <w:tabs>
          <w:tab w:val="num" w:pos="1080"/>
        </w:tabs>
        <w:ind w:left="720"/>
      </w:pPr>
      <w:rPr>
        <w:rFonts w:ascii="Symbol" w:hAnsi="Symbol" w:hint="default"/>
      </w:rPr>
    </w:lvl>
  </w:abstractNum>
  <w:abstractNum w:abstractNumId="42" w15:restartNumberingAfterBreak="0">
    <w:nsid w:val="70AC5967"/>
    <w:multiLevelType w:val="multilevel"/>
    <w:tmpl w:val="0409001F"/>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43" w15:restartNumberingAfterBreak="0">
    <w:nsid w:val="789A09E3"/>
    <w:multiLevelType w:val="multilevel"/>
    <w:tmpl w:val="51A69CA4"/>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38"/>
        </w:tabs>
        <w:ind w:left="3238" w:hanging="1078"/>
      </w:pPr>
      <w:rPr>
        <w:rFonts w:cs="Times New Roman" w:hint="default"/>
      </w:rPr>
    </w:lvl>
    <w:lvl w:ilvl="4">
      <w:start w:val="1"/>
      <w:numFmt w:val="decimal"/>
      <w:lvlText w:val="%1.%2.%3.%4.%5"/>
      <w:lvlJc w:val="left"/>
      <w:pPr>
        <w:tabs>
          <w:tab w:val="num" w:pos="4678"/>
        </w:tabs>
        <w:ind w:left="4678" w:hanging="144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78F76F6F"/>
    <w:multiLevelType w:val="singleLevel"/>
    <w:tmpl w:val="E1F880E6"/>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F344FAF"/>
    <w:multiLevelType w:val="multilevel"/>
    <w:tmpl w:val="3ED0FF0A"/>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38"/>
        </w:tabs>
        <w:ind w:left="3238" w:hanging="1078"/>
      </w:pPr>
      <w:rPr>
        <w:rFonts w:cs="Times New Roman" w:hint="default"/>
      </w:rPr>
    </w:lvl>
    <w:lvl w:ilvl="4">
      <w:start w:val="1"/>
      <w:numFmt w:val="decimal"/>
      <w:lvlText w:val="%1.%2.%3.%4.%5"/>
      <w:lvlJc w:val="left"/>
      <w:pPr>
        <w:tabs>
          <w:tab w:val="num" w:pos="4678"/>
        </w:tabs>
        <w:ind w:left="4678" w:hanging="144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F547DFD"/>
    <w:multiLevelType w:val="singleLevel"/>
    <w:tmpl w:val="84089F44"/>
    <w:lvl w:ilvl="0">
      <w:start w:val="1"/>
      <w:numFmt w:val="bullet"/>
      <w:lvlText w:val=""/>
      <w:lvlJc w:val="left"/>
      <w:pPr>
        <w:tabs>
          <w:tab w:val="num" w:pos="1418"/>
        </w:tabs>
        <w:ind w:left="1418" w:hanging="426"/>
      </w:pPr>
      <w:rPr>
        <w:rFonts w:ascii="Wingdings" w:hAnsi="Wingdings" w:hint="default"/>
      </w:rPr>
    </w:lvl>
  </w:abstractNum>
  <w:num w:numId="1">
    <w:abstractNumId w:val="8"/>
  </w:num>
  <w:num w:numId="2">
    <w:abstractNumId w:val="19"/>
  </w:num>
  <w:num w:numId="3">
    <w:abstractNumId w:val="31"/>
  </w:num>
  <w:num w:numId="4">
    <w:abstractNumId w:val="35"/>
  </w:num>
  <w:num w:numId="5">
    <w:abstractNumId w:val="13"/>
  </w:num>
  <w:num w:numId="6">
    <w:abstractNumId w:val="38"/>
  </w:num>
  <w:num w:numId="7">
    <w:abstractNumId w:val="0"/>
    <w:lvlOverride w:ilvl="0">
      <w:lvl w:ilvl="0">
        <w:start w:val="1"/>
        <w:numFmt w:val="bullet"/>
        <w:lvlText w:val=""/>
        <w:legacy w:legacy="1" w:legacySpace="0" w:legacyIndent="288"/>
        <w:lvlJc w:val="left"/>
        <w:pPr>
          <w:ind w:left="645" w:hanging="288"/>
        </w:pPr>
        <w:rPr>
          <w:rFonts w:ascii="Courier New" w:hAnsi="Courier New" w:hint="default"/>
        </w:rPr>
      </w:lvl>
    </w:lvlOverride>
  </w:num>
  <w:num w:numId="8">
    <w:abstractNumId w:val="32"/>
  </w:num>
  <w:num w:numId="9">
    <w:abstractNumId w:val="21"/>
  </w:num>
  <w:num w:numId="10">
    <w:abstractNumId w:val="4"/>
  </w:num>
  <w:num w:numId="11">
    <w:abstractNumId w:val="10"/>
  </w:num>
  <w:num w:numId="12">
    <w:abstractNumId w:val="6"/>
  </w:num>
  <w:num w:numId="13">
    <w:abstractNumId w:val="17"/>
  </w:num>
  <w:num w:numId="14">
    <w:abstractNumId w:val="1"/>
  </w:num>
  <w:num w:numId="15">
    <w:abstractNumId w:val="12"/>
  </w:num>
  <w:num w:numId="16">
    <w:abstractNumId w:val="45"/>
  </w:num>
  <w:num w:numId="17">
    <w:abstractNumId w:val="29"/>
  </w:num>
  <w:num w:numId="18">
    <w:abstractNumId w:val="41"/>
  </w:num>
  <w:num w:numId="19">
    <w:abstractNumId w:val="2"/>
  </w:num>
  <w:num w:numId="20">
    <w:abstractNumId w:val="24"/>
  </w:num>
  <w:num w:numId="21">
    <w:abstractNumId w:val="18"/>
  </w:num>
  <w:num w:numId="22">
    <w:abstractNumId w:val="42"/>
  </w:num>
  <w:num w:numId="23">
    <w:abstractNumId w:val="20"/>
  </w:num>
  <w:num w:numId="24">
    <w:abstractNumId w:val="34"/>
  </w:num>
  <w:num w:numId="25">
    <w:abstractNumId w:val="25"/>
  </w:num>
  <w:num w:numId="26">
    <w:abstractNumId w:val="39"/>
  </w:num>
  <w:num w:numId="27">
    <w:abstractNumId w:val="23"/>
  </w:num>
  <w:num w:numId="28">
    <w:abstractNumId w:val="33"/>
  </w:num>
  <w:num w:numId="29">
    <w:abstractNumId w:val="43"/>
  </w:num>
  <w:num w:numId="30">
    <w:abstractNumId w:val="37"/>
  </w:num>
  <w:num w:numId="31">
    <w:abstractNumId w:val="26"/>
  </w:num>
  <w:num w:numId="32">
    <w:abstractNumId w:val="46"/>
  </w:num>
  <w:num w:numId="33">
    <w:abstractNumId w:val="28"/>
  </w:num>
  <w:num w:numId="34">
    <w:abstractNumId w:val="22"/>
  </w:num>
  <w:num w:numId="35">
    <w:abstractNumId w:val="44"/>
  </w:num>
  <w:num w:numId="36">
    <w:abstractNumId w:val="40"/>
  </w:num>
  <w:num w:numId="37">
    <w:abstractNumId w:val="3"/>
  </w:num>
  <w:num w:numId="38">
    <w:abstractNumId w:val="11"/>
  </w:num>
  <w:num w:numId="39">
    <w:abstractNumId w:val="9"/>
  </w:num>
  <w:num w:numId="40">
    <w:abstractNumId w:val="36"/>
  </w:num>
  <w:num w:numId="41">
    <w:abstractNumId w:val="27"/>
  </w:num>
  <w:num w:numId="42">
    <w:abstractNumId w:val="16"/>
  </w:num>
  <w:num w:numId="43">
    <w:abstractNumId w:val="15"/>
  </w:num>
  <w:num w:numId="44">
    <w:abstractNumId w:val="30"/>
  </w:num>
  <w:num w:numId="45">
    <w:abstractNumId w:val="14"/>
  </w:num>
  <w:num w:numId="46">
    <w:abstractNumId w:val="5"/>
  </w:num>
  <w:num w:numId="4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air">
    <w15:presenceInfo w15:providerId="None" w15:userId="Chair"/>
  </w15:person>
  <w15:person w15:author="USA">
    <w15:presenceInfo w15:providerId="None" w15:userId="USA"/>
  </w15:person>
  <w15:person w15:author="AFSMO">
    <w15:presenceInfo w15:providerId="None" w15:userId="AFSM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activeWritingStyle w:appName="MSWord" w:lang="fr-CH"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526"/>
    <w:rsid w:val="000069D4"/>
    <w:rsid w:val="000174AD"/>
    <w:rsid w:val="00047A1D"/>
    <w:rsid w:val="000518A2"/>
    <w:rsid w:val="000604B9"/>
    <w:rsid w:val="000A7D55"/>
    <w:rsid w:val="000C12C8"/>
    <w:rsid w:val="000C2E8E"/>
    <w:rsid w:val="000D3AFD"/>
    <w:rsid w:val="000E0E7C"/>
    <w:rsid w:val="000F1B4B"/>
    <w:rsid w:val="00106431"/>
    <w:rsid w:val="001271D5"/>
    <w:rsid w:val="0012744F"/>
    <w:rsid w:val="00131178"/>
    <w:rsid w:val="00132521"/>
    <w:rsid w:val="00154282"/>
    <w:rsid w:val="00156F66"/>
    <w:rsid w:val="00160420"/>
    <w:rsid w:val="00163271"/>
    <w:rsid w:val="00172122"/>
    <w:rsid w:val="00182528"/>
    <w:rsid w:val="0018500B"/>
    <w:rsid w:val="00196A19"/>
    <w:rsid w:val="00196CF7"/>
    <w:rsid w:val="00202DC1"/>
    <w:rsid w:val="002116EE"/>
    <w:rsid w:val="002309D8"/>
    <w:rsid w:val="002A7FE2"/>
    <w:rsid w:val="002E1B4F"/>
    <w:rsid w:val="002F2E67"/>
    <w:rsid w:val="002F7CB3"/>
    <w:rsid w:val="00315546"/>
    <w:rsid w:val="00316692"/>
    <w:rsid w:val="00330567"/>
    <w:rsid w:val="00386A9D"/>
    <w:rsid w:val="00391081"/>
    <w:rsid w:val="003B2789"/>
    <w:rsid w:val="003C13CE"/>
    <w:rsid w:val="003C697E"/>
    <w:rsid w:val="003E2518"/>
    <w:rsid w:val="003E7CEF"/>
    <w:rsid w:val="004B1EF7"/>
    <w:rsid w:val="004B3FAD"/>
    <w:rsid w:val="004C5749"/>
    <w:rsid w:val="00501DCA"/>
    <w:rsid w:val="00513A47"/>
    <w:rsid w:val="005408DF"/>
    <w:rsid w:val="00566E62"/>
    <w:rsid w:val="00573344"/>
    <w:rsid w:val="00583F9B"/>
    <w:rsid w:val="005B0D29"/>
    <w:rsid w:val="005E3184"/>
    <w:rsid w:val="005E5C10"/>
    <w:rsid w:val="005F2C78"/>
    <w:rsid w:val="0060748D"/>
    <w:rsid w:val="006144E4"/>
    <w:rsid w:val="00650299"/>
    <w:rsid w:val="00654737"/>
    <w:rsid w:val="00655FC5"/>
    <w:rsid w:val="00695277"/>
    <w:rsid w:val="006D235B"/>
    <w:rsid w:val="00740085"/>
    <w:rsid w:val="0078130D"/>
    <w:rsid w:val="00786717"/>
    <w:rsid w:val="007A6526"/>
    <w:rsid w:val="007A7B87"/>
    <w:rsid w:val="0080538C"/>
    <w:rsid w:val="00814E0A"/>
    <w:rsid w:val="00822581"/>
    <w:rsid w:val="008309DD"/>
    <w:rsid w:val="0083227A"/>
    <w:rsid w:val="00866900"/>
    <w:rsid w:val="00876A8A"/>
    <w:rsid w:val="00881BA1"/>
    <w:rsid w:val="008C08FE"/>
    <w:rsid w:val="008C2302"/>
    <w:rsid w:val="008C26B8"/>
    <w:rsid w:val="008D0F63"/>
    <w:rsid w:val="008F208F"/>
    <w:rsid w:val="00901E1D"/>
    <w:rsid w:val="00921AB8"/>
    <w:rsid w:val="00937FF1"/>
    <w:rsid w:val="009524F1"/>
    <w:rsid w:val="00982084"/>
    <w:rsid w:val="00995963"/>
    <w:rsid w:val="009B61EB"/>
    <w:rsid w:val="009C2064"/>
    <w:rsid w:val="009C79A4"/>
    <w:rsid w:val="009D1697"/>
    <w:rsid w:val="009F3A46"/>
    <w:rsid w:val="009F6520"/>
    <w:rsid w:val="00A014F8"/>
    <w:rsid w:val="00A5173C"/>
    <w:rsid w:val="00A61AEF"/>
    <w:rsid w:val="00A67EEA"/>
    <w:rsid w:val="00A746CB"/>
    <w:rsid w:val="00A74710"/>
    <w:rsid w:val="00A773E7"/>
    <w:rsid w:val="00AA3637"/>
    <w:rsid w:val="00AB3238"/>
    <w:rsid w:val="00AD2345"/>
    <w:rsid w:val="00AD3208"/>
    <w:rsid w:val="00AF173A"/>
    <w:rsid w:val="00B066A4"/>
    <w:rsid w:val="00B07A13"/>
    <w:rsid w:val="00B4279B"/>
    <w:rsid w:val="00B45FC9"/>
    <w:rsid w:val="00B76F35"/>
    <w:rsid w:val="00B81138"/>
    <w:rsid w:val="00BC7CCF"/>
    <w:rsid w:val="00BE470B"/>
    <w:rsid w:val="00C162BE"/>
    <w:rsid w:val="00C57A91"/>
    <w:rsid w:val="00C76894"/>
    <w:rsid w:val="00CB056C"/>
    <w:rsid w:val="00CC01C2"/>
    <w:rsid w:val="00CF21F2"/>
    <w:rsid w:val="00D02712"/>
    <w:rsid w:val="00D046A7"/>
    <w:rsid w:val="00D138DF"/>
    <w:rsid w:val="00D214D0"/>
    <w:rsid w:val="00D40509"/>
    <w:rsid w:val="00D6546B"/>
    <w:rsid w:val="00DB178B"/>
    <w:rsid w:val="00DC17D3"/>
    <w:rsid w:val="00DD4BED"/>
    <w:rsid w:val="00DE00C4"/>
    <w:rsid w:val="00DE39F0"/>
    <w:rsid w:val="00DF0AF3"/>
    <w:rsid w:val="00DF3972"/>
    <w:rsid w:val="00DF7E9F"/>
    <w:rsid w:val="00E17831"/>
    <w:rsid w:val="00E27D7E"/>
    <w:rsid w:val="00E42E13"/>
    <w:rsid w:val="00E56D5C"/>
    <w:rsid w:val="00E6257C"/>
    <w:rsid w:val="00E63C59"/>
    <w:rsid w:val="00E7046D"/>
    <w:rsid w:val="00E91C5E"/>
    <w:rsid w:val="00E94636"/>
    <w:rsid w:val="00E96654"/>
    <w:rsid w:val="00EA6E37"/>
    <w:rsid w:val="00ED1B12"/>
    <w:rsid w:val="00F25662"/>
    <w:rsid w:val="00FA124A"/>
    <w:rsid w:val="00FA3D78"/>
    <w:rsid w:val="00FC08DD"/>
    <w:rsid w:val="00FC2316"/>
    <w:rsid w:val="00FC2CFD"/>
    <w:rsid w:val="00FE01EE"/>
    <w:rsid w:val="00FE6C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DA7E2A"/>
  <w15:docId w15:val="{9DB33067-839A-46C6-8EE5-BFD4D5B20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9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99"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31" w:qFormat="1"/>
    <w:lsdException w:name="Intense Reference" w:uiPriority="99"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uiPriority w:val="99"/>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link w:val="ArttitleChar"/>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uiPriority w:val="99"/>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eqChar"/>
    <w:rsid w:val="008F208F"/>
    <w:pPr>
      <w:tabs>
        <w:tab w:val="clear" w:pos="1871"/>
        <w:tab w:val="clear" w:pos="2268"/>
        <w:tab w:val="center" w:pos="4820"/>
        <w:tab w:val="right" w:pos="9639"/>
      </w:tabs>
    </w:pPr>
  </w:style>
  <w:style w:type="paragraph" w:customStyle="1" w:styleId="Equationlegend">
    <w:name w:val="Equation_legend"/>
    <w:basedOn w:val="NormalIndent"/>
    <w:link w:val="EquationlegendChar"/>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link w:val="FigurelegendChar"/>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link w:val="RecNoChar"/>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link w:val="RestitleChar"/>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uiPriority w:val="99"/>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0"/>
    <w:rsid w:val="008F208F"/>
    <w:pPr>
      <w:keepNext/>
      <w:spacing w:before="560" w:after="120"/>
      <w:jc w:val="center"/>
    </w:pPr>
    <w:rPr>
      <w:caps/>
      <w:sz w:val="20"/>
    </w:rPr>
  </w:style>
  <w:style w:type="paragraph" w:customStyle="1" w:styleId="Tabletitle">
    <w:name w:val="Table_title"/>
    <w:basedOn w:val="Normal"/>
    <w:next w:val="Tabletext"/>
    <w:link w:val="Tabletitle0"/>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uiPriority w:val="99"/>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uiPriority w:val="99"/>
    <w:rsid w:val="008F208F"/>
    <w:rPr>
      <w:rFonts w:ascii="Times New Roman" w:hAnsi="Times New Roman"/>
      <w:b/>
    </w:rPr>
  </w:style>
  <w:style w:type="character" w:customStyle="1" w:styleId="Appref">
    <w:name w:val="App_ref"/>
    <w:basedOn w:val="DefaultParagraphFont"/>
    <w:uiPriority w:val="99"/>
    <w:rsid w:val="008F208F"/>
  </w:style>
  <w:style w:type="character" w:customStyle="1" w:styleId="Artdef">
    <w:name w:val="Art_def"/>
    <w:basedOn w:val="DefaultParagraphFont"/>
    <w:uiPriority w:val="99"/>
    <w:rsid w:val="008F208F"/>
    <w:rPr>
      <w:rFonts w:ascii="Times New Roman" w:hAnsi="Times New Roman"/>
      <w:b/>
    </w:rPr>
  </w:style>
  <w:style w:type="character" w:customStyle="1" w:styleId="Artref">
    <w:name w:val="Art_ref"/>
    <w:basedOn w:val="DefaultParagraphFont"/>
    <w:uiPriority w:val="99"/>
    <w:rsid w:val="008F208F"/>
  </w:style>
  <w:style w:type="character" w:customStyle="1" w:styleId="Recdef">
    <w:name w:val="Rec_def"/>
    <w:basedOn w:val="DefaultParagraphFont"/>
    <w:uiPriority w:val="99"/>
    <w:rsid w:val="00E63C59"/>
    <w:rPr>
      <w:b/>
    </w:rPr>
  </w:style>
  <w:style w:type="character" w:customStyle="1" w:styleId="Resdef">
    <w:name w:val="Res_def"/>
    <w:basedOn w:val="DefaultParagraphFont"/>
    <w:uiPriority w:val="99"/>
    <w:rsid w:val="00E63C59"/>
    <w:rPr>
      <w:rFonts w:ascii="Times New Roman" w:hAnsi="Times New Roman"/>
      <w:b/>
    </w:rPr>
  </w:style>
  <w:style w:type="character" w:customStyle="1" w:styleId="Tablefreq">
    <w:name w:val="Table_freq"/>
    <w:basedOn w:val="DefaultParagraphFont"/>
    <w:uiPriority w:val="99"/>
    <w:rsid w:val="008F208F"/>
    <w:rPr>
      <w:b/>
      <w:color w:val="auto"/>
      <w:sz w:val="20"/>
    </w:rPr>
  </w:style>
  <w:style w:type="paragraph" w:customStyle="1" w:styleId="Formal">
    <w:name w:val="Formal"/>
    <w:basedOn w:val="ASN1"/>
    <w:uiPriority w:val="99"/>
    <w:rsid w:val="00D02712"/>
    <w:rPr>
      <w:b w:val="0"/>
    </w:rPr>
  </w:style>
  <w:style w:type="paragraph" w:customStyle="1" w:styleId="Section1">
    <w:name w:val="Section_1"/>
    <w:basedOn w:val="Normal"/>
    <w:uiPriority w:val="99"/>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8F208F"/>
    <w:rPr>
      <w:b w:val="0"/>
      <w:i/>
    </w:rPr>
  </w:style>
  <w:style w:type="paragraph" w:customStyle="1" w:styleId="Headingi">
    <w:name w:val="Heading_i"/>
    <w:basedOn w:val="Normal"/>
    <w:next w:val="Normal"/>
    <w:link w:val="HeadingiChar"/>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link w:val="FigureChar"/>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link w:val="AnnexNoChar"/>
    <w:uiPriority w:val="99"/>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uiPriority w:val="99"/>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uiPriority w:val="99"/>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link w:val="NormalIndentChar"/>
    <w:rsid w:val="008F208F"/>
    <w:pPr>
      <w:ind w:left="1134"/>
    </w:pPr>
  </w:style>
  <w:style w:type="paragraph" w:styleId="Index4">
    <w:name w:val="index 4"/>
    <w:basedOn w:val="Normal"/>
    <w:next w:val="Normal"/>
    <w:uiPriority w:val="99"/>
    <w:rsid w:val="00E63C59"/>
    <w:pPr>
      <w:ind w:left="849"/>
    </w:pPr>
  </w:style>
  <w:style w:type="paragraph" w:styleId="Index5">
    <w:name w:val="index 5"/>
    <w:basedOn w:val="Normal"/>
    <w:next w:val="Normal"/>
    <w:uiPriority w:val="99"/>
    <w:rsid w:val="00E63C59"/>
    <w:pPr>
      <w:ind w:left="1132"/>
    </w:pPr>
  </w:style>
  <w:style w:type="paragraph" w:styleId="Index6">
    <w:name w:val="index 6"/>
    <w:basedOn w:val="Normal"/>
    <w:next w:val="Normal"/>
    <w:uiPriority w:val="99"/>
    <w:rsid w:val="00E63C59"/>
    <w:pPr>
      <w:ind w:left="1415"/>
    </w:pPr>
  </w:style>
  <w:style w:type="paragraph" w:styleId="Index7">
    <w:name w:val="index 7"/>
    <w:basedOn w:val="Normal"/>
    <w:next w:val="Normal"/>
    <w:uiPriority w:val="99"/>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uiPriority w:val="99"/>
    <w:rsid w:val="00E63C59"/>
  </w:style>
  <w:style w:type="paragraph" w:customStyle="1" w:styleId="Normalaftertitle0">
    <w:name w:val="Normal after title"/>
    <w:basedOn w:val="Normal"/>
    <w:next w:val="Normal"/>
    <w:link w:val="NormalaftertitleChar0"/>
    <w:uiPriority w:val="99"/>
    <w:rsid w:val="008F208F"/>
    <w:pPr>
      <w:spacing w:before="280"/>
    </w:pPr>
  </w:style>
  <w:style w:type="paragraph" w:customStyle="1" w:styleId="Proposal">
    <w:name w:val="Proposal"/>
    <w:basedOn w:val="Normal"/>
    <w:next w:val="Normal"/>
    <w:uiPriority w:val="99"/>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uiPriority w:val="99"/>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aliases w:val="CEO_Hyperlink"/>
    <w:basedOn w:val="DefaultParagraphFont"/>
    <w:rsid w:val="00937FF1"/>
    <w:rPr>
      <w:color w:val="0000FF"/>
      <w:u w:val="single"/>
    </w:rPr>
  </w:style>
  <w:style w:type="character" w:customStyle="1" w:styleId="href">
    <w:name w:val="href"/>
    <w:basedOn w:val="DefaultParagraphFont"/>
    <w:rsid w:val="00937FF1"/>
  </w:style>
  <w:style w:type="character" w:customStyle="1" w:styleId="RecNoChar">
    <w:name w:val="Rec_No Char"/>
    <w:link w:val="RecNo"/>
    <w:locked/>
    <w:rsid w:val="00937FF1"/>
    <w:rPr>
      <w:rFonts w:ascii="Times New Roman" w:hAnsi="Times New Roman"/>
      <w:caps/>
      <w:sz w:val="28"/>
      <w:lang w:val="en-GB" w:eastAsia="en-US"/>
    </w:rPr>
  </w:style>
  <w:style w:type="paragraph" w:customStyle="1" w:styleId="Tablefin">
    <w:name w:val="Table_fin"/>
    <w:basedOn w:val="Normalaftertitle"/>
    <w:rsid w:val="00937FF1"/>
    <w:pPr>
      <w:tabs>
        <w:tab w:val="clear" w:pos="1134"/>
        <w:tab w:val="clear" w:pos="1871"/>
        <w:tab w:val="clear" w:pos="2268"/>
      </w:tabs>
      <w:spacing w:before="0"/>
    </w:pPr>
    <w:rPr>
      <w:sz w:val="20"/>
      <w:lang w:val="fr-FR" w:eastAsia="zh-CN"/>
    </w:rPr>
  </w:style>
  <w:style w:type="paragraph" w:customStyle="1" w:styleId="EditorsNote">
    <w:name w:val="EditorsNote"/>
    <w:basedOn w:val="Normal"/>
    <w:rsid w:val="00937FF1"/>
    <w:pPr>
      <w:spacing w:before="240" w:after="240"/>
    </w:pPr>
    <w:rPr>
      <w:i/>
      <w:iCs/>
    </w:rPr>
  </w:style>
  <w:style w:type="character" w:customStyle="1" w:styleId="FiguretitleChar">
    <w:name w:val="Figure_title Char"/>
    <w:basedOn w:val="DefaultParagraphFont"/>
    <w:link w:val="Figuretitle"/>
    <w:rsid w:val="00937FF1"/>
    <w:rPr>
      <w:rFonts w:ascii="Times New Roman Bold" w:hAnsi="Times New Roman Bold"/>
      <w:b/>
      <w:lang w:val="en-GB" w:eastAsia="en-US"/>
    </w:rPr>
  </w:style>
  <w:style w:type="character" w:customStyle="1" w:styleId="Heading1Char">
    <w:name w:val="Heading 1 Char"/>
    <w:basedOn w:val="DefaultParagraphFont"/>
    <w:link w:val="Heading1"/>
    <w:rsid w:val="00937FF1"/>
    <w:rPr>
      <w:rFonts w:ascii="Times New Roman" w:hAnsi="Times New Roman"/>
      <w:b/>
      <w:sz w:val="28"/>
      <w:lang w:val="en-GB" w:eastAsia="en-US"/>
    </w:rPr>
  </w:style>
  <w:style w:type="character" w:customStyle="1" w:styleId="TableheadChar">
    <w:name w:val="Table_head Char"/>
    <w:basedOn w:val="DefaultParagraphFont"/>
    <w:link w:val="Tablehead"/>
    <w:locked/>
    <w:rsid w:val="00937FF1"/>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937FF1"/>
    <w:rPr>
      <w:rFonts w:ascii="Times New Roman" w:hAnsi="Times New Roman"/>
      <w:lang w:val="en-GB" w:eastAsia="en-US"/>
    </w:rPr>
  </w:style>
  <w:style w:type="character" w:customStyle="1" w:styleId="Heading2Char">
    <w:name w:val="Heading 2 Char"/>
    <w:basedOn w:val="DefaultParagraphFont"/>
    <w:link w:val="Heading2"/>
    <w:rsid w:val="00937FF1"/>
    <w:rPr>
      <w:rFonts w:ascii="Times New Roman" w:hAnsi="Times New Roman"/>
      <w:b/>
      <w:sz w:val="24"/>
      <w:lang w:val="en-GB" w:eastAsia="en-US"/>
    </w:rPr>
  </w:style>
  <w:style w:type="character" w:customStyle="1" w:styleId="Heading3Char">
    <w:name w:val="Heading 3 Char"/>
    <w:basedOn w:val="DefaultParagraphFont"/>
    <w:link w:val="Heading3"/>
    <w:rsid w:val="00937FF1"/>
    <w:rPr>
      <w:rFonts w:ascii="Times New Roman" w:hAnsi="Times New Roman"/>
      <w:b/>
      <w:sz w:val="24"/>
      <w:lang w:val="en-GB" w:eastAsia="en-US"/>
    </w:rPr>
  </w:style>
  <w:style w:type="character" w:customStyle="1" w:styleId="Heading4Char">
    <w:name w:val="Heading 4 Char"/>
    <w:basedOn w:val="DefaultParagraphFont"/>
    <w:link w:val="Heading4"/>
    <w:rsid w:val="00937FF1"/>
    <w:rPr>
      <w:rFonts w:ascii="Times New Roman" w:hAnsi="Times New Roman"/>
      <w:b/>
      <w:sz w:val="24"/>
      <w:lang w:val="en-GB" w:eastAsia="en-US"/>
    </w:rPr>
  </w:style>
  <w:style w:type="character" w:customStyle="1" w:styleId="Heading6Char">
    <w:name w:val="Heading 6 Char"/>
    <w:basedOn w:val="DefaultParagraphFont"/>
    <w:link w:val="Heading6"/>
    <w:rsid w:val="00937FF1"/>
    <w:rPr>
      <w:rFonts w:ascii="Times New Roman" w:hAnsi="Times New Roman"/>
      <w:b/>
      <w:sz w:val="24"/>
      <w:lang w:val="en-GB" w:eastAsia="en-US"/>
    </w:rPr>
  </w:style>
  <w:style w:type="character" w:customStyle="1" w:styleId="Heading7Char">
    <w:name w:val="Heading 7 Char"/>
    <w:basedOn w:val="DefaultParagraphFont"/>
    <w:link w:val="Heading7"/>
    <w:rsid w:val="00937FF1"/>
    <w:rPr>
      <w:rFonts w:ascii="Times New Roman" w:hAnsi="Times New Roman"/>
      <w:b/>
      <w:sz w:val="24"/>
      <w:lang w:val="en-GB" w:eastAsia="en-US"/>
    </w:rPr>
  </w:style>
  <w:style w:type="character" w:customStyle="1" w:styleId="Heading8Char">
    <w:name w:val="Heading 8 Char"/>
    <w:basedOn w:val="DefaultParagraphFont"/>
    <w:link w:val="Heading8"/>
    <w:rsid w:val="00937FF1"/>
    <w:rPr>
      <w:rFonts w:ascii="Times New Roman" w:hAnsi="Times New Roman"/>
      <w:b/>
      <w:sz w:val="24"/>
      <w:lang w:val="en-GB" w:eastAsia="en-US"/>
    </w:rPr>
  </w:style>
  <w:style w:type="character" w:customStyle="1" w:styleId="Heading9Char">
    <w:name w:val="Heading 9 Char"/>
    <w:basedOn w:val="DefaultParagraphFont"/>
    <w:link w:val="Heading9"/>
    <w:rsid w:val="00937FF1"/>
    <w:rPr>
      <w:rFonts w:ascii="Times New Roman" w:hAnsi="Times New Roman"/>
      <w:b/>
      <w:sz w:val="24"/>
      <w:lang w:val="en-GB" w:eastAsia="en-US"/>
    </w:rPr>
  </w:style>
  <w:style w:type="character" w:customStyle="1" w:styleId="NormalaftertitleChar">
    <w:name w:val="Normal_after_title Char"/>
    <w:link w:val="Normalaftertitle"/>
    <w:locked/>
    <w:rsid w:val="00937FF1"/>
    <w:rPr>
      <w:rFonts w:ascii="Times New Roman" w:hAnsi="Times New Roman"/>
      <w:sz w:val="24"/>
      <w:lang w:val="en-GB" w:eastAsia="en-US"/>
    </w:rPr>
  </w:style>
  <w:style w:type="character" w:customStyle="1" w:styleId="Heading5Char">
    <w:name w:val="Heading 5 Char"/>
    <w:link w:val="Heading5"/>
    <w:locked/>
    <w:rsid w:val="00937FF1"/>
    <w:rPr>
      <w:rFonts w:ascii="Times New Roman" w:hAnsi="Times New Roman"/>
      <w:b/>
      <w:sz w:val="24"/>
      <w:lang w:val="en-GB" w:eastAsia="en-US"/>
    </w:rPr>
  </w:style>
  <w:style w:type="character" w:customStyle="1" w:styleId="enumlev1Char">
    <w:name w:val="enumlev1 Char"/>
    <w:link w:val="enumlev1"/>
    <w:locked/>
    <w:rsid w:val="00937FF1"/>
    <w:rPr>
      <w:rFonts w:ascii="Times New Roman" w:hAnsi="Times New Roman"/>
      <w:sz w:val="24"/>
      <w:lang w:val="en-GB" w:eastAsia="en-US"/>
    </w:rPr>
  </w:style>
  <w:style w:type="character" w:customStyle="1" w:styleId="CallChar">
    <w:name w:val="Call Char"/>
    <w:link w:val="Call"/>
    <w:locked/>
    <w:rsid w:val="00937FF1"/>
    <w:rPr>
      <w:rFonts w:ascii="Times New Roman" w:hAnsi="Times New Roman"/>
      <w:i/>
      <w:sz w:val="24"/>
      <w:lang w:val="en-GB" w:eastAsia="en-US"/>
    </w:rPr>
  </w:style>
  <w:style w:type="paragraph" w:styleId="ListParagraph">
    <w:name w:val="List Paragraph"/>
    <w:basedOn w:val="Normal"/>
    <w:uiPriority w:val="99"/>
    <w:qFormat/>
    <w:rsid w:val="00937FF1"/>
    <w:pPr>
      <w:ind w:left="720"/>
      <w:contextualSpacing/>
    </w:pPr>
  </w:style>
  <w:style w:type="character" w:customStyle="1" w:styleId="SourceChar">
    <w:name w:val="Source Char"/>
    <w:link w:val="Source"/>
    <w:uiPriority w:val="99"/>
    <w:locked/>
    <w:rsid w:val="00937FF1"/>
    <w:rPr>
      <w:rFonts w:ascii="Times New Roman" w:hAnsi="Times New Roman"/>
      <w:b/>
      <w:sz w:val="28"/>
      <w:lang w:val="en-GB" w:eastAsia="en-US"/>
    </w:rPr>
  </w:style>
  <w:style w:type="character" w:customStyle="1" w:styleId="Tabletitle0">
    <w:name w:val="Table_title Знак"/>
    <w:link w:val="Tabletitle"/>
    <w:locked/>
    <w:rsid w:val="00937FF1"/>
    <w:rPr>
      <w:rFonts w:ascii="Times New Roman Bold" w:hAnsi="Times New Roman Bold"/>
      <w:b/>
      <w:lang w:val="en-GB" w:eastAsia="en-US"/>
    </w:rPr>
  </w:style>
  <w:style w:type="character" w:customStyle="1" w:styleId="TableNo0">
    <w:name w:val="Table_No Знак"/>
    <w:link w:val="TableNo"/>
    <w:locked/>
    <w:rsid w:val="00937FF1"/>
    <w:rPr>
      <w:rFonts w:ascii="Times New Roman" w:hAnsi="Times New Roman"/>
      <w:caps/>
      <w:lang w:val="en-GB" w:eastAsia="en-US"/>
    </w:rPr>
  </w:style>
  <w:style w:type="character" w:styleId="FollowedHyperlink">
    <w:name w:val="FollowedHyperlink"/>
    <w:uiPriority w:val="99"/>
    <w:rsid w:val="00937FF1"/>
    <w:rPr>
      <w:rFonts w:cs="Times New Roman"/>
      <w:color w:val="606420"/>
      <w:u w:val="single"/>
    </w:rPr>
  </w:style>
  <w:style w:type="character" w:customStyle="1" w:styleId="FigureNoChar">
    <w:name w:val="Figure_No Char"/>
    <w:link w:val="FigureNo"/>
    <w:locked/>
    <w:rsid w:val="00937FF1"/>
    <w:rPr>
      <w:rFonts w:ascii="Times New Roman" w:hAnsi="Times New Roman"/>
      <w:caps/>
      <w:lang w:val="en-GB" w:eastAsia="en-US"/>
    </w:rPr>
  </w:style>
  <w:style w:type="character" w:customStyle="1" w:styleId="FigureChar">
    <w:name w:val="Figure Char"/>
    <w:aliases w:val="fig Char"/>
    <w:link w:val="Figure"/>
    <w:locked/>
    <w:rsid w:val="00937FF1"/>
    <w:rPr>
      <w:rFonts w:ascii="Times New Roman" w:hAnsi="Times New Roman"/>
      <w:sz w:val="24"/>
      <w:lang w:val="en-GB" w:eastAsia="en-US"/>
    </w:rPr>
  </w:style>
  <w:style w:type="character" w:customStyle="1" w:styleId="HeadingbChar">
    <w:name w:val="Heading_b Char"/>
    <w:link w:val="Headingb"/>
    <w:locked/>
    <w:rsid w:val="00937FF1"/>
    <w:rPr>
      <w:rFonts w:ascii="Times New Roman Bold" w:hAnsi="Times New Roman Bold" w:cs="Times New Roman Bold"/>
      <w:b/>
      <w:sz w:val="24"/>
      <w:lang w:val="fr-CH" w:eastAsia="en-US"/>
    </w:rPr>
  </w:style>
  <w:style w:type="table" w:styleId="TableGrid">
    <w:name w:val="Table Grid"/>
    <w:basedOn w:val="TableNormal"/>
    <w:uiPriority w:val="99"/>
    <w:rsid w:val="00937FF1"/>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0">
    <w:name w:val="Normal after title Char"/>
    <w:link w:val="Normalaftertitle0"/>
    <w:uiPriority w:val="99"/>
    <w:locked/>
    <w:rsid w:val="00937FF1"/>
    <w:rPr>
      <w:rFonts w:ascii="Times New Roman" w:hAnsi="Times New Roman"/>
      <w:sz w:val="24"/>
      <w:lang w:val="en-GB" w:eastAsia="en-US"/>
    </w:rPr>
  </w:style>
  <w:style w:type="character" w:customStyle="1" w:styleId="EquationeqChar">
    <w:name w:val="Equation.eq Char"/>
    <w:link w:val="Equation"/>
    <w:locked/>
    <w:rsid w:val="00937FF1"/>
    <w:rPr>
      <w:rFonts w:ascii="Times New Roman" w:hAnsi="Times New Roman"/>
      <w:sz w:val="24"/>
      <w:lang w:val="en-GB" w:eastAsia="en-US"/>
    </w:rPr>
  </w:style>
  <w:style w:type="paragraph" w:styleId="HTMLPreformatted">
    <w:name w:val="HTML Preformatted"/>
    <w:basedOn w:val="Normal"/>
    <w:link w:val="HTMLPreformattedChar"/>
    <w:uiPriority w:val="99"/>
    <w:rsid w:val="00937FF1"/>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937FF1"/>
    <w:rPr>
      <w:rFonts w:ascii="Arial Unicode MS" w:eastAsia="SimSun" w:hAnsi="Arial Unicode MS" w:cs="Arial Unicode MS"/>
      <w:lang w:eastAsia="en-US"/>
    </w:rPr>
  </w:style>
  <w:style w:type="paragraph" w:styleId="NormalWeb">
    <w:name w:val="Normal (Web)"/>
    <w:basedOn w:val="Normal"/>
    <w:uiPriority w:val="99"/>
    <w:rsid w:val="00937FF1"/>
    <w:pPr>
      <w:tabs>
        <w:tab w:val="clear" w:pos="1134"/>
        <w:tab w:val="clear" w:pos="1871"/>
        <w:tab w:val="clear" w:pos="2268"/>
      </w:tabs>
      <w:overflowPunct/>
      <w:autoSpaceDE/>
      <w:autoSpaceDN/>
      <w:adjustRightInd/>
      <w:spacing w:before="100" w:beforeAutospacing="1" w:after="100" w:afterAutospacing="1"/>
      <w:textAlignment w:val="auto"/>
    </w:pPr>
    <w:rPr>
      <w:rFonts w:eastAsia="MS Mincho"/>
      <w:color w:val="000000"/>
      <w:szCs w:val="24"/>
      <w:lang w:val="en-US"/>
    </w:rPr>
  </w:style>
  <w:style w:type="paragraph" w:styleId="List">
    <w:name w:val="List"/>
    <w:aliases w:val="l"/>
    <w:basedOn w:val="Normal"/>
    <w:uiPriority w:val="99"/>
    <w:rsid w:val="00937FF1"/>
    <w:pPr>
      <w:tabs>
        <w:tab w:val="clear" w:pos="1134"/>
        <w:tab w:val="clear" w:pos="1871"/>
        <w:tab w:val="clear" w:pos="2268"/>
        <w:tab w:val="left" w:pos="794"/>
        <w:tab w:val="left" w:pos="1191"/>
        <w:tab w:val="left" w:pos="1588"/>
        <w:tab w:val="left" w:pos="1985"/>
      </w:tabs>
      <w:ind w:left="360" w:hanging="360"/>
    </w:pPr>
    <w:rPr>
      <w:rFonts w:eastAsia="MS Mincho"/>
    </w:rPr>
  </w:style>
  <w:style w:type="paragraph" w:styleId="List2">
    <w:name w:val="List 2"/>
    <w:basedOn w:val="Normal"/>
    <w:uiPriority w:val="99"/>
    <w:rsid w:val="00937FF1"/>
    <w:pPr>
      <w:tabs>
        <w:tab w:val="clear" w:pos="1134"/>
        <w:tab w:val="clear" w:pos="1871"/>
        <w:tab w:val="clear" w:pos="2268"/>
        <w:tab w:val="left" w:pos="794"/>
        <w:tab w:val="left" w:pos="1191"/>
        <w:tab w:val="left" w:pos="1588"/>
        <w:tab w:val="left" w:pos="1985"/>
      </w:tabs>
      <w:ind w:left="720" w:hanging="360"/>
    </w:pPr>
    <w:rPr>
      <w:rFonts w:eastAsia="MS Mincho"/>
    </w:rPr>
  </w:style>
  <w:style w:type="paragraph" w:styleId="TOC9">
    <w:name w:val="toc 9"/>
    <w:basedOn w:val="Normal"/>
    <w:next w:val="Normal"/>
    <w:uiPriority w:val="99"/>
    <w:rsid w:val="00937FF1"/>
    <w:pPr>
      <w:tabs>
        <w:tab w:val="clear" w:pos="1134"/>
        <w:tab w:val="clear" w:pos="1871"/>
        <w:tab w:val="clear" w:pos="2268"/>
        <w:tab w:val="right" w:leader="dot" w:pos="9729"/>
      </w:tabs>
      <w:spacing w:before="136"/>
      <w:ind w:left="1600"/>
      <w:jc w:val="both"/>
    </w:pPr>
    <w:rPr>
      <w:rFonts w:eastAsia="Batang"/>
      <w:sz w:val="20"/>
      <w:lang w:eastAsia="fr-FR"/>
    </w:rPr>
  </w:style>
  <w:style w:type="paragraph" w:styleId="List3">
    <w:name w:val="List 3"/>
    <w:basedOn w:val="List"/>
    <w:uiPriority w:val="99"/>
    <w:rsid w:val="00937FF1"/>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
    <w:name w:val="List Bullet"/>
    <w:aliases w:val="lb"/>
    <w:basedOn w:val="List"/>
    <w:uiPriority w:val="99"/>
    <w:rsid w:val="00937FF1"/>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
    <w:uiPriority w:val="99"/>
    <w:rsid w:val="00937FF1"/>
    <w:pPr>
      <w:ind w:left="1080"/>
    </w:pPr>
  </w:style>
  <w:style w:type="paragraph" w:styleId="ListBullet3">
    <w:name w:val="List Bullet 3"/>
    <w:aliases w:val="lb3"/>
    <w:basedOn w:val="ListBullet"/>
    <w:uiPriority w:val="99"/>
    <w:rsid w:val="00937FF1"/>
    <w:pPr>
      <w:ind w:left="1440"/>
    </w:pPr>
  </w:style>
  <w:style w:type="paragraph" w:styleId="ListContinue">
    <w:name w:val="List Continue"/>
    <w:aliases w:val="lc"/>
    <w:basedOn w:val="List"/>
    <w:uiPriority w:val="99"/>
    <w:rsid w:val="00937FF1"/>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937FF1"/>
    <w:pPr>
      <w:ind w:left="1080"/>
    </w:pPr>
  </w:style>
  <w:style w:type="paragraph" w:styleId="ListContinue3">
    <w:name w:val="List Continue 3"/>
    <w:aliases w:val="lc3"/>
    <w:basedOn w:val="ListContinue"/>
    <w:uiPriority w:val="99"/>
    <w:rsid w:val="00937FF1"/>
    <w:pPr>
      <w:ind w:left="1440"/>
    </w:pPr>
  </w:style>
  <w:style w:type="paragraph" w:styleId="ListNumber">
    <w:name w:val="List Number"/>
    <w:aliases w:val="ln"/>
    <w:basedOn w:val="List"/>
    <w:uiPriority w:val="99"/>
    <w:rsid w:val="00937FF1"/>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937FF1"/>
    <w:pPr>
      <w:ind w:left="1003" w:hanging="283"/>
    </w:pPr>
  </w:style>
  <w:style w:type="paragraph" w:styleId="ListNumber3">
    <w:name w:val="List Number 3"/>
    <w:aliases w:val="ln3"/>
    <w:basedOn w:val="ListNumber"/>
    <w:uiPriority w:val="99"/>
    <w:rsid w:val="00937FF1"/>
    <w:pPr>
      <w:ind w:left="1363" w:hanging="283"/>
    </w:pPr>
  </w:style>
  <w:style w:type="character" w:styleId="Strong">
    <w:name w:val="Strong"/>
    <w:uiPriority w:val="99"/>
    <w:qFormat/>
    <w:rsid w:val="00937FF1"/>
    <w:rPr>
      <w:rFonts w:cs="Times New Roman"/>
      <w:b/>
      <w:bCs/>
    </w:rPr>
  </w:style>
  <w:style w:type="table" w:styleId="TableGrid1">
    <w:name w:val="Table Grid 1"/>
    <w:basedOn w:val="TableNormal"/>
    <w:uiPriority w:val="99"/>
    <w:rsid w:val="00937FF1"/>
    <w:pPr>
      <w:autoSpaceDE w:val="0"/>
      <w:autoSpaceDN w:val="0"/>
      <w:jc w:val="center"/>
    </w:pPr>
    <w:rPr>
      <w:rFonts w:ascii="Times New Roman" w:eastAsia="Batang" w:hAnsi="Times New Roman"/>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HTMLTypewriter">
    <w:name w:val="HTML Typewriter"/>
    <w:uiPriority w:val="99"/>
    <w:rsid w:val="00937FF1"/>
    <w:rPr>
      <w:rFonts w:ascii="Arial Unicode MS" w:hAnsi="Arial Unicode MS" w:cs="Arial Unicode MS"/>
      <w:sz w:val="20"/>
      <w:szCs w:val="20"/>
    </w:rPr>
  </w:style>
  <w:style w:type="paragraph" w:styleId="EndnoteText">
    <w:name w:val="endnote text"/>
    <w:basedOn w:val="Normal"/>
    <w:link w:val="EndnoteTextChar"/>
    <w:uiPriority w:val="99"/>
    <w:rsid w:val="00937FF1"/>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EndnoteTextChar">
    <w:name w:val="Endnote Text Char"/>
    <w:basedOn w:val="DefaultParagraphFont"/>
    <w:link w:val="EndnoteText"/>
    <w:uiPriority w:val="99"/>
    <w:rsid w:val="00937FF1"/>
    <w:rPr>
      <w:rFonts w:ascii="Times New Roman" w:eastAsia="Batang" w:hAnsi="Times New Roman"/>
      <w:lang w:val="en-GB" w:eastAsia="de-DE"/>
    </w:rPr>
  </w:style>
  <w:style w:type="paragraph" w:styleId="EnvelopeAddress">
    <w:name w:val="envelope address"/>
    <w:basedOn w:val="Normal"/>
    <w:uiPriority w:val="99"/>
    <w:rsid w:val="00937FF1"/>
    <w:pPr>
      <w:framePr w:w="7920" w:h="1980" w:hRule="exact" w:hSpace="180" w:wrap="auto" w:hAnchor="page" w:xAlign="center" w:yAlign="bottom"/>
      <w:tabs>
        <w:tab w:val="clear" w:pos="1134"/>
        <w:tab w:val="clear" w:pos="1871"/>
        <w:tab w:val="clear" w:pos="2268"/>
      </w:tabs>
      <w:overflowPunct/>
      <w:autoSpaceDE/>
      <w:autoSpaceDN/>
      <w:adjustRightInd/>
      <w:spacing w:before="0" w:after="60"/>
      <w:ind w:left="2880"/>
      <w:jc w:val="both"/>
      <w:textAlignment w:val="auto"/>
    </w:pPr>
    <w:rPr>
      <w:rFonts w:ascii="Arial" w:eastAsia="Batang" w:hAnsi="Arial" w:cs="Arial"/>
      <w:szCs w:val="24"/>
      <w:lang w:eastAsia="de-DE"/>
    </w:rPr>
  </w:style>
  <w:style w:type="paragraph" w:styleId="EnvelopeReturn">
    <w:name w:val="envelope return"/>
    <w:basedOn w:val="Normal"/>
    <w:uiPriority w:val="99"/>
    <w:rsid w:val="00937FF1"/>
    <w:pPr>
      <w:tabs>
        <w:tab w:val="clear" w:pos="1134"/>
        <w:tab w:val="clear" w:pos="1871"/>
        <w:tab w:val="clear" w:pos="2268"/>
      </w:tabs>
      <w:overflowPunct/>
      <w:autoSpaceDE/>
      <w:autoSpaceDN/>
      <w:adjustRightInd/>
      <w:spacing w:before="0" w:after="60"/>
      <w:jc w:val="both"/>
      <w:textAlignment w:val="auto"/>
    </w:pPr>
    <w:rPr>
      <w:rFonts w:ascii="Arial" w:eastAsia="Batang" w:hAnsi="Arial" w:cs="Arial"/>
      <w:sz w:val="20"/>
      <w:lang w:eastAsia="de-DE"/>
    </w:rPr>
  </w:style>
  <w:style w:type="paragraph" w:styleId="HTMLAddress">
    <w:name w:val="HTML Address"/>
    <w:basedOn w:val="Normal"/>
    <w:link w:val="HTMLAddressChar"/>
    <w:uiPriority w:val="99"/>
    <w:rsid w:val="00937FF1"/>
    <w:pPr>
      <w:tabs>
        <w:tab w:val="clear" w:pos="1134"/>
        <w:tab w:val="clear" w:pos="1871"/>
        <w:tab w:val="clear" w:pos="2268"/>
      </w:tabs>
      <w:overflowPunct/>
      <w:autoSpaceDE/>
      <w:autoSpaceDN/>
      <w:adjustRightInd/>
      <w:spacing w:before="0" w:after="60"/>
      <w:jc w:val="both"/>
      <w:textAlignment w:val="auto"/>
    </w:pPr>
    <w:rPr>
      <w:rFonts w:eastAsia="Batang"/>
      <w:i/>
      <w:iCs/>
      <w:sz w:val="20"/>
      <w:lang w:eastAsia="de-DE"/>
    </w:rPr>
  </w:style>
  <w:style w:type="character" w:customStyle="1" w:styleId="HTMLAddressChar">
    <w:name w:val="HTML Address Char"/>
    <w:basedOn w:val="DefaultParagraphFont"/>
    <w:link w:val="HTMLAddress"/>
    <w:uiPriority w:val="99"/>
    <w:rsid w:val="00937FF1"/>
    <w:rPr>
      <w:rFonts w:ascii="Times New Roman" w:eastAsia="Batang" w:hAnsi="Times New Roman"/>
      <w:i/>
      <w:iCs/>
      <w:lang w:val="en-GB" w:eastAsia="de-DE"/>
    </w:rPr>
  </w:style>
  <w:style w:type="paragraph" w:styleId="Index8">
    <w:name w:val="index 8"/>
    <w:basedOn w:val="Normal"/>
    <w:next w:val="Normal"/>
    <w:autoRedefine/>
    <w:uiPriority w:val="99"/>
    <w:rsid w:val="00937FF1"/>
    <w:pPr>
      <w:tabs>
        <w:tab w:val="clear" w:pos="1134"/>
        <w:tab w:val="clear" w:pos="1871"/>
        <w:tab w:val="clear" w:pos="2268"/>
      </w:tabs>
      <w:overflowPunct/>
      <w:autoSpaceDE/>
      <w:autoSpaceDN/>
      <w:adjustRightInd/>
      <w:spacing w:before="0" w:after="60"/>
      <w:ind w:left="1600" w:hanging="200"/>
      <w:jc w:val="both"/>
      <w:textAlignment w:val="auto"/>
    </w:pPr>
    <w:rPr>
      <w:rFonts w:eastAsia="Batang"/>
      <w:sz w:val="20"/>
      <w:lang w:eastAsia="de-DE"/>
    </w:rPr>
  </w:style>
  <w:style w:type="paragraph" w:styleId="Index9">
    <w:name w:val="index 9"/>
    <w:basedOn w:val="Normal"/>
    <w:next w:val="Normal"/>
    <w:autoRedefine/>
    <w:uiPriority w:val="99"/>
    <w:rsid w:val="00937FF1"/>
    <w:pPr>
      <w:tabs>
        <w:tab w:val="clear" w:pos="1134"/>
        <w:tab w:val="clear" w:pos="1871"/>
        <w:tab w:val="clear" w:pos="2268"/>
      </w:tabs>
      <w:overflowPunct/>
      <w:autoSpaceDE/>
      <w:autoSpaceDN/>
      <w:adjustRightInd/>
      <w:spacing w:before="0" w:after="60"/>
      <w:ind w:left="1800" w:hanging="200"/>
      <w:jc w:val="both"/>
      <w:textAlignment w:val="auto"/>
    </w:pPr>
    <w:rPr>
      <w:rFonts w:eastAsia="Batang"/>
      <w:sz w:val="20"/>
      <w:lang w:eastAsia="de-DE"/>
    </w:rPr>
  </w:style>
  <w:style w:type="paragraph" w:styleId="List4">
    <w:name w:val="List 4"/>
    <w:basedOn w:val="Normal"/>
    <w:uiPriority w:val="99"/>
    <w:rsid w:val="00937FF1"/>
    <w:pPr>
      <w:tabs>
        <w:tab w:val="clear" w:pos="1134"/>
        <w:tab w:val="clear" w:pos="1871"/>
        <w:tab w:val="clear" w:pos="2268"/>
      </w:tabs>
      <w:overflowPunct/>
      <w:autoSpaceDE/>
      <w:autoSpaceDN/>
      <w:adjustRightInd/>
      <w:spacing w:before="0" w:after="60"/>
      <w:ind w:left="1132" w:hanging="283"/>
      <w:jc w:val="both"/>
      <w:textAlignment w:val="auto"/>
    </w:pPr>
    <w:rPr>
      <w:rFonts w:eastAsia="Batang"/>
      <w:sz w:val="20"/>
      <w:lang w:eastAsia="de-DE"/>
    </w:rPr>
  </w:style>
  <w:style w:type="paragraph" w:styleId="List5">
    <w:name w:val="List 5"/>
    <w:basedOn w:val="Normal"/>
    <w:uiPriority w:val="99"/>
    <w:rsid w:val="00937FF1"/>
    <w:pPr>
      <w:tabs>
        <w:tab w:val="clear" w:pos="1134"/>
        <w:tab w:val="clear" w:pos="1871"/>
        <w:tab w:val="clear" w:pos="2268"/>
      </w:tabs>
      <w:overflowPunct/>
      <w:autoSpaceDE/>
      <w:autoSpaceDN/>
      <w:adjustRightInd/>
      <w:spacing w:before="0" w:after="60"/>
      <w:ind w:left="1415" w:hanging="283"/>
      <w:jc w:val="both"/>
      <w:textAlignment w:val="auto"/>
    </w:pPr>
    <w:rPr>
      <w:rFonts w:eastAsia="Batang"/>
      <w:sz w:val="20"/>
      <w:lang w:eastAsia="de-DE"/>
    </w:rPr>
  </w:style>
  <w:style w:type="paragraph" w:styleId="ListBullet4">
    <w:name w:val="List Bullet 4"/>
    <w:basedOn w:val="Normal"/>
    <w:uiPriority w:val="99"/>
    <w:rsid w:val="00937FF1"/>
    <w:pPr>
      <w:tabs>
        <w:tab w:val="clear" w:pos="1134"/>
        <w:tab w:val="clear" w:pos="1871"/>
        <w:tab w:val="clear" w:pos="2268"/>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Bullet5">
    <w:name w:val="List Bullet 5"/>
    <w:basedOn w:val="Normal"/>
    <w:uiPriority w:val="99"/>
    <w:rsid w:val="00937FF1"/>
    <w:pPr>
      <w:tabs>
        <w:tab w:val="clear" w:pos="1134"/>
        <w:tab w:val="clear" w:pos="1871"/>
        <w:tab w:val="clear" w:pos="2268"/>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ListContinue4">
    <w:name w:val="List Continue 4"/>
    <w:basedOn w:val="Normal"/>
    <w:uiPriority w:val="99"/>
    <w:rsid w:val="00937FF1"/>
    <w:pPr>
      <w:tabs>
        <w:tab w:val="clear" w:pos="1134"/>
        <w:tab w:val="clear" w:pos="1871"/>
        <w:tab w:val="clear" w:pos="2268"/>
      </w:tabs>
      <w:overflowPunct/>
      <w:autoSpaceDE/>
      <w:autoSpaceDN/>
      <w:adjustRightInd/>
      <w:spacing w:before="0" w:after="120"/>
      <w:ind w:left="1132"/>
      <w:jc w:val="both"/>
      <w:textAlignment w:val="auto"/>
    </w:pPr>
    <w:rPr>
      <w:rFonts w:eastAsia="Batang"/>
      <w:sz w:val="20"/>
      <w:lang w:eastAsia="de-DE"/>
    </w:rPr>
  </w:style>
  <w:style w:type="paragraph" w:styleId="ListContinue5">
    <w:name w:val="List Continue 5"/>
    <w:basedOn w:val="Normal"/>
    <w:uiPriority w:val="99"/>
    <w:rsid w:val="00937FF1"/>
    <w:pPr>
      <w:tabs>
        <w:tab w:val="clear" w:pos="1134"/>
        <w:tab w:val="clear" w:pos="1871"/>
        <w:tab w:val="clear" w:pos="2268"/>
      </w:tabs>
      <w:overflowPunct/>
      <w:autoSpaceDE/>
      <w:autoSpaceDN/>
      <w:adjustRightInd/>
      <w:spacing w:before="0" w:after="120"/>
      <w:ind w:left="1415"/>
      <w:jc w:val="both"/>
      <w:textAlignment w:val="auto"/>
    </w:pPr>
    <w:rPr>
      <w:rFonts w:eastAsia="Batang"/>
      <w:sz w:val="20"/>
      <w:lang w:eastAsia="de-DE"/>
    </w:rPr>
  </w:style>
  <w:style w:type="paragraph" w:styleId="ListNumber4">
    <w:name w:val="List Number 4"/>
    <w:basedOn w:val="Normal"/>
    <w:uiPriority w:val="99"/>
    <w:rsid w:val="00937FF1"/>
    <w:pPr>
      <w:tabs>
        <w:tab w:val="clear" w:pos="1134"/>
        <w:tab w:val="clear" w:pos="1871"/>
        <w:tab w:val="clear" w:pos="2268"/>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Number5">
    <w:name w:val="List Number 5"/>
    <w:basedOn w:val="Normal"/>
    <w:uiPriority w:val="99"/>
    <w:rsid w:val="00937FF1"/>
    <w:pPr>
      <w:tabs>
        <w:tab w:val="clear" w:pos="1134"/>
        <w:tab w:val="clear" w:pos="1871"/>
        <w:tab w:val="clear" w:pos="2268"/>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MacroText">
    <w:name w:val="macro"/>
    <w:link w:val="MacroTextChar"/>
    <w:uiPriority w:val="99"/>
    <w:rsid w:val="00937FF1"/>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937FF1"/>
    <w:rPr>
      <w:rFonts w:ascii="Courier New" w:eastAsia="Batang" w:hAnsi="Courier New" w:cs="Courier New"/>
      <w:lang w:val="en-GB" w:eastAsia="de-DE"/>
    </w:rPr>
  </w:style>
  <w:style w:type="paragraph" w:styleId="MessageHeader">
    <w:name w:val="Message Header"/>
    <w:basedOn w:val="Normal"/>
    <w:link w:val="MessageHeaderChar"/>
    <w:uiPriority w:val="99"/>
    <w:rsid w:val="00937FF1"/>
    <w:pPr>
      <w:pBdr>
        <w:top w:val="single" w:sz="6" w:space="1" w:color="auto"/>
        <w:left w:val="single" w:sz="6" w:space="1" w:color="auto"/>
        <w:bottom w:val="single" w:sz="6" w:space="1" w:color="auto"/>
        <w:right w:val="single" w:sz="6" w:space="1" w:color="auto"/>
      </w:pBdr>
      <w:shd w:val="pct20" w:color="auto" w:fill="auto"/>
      <w:tabs>
        <w:tab w:val="clear" w:pos="1134"/>
        <w:tab w:val="clear" w:pos="1871"/>
        <w:tab w:val="clear" w:pos="2268"/>
      </w:tabs>
      <w:overflowPunct/>
      <w:autoSpaceDE/>
      <w:autoSpaceDN/>
      <w:adjustRightInd/>
      <w:spacing w:before="0" w:after="60"/>
      <w:ind w:left="1134" w:hanging="1134"/>
      <w:jc w:val="both"/>
      <w:textAlignment w:val="auto"/>
    </w:pPr>
    <w:rPr>
      <w:rFonts w:ascii="Arial" w:eastAsia="Batang" w:hAnsi="Arial" w:cs="Arial"/>
      <w:szCs w:val="24"/>
      <w:lang w:eastAsia="de-DE"/>
    </w:rPr>
  </w:style>
  <w:style w:type="character" w:customStyle="1" w:styleId="MessageHeaderChar">
    <w:name w:val="Message Header Char"/>
    <w:basedOn w:val="DefaultParagraphFont"/>
    <w:link w:val="MessageHeader"/>
    <w:uiPriority w:val="99"/>
    <w:rsid w:val="00937FF1"/>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937FF1"/>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NoteHeadingChar">
    <w:name w:val="Note Heading Char"/>
    <w:basedOn w:val="DefaultParagraphFont"/>
    <w:link w:val="NoteHeading"/>
    <w:uiPriority w:val="99"/>
    <w:rsid w:val="00937FF1"/>
    <w:rPr>
      <w:rFonts w:ascii="Times New Roman" w:eastAsia="Batang" w:hAnsi="Times New Roman"/>
      <w:lang w:val="en-GB" w:eastAsia="de-DE"/>
    </w:rPr>
  </w:style>
  <w:style w:type="paragraph" w:styleId="PlainText">
    <w:name w:val="Plain Text"/>
    <w:basedOn w:val="Normal"/>
    <w:link w:val="PlainTextChar"/>
    <w:uiPriority w:val="99"/>
    <w:rsid w:val="00937FF1"/>
    <w:pPr>
      <w:tabs>
        <w:tab w:val="clear" w:pos="1134"/>
        <w:tab w:val="clear" w:pos="1871"/>
        <w:tab w:val="clear" w:pos="2268"/>
      </w:tabs>
      <w:overflowPunct/>
      <w:autoSpaceDE/>
      <w:autoSpaceDN/>
      <w:adjustRightInd/>
      <w:spacing w:before="0" w:after="60"/>
      <w:jc w:val="both"/>
      <w:textAlignment w:val="auto"/>
    </w:pPr>
    <w:rPr>
      <w:rFonts w:ascii="Courier New" w:eastAsia="Batang" w:hAnsi="Courier New" w:cs="Courier New"/>
      <w:sz w:val="20"/>
      <w:lang w:eastAsia="de-DE"/>
    </w:rPr>
  </w:style>
  <w:style w:type="character" w:customStyle="1" w:styleId="PlainTextChar">
    <w:name w:val="Plain Text Char"/>
    <w:basedOn w:val="DefaultParagraphFont"/>
    <w:link w:val="PlainText"/>
    <w:uiPriority w:val="99"/>
    <w:rsid w:val="00937FF1"/>
    <w:rPr>
      <w:rFonts w:ascii="Courier New" w:eastAsia="Batang" w:hAnsi="Courier New" w:cs="Courier New"/>
      <w:lang w:val="en-GB" w:eastAsia="de-DE"/>
    </w:rPr>
  </w:style>
  <w:style w:type="paragraph" w:styleId="Salutation">
    <w:name w:val="Salutation"/>
    <w:basedOn w:val="Normal"/>
    <w:next w:val="Normal"/>
    <w:link w:val="SalutationChar"/>
    <w:uiPriority w:val="99"/>
    <w:rsid w:val="00937FF1"/>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SalutationChar">
    <w:name w:val="Salutation Char"/>
    <w:basedOn w:val="DefaultParagraphFont"/>
    <w:link w:val="Salutation"/>
    <w:uiPriority w:val="99"/>
    <w:rsid w:val="00937FF1"/>
    <w:rPr>
      <w:rFonts w:ascii="Times New Roman" w:eastAsia="Batang" w:hAnsi="Times New Roman"/>
      <w:lang w:val="en-GB" w:eastAsia="de-DE"/>
    </w:rPr>
  </w:style>
  <w:style w:type="paragraph" w:styleId="Signature">
    <w:name w:val="Signature"/>
    <w:basedOn w:val="Normal"/>
    <w:link w:val="SignatureChar"/>
    <w:uiPriority w:val="99"/>
    <w:rsid w:val="00937FF1"/>
    <w:pPr>
      <w:tabs>
        <w:tab w:val="clear" w:pos="1134"/>
        <w:tab w:val="clear" w:pos="1871"/>
        <w:tab w:val="clear" w:pos="2268"/>
      </w:tabs>
      <w:overflowPunct/>
      <w:autoSpaceDE/>
      <w:autoSpaceDN/>
      <w:adjustRightInd/>
      <w:spacing w:before="0" w:after="60"/>
      <w:ind w:left="4252"/>
      <w:jc w:val="both"/>
      <w:textAlignment w:val="auto"/>
    </w:pPr>
    <w:rPr>
      <w:rFonts w:eastAsia="Batang"/>
      <w:sz w:val="20"/>
      <w:lang w:eastAsia="de-DE"/>
    </w:rPr>
  </w:style>
  <w:style w:type="character" w:customStyle="1" w:styleId="SignatureChar">
    <w:name w:val="Signature Char"/>
    <w:basedOn w:val="DefaultParagraphFont"/>
    <w:link w:val="Signature"/>
    <w:uiPriority w:val="99"/>
    <w:rsid w:val="00937FF1"/>
    <w:rPr>
      <w:rFonts w:ascii="Times New Roman" w:eastAsia="Batang" w:hAnsi="Times New Roman"/>
      <w:lang w:val="en-GB" w:eastAsia="de-DE"/>
    </w:rPr>
  </w:style>
  <w:style w:type="paragraph" w:styleId="TableofFigures">
    <w:name w:val="table of figures"/>
    <w:basedOn w:val="Normal"/>
    <w:next w:val="Normal"/>
    <w:uiPriority w:val="99"/>
    <w:rsid w:val="00937FF1"/>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HeadingiChar">
    <w:name w:val="Heading_i Char"/>
    <w:link w:val="Headingi"/>
    <w:locked/>
    <w:rsid w:val="00937FF1"/>
    <w:rPr>
      <w:rFonts w:ascii="Times New Roman" w:hAnsi="Times New Roman"/>
      <w:i/>
      <w:sz w:val="24"/>
      <w:lang w:val="en-GB" w:eastAsia="en-US"/>
    </w:rPr>
  </w:style>
  <w:style w:type="character" w:customStyle="1" w:styleId="ArttitleChar">
    <w:name w:val="Art_title Char"/>
    <w:link w:val="Arttitle"/>
    <w:locked/>
    <w:rsid w:val="00937FF1"/>
    <w:rPr>
      <w:rFonts w:ascii="Times New Roman" w:hAnsi="Times New Roman"/>
      <w:b/>
      <w:sz w:val="28"/>
      <w:lang w:val="en-GB" w:eastAsia="en-US"/>
    </w:rPr>
  </w:style>
  <w:style w:type="character" w:customStyle="1" w:styleId="RestitleChar">
    <w:name w:val="Res_title Char"/>
    <w:link w:val="Restitle"/>
    <w:locked/>
    <w:rsid w:val="00937FF1"/>
    <w:rPr>
      <w:rFonts w:ascii="Times New Roman Bold" w:hAnsi="Times New Roman Bold"/>
      <w:b/>
      <w:sz w:val="28"/>
      <w:lang w:val="en-GB" w:eastAsia="en-US"/>
    </w:rPr>
  </w:style>
  <w:style w:type="character" w:customStyle="1" w:styleId="NoteChar">
    <w:name w:val="Note Char"/>
    <w:link w:val="Note"/>
    <w:locked/>
    <w:rsid w:val="00937FF1"/>
    <w:rPr>
      <w:rFonts w:ascii="Times New Roman" w:hAnsi="Times New Roman"/>
      <w:sz w:val="24"/>
      <w:lang w:val="en-GB" w:eastAsia="en-US"/>
    </w:rPr>
  </w:style>
  <w:style w:type="character" w:customStyle="1" w:styleId="AnnexNoChar">
    <w:name w:val="Annex_No Char"/>
    <w:link w:val="AnnexNo"/>
    <w:uiPriority w:val="99"/>
    <w:locked/>
    <w:rsid w:val="00937FF1"/>
    <w:rPr>
      <w:rFonts w:ascii="Times New Roman" w:hAnsi="Times New Roman"/>
      <w:caps/>
      <w:sz w:val="28"/>
      <w:lang w:val="en-GB" w:eastAsia="en-US"/>
    </w:rPr>
  </w:style>
  <w:style w:type="character" w:customStyle="1" w:styleId="RectitleChar">
    <w:name w:val="Rec_title Char"/>
    <w:link w:val="Rectitle"/>
    <w:locked/>
    <w:rsid w:val="00937FF1"/>
    <w:rPr>
      <w:rFonts w:ascii="Times New Roman Bold" w:hAnsi="Times New Roman Bold"/>
      <w:b/>
      <w:sz w:val="28"/>
      <w:lang w:val="en-GB" w:eastAsia="en-US"/>
    </w:rPr>
  </w:style>
  <w:style w:type="paragraph" w:customStyle="1" w:styleId="a">
    <w:name w:val="変更箇所"/>
    <w:hidden/>
    <w:uiPriority w:val="99"/>
    <w:semiHidden/>
    <w:rsid w:val="00937FF1"/>
    <w:rPr>
      <w:rFonts w:ascii="Times New Roman" w:eastAsia="SimSun" w:hAnsi="Times New Roman"/>
      <w:sz w:val="24"/>
      <w:lang w:val="en-GB" w:eastAsia="en-US"/>
    </w:rPr>
  </w:style>
  <w:style w:type="table" w:styleId="TableGrid8">
    <w:name w:val="Table Grid 8"/>
    <w:basedOn w:val="TableNormal"/>
    <w:uiPriority w:val="99"/>
    <w:rsid w:val="00937FF1"/>
    <w:pPr>
      <w:tabs>
        <w:tab w:val="left" w:pos="794"/>
        <w:tab w:val="left" w:pos="1191"/>
        <w:tab w:val="left" w:pos="1588"/>
        <w:tab w:val="left" w:pos="1985"/>
      </w:tabs>
      <w:overflowPunct w:val="0"/>
      <w:autoSpaceDE w:val="0"/>
      <w:autoSpaceDN w:val="0"/>
      <w:adjustRightInd w:val="0"/>
      <w:spacing w:before="120"/>
      <w:textAlignment w:val="baseline"/>
    </w:pPr>
    <w:rPr>
      <w:rFonts w:eastAsia="SimSun"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937FF1"/>
    <w:rPr>
      <w:rFonts w:ascii="Times New Roman" w:eastAsia="Batang" w:hAnsi="Times New Roman"/>
      <w:sz w:val="24"/>
      <w:lang w:val="en-GB" w:eastAsia="en-US"/>
    </w:rPr>
  </w:style>
  <w:style w:type="paragraph" w:styleId="NoSpacing">
    <w:name w:val="No Spacing"/>
    <w:link w:val="NoSpacingChar"/>
    <w:uiPriority w:val="99"/>
    <w:qFormat/>
    <w:rsid w:val="00937FF1"/>
    <w:rPr>
      <w:rFonts w:ascii="Times New Roman" w:eastAsia="SimSun" w:hAnsi="Times New Roman"/>
      <w:sz w:val="24"/>
      <w:szCs w:val="24"/>
    </w:rPr>
  </w:style>
  <w:style w:type="character" w:styleId="PlaceholderText">
    <w:name w:val="Placeholder Text"/>
    <w:uiPriority w:val="99"/>
    <w:semiHidden/>
    <w:rsid w:val="00937FF1"/>
    <w:rPr>
      <w:rFonts w:cs="Times New Roman"/>
      <w:color w:val="808080"/>
    </w:rPr>
  </w:style>
  <w:style w:type="paragraph" w:styleId="TOCHeading">
    <w:name w:val="TOC Heading"/>
    <w:basedOn w:val="Heading1"/>
    <w:next w:val="Normal"/>
    <w:uiPriority w:val="99"/>
    <w:qFormat/>
    <w:rsid w:val="00937FF1"/>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eastAsia="SimSun" w:hAnsi="Cambria"/>
      <w:bCs/>
      <w:color w:val="365F91"/>
      <w:szCs w:val="28"/>
      <w:lang w:val="en-US"/>
    </w:rPr>
  </w:style>
  <w:style w:type="character" w:customStyle="1" w:styleId="NormalIndentChar">
    <w:name w:val="Normal Indent Char"/>
    <w:link w:val="NormalIndent"/>
    <w:locked/>
    <w:rsid w:val="00937FF1"/>
    <w:rPr>
      <w:rFonts w:ascii="Times New Roman" w:hAnsi="Times New Roman"/>
      <w:sz w:val="24"/>
      <w:lang w:val="en-GB" w:eastAsia="en-US"/>
    </w:rPr>
  </w:style>
  <w:style w:type="character" w:customStyle="1" w:styleId="NoSpacingChar">
    <w:name w:val="No Spacing Char"/>
    <w:link w:val="NoSpacing"/>
    <w:uiPriority w:val="99"/>
    <w:locked/>
    <w:rsid w:val="00937FF1"/>
    <w:rPr>
      <w:rFonts w:ascii="Times New Roman" w:eastAsia="SimSun" w:hAnsi="Times New Roman"/>
      <w:sz w:val="24"/>
      <w:szCs w:val="24"/>
    </w:rPr>
  </w:style>
  <w:style w:type="character" w:styleId="IntenseEmphasis">
    <w:name w:val="Intense Emphasis"/>
    <w:uiPriority w:val="99"/>
    <w:qFormat/>
    <w:rsid w:val="00937FF1"/>
    <w:rPr>
      <w:rFonts w:cs="Times New Roman"/>
      <w:b/>
      <w:bCs/>
      <w:i/>
      <w:iCs/>
      <w:color w:val="4F81BD"/>
    </w:rPr>
  </w:style>
  <w:style w:type="paragraph" w:styleId="IntenseQuote">
    <w:name w:val="Intense Quote"/>
    <w:basedOn w:val="Normal"/>
    <w:next w:val="Normal"/>
    <w:link w:val="IntenseQuoteChar"/>
    <w:uiPriority w:val="99"/>
    <w:qFormat/>
    <w:rsid w:val="00937FF1"/>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937FF1"/>
    <w:rPr>
      <w:rFonts w:ascii="Times New Roman" w:eastAsia="SimSun" w:hAnsi="Times New Roman"/>
      <w:b/>
      <w:bCs/>
      <w:i/>
      <w:iCs/>
      <w:color w:val="4F81BD"/>
      <w:szCs w:val="22"/>
      <w:lang w:eastAsia="en-US"/>
    </w:rPr>
  </w:style>
  <w:style w:type="character" w:styleId="IntenseReference">
    <w:name w:val="Intense Reference"/>
    <w:uiPriority w:val="99"/>
    <w:qFormat/>
    <w:rsid w:val="00937FF1"/>
    <w:rPr>
      <w:rFonts w:cs="Times New Roman"/>
      <w:b/>
      <w:bCs/>
      <w:smallCaps/>
      <w:color w:val="C0504D"/>
      <w:spacing w:val="5"/>
      <w:u w:val="single"/>
    </w:rPr>
  </w:style>
  <w:style w:type="paragraph" w:styleId="Quote">
    <w:name w:val="Quote"/>
    <w:basedOn w:val="Normal"/>
    <w:next w:val="Normal"/>
    <w:link w:val="QuoteChar"/>
    <w:uiPriority w:val="99"/>
    <w:qFormat/>
    <w:rsid w:val="00937FF1"/>
    <w:pPr>
      <w:tabs>
        <w:tab w:val="clear" w:pos="1134"/>
        <w:tab w:val="clear" w:pos="1871"/>
        <w:tab w:val="clear" w:pos="2268"/>
      </w:tabs>
      <w:overflowPunct/>
      <w:autoSpaceDE/>
      <w:autoSpaceDN/>
      <w:adjustRightInd/>
      <w:spacing w:before="0" w:after="200" w:line="276" w:lineRule="auto"/>
      <w:jc w:val="both"/>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937FF1"/>
    <w:rPr>
      <w:rFonts w:ascii="Times New Roman" w:eastAsia="SimSun" w:hAnsi="Times New Roman"/>
      <w:i/>
      <w:iCs/>
      <w:color w:val="000000"/>
      <w:szCs w:val="22"/>
      <w:lang w:eastAsia="en-US"/>
    </w:rPr>
  </w:style>
  <w:style w:type="table" w:customStyle="1" w:styleId="TableGrid10">
    <w:name w:val="Table Grid1"/>
    <w:uiPriority w:val="99"/>
    <w:rsid w:val="00937FF1"/>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937FF1"/>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Acronym">
    <w:name w:val="HTML Acronym"/>
    <w:uiPriority w:val="99"/>
    <w:rsid w:val="00937FF1"/>
    <w:rPr>
      <w:rFonts w:ascii="Times New Roman" w:hAnsi="Times New Roman" w:cs="Times New Roman"/>
    </w:rPr>
  </w:style>
  <w:style w:type="character" w:customStyle="1" w:styleId="TablelegendChar">
    <w:name w:val="Table_legend Char"/>
    <w:link w:val="Tablelegend"/>
    <w:locked/>
    <w:rsid w:val="00937FF1"/>
    <w:rPr>
      <w:rFonts w:ascii="Times New Roman" w:hAnsi="Times New Roman"/>
      <w:lang w:val="en-GB" w:eastAsia="en-US"/>
    </w:rPr>
  </w:style>
  <w:style w:type="character" w:customStyle="1" w:styleId="FigurelegendChar">
    <w:name w:val="Figure_legend Char"/>
    <w:link w:val="Figurelegend"/>
    <w:locked/>
    <w:rsid w:val="00937FF1"/>
    <w:rPr>
      <w:rFonts w:ascii="Times New Roman" w:hAnsi="Times New Roman"/>
      <w:sz w:val="18"/>
      <w:lang w:val="en-GB" w:eastAsia="en-US"/>
    </w:rPr>
  </w:style>
  <w:style w:type="character" w:customStyle="1" w:styleId="EquationlegendChar">
    <w:name w:val="Equation_legend Char"/>
    <w:link w:val="Equationlegend"/>
    <w:locked/>
    <w:rsid w:val="00937FF1"/>
    <w:rPr>
      <w:rFonts w:ascii="Times New Roman" w:hAnsi="Times New Roman"/>
      <w:sz w:val="24"/>
      <w:lang w:val="en-GB" w:eastAsia="en-US"/>
    </w:rPr>
  </w:style>
  <w:style w:type="paragraph" w:customStyle="1" w:styleId="Revision1">
    <w:name w:val="Revision1"/>
    <w:hidden/>
    <w:uiPriority w:val="99"/>
    <w:semiHidden/>
    <w:rsid w:val="00937FF1"/>
    <w:rPr>
      <w:rFonts w:ascii="Times" w:eastAsia="MS Mincho" w:hAnsi="Times"/>
      <w:lang w:eastAsia="en-US"/>
    </w:rPr>
  </w:style>
  <w:style w:type="paragraph" w:styleId="BodyTextIndent">
    <w:name w:val="Body Text Indent"/>
    <w:basedOn w:val="Normal"/>
    <w:link w:val="BodyTextIndentChar"/>
    <w:rsid w:val="00937FF1"/>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937FF1"/>
    <w:rPr>
      <w:sz w:val="24"/>
      <w:lang w:val="en-GB" w:eastAsia="en-US"/>
    </w:rPr>
  </w:style>
  <w:style w:type="paragraph" w:styleId="BalloonText">
    <w:name w:val="Balloon Text"/>
    <w:basedOn w:val="Normal"/>
    <w:link w:val="BalloonTextChar"/>
    <w:uiPriority w:val="99"/>
    <w:semiHidden/>
    <w:unhideWhenUsed/>
    <w:rsid w:val="00937FF1"/>
    <w:pPr>
      <w:tabs>
        <w:tab w:val="clear" w:pos="1134"/>
        <w:tab w:val="clear" w:pos="1871"/>
        <w:tab w:val="clear" w:pos="2268"/>
        <w:tab w:val="left" w:pos="794"/>
        <w:tab w:val="left" w:pos="1191"/>
        <w:tab w:val="left" w:pos="1588"/>
        <w:tab w:val="left" w:pos="1985"/>
      </w:tabs>
      <w:spacing w:before="0"/>
      <w:jc w:val="both"/>
    </w:pPr>
    <w:rPr>
      <w:rFonts w:ascii="Segoe UI" w:hAnsi="Segoe UI" w:cs="Segoe UI"/>
      <w:sz w:val="18"/>
      <w:szCs w:val="18"/>
      <w:lang w:val="fr-FR"/>
    </w:rPr>
  </w:style>
  <w:style w:type="character" w:customStyle="1" w:styleId="BalloonTextChar">
    <w:name w:val="Balloon Text Char"/>
    <w:basedOn w:val="DefaultParagraphFont"/>
    <w:link w:val="BalloonText"/>
    <w:uiPriority w:val="99"/>
    <w:semiHidden/>
    <w:rsid w:val="00937FF1"/>
    <w:rPr>
      <w:rFonts w:ascii="Segoe UI" w:hAnsi="Segoe UI" w:cs="Segoe UI"/>
      <w:sz w:val="18"/>
      <w:szCs w:val="18"/>
      <w:lang w:val="fr-FR" w:eastAsia="en-US"/>
    </w:rPr>
  </w:style>
  <w:style w:type="paragraph" w:styleId="CommentText">
    <w:name w:val="annotation text"/>
    <w:basedOn w:val="Normal"/>
    <w:link w:val="CommentTextChar1"/>
    <w:uiPriority w:val="99"/>
    <w:rsid w:val="00937FF1"/>
    <w:pPr>
      <w:tabs>
        <w:tab w:val="clear" w:pos="1134"/>
        <w:tab w:val="clear" w:pos="1871"/>
        <w:tab w:val="clear" w:pos="2268"/>
      </w:tabs>
      <w:suppressAutoHyphens/>
      <w:overflowPunct/>
      <w:autoSpaceDE/>
      <w:adjustRightInd/>
      <w:spacing w:before="0"/>
      <w:textAlignment w:val="auto"/>
    </w:pPr>
    <w:rPr>
      <w:rFonts w:eastAsiaTheme="minorEastAsia"/>
      <w:sz w:val="20"/>
      <w:lang w:eastAsia="zh-CN"/>
    </w:rPr>
  </w:style>
  <w:style w:type="character" w:customStyle="1" w:styleId="CommentTextChar">
    <w:name w:val="Comment Text Char"/>
    <w:basedOn w:val="DefaultParagraphFont"/>
    <w:semiHidden/>
    <w:rsid w:val="00937FF1"/>
    <w:rPr>
      <w:rFonts w:ascii="Times New Roman" w:hAnsi="Times New Roman"/>
      <w:lang w:val="en-GB" w:eastAsia="en-US"/>
    </w:rPr>
  </w:style>
  <w:style w:type="character" w:customStyle="1" w:styleId="CommentTextChar1">
    <w:name w:val="Comment Text Char1"/>
    <w:basedOn w:val="DefaultParagraphFont"/>
    <w:link w:val="CommentText"/>
    <w:uiPriority w:val="99"/>
    <w:rsid w:val="00937FF1"/>
    <w:rPr>
      <w:rFonts w:ascii="Times New Roman" w:eastAsiaTheme="minorEastAsia" w:hAnsi="Times New Roman"/>
      <w:lang w:val="en-GB"/>
    </w:rPr>
  </w:style>
  <w:style w:type="paragraph" w:customStyle="1" w:styleId="TabletitleBR">
    <w:name w:val="Table_title_BR"/>
    <w:basedOn w:val="Normal"/>
    <w:next w:val="Tablehead"/>
    <w:rsid w:val="009524F1"/>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mie.wingo@navy.mil" TargetMode="External"/><Relationship Id="rId13" Type="http://schemas.openxmlformats.org/officeDocument/2006/relationships/footer" Target="footer1.xml"/><Relationship Id="rId18" Type="http://schemas.openxmlformats.org/officeDocument/2006/relationships/image" Target="media/image3.e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3.bin"/><Relationship Id="rId7" Type="http://schemas.openxmlformats.org/officeDocument/2006/relationships/hyperlink" Target="mailto:andrew.meadows.1@us.af.mil" TargetMode="External"/><Relationship Id="rId12" Type="http://schemas.openxmlformats.org/officeDocument/2006/relationships/image" Target="media/image1.png"/><Relationship Id="rId17" Type="http://schemas.openxmlformats.org/officeDocument/2006/relationships/oleObject" Target="embeddings/oleObject1.bin"/><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minic.nguyen@esimplicity.com"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mailto:kellen.k.gibson.civ@mail.mil" TargetMode="External"/><Relationship Id="rId19"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hyperlink" Target="mailto:tan.m.ly.civ@mail.mil" TargetMode="External"/><Relationship Id="rId14" Type="http://schemas.openxmlformats.org/officeDocument/2006/relationships/header" Target="header1.xml"/><Relationship Id="rId22" Type="http://schemas.openxmlformats.org/officeDocument/2006/relationships/header" Target="header2.xml"/><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107</TotalTime>
  <Pages>51</Pages>
  <Words>13446</Words>
  <Characters>76644</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Limousin Catherine</dc:creator>
  <cp:lastModifiedBy>USA</cp:lastModifiedBy>
  <cp:revision>25</cp:revision>
  <cp:lastPrinted>2008-02-21T14:04:00Z</cp:lastPrinted>
  <dcterms:created xsi:type="dcterms:W3CDTF">2020-11-24T16:01:00Z</dcterms:created>
  <dcterms:modified xsi:type="dcterms:W3CDTF">2021-03-30T22:27:00Z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