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9F9E3" w14:textId="77777777" w:rsidR="004B0AAB" w:rsidRPr="004B0AAB" w:rsidRDefault="004B0AAB" w:rsidP="004B0AAB">
      <w:bookmarkStart w:id="0" w:name="_GoBack"/>
      <w:bookmarkEnd w:id="0"/>
    </w:p>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4B0AAB" w:rsidRPr="004B0AAB" w14:paraId="6203C672" w14:textId="77777777" w:rsidTr="00B70C6C">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0D457E0" w14:textId="77777777" w:rsidR="004B0AAB" w:rsidRPr="004B0AAB" w:rsidRDefault="004B0AAB" w:rsidP="004B0AAB">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4B0AAB">
              <w:rPr>
                <w:b/>
              </w:rPr>
              <w:br w:type="page"/>
            </w:r>
            <w:r w:rsidRPr="004B0AAB">
              <w:rPr>
                <w:b/>
                <w:spacing w:val="-3"/>
                <w:szCs w:val="24"/>
              </w:rPr>
              <w:t>U.S. Radiocommunications Sector</w:t>
            </w:r>
          </w:p>
          <w:p w14:paraId="5D3C011E" w14:textId="77777777" w:rsidR="004B0AAB" w:rsidRPr="004B0AAB" w:rsidRDefault="004B0AAB" w:rsidP="004B0AAB">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4B0AAB">
              <w:rPr>
                <w:b/>
                <w:spacing w:val="-3"/>
                <w:szCs w:val="24"/>
              </w:rPr>
              <w:t>Fact Sheet</w:t>
            </w:r>
          </w:p>
        </w:tc>
      </w:tr>
      <w:tr w:rsidR="004B0AAB" w:rsidRPr="004B0AAB" w14:paraId="37B65449" w14:textId="77777777" w:rsidTr="00B70C6C">
        <w:trPr>
          <w:trHeight w:val="951"/>
        </w:trPr>
        <w:tc>
          <w:tcPr>
            <w:tcW w:w="3984" w:type="dxa"/>
            <w:tcBorders>
              <w:left w:val="double" w:sz="6" w:space="0" w:color="auto"/>
            </w:tcBorders>
          </w:tcPr>
          <w:p w14:paraId="45E0E87E" w14:textId="77777777" w:rsidR="004B0AAB" w:rsidRPr="004B0AAB" w:rsidRDefault="004B0AAB" w:rsidP="004B0AAB">
            <w:pPr>
              <w:spacing w:after="120"/>
              <w:ind w:left="900" w:right="144" w:hanging="756"/>
            </w:pPr>
            <w:r w:rsidRPr="004B0AAB">
              <w:rPr>
                <w:b/>
              </w:rPr>
              <w:t>Working Party:</w:t>
            </w:r>
            <w:r w:rsidRPr="004B0AAB">
              <w:t xml:space="preserve">  ITU-R WP 5B</w:t>
            </w:r>
          </w:p>
        </w:tc>
        <w:tc>
          <w:tcPr>
            <w:tcW w:w="5409" w:type="dxa"/>
            <w:tcBorders>
              <w:right w:val="double" w:sz="6" w:space="0" w:color="auto"/>
            </w:tcBorders>
          </w:tcPr>
          <w:p w14:paraId="604404E2" w14:textId="77777777" w:rsidR="004B0AAB" w:rsidRPr="004B0AAB" w:rsidRDefault="004B0AAB" w:rsidP="004B0AAB">
            <w:pPr>
              <w:spacing w:after="120"/>
              <w:ind w:left="144" w:right="144"/>
            </w:pPr>
            <w:r w:rsidRPr="004B0AAB">
              <w:rPr>
                <w:b/>
              </w:rPr>
              <w:t>Document No:</w:t>
            </w:r>
            <w:r w:rsidRPr="004B0AAB">
              <w:t xml:space="preserve">  USWP5B</w:t>
            </w:r>
          </w:p>
          <w:p w14:paraId="2C7C4D83" w14:textId="77777777" w:rsidR="004B0AAB" w:rsidRPr="004B0AAB" w:rsidRDefault="004B0AAB" w:rsidP="004B0AAB">
            <w:pPr>
              <w:spacing w:after="120"/>
              <w:ind w:left="144" w:right="144"/>
            </w:pPr>
          </w:p>
        </w:tc>
      </w:tr>
      <w:tr w:rsidR="004B0AAB" w:rsidRPr="004B0AAB" w14:paraId="0F7B0AC4" w14:textId="77777777" w:rsidTr="00B70C6C">
        <w:trPr>
          <w:trHeight w:val="378"/>
        </w:trPr>
        <w:tc>
          <w:tcPr>
            <w:tcW w:w="3984" w:type="dxa"/>
            <w:tcBorders>
              <w:left w:val="double" w:sz="6" w:space="0" w:color="auto"/>
            </w:tcBorders>
          </w:tcPr>
          <w:p w14:paraId="68CC491D" w14:textId="77777777" w:rsidR="004B0AAB" w:rsidRPr="004B0AAB" w:rsidRDefault="004B0AAB" w:rsidP="004B0AAB">
            <w:pPr>
              <w:ind w:left="144" w:right="144"/>
            </w:pPr>
            <w:r w:rsidRPr="004B0AAB">
              <w:rPr>
                <w:b/>
              </w:rPr>
              <w:t xml:space="preserve">Ref:  </w:t>
            </w:r>
            <w:r w:rsidRPr="004B0AAB">
              <w:rPr>
                <w:bCs/>
              </w:rPr>
              <w:t>5B/225 Annex 05</w:t>
            </w:r>
            <w:r w:rsidRPr="004B0AAB">
              <w:rPr>
                <w:b/>
              </w:rPr>
              <w:br/>
            </w:r>
            <w:r w:rsidRPr="004B0AAB">
              <w:t xml:space="preserve"> </w:t>
            </w:r>
          </w:p>
        </w:tc>
        <w:tc>
          <w:tcPr>
            <w:tcW w:w="5409" w:type="dxa"/>
            <w:tcBorders>
              <w:right w:val="double" w:sz="6" w:space="0" w:color="auto"/>
            </w:tcBorders>
          </w:tcPr>
          <w:p w14:paraId="001DBA27" w14:textId="69D6EE51" w:rsidR="004B0AAB" w:rsidRPr="004B0AAB" w:rsidRDefault="004B0AAB" w:rsidP="004B0AAB">
            <w:pPr>
              <w:tabs>
                <w:tab w:val="left" w:pos="162"/>
              </w:tabs>
              <w:ind w:left="612" w:right="144" w:hanging="468"/>
            </w:pPr>
            <w:r w:rsidRPr="004B0AAB">
              <w:rPr>
                <w:b/>
              </w:rPr>
              <w:t>Date:</w:t>
            </w:r>
            <w:r w:rsidRPr="004B0AAB">
              <w:t xml:space="preserve">  </w:t>
            </w:r>
            <w:r w:rsidR="00F675D9">
              <w:t>3 March</w:t>
            </w:r>
            <w:r w:rsidRPr="004B0AAB">
              <w:rPr>
                <w:szCs w:val="24"/>
              </w:rPr>
              <w:t>, 2021</w:t>
            </w:r>
          </w:p>
        </w:tc>
      </w:tr>
      <w:tr w:rsidR="004B0AAB" w:rsidRPr="004B0AAB" w14:paraId="40C4F3F2" w14:textId="77777777" w:rsidTr="00B70C6C">
        <w:trPr>
          <w:trHeight w:val="459"/>
        </w:trPr>
        <w:tc>
          <w:tcPr>
            <w:tcW w:w="9393" w:type="dxa"/>
            <w:gridSpan w:val="2"/>
            <w:tcBorders>
              <w:left w:val="double" w:sz="6" w:space="0" w:color="auto"/>
              <w:right w:val="double" w:sz="6" w:space="0" w:color="auto"/>
            </w:tcBorders>
          </w:tcPr>
          <w:p w14:paraId="7E58B534" w14:textId="77777777" w:rsidR="004B0AAB" w:rsidRPr="004B0AAB" w:rsidRDefault="004B0AAB" w:rsidP="004B0AAB">
            <w:pPr>
              <w:keepNext/>
              <w:keepLines/>
              <w:spacing w:before="200"/>
              <w:ind w:left="1134" w:hanging="1134"/>
              <w:outlineLvl w:val="1"/>
              <w:rPr>
                <w:lang w:eastAsia="zh-CN"/>
              </w:rPr>
            </w:pPr>
            <w:r w:rsidRPr="004B0AAB">
              <w:rPr>
                <w:b/>
                <w:bCs/>
                <w:szCs w:val="24"/>
              </w:rPr>
              <w:t xml:space="preserve">Document Title:  </w:t>
            </w:r>
            <w:r w:rsidRPr="004B0AAB">
              <w:rPr>
                <w:lang w:eastAsia="zh-CN"/>
              </w:rPr>
              <w:t xml:space="preserve"> Draft work plan for WRC-23 agenda item 1.9</w:t>
            </w:r>
          </w:p>
          <w:p w14:paraId="2C2C7659" w14:textId="77777777" w:rsidR="004B0AAB" w:rsidRPr="004B0AAB" w:rsidRDefault="004B0AAB" w:rsidP="004B0AAB">
            <w:pPr>
              <w:rPr>
                <w:lang w:eastAsia="zh-CN"/>
              </w:rPr>
            </w:pPr>
          </w:p>
        </w:tc>
      </w:tr>
      <w:tr w:rsidR="004B0AAB" w:rsidRPr="004B0AAB" w14:paraId="5A1FF6E8" w14:textId="77777777" w:rsidTr="00B70C6C">
        <w:trPr>
          <w:trHeight w:val="1960"/>
        </w:trPr>
        <w:tc>
          <w:tcPr>
            <w:tcW w:w="3984" w:type="dxa"/>
            <w:tcBorders>
              <w:left w:val="double" w:sz="6" w:space="0" w:color="auto"/>
            </w:tcBorders>
          </w:tcPr>
          <w:p w14:paraId="5ECF6CEB" w14:textId="77777777" w:rsidR="004B0AAB" w:rsidRPr="004B0AAB" w:rsidRDefault="004B0AAB" w:rsidP="004B0AAB">
            <w:pPr>
              <w:tabs>
                <w:tab w:val="clear" w:pos="1134"/>
                <w:tab w:val="clear" w:pos="1871"/>
                <w:tab w:val="clear" w:pos="2268"/>
                <w:tab w:val="left" w:pos="794"/>
                <w:tab w:val="left" w:pos="1191"/>
                <w:tab w:val="left" w:pos="1588"/>
                <w:tab w:val="left" w:pos="1985"/>
              </w:tabs>
              <w:ind w:left="144" w:right="144"/>
              <w:rPr>
                <w:b/>
                <w:szCs w:val="24"/>
              </w:rPr>
            </w:pPr>
            <w:r w:rsidRPr="004B0AAB">
              <w:rPr>
                <w:b/>
                <w:szCs w:val="24"/>
              </w:rPr>
              <w:t>Author(s)/Contributors(s):</w:t>
            </w:r>
          </w:p>
          <w:p w14:paraId="569263B0"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9073B7E"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4B0AAB">
              <w:rPr>
                <w:bCs/>
                <w:iCs/>
                <w:szCs w:val="24"/>
                <w:lang w:val="en-US"/>
              </w:rPr>
              <w:t>Ron McGowan</w:t>
            </w:r>
          </w:p>
          <w:p w14:paraId="35822179"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4B0AAB">
              <w:rPr>
                <w:bCs/>
                <w:iCs/>
                <w:szCs w:val="24"/>
                <w:lang w:val="en-US"/>
              </w:rPr>
              <w:t>Collins Aerospace</w:t>
            </w:r>
          </w:p>
          <w:p w14:paraId="5C4AEA7C"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112747C"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4B0AAB">
              <w:rPr>
                <w:bCs/>
                <w:iCs/>
                <w:szCs w:val="24"/>
                <w:lang w:val="en-US"/>
              </w:rPr>
              <w:t>Andrew Roy</w:t>
            </w:r>
          </w:p>
          <w:p w14:paraId="7C0B7FED"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4B0AAB">
              <w:rPr>
                <w:bCs/>
                <w:iCs/>
                <w:szCs w:val="24"/>
                <w:lang w:val="en-US"/>
              </w:rPr>
              <w:t>ASRI</w:t>
            </w:r>
          </w:p>
          <w:p w14:paraId="6037A0DB"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122D1D7"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4B0AAB">
              <w:rPr>
                <w:bCs/>
                <w:iCs/>
                <w:szCs w:val="24"/>
                <w:lang w:val="en-US"/>
              </w:rPr>
              <w:t>Damon Ladson</w:t>
            </w:r>
          </w:p>
          <w:p w14:paraId="3FD90E9B" w14:textId="77777777" w:rsidR="004B0AAB" w:rsidRPr="004B0AAB" w:rsidRDefault="004B0AAB" w:rsidP="004B0AAB">
            <w:pPr>
              <w:tabs>
                <w:tab w:val="clear" w:pos="1134"/>
                <w:tab w:val="clear" w:pos="1871"/>
                <w:tab w:val="clear" w:pos="2268"/>
                <w:tab w:val="left" w:pos="794"/>
                <w:tab w:val="left" w:pos="1191"/>
                <w:tab w:val="left" w:pos="1588"/>
                <w:tab w:val="left" w:pos="1985"/>
              </w:tabs>
              <w:spacing w:before="0"/>
              <w:ind w:left="144" w:right="144"/>
              <w:rPr>
                <w:bCs/>
                <w:iCs/>
              </w:rPr>
            </w:pPr>
            <w:r w:rsidRPr="004B0AAB">
              <w:rPr>
                <w:bCs/>
                <w:iCs/>
                <w:szCs w:val="24"/>
                <w:lang w:val="en-US"/>
              </w:rPr>
              <w:t>Harris, Wiltshire &amp; Grannis</w:t>
            </w:r>
            <w:r w:rsidRPr="004B0AAB">
              <w:rPr>
                <w:bCs/>
                <w:iCs/>
                <w:szCs w:val="24"/>
                <w:lang w:val="en-US"/>
              </w:rPr>
              <w:br/>
            </w:r>
          </w:p>
        </w:tc>
        <w:tc>
          <w:tcPr>
            <w:tcW w:w="5409" w:type="dxa"/>
            <w:tcBorders>
              <w:right w:val="double" w:sz="6" w:space="0" w:color="auto"/>
            </w:tcBorders>
          </w:tcPr>
          <w:p w14:paraId="05122090" w14:textId="77777777" w:rsidR="004B0AAB" w:rsidRPr="004B0AAB" w:rsidRDefault="004B0AAB" w:rsidP="004B0AAB">
            <w:pPr>
              <w:spacing w:before="0"/>
              <w:ind w:left="144" w:right="144"/>
              <w:rPr>
                <w:bCs/>
                <w:color w:val="000000"/>
                <w:szCs w:val="24"/>
                <w:lang w:val="fr-FR"/>
              </w:rPr>
            </w:pPr>
          </w:p>
          <w:p w14:paraId="2377D608" w14:textId="77777777" w:rsidR="004B0AAB" w:rsidRPr="004B0AAB" w:rsidRDefault="004B0AAB" w:rsidP="004B0AAB">
            <w:pPr>
              <w:spacing w:before="0"/>
              <w:ind w:left="144" w:right="144"/>
              <w:rPr>
                <w:bCs/>
                <w:color w:val="000000"/>
                <w:szCs w:val="24"/>
                <w:lang w:val="fr-FR"/>
              </w:rPr>
            </w:pPr>
          </w:p>
          <w:p w14:paraId="475AC0B4" w14:textId="77777777" w:rsidR="004B0AAB" w:rsidRPr="004B0AAB" w:rsidRDefault="004B0AAB" w:rsidP="004B0AAB">
            <w:pPr>
              <w:spacing w:before="0"/>
              <w:ind w:left="144" w:right="144"/>
              <w:rPr>
                <w:bCs/>
                <w:color w:val="000000"/>
                <w:szCs w:val="24"/>
                <w:lang w:val="fr-FR"/>
              </w:rPr>
            </w:pPr>
            <w:proofErr w:type="gramStart"/>
            <w:r w:rsidRPr="004B0AAB">
              <w:rPr>
                <w:bCs/>
                <w:color w:val="000000"/>
                <w:szCs w:val="24"/>
                <w:lang w:val="fr-FR"/>
              </w:rPr>
              <w:t>Phone:</w:t>
            </w:r>
            <w:proofErr w:type="gramEnd"/>
            <w:r w:rsidRPr="004B0AAB">
              <w:rPr>
                <w:bCs/>
                <w:color w:val="000000"/>
                <w:szCs w:val="24"/>
                <w:lang w:val="fr-FR"/>
              </w:rPr>
              <w:t xml:space="preserve">    (</w:t>
            </w:r>
            <w:r w:rsidRPr="004B0AAB">
              <w:rPr>
                <w:bCs/>
              </w:rPr>
              <w:t xml:space="preserve">443) 336-1158  </w:t>
            </w:r>
          </w:p>
          <w:p w14:paraId="7F9FA462" w14:textId="77777777" w:rsidR="004B0AAB" w:rsidRPr="004B0AAB" w:rsidRDefault="004B0AAB" w:rsidP="004B0AAB">
            <w:pPr>
              <w:spacing w:before="0"/>
              <w:ind w:left="144" w:right="144"/>
              <w:rPr>
                <w:bCs/>
                <w:szCs w:val="24"/>
                <w:lang w:val="fr-FR"/>
              </w:rPr>
            </w:pPr>
            <w:proofErr w:type="gramStart"/>
            <w:r w:rsidRPr="004B0AAB">
              <w:rPr>
                <w:bCs/>
                <w:color w:val="000000"/>
                <w:szCs w:val="24"/>
                <w:lang w:val="fr-FR"/>
              </w:rPr>
              <w:t>Email:</w:t>
            </w:r>
            <w:proofErr w:type="gramEnd"/>
            <w:r w:rsidRPr="004B0AAB">
              <w:rPr>
                <w:bCs/>
                <w:color w:val="000000"/>
                <w:szCs w:val="24"/>
                <w:lang w:val="fr-FR"/>
              </w:rPr>
              <w:t xml:space="preserve">    </w:t>
            </w:r>
            <w:hyperlink r:id="rId9" w:history="1">
              <w:r w:rsidRPr="004B0AAB">
                <w:rPr>
                  <w:bCs/>
                  <w:color w:val="0000FF"/>
                  <w:szCs w:val="24"/>
                  <w:u w:val="single"/>
                  <w:lang w:val="fr-FR"/>
                </w:rPr>
                <w:t>ronald.mcgowan@collins.com</w:t>
              </w:r>
            </w:hyperlink>
          </w:p>
          <w:p w14:paraId="2A72527E" w14:textId="77777777" w:rsidR="004B0AAB" w:rsidRPr="004B0AAB" w:rsidRDefault="004B0AAB" w:rsidP="004B0AAB">
            <w:pPr>
              <w:spacing w:before="0"/>
              <w:ind w:left="144" w:right="144"/>
              <w:rPr>
                <w:bCs/>
                <w:szCs w:val="24"/>
                <w:lang w:val="fr-FR"/>
              </w:rPr>
            </w:pPr>
          </w:p>
          <w:p w14:paraId="7ED36E3B" w14:textId="77777777" w:rsidR="004B0AAB" w:rsidRPr="004B0AAB" w:rsidRDefault="004B0AAB" w:rsidP="004B0AAB">
            <w:pPr>
              <w:spacing w:before="0"/>
              <w:ind w:left="144" w:right="144"/>
              <w:rPr>
                <w:bCs/>
                <w:color w:val="000000"/>
                <w:szCs w:val="24"/>
                <w:lang w:val="fr-FR"/>
              </w:rPr>
            </w:pPr>
            <w:proofErr w:type="gramStart"/>
            <w:r w:rsidRPr="004B0AAB">
              <w:rPr>
                <w:bCs/>
                <w:color w:val="000000"/>
                <w:szCs w:val="24"/>
                <w:lang w:val="fr-FR"/>
              </w:rPr>
              <w:t>Phone:</w:t>
            </w:r>
            <w:proofErr w:type="gramEnd"/>
            <w:r w:rsidRPr="004B0AAB">
              <w:rPr>
                <w:bCs/>
                <w:color w:val="000000"/>
                <w:szCs w:val="24"/>
                <w:lang w:val="fr-FR"/>
              </w:rPr>
              <w:t xml:space="preserve">    (</w:t>
            </w:r>
            <w:r w:rsidRPr="004B0AAB">
              <w:rPr>
                <w:bCs/>
              </w:rPr>
              <w:t>443) 951-0340</w:t>
            </w:r>
          </w:p>
          <w:p w14:paraId="1038D20F" w14:textId="77777777" w:rsidR="004B0AAB" w:rsidRPr="004B0AAB" w:rsidRDefault="004B0AAB" w:rsidP="004B0AAB">
            <w:pPr>
              <w:spacing w:before="0"/>
              <w:ind w:left="144" w:right="144"/>
              <w:rPr>
                <w:bCs/>
                <w:szCs w:val="24"/>
                <w:lang w:val="fr-FR"/>
              </w:rPr>
            </w:pPr>
            <w:proofErr w:type="gramStart"/>
            <w:r w:rsidRPr="004B0AAB">
              <w:rPr>
                <w:bCs/>
                <w:color w:val="000000"/>
                <w:szCs w:val="24"/>
                <w:lang w:val="fr-FR"/>
              </w:rPr>
              <w:t>Email:</w:t>
            </w:r>
            <w:proofErr w:type="gramEnd"/>
            <w:r w:rsidRPr="004B0AAB">
              <w:rPr>
                <w:bCs/>
                <w:color w:val="000000"/>
                <w:szCs w:val="24"/>
                <w:lang w:val="fr-FR"/>
              </w:rPr>
              <w:t xml:space="preserve">    </w:t>
            </w:r>
            <w:hyperlink r:id="rId10" w:history="1">
              <w:r w:rsidRPr="004B0AAB">
                <w:rPr>
                  <w:color w:val="0000FF"/>
                  <w:u w:val="single"/>
                </w:rPr>
                <w:t>acr@asri.aero</w:t>
              </w:r>
            </w:hyperlink>
          </w:p>
          <w:p w14:paraId="6EDF5067" w14:textId="77777777" w:rsidR="004B0AAB" w:rsidRPr="004B0AAB" w:rsidRDefault="004B0AAB" w:rsidP="004B0AAB">
            <w:pPr>
              <w:spacing w:before="0"/>
              <w:ind w:left="144" w:right="144"/>
              <w:rPr>
                <w:bCs/>
                <w:szCs w:val="24"/>
                <w:lang w:val="fr-FR"/>
              </w:rPr>
            </w:pPr>
          </w:p>
          <w:p w14:paraId="081C8026" w14:textId="77777777" w:rsidR="004B0AAB" w:rsidRPr="004B0AAB" w:rsidRDefault="004B0AAB" w:rsidP="004B0AAB">
            <w:pPr>
              <w:spacing w:before="0"/>
              <w:ind w:left="144" w:right="144"/>
              <w:rPr>
                <w:bCs/>
                <w:color w:val="000000"/>
                <w:szCs w:val="24"/>
                <w:lang w:val="fr-FR"/>
              </w:rPr>
            </w:pPr>
            <w:proofErr w:type="gramStart"/>
            <w:r w:rsidRPr="004B0AAB">
              <w:rPr>
                <w:bCs/>
                <w:color w:val="000000"/>
                <w:szCs w:val="24"/>
                <w:lang w:val="fr-FR"/>
              </w:rPr>
              <w:t>Phone:</w:t>
            </w:r>
            <w:proofErr w:type="gramEnd"/>
            <w:r w:rsidRPr="004B0AAB">
              <w:rPr>
                <w:bCs/>
                <w:color w:val="000000"/>
                <w:szCs w:val="24"/>
                <w:lang w:val="fr-FR"/>
              </w:rPr>
              <w:t xml:space="preserve">    </w:t>
            </w:r>
            <w:r w:rsidRPr="004B0AAB">
              <w:rPr>
                <w:bCs/>
              </w:rPr>
              <w:t>(</w:t>
            </w:r>
            <w:r w:rsidRPr="004B0AAB">
              <w:t>202) 730-1315</w:t>
            </w:r>
            <w:r w:rsidRPr="004B0AAB">
              <w:rPr>
                <w:bCs/>
              </w:rPr>
              <w:t xml:space="preserve"> </w:t>
            </w:r>
          </w:p>
          <w:p w14:paraId="486CE7AE" w14:textId="77777777" w:rsidR="004B0AAB" w:rsidRPr="004B0AAB" w:rsidRDefault="004B0AAB" w:rsidP="004B0AAB">
            <w:pPr>
              <w:spacing w:before="0"/>
              <w:ind w:left="144" w:right="144"/>
              <w:rPr>
                <w:bCs/>
                <w:szCs w:val="24"/>
                <w:lang w:val="fr-FR"/>
              </w:rPr>
            </w:pPr>
            <w:proofErr w:type="gramStart"/>
            <w:r w:rsidRPr="004B0AAB">
              <w:rPr>
                <w:bCs/>
                <w:color w:val="000000"/>
                <w:szCs w:val="24"/>
                <w:lang w:val="fr-FR"/>
              </w:rPr>
              <w:t>Email:</w:t>
            </w:r>
            <w:proofErr w:type="gramEnd"/>
            <w:r w:rsidRPr="004B0AAB">
              <w:rPr>
                <w:bCs/>
                <w:color w:val="000000"/>
                <w:szCs w:val="24"/>
                <w:lang w:val="fr-FR"/>
              </w:rPr>
              <w:t xml:space="preserve">    </w:t>
            </w:r>
            <w:hyperlink r:id="rId11" w:history="1">
              <w:r w:rsidRPr="004B0AAB">
                <w:rPr>
                  <w:bCs/>
                  <w:color w:val="0000FF"/>
                  <w:u w:val="single"/>
                </w:rPr>
                <w:t>dladson@hwglaw.com</w:t>
              </w:r>
            </w:hyperlink>
            <w:r w:rsidRPr="004B0AAB">
              <w:rPr>
                <w:bCs/>
                <w:color w:val="000000"/>
                <w:szCs w:val="24"/>
                <w:lang w:val="fr-FR"/>
              </w:rPr>
              <w:t xml:space="preserve"> </w:t>
            </w:r>
          </w:p>
          <w:p w14:paraId="1500C8B1" w14:textId="77777777" w:rsidR="004B0AAB" w:rsidRPr="004B0AAB" w:rsidRDefault="004B0AAB" w:rsidP="004B0AAB">
            <w:pPr>
              <w:ind w:right="144"/>
              <w:rPr>
                <w:bCs/>
              </w:rPr>
            </w:pPr>
          </w:p>
        </w:tc>
      </w:tr>
      <w:tr w:rsidR="004B0AAB" w:rsidRPr="004B0AAB" w14:paraId="72966249" w14:textId="77777777" w:rsidTr="00B70C6C">
        <w:trPr>
          <w:trHeight w:val="810"/>
        </w:trPr>
        <w:tc>
          <w:tcPr>
            <w:tcW w:w="9393" w:type="dxa"/>
            <w:gridSpan w:val="2"/>
            <w:tcBorders>
              <w:left w:val="double" w:sz="6" w:space="0" w:color="auto"/>
              <w:right w:val="double" w:sz="6" w:space="0" w:color="auto"/>
            </w:tcBorders>
          </w:tcPr>
          <w:p w14:paraId="174FFC7F" w14:textId="77777777" w:rsidR="004B0AAB" w:rsidRPr="004B0AAB" w:rsidRDefault="004B0AAB" w:rsidP="004B0AAB">
            <w:pPr>
              <w:spacing w:after="120"/>
              <w:ind w:right="144"/>
            </w:pPr>
            <w:r w:rsidRPr="004B0AAB">
              <w:rPr>
                <w:b/>
              </w:rPr>
              <w:t>Purpose/Objective:</w:t>
            </w:r>
            <w:r w:rsidRPr="004B0AAB">
              <w:rPr>
                <w:bCs/>
              </w:rPr>
              <w:t xml:space="preserve"> </w:t>
            </w:r>
            <w:r w:rsidRPr="004B0AAB">
              <w:rPr>
                <w:rFonts w:ascii="Arial" w:hAnsi="Arial" w:cs="Arial"/>
                <w:color w:val="222222"/>
                <w:shd w:val="clear" w:color="auto" w:fill="FFFFFF"/>
              </w:rPr>
              <w:t xml:space="preserve"> </w:t>
            </w:r>
            <w:r w:rsidRPr="004B0AAB">
              <w:t xml:space="preserve"> </w:t>
            </w:r>
            <w:r w:rsidRPr="004B0AAB">
              <w:rPr>
                <w:color w:val="222222"/>
                <w:shd w:val="clear" w:color="auto" w:fill="FFFFFF"/>
              </w:rPr>
              <w:t>To update the workplan for Agenda Item 1.9</w:t>
            </w:r>
          </w:p>
        </w:tc>
      </w:tr>
      <w:tr w:rsidR="004B0AAB" w:rsidRPr="004B0AAB" w14:paraId="19BFF15F" w14:textId="77777777" w:rsidTr="00B70C6C">
        <w:trPr>
          <w:trHeight w:val="1380"/>
        </w:trPr>
        <w:tc>
          <w:tcPr>
            <w:tcW w:w="9393" w:type="dxa"/>
            <w:gridSpan w:val="2"/>
            <w:tcBorders>
              <w:left w:val="double" w:sz="6" w:space="0" w:color="auto"/>
              <w:right w:val="double" w:sz="6" w:space="0" w:color="auto"/>
            </w:tcBorders>
          </w:tcPr>
          <w:p w14:paraId="0E4575AC" w14:textId="77777777" w:rsidR="004B0AAB" w:rsidRPr="004B0AAB" w:rsidRDefault="004B0AAB" w:rsidP="004B0AAB">
            <w:pPr>
              <w:tabs>
                <w:tab w:val="left" w:pos="794"/>
                <w:tab w:val="left" w:pos="1191"/>
                <w:tab w:val="left" w:pos="1588"/>
                <w:tab w:val="left" w:pos="1985"/>
              </w:tabs>
              <w:suppressAutoHyphens/>
              <w:rPr>
                <w:bCs/>
              </w:rPr>
            </w:pPr>
            <w:r w:rsidRPr="004B0AAB">
              <w:rPr>
                <w:b/>
              </w:rPr>
              <w:t>Abstract:</w:t>
            </w:r>
            <w:r w:rsidRPr="004B0AAB">
              <w:rPr>
                <w:bCs/>
              </w:rPr>
              <w:t xml:space="preserve">  </w:t>
            </w:r>
            <w:r w:rsidRPr="004B0AAB">
              <w:t xml:space="preserve">  </w:t>
            </w:r>
            <w:r w:rsidRPr="004B0AAB">
              <w:rPr>
                <w:bCs/>
              </w:rPr>
              <w:t>This document will update the work plan given current developments.</w:t>
            </w:r>
          </w:p>
        </w:tc>
      </w:tr>
      <w:tr w:rsidR="004B0AAB" w:rsidRPr="004B0AAB" w14:paraId="322D4405" w14:textId="77777777" w:rsidTr="00B70C6C">
        <w:trPr>
          <w:trHeight w:val="498"/>
        </w:trPr>
        <w:tc>
          <w:tcPr>
            <w:tcW w:w="9393" w:type="dxa"/>
            <w:gridSpan w:val="2"/>
            <w:tcBorders>
              <w:left w:val="double" w:sz="6" w:space="0" w:color="auto"/>
              <w:bottom w:val="single" w:sz="12" w:space="0" w:color="auto"/>
              <w:right w:val="double" w:sz="6" w:space="0" w:color="auto"/>
            </w:tcBorders>
          </w:tcPr>
          <w:p w14:paraId="739B9197" w14:textId="77777777" w:rsidR="004B0AAB" w:rsidRPr="004B0AAB" w:rsidRDefault="004B0AAB" w:rsidP="004B0AAB">
            <w:pPr>
              <w:tabs>
                <w:tab w:val="left" w:pos="794"/>
                <w:tab w:val="left" w:pos="1191"/>
                <w:tab w:val="left" w:pos="1588"/>
                <w:tab w:val="left" w:pos="1985"/>
              </w:tabs>
              <w:suppressAutoHyphens/>
              <w:rPr>
                <w:b/>
              </w:rPr>
            </w:pPr>
            <w:r w:rsidRPr="004B0AAB">
              <w:rPr>
                <w:b/>
              </w:rPr>
              <w:t>Fact Sheet Preparer:</w:t>
            </w:r>
            <w:r w:rsidRPr="004B0AAB">
              <w:t xml:space="preserve"> Ron McGowan</w:t>
            </w:r>
            <w:r w:rsidRPr="004B0AAB">
              <w:tab/>
            </w:r>
          </w:p>
        </w:tc>
      </w:tr>
    </w:tbl>
    <w:p w14:paraId="0D973887" w14:textId="77777777" w:rsidR="004B0AAB" w:rsidRPr="004B0AAB" w:rsidRDefault="004B0AAB" w:rsidP="004B0AAB"/>
    <w:p w14:paraId="39E0062F" w14:textId="77777777" w:rsidR="004B0AAB" w:rsidRDefault="004B0AAB">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5273B28D" w14:textId="77777777" w:rsidTr="528D9431">
        <w:trPr>
          <w:cantSplit/>
        </w:trPr>
        <w:tc>
          <w:tcPr>
            <w:tcW w:w="6487" w:type="dxa"/>
            <w:vAlign w:val="center"/>
          </w:tcPr>
          <w:p w14:paraId="0768E8B8" w14:textId="66DCA62D"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EB4A03A" w14:textId="090A468D" w:rsidR="009F6520" w:rsidRDefault="00EB77EB" w:rsidP="00EB77EB">
            <w:pPr>
              <w:shd w:val="solid" w:color="FFFFFF" w:fill="FFFFFF"/>
              <w:spacing w:before="0" w:line="240" w:lineRule="atLeast"/>
            </w:pPr>
            <w:bookmarkStart w:id="1" w:name="ditulogo"/>
            <w:bookmarkEnd w:id="1"/>
            <w:r>
              <w:rPr>
                <w:noProof/>
              </w:rPr>
              <w:drawing>
                <wp:inline distT="0" distB="0" distL="0" distR="0" wp14:anchorId="6A4146AB" wp14:editId="528D943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pic:spPr>
                      </pic:pic>
                    </a:graphicData>
                  </a:graphic>
                </wp:inline>
              </w:drawing>
            </w:r>
          </w:p>
        </w:tc>
      </w:tr>
      <w:tr w:rsidR="000069D4" w:rsidRPr="0051782D" w14:paraId="6A688ED5" w14:textId="77777777" w:rsidTr="528D9431">
        <w:trPr>
          <w:cantSplit/>
        </w:trPr>
        <w:tc>
          <w:tcPr>
            <w:tcW w:w="6487" w:type="dxa"/>
            <w:tcBorders>
              <w:bottom w:val="single" w:sz="12" w:space="0" w:color="auto"/>
            </w:tcBorders>
          </w:tcPr>
          <w:p w14:paraId="3B95B120"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8B8F3A9" w14:textId="77777777" w:rsidR="000069D4" w:rsidRPr="0051782D" w:rsidRDefault="000069D4" w:rsidP="00A5173C">
            <w:pPr>
              <w:shd w:val="solid" w:color="FFFFFF" w:fill="FFFFFF"/>
              <w:spacing w:before="0" w:after="48" w:line="240" w:lineRule="atLeast"/>
              <w:rPr>
                <w:sz w:val="22"/>
                <w:szCs w:val="22"/>
                <w:lang w:val="en-US"/>
              </w:rPr>
            </w:pPr>
          </w:p>
        </w:tc>
      </w:tr>
      <w:tr w:rsidR="000069D4" w14:paraId="11DA6C8A" w14:textId="77777777" w:rsidTr="528D9431">
        <w:trPr>
          <w:cantSplit/>
        </w:trPr>
        <w:tc>
          <w:tcPr>
            <w:tcW w:w="6487" w:type="dxa"/>
            <w:tcBorders>
              <w:top w:val="single" w:sz="12" w:space="0" w:color="auto"/>
            </w:tcBorders>
          </w:tcPr>
          <w:p w14:paraId="483C65B5"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016B2E9" w14:textId="77777777" w:rsidR="000069D4" w:rsidRPr="00710D66" w:rsidRDefault="000069D4" w:rsidP="00A5173C">
            <w:pPr>
              <w:shd w:val="solid" w:color="FFFFFF" w:fill="FFFFFF"/>
              <w:spacing w:before="0" w:after="48" w:line="240" w:lineRule="atLeast"/>
              <w:rPr>
                <w:lang w:val="en-US"/>
              </w:rPr>
            </w:pPr>
          </w:p>
        </w:tc>
      </w:tr>
      <w:tr w:rsidR="000069D4" w14:paraId="60361EC0" w14:textId="77777777" w:rsidTr="528D9431">
        <w:trPr>
          <w:cantSplit/>
        </w:trPr>
        <w:tc>
          <w:tcPr>
            <w:tcW w:w="6487" w:type="dxa"/>
            <w:vMerge w:val="restart"/>
          </w:tcPr>
          <w:p w14:paraId="7B3981D9" w14:textId="76122781" w:rsidR="00EB77EB" w:rsidRPr="00EB77EB" w:rsidRDefault="00EB77EB" w:rsidP="00EB77EB">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sidRPr="00EB77EB">
              <w:rPr>
                <w:rFonts w:ascii="Verdana" w:hAnsi="Verdana"/>
                <w:sz w:val="20"/>
              </w:rPr>
              <w:t>Source:</w:t>
            </w:r>
            <w:r w:rsidRPr="00EB77EB">
              <w:rPr>
                <w:rFonts w:ascii="Verdana" w:hAnsi="Verdana"/>
                <w:sz w:val="20"/>
              </w:rPr>
              <w:tab/>
              <w:t xml:space="preserve">Document </w:t>
            </w:r>
            <w:r w:rsidR="00BF158D">
              <w:rPr>
                <w:rFonts w:ascii="Verdana" w:hAnsi="Verdana"/>
                <w:sz w:val="20"/>
              </w:rPr>
              <w:t>5B/TEMP/64</w:t>
            </w:r>
          </w:p>
          <w:p w14:paraId="0382A016" w14:textId="292B3D92" w:rsidR="00EB77EB" w:rsidRPr="00982084" w:rsidRDefault="00EB77EB" w:rsidP="00EB77EB">
            <w:pPr>
              <w:shd w:val="solid" w:color="FFFFFF" w:fill="FFFFFF"/>
              <w:tabs>
                <w:tab w:val="clear" w:pos="1134"/>
                <w:tab w:val="clear" w:pos="1871"/>
                <w:tab w:val="clear" w:pos="2268"/>
              </w:tabs>
              <w:spacing w:before="0" w:after="240"/>
              <w:ind w:left="1134" w:hanging="1134"/>
              <w:rPr>
                <w:rFonts w:ascii="Verdana" w:hAnsi="Verdana"/>
                <w:sz w:val="20"/>
              </w:rPr>
            </w:pPr>
            <w:r w:rsidRPr="00EB77EB">
              <w:rPr>
                <w:rFonts w:ascii="Verdana" w:hAnsi="Verdana"/>
                <w:sz w:val="20"/>
              </w:rPr>
              <w:t>Subject:</w:t>
            </w:r>
            <w:r w:rsidRPr="00EB77EB">
              <w:rPr>
                <w:rFonts w:ascii="Verdana" w:hAnsi="Verdana"/>
                <w:sz w:val="20"/>
              </w:rPr>
              <w:tab/>
              <w:t xml:space="preserve">WRC-23 </w:t>
            </w:r>
            <w:r>
              <w:rPr>
                <w:rFonts w:ascii="Verdana" w:hAnsi="Verdana"/>
                <w:sz w:val="20"/>
              </w:rPr>
              <w:t>agenda item</w:t>
            </w:r>
            <w:r w:rsidRPr="00EB77EB">
              <w:rPr>
                <w:rFonts w:ascii="Verdana" w:hAnsi="Verdana"/>
                <w:sz w:val="20"/>
              </w:rPr>
              <w:t xml:space="preserve"> 1.9 </w:t>
            </w:r>
            <w:r>
              <w:rPr>
                <w:rFonts w:ascii="Verdana" w:hAnsi="Verdana"/>
                <w:sz w:val="20"/>
              </w:rPr>
              <w:t>w</w:t>
            </w:r>
            <w:r w:rsidRPr="00EB77EB">
              <w:rPr>
                <w:rFonts w:ascii="Verdana" w:hAnsi="Verdana"/>
                <w:sz w:val="20"/>
              </w:rPr>
              <w:t xml:space="preserve">ork </w:t>
            </w:r>
            <w:r>
              <w:rPr>
                <w:rFonts w:ascii="Verdana" w:hAnsi="Verdana"/>
                <w:sz w:val="20"/>
              </w:rPr>
              <w:t>p</w:t>
            </w:r>
            <w:r w:rsidRPr="00EB77EB">
              <w:rPr>
                <w:rFonts w:ascii="Verdana" w:hAnsi="Verdana"/>
                <w:sz w:val="20"/>
              </w:rPr>
              <w:t>lan</w:t>
            </w:r>
          </w:p>
        </w:tc>
        <w:tc>
          <w:tcPr>
            <w:tcW w:w="3402" w:type="dxa"/>
          </w:tcPr>
          <w:p w14:paraId="45441713" w14:textId="6DC2EBBE" w:rsidR="000069D4" w:rsidRPr="00EB77EB" w:rsidRDefault="00BF158D"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Annex 5 to </w:t>
            </w:r>
            <w:r>
              <w:rPr>
                <w:rFonts w:ascii="Verdana" w:hAnsi="Verdana"/>
                <w:b/>
                <w:sz w:val="20"/>
                <w:lang w:eastAsia="zh-CN"/>
              </w:rPr>
              <w:br/>
            </w:r>
            <w:r w:rsidR="00EB77EB">
              <w:rPr>
                <w:rFonts w:ascii="Verdana" w:hAnsi="Verdana"/>
                <w:b/>
                <w:sz w:val="20"/>
                <w:lang w:eastAsia="zh-CN"/>
              </w:rPr>
              <w:t>Document 5B/</w:t>
            </w:r>
            <w:r>
              <w:rPr>
                <w:rFonts w:ascii="Verdana" w:hAnsi="Verdana"/>
                <w:b/>
                <w:sz w:val="20"/>
                <w:lang w:eastAsia="zh-CN"/>
              </w:rPr>
              <w:t>225</w:t>
            </w:r>
            <w:r w:rsidR="00EB77EB">
              <w:rPr>
                <w:rFonts w:ascii="Verdana" w:hAnsi="Verdana"/>
                <w:b/>
                <w:sz w:val="20"/>
                <w:lang w:eastAsia="zh-CN"/>
              </w:rPr>
              <w:t>-E</w:t>
            </w:r>
          </w:p>
        </w:tc>
      </w:tr>
      <w:tr w:rsidR="000069D4" w14:paraId="1A3D0E57" w14:textId="77777777" w:rsidTr="528D9431">
        <w:trPr>
          <w:cantSplit/>
        </w:trPr>
        <w:tc>
          <w:tcPr>
            <w:tcW w:w="6487" w:type="dxa"/>
            <w:vMerge/>
          </w:tcPr>
          <w:p w14:paraId="17468657" w14:textId="77777777" w:rsidR="000069D4" w:rsidRDefault="000069D4" w:rsidP="00A5173C">
            <w:pPr>
              <w:spacing w:before="60"/>
              <w:jc w:val="center"/>
              <w:rPr>
                <w:b/>
                <w:smallCaps/>
                <w:sz w:val="32"/>
                <w:lang w:eastAsia="zh-CN"/>
              </w:rPr>
            </w:pPr>
            <w:bookmarkStart w:id="4" w:name="ddate" w:colFirst="1" w:colLast="1"/>
            <w:bookmarkEnd w:id="3"/>
          </w:p>
        </w:tc>
        <w:tc>
          <w:tcPr>
            <w:tcW w:w="3402" w:type="dxa"/>
          </w:tcPr>
          <w:p w14:paraId="079C823D" w14:textId="67964EF1" w:rsidR="000069D4" w:rsidRPr="00EB77EB" w:rsidRDefault="00EB77EB" w:rsidP="00A5173C">
            <w:pPr>
              <w:shd w:val="solid" w:color="FFFFFF" w:fill="FFFFFF"/>
              <w:spacing w:before="0" w:line="240" w:lineRule="atLeast"/>
              <w:rPr>
                <w:rFonts w:ascii="Verdana" w:hAnsi="Verdana"/>
                <w:sz w:val="20"/>
                <w:lang w:eastAsia="zh-CN"/>
              </w:rPr>
            </w:pPr>
            <w:del w:id="5" w:author="McGowan, Ronald J                            Collins" w:date="2021-03-03T13:49:00Z">
              <w:r w:rsidDel="00FD1E7D">
                <w:rPr>
                  <w:rFonts w:ascii="Verdana" w:hAnsi="Verdana"/>
                  <w:b/>
                  <w:sz w:val="20"/>
                  <w:lang w:eastAsia="zh-CN"/>
                </w:rPr>
                <w:delText>November 2020</w:delText>
              </w:r>
            </w:del>
            <w:ins w:id="6" w:author="McGowan, Ronald J                            Collins" w:date="2021-03-03T13:49:00Z">
              <w:r w:rsidR="00FD1E7D">
                <w:rPr>
                  <w:rFonts w:ascii="Verdana" w:hAnsi="Verdana"/>
                  <w:b/>
                  <w:sz w:val="20"/>
                  <w:lang w:eastAsia="zh-CN"/>
                </w:rPr>
                <w:t>Ma</w:t>
              </w:r>
              <w:r w:rsidR="005717FC">
                <w:rPr>
                  <w:rFonts w:ascii="Verdana" w:hAnsi="Verdana"/>
                  <w:b/>
                  <w:sz w:val="20"/>
                  <w:lang w:eastAsia="zh-CN"/>
                </w:rPr>
                <w:t>y</w:t>
              </w:r>
              <w:r w:rsidR="00FD1E7D">
                <w:rPr>
                  <w:rFonts w:ascii="Verdana" w:hAnsi="Verdana"/>
                  <w:b/>
                  <w:sz w:val="20"/>
                  <w:lang w:eastAsia="zh-CN"/>
                </w:rPr>
                <w:t xml:space="preserve"> 2021</w:t>
              </w:r>
            </w:ins>
          </w:p>
        </w:tc>
      </w:tr>
      <w:tr w:rsidR="000069D4" w14:paraId="2B6122DD" w14:textId="77777777" w:rsidTr="528D9431">
        <w:trPr>
          <w:cantSplit/>
        </w:trPr>
        <w:tc>
          <w:tcPr>
            <w:tcW w:w="6487" w:type="dxa"/>
            <w:vMerge/>
          </w:tcPr>
          <w:p w14:paraId="335BF194" w14:textId="77777777" w:rsidR="000069D4" w:rsidRDefault="000069D4" w:rsidP="00A5173C">
            <w:pPr>
              <w:spacing w:before="60"/>
              <w:jc w:val="center"/>
              <w:rPr>
                <w:b/>
                <w:smallCaps/>
                <w:sz w:val="32"/>
                <w:lang w:eastAsia="zh-CN"/>
              </w:rPr>
            </w:pPr>
            <w:bookmarkStart w:id="7" w:name="dorlang" w:colFirst="1" w:colLast="1"/>
            <w:bookmarkEnd w:id="4"/>
          </w:p>
        </w:tc>
        <w:tc>
          <w:tcPr>
            <w:tcW w:w="3402" w:type="dxa"/>
          </w:tcPr>
          <w:p w14:paraId="694F89AA" w14:textId="789E5E63" w:rsidR="000069D4" w:rsidRPr="00EB77EB" w:rsidRDefault="00EB77EB"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6F0F7D05" w14:textId="77777777" w:rsidTr="528D9431">
        <w:trPr>
          <w:cantSplit/>
        </w:trPr>
        <w:tc>
          <w:tcPr>
            <w:tcW w:w="9889" w:type="dxa"/>
            <w:gridSpan w:val="2"/>
          </w:tcPr>
          <w:p w14:paraId="48834589" w14:textId="10C2F4F5" w:rsidR="000069D4" w:rsidRDefault="00BF158D" w:rsidP="00EB77EB">
            <w:pPr>
              <w:pStyle w:val="Source"/>
              <w:rPr>
                <w:lang w:eastAsia="zh-CN"/>
              </w:rPr>
            </w:pPr>
            <w:bookmarkStart w:id="8" w:name="dsource" w:colFirst="0" w:colLast="0"/>
            <w:bookmarkEnd w:id="7"/>
            <w:r>
              <w:rPr>
                <w:lang w:eastAsia="zh-CN"/>
              </w:rPr>
              <w:t xml:space="preserve">Annex 5 to the </w:t>
            </w:r>
            <w:r w:rsidR="00EB77EB" w:rsidRPr="00EB77EB">
              <w:rPr>
                <w:lang w:eastAsia="zh-CN"/>
              </w:rPr>
              <w:t>Working Party 5B</w:t>
            </w:r>
            <w:r>
              <w:rPr>
                <w:lang w:eastAsia="zh-CN"/>
              </w:rPr>
              <w:t xml:space="preserve"> Chairman’s Report of the 25</w:t>
            </w:r>
            <w:r w:rsidRPr="00BF158D">
              <w:rPr>
                <w:vertAlign w:val="superscript"/>
                <w:lang w:eastAsia="zh-CN"/>
              </w:rPr>
              <w:t>th</w:t>
            </w:r>
            <w:r>
              <w:rPr>
                <w:lang w:eastAsia="zh-CN"/>
              </w:rPr>
              <w:t xml:space="preserve"> Meeting</w:t>
            </w:r>
          </w:p>
        </w:tc>
      </w:tr>
      <w:tr w:rsidR="000069D4" w14:paraId="5F32343C" w14:textId="77777777" w:rsidTr="528D9431">
        <w:trPr>
          <w:cantSplit/>
        </w:trPr>
        <w:tc>
          <w:tcPr>
            <w:tcW w:w="9889" w:type="dxa"/>
            <w:gridSpan w:val="2"/>
          </w:tcPr>
          <w:p w14:paraId="403C2A5E" w14:textId="0F71B742" w:rsidR="000069D4" w:rsidRDefault="00EB77EB" w:rsidP="00A5173C">
            <w:pPr>
              <w:pStyle w:val="Title1"/>
              <w:rPr>
                <w:lang w:eastAsia="zh-CN"/>
              </w:rPr>
            </w:pPr>
            <w:bookmarkStart w:id="9" w:name="drec" w:colFirst="0" w:colLast="0"/>
            <w:bookmarkEnd w:id="8"/>
            <w:r w:rsidRPr="00EB77EB">
              <w:rPr>
                <w:lang w:eastAsia="zh-CN"/>
              </w:rPr>
              <w:t>Draft Work Plan for WRC-23 agenda item 1.9</w:t>
            </w:r>
          </w:p>
        </w:tc>
      </w:tr>
      <w:tr w:rsidR="000069D4" w14:paraId="4C28FE3D" w14:textId="77777777" w:rsidTr="528D9431">
        <w:trPr>
          <w:cantSplit/>
        </w:trPr>
        <w:tc>
          <w:tcPr>
            <w:tcW w:w="9889" w:type="dxa"/>
            <w:gridSpan w:val="2"/>
          </w:tcPr>
          <w:p w14:paraId="240AC4B4" w14:textId="77777777" w:rsidR="000069D4" w:rsidRDefault="000069D4" w:rsidP="00A5173C">
            <w:pPr>
              <w:pStyle w:val="Title1"/>
              <w:rPr>
                <w:lang w:eastAsia="zh-CN"/>
              </w:rPr>
            </w:pPr>
            <w:bookmarkStart w:id="10" w:name="dtitle1" w:colFirst="0" w:colLast="0"/>
            <w:bookmarkEnd w:id="9"/>
          </w:p>
        </w:tc>
      </w:tr>
    </w:tbl>
    <w:p w14:paraId="08BFAE4E" w14:textId="77777777" w:rsidR="00EB77EB" w:rsidRPr="00A55E10" w:rsidRDefault="00EB77EB" w:rsidP="000B5E3C">
      <w:pPr>
        <w:spacing w:before="600" w:after="120"/>
      </w:pPr>
      <w:bookmarkStart w:id="11" w:name="dbreak"/>
      <w:bookmarkEnd w:id="10"/>
      <w:bookmarkEnd w:id="11"/>
      <w:r w:rsidRPr="00A55E10">
        <w:t>Below is a proposed work plan for the work to be conducted under this agenda item. This work plan is a “living document” and would need to be revised and updated, as appropriate, at every Working Party 5B meeting.</w:t>
      </w:r>
    </w:p>
    <w:p w14:paraId="3C8E8EF3" w14:textId="77777777" w:rsidR="00EB77EB" w:rsidRPr="00A55E10" w:rsidRDefault="00EB77EB" w:rsidP="00EB77EB">
      <w:pPr>
        <w:rPr>
          <w:i/>
          <w:iCs/>
          <w:color w:val="000000"/>
          <w:szCs w:val="24"/>
        </w:rPr>
      </w:pPr>
      <w:r w:rsidRPr="00A55E10">
        <w:rPr>
          <w:i/>
          <w:iCs/>
          <w:color w:val="000000"/>
          <w:szCs w:val="24"/>
        </w:rPr>
        <w:t>Note: The finalization date is of indicative nature as it will depend on the progress of work and the extent of any possible contributions. This work plan may therefore be adjusted at each meeting. Furthermore, the prevailing situation and circumstances might impact the work plan.</w:t>
      </w:r>
    </w:p>
    <w:p w14:paraId="440EC4FD" w14:textId="77777777" w:rsidR="00EB77EB" w:rsidRDefault="00EB77EB" w:rsidP="00EB77EB">
      <w:pPr>
        <w:spacing w:after="240"/>
      </w:pPr>
      <w:r w:rsidRPr="00A55E10">
        <w:t>The work plan after the 4</w:t>
      </w:r>
      <w:r w:rsidRPr="00EB77EB">
        <w:rPr>
          <w:vertAlign w:val="superscript"/>
        </w:rPr>
        <w:t>th</w:t>
      </w:r>
      <w:r w:rsidRPr="00A55E10">
        <w:t xml:space="preserve"> meeting is just indicative and needs to be carefully examined at the end of 4</w:t>
      </w:r>
      <w:r w:rsidRPr="00A55E10">
        <w:rPr>
          <w:vertAlign w:val="superscript"/>
        </w:rPr>
        <w:t>th</w:t>
      </w:r>
      <w:r w:rsidRPr="00A55E10">
        <w:t xml:space="preserve"> meeting.</w:t>
      </w:r>
    </w:p>
    <w:p w14:paraId="05A7E70B" w14:textId="77777777" w:rsidR="00EB77EB" w:rsidRPr="00A55E10" w:rsidRDefault="00EB77EB" w:rsidP="00EB77EB"/>
    <w:tbl>
      <w:tblPr>
        <w:tblW w:w="50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349"/>
        <w:gridCol w:w="7334"/>
      </w:tblGrid>
      <w:tr w:rsidR="00EB77EB" w:rsidRPr="00D71E1A" w14:paraId="7FC93521" w14:textId="77777777" w:rsidTr="528D9431">
        <w:trPr>
          <w:cantSplit/>
          <w:trHeight w:val="800"/>
          <w:jc w:val="center"/>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14:paraId="15574F44" w14:textId="77777777" w:rsidR="00EB77EB" w:rsidRPr="00D71E1A" w:rsidRDefault="00EB77EB" w:rsidP="00B70C6C">
            <w:pPr>
              <w:pStyle w:val="Tabletext"/>
              <w:rPr>
                <w:b/>
                <w:bCs/>
                <w:lang w:eastAsia="zh-CN"/>
              </w:rPr>
            </w:pPr>
            <w:r w:rsidRPr="00D71E1A">
              <w:rPr>
                <w:b/>
                <w:bCs/>
                <w:lang w:eastAsia="zh-CN"/>
              </w:rPr>
              <w:t>Title</w:t>
            </w:r>
          </w:p>
        </w:tc>
        <w:tc>
          <w:tcPr>
            <w:tcW w:w="7433" w:type="dxa"/>
            <w:tcBorders>
              <w:top w:val="single" w:sz="4" w:space="0" w:color="auto"/>
              <w:left w:val="single" w:sz="4" w:space="0" w:color="auto"/>
              <w:bottom w:val="single" w:sz="4" w:space="0" w:color="auto"/>
              <w:right w:val="single" w:sz="4" w:space="0" w:color="auto"/>
            </w:tcBorders>
            <w:shd w:val="clear" w:color="auto" w:fill="auto"/>
            <w:hideMark/>
          </w:tcPr>
          <w:p w14:paraId="51889501" w14:textId="77777777" w:rsidR="00EB77EB" w:rsidRPr="00D71E1A" w:rsidRDefault="00EB77EB" w:rsidP="00B70C6C">
            <w:pPr>
              <w:pStyle w:val="Tabletext"/>
              <w:rPr>
                <w:iCs/>
              </w:rPr>
            </w:pPr>
            <w:r w:rsidRPr="00D71E1A">
              <w:rPr>
                <w:lang w:eastAsia="zh-CN"/>
              </w:rPr>
              <w:t>WRC-23 agenda item 1.9</w:t>
            </w:r>
          </w:p>
        </w:tc>
      </w:tr>
      <w:tr w:rsidR="00EB77EB" w:rsidRPr="00D71E1A" w14:paraId="63841E4D"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14:paraId="65083729" w14:textId="77777777" w:rsidR="00EB77EB" w:rsidRPr="00D71E1A" w:rsidRDefault="00EB77EB" w:rsidP="00B70C6C">
            <w:pPr>
              <w:pStyle w:val="Tabletext"/>
              <w:rPr>
                <w:b/>
                <w:bCs/>
                <w:lang w:eastAsia="zh-CN"/>
              </w:rPr>
            </w:pPr>
            <w:r w:rsidRPr="00D71E1A">
              <w:rPr>
                <w:b/>
                <w:bCs/>
                <w:lang w:eastAsia="zh-CN"/>
              </w:rPr>
              <w:t>Output Document type(s)</w:t>
            </w:r>
          </w:p>
        </w:tc>
        <w:tc>
          <w:tcPr>
            <w:tcW w:w="7433" w:type="dxa"/>
            <w:tcBorders>
              <w:top w:val="single" w:sz="4" w:space="0" w:color="auto"/>
              <w:left w:val="single" w:sz="4" w:space="0" w:color="auto"/>
              <w:bottom w:val="single" w:sz="4" w:space="0" w:color="auto"/>
              <w:right w:val="single" w:sz="4" w:space="0" w:color="auto"/>
            </w:tcBorders>
            <w:shd w:val="clear" w:color="auto" w:fill="auto"/>
            <w:hideMark/>
          </w:tcPr>
          <w:p w14:paraId="0739099F" w14:textId="77777777" w:rsidR="00EB77EB" w:rsidRPr="00D71E1A" w:rsidRDefault="00EB77EB" w:rsidP="00B70C6C">
            <w:pPr>
              <w:pStyle w:val="Tabletext"/>
              <w:rPr>
                <w:lang w:eastAsia="zh-CN"/>
              </w:rPr>
            </w:pPr>
            <w:r>
              <w:rPr>
                <w:lang w:eastAsia="zh-CN"/>
              </w:rPr>
              <w:t>•</w:t>
            </w:r>
            <w:r>
              <w:rPr>
                <w:lang w:eastAsia="zh-CN"/>
              </w:rPr>
              <w:tab/>
            </w:r>
            <w:r w:rsidRPr="00D71E1A">
              <w:rPr>
                <w:lang w:eastAsia="zh-CN"/>
              </w:rPr>
              <w:t>Development of Draft CPM Text for WRC-23 agenda item 1.9</w:t>
            </w:r>
          </w:p>
          <w:p w14:paraId="3232D78E" w14:textId="77777777" w:rsidR="00EB77EB" w:rsidRPr="00D71E1A" w:rsidRDefault="00EB77EB" w:rsidP="00B70C6C">
            <w:pPr>
              <w:pStyle w:val="Tabletext"/>
              <w:rPr>
                <w:lang w:eastAsia="zh-CN"/>
              </w:rPr>
            </w:pPr>
            <w:r>
              <w:rPr>
                <w:lang w:eastAsia="zh-CN"/>
              </w:rPr>
              <w:t>•</w:t>
            </w:r>
            <w:r>
              <w:rPr>
                <w:lang w:eastAsia="zh-CN"/>
              </w:rPr>
              <w:tab/>
            </w:r>
            <w:r w:rsidRPr="00D71E1A">
              <w:rPr>
                <w:lang w:eastAsia="zh-CN"/>
              </w:rPr>
              <w:t xml:space="preserve">Draft new Reports and/or Recommendations </w:t>
            </w:r>
          </w:p>
        </w:tc>
      </w:tr>
      <w:tr w:rsidR="00EB77EB" w:rsidRPr="00D71E1A" w14:paraId="52F8A037"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14:paraId="5E8B6742" w14:textId="77777777" w:rsidR="00EB77EB" w:rsidRPr="00D71E1A" w:rsidRDefault="00EB77EB" w:rsidP="00B70C6C">
            <w:pPr>
              <w:pStyle w:val="Tabletext"/>
              <w:rPr>
                <w:b/>
                <w:bCs/>
                <w:lang w:eastAsia="zh-CN"/>
              </w:rPr>
            </w:pPr>
            <w:r w:rsidRPr="00D71E1A">
              <w:rPr>
                <w:b/>
                <w:bCs/>
                <w:lang w:eastAsia="zh-CN"/>
              </w:rPr>
              <w:t>WP 5B Lead Group</w:t>
            </w:r>
          </w:p>
        </w:tc>
        <w:tc>
          <w:tcPr>
            <w:tcW w:w="7433" w:type="dxa"/>
            <w:tcBorders>
              <w:top w:val="single" w:sz="4" w:space="0" w:color="auto"/>
              <w:left w:val="single" w:sz="4" w:space="0" w:color="auto"/>
              <w:bottom w:val="single" w:sz="4" w:space="0" w:color="auto"/>
              <w:right w:val="single" w:sz="4" w:space="0" w:color="auto"/>
            </w:tcBorders>
            <w:shd w:val="clear" w:color="auto" w:fill="auto"/>
            <w:hideMark/>
          </w:tcPr>
          <w:p w14:paraId="25052F69" w14:textId="77777777" w:rsidR="00EB77EB" w:rsidRPr="00D71E1A" w:rsidRDefault="00EB77EB" w:rsidP="00B70C6C">
            <w:pPr>
              <w:pStyle w:val="Tabletext"/>
              <w:rPr>
                <w:lang w:eastAsia="zh-CN"/>
              </w:rPr>
            </w:pPr>
            <w:r w:rsidRPr="00D71E1A">
              <w:rPr>
                <w:lang w:eastAsia="zh-CN"/>
              </w:rPr>
              <w:t>WG 5B-2</w:t>
            </w:r>
          </w:p>
        </w:tc>
      </w:tr>
      <w:tr w:rsidR="00EB77EB" w:rsidRPr="00D71E1A" w14:paraId="4EE0C0CC"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14:paraId="27274C5A" w14:textId="77777777" w:rsidR="00EB77EB" w:rsidRPr="00D71E1A" w:rsidRDefault="00EB77EB" w:rsidP="00B70C6C">
            <w:pPr>
              <w:pStyle w:val="Tabletext"/>
              <w:rPr>
                <w:b/>
                <w:bCs/>
                <w:lang w:eastAsia="zh-CN"/>
              </w:rPr>
            </w:pPr>
            <w:r w:rsidRPr="00D71E1A">
              <w:rPr>
                <w:b/>
                <w:bCs/>
                <w:lang w:eastAsia="zh-CN"/>
              </w:rPr>
              <w:t>DG Chair</w:t>
            </w:r>
          </w:p>
        </w:tc>
        <w:tc>
          <w:tcPr>
            <w:tcW w:w="7433" w:type="dxa"/>
            <w:tcBorders>
              <w:top w:val="single" w:sz="4" w:space="0" w:color="auto"/>
              <w:left w:val="single" w:sz="4" w:space="0" w:color="auto"/>
              <w:bottom w:val="single" w:sz="4" w:space="0" w:color="auto"/>
              <w:right w:val="single" w:sz="4" w:space="0" w:color="auto"/>
            </w:tcBorders>
            <w:shd w:val="clear" w:color="auto" w:fill="auto"/>
            <w:hideMark/>
          </w:tcPr>
          <w:p w14:paraId="29A8E187" w14:textId="77777777" w:rsidR="00EB77EB" w:rsidRPr="00D71E1A" w:rsidRDefault="00EB77EB" w:rsidP="00B70C6C">
            <w:pPr>
              <w:pStyle w:val="Tabletext"/>
              <w:rPr>
                <w:lang w:eastAsia="zh-CN"/>
              </w:rPr>
            </w:pPr>
            <w:r w:rsidRPr="00D71E1A">
              <w:rPr>
                <w:lang w:eastAsia="zh-CN"/>
              </w:rPr>
              <w:t>[TBD]</w:t>
            </w:r>
          </w:p>
        </w:tc>
      </w:tr>
      <w:tr w:rsidR="00EB77EB" w:rsidRPr="00D71E1A" w14:paraId="29D876C9"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14:paraId="1F513A43" w14:textId="77777777" w:rsidR="00EB77EB" w:rsidRPr="00D71E1A" w:rsidRDefault="00EB77EB" w:rsidP="00B70C6C">
            <w:pPr>
              <w:pStyle w:val="Tabletext"/>
              <w:rPr>
                <w:b/>
                <w:bCs/>
                <w:lang w:eastAsia="zh-CN"/>
              </w:rPr>
            </w:pPr>
            <w:r w:rsidRPr="00D71E1A">
              <w:rPr>
                <w:b/>
                <w:bCs/>
                <w:lang w:eastAsia="zh-CN"/>
              </w:rPr>
              <w:t>Scope</w:t>
            </w:r>
          </w:p>
        </w:tc>
        <w:tc>
          <w:tcPr>
            <w:tcW w:w="7433" w:type="dxa"/>
            <w:tcBorders>
              <w:top w:val="single" w:sz="4" w:space="0" w:color="auto"/>
              <w:left w:val="single" w:sz="4" w:space="0" w:color="auto"/>
              <w:bottom w:val="single" w:sz="4" w:space="0" w:color="auto"/>
              <w:right w:val="single" w:sz="4" w:space="0" w:color="auto"/>
            </w:tcBorders>
            <w:shd w:val="clear" w:color="auto" w:fill="auto"/>
            <w:hideMark/>
          </w:tcPr>
          <w:p w14:paraId="0A34E240" w14:textId="77777777" w:rsidR="00EB77EB" w:rsidRPr="00D24DCE" w:rsidRDefault="00EB77EB" w:rsidP="00B70C6C">
            <w:pPr>
              <w:pStyle w:val="Tabletext"/>
              <w:rPr>
                <w:spacing w:val="-2"/>
                <w:lang w:eastAsia="zh-CN"/>
              </w:rPr>
            </w:pPr>
            <w:r w:rsidRPr="00D24DCE">
              <w:rPr>
                <w:spacing w:val="-2"/>
              </w:rPr>
              <w:t xml:space="preserve">to review Appendix </w:t>
            </w:r>
            <w:r w:rsidRPr="00D24DCE">
              <w:rPr>
                <w:b/>
                <w:bCs/>
                <w:spacing w:val="-2"/>
              </w:rPr>
              <w:t>27</w:t>
            </w:r>
            <w:r w:rsidRPr="00D24DCE">
              <w:rPr>
                <w:spacing w:val="-2"/>
              </w:rPr>
              <w:t xml:space="preserve"> of the Radio Regulations and consider appropriate regulatory actions and updates based on ITU-R studies, in order to accommodate digital technologies for commercial aviation safety-of-life applications in existing HF bands allocated to the aeronautical mobile (route) service and ensure coexistence of current HF systems alongside modernized HF systems, in accordance with Resolution </w:t>
            </w:r>
            <w:r w:rsidRPr="00D24DCE">
              <w:rPr>
                <w:b/>
                <w:bCs/>
                <w:spacing w:val="-2"/>
              </w:rPr>
              <w:t>429</w:t>
            </w:r>
            <w:r w:rsidRPr="00D24DCE">
              <w:rPr>
                <w:spacing w:val="-2"/>
              </w:rPr>
              <w:t xml:space="preserve"> </w:t>
            </w:r>
            <w:r w:rsidRPr="00D24DCE">
              <w:rPr>
                <w:b/>
                <w:bCs/>
                <w:spacing w:val="-2"/>
              </w:rPr>
              <w:t>(WRC-19)</w:t>
            </w:r>
          </w:p>
        </w:tc>
      </w:tr>
      <w:tr w:rsidR="00EB77EB" w:rsidRPr="00D71E1A" w14:paraId="0E3E0441"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14:paraId="7051C612" w14:textId="77777777" w:rsidR="00EB77EB" w:rsidRPr="00D71E1A" w:rsidRDefault="00EB77EB" w:rsidP="00B70C6C">
            <w:pPr>
              <w:pStyle w:val="Tabletext"/>
              <w:rPr>
                <w:b/>
                <w:bCs/>
                <w:lang w:eastAsia="zh-CN"/>
              </w:rPr>
            </w:pPr>
            <w:r w:rsidRPr="00D71E1A">
              <w:rPr>
                <w:b/>
                <w:bCs/>
                <w:lang w:eastAsia="zh-CN"/>
              </w:rPr>
              <w:t>Related documents</w:t>
            </w:r>
          </w:p>
        </w:tc>
        <w:tc>
          <w:tcPr>
            <w:tcW w:w="7433" w:type="dxa"/>
            <w:tcBorders>
              <w:top w:val="single" w:sz="4" w:space="0" w:color="auto"/>
              <w:left w:val="single" w:sz="4" w:space="0" w:color="auto"/>
              <w:bottom w:val="single" w:sz="4" w:space="0" w:color="auto"/>
              <w:right w:val="single" w:sz="4" w:space="0" w:color="auto"/>
            </w:tcBorders>
            <w:shd w:val="clear" w:color="auto" w:fill="auto"/>
            <w:hideMark/>
          </w:tcPr>
          <w:p w14:paraId="0C28A491" w14:textId="77777777" w:rsidR="00EB77EB" w:rsidRPr="00D71E1A" w:rsidRDefault="00EB77EB" w:rsidP="00B70C6C">
            <w:pPr>
              <w:pStyle w:val="Tabletext"/>
              <w:rPr>
                <w:lang w:eastAsia="zh-CN"/>
              </w:rPr>
            </w:pPr>
            <w:r w:rsidRPr="00D71E1A">
              <w:rPr>
                <w:lang w:eastAsia="zh-CN"/>
              </w:rPr>
              <w:t xml:space="preserve">Resolution </w:t>
            </w:r>
            <w:r w:rsidRPr="00D71E1A">
              <w:rPr>
                <w:b/>
                <w:bCs/>
                <w:lang w:eastAsia="zh-CN"/>
              </w:rPr>
              <w:t>429</w:t>
            </w:r>
            <w:r w:rsidRPr="00D71E1A">
              <w:rPr>
                <w:lang w:eastAsia="zh-CN"/>
              </w:rPr>
              <w:t xml:space="preserve"> </w:t>
            </w:r>
            <w:r w:rsidRPr="00D71E1A">
              <w:rPr>
                <w:b/>
                <w:bCs/>
                <w:lang w:eastAsia="zh-CN"/>
              </w:rPr>
              <w:t>(WRC-23)</w:t>
            </w:r>
          </w:p>
        </w:tc>
      </w:tr>
      <w:tr w:rsidR="00EB77EB" w:rsidRPr="00D71E1A" w14:paraId="4D505261"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hideMark/>
          </w:tcPr>
          <w:p w14:paraId="7C35E037" w14:textId="77777777" w:rsidR="00EB77EB" w:rsidRPr="00D71E1A" w:rsidRDefault="00EB77EB" w:rsidP="00B70C6C">
            <w:pPr>
              <w:pStyle w:val="Tabletext"/>
              <w:rPr>
                <w:b/>
                <w:bCs/>
                <w:lang w:eastAsia="zh-CN"/>
              </w:rPr>
            </w:pPr>
            <w:r w:rsidRPr="00D71E1A">
              <w:rPr>
                <w:b/>
                <w:bCs/>
                <w:lang w:eastAsia="zh-CN"/>
              </w:rPr>
              <w:lastRenderedPageBreak/>
              <w:t>Working Party 5B meeting, November 2020</w:t>
            </w:r>
          </w:p>
        </w:tc>
        <w:tc>
          <w:tcPr>
            <w:tcW w:w="7433" w:type="dxa"/>
            <w:tcBorders>
              <w:top w:val="single" w:sz="4" w:space="0" w:color="auto"/>
              <w:left w:val="single" w:sz="4" w:space="0" w:color="auto"/>
              <w:bottom w:val="single" w:sz="4" w:space="0" w:color="auto"/>
              <w:right w:val="single" w:sz="4" w:space="0" w:color="auto"/>
            </w:tcBorders>
            <w:hideMark/>
          </w:tcPr>
          <w:p w14:paraId="39E79D6F" w14:textId="77777777" w:rsidR="00EB77EB" w:rsidRPr="00D71E1A" w:rsidRDefault="00EB77EB" w:rsidP="00B70C6C">
            <w:pPr>
              <w:pStyle w:val="Tabletext"/>
              <w:ind w:left="284" w:hanging="284"/>
              <w:rPr>
                <w:lang w:eastAsia="zh-CN"/>
              </w:rPr>
            </w:pPr>
            <w:r>
              <w:rPr>
                <w:lang w:eastAsia="zh-CN"/>
              </w:rPr>
              <w:t>•</w:t>
            </w:r>
            <w:r>
              <w:rPr>
                <w:lang w:eastAsia="zh-CN"/>
              </w:rPr>
              <w:tab/>
            </w:r>
            <w:del w:id="12" w:author="Bauler, Scott F                            Collins" w:date="2021-03-03T18:53:00Z">
              <w:r w:rsidRPr="528D9431" w:rsidDel="00EB77EB">
                <w:rPr>
                  <w:lang w:eastAsia="zh-CN"/>
                </w:rPr>
                <w:delText>Begin development of an of ITU-R Report [Aero-Wideband-HF-Char] interference/protection criteria</w:delText>
              </w:r>
            </w:del>
            <w:r w:rsidRPr="00604833">
              <w:rPr>
                <w:rStyle w:val="FootnoteReference"/>
                <w:sz w:val="14"/>
                <w:szCs w:val="14"/>
                <w:lang w:eastAsia="zh-CN"/>
              </w:rPr>
              <w:footnoteReference w:id="2"/>
            </w:r>
          </w:p>
          <w:p w14:paraId="058F841E" w14:textId="243D044C" w:rsidR="00EB77EB" w:rsidRPr="00D71E1A" w:rsidRDefault="00EB77EB" w:rsidP="00B70C6C">
            <w:pPr>
              <w:pStyle w:val="Tabletext"/>
              <w:ind w:left="284" w:hanging="284"/>
              <w:rPr>
                <w:lang w:eastAsia="zh-CN"/>
              </w:rPr>
            </w:pPr>
            <w:r w:rsidRPr="528D9431">
              <w:rPr>
                <w:lang w:eastAsia="zh-CN"/>
              </w:rPr>
              <w:t>•</w:t>
            </w:r>
            <w:r>
              <w:tab/>
            </w:r>
            <w:r w:rsidRPr="528D9431">
              <w:rPr>
                <w:lang w:eastAsia="zh-CN"/>
              </w:rPr>
              <w:t>Continue development of ITU-R Report [Aero-Wideband-HF] for sharing a</w:t>
            </w:r>
            <w:ins w:id="13" w:author="Bauler, Scott F                            Collins" w:date="2021-03-03T18:52:00Z">
              <w:r w:rsidR="216B1447" w:rsidRPr="528D9431">
                <w:rPr>
                  <w:lang w:eastAsia="zh-CN"/>
                </w:rPr>
                <w:t>nd</w:t>
              </w:r>
            </w:ins>
            <w:r w:rsidRPr="528D9431">
              <w:rPr>
                <w:lang w:eastAsia="zh-CN"/>
              </w:rPr>
              <w:t xml:space="preserve"> compatibility studies, </w:t>
            </w:r>
            <w:ins w:id="14" w:author="Bauler, Scott F                            Collins" w:date="2021-03-03T18:52:00Z">
              <w:r w:rsidR="183EBA1C" w:rsidRPr="528D9431">
                <w:rPr>
                  <w:lang w:eastAsia="zh-CN"/>
                </w:rPr>
                <w:t xml:space="preserve">interference/protection criteria, </w:t>
              </w:r>
            </w:ins>
            <w:r w:rsidRPr="528D9431">
              <w:rPr>
                <w:lang w:eastAsia="zh-CN"/>
              </w:rPr>
              <w:t>as well as regulatory considerations</w:t>
            </w:r>
          </w:p>
          <w:p w14:paraId="6DCC2FBD" w14:textId="77777777" w:rsidR="00EB77EB" w:rsidRPr="00D71E1A" w:rsidRDefault="00EB77EB" w:rsidP="00B70C6C">
            <w:pPr>
              <w:pStyle w:val="Tabletext"/>
              <w:ind w:left="284" w:hanging="284"/>
              <w:rPr>
                <w:rFonts w:cs="CG Times"/>
                <w:lang w:eastAsia="zh-CN"/>
              </w:rPr>
            </w:pPr>
            <w:r>
              <w:rPr>
                <w:lang w:eastAsia="zh-CN"/>
              </w:rPr>
              <w:t>•</w:t>
            </w:r>
            <w:r>
              <w:rPr>
                <w:lang w:eastAsia="zh-CN"/>
              </w:rPr>
              <w:tab/>
            </w:r>
            <w:r w:rsidRPr="00D71E1A">
              <w:rPr>
                <w:rFonts w:cs="CG Times"/>
                <w:lang w:eastAsia="zh-CN"/>
              </w:rPr>
              <w:t xml:space="preserve">Develop liaison statement(s) to </w:t>
            </w:r>
            <w:r w:rsidRPr="00D71E1A">
              <w:rPr>
                <w:rFonts w:cs="CG Times"/>
                <w:i/>
                <w:lang w:eastAsia="zh-CN"/>
              </w:rPr>
              <w:t>contributing</w:t>
            </w:r>
            <w:r w:rsidRPr="00D71E1A">
              <w:rPr>
                <w:rFonts w:cs="CG Times"/>
                <w:lang w:eastAsia="zh-CN"/>
              </w:rPr>
              <w:t xml:space="preserve"> groups within the ITU-R and ICAO, as appropriate.</w:t>
            </w:r>
          </w:p>
        </w:tc>
      </w:tr>
      <w:tr w:rsidR="00EB77EB" w:rsidRPr="00D71E1A" w14:paraId="5393724C"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hideMark/>
          </w:tcPr>
          <w:p w14:paraId="1D7542A9" w14:textId="77777777" w:rsidR="00EB77EB" w:rsidRPr="00D71E1A" w:rsidRDefault="00EB77EB" w:rsidP="00B70C6C">
            <w:pPr>
              <w:pStyle w:val="Tabletext"/>
              <w:rPr>
                <w:b/>
                <w:bCs/>
                <w:lang w:eastAsia="zh-CN"/>
              </w:rPr>
            </w:pPr>
            <w:r w:rsidRPr="00D71E1A">
              <w:rPr>
                <w:b/>
                <w:bCs/>
                <w:lang w:eastAsia="zh-CN"/>
              </w:rPr>
              <w:t>Working Party 5B meeting, First Half of 2021</w:t>
            </w:r>
          </w:p>
        </w:tc>
        <w:tc>
          <w:tcPr>
            <w:tcW w:w="7433" w:type="dxa"/>
            <w:tcBorders>
              <w:top w:val="single" w:sz="4" w:space="0" w:color="auto"/>
              <w:left w:val="single" w:sz="4" w:space="0" w:color="auto"/>
              <w:bottom w:val="single" w:sz="4" w:space="0" w:color="auto"/>
              <w:right w:val="single" w:sz="4" w:space="0" w:color="auto"/>
            </w:tcBorders>
            <w:hideMark/>
          </w:tcPr>
          <w:p w14:paraId="368B04B1" w14:textId="6843590E" w:rsidR="00EB77EB" w:rsidRPr="00D71E1A" w:rsidRDefault="00EB77EB" w:rsidP="00B70C6C">
            <w:pPr>
              <w:pStyle w:val="Tabletext"/>
              <w:ind w:left="284" w:hanging="284"/>
              <w:rPr>
                <w:lang w:eastAsia="zh-CN"/>
              </w:rPr>
            </w:pPr>
            <w:r>
              <w:rPr>
                <w:lang w:eastAsia="zh-CN"/>
              </w:rPr>
              <w:t>•</w:t>
            </w:r>
            <w:r>
              <w:rPr>
                <w:lang w:eastAsia="zh-CN"/>
              </w:rPr>
              <w:tab/>
            </w:r>
            <w:del w:id="15" w:author="McGowan, Ronald J                            Collins" w:date="2021-03-03T13:46:00Z">
              <w:r w:rsidRPr="00D71E1A" w:rsidDel="00A61A76">
                <w:rPr>
                  <w:lang w:eastAsia="zh-CN"/>
                </w:rPr>
                <w:delText>Continue development of an of ITU-R Report [Aero-Wideband-HF-Char] interference/protection criteria</w:delText>
              </w:r>
            </w:del>
            <w:r w:rsidRPr="00D71E1A">
              <w:rPr>
                <w:lang w:eastAsia="zh-CN"/>
              </w:rPr>
              <w:t xml:space="preserve"> </w:t>
            </w:r>
          </w:p>
          <w:p w14:paraId="0E3FD617" w14:textId="70C8256D" w:rsidR="00EB77EB" w:rsidRPr="00D71E1A" w:rsidRDefault="00EB77EB" w:rsidP="00B70C6C">
            <w:pPr>
              <w:pStyle w:val="Tabletext"/>
              <w:ind w:left="284" w:hanging="284"/>
              <w:rPr>
                <w:lang w:eastAsia="zh-CN"/>
              </w:rPr>
            </w:pPr>
            <w:r>
              <w:rPr>
                <w:lang w:eastAsia="zh-CN"/>
              </w:rPr>
              <w:t>•</w:t>
            </w:r>
            <w:r>
              <w:rPr>
                <w:lang w:eastAsia="zh-CN"/>
              </w:rPr>
              <w:tab/>
            </w:r>
            <w:r w:rsidRPr="00D71E1A">
              <w:rPr>
                <w:lang w:eastAsia="zh-CN"/>
              </w:rPr>
              <w:t>Continue development of ITU-R Report [Aero-Wideband-HF] for sharing a</w:t>
            </w:r>
            <w:ins w:id="16" w:author="McGowan, Ronald J                            Collins" w:date="2021-03-03T13:47:00Z">
              <w:r w:rsidR="00E02072">
                <w:rPr>
                  <w:lang w:eastAsia="zh-CN"/>
                </w:rPr>
                <w:t>nd</w:t>
              </w:r>
            </w:ins>
            <w:r w:rsidRPr="00D71E1A">
              <w:rPr>
                <w:lang w:eastAsia="zh-CN"/>
              </w:rPr>
              <w:t xml:space="preserve"> compatibility studies, </w:t>
            </w:r>
            <w:ins w:id="17" w:author="McGowan, Ronald J                            Collins" w:date="2021-03-03T13:47:00Z">
              <w:r w:rsidR="00DF09CA">
                <w:rPr>
                  <w:lang w:eastAsia="zh-CN"/>
                </w:rPr>
                <w:t xml:space="preserve">interference/protection criteria, </w:t>
              </w:r>
            </w:ins>
            <w:r w:rsidRPr="00D71E1A">
              <w:rPr>
                <w:lang w:eastAsia="zh-CN"/>
              </w:rPr>
              <w:t>as well as regulatory considerations</w:t>
            </w:r>
          </w:p>
          <w:p w14:paraId="4204F763" w14:textId="77777777" w:rsidR="00EB77EB" w:rsidRPr="00D71E1A" w:rsidRDefault="00EB77EB" w:rsidP="00B70C6C">
            <w:pPr>
              <w:pStyle w:val="Tabletext"/>
              <w:ind w:left="284" w:hanging="284"/>
              <w:rPr>
                <w:rFonts w:cs="CG Times"/>
                <w:lang w:eastAsia="zh-CN"/>
              </w:rPr>
            </w:pPr>
            <w:r>
              <w:rPr>
                <w:lang w:eastAsia="zh-CN"/>
              </w:rPr>
              <w:t>•</w:t>
            </w:r>
            <w:r>
              <w:rPr>
                <w:lang w:eastAsia="zh-CN"/>
              </w:rPr>
              <w:tab/>
            </w:r>
            <w:r w:rsidRPr="00D71E1A">
              <w:rPr>
                <w:rFonts w:cs="CG Times"/>
                <w:lang w:eastAsia="zh-CN"/>
              </w:rPr>
              <w:t xml:space="preserve">Develop liaison statement(s) to </w:t>
            </w:r>
            <w:r w:rsidRPr="00D71E1A">
              <w:rPr>
                <w:rFonts w:cs="CG Times"/>
                <w:i/>
                <w:lang w:eastAsia="zh-CN"/>
              </w:rPr>
              <w:t>contributing</w:t>
            </w:r>
            <w:r w:rsidRPr="00D71E1A">
              <w:rPr>
                <w:rFonts w:cs="CG Times"/>
                <w:lang w:eastAsia="zh-CN"/>
              </w:rPr>
              <w:t xml:space="preserve"> groups within the ITU-R and ICAO, as appropriate.</w:t>
            </w:r>
          </w:p>
        </w:tc>
      </w:tr>
      <w:tr w:rsidR="00EB77EB" w:rsidRPr="00D71E1A" w14:paraId="5520E5CF"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hideMark/>
          </w:tcPr>
          <w:p w14:paraId="5A94A593" w14:textId="77777777" w:rsidR="00EB77EB" w:rsidRPr="00D71E1A" w:rsidRDefault="00EB77EB" w:rsidP="00B70C6C">
            <w:pPr>
              <w:pStyle w:val="Tabletext"/>
              <w:rPr>
                <w:b/>
                <w:bCs/>
                <w:lang w:eastAsia="zh-CN"/>
              </w:rPr>
            </w:pPr>
            <w:r w:rsidRPr="00D71E1A">
              <w:rPr>
                <w:b/>
                <w:bCs/>
                <w:lang w:eastAsia="zh-CN"/>
              </w:rPr>
              <w:t>Working Party 5B meeting, Second Half of 2021</w:t>
            </w:r>
          </w:p>
        </w:tc>
        <w:tc>
          <w:tcPr>
            <w:tcW w:w="7433" w:type="dxa"/>
            <w:tcBorders>
              <w:top w:val="single" w:sz="4" w:space="0" w:color="auto"/>
              <w:left w:val="single" w:sz="4" w:space="0" w:color="auto"/>
              <w:bottom w:val="single" w:sz="4" w:space="0" w:color="auto"/>
              <w:right w:val="single" w:sz="4" w:space="0" w:color="auto"/>
            </w:tcBorders>
            <w:hideMark/>
          </w:tcPr>
          <w:p w14:paraId="13A0DBAF" w14:textId="77777777" w:rsidR="00EB77EB" w:rsidRPr="00D71E1A" w:rsidRDefault="00EB77EB" w:rsidP="00B70C6C">
            <w:pPr>
              <w:pStyle w:val="Tabletext"/>
              <w:ind w:left="284" w:hanging="284"/>
              <w:rPr>
                <w:rFonts w:cs="CG Times"/>
                <w:lang w:eastAsia="zh-CN"/>
              </w:rPr>
            </w:pPr>
            <w:r>
              <w:rPr>
                <w:lang w:eastAsia="zh-CN"/>
              </w:rPr>
              <w:t>•</w:t>
            </w:r>
            <w:r>
              <w:rPr>
                <w:lang w:eastAsia="zh-CN"/>
              </w:rPr>
              <w:tab/>
            </w:r>
            <w:del w:id="18" w:author="McGowan, Ronald J                            Collins" w:date="2021-03-03T13:47:00Z">
              <w:r w:rsidRPr="00D71E1A" w:rsidDel="00503934">
                <w:rPr>
                  <w:rFonts w:cs="CG Times"/>
                  <w:lang w:eastAsia="zh-CN"/>
                </w:rPr>
                <w:delText xml:space="preserve">Complete </w:delText>
              </w:r>
              <w:r w:rsidRPr="00D71E1A" w:rsidDel="00503934">
                <w:rPr>
                  <w:lang w:eastAsia="zh-CN"/>
                </w:rPr>
                <w:delText>development of an of ITU-R Report [Aero-Wideband-HF-Char] interference/protection criteria and send to SG</w:delText>
              </w:r>
              <w:r w:rsidDel="00503934">
                <w:rPr>
                  <w:lang w:eastAsia="zh-CN"/>
                </w:rPr>
                <w:delText> </w:delText>
              </w:r>
              <w:r w:rsidRPr="00D71E1A" w:rsidDel="00503934">
                <w:rPr>
                  <w:lang w:eastAsia="zh-CN"/>
                </w:rPr>
                <w:delText>5</w:delText>
              </w:r>
              <w:r w:rsidRPr="00D71E1A" w:rsidDel="00503934">
                <w:rPr>
                  <w:rFonts w:cs="CG Times"/>
                  <w:lang w:eastAsia="zh-CN"/>
                </w:rPr>
                <w:delText>.</w:delText>
              </w:r>
            </w:del>
          </w:p>
          <w:p w14:paraId="1D1895E7" w14:textId="3CA2070D" w:rsidR="00EB77EB" w:rsidRPr="00D71E1A" w:rsidRDefault="00EB77EB" w:rsidP="00B70C6C">
            <w:pPr>
              <w:pStyle w:val="Tabletext"/>
              <w:ind w:left="284" w:hanging="284"/>
              <w:rPr>
                <w:lang w:eastAsia="zh-CN"/>
              </w:rPr>
            </w:pPr>
            <w:r w:rsidRPr="528D9431">
              <w:rPr>
                <w:lang w:eastAsia="zh-CN"/>
              </w:rPr>
              <w:t>•</w:t>
            </w:r>
            <w:r>
              <w:tab/>
            </w:r>
            <w:r w:rsidRPr="528D9431">
              <w:rPr>
                <w:lang w:eastAsia="zh-CN"/>
              </w:rPr>
              <w:t>Continue development of ITU-R Report [Aero-Wideband-HF] for sharing a</w:t>
            </w:r>
            <w:ins w:id="19" w:author="Bauler, Scott F                            Collins" w:date="2021-03-03T18:51:00Z">
              <w:r w:rsidR="644CBF04" w:rsidRPr="528D9431">
                <w:rPr>
                  <w:lang w:eastAsia="zh-CN"/>
                </w:rPr>
                <w:t>nd</w:t>
              </w:r>
            </w:ins>
            <w:r w:rsidRPr="528D9431">
              <w:rPr>
                <w:lang w:eastAsia="zh-CN"/>
              </w:rPr>
              <w:t xml:space="preserve"> compatibility studies, </w:t>
            </w:r>
            <w:ins w:id="20" w:author="McGowan, Ronald J                            Collins" w:date="2021-03-03T13:47:00Z">
              <w:r w:rsidR="00503934" w:rsidRPr="528D9431">
                <w:rPr>
                  <w:lang w:eastAsia="zh-CN"/>
                </w:rPr>
                <w:t xml:space="preserve">interference/protection criteria, </w:t>
              </w:r>
            </w:ins>
            <w:r w:rsidRPr="528D9431">
              <w:rPr>
                <w:lang w:eastAsia="zh-CN"/>
              </w:rPr>
              <w:t>as well as regulatory considerations</w:t>
            </w:r>
          </w:p>
          <w:p w14:paraId="533B83C7" w14:textId="77777777" w:rsidR="00EB77EB" w:rsidRPr="00D71E1A" w:rsidRDefault="00EB77EB" w:rsidP="00B70C6C">
            <w:pPr>
              <w:pStyle w:val="Tabletext"/>
              <w:ind w:left="284" w:hanging="284"/>
              <w:rPr>
                <w:rFonts w:cs="CG Times"/>
                <w:lang w:eastAsia="zh-CN"/>
              </w:rPr>
            </w:pPr>
            <w:r>
              <w:rPr>
                <w:lang w:eastAsia="zh-CN"/>
              </w:rPr>
              <w:t>•</w:t>
            </w:r>
            <w:r>
              <w:rPr>
                <w:lang w:eastAsia="zh-CN"/>
              </w:rPr>
              <w:tab/>
            </w:r>
            <w:r w:rsidRPr="00D71E1A">
              <w:rPr>
                <w:lang w:eastAsia="zh-CN"/>
              </w:rPr>
              <w:t>Begin development of Draft CPM text.</w:t>
            </w:r>
          </w:p>
          <w:p w14:paraId="2D3B405C" w14:textId="77777777" w:rsidR="00EB77EB" w:rsidRPr="00D71E1A" w:rsidRDefault="00EB77EB" w:rsidP="00B70C6C">
            <w:pPr>
              <w:pStyle w:val="Tabletext"/>
              <w:ind w:left="284" w:hanging="284"/>
              <w:rPr>
                <w:rFonts w:cs="CG Times"/>
                <w:lang w:eastAsia="zh-CN"/>
              </w:rPr>
            </w:pPr>
            <w:r>
              <w:rPr>
                <w:lang w:eastAsia="zh-CN"/>
              </w:rPr>
              <w:t>•</w:t>
            </w:r>
            <w:r>
              <w:rPr>
                <w:lang w:eastAsia="zh-CN"/>
              </w:rPr>
              <w:tab/>
            </w:r>
            <w:r w:rsidRPr="00D71E1A">
              <w:rPr>
                <w:rFonts w:cs="CG Times"/>
                <w:lang w:eastAsia="zh-CN"/>
              </w:rPr>
              <w:t xml:space="preserve">Develop liaison statement(s) to </w:t>
            </w:r>
            <w:r w:rsidRPr="00D71E1A">
              <w:rPr>
                <w:rFonts w:cs="CG Times"/>
                <w:i/>
                <w:lang w:eastAsia="zh-CN"/>
              </w:rPr>
              <w:t>contributing</w:t>
            </w:r>
            <w:r w:rsidRPr="00D71E1A">
              <w:rPr>
                <w:rFonts w:cs="CG Times"/>
                <w:lang w:eastAsia="zh-CN"/>
              </w:rPr>
              <w:t xml:space="preserve"> groups within the ITU-R ICAO, as appropriate.</w:t>
            </w:r>
          </w:p>
        </w:tc>
      </w:tr>
      <w:tr w:rsidR="00EB77EB" w:rsidRPr="00D71E1A" w14:paraId="6BD83097"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hideMark/>
          </w:tcPr>
          <w:p w14:paraId="6A1D0E9D" w14:textId="77777777" w:rsidR="00EB77EB" w:rsidRPr="00D71E1A" w:rsidRDefault="00EB77EB" w:rsidP="00B70C6C">
            <w:pPr>
              <w:pStyle w:val="Tabletext"/>
              <w:rPr>
                <w:b/>
                <w:bCs/>
                <w:lang w:eastAsia="zh-CN"/>
              </w:rPr>
            </w:pPr>
            <w:r w:rsidRPr="00D71E1A">
              <w:rPr>
                <w:b/>
                <w:bCs/>
                <w:lang w:eastAsia="zh-CN"/>
              </w:rPr>
              <w:t>Working Party 5B meeting, First Half of 2022</w:t>
            </w:r>
          </w:p>
        </w:tc>
        <w:tc>
          <w:tcPr>
            <w:tcW w:w="7433" w:type="dxa"/>
            <w:tcBorders>
              <w:top w:val="single" w:sz="4" w:space="0" w:color="auto"/>
              <w:left w:val="single" w:sz="4" w:space="0" w:color="auto"/>
              <w:bottom w:val="single" w:sz="4" w:space="0" w:color="auto"/>
              <w:right w:val="single" w:sz="4" w:space="0" w:color="auto"/>
            </w:tcBorders>
            <w:hideMark/>
          </w:tcPr>
          <w:p w14:paraId="77C683C2" w14:textId="0017BCFC" w:rsidR="00EB77EB" w:rsidRPr="00D71E1A" w:rsidRDefault="00EB77EB" w:rsidP="00B70C6C">
            <w:pPr>
              <w:pStyle w:val="Tabletext"/>
              <w:ind w:left="284" w:hanging="284"/>
              <w:rPr>
                <w:lang w:eastAsia="zh-CN"/>
              </w:rPr>
            </w:pPr>
            <w:r w:rsidRPr="528D9431">
              <w:rPr>
                <w:lang w:eastAsia="zh-CN"/>
              </w:rPr>
              <w:t>•</w:t>
            </w:r>
            <w:r>
              <w:tab/>
            </w:r>
            <w:r w:rsidRPr="528D9431">
              <w:rPr>
                <w:lang w:eastAsia="zh-CN"/>
              </w:rPr>
              <w:t>Continue development of ITU-R Report [Aero-Wideband-HF] for sharing a</w:t>
            </w:r>
            <w:ins w:id="21" w:author="Bauler, Scott F                            Collins" w:date="2021-03-03T18:51:00Z">
              <w:r w:rsidR="5A52534A" w:rsidRPr="528D9431">
                <w:rPr>
                  <w:lang w:eastAsia="zh-CN"/>
                </w:rPr>
                <w:t>nd</w:t>
              </w:r>
            </w:ins>
            <w:r w:rsidRPr="528D9431">
              <w:rPr>
                <w:lang w:eastAsia="zh-CN"/>
              </w:rPr>
              <w:t xml:space="preserve"> compatibility studies, </w:t>
            </w:r>
            <w:ins w:id="22" w:author="McGowan, Ronald J                            Collins" w:date="2021-03-03T13:47:00Z">
              <w:r w:rsidR="00503934" w:rsidRPr="528D9431">
                <w:rPr>
                  <w:lang w:eastAsia="zh-CN"/>
                </w:rPr>
                <w:t xml:space="preserve">interference/protection criteria, </w:t>
              </w:r>
            </w:ins>
            <w:r w:rsidRPr="528D9431">
              <w:rPr>
                <w:lang w:eastAsia="zh-CN"/>
              </w:rPr>
              <w:t>as well as regulatory considerations.</w:t>
            </w:r>
          </w:p>
          <w:p w14:paraId="15B9AACE" w14:textId="77777777" w:rsidR="00EB77EB" w:rsidRPr="00D71E1A" w:rsidRDefault="00EB77EB" w:rsidP="00B70C6C">
            <w:pPr>
              <w:pStyle w:val="Tabletext"/>
              <w:ind w:left="284" w:hanging="284"/>
              <w:rPr>
                <w:rFonts w:cs="CG Times"/>
                <w:lang w:eastAsia="zh-CN"/>
              </w:rPr>
            </w:pPr>
            <w:r>
              <w:rPr>
                <w:lang w:eastAsia="zh-CN"/>
              </w:rPr>
              <w:t>•</w:t>
            </w:r>
            <w:r>
              <w:rPr>
                <w:lang w:eastAsia="zh-CN"/>
              </w:rPr>
              <w:tab/>
            </w:r>
            <w:r w:rsidRPr="00D71E1A">
              <w:rPr>
                <w:rFonts w:cs="CG Times"/>
                <w:lang w:eastAsia="zh-CN"/>
              </w:rPr>
              <w:t>Finalize draft CPM text for agenda item 1.9.</w:t>
            </w:r>
          </w:p>
          <w:p w14:paraId="0EDA6819" w14:textId="77777777" w:rsidR="00EB77EB" w:rsidRPr="00D71E1A" w:rsidRDefault="00EB77EB" w:rsidP="00B70C6C">
            <w:pPr>
              <w:pStyle w:val="Tabletext"/>
              <w:ind w:left="284" w:hanging="284"/>
              <w:rPr>
                <w:rFonts w:cs="CG Times"/>
                <w:lang w:eastAsia="zh-CN"/>
              </w:rPr>
            </w:pPr>
            <w:r>
              <w:rPr>
                <w:lang w:eastAsia="zh-CN"/>
              </w:rPr>
              <w:t>•</w:t>
            </w:r>
            <w:r>
              <w:rPr>
                <w:lang w:eastAsia="zh-CN"/>
              </w:rPr>
              <w:tab/>
            </w:r>
            <w:r w:rsidRPr="00D71E1A">
              <w:rPr>
                <w:rFonts w:cs="CG Times"/>
                <w:lang w:eastAsia="zh-CN"/>
              </w:rPr>
              <w:t xml:space="preserve">Develop liaison statement(s) to </w:t>
            </w:r>
            <w:r w:rsidRPr="00D71E1A">
              <w:rPr>
                <w:rFonts w:cs="CG Times"/>
                <w:i/>
                <w:lang w:eastAsia="zh-CN"/>
              </w:rPr>
              <w:t>contributing</w:t>
            </w:r>
            <w:r w:rsidRPr="00D71E1A">
              <w:rPr>
                <w:rFonts w:cs="CG Times"/>
                <w:lang w:eastAsia="zh-CN"/>
              </w:rPr>
              <w:t xml:space="preserve"> groups within the ITU-R ICAO, as appropriate.</w:t>
            </w:r>
          </w:p>
        </w:tc>
      </w:tr>
      <w:tr w:rsidR="00EB77EB" w:rsidRPr="00D71E1A" w14:paraId="20604D4C"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hideMark/>
          </w:tcPr>
          <w:p w14:paraId="5FCD02D2" w14:textId="77777777" w:rsidR="00EB77EB" w:rsidRPr="00D71E1A" w:rsidRDefault="00EB77EB" w:rsidP="00B70C6C">
            <w:pPr>
              <w:pStyle w:val="Tabletext"/>
              <w:rPr>
                <w:b/>
                <w:bCs/>
                <w:lang w:eastAsia="zh-CN"/>
              </w:rPr>
            </w:pPr>
            <w:r w:rsidRPr="00D71E1A">
              <w:rPr>
                <w:b/>
                <w:bCs/>
                <w:lang w:eastAsia="zh-CN"/>
              </w:rPr>
              <w:t>Working Party 5B meeting, Second Half of 2022</w:t>
            </w:r>
          </w:p>
        </w:tc>
        <w:tc>
          <w:tcPr>
            <w:tcW w:w="7433" w:type="dxa"/>
            <w:tcBorders>
              <w:top w:val="single" w:sz="4" w:space="0" w:color="auto"/>
              <w:left w:val="single" w:sz="4" w:space="0" w:color="auto"/>
              <w:bottom w:val="single" w:sz="4" w:space="0" w:color="auto"/>
              <w:right w:val="single" w:sz="4" w:space="0" w:color="auto"/>
            </w:tcBorders>
            <w:hideMark/>
          </w:tcPr>
          <w:p w14:paraId="56F216C4" w14:textId="02FFE47A" w:rsidR="00EB77EB" w:rsidRPr="00D71E1A" w:rsidRDefault="00EB77EB" w:rsidP="00B70C6C">
            <w:pPr>
              <w:pStyle w:val="Tabletext"/>
              <w:ind w:left="284" w:hanging="284"/>
              <w:rPr>
                <w:lang w:eastAsia="zh-CN"/>
              </w:rPr>
            </w:pPr>
            <w:r w:rsidRPr="528D9431">
              <w:rPr>
                <w:lang w:eastAsia="zh-CN"/>
              </w:rPr>
              <w:t>•</w:t>
            </w:r>
            <w:r>
              <w:tab/>
            </w:r>
            <w:r w:rsidRPr="528D9431">
              <w:rPr>
                <w:lang w:eastAsia="zh-CN"/>
              </w:rPr>
              <w:t>Complete development of ITU-R Report [Aero-Wideband-HF] for sharing a</w:t>
            </w:r>
            <w:ins w:id="23" w:author="Bauler, Scott F                            Collins" w:date="2021-03-03T18:51:00Z">
              <w:r w:rsidR="36CAC89E" w:rsidRPr="528D9431">
                <w:rPr>
                  <w:lang w:eastAsia="zh-CN"/>
                </w:rPr>
                <w:t>nd</w:t>
              </w:r>
            </w:ins>
            <w:r w:rsidRPr="528D9431">
              <w:rPr>
                <w:lang w:eastAsia="zh-CN"/>
              </w:rPr>
              <w:t xml:space="preserve"> compatibility studies, </w:t>
            </w:r>
            <w:ins w:id="24" w:author="Bauler, Scott F                            Collins" w:date="2021-03-03T18:52:00Z">
              <w:r w:rsidR="2A403F36" w:rsidRPr="528D9431">
                <w:rPr>
                  <w:lang w:eastAsia="zh-CN"/>
                </w:rPr>
                <w:t xml:space="preserve">interference/protection criteria, </w:t>
              </w:r>
            </w:ins>
            <w:r w:rsidRPr="528D9431">
              <w:rPr>
                <w:lang w:eastAsia="zh-CN"/>
              </w:rPr>
              <w:t>as well as regulatory considerations and send to SG 5</w:t>
            </w:r>
          </w:p>
        </w:tc>
      </w:tr>
      <w:tr w:rsidR="00EB77EB" w:rsidRPr="00D71E1A" w14:paraId="58A8F309"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tcPr>
          <w:p w14:paraId="29822C43" w14:textId="77777777" w:rsidR="00EB77EB" w:rsidRPr="00D71E1A" w:rsidRDefault="00EB77EB" w:rsidP="00B70C6C">
            <w:pPr>
              <w:pStyle w:val="Tabletext"/>
              <w:rPr>
                <w:b/>
                <w:bCs/>
                <w:lang w:eastAsia="zh-CN"/>
              </w:rPr>
            </w:pPr>
            <w:r w:rsidRPr="00D71E1A">
              <w:rPr>
                <w:b/>
                <w:bCs/>
                <w:lang w:eastAsia="zh-CN"/>
              </w:rPr>
              <w:t>First Half of 2023</w:t>
            </w:r>
          </w:p>
        </w:tc>
        <w:tc>
          <w:tcPr>
            <w:tcW w:w="7433" w:type="dxa"/>
            <w:tcBorders>
              <w:top w:val="single" w:sz="4" w:space="0" w:color="auto"/>
              <w:left w:val="single" w:sz="4" w:space="0" w:color="auto"/>
              <w:bottom w:val="single" w:sz="4" w:space="0" w:color="auto"/>
              <w:right w:val="single" w:sz="4" w:space="0" w:color="auto"/>
            </w:tcBorders>
          </w:tcPr>
          <w:p w14:paraId="01E8BD0B" w14:textId="77777777" w:rsidR="00EB77EB" w:rsidRPr="00D71E1A" w:rsidRDefault="00EB77EB" w:rsidP="00B70C6C">
            <w:pPr>
              <w:pStyle w:val="Tabletext"/>
              <w:ind w:left="284" w:hanging="284"/>
              <w:rPr>
                <w:lang w:eastAsia="zh-CN"/>
              </w:rPr>
            </w:pPr>
            <w:r>
              <w:rPr>
                <w:lang w:eastAsia="zh-CN"/>
              </w:rPr>
              <w:t>•</w:t>
            </w:r>
            <w:r>
              <w:rPr>
                <w:lang w:eastAsia="zh-CN"/>
              </w:rPr>
              <w:tab/>
            </w:r>
            <w:r w:rsidRPr="00D71E1A">
              <w:rPr>
                <w:lang w:eastAsia="zh-CN"/>
              </w:rPr>
              <w:t xml:space="preserve">CPM 23-2 meeting. </w:t>
            </w:r>
          </w:p>
        </w:tc>
      </w:tr>
      <w:tr w:rsidR="00EB77EB" w:rsidRPr="00D71E1A" w14:paraId="2D2DBE7E"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hideMark/>
          </w:tcPr>
          <w:p w14:paraId="64808845" w14:textId="77777777" w:rsidR="00EB77EB" w:rsidRPr="00D71E1A" w:rsidRDefault="00EB77EB" w:rsidP="00B70C6C">
            <w:pPr>
              <w:pStyle w:val="Tabletext"/>
              <w:rPr>
                <w:b/>
                <w:bCs/>
                <w:lang w:eastAsia="zh-CN"/>
              </w:rPr>
            </w:pPr>
            <w:r w:rsidRPr="00D71E1A">
              <w:rPr>
                <w:b/>
                <w:bCs/>
                <w:lang w:eastAsia="zh-CN"/>
              </w:rPr>
              <w:t>Working Party 5B meeting, First Half of 2023</w:t>
            </w:r>
          </w:p>
        </w:tc>
        <w:tc>
          <w:tcPr>
            <w:tcW w:w="7433" w:type="dxa"/>
            <w:tcBorders>
              <w:top w:val="single" w:sz="4" w:space="0" w:color="auto"/>
              <w:left w:val="single" w:sz="4" w:space="0" w:color="auto"/>
              <w:bottom w:val="single" w:sz="4" w:space="0" w:color="auto"/>
              <w:right w:val="single" w:sz="4" w:space="0" w:color="auto"/>
            </w:tcBorders>
            <w:hideMark/>
          </w:tcPr>
          <w:p w14:paraId="31F8B468" w14:textId="77777777" w:rsidR="00EB77EB" w:rsidRPr="00D71E1A" w:rsidRDefault="00EB77EB" w:rsidP="00B70C6C">
            <w:pPr>
              <w:pStyle w:val="Tabletext"/>
              <w:ind w:left="284" w:hanging="284"/>
              <w:rPr>
                <w:rFonts w:cs="CG Times"/>
                <w:lang w:eastAsia="zh-CN"/>
              </w:rPr>
            </w:pPr>
            <w:r>
              <w:rPr>
                <w:lang w:eastAsia="zh-CN"/>
              </w:rPr>
              <w:t>•</w:t>
            </w:r>
            <w:r>
              <w:rPr>
                <w:lang w:eastAsia="zh-CN"/>
              </w:rPr>
              <w:tab/>
            </w:r>
            <w:r w:rsidRPr="00D71E1A">
              <w:rPr>
                <w:rFonts w:cs="CG Times"/>
                <w:lang w:eastAsia="zh-CN"/>
              </w:rPr>
              <w:t>Consider contributions and any other issues arising from CPM 23-2 meeting.</w:t>
            </w:r>
          </w:p>
        </w:tc>
      </w:tr>
      <w:tr w:rsidR="00EB77EB" w:rsidRPr="00D71E1A" w14:paraId="43633C87" w14:textId="77777777" w:rsidTr="528D9431">
        <w:trPr>
          <w:cantSplit/>
          <w:trHeight w:val="57"/>
          <w:jc w:val="center"/>
        </w:trPr>
        <w:tc>
          <w:tcPr>
            <w:tcW w:w="2375" w:type="dxa"/>
            <w:tcBorders>
              <w:top w:val="single" w:sz="4" w:space="0" w:color="auto"/>
              <w:left w:val="single" w:sz="4" w:space="0" w:color="auto"/>
              <w:bottom w:val="single" w:sz="4" w:space="0" w:color="auto"/>
              <w:right w:val="single" w:sz="4" w:space="0" w:color="auto"/>
            </w:tcBorders>
            <w:hideMark/>
          </w:tcPr>
          <w:p w14:paraId="4EF1B0E7" w14:textId="77777777" w:rsidR="00EB77EB" w:rsidRPr="00D71E1A" w:rsidRDefault="00EB77EB" w:rsidP="00B70C6C">
            <w:pPr>
              <w:pStyle w:val="Tabletext"/>
              <w:rPr>
                <w:b/>
                <w:bCs/>
                <w:lang w:eastAsia="zh-CN"/>
              </w:rPr>
            </w:pPr>
            <w:r w:rsidRPr="00D71E1A">
              <w:rPr>
                <w:b/>
                <w:bCs/>
                <w:lang w:eastAsia="zh-CN"/>
              </w:rPr>
              <w:t>Second Half of 2023</w:t>
            </w:r>
          </w:p>
        </w:tc>
        <w:tc>
          <w:tcPr>
            <w:tcW w:w="7433" w:type="dxa"/>
            <w:tcBorders>
              <w:top w:val="single" w:sz="4" w:space="0" w:color="auto"/>
              <w:left w:val="single" w:sz="4" w:space="0" w:color="auto"/>
              <w:bottom w:val="single" w:sz="4" w:space="0" w:color="auto"/>
              <w:right w:val="single" w:sz="4" w:space="0" w:color="auto"/>
            </w:tcBorders>
            <w:hideMark/>
          </w:tcPr>
          <w:p w14:paraId="291C728C" w14:textId="77777777" w:rsidR="00EB77EB" w:rsidRPr="00D71E1A" w:rsidRDefault="00EB77EB" w:rsidP="00B70C6C">
            <w:pPr>
              <w:pStyle w:val="Tabletext"/>
              <w:ind w:left="284" w:hanging="284"/>
              <w:rPr>
                <w:lang w:eastAsia="zh-CN"/>
              </w:rPr>
            </w:pPr>
            <w:r>
              <w:rPr>
                <w:lang w:eastAsia="zh-CN"/>
              </w:rPr>
              <w:t>•</w:t>
            </w:r>
            <w:r>
              <w:rPr>
                <w:lang w:eastAsia="zh-CN"/>
              </w:rPr>
              <w:tab/>
            </w:r>
            <w:r w:rsidRPr="00D71E1A">
              <w:rPr>
                <w:lang w:eastAsia="zh-CN"/>
              </w:rPr>
              <w:t>2023 World Radiocommunication Conference (WRC-23)</w:t>
            </w:r>
          </w:p>
        </w:tc>
      </w:tr>
    </w:tbl>
    <w:p w14:paraId="5115CE73" w14:textId="727379F6" w:rsidR="00EB77EB" w:rsidRPr="002274E5" w:rsidRDefault="00EB77EB" w:rsidP="00EB77EB">
      <w:pPr>
        <w:pStyle w:val="Reasons"/>
        <w:rPr>
          <w:i/>
          <w:iCs/>
        </w:rPr>
      </w:pPr>
      <w:r w:rsidRPr="002274E5">
        <w:rPr>
          <w:i/>
          <w:iCs/>
        </w:rPr>
        <w:t>Chairman’s note: The Draft CPM text will need to be completed by October 2022 which will mean in the 1</w:t>
      </w:r>
      <w:r w:rsidRPr="002274E5">
        <w:rPr>
          <w:i/>
          <w:iCs/>
          <w:vertAlign w:val="superscript"/>
        </w:rPr>
        <w:t>st</w:t>
      </w:r>
      <w:r w:rsidRPr="002274E5">
        <w:rPr>
          <w:i/>
          <w:iCs/>
        </w:rPr>
        <w:t xml:space="preserve"> half of 2022 given the current WP</w:t>
      </w:r>
      <w:r w:rsidR="00D24DCE">
        <w:rPr>
          <w:i/>
          <w:iCs/>
        </w:rPr>
        <w:t xml:space="preserve"> </w:t>
      </w:r>
      <w:r w:rsidRPr="002274E5">
        <w:rPr>
          <w:i/>
          <w:iCs/>
        </w:rPr>
        <w:t>5B meeting schedule</w:t>
      </w:r>
    </w:p>
    <w:p w14:paraId="4C9DEF96" w14:textId="12005651" w:rsidR="00EB77EB" w:rsidRPr="00D71E1A" w:rsidRDefault="00EB77EB" w:rsidP="000B5E3C">
      <w:pPr>
        <w:spacing w:before="360"/>
        <w:jc w:val="center"/>
      </w:pPr>
    </w:p>
    <w:p w14:paraId="5C97963A" w14:textId="77777777" w:rsidR="000069D4" w:rsidRPr="00EB77EB" w:rsidRDefault="000069D4" w:rsidP="00DD4BED">
      <w:pPr>
        <w:rPr>
          <w:lang w:eastAsia="zh-CN"/>
        </w:rPr>
      </w:pPr>
    </w:p>
    <w:sectPr w:rsidR="000069D4" w:rsidRPr="00EB77EB" w:rsidSect="00D02712">
      <w:headerReference w:type="default" r:id="rId13"/>
      <w:footerReference w:type="default" r:id="rId14"/>
      <w:footerReference w:type="first" r:id="rId1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42255" w14:textId="77777777" w:rsidR="00B70C6C" w:rsidRDefault="00B70C6C">
      <w:r>
        <w:separator/>
      </w:r>
    </w:p>
  </w:endnote>
  <w:endnote w:type="continuationSeparator" w:id="0">
    <w:p w14:paraId="222B6E03" w14:textId="77777777" w:rsidR="00B70C6C" w:rsidRDefault="00B70C6C">
      <w:r>
        <w:continuationSeparator/>
      </w:r>
    </w:p>
  </w:endnote>
  <w:endnote w:type="continuationNotice" w:id="1">
    <w:p w14:paraId="5AB9E2E1" w14:textId="77777777" w:rsidR="00B70C6C" w:rsidRDefault="00B70C6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Heavy Heap"/>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A5F72" w14:textId="736346A1" w:rsidR="00FA124A" w:rsidRPr="002F7CB3" w:rsidRDefault="007F4849">
    <w:pPr>
      <w:pStyle w:val="Footer"/>
      <w:rPr>
        <w:lang w:val="en-US"/>
      </w:rPr>
    </w:pPr>
    <w:r>
      <w:fldChar w:fldCharType="begin"/>
    </w:r>
    <w:r>
      <w:instrText>FILENAME \p \* MERGEFORMAT</w:instrText>
    </w:r>
    <w:r>
      <w:fldChar w:fldCharType="separate"/>
    </w:r>
    <w:r w:rsidR="00D24DCE" w:rsidRPr="00D24DCE">
      <w:rPr>
        <w:lang w:val="en-US"/>
      </w:rPr>
      <w:t>M</w:t>
    </w:r>
    <w:r w:rsidR="00D24DCE">
      <w:t>:\BRSGD\TEXT2019\SG05\WP5B\200\225\225N05e.docx</w:t>
    </w:r>
    <w:r>
      <w:fldChar w:fldCharType="end"/>
    </w:r>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t>03.03.21</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EB77EB">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89B06" w14:textId="795C8E6A" w:rsidR="00FA124A" w:rsidRPr="002F7CB3" w:rsidRDefault="007F4849" w:rsidP="000B5E3C">
    <w:pPr>
      <w:pStyle w:val="Footer"/>
      <w:spacing w:before="240"/>
      <w:rPr>
        <w:lang w:val="en-US"/>
      </w:rPr>
    </w:pPr>
    <w:r>
      <w:fldChar w:fldCharType="begin"/>
    </w:r>
    <w:r>
      <w:instrText>FILENAME \p \* MERGEFORMAT</w:instrText>
    </w:r>
    <w:r>
      <w:fldChar w:fldCharType="separate"/>
    </w:r>
    <w:r w:rsidR="00D24DCE" w:rsidRPr="00D24DCE">
      <w:rPr>
        <w:lang w:val="en-US"/>
      </w:rPr>
      <w:t>M</w:t>
    </w:r>
    <w:r w:rsidR="00D24DCE">
      <w:t>:\BRSGD\TEXT2019\SG05\WP5B\200\225\225N05e.docx</w:t>
    </w:r>
    <w:r>
      <w:fldChar w:fldCharType="end"/>
    </w:r>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t>03.03.21</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EB77EB">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5C186" w14:textId="77777777" w:rsidR="00B70C6C" w:rsidRDefault="00B70C6C">
      <w:r>
        <w:t>____________________</w:t>
      </w:r>
    </w:p>
  </w:footnote>
  <w:footnote w:type="continuationSeparator" w:id="0">
    <w:p w14:paraId="03E2FB1D" w14:textId="77777777" w:rsidR="00B70C6C" w:rsidRDefault="00B70C6C">
      <w:r>
        <w:continuationSeparator/>
      </w:r>
    </w:p>
  </w:footnote>
  <w:footnote w:type="continuationNotice" w:id="1">
    <w:p w14:paraId="5C33C348" w14:textId="77777777" w:rsidR="00B70C6C" w:rsidRDefault="00B70C6C">
      <w:pPr>
        <w:spacing w:before="0"/>
      </w:pPr>
    </w:p>
  </w:footnote>
  <w:footnote w:id="2">
    <w:p w14:paraId="61FD3737" w14:textId="77777777" w:rsidR="00EB77EB" w:rsidRPr="00477EE3" w:rsidRDefault="00EB77EB" w:rsidP="00EB77EB">
      <w:pPr>
        <w:pStyle w:val="FootnoteText"/>
        <w:rPr>
          <w:lang w:val="en-US"/>
        </w:rPr>
      </w:pPr>
      <w:r>
        <w:rPr>
          <w:rStyle w:val="FootnoteReference"/>
        </w:rPr>
        <w:footnoteRef/>
      </w:r>
      <w:r>
        <w:tab/>
        <w:t xml:space="preserve">Delayed </w:t>
      </w:r>
      <w:r>
        <w:rPr>
          <w:lang w:val="en-US"/>
        </w:rPr>
        <w:t xml:space="preserve">due to </w:t>
      </w:r>
      <w:r w:rsidRPr="005D7CFD">
        <w:rPr>
          <w:lang w:val="en-US"/>
        </w:rPr>
        <w:t>COVID-19</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9492E"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0A8913AD" w14:textId="6ED8D83F" w:rsidR="00FA124A" w:rsidRDefault="00EB77EB">
    <w:pPr>
      <w:pStyle w:val="Header"/>
      <w:rPr>
        <w:lang w:val="en-US"/>
      </w:rPr>
    </w:pPr>
    <w:r>
      <w:rPr>
        <w:lang w:val="en-US"/>
      </w:rPr>
      <w:t>5B/</w:t>
    </w:r>
    <w:r w:rsidR="00D24DCE">
      <w:rPr>
        <w:lang w:val="en-US"/>
      </w:rPr>
      <w:t>225(Annex 5)</w:t>
    </w:r>
    <w:r>
      <w:rPr>
        <w:lang w:val="en-US"/>
      </w:rPr>
      <w:t>-E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cGowan, Ronald J                            Collins">
    <w15:presenceInfo w15:providerId="AD" w15:userId="S::10662244@adxuser.com::38134743-f7d5-46a1-8da2-c9342cd3c8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7EB"/>
    <w:rsid w:val="000069D4"/>
    <w:rsid w:val="000174AD"/>
    <w:rsid w:val="00027861"/>
    <w:rsid w:val="00047A1D"/>
    <w:rsid w:val="000604B9"/>
    <w:rsid w:val="00063003"/>
    <w:rsid w:val="000A7D55"/>
    <w:rsid w:val="000B5E3C"/>
    <w:rsid w:val="000C12C8"/>
    <w:rsid w:val="000C2E8E"/>
    <w:rsid w:val="000E0E7C"/>
    <w:rsid w:val="000F1B4B"/>
    <w:rsid w:val="00125E13"/>
    <w:rsid w:val="0012744F"/>
    <w:rsid w:val="00131178"/>
    <w:rsid w:val="00156F66"/>
    <w:rsid w:val="00163271"/>
    <w:rsid w:val="00172122"/>
    <w:rsid w:val="00182528"/>
    <w:rsid w:val="0018500B"/>
    <w:rsid w:val="00186594"/>
    <w:rsid w:val="00196A19"/>
    <w:rsid w:val="00202DC1"/>
    <w:rsid w:val="002116EE"/>
    <w:rsid w:val="002309D8"/>
    <w:rsid w:val="00245838"/>
    <w:rsid w:val="002A7FE2"/>
    <w:rsid w:val="002E1B4F"/>
    <w:rsid w:val="002F2E67"/>
    <w:rsid w:val="002F7CB3"/>
    <w:rsid w:val="00315546"/>
    <w:rsid w:val="00330567"/>
    <w:rsid w:val="00386A9D"/>
    <w:rsid w:val="00391081"/>
    <w:rsid w:val="003B2789"/>
    <w:rsid w:val="003C13CE"/>
    <w:rsid w:val="003C697E"/>
    <w:rsid w:val="003E2518"/>
    <w:rsid w:val="003E7CEF"/>
    <w:rsid w:val="004B0AAB"/>
    <w:rsid w:val="004B1EF7"/>
    <w:rsid w:val="004B3FAD"/>
    <w:rsid w:val="004C5749"/>
    <w:rsid w:val="00501DCA"/>
    <w:rsid w:val="00503934"/>
    <w:rsid w:val="00513A47"/>
    <w:rsid w:val="00522C8A"/>
    <w:rsid w:val="005408DF"/>
    <w:rsid w:val="005717FC"/>
    <w:rsid w:val="00573344"/>
    <w:rsid w:val="00583F9B"/>
    <w:rsid w:val="005B0D29"/>
    <w:rsid w:val="005E5C10"/>
    <w:rsid w:val="005F2C78"/>
    <w:rsid w:val="006144E4"/>
    <w:rsid w:val="00650299"/>
    <w:rsid w:val="00655FC5"/>
    <w:rsid w:val="006B0FD9"/>
    <w:rsid w:val="00725A7B"/>
    <w:rsid w:val="007F4849"/>
    <w:rsid w:val="0080538C"/>
    <w:rsid w:val="00814E0A"/>
    <w:rsid w:val="00822581"/>
    <w:rsid w:val="008309DD"/>
    <w:rsid w:val="0083227A"/>
    <w:rsid w:val="00866900"/>
    <w:rsid w:val="00876A8A"/>
    <w:rsid w:val="00881BA1"/>
    <w:rsid w:val="008C2302"/>
    <w:rsid w:val="008C26B8"/>
    <w:rsid w:val="008F208F"/>
    <w:rsid w:val="00927490"/>
    <w:rsid w:val="00982084"/>
    <w:rsid w:val="00993334"/>
    <w:rsid w:val="00995963"/>
    <w:rsid w:val="009B61EB"/>
    <w:rsid w:val="009C2064"/>
    <w:rsid w:val="009D1697"/>
    <w:rsid w:val="009F3A46"/>
    <w:rsid w:val="009F6520"/>
    <w:rsid w:val="00A014F8"/>
    <w:rsid w:val="00A5173C"/>
    <w:rsid w:val="00A61A76"/>
    <w:rsid w:val="00A61AEF"/>
    <w:rsid w:val="00AA1F37"/>
    <w:rsid w:val="00AD2345"/>
    <w:rsid w:val="00AF173A"/>
    <w:rsid w:val="00B066A4"/>
    <w:rsid w:val="00B07A13"/>
    <w:rsid w:val="00B4279B"/>
    <w:rsid w:val="00B45FC9"/>
    <w:rsid w:val="00B70C6C"/>
    <w:rsid w:val="00B76F35"/>
    <w:rsid w:val="00B81138"/>
    <w:rsid w:val="00BC1363"/>
    <w:rsid w:val="00BC7CCF"/>
    <w:rsid w:val="00BD2748"/>
    <w:rsid w:val="00BE470B"/>
    <w:rsid w:val="00BF158D"/>
    <w:rsid w:val="00C31CED"/>
    <w:rsid w:val="00C45562"/>
    <w:rsid w:val="00C57A91"/>
    <w:rsid w:val="00CC01C2"/>
    <w:rsid w:val="00CE47EA"/>
    <w:rsid w:val="00CF21F2"/>
    <w:rsid w:val="00CF7EAD"/>
    <w:rsid w:val="00D02712"/>
    <w:rsid w:val="00D046A7"/>
    <w:rsid w:val="00D214D0"/>
    <w:rsid w:val="00D24DCE"/>
    <w:rsid w:val="00D6546B"/>
    <w:rsid w:val="00DB178B"/>
    <w:rsid w:val="00DC17D3"/>
    <w:rsid w:val="00DD4BED"/>
    <w:rsid w:val="00DE39F0"/>
    <w:rsid w:val="00DF09CA"/>
    <w:rsid w:val="00DF0AF3"/>
    <w:rsid w:val="00DF7E9F"/>
    <w:rsid w:val="00E02072"/>
    <w:rsid w:val="00E20738"/>
    <w:rsid w:val="00E27D7E"/>
    <w:rsid w:val="00E42E13"/>
    <w:rsid w:val="00E56D5C"/>
    <w:rsid w:val="00E6257C"/>
    <w:rsid w:val="00E63C59"/>
    <w:rsid w:val="00E80A01"/>
    <w:rsid w:val="00EB77EB"/>
    <w:rsid w:val="00F01791"/>
    <w:rsid w:val="00F25662"/>
    <w:rsid w:val="00F55E08"/>
    <w:rsid w:val="00F614B8"/>
    <w:rsid w:val="00F675D9"/>
    <w:rsid w:val="00F873D1"/>
    <w:rsid w:val="00FA124A"/>
    <w:rsid w:val="00FC08DD"/>
    <w:rsid w:val="00FC2316"/>
    <w:rsid w:val="00FC2CFD"/>
    <w:rsid w:val="00FD1E7D"/>
    <w:rsid w:val="02314A0B"/>
    <w:rsid w:val="0FD81D9E"/>
    <w:rsid w:val="177FC957"/>
    <w:rsid w:val="183EBA1C"/>
    <w:rsid w:val="216B1447"/>
    <w:rsid w:val="2A403F36"/>
    <w:rsid w:val="303F11B6"/>
    <w:rsid w:val="36CAC89E"/>
    <w:rsid w:val="528D9431"/>
    <w:rsid w:val="5A52534A"/>
    <w:rsid w:val="609AB886"/>
    <w:rsid w:val="644CBF0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E865F1B"/>
  <w15:docId w15:val="{7998A1E9-4BE9-47E9-AF93-BF4401172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uiPriority w:val="99"/>
    <w:rsid w:val="008F208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uiPriority w:val="99"/>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uiPriority w:val="99"/>
    <w:rsid w:val="00BD2748"/>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BD2748"/>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FiguretitleChar">
    <w:name w:val="Figure_title Char"/>
    <w:basedOn w:val="DefaultParagraphFont"/>
    <w:link w:val="Figuretitle"/>
    <w:rsid w:val="00BD2748"/>
    <w:rPr>
      <w:rFonts w:ascii="Times New Roman Bold" w:hAnsi="Times New Roman Bold"/>
      <w:b/>
      <w:lang w:val="en-GB" w:eastAsia="en-US"/>
    </w:rPr>
  </w:style>
  <w:style w:type="character" w:styleId="Hyperlink">
    <w:name w:val="Hyperlink"/>
    <w:basedOn w:val="DefaultParagraphFont"/>
    <w:unhideWhenUsed/>
    <w:rsid w:val="00EB77EB"/>
    <w:rPr>
      <w:color w:val="0000FF" w:themeColor="hyperlink"/>
      <w:u w:val="single"/>
    </w:rPr>
  </w:style>
  <w:style w:type="character" w:styleId="UnresolvedMention">
    <w:name w:val="Unresolved Mention"/>
    <w:basedOn w:val="DefaultParagraphFont"/>
    <w:uiPriority w:val="99"/>
    <w:semiHidden/>
    <w:unhideWhenUsed/>
    <w:rsid w:val="00EB77EB"/>
    <w:rPr>
      <w:color w:val="605E5C"/>
      <w:shd w:val="clear" w:color="auto" w:fill="E1DFDD"/>
    </w:rPr>
  </w:style>
  <w:style w:type="character" w:customStyle="1" w:styleId="TabletextChar">
    <w:name w:val="Table_text Char"/>
    <w:link w:val="Tabletext"/>
    <w:locked/>
    <w:rsid w:val="00EB77EB"/>
    <w:rPr>
      <w:rFonts w:ascii="Times New Roman" w:hAnsi="Times New Roman"/>
      <w:lang w:val="en-GB" w:eastAsia="en-US"/>
    </w:rPr>
  </w:style>
  <w:style w:type="paragraph" w:styleId="BalloonText">
    <w:name w:val="Balloon Text"/>
    <w:basedOn w:val="Normal"/>
    <w:link w:val="BalloonTextChar"/>
    <w:semiHidden/>
    <w:unhideWhenUsed/>
    <w:rsid w:val="00725A7B"/>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725A7B"/>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ladson@hwglaw.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acr@asri.aero" TargetMode="External"/><Relationship Id="rId4" Type="http://schemas.openxmlformats.org/officeDocument/2006/relationships/styles" Target="styles.xml"/><Relationship Id="rId9" Type="http://schemas.openxmlformats.org/officeDocument/2006/relationships/hyperlink" Target="mailto:gdb@asri.aero"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EB5E7451E56E40A946B69BEBB64F5D" ma:contentTypeVersion="0" ma:contentTypeDescription="Create a new document." ma:contentTypeScope="" ma:versionID="85e48d81b808291a93b04c46d509ff23">
  <xsd:schema xmlns:xsd="http://www.w3.org/2001/XMLSchema" xmlns:xs="http://www.w3.org/2001/XMLSchema" xmlns:p="http://schemas.microsoft.com/office/2006/metadata/properties" targetNamespace="http://schemas.microsoft.com/office/2006/metadata/properties" ma:root="true" ma:fieldsID="2830f0d7a3e4e369e5c94b369ff53b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197EB9-611D-4A3B-B179-7BD06D0CC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8E35250-5DDF-4179-831C-AF3337D28B58}">
  <ds:schemaRefs>
    <ds:schemaRef ds:uri="http://schemas.microsoft.com/sharepoint/v3/contenttype/forms"/>
  </ds:schemaRefs>
</ds:datastoreItem>
</file>

<file path=customXml/itemProps3.xml><?xml version="1.0" encoding="utf-8"?>
<ds:datastoreItem xmlns:ds="http://schemas.openxmlformats.org/officeDocument/2006/customXml" ds:itemID="{754BDB9A-152B-46F5-A8E0-E7544C668F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3</Pages>
  <Words>694</Words>
  <Characters>3959</Characters>
  <Application>Microsoft Office Word</Application>
  <DocSecurity>0</DocSecurity>
  <Lines>32</Lines>
  <Paragraphs>9</Paragraphs>
  <ScaleCrop>false</ScaleCrop>
  <Company>ITU</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Chamova, Alisa</dc:creator>
  <cp:keywords/>
  <cp:lastModifiedBy>McGowan, Ronald J                            Collins</cp:lastModifiedBy>
  <cp:revision>2</cp:revision>
  <cp:lastPrinted>2008-02-21T17:04:00Z</cp:lastPrinted>
  <dcterms:created xsi:type="dcterms:W3CDTF">2021-03-30T18:04:00Z</dcterms:created>
  <dcterms:modified xsi:type="dcterms:W3CDTF">2021-03-30T18:04:00Z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MSIP_Label_4447dd6a-a4a1-440b-a6a3-9124ef1ee017_Enabled">
    <vt:lpwstr>True</vt:lpwstr>
  </property>
  <property fmtid="{D5CDD505-2E9C-101B-9397-08002B2CF9AE}" pid="6" name="MSIP_Label_4447dd6a-a4a1-440b-a6a3-9124ef1ee017_SiteId">
    <vt:lpwstr>7a18110d-ef9b-4274-acef-e62ab0fe28ed</vt:lpwstr>
  </property>
  <property fmtid="{D5CDD505-2E9C-101B-9397-08002B2CF9AE}" pid="7" name="MSIP_Label_4447dd6a-a4a1-440b-a6a3-9124ef1ee017_Owner">
    <vt:lpwstr>10662244@adxuser.com</vt:lpwstr>
  </property>
  <property fmtid="{D5CDD505-2E9C-101B-9397-08002B2CF9AE}" pid="8" name="MSIP_Label_4447dd6a-a4a1-440b-a6a3-9124ef1ee017_SetDate">
    <vt:lpwstr>2021-03-01T18:04:29.0820658Z</vt:lpwstr>
  </property>
  <property fmtid="{D5CDD505-2E9C-101B-9397-08002B2CF9AE}" pid="9" name="MSIP_Label_4447dd6a-a4a1-440b-a6a3-9124ef1ee017_Name">
    <vt:lpwstr>NO TECH DATA</vt:lpwstr>
  </property>
  <property fmtid="{D5CDD505-2E9C-101B-9397-08002B2CF9AE}" pid="10" name="MSIP_Label_4447dd6a-a4a1-440b-a6a3-9124ef1ee017_Application">
    <vt:lpwstr>Microsoft Azure Information Protection</vt:lpwstr>
  </property>
  <property fmtid="{D5CDD505-2E9C-101B-9397-08002B2CF9AE}" pid="11" name="MSIP_Label_4447dd6a-a4a1-440b-a6a3-9124ef1ee017_ActionId">
    <vt:lpwstr>33636f96-9d35-4587-9746-31cda2ff30ca</vt:lpwstr>
  </property>
  <property fmtid="{D5CDD505-2E9C-101B-9397-08002B2CF9AE}" pid="12" name="MSIP_Label_4447dd6a-a4a1-440b-a6a3-9124ef1ee017_Extended_MSFT_Method">
    <vt:lpwstr>Manual</vt:lpwstr>
  </property>
  <property fmtid="{D5CDD505-2E9C-101B-9397-08002B2CF9AE}" pid="13" name="Sensitivity">
    <vt:lpwstr>NO TECH DATA</vt:lpwstr>
  </property>
  <property fmtid="{D5CDD505-2E9C-101B-9397-08002B2CF9AE}" pid="14" name="ContentTypeId">
    <vt:lpwstr>0x0101006BEB5E7451E56E40A946B69BEBB64F5D</vt:lpwstr>
  </property>
</Properties>
</file>