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9D0DEB" w14:textId="77777777" w:rsidR="00246119" w:rsidRPr="00246119" w:rsidRDefault="00246119" w:rsidP="00246119"/>
    <w:tbl>
      <w:tblPr>
        <w:tblpPr w:leftFromText="180" w:rightFromText="180" w:vertAnchor="text" w:horzAnchor="margin" w:tblpXSpec="center" w:tblpY="-111"/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4"/>
        <w:gridCol w:w="5409"/>
      </w:tblGrid>
      <w:tr w:rsidR="00246119" w:rsidRPr="00246119" w14:paraId="20341490" w14:textId="77777777" w:rsidTr="00E83FB4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682BBA40" w14:textId="77777777" w:rsidR="00246119" w:rsidRPr="00246119" w:rsidRDefault="00246119" w:rsidP="00246119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  <w:tab w:val="center" w:pos="4680"/>
              </w:tabs>
              <w:suppressAutoHyphens/>
              <w:spacing w:before="0"/>
              <w:jc w:val="center"/>
              <w:rPr>
                <w:b/>
                <w:spacing w:val="-3"/>
                <w:szCs w:val="24"/>
              </w:rPr>
            </w:pPr>
            <w:r w:rsidRPr="00246119">
              <w:rPr>
                <w:b/>
              </w:rPr>
              <w:br w:type="page"/>
            </w:r>
            <w:r w:rsidRPr="00246119">
              <w:rPr>
                <w:b/>
                <w:spacing w:val="-3"/>
                <w:szCs w:val="24"/>
              </w:rPr>
              <w:t>U.S. Radiocommunications Sector</w:t>
            </w:r>
          </w:p>
          <w:p w14:paraId="709506D5" w14:textId="77777777" w:rsidR="00246119" w:rsidRPr="00246119" w:rsidRDefault="00246119" w:rsidP="00246119">
            <w:pPr>
              <w:keepNext/>
              <w:keepLines/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 w:after="120"/>
              <w:jc w:val="center"/>
              <w:rPr>
                <w:b/>
                <w:spacing w:val="-3"/>
                <w:szCs w:val="24"/>
              </w:rPr>
            </w:pPr>
            <w:r w:rsidRPr="00246119">
              <w:rPr>
                <w:b/>
                <w:spacing w:val="-3"/>
                <w:szCs w:val="24"/>
              </w:rPr>
              <w:t>Fact Sheet</w:t>
            </w:r>
          </w:p>
        </w:tc>
      </w:tr>
      <w:tr w:rsidR="00246119" w:rsidRPr="00246119" w14:paraId="1A2FC69F" w14:textId="77777777" w:rsidTr="00E83FB4">
        <w:trPr>
          <w:trHeight w:val="951"/>
        </w:trPr>
        <w:tc>
          <w:tcPr>
            <w:tcW w:w="3984" w:type="dxa"/>
            <w:tcBorders>
              <w:left w:val="double" w:sz="6" w:space="0" w:color="auto"/>
            </w:tcBorders>
          </w:tcPr>
          <w:p w14:paraId="0905A378" w14:textId="77777777" w:rsidR="00246119" w:rsidRPr="00246119" w:rsidRDefault="00246119" w:rsidP="00246119">
            <w:pPr>
              <w:spacing w:after="120"/>
              <w:ind w:left="900" w:right="144" w:hanging="756"/>
            </w:pPr>
            <w:r w:rsidRPr="00246119">
              <w:rPr>
                <w:b/>
              </w:rPr>
              <w:t>Working Party:</w:t>
            </w:r>
            <w:r w:rsidRPr="00246119">
              <w:t xml:space="preserve">  ITU-R WP 5B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385CED30" w14:textId="77777777" w:rsidR="00246119" w:rsidRPr="00246119" w:rsidRDefault="00246119" w:rsidP="00246119">
            <w:pPr>
              <w:spacing w:after="120"/>
              <w:ind w:left="144" w:right="144"/>
            </w:pPr>
            <w:r w:rsidRPr="00246119">
              <w:rPr>
                <w:b/>
              </w:rPr>
              <w:t>Document No:</w:t>
            </w:r>
            <w:r w:rsidRPr="00246119">
              <w:t xml:space="preserve">  USWP5B</w:t>
            </w:r>
          </w:p>
          <w:p w14:paraId="600425EC" w14:textId="77777777" w:rsidR="00246119" w:rsidRPr="00246119" w:rsidRDefault="00246119" w:rsidP="00246119">
            <w:pPr>
              <w:spacing w:after="120"/>
              <w:ind w:left="144" w:right="144"/>
            </w:pPr>
          </w:p>
        </w:tc>
      </w:tr>
      <w:tr w:rsidR="00246119" w:rsidRPr="00246119" w14:paraId="1480FFC9" w14:textId="77777777" w:rsidTr="00E83FB4">
        <w:trPr>
          <w:trHeight w:val="378"/>
        </w:trPr>
        <w:tc>
          <w:tcPr>
            <w:tcW w:w="3984" w:type="dxa"/>
            <w:tcBorders>
              <w:left w:val="double" w:sz="6" w:space="0" w:color="auto"/>
            </w:tcBorders>
          </w:tcPr>
          <w:p w14:paraId="35E38D37" w14:textId="77777777" w:rsidR="00246119" w:rsidRPr="00246119" w:rsidRDefault="00246119" w:rsidP="00246119">
            <w:pPr>
              <w:ind w:left="144" w:right="144"/>
            </w:pPr>
            <w:r w:rsidRPr="00246119">
              <w:rPr>
                <w:b/>
              </w:rPr>
              <w:t xml:space="preserve">Ref:  </w:t>
            </w:r>
            <w:r w:rsidRPr="00246119">
              <w:rPr>
                <w:bCs/>
              </w:rPr>
              <w:t>5B/225 Annex 04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75AD4D72" w14:textId="5FA63084" w:rsidR="00246119" w:rsidRPr="00246119" w:rsidRDefault="00246119" w:rsidP="00246119">
            <w:pPr>
              <w:tabs>
                <w:tab w:val="left" w:pos="162"/>
              </w:tabs>
              <w:ind w:left="612" w:right="144" w:hanging="468"/>
            </w:pPr>
            <w:r w:rsidRPr="00246119">
              <w:rPr>
                <w:b/>
              </w:rPr>
              <w:t>Date:</w:t>
            </w:r>
            <w:r w:rsidRPr="00246119">
              <w:t xml:space="preserve">  </w:t>
            </w:r>
            <w:r w:rsidR="00642005">
              <w:rPr>
                <w:szCs w:val="24"/>
              </w:rPr>
              <w:t>3 March</w:t>
            </w:r>
            <w:r w:rsidRPr="00246119">
              <w:rPr>
                <w:szCs w:val="24"/>
              </w:rPr>
              <w:t>, 2021</w:t>
            </w:r>
          </w:p>
        </w:tc>
      </w:tr>
      <w:tr w:rsidR="00246119" w:rsidRPr="00246119" w14:paraId="6A62A672" w14:textId="77777777" w:rsidTr="00E83FB4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33E16EC1" w14:textId="77777777" w:rsidR="00246119" w:rsidRPr="00246119" w:rsidRDefault="00246119" w:rsidP="00246119">
            <w:pPr>
              <w:rPr>
                <w:lang w:eastAsia="zh-CN"/>
              </w:rPr>
            </w:pPr>
            <w:r w:rsidRPr="00246119">
              <w:rPr>
                <w:bCs/>
                <w:szCs w:val="24"/>
              </w:rPr>
              <w:t xml:space="preserve">Document Title:  </w:t>
            </w:r>
            <w:r w:rsidRPr="00246119">
              <w:rPr>
                <w:lang w:eastAsia="zh-CN"/>
              </w:rPr>
              <w:t xml:space="preserve"> Working document towards draft CPM text for WRC-23 agenda item 1.9</w:t>
            </w:r>
          </w:p>
        </w:tc>
      </w:tr>
      <w:tr w:rsidR="00246119" w:rsidRPr="00246119" w14:paraId="7083BED5" w14:textId="77777777" w:rsidTr="00E83FB4">
        <w:trPr>
          <w:trHeight w:val="1960"/>
        </w:trPr>
        <w:tc>
          <w:tcPr>
            <w:tcW w:w="3984" w:type="dxa"/>
            <w:tcBorders>
              <w:left w:val="double" w:sz="6" w:space="0" w:color="auto"/>
            </w:tcBorders>
          </w:tcPr>
          <w:p w14:paraId="6598566D" w14:textId="77777777" w:rsidR="00246119" w:rsidRPr="00246119" w:rsidRDefault="00246119" w:rsidP="00246119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ind w:left="144" w:right="144"/>
              <w:rPr>
                <w:b/>
                <w:szCs w:val="24"/>
              </w:rPr>
            </w:pPr>
            <w:r w:rsidRPr="00246119">
              <w:rPr>
                <w:b/>
                <w:szCs w:val="24"/>
              </w:rPr>
              <w:t>Author(s)/Contributors(s):</w:t>
            </w:r>
          </w:p>
          <w:p w14:paraId="20388CD5" w14:textId="77777777" w:rsidR="00246119" w:rsidRPr="00246119" w:rsidRDefault="00246119" w:rsidP="00246119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347F9D2C" w14:textId="77777777" w:rsidR="00246119" w:rsidRPr="00246119" w:rsidRDefault="00246119" w:rsidP="00246119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246119">
              <w:rPr>
                <w:bCs/>
                <w:iCs/>
                <w:szCs w:val="24"/>
                <w:lang w:val="en-US"/>
              </w:rPr>
              <w:t>Ron McGowan</w:t>
            </w:r>
          </w:p>
          <w:p w14:paraId="1EBD7A00" w14:textId="77777777" w:rsidR="00246119" w:rsidRPr="00246119" w:rsidRDefault="00246119" w:rsidP="00246119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246119">
              <w:rPr>
                <w:bCs/>
                <w:iCs/>
                <w:szCs w:val="24"/>
                <w:lang w:val="en-US"/>
              </w:rPr>
              <w:t>Collins Aerospace</w:t>
            </w:r>
          </w:p>
          <w:p w14:paraId="65FE23BF" w14:textId="77777777" w:rsidR="00246119" w:rsidRPr="00246119" w:rsidRDefault="00246119" w:rsidP="00246119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61AE36BE" w14:textId="77777777" w:rsidR="00246119" w:rsidRPr="00246119" w:rsidRDefault="00246119" w:rsidP="00246119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246119">
              <w:rPr>
                <w:bCs/>
                <w:iCs/>
                <w:szCs w:val="24"/>
                <w:lang w:val="en-US"/>
              </w:rPr>
              <w:t>Andrew Roy</w:t>
            </w:r>
          </w:p>
          <w:p w14:paraId="7377077D" w14:textId="77777777" w:rsidR="00246119" w:rsidRPr="00246119" w:rsidRDefault="00246119" w:rsidP="00246119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246119">
              <w:rPr>
                <w:bCs/>
                <w:iCs/>
                <w:szCs w:val="24"/>
                <w:lang w:val="en-US"/>
              </w:rPr>
              <w:t>ASRI</w:t>
            </w:r>
          </w:p>
          <w:p w14:paraId="386738E7" w14:textId="77777777" w:rsidR="00246119" w:rsidRPr="00246119" w:rsidRDefault="00246119" w:rsidP="00246119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6AFEBE5F" w14:textId="77777777" w:rsidR="00246119" w:rsidRPr="00246119" w:rsidRDefault="00246119" w:rsidP="00246119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246119">
              <w:rPr>
                <w:bCs/>
                <w:iCs/>
                <w:szCs w:val="24"/>
                <w:lang w:val="en-US"/>
              </w:rPr>
              <w:t>Damon Ladson</w:t>
            </w:r>
          </w:p>
          <w:p w14:paraId="49DA3527" w14:textId="77777777" w:rsidR="00246119" w:rsidRPr="00246119" w:rsidRDefault="00246119" w:rsidP="00246119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</w:rPr>
            </w:pPr>
            <w:r w:rsidRPr="00246119">
              <w:rPr>
                <w:bCs/>
                <w:iCs/>
                <w:szCs w:val="24"/>
                <w:lang w:val="en-US"/>
              </w:rPr>
              <w:t>Harris, Wiltshire &amp; Grannis</w:t>
            </w:r>
            <w:r w:rsidRPr="00246119">
              <w:rPr>
                <w:bCs/>
                <w:iCs/>
                <w:szCs w:val="24"/>
                <w:lang w:val="en-US"/>
              </w:rPr>
              <w:br/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5335EFB6" w14:textId="77777777" w:rsidR="00246119" w:rsidRPr="00246119" w:rsidRDefault="00246119" w:rsidP="00246119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5739EB16" w14:textId="77777777" w:rsidR="00246119" w:rsidRPr="00246119" w:rsidRDefault="00246119" w:rsidP="00246119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63FCA041" w14:textId="77777777" w:rsidR="00246119" w:rsidRPr="00246119" w:rsidRDefault="00246119" w:rsidP="00246119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246119">
              <w:rPr>
                <w:bCs/>
                <w:color w:val="000000"/>
                <w:szCs w:val="24"/>
                <w:lang w:val="fr-FR"/>
              </w:rPr>
              <w:t>Phone:    (</w:t>
            </w:r>
            <w:r w:rsidRPr="00246119">
              <w:rPr>
                <w:bCs/>
              </w:rPr>
              <w:t xml:space="preserve">443) 336-1158  </w:t>
            </w:r>
          </w:p>
          <w:p w14:paraId="6D9CC1B7" w14:textId="77777777" w:rsidR="00246119" w:rsidRPr="00246119" w:rsidRDefault="00246119" w:rsidP="00246119">
            <w:pPr>
              <w:spacing w:before="0"/>
              <w:ind w:left="144" w:right="144"/>
              <w:rPr>
                <w:bCs/>
                <w:szCs w:val="24"/>
                <w:lang w:val="fr-FR"/>
              </w:rPr>
            </w:pPr>
            <w:r w:rsidRPr="00246119">
              <w:rPr>
                <w:bCs/>
                <w:color w:val="000000"/>
                <w:szCs w:val="24"/>
                <w:lang w:val="fr-FR"/>
              </w:rPr>
              <w:t xml:space="preserve">Email:    </w:t>
            </w:r>
            <w:hyperlink r:id="rId9" w:history="1">
              <w:r w:rsidRPr="00246119">
                <w:rPr>
                  <w:bCs/>
                  <w:color w:val="0000FF"/>
                  <w:szCs w:val="24"/>
                  <w:u w:val="single"/>
                  <w:lang w:val="fr-FR"/>
                </w:rPr>
                <w:t>ronald.mcgowan@collins.com</w:t>
              </w:r>
            </w:hyperlink>
          </w:p>
          <w:p w14:paraId="31C07D19" w14:textId="77777777" w:rsidR="00246119" w:rsidRPr="00246119" w:rsidRDefault="00246119" w:rsidP="00246119">
            <w:pPr>
              <w:spacing w:before="0"/>
              <w:ind w:left="144" w:right="144"/>
              <w:rPr>
                <w:bCs/>
                <w:szCs w:val="24"/>
                <w:lang w:val="fr-FR"/>
              </w:rPr>
            </w:pPr>
          </w:p>
          <w:p w14:paraId="408BE60C" w14:textId="77777777" w:rsidR="00246119" w:rsidRPr="00246119" w:rsidRDefault="00246119" w:rsidP="00246119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246119">
              <w:rPr>
                <w:bCs/>
                <w:color w:val="000000"/>
                <w:szCs w:val="24"/>
                <w:lang w:val="fr-FR"/>
              </w:rPr>
              <w:t>Phone:    (</w:t>
            </w:r>
            <w:r w:rsidRPr="00246119">
              <w:rPr>
                <w:bCs/>
              </w:rPr>
              <w:t>443) 951-0340</w:t>
            </w:r>
          </w:p>
          <w:p w14:paraId="52053C84" w14:textId="77777777" w:rsidR="00246119" w:rsidRPr="00246119" w:rsidRDefault="00246119" w:rsidP="00246119">
            <w:pPr>
              <w:spacing w:before="0"/>
              <w:ind w:left="144" w:right="144"/>
              <w:rPr>
                <w:bCs/>
                <w:szCs w:val="24"/>
                <w:lang w:val="fr-FR"/>
              </w:rPr>
            </w:pPr>
            <w:r w:rsidRPr="00246119">
              <w:rPr>
                <w:bCs/>
                <w:color w:val="000000"/>
                <w:szCs w:val="24"/>
                <w:lang w:val="fr-FR"/>
              </w:rPr>
              <w:t xml:space="preserve">Email:    </w:t>
            </w:r>
            <w:hyperlink r:id="rId10" w:history="1">
              <w:r w:rsidRPr="00246119">
                <w:rPr>
                  <w:color w:val="0000FF"/>
                  <w:u w:val="single"/>
                </w:rPr>
                <w:t>acr@asri.aero</w:t>
              </w:r>
            </w:hyperlink>
          </w:p>
          <w:p w14:paraId="2DEF6BD8" w14:textId="77777777" w:rsidR="00246119" w:rsidRPr="00246119" w:rsidRDefault="00246119" w:rsidP="00246119">
            <w:pPr>
              <w:spacing w:before="0"/>
              <w:ind w:left="144" w:right="144"/>
              <w:rPr>
                <w:bCs/>
                <w:szCs w:val="24"/>
                <w:lang w:val="fr-FR"/>
              </w:rPr>
            </w:pPr>
          </w:p>
          <w:p w14:paraId="550919C8" w14:textId="77777777" w:rsidR="00246119" w:rsidRPr="00246119" w:rsidRDefault="00246119" w:rsidP="00246119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246119">
              <w:rPr>
                <w:bCs/>
                <w:color w:val="000000"/>
                <w:szCs w:val="24"/>
                <w:lang w:val="fr-FR"/>
              </w:rPr>
              <w:t xml:space="preserve">Phone:    </w:t>
            </w:r>
            <w:r w:rsidRPr="00246119">
              <w:rPr>
                <w:bCs/>
              </w:rPr>
              <w:t>(</w:t>
            </w:r>
            <w:r w:rsidRPr="00246119">
              <w:t>202) 730-1315</w:t>
            </w:r>
            <w:r w:rsidRPr="00246119">
              <w:rPr>
                <w:bCs/>
              </w:rPr>
              <w:t xml:space="preserve"> </w:t>
            </w:r>
          </w:p>
          <w:p w14:paraId="592EDF1A" w14:textId="77777777" w:rsidR="00246119" w:rsidRPr="00246119" w:rsidRDefault="00246119" w:rsidP="00246119">
            <w:pPr>
              <w:spacing w:before="0"/>
              <w:ind w:left="144" w:right="144"/>
              <w:rPr>
                <w:bCs/>
                <w:szCs w:val="24"/>
                <w:lang w:val="fr-FR"/>
              </w:rPr>
            </w:pPr>
            <w:r w:rsidRPr="00246119">
              <w:rPr>
                <w:bCs/>
                <w:color w:val="000000"/>
                <w:szCs w:val="24"/>
                <w:lang w:val="fr-FR"/>
              </w:rPr>
              <w:t xml:space="preserve">Email:    </w:t>
            </w:r>
            <w:hyperlink r:id="rId11" w:history="1">
              <w:r w:rsidRPr="00246119">
                <w:rPr>
                  <w:bCs/>
                  <w:color w:val="0000FF"/>
                  <w:u w:val="single"/>
                </w:rPr>
                <w:t>dladson@hwglaw.com</w:t>
              </w:r>
            </w:hyperlink>
            <w:r w:rsidRPr="00246119">
              <w:rPr>
                <w:bCs/>
                <w:color w:val="000000"/>
                <w:szCs w:val="24"/>
                <w:lang w:val="fr-FR"/>
              </w:rPr>
              <w:t xml:space="preserve"> </w:t>
            </w:r>
          </w:p>
          <w:p w14:paraId="7631D34A" w14:textId="77777777" w:rsidR="00246119" w:rsidRPr="00246119" w:rsidRDefault="00246119" w:rsidP="00246119">
            <w:pPr>
              <w:ind w:right="144"/>
              <w:rPr>
                <w:bCs/>
              </w:rPr>
            </w:pPr>
          </w:p>
        </w:tc>
      </w:tr>
      <w:tr w:rsidR="00246119" w:rsidRPr="00246119" w14:paraId="7FC80CFF" w14:textId="77777777" w:rsidTr="00E83FB4">
        <w:trPr>
          <w:trHeight w:val="810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093CE273" w14:textId="77777777" w:rsidR="00246119" w:rsidRPr="00246119" w:rsidRDefault="00246119" w:rsidP="00246119">
            <w:pPr>
              <w:spacing w:after="120"/>
              <w:ind w:right="144"/>
            </w:pPr>
            <w:r w:rsidRPr="00246119">
              <w:rPr>
                <w:b/>
              </w:rPr>
              <w:t>Purpose/Objective:</w:t>
            </w:r>
            <w:r w:rsidRPr="00246119">
              <w:rPr>
                <w:bCs/>
              </w:rPr>
              <w:t xml:space="preserve"> </w:t>
            </w:r>
            <w:r w:rsidRPr="00246119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r w:rsidRPr="00246119">
              <w:t xml:space="preserve">  </w:t>
            </w:r>
            <w:r w:rsidRPr="00246119">
              <w:rPr>
                <w:color w:val="222222"/>
                <w:shd w:val="clear" w:color="auto" w:fill="FFFFFF"/>
              </w:rPr>
              <w:t>To provide initial input for CPM text for Agenda Item 1.9</w:t>
            </w:r>
          </w:p>
        </w:tc>
      </w:tr>
      <w:tr w:rsidR="00246119" w:rsidRPr="00246119" w14:paraId="0EF87C72" w14:textId="77777777" w:rsidTr="00E83FB4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38A78DD2" w14:textId="77777777" w:rsidR="00246119" w:rsidRPr="00246119" w:rsidRDefault="00246119" w:rsidP="00246119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  <w:r w:rsidRPr="00246119">
              <w:rPr>
                <w:b/>
              </w:rPr>
              <w:t>Abstract:</w:t>
            </w:r>
            <w:r w:rsidRPr="00246119">
              <w:rPr>
                <w:bCs/>
              </w:rPr>
              <w:t xml:space="preserve">  </w:t>
            </w:r>
            <w:r w:rsidRPr="00246119">
              <w:t xml:space="preserve">   </w:t>
            </w:r>
            <w:r w:rsidRPr="00246119">
              <w:rPr>
                <w:bCs/>
              </w:rPr>
              <w:t>This document will propose initial text for how the WRC may address Agenda Item 1.9, focusing on an overlay approach to the current Appendix 27 text.</w:t>
            </w:r>
          </w:p>
        </w:tc>
      </w:tr>
      <w:tr w:rsidR="00246119" w:rsidRPr="00246119" w14:paraId="1A671437" w14:textId="77777777" w:rsidTr="00E83FB4">
        <w:trPr>
          <w:trHeight w:val="498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6DCADC01" w14:textId="77777777" w:rsidR="00246119" w:rsidRPr="00246119" w:rsidRDefault="00246119" w:rsidP="00246119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/>
              </w:rPr>
            </w:pPr>
            <w:r w:rsidRPr="00246119">
              <w:rPr>
                <w:b/>
              </w:rPr>
              <w:t>Fact Sheet Preparer:</w:t>
            </w:r>
            <w:r w:rsidRPr="00246119">
              <w:t xml:space="preserve"> Ron McGowan</w:t>
            </w:r>
            <w:r w:rsidRPr="00246119">
              <w:tab/>
            </w:r>
          </w:p>
        </w:tc>
      </w:tr>
    </w:tbl>
    <w:p w14:paraId="7F7F5393" w14:textId="77777777" w:rsidR="00246119" w:rsidRPr="00246119" w:rsidRDefault="00246119" w:rsidP="00246119"/>
    <w:p w14:paraId="75D4368D" w14:textId="77777777" w:rsidR="000C3AC5" w:rsidRDefault="000C3AC5">
      <w:r>
        <w:br w:type="page"/>
      </w: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9F6520" w14:paraId="0C1F284E" w14:textId="77777777" w:rsidTr="0818B3D3">
        <w:trPr>
          <w:cantSplit/>
        </w:trPr>
        <w:tc>
          <w:tcPr>
            <w:tcW w:w="6487" w:type="dxa"/>
            <w:vAlign w:val="center"/>
          </w:tcPr>
          <w:p w14:paraId="191DF95D" w14:textId="5BC6D487" w:rsidR="009F6520" w:rsidRPr="00D8032B" w:rsidRDefault="009F6520" w:rsidP="009F6520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lastRenderedPageBreak/>
              <w:t>Radiocommunication Study Groups</w:t>
            </w:r>
          </w:p>
        </w:tc>
        <w:tc>
          <w:tcPr>
            <w:tcW w:w="3402" w:type="dxa"/>
          </w:tcPr>
          <w:p w14:paraId="2DF43197" w14:textId="7A5C9EA8" w:rsidR="009F6520" w:rsidRDefault="00E245FE" w:rsidP="00E245FE">
            <w:pPr>
              <w:shd w:val="solid" w:color="FFFFFF" w:fill="FFFFFF"/>
              <w:spacing w:before="0" w:line="240" w:lineRule="atLeast"/>
            </w:pPr>
            <w:bookmarkStart w:id="0" w:name="ditulogo"/>
            <w:bookmarkEnd w:id="0"/>
            <w:r>
              <w:rPr>
                <w:noProof/>
              </w:rPr>
              <w:drawing>
                <wp:inline distT="0" distB="0" distL="0" distR="0" wp14:anchorId="4E3F9A20" wp14:editId="3C9F31A7">
                  <wp:extent cx="765175" cy="7651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5175" cy="765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69D4" w:rsidRPr="0051782D" w14:paraId="0C9B6D1F" w14:textId="77777777" w:rsidTr="0818B3D3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2259DF87" w14:textId="77777777" w:rsidR="000069D4" w:rsidRPr="00163271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6CE0F171" w14:textId="77777777" w:rsidR="000069D4" w:rsidRPr="0051782D" w:rsidRDefault="000069D4" w:rsidP="00A5173C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0069D4" w14:paraId="57EB91CD" w14:textId="77777777" w:rsidTr="0818B3D3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41B5F57C" w14:textId="77777777" w:rsidR="000069D4" w:rsidRPr="0051782D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7C976ADD" w14:textId="77777777" w:rsidR="000069D4" w:rsidRPr="00710D66" w:rsidRDefault="000069D4" w:rsidP="00A5173C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0069D4" w14:paraId="2E090832" w14:textId="77777777" w:rsidTr="0818B3D3">
        <w:trPr>
          <w:cantSplit/>
        </w:trPr>
        <w:tc>
          <w:tcPr>
            <w:tcW w:w="6487" w:type="dxa"/>
            <w:vMerge w:val="restart"/>
          </w:tcPr>
          <w:p w14:paraId="6FD92C6C" w14:textId="31AD61FF" w:rsidR="00E245FE" w:rsidRDefault="00E245FE" w:rsidP="00E245FE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bookmarkStart w:id="1" w:name="recibido"/>
            <w:bookmarkStart w:id="2" w:name="dnum" w:colFirst="1" w:colLast="1"/>
            <w:bookmarkEnd w:id="1"/>
            <w:r>
              <w:rPr>
                <w:rFonts w:ascii="Verdana" w:hAnsi="Verdana"/>
                <w:sz w:val="20"/>
              </w:rPr>
              <w:t>Source</w:t>
            </w:r>
            <w:r w:rsidRPr="00D71E1A">
              <w:rPr>
                <w:rFonts w:ascii="Verdana" w:hAnsi="Verdana"/>
                <w:sz w:val="20"/>
              </w:rPr>
              <w:t>:</w:t>
            </w:r>
            <w:r w:rsidRPr="00D71E1A">
              <w:rPr>
                <w:rFonts w:ascii="Verdana" w:hAnsi="Verdana"/>
                <w:sz w:val="20"/>
              </w:rPr>
              <w:tab/>
            </w:r>
            <w:r>
              <w:rPr>
                <w:rFonts w:ascii="Verdana" w:hAnsi="Verdana"/>
                <w:sz w:val="20"/>
              </w:rPr>
              <w:t xml:space="preserve">Document </w:t>
            </w:r>
            <w:r w:rsidR="000441D8">
              <w:rPr>
                <w:rFonts w:ascii="Verdana" w:hAnsi="Verdana"/>
                <w:sz w:val="20"/>
              </w:rPr>
              <w:t>5B/TEMP/58</w:t>
            </w:r>
          </w:p>
          <w:p w14:paraId="03454682" w14:textId="798A0DB0" w:rsidR="00E245FE" w:rsidRPr="00982084" w:rsidRDefault="00E245FE" w:rsidP="00E245FE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Subject:</w:t>
            </w:r>
            <w:r w:rsidRPr="00D71E1A">
              <w:rPr>
                <w:rFonts w:ascii="Verdana" w:hAnsi="Verdana"/>
                <w:sz w:val="20"/>
              </w:rPr>
              <w:tab/>
            </w:r>
            <w:r>
              <w:rPr>
                <w:rFonts w:ascii="Verdana" w:hAnsi="Verdana"/>
                <w:sz w:val="20"/>
              </w:rPr>
              <w:t>WRC-23 AI 1.9 Draft CPM Text</w:t>
            </w:r>
          </w:p>
        </w:tc>
        <w:tc>
          <w:tcPr>
            <w:tcW w:w="3402" w:type="dxa"/>
          </w:tcPr>
          <w:p w14:paraId="13AEA552" w14:textId="21FF0FA6" w:rsidR="000069D4" w:rsidRPr="00E245FE" w:rsidRDefault="000441D8" w:rsidP="00A517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Annex 4 to</w:t>
            </w:r>
            <w:r>
              <w:rPr>
                <w:rFonts w:ascii="Verdana" w:hAnsi="Verdana"/>
                <w:b/>
                <w:sz w:val="20"/>
                <w:lang w:eastAsia="zh-CN"/>
              </w:rPr>
              <w:br/>
            </w:r>
            <w:r w:rsidR="00E245FE">
              <w:rPr>
                <w:rFonts w:ascii="Verdana" w:hAnsi="Verdana"/>
                <w:b/>
                <w:sz w:val="20"/>
                <w:lang w:eastAsia="zh-CN"/>
              </w:rPr>
              <w:t>Document 5B/</w:t>
            </w:r>
            <w:r>
              <w:rPr>
                <w:rFonts w:ascii="Verdana" w:hAnsi="Verdana"/>
                <w:b/>
                <w:sz w:val="20"/>
                <w:lang w:eastAsia="zh-CN"/>
              </w:rPr>
              <w:t>225</w:t>
            </w:r>
            <w:r w:rsidR="00E245FE">
              <w:rPr>
                <w:rFonts w:ascii="Verdana" w:hAnsi="Verdana"/>
                <w:b/>
                <w:sz w:val="20"/>
                <w:lang w:eastAsia="zh-CN"/>
              </w:rPr>
              <w:t>-E</w:t>
            </w:r>
          </w:p>
        </w:tc>
      </w:tr>
      <w:tr w:rsidR="000069D4" w14:paraId="7C206584" w14:textId="77777777" w:rsidTr="0818B3D3">
        <w:trPr>
          <w:cantSplit/>
        </w:trPr>
        <w:tc>
          <w:tcPr>
            <w:tcW w:w="6487" w:type="dxa"/>
            <w:vMerge/>
          </w:tcPr>
          <w:p w14:paraId="2B8C22A2" w14:textId="77777777" w:rsidR="000069D4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3" w:name="ddate" w:colFirst="1" w:colLast="1"/>
            <w:bookmarkEnd w:id="2"/>
          </w:p>
        </w:tc>
        <w:tc>
          <w:tcPr>
            <w:tcW w:w="3402" w:type="dxa"/>
          </w:tcPr>
          <w:p w14:paraId="3A196ABB" w14:textId="44FBB3C4" w:rsidR="000069D4" w:rsidRPr="00E245FE" w:rsidRDefault="00DF7EDC" w:rsidP="00A517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del w:id="4" w:author="McGowan, Ronald J                            Collins" w:date="2021-03-03T14:33:00Z">
              <w:r w:rsidDel="00172AE1">
                <w:rPr>
                  <w:rFonts w:ascii="Verdana" w:hAnsi="Verdana"/>
                  <w:b/>
                  <w:sz w:val="20"/>
                  <w:lang w:eastAsia="zh-CN"/>
                </w:rPr>
                <w:delText xml:space="preserve">23 </w:delText>
              </w:r>
              <w:r w:rsidR="00E245FE" w:rsidDel="00172AE1">
                <w:rPr>
                  <w:rFonts w:ascii="Verdana" w:hAnsi="Verdana"/>
                  <w:b/>
                  <w:sz w:val="20"/>
                  <w:lang w:eastAsia="zh-CN"/>
                </w:rPr>
                <w:delText>November 2020</w:delText>
              </w:r>
            </w:del>
            <w:ins w:id="5" w:author="McGowan, Ronald J                            Collins" w:date="2021-03-03T14:33:00Z">
              <w:r w:rsidR="00172AE1">
                <w:rPr>
                  <w:rFonts w:ascii="Verdana" w:hAnsi="Verdana"/>
                  <w:b/>
                  <w:sz w:val="20"/>
                  <w:lang w:eastAsia="zh-CN"/>
                </w:rPr>
                <w:t>May 2021</w:t>
              </w:r>
            </w:ins>
          </w:p>
        </w:tc>
      </w:tr>
      <w:tr w:rsidR="000069D4" w14:paraId="124B7E9C" w14:textId="77777777" w:rsidTr="0818B3D3">
        <w:trPr>
          <w:cantSplit/>
        </w:trPr>
        <w:tc>
          <w:tcPr>
            <w:tcW w:w="6487" w:type="dxa"/>
            <w:vMerge/>
          </w:tcPr>
          <w:p w14:paraId="01E37424" w14:textId="77777777" w:rsidR="000069D4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6" w:name="dorlang" w:colFirst="1" w:colLast="1"/>
            <w:bookmarkEnd w:id="3"/>
          </w:p>
        </w:tc>
        <w:tc>
          <w:tcPr>
            <w:tcW w:w="3402" w:type="dxa"/>
          </w:tcPr>
          <w:p w14:paraId="0DEB2DDF" w14:textId="21181C93" w:rsidR="000069D4" w:rsidRPr="00E245FE" w:rsidRDefault="00E245FE" w:rsidP="00A5173C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0069D4" w14:paraId="71236AED" w14:textId="77777777" w:rsidTr="0818B3D3">
        <w:trPr>
          <w:cantSplit/>
        </w:trPr>
        <w:tc>
          <w:tcPr>
            <w:tcW w:w="9889" w:type="dxa"/>
            <w:gridSpan w:val="2"/>
          </w:tcPr>
          <w:p w14:paraId="7544F2CC" w14:textId="17D5E809" w:rsidR="000069D4" w:rsidRDefault="000441D8" w:rsidP="00E245FE">
            <w:pPr>
              <w:pStyle w:val="Source"/>
            </w:pPr>
            <w:bookmarkStart w:id="7" w:name="dsource" w:colFirst="0" w:colLast="0"/>
            <w:bookmarkEnd w:id="6"/>
            <w:r>
              <w:t xml:space="preserve">Annex 4 to the </w:t>
            </w:r>
            <w:r w:rsidR="00E245FE">
              <w:t>Working Party 5B</w:t>
            </w:r>
            <w:r>
              <w:t xml:space="preserve"> Chairman’s Report </w:t>
            </w:r>
          </w:p>
        </w:tc>
      </w:tr>
      <w:tr w:rsidR="000069D4" w14:paraId="3D5B2100" w14:textId="77777777" w:rsidTr="0818B3D3">
        <w:trPr>
          <w:cantSplit/>
        </w:trPr>
        <w:tc>
          <w:tcPr>
            <w:tcW w:w="9889" w:type="dxa"/>
            <w:gridSpan w:val="2"/>
          </w:tcPr>
          <w:p w14:paraId="76C9F8CF" w14:textId="45995F36" w:rsidR="000069D4" w:rsidRDefault="000441D8" w:rsidP="00E245FE">
            <w:pPr>
              <w:pStyle w:val="Title1"/>
            </w:pPr>
            <w:bookmarkStart w:id="8" w:name="drec" w:colFirst="0" w:colLast="0"/>
            <w:bookmarkEnd w:id="7"/>
            <w:r>
              <w:t xml:space="preserve">working document towards </w:t>
            </w:r>
            <w:r>
              <w:br/>
            </w:r>
            <w:r w:rsidR="00E245FE" w:rsidRPr="00D71E1A">
              <w:t xml:space="preserve">Draft </w:t>
            </w:r>
            <w:r w:rsidR="00E245FE">
              <w:t xml:space="preserve">CPM Text </w:t>
            </w:r>
            <w:r w:rsidR="00E245FE" w:rsidRPr="00D71E1A">
              <w:t>for WRC-23 agenda item 1.9</w:t>
            </w:r>
          </w:p>
        </w:tc>
      </w:tr>
      <w:tr w:rsidR="000069D4" w14:paraId="6723685E" w14:textId="77777777" w:rsidTr="0818B3D3">
        <w:trPr>
          <w:cantSplit/>
        </w:trPr>
        <w:tc>
          <w:tcPr>
            <w:tcW w:w="9889" w:type="dxa"/>
            <w:gridSpan w:val="2"/>
          </w:tcPr>
          <w:p w14:paraId="6C0DC3F4" w14:textId="77777777" w:rsidR="000069D4" w:rsidRDefault="000069D4" w:rsidP="00A5173C">
            <w:pPr>
              <w:pStyle w:val="Title1"/>
              <w:rPr>
                <w:lang w:eastAsia="zh-CN"/>
              </w:rPr>
            </w:pPr>
            <w:bookmarkStart w:id="9" w:name="dtitle1" w:colFirst="0" w:colLast="0"/>
            <w:bookmarkEnd w:id="8"/>
          </w:p>
        </w:tc>
      </w:tr>
    </w:tbl>
    <w:p w14:paraId="7ACAA4E4" w14:textId="77777777" w:rsidR="00E245FE" w:rsidRPr="00DD06DC" w:rsidRDefault="00E245FE" w:rsidP="00E245FE">
      <w:pPr>
        <w:pStyle w:val="ChapNo"/>
      </w:pPr>
      <w:bookmarkStart w:id="10" w:name="dbreak"/>
      <w:bookmarkEnd w:id="9"/>
      <w:bookmarkEnd w:id="10"/>
      <w:r w:rsidRPr="00DD06DC">
        <w:t xml:space="preserve">CHAPTER </w:t>
      </w:r>
      <w:r>
        <w:t>2</w:t>
      </w:r>
    </w:p>
    <w:p w14:paraId="4B24C1A7" w14:textId="77777777" w:rsidR="00E245FE" w:rsidRPr="00DD06DC" w:rsidRDefault="00E245FE" w:rsidP="00E245FE">
      <w:pPr>
        <w:pStyle w:val="Chaptitle"/>
      </w:pPr>
      <w:r>
        <w:t>Aeronautical and maritime issues</w:t>
      </w:r>
    </w:p>
    <w:p w14:paraId="5C260333" w14:textId="77777777" w:rsidR="00E245FE" w:rsidRPr="00DD06DC" w:rsidRDefault="00E245FE" w:rsidP="00E245FE">
      <w:pPr>
        <w:spacing w:before="0"/>
        <w:jc w:val="center"/>
      </w:pPr>
      <w:r w:rsidRPr="00DD06DC">
        <w:t>(Agenda items</w:t>
      </w:r>
      <w:r>
        <w:t xml:space="preserve"> 1.6, 1.7, 1.8, 1.9, 1.10, 1.11</w:t>
      </w:r>
      <w:r w:rsidRPr="00DD06DC">
        <w:t>)</w:t>
      </w:r>
    </w:p>
    <w:p w14:paraId="3955AC12" w14:textId="77777777" w:rsidR="00E245FE" w:rsidRPr="00DD06DC" w:rsidRDefault="00E245FE" w:rsidP="00E245FE">
      <w:pPr>
        <w:pStyle w:val="Agendaitem"/>
        <w:rPr>
          <w:lang w:val="en-GB"/>
        </w:rPr>
      </w:pPr>
      <w:r w:rsidRPr="00DD06DC">
        <w:rPr>
          <w:lang w:val="en-GB"/>
        </w:rPr>
        <w:t>Agenda item 1</w:t>
      </w:r>
      <w:r>
        <w:rPr>
          <w:lang w:val="en-GB"/>
        </w:rPr>
        <w:t>.9</w:t>
      </w:r>
      <w:r w:rsidRPr="00DD06DC">
        <w:rPr>
          <w:lang w:val="en-GB"/>
        </w:rPr>
        <w:t xml:space="preserve"> of Chapter </w:t>
      </w:r>
      <w:r>
        <w:rPr>
          <w:lang w:val="en-GB"/>
        </w:rPr>
        <w:t>2</w:t>
      </w:r>
    </w:p>
    <w:p w14:paraId="26B701A3" w14:textId="77777777" w:rsidR="00E245FE" w:rsidRPr="00DD06DC" w:rsidRDefault="00E245FE" w:rsidP="00E245FE">
      <w:pPr>
        <w:spacing w:before="0"/>
        <w:jc w:val="center"/>
      </w:pPr>
      <w:r w:rsidRPr="000F15B8">
        <w:rPr>
          <w:b/>
          <w:bCs/>
        </w:rPr>
        <w:t>WP</w:t>
      </w:r>
      <w:r>
        <w:rPr>
          <w:b/>
          <w:bCs/>
        </w:rPr>
        <w:t> </w:t>
      </w:r>
      <w:r w:rsidRPr="000F15B8">
        <w:rPr>
          <w:b/>
          <w:bCs/>
        </w:rPr>
        <w:t>5B /</w:t>
      </w:r>
      <w:r w:rsidRPr="00DD06DC">
        <w:t xml:space="preserve"> </w:t>
      </w:r>
      <w:r>
        <w:rPr>
          <w:b/>
          <w:bCs/>
        </w:rPr>
        <w:t>WP 3L, WP 3M, WP 6A</w:t>
      </w:r>
    </w:p>
    <w:p w14:paraId="4033FFC4" w14:textId="77777777" w:rsidR="00E245FE" w:rsidRPr="00DD06DC" w:rsidRDefault="00E245FE" w:rsidP="00E245FE">
      <w:pPr>
        <w:pStyle w:val="Normalaftertitle"/>
        <w:rPr>
          <w:i/>
          <w:iCs/>
        </w:rPr>
      </w:pPr>
      <w:r w:rsidRPr="00DD06DC">
        <w:rPr>
          <w:i/>
          <w:iCs/>
        </w:rPr>
        <w:t>1.</w:t>
      </w:r>
      <w:r>
        <w:rPr>
          <w:i/>
          <w:iCs/>
        </w:rPr>
        <w:t>9</w:t>
      </w:r>
      <w:r w:rsidRPr="00DD06DC">
        <w:rPr>
          <w:i/>
          <w:iCs/>
        </w:rPr>
        <w:tab/>
      </w:r>
      <w:r>
        <w:t>to review Appendix </w:t>
      </w:r>
      <w:r>
        <w:rPr>
          <w:b/>
        </w:rPr>
        <w:t>27</w:t>
      </w:r>
      <w:r>
        <w:t xml:space="preserve"> of the Radio Regulations and consider appropriate regulatory actions and updates based on ITU</w:t>
      </w:r>
      <w:r>
        <w:noBreakHyphen/>
        <w:t xml:space="preserve">R studies, in order to </w:t>
      </w:r>
      <w:r>
        <w:rPr>
          <w:bCs/>
        </w:rPr>
        <w:t>accommodate</w:t>
      </w:r>
      <w:r>
        <w:t xml:space="preserve"> </w:t>
      </w:r>
      <w:r>
        <w:rPr>
          <w:bCs/>
        </w:rPr>
        <w:t>digital technologies</w:t>
      </w:r>
      <w:r>
        <w:t xml:space="preserve"> for commercial aviation safety-of-life applications in existing HF bands allocated to the aeronautical mobile (route) service and ensure coexistence of current HF systems alongside modernized HF systems</w:t>
      </w:r>
      <w:r>
        <w:rPr>
          <w:lang w:eastAsia="zh-CN"/>
        </w:rPr>
        <w:t>,</w:t>
      </w:r>
      <w:r>
        <w:t xml:space="preserve"> in accordance with Resolution </w:t>
      </w:r>
      <w:r>
        <w:rPr>
          <w:b/>
          <w:bCs/>
        </w:rPr>
        <w:t>429</w:t>
      </w:r>
      <w:r>
        <w:t xml:space="preserve"> </w:t>
      </w:r>
      <w:r>
        <w:rPr>
          <w:b/>
          <w:lang w:eastAsia="zh-CN"/>
        </w:rPr>
        <w:t>(WRC</w:t>
      </w:r>
      <w:r>
        <w:rPr>
          <w:b/>
          <w:lang w:eastAsia="zh-CN"/>
        </w:rPr>
        <w:noBreakHyphen/>
        <w:t>19)</w:t>
      </w:r>
      <w:r>
        <w:rPr>
          <w:bCs/>
          <w:lang w:eastAsia="zh-CN"/>
        </w:rPr>
        <w:t>;</w:t>
      </w:r>
    </w:p>
    <w:p w14:paraId="25E7D96C" w14:textId="77777777" w:rsidR="00E245FE" w:rsidRDefault="00E245FE" w:rsidP="00E245FE">
      <w:pPr>
        <w:pStyle w:val="Tabletext"/>
      </w:pPr>
    </w:p>
    <w:p w14:paraId="4A8CC832" w14:textId="77777777" w:rsidR="00E245FE" w:rsidRPr="000F15B8" w:rsidRDefault="00E245FE" w:rsidP="00E245FE">
      <w:pPr>
        <w:pStyle w:val="Tabletext"/>
        <w:rPr>
          <w:i/>
          <w:iCs/>
          <w:sz w:val="24"/>
          <w:szCs w:val="24"/>
        </w:rPr>
      </w:pPr>
      <w:r w:rsidRPr="000F15B8">
        <w:rPr>
          <w:sz w:val="24"/>
          <w:szCs w:val="24"/>
        </w:rPr>
        <w:t>Resolution</w:t>
      </w:r>
      <w:r w:rsidRPr="000F15B8">
        <w:rPr>
          <w:b/>
          <w:sz w:val="24"/>
          <w:szCs w:val="24"/>
        </w:rPr>
        <w:t> 429 (WRC</w:t>
      </w:r>
      <w:r w:rsidRPr="000F15B8">
        <w:rPr>
          <w:b/>
          <w:sz w:val="24"/>
          <w:szCs w:val="24"/>
        </w:rPr>
        <w:noBreakHyphen/>
        <w:t>19)</w:t>
      </w:r>
      <w:r>
        <w:rPr>
          <w:b/>
          <w:sz w:val="24"/>
          <w:szCs w:val="24"/>
        </w:rPr>
        <w:t xml:space="preserve"> </w:t>
      </w:r>
      <w:r w:rsidRPr="000F15B8">
        <w:rPr>
          <w:sz w:val="24"/>
          <w:szCs w:val="24"/>
        </w:rPr>
        <w:t>Consideration of regulatory provisions for updating Appendix 27 of the Radio Regulations in support of aeronautical HF modernization</w:t>
      </w:r>
    </w:p>
    <w:p w14:paraId="15E8F657" w14:textId="77777777" w:rsidR="00E245FE" w:rsidRPr="00DD06DC" w:rsidRDefault="00E245FE" w:rsidP="00E245FE">
      <w:pPr>
        <w:pStyle w:val="Methodheading1"/>
      </w:pPr>
      <w:r>
        <w:t>2</w:t>
      </w:r>
      <w:r w:rsidRPr="00DD06DC">
        <w:t>/1.</w:t>
      </w:r>
      <w:r>
        <w:t>9</w:t>
      </w:r>
      <w:r w:rsidRPr="00DD06DC">
        <w:t>/1</w:t>
      </w:r>
      <w:r w:rsidRPr="00DD06DC">
        <w:tab/>
      </w:r>
      <w:r w:rsidRPr="00DD06DC">
        <w:tab/>
        <w:t>Executive summary</w:t>
      </w:r>
    </w:p>
    <w:p w14:paraId="599C3A9F" w14:textId="7ECC1CBF" w:rsidR="00E34338" w:rsidRPr="006F0B29" w:rsidRDefault="006F0B29" w:rsidP="006F0B29">
      <w:pPr>
        <w:pStyle w:val="BodyText"/>
        <w:rPr>
          <w:ins w:id="11" w:author="McGowan, Ronald J                            Collins" w:date="2021-03-01T19:31:00Z"/>
        </w:rPr>
      </w:pPr>
      <w:ins w:id="12" w:author="McGowan, Ronald J                            Collins" w:date="2021-03-01T19:32:00Z">
        <w:r>
          <w:t>For many decades HF voice communications has been the Long Range Communications System that has kept aircraft in co</w:t>
        </w:r>
      </w:ins>
      <w:ins w:id="13" w:author="McGowan, Ronald J                            Collins" w:date="2021-03-01T19:33:00Z">
        <w:r w:rsidR="00830610">
          <w:t xml:space="preserve">ntact with controlling agencies in oceanic airspace and other remote regions of the world.  As much of these legacy communications have moved and continue to migrate to </w:t>
        </w:r>
        <w:r w:rsidR="00086A81">
          <w:t>satellite</w:t>
        </w:r>
      </w:ins>
      <w:ins w:id="14" w:author="Bauler, Scott F                            Collins" w:date="2021-03-02T21:00:00Z">
        <w:r w:rsidR="66CF0481">
          <w:t>-</w:t>
        </w:r>
      </w:ins>
      <w:ins w:id="15" w:author="McGowan, Ronald J                            Collins" w:date="2021-03-01T19:33:00Z">
        <w:del w:id="16" w:author="Bauler, Scott F                            Collins" w:date="2021-03-02T21:00:00Z">
          <w:r w:rsidDel="00086A81">
            <w:delText xml:space="preserve"> </w:delText>
          </w:r>
        </w:del>
        <w:r w:rsidR="00086A81">
          <w:t>based data communications,</w:t>
        </w:r>
      </w:ins>
      <w:ins w:id="17" w:author="McGowan, Ronald J                            Collins" w:date="2021-03-01T19:34:00Z">
        <w:r w:rsidR="00086A81">
          <w:t xml:space="preserve"> the HF spectrum is seeing less and less utilization as </w:t>
        </w:r>
      </w:ins>
      <w:ins w:id="18" w:author="Bauler, Scott F                            Collins" w:date="2021-03-02T21:00:00Z">
        <w:r w:rsidR="131C3F0A">
          <w:t xml:space="preserve">a </w:t>
        </w:r>
      </w:ins>
      <w:ins w:id="19" w:author="McGowan, Ronald J                            Collins" w:date="2021-03-01T19:34:00Z">
        <w:r w:rsidR="00086A81">
          <w:t>spectral resource.  As the</w:t>
        </w:r>
        <w:r w:rsidR="00FD1294">
          <w:t xml:space="preserve"> spectrum becomes underutilized, it becomes less and less intrusive to realign use of that resource with a</w:t>
        </w:r>
      </w:ins>
      <w:ins w:id="20" w:author="McGowan, Ronald J                            Collins" w:date="2021-03-01T19:35:00Z">
        <w:r w:rsidR="00FD1294">
          <w:t>dvances in technology that would bring utility back to this protected portion of the spectrum.</w:t>
        </w:r>
        <w:r w:rsidR="00AE5F09">
          <w:t xml:space="preserve">  This agenda item seeks to update Appendix 27 Radio Regulations such that the 3 kHz channel</w:t>
        </w:r>
        <w:r w:rsidR="007251BB">
          <w:t xml:space="preserve"> construct of the Appendix r</w:t>
        </w:r>
      </w:ins>
      <w:ins w:id="21" w:author="McGowan, Ronald J                            Collins" w:date="2021-03-01T19:36:00Z">
        <w:r w:rsidR="007251BB">
          <w:t xml:space="preserve">emains intact, but that multiple 3 kHz channels, either contiguous or non-contiguous, could </w:t>
        </w:r>
      </w:ins>
      <w:ins w:id="22" w:author="Bauler, Scott F                            Collins" w:date="2021-03-02T21:02:00Z">
        <w:r w:rsidR="6DAF184B">
          <w:t>be bonded together</w:t>
        </w:r>
      </w:ins>
      <w:ins w:id="23" w:author="McGowan, Ronald J                            Collins" w:date="2021-03-03T06:29:00Z">
        <w:r w:rsidR="000D28C9">
          <w:t>,</w:t>
        </w:r>
      </w:ins>
      <w:ins w:id="24" w:author="Bauler, Scott F                            Collins" w:date="2021-03-02T21:02:00Z">
        <w:r w:rsidR="6DAF184B">
          <w:t xml:space="preserve"> to </w:t>
        </w:r>
      </w:ins>
      <w:ins w:id="25" w:author="McGowan, Ronald J                            Collins" w:date="2021-03-01T19:36:00Z">
        <w:r w:rsidR="007251BB">
          <w:t>utilize advanced waveforms</w:t>
        </w:r>
      </w:ins>
      <w:ins w:id="26" w:author="McGowan, Ronald J                            Collins" w:date="2021-03-03T06:29:00Z">
        <w:r w:rsidR="000D28C9">
          <w:t>,</w:t>
        </w:r>
      </w:ins>
      <w:ins w:id="27" w:author="McGowan, Ronald J                            Collins" w:date="2021-03-01T19:36:00Z">
        <w:r w:rsidR="007251BB">
          <w:t xml:space="preserve"> and </w:t>
        </w:r>
      </w:ins>
      <w:ins w:id="28" w:author="McGowan, Ronald J                            Collins" w:date="2021-03-03T06:29:00Z">
        <w:r w:rsidR="00D16E70">
          <w:t>bring new utility to this resource.</w:t>
        </w:r>
      </w:ins>
    </w:p>
    <w:p w14:paraId="253F28B8" w14:textId="72559E06" w:rsidR="00E245FE" w:rsidRPr="00DD06DC" w:rsidRDefault="00E245FE" w:rsidP="00E245FE">
      <w:pPr>
        <w:rPr>
          <w:i/>
          <w:iCs/>
          <w:szCs w:val="24"/>
        </w:rPr>
      </w:pPr>
      <w:r w:rsidRPr="00DD06DC">
        <w:rPr>
          <w:i/>
          <w:iCs/>
          <w:szCs w:val="24"/>
        </w:rPr>
        <w:t>[Text of the executive summary, not more than half a page of text to describe briefly the purpose of the agenda item, summarize the results of the studies carried out and, most importantly, provide a brief description of the method(s) identified that may satisfy the agenda item]</w:t>
      </w:r>
    </w:p>
    <w:p w14:paraId="0309EEC4" w14:textId="77777777" w:rsidR="00E245FE" w:rsidRPr="00DD06DC" w:rsidRDefault="00E245FE" w:rsidP="00E245FE">
      <w:pPr>
        <w:pStyle w:val="Methodheading1"/>
      </w:pPr>
      <w:r>
        <w:lastRenderedPageBreak/>
        <w:t>2</w:t>
      </w:r>
      <w:r w:rsidRPr="00DD06DC">
        <w:t>/1.</w:t>
      </w:r>
      <w:r>
        <w:t>9</w:t>
      </w:r>
      <w:r w:rsidRPr="00DD06DC">
        <w:t>/2</w:t>
      </w:r>
      <w:r w:rsidRPr="00DD06DC">
        <w:tab/>
      </w:r>
      <w:r w:rsidRPr="00DD06DC">
        <w:tab/>
        <w:t>Background</w:t>
      </w:r>
    </w:p>
    <w:p w14:paraId="6D5A1DCF" w14:textId="7BFB3492" w:rsidR="00556EFB" w:rsidRPr="00BE2808" w:rsidRDefault="00556EFB" w:rsidP="00556EFB">
      <w:pPr>
        <w:pStyle w:val="BodyText"/>
        <w:rPr>
          <w:ins w:id="29" w:author="McGowan, Ronald J                            Collins" w:date="2021-03-01T18:21:00Z"/>
        </w:rPr>
      </w:pPr>
      <w:ins w:id="30" w:author="McGowan, Ronald J                            Collins" w:date="2021-03-01T18:21:00Z">
        <w:r w:rsidRPr="00BE2808">
          <w:t xml:space="preserve">Historically, HF Radio communications has been recognized as the </w:t>
        </w:r>
      </w:ins>
      <w:ins w:id="31" w:author="McGowan, Ronald J                            Collins" w:date="2021-03-03T06:30:00Z">
        <w:r w:rsidR="0096721D" w:rsidRPr="00BE2808">
          <w:t>long-range</w:t>
        </w:r>
      </w:ins>
      <w:ins w:id="32" w:author="McGowan, Ronald J                            Collins" w:date="2021-03-01T18:21:00Z">
        <w:r w:rsidRPr="00BE2808">
          <w:t xml:space="preserve"> communication system by default for safe, efficient air travel over long range routes beyond the range of ground-based VHF radios.  However, technology now provides </w:t>
        </w:r>
      </w:ins>
      <w:ins w:id="33" w:author="McGowan, Ronald J                            Collins" w:date="2021-03-01T18:32:00Z">
        <w:r w:rsidR="001F166D">
          <w:t>for</w:t>
        </w:r>
      </w:ins>
      <w:ins w:id="34" w:author="McGowan, Ronald J                            Collins" w:date="2021-03-01T18:21:00Z">
        <w:r w:rsidRPr="00BE2808">
          <w:t xml:space="preserve"> satellite communications </w:t>
        </w:r>
        <w:bookmarkStart w:id="35" w:name="_GoBack"/>
        <w:bookmarkEnd w:id="35"/>
        <w:r w:rsidRPr="00BE2808">
          <w:t xml:space="preserve">which have also been recognized by regulatory authorities for use in long range communications. </w:t>
        </w:r>
      </w:ins>
      <w:ins w:id="36" w:author="McGowan, Ronald J                            Collins" w:date="2021-03-01T18:22:00Z">
        <w:r w:rsidR="009329C5">
          <w:t xml:space="preserve"> </w:t>
        </w:r>
      </w:ins>
      <w:ins w:id="37" w:author="McGowan, Ronald J                            Collins" w:date="2021-03-01T18:23:00Z">
        <w:r w:rsidR="00BF011A">
          <w:t>The movement, however, to rely solely on satellite-based communications is not wi</w:t>
        </w:r>
      </w:ins>
      <w:ins w:id="38" w:author="McGowan, Ronald J                            Collins" w:date="2021-03-01T18:24:00Z">
        <w:r w:rsidR="00BF011A">
          <w:t>thout risk.</w:t>
        </w:r>
      </w:ins>
      <w:ins w:id="39" w:author="McGowan, Ronald J                            Collins" w:date="2021-03-01T18:21:00Z">
        <w:r w:rsidRPr="00BE2808">
          <w:t xml:space="preserve">  </w:t>
        </w:r>
      </w:ins>
      <w:ins w:id="40" w:author="McGowan, Ronald J                            Collins" w:date="2021-03-01T18:24:00Z">
        <w:r w:rsidR="00300F17">
          <w:t>T</w:t>
        </w:r>
      </w:ins>
      <w:ins w:id="41" w:author="McGowan, Ronald J                            Collins" w:date="2021-03-01T18:23:00Z">
        <w:r w:rsidR="00773214" w:rsidRPr="00BE2808">
          <w:t>errestrial</w:t>
        </w:r>
      </w:ins>
      <w:ins w:id="42" w:author="McGowan, Ronald J                            Collins" w:date="2021-03-01T18:21:00Z">
        <w:r w:rsidRPr="00BE2808">
          <w:t xml:space="preserve"> and celestial systems work well together in a complementary and synergistic fashion to offer better performance, reliability and availability than either system alone.</w:t>
        </w:r>
      </w:ins>
    </w:p>
    <w:p w14:paraId="35368EA1" w14:textId="6FCD3644" w:rsidR="00556EFB" w:rsidRPr="00BE2808" w:rsidRDefault="00556EFB" w:rsidP="00556EFB">
      <w:pPr>
        <w:pStyle w:val="BodyText"/>
        <w:rPr>
          <w:ins w:id="43" w:author="McGowan, Ronald J                            Collins" w:date="2021-03-01T18:21:00Z"/>
        </w:rPr>
      </w:pPr>
      <w:ins w:id="44" w:author="McGowan, Ronald J                            Collins" w:date="2021-03-01T18:21:00Z">
        <w:r w:rsidRPr="00BE2808">
          <w:t xml:space="preserve">Communications users should recognize that having both a celestial as well as a terrestrial means of </w:t>
        </w:r>
      </w:ins>
      <w:ins w:id="45" w:author="McGowan, Ronald J                            Collins" w:date="2021-03-03T06:30:00Z">
        <w:r w:rsidR="0096721D" w:rsidRPr="00BE2808">
          <w:t>long-range</w:t>
        </w:r>
      </w:ins>
      <w:ins w:id="46" w:author="McGowan, Ronald J                            Collins" w:date="2021-03-01T18:21:00Z">
        <w:r w:rsidRPr="00BE2808">
          <w:t xml:space="preserve"> communication provides diversity and synergy that </w:t>
        </w:r>
        <w:r>
          <w:t>offers</w:t>
        </w:r>
        <w:r w:rsidRPr="00BE2808">
          <w:t xml:space="preserve"> increased availability, reliability and security.</w:t>
        </w:r>
      </w:ins>
    </w:p>
    <w:p w14:paraId="7E1069C3" w14:textId="2C7F168E" w:rsidR="007235B1" w:rsidRDefault="00556EFB" w:rsidP="00144E00">
      <w:pPr>
        <w:pStyle w:val="BodyText"/>
        <w:rPr>
          <w:ins w:id="47" w:author="McGowan, Ronald J                            Collins" w:date="2021-03-01T18:33:00Z"/>
        </w:rPr>
      </w:pPr>
      <w:ins w:id="48" w:author="McGowan, Ronald J                            Collins" w:date="2021-03-01T18:21:00Z">
        <w:r w:rsidRPr="00BE2808">
          <w:t>It is acknowledged that current HF voice technology suffers from noise and propagation effects that require skilled and knowledgeable radio operators on the ground to provide reliable HF communications</w:t>
        </w:r>
      </w:ins>
      <w:ins w:id="49" w:author="McGowan, Ronald J                            Collins" w:date="2021-03-01T18:36:00Z">
        <w:r w:rsidR="0072570D">
          <w:t>, and that today’s HFDL does not have the throughput required to s</w:t>
        </w:r>
        <w:r w:rsidR="008E7A75">
          <w:t>ufficiently satisfy the communication ne</w:t>
        </w:r>
      </w:ins>
      <w:ins w:id="50" w:author="McGowan, Ronald J                            Collins" w:date="2021-03-01T18:37:00Z">
        <w:r w:rsidR="008E7A75">
          <w:t>eds to today’s automation systems</w:t>
        </w:r>
      </w:ins>
      <w:ins w:id="51" w:author="McGowan, Ronald J                            Collins" w:date="2021-03-01T18:21:00Z">
        <w:r w:rsidRPr="00BE2808">
          <w:t xml:space="preserve">.  </w:t>
        </w:r>
      </w:ins>
      <w:ins w:id="52" w:author="McGowan, Ronald J                            Collins" w:date="2021-03-01T18:37:00Z">
        <w:r w:rsidR="00321A49">
          <w:t>T</w:t>
        </w:r>
      </w:ins>
      <w:ins w:id="53" w:author="McGowan, Ronald J                            Collins" w:date="2021-03-01T18:26:00Z">
        <w:r w:rsidR="007235B1">
          <w:t xml:space="preserve">he need for reduced separation has been much discussed and documented in the standards material from ICAO </w:t>
        </w:r>
      </w:ins>
      <w:ins w:id="54" w:author="McGowan, Ronald J                            Collins" w:date="2021-03-03T06:31:00Z">
        <w:r w:rsidR="00430A0F">
          <w:t>that defines</w:t>
        </w:r>
      </w:ins>
      <w:ins w:id="55" w:author="McGowan, Ronald J                            Collins" w:date="2021-03-03T06:32:00Z">
        <w:r w:rsidR="00AD21B5">
          <w:t xml:space="preserve"> communications standards for</w:t>
        </w:r>
      </w:ins>
      <w:ins w:id="56" w:author="McGowan, Ronald J                            Collins" w:date="2021-03-01T18:26:00Z">
        <w:r w:rsidR="007235B1">
          <w:t xml:space="preserve"> reduced lateral and longitudinal separation.  To meet the</w:t>
        </w:r>
      </w:ins>
      <w:ins w:id="57" w:author="McGowan, Ronald J                            Collins" w:date="2021-03-03T06:32:00Z">
        <w:r w:rsidR="00AD21B5">
          <w:t>se criteria</w:t>
        </w:r>
      </w:ins>
      <w:ins w:id="58" w:author="McGowan, Ronald J                            Collins" w:date="2021-03-01T18:26:00Z">
        <w:r w:rsidR="007235B1">
          <w:t>, data rates need to be increased, latency of packet acknowledgements must be reduced, and availability increased from the current HFDL system performance.</w:t>
        </w:r>
      </w:ins>
    </w:p>
    <w:p w14:paraId="6B9E5A46" w14:textId="22910919" w:rsidR="00A5184F" w:rsidRDefault="00A5184F" w:rsidP="00144E00">
      <w:pPr>
        <w:pStyle w:val="BodyText"/>
        <w:rPr>
          <w:ins w:id="59" w:author="McGowan, Ronald J                            Collins" w:date="2021-03-01T18:26:00Z"/>
        </w:rPr>
      </w:pPr>
      <w:ins w:id="60" w:author="McGowan, Ronald J                            Collins" w:date="2021-03-01T18:33:00Z">
        <w:r>
          <w:t xml:space="preserve">In order </w:t>
        </w:r>
        <w:r w:rsidR="00AF77DF">
          <w:t>for the HF aero</w:t>
        </w:r>
      </w:ins>
      <w:ins w:id="61" w:author="McGowan, Ronald J                            Collins" w:date="2021-03-01T18:34:00Z">
        <w:r w:rsidR="00AF77DF">
          <w:t xml:space="preserve">nautical spectrum to maintain value into the future, Appendix 27 </w:t>
        </w:r>
      </w:ins>
      <w:r w:rsidR="158B0DDC">
        <w:t xml:space="preserve">of the ITU </w:t>
      </w:r>
      <w:ins w:id="62" w:author="McGowan, Ronald J                            Collins" w:date="2021-03-01T18:34:00Z">
        <w:r w:rsidR="00AF77DF">
          <w:t>Radio Regulations need</w:t>
        </w:r>
      </w:ins>
      <w:r w:rsidR="40715DFC">
        <w:t>s</w:t>
      </w:r>
      <w:ins w:id="63" w:author="McGowan, Ronald J                            Collins" w:date="2021-03-01T18:34:00Z">
        <w:r w:rsidR="00AF77DF">
          <w:t xml:space="preserve"> to be updated to allow fo</w:t>
        </w:r>
        <w:r w:rsidR="00971F1F">
          <w:t>r the applications of advanced techniques, specifically advanced waveforms and the u</w:t>
        </w:r>
      </w:ins>
      <w:ins w:id="64" w:author="McGowan, Ronald J                            Collins" w:date="2021-03-01T18:35:00Z">
        <w:r w:rsidR="00971F1F">
          <w:t xml:space="preserve">se of multiple 3 kHz channels simultaneously, in order to </w:t>
        </w:r>
        <w:r w:rsidR="005169BB">
          <w:t>enable the transmission of increased data rates required by the automation systems of today and tomorrow.</w:t>
        </w:r>
      </w:ins>
    </w:p>
    <w:p w14:paraId="0C86ED84" w14:textId="6D5D2C8D" w:rsidR="00D17E4F" w:rsidRDefault="00556EFB" w:rsidP="00556EFB">
      <w:pPr>
        <w:rPr>
          <w:ins w:id="65" w:author="McGowan, Ronald J                            Collins" w:date="2021-03-01T18:25:00Z"/>
        </w:rPr>
      </w:pPr>
      <w:ins w:id="66" w:author="McGowan, Ronald J                            Collins" w:date="2021-03-01T18:21:00Z">
        <w:r w:rsidRPr="00BE2808">
          <w:t xml:space="preserve">  </w:t>
        </w:r>
      </w:ins>
    </w:p>
    <w:p w14:paraId="2F199977" w14:textId="607F3E53" w:rsidR="00E245FE" w:rsidRPr="00DD06DC" w:rsidRDefault="00E245FE" w:rsidP="00556EFB">
      <w:pPr>
        <w:rPr>
          <w:i/>
          <w:iCs/>
          <w:szCs w:val="24"/>
        </w:rPr>
      </w:pPr>
      <w:r w:rsidRPr="00DD06DC">
        <w:rPr>
          <w:i/>
          <w:iCs/>
          <w:szCs w:val="24"/>
        </w:rPr>
        <w:t>[Text of the background, not more than half a page of text to provide general information in a concise manner, in order to describe the rationale of the agenda items (or issue(s))]</w:t>
      </w:r>
    </w:p>
    <w:p w14:paraId="04212FEC" w14:textId="77777777" w:rsidR="00E245FE" w:rsidRPr="00DD06DC" w:rsidRDefault="00E245FE" w:rsidP="00F17D3E">
      <w:pPr>
        <w:pStyle w:val="Methodheading1"/>
      </w:pPr>
      <w:r>
        <w:t>2</w:t>
      </w:r>
      <w:r w:rsidRPr="00DD06DC">
        <w:t>/1.</w:t>
      </w:r>
      <w:r>
        <w:t>9</w:t>
      </w:r>
      <w:r w:rsidRPr="00DD06DC">
        <w:t>/3</w:t>
      </w:r>
      <w:r w:rsidRPr="00DD06DC">
        <w:tab/>
      </w:r>
      <w:r w:rsidRPr="00DD06DC">
        <w:tab/>
        <w:t>Summary and Analysis of the results of ITU-R studies</w:t>
      </w:r>
    </w:p>
    <w:p w14:paraId="08381202" w14:textId="77777777" w:rsidR="00E245FE" w:rsidRPr="00DD06DC" w:rsidRDefault="00E245FE" w:rsidP="00F17D3E">
      <w:pPr>
        <w:keepNext/>
        <w:keepLines/>
        <w:rPr>
          <w:i/>
          <w:iCs/>
          <w:szCs w:val="24"/>
        </w:rPr>
      </w:pPr>
      <w:r w:rsidRPr="00DD06DC">
        <w:rPr>
          <w:i/>
          <w:iCs/>
          <w:szCs w:val="24"/>
        </w:rPr>
        <w:t>[This section should contain a summary of the technical and operational studies performed within ITU-R, including a list of relevant ITU-R Recommendations. Depending on the agenda item, this section could be divided in two parts, one part dealing with the summary and the other part dealing with the analysis.</w:t>
      </w:r>
      <w:r w:rsidRPr="00DD06DC">
        <w:rPr>
          <w:i/>
          <w:iCs/>
          <w:szCs w:val="24"/>
        </w:rPr>
        <w:br/>
        <w:t>The results of the ITU-R studies should also be analysed with respect to the possible methods of satisfying the agenda item, and presented in a concise manner.]</w:t>
      </w:r>
    </w:p>
    <w:p w14:paraId="6A177CB7" w14:textId="77777777" w:rsidR="00E245FE" w:rsidRPr="00DD06DC" w:rsidRDefault="00E245FE" w:rsidP="00E245FE">
      <w:pPr>
        <w:pStyle w:val="Methodheading1"/>
      </w:pPr>
      <w:r>
        <w:t>2</w:t>
      </w:r>
      <w:r w:rsidRPr="00DD06DC">
        <w:t>/1.</w:t>
      </w:r>
      <w:r>
        <w:t>9</w:t>
      </w:r>
      <w:r w:rsidRPr="00DD06DC">
        <w:t>/4</w:t>
      </w:r>
      <w:r w:rsidRPr="00DD06DC">
        <w:tab/>
      </w:r>
      <w:r w:rsidRPr="00DD06DC">
        <w:tab/>
        <w:t>Methods to satisfy the agenda item</w:t>
      </w:r>
      <w:r w:rsidRPr="00DD06DC">
        <w:rPr>
          <w:rStyle w:val="FootnoteReference"/>
        </w:rPr>
        <w:footnoteReference w:customMarkFollows="1" w:id="2"/>
        <w:t>1</w:t>
      </w:r>
    </w:p>
    <w:p w14:paraId="221855D8" w14:textId="1E972C22" w:rsidR="00E245FE" w:rsidRPr="00DD06DC" w:rsidRDefault="00435E3C" w:rsidP="00E245FE">
      <w:pPr>
        <w:rPr>
          <w:i/>
          <w:iCs/>
          <w:color w:val="000000"/>
          <w:szCs w:val="24"/>
        </w:rPr>
      </w:pPr>
      <w:ins w:id="67" w:author="McGowan, Ronald J                            Collins" w:date="2021-03-03T13:57:00Z">
        <w:r w:rsidRPr="00DD06DC">
          <w:rPr>
            <w:i/>
            <w:iCs/>
            <w:szCs w:val="24"/>
          </w:rPr>
          <w:t xml:space="preserve"> </w:t>
        </w:r>
      </w:ins>
      <w:r w:rsidR="00E245FE" w:rsidRPr="00DD06DC">
        <w:rPr>
          <w:i/>
          <w:iCs/>
          <w:szCs w:val="24"/>
        </w:rPr>
        <w:t>[</w:t>
      </w:r>
      <w:r w:rsidR="00E245FE" w:rsidRPr="00DD06DC">
        <w:rPr>
          <w:i/>
          <w:iCs/>
          <w:color w:val="000000"/>
          <w:szCs w:val="24"/>
        </w:rPr>
        <w:t>This section should contain the brief description of the Method or Methods to satisfy the agenda item as per section A2.4 of Annex 2 to Resolution ITU-R 2-8]</w:t>
      </w:r>
    </w:p>
    <w:p w14:paraId="1AA1FF63" w14:textId="77777777" w:rsidR="00E245FE" w:rsidRPr="007D726A" w:rsidRDefault="00E245FE" w:rsidP="00E245FE">
      <w:pPr>
        <w:pStyle w:val="Methodheading2"/>
      </w:pPr>
      <w:r w:rsidRPr="007D726A">
        <w:t>2/1.9/4.1</w:t>
      </w:r>
      <w:r w:rsidRPr="007D726A">
        <w:tab/>
      </w:r>
      <w:r w:rsidRPr="007D726A">
        <w:tab/>
        <w:t>Method A: [title of Method A, if any]</w:t>
      </w:r>
      <w:r w:rsidRPr="007D726A">
        <w:rPr>
          <w:rStyle w:val="FootnoteReference"/>
        </w:rPr>
        <w:footnoteReference w:customMarkFollows="1" w:id="3"/>
        <w:t>2</w:t>
      </w:r>
    </w:p>
    <w:p w14:paraId="53CF2A1E" w14:textId="0B9FBB6A" w:rsidR="00E245FE" w:rsidRPr="00DD06DC" w:rsidRDefault="00712C7E" w:rsidP="00E245FE">
      <w:pPr>
        <w:rPr>
          <w:i/>
          <w:iCs/>
          <w:color w:val="FF0000"/>
        </w:rPr>
      </w:pPr>
      <w:ins w:id="68" w:author="McGowan, Ronald J                            Collins" w:date="2021-03-30T13:56:00Z">
        <w:r w:rsidRPr="00DD06DC" w:rsidDel="00435E3C">
          <w:rPr>
            <w:i/>
            <w:iCs/>
            <w:color w:val="FF0000"/>
          </w:rPr>
          <w:t xml:space="preserve"> </w:t>
        </w:r>
      </w:ins>
      <w:r w:rsidR="00E245FE" w:rsidRPr="00DD06DC">
        <w:rPr>
          <w:i/>
          <w:iCs/>
          <w:color w:val="FF0000"/>
        </w:rPr>
        <w:t>[Text describing the first method to satisfy the agenda item]</w:t>
      </w:r>
    </w:p>
    <w:p w14:paraId="4D8FA0BB" w14:textId="77777777" w:rsidR="00E245FE" w:rsidRPr="007D726A" w:rsidRDefault="00E245FE" w:rsidP="00E245FE">
      <w:pPr>
        <w:pStyle w:val="Methodheading2"/>
      </w:pPr>
      <w:r w:rsidRPr="007D726A">
        <w:lastRenderedPageBreak/>
        <w:t>2/1.9/4.2</w:t>
      </w:r>
      <w:r w:rsidRPr="007D726A">
        <w:tab/>
      </w:r>
      <w:r w:rsidRPr="007D726A">
        <w:tab/>
        <w:t>Method B: [title of Method B, if any]</w:t>
      </w:r>
    </w:p>
    <w:p w14:paraId="1A160BFD" w14:textId="77777777" w:rsidR="00E245FE" w:rsidRPr="007D726A" w:rsidRDefault="00E245FE" w:rsidP="00E245FE">
      <w:pPr>
        <w:rPr>
          <w:i/>
          <w:iCs/>
        </w:rPr>
      </w:pPr>
      <w:r w:rsidRPr="007D726A">
        <w:rPr>
          <w:i/>
          <w:iCs/>
        </w:rPr>
        <w:t>[Text describing the second method to satisfy the agenda item]</w:t>
      </w:r>
    </w:p>
    <w:p w14:paraId="5AD6AB85" w14:textId="77777777" w:rsidR="00E245FE" w:rsidRPr="007D726A" w:rsidRDefault="00E245FE" w:rsidP="00E245FE">
      <w:pPr>
        <w:rPr>
          <w:i/>
          <w:iCs/>
        </w:rPr>
      </w:pPr>
      <w:r w:rsidRPr="007D726A">
        <w:rPr>
          <w:i/>
          <w:iCs/>
        </w:rPr>
        <w:t>[Additional sections with text describing other methods to satisfy the agenda item, if any]</w:t>
      </w:r>
    </w:p>
    <w:p w14:paraId="787EF982" w14:textId="77777777" w:rsidR="00E245FE" w:rsidRPr="00DD06DC" w:rsidRDefault="00E245FE" w:rsidP="00E245FE">
      <w:pPr>
        <w:pStyle w:val="Methodheading1"/>
      </w:pPr>
      <w:r>
        <w:t>2</w:t>
      </w:r>
      <w:r w:rsidRPr="00DD06DC">
        <w:t>/1.</w:t>
      </w:r>
      <w:r>
        <w:t>9</w:t>
      </w:r>
      <w:r w:rsidRPr="00DD06DC">
        <w:t>/5</w:t>
      </w:r>
      <w:r w:rsidRPr="00DD06DC">
        <w:tab/>
      </w:r>
      <w:r w:rsidRPr="00DD06DC">
        <w:tab/>
        <w:t>Regulatory and procedural considerations</w:t>
      </w:r>
    </w:p>
    <w:p w14:paraId="3A36FB85" w14:textId="77777777" w:rsidR="00E245FE" w:rsidRPr="00DD06DC" w:rsidRDefault="00E245FE" w:rsidP="00E245FE">
      <w:pPr>
        <w:rPr>
          <w:i/>
          <w:iCs/>
          <w:color w:val="000000"/>
          <w:szCs w:val="24"/>
        </w:rPr>
      </w:pPr>
      <w:r w:rsidRPr="00DD06DC">
        <w:rPr>
          <w:i/>
          <w:iCs/>
          <w:szCs w:val="24"/>
        </w:rPr>
        <w:t>[</w:t>
      </w:r>
      <w:r w:rsidRPr="00DD06DC">
        <w:rPr>
          <w:i/>
          <w:iCs/>
          <w:color w:val="000000"/>
          <w:szCs w:val="24"/>
        </w:rPr>
        <w:t>Example(s) of regulatory text relating to the Method(s) to satisfy the agenda item]</w:t>
      </w:r>
    </w:p>
    <w:p w14:paraId="6A5BEA91" w14:textId="77777777" w:rsidR="00E245FE" w:rsidRPr="007D726A" w:rsidRDefault="00E245FE" w:rsidP="00E245FE">
      <w:pPr>
        <w:pStyle w:val="Methodheading2"/>
      </w:pPr>
      <w:r w:rsidRPr="007D726A">
        <w:t>2/1.9/5.1</w:t>
      </w:r>
      <w:r w:rsidRPr="007D726A">
        <w:tab/>
      </w:r>
      <w:r w:rsidRPr="007D726A">
        <w:tab/>
        <w:t>For Method A: [title of Method A, if any]</w:t>
      </w:r>
    </w:p>
    <w:p w14:paraId="6342A0EE" w14:textId="77777777" w:rsidR="00E245FE" w:rsidRPr="007D726A" w:rsidRDefault="00E245FE" w:rsidP="00E245FE">
      <w:pPr>
        <w:rPr>
          <w:i/>
          <w:iCs/>
        </w:rPr>
      </w:pPr>
      <w:r w:rsidRPr="007D726A">
        <w:rPr>
          <w:i/>
          <w:iCs/>
        </w:rPr>
        <w:t>[Example(s) of regulatory text for the first method to satisfy the agenda item]</w:t>
      </w:r>
    </w:p>
    <w:p w14:paraId="0E24A5A7" w14:textId="77777777" w:rsidR="00E245FE" w:rsidRPr="007D726A" w:rsidRDefault="00E245FE" w:rsidP="00E245FE">
      <w:pPr>
        <w:pStyle w:val="Methodheading2"/>
      </w:pPr>
      <w:r w:rsidRPr="007D726A">
        <w:t>2/1.9/5.2</w:t>
      </w:r>
      <w:r w:rsidRPr="007D726A">
        <w:tab/>
      </w:r>
      <w:r w:rsidRPr="007D726A">
        <w:tab/>
        <w:t>For Method B: [title of Method B, if any]</w:t>
      </w:r>
    </w:p>
    <w:p w14:paraId="2EF3AD51" w14:textId="77777777" w:rsidR="00E245FE" w:rsidRPr="007D726A" w:rsidRDefault="00E245FE" w:rsidP="00E245FE">
      <w:pPr>
        <w:rPr>
          <w:i/>
          <w:iCs/>
        </w:rPr>
      </w:pPr>
      <w:r w:rsidRPr="007D726A">
        <w:rPr>
          <w:i/>
          <w:iCs/>
        </w:rPr>
        <w:t>[Example(s) of regulatory text for the second method to satisfy the agenda item]</w:t>
      </w:r>
    </w:p>
    <w:p w14:paraId="554CD85D" w14:textId="31FADD86" w:rsidR="00E245FE" w:rsidRPr="007D726A" w:rsidRDefault="00E245FE" w:rsidP="00E245FE">
      <w:pPr>
        <w:rPr>
          <w:i/>
          <w:iCs/>
        </w:rPr>
      </w:pPr>
      <w:r w:rsidRPr="007D726A">
        <w:rPr>
          <w:i/>
          <w:iCs/>
        </w:rPr>
        <w:t>[Additional sections with example(s) of regulatory text for the other methods to satisfy the agenda item, if any]</w:t>
      </w:r>
      <w:r w:rsidR="00DF7EDC">
        <w:rPr>
          <w:i/>
          <w:iCs/>
        </w:rPr>
        <w:t>.</w:t>
      </w:r>
    </w:p>
    <w:p w14:paraId="00153CC2" w14:textId="77777777" w:rsidR="00E245FE" w:rsidRPr="00DD06DC" w:rsidRDefault="00E245FE" w:rsidP="00E245FE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caps/>
          <w:sz w:val="28"/>
        </w:rPr>
      </w:pPr>
    </w:p>
    <w:sectPr w:rsidR="00E245FE" w:rsidRPr="00DD06DC" w:rsidSect="00D02712">
      <w:headerReference w:type="default" r:id="rId13"/>
      <w:footerReference w:type="default" r:id="rId14"/>
      <w:footerReference w:type="first" r:id="rId15"/>
      <w:pgSz w:w="11907" w:h="16834"/>
      <w:pgMar w:top="1418" w:right="1134" w:bottom="1418" w:left="1134" w:header="720" w:footer="720" w:gutter="0"/>
      <w:paperSrc w:first="15" w:other="15"/>
      <w:cols w:space="720"/>
      <w:titlePg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0C39CA90" w16cex:dateUtc="2021-03-02T21:0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1E7F1F" w14:textId="77777777" w:rsidR="00C50234" w:rsidRDefault="00C50234">
      <w:r>
        <w:separator/>
      </w:r>
    </w:p>
  </w:endnote>
  <w:endnote w:type="continuationSeparator" w:id="0">
    <w:p w14:paraId="28C1C1BF" w14:textId="77777777" w:rsidR="00C50234" w:rsidRDefault="00C50234">
      <w:r>
        <w:continuationSeparator/>
      </w:r>
    </w:p>
  </w:endnote>
  <w:endnote w:type="continuationNotice" w:id="1">
    <w:p w14:paraId="2827E9DF" w14:textId="77777777" w:rsidR="00C50234" w:rsidRDefault="00C50234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Heavy Heap"/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DA9393" w14:textId="448B710E" w:rsidR="00FA124A" w:rsidRPr="002F7CB3" w:rsidRDefault="009C0B6A">
    <w:pPr>
      <w:pStyle w:val="Footer"/>
      <w:rPr>
        <w:lang w:val="en-US"/>
      </w:rPr>
    </w:pPr>
    <w:fldSimple w:instr="FILENAME \p \* MERGEFORMAT">
      <w:r w:rsidR="00DF7EDC" w:rsidRPr="00DF7EDC">
        <w:rPr>
          <w:lang w:val="en-US"/>
        </w:rPr>
        <w:t>M</w:t>
      </w:r>
      <w:r w:rsidR="00DF7EDC">
        <w:t>:\BRSGD\TEXT2019\SG05\WP5B\200\225\225N04e.docx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51577" w14:textId="6767D158" w:rsidR="00FA124A" w:rsidRPr="00DF7EDC" w:rsidRDefault="00DF7EDC" w:rsidP="00DF7EDC">
    <w:pPr>
      <w:tabs>
        <w:tab w:val="left" w:pos="5954"/>
        <w:tab w:val="right" w:pos="9639"/>
      </w:tabs>
      <w:rPr>
        <w:caps/>
        <w:noProof/>
        <w:sz w:val="16"/>
        <w:lang w:val="en-US"/>
      </w:rPr>
    </w:pPr>
    <w:r w:rsidRPr="004700F7">
      <w:rPr>
        <w:caps/>
        <w:noProof/>
        <w:sz w:val="16"/>
        <w:lang w:val="en-US"/>
      </w:rPr>
      <w:fldChar w:fldCharType="begin"/>
    </w:r>
    <w:r w:rsidRPr="004700F7">
      <w:rPr>
        <w:caps/>
        <w:noProof/>
        <w:sz w:val="16"/>
        <w:lang w:val="en-US"/>
      </w:rPr>
      <w:instrText xml:space="preserve"> FILENAME \p \* MERGEFORMAT </w:instrText>
    </w:r>
    <w:r w:rsidRPr="004700F7">
      <w:rPr>
        <w:caps/>
        <w:noProof/>
        <w:sz w:val="16"/>
        <w:lang w:val="en-US"/>
      </w:rPr>
      <w:fldChar w:fldCharType="separate"/>
    </w:r>
    <w:r>
      <w:rPr>
        <w:caps/>
        <w:noProof/>
        <w:sz w:val="16"/>
        <w:lang w:val="en-US"/>
      </w:rPr>
      <w:t>M:\BRSGD\TEXT2019\SG05\WP5B\200\225\225N04e.docx</w:t>
    </w:r>
    <w:r w:rsidRPr="004700F7">
      <w:rPr>
        <w:caps/>
        <w:noProof/>
        <w:sz w:val="16"/>
      </w:rPr>
      <w:fldChar w:fldCharType="end"/>
    </w:r>
    <w:r w:rsidR="00F17D3E" w:rsidRPr="00DF7EDC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B935CB" w14:textId="77777777" w:rsidR="00C50234" w:rsidRDefault="00C50234">
      <w:r>
        <w:t>____________________</w:t>
      </w:r>
    </w:p>
  </w:footnote>
  <w:footnote w:type="continuationSeparator" w:id="0">
    <w:p w14:paraId="3768B3E2" w14:textId="77777777" w:rsidR="00C50234" w:rsidRDefault="00C50234">
      <w:r>
        <w:continuationSeparator/>
      </w:r>
    </w:p>
  </w:footnote>
  <w:footnote w:type="continuationNotice" w:id="1">
    <w:p w14:paraId="44BA74B5" w14:textId="77777777" w:rsidR="00C50234" w:rsidRDefault="00C50234">
      <w:pPr>
        <w:spacing w:before="0"/>
      </w:pPr>
    </w:p>
  </w:footnote>
  <w:footnote w:id="2">
    <w:p w14:paraId="2E77509C" w14:textId="77777777" w:rsidR="00E245FE" w:rsidRPr="007A0B17" w:rsidRDefault="00E245FE" w:rsidP="00E245FE">
      <w:pPr>
        <w:pStyle w:val="FootnoteText"/>
        <w:rPr>
          <w:spacing w:val="-2"/>
        </w:rPr>
      </w:pPr>
      <w:r w:rsidRPr="00F422DB">
        <w:rPr>
          <w:rStyle w:val="FootnoteReference"/>
        </w:rPr>
        <w:t>1</w:t>
      </w:r>
      <w:r w:rsidRPr="00F422DB">
        <w:t xml:space="preserve"> </w:t>
      </w:r>
      <w:r w:rsidRPr="00F422DB">
        <w:tab/>
      </w:r>
      <w:r w:rsidRPr="007A0B17">
        <w:rPr>
          <w:spacing w:val="-2"/>
        </w:rPr>
        <w:t xml:space="preserve">If a single Method is proposed to satisfy a given agenda item, it does not need to bear a number as it would be the only </w:t>
      </w:r>
      <w:r w:rsidRPr="007A0B17">
        <w:rPr>
          <w:b/>
          <w:bCs/>
          <w:spacing w:val="-2"/>
        </w:rPr>
        <w:t>Method to satisfy the agenda item</w:t>
      </w:r>
      <w:r w:rsidRPr="007A0B17">
        <w:rPr>
          <w:spacing w:val="-2"/>
        </w:rPr>
        <w:t xml:space="preserve">, in both Sections </w:t>
      </w:r>
      <w:r w:rsidRPr="007A0B17">
        <w:rPr>
          <w:b/>
          <w:bCs/>
          <w:spacing w:val="-2"/>
        </w:rPr>
        <w:t>N/1.xy/4</w:t>
      </w:r>
      <w:r w:rsidRPr="007A0B17">
        <w:rPr>
          <w:spacing w:val="-2"/>
        </w:rPr>
        <w:t xml:space="preserve"> and </w:t>
      </w:r>
      <w:r w:rsidRPr="007A0B17">
        <w:rPr>
          <w:b/>
          <w:bCs/>
          <w:spacing w:val="-2"/>
        </w:rPr>
        <w:t>N/1.xy/5</w:t>
      </w:r>
      <w:r w:rsidRPr="007A0B17">
        <w:rPr>
          <w:spacing w:val="-2"/>
        </w:rPr>
        <w:t>.</w:t>
      </w:r>
    </w:p>
  </w:footnote>
  <w:footnote w:id="3">
    <w:p w14:paraId="325C342F" w14:textId="77777777" w:rsidR="00E245FE" w:rsidRPr="00F422DB" w:rsidRDefault="00E245FE" w:rsidP="00E245FE">
      <w:pPr>
        <w:pStyle w:val="FootnoteText"/>
      </w:pPr>
      <w:r w:rsidRPr="00F422DB">
        <w:rPr>
          <w:rStyle w:val="FootnoteReference"/>
        </w:rPr>
        <w:t>2</w:t>
      </w:r>
      <w:r w:rsidRPr="00F422DB">
        <w:t xml:space="preserve"> </w:t>
      </w:r>
      <w:r w:rsidRPr="00F422DB">
        <w:tab/>
        <w:t xml:space="preserve">If alternatives are proposed to a given Method, they could be described as Sub-Methods in new sub-sections, e.g. Sub-Method A1 (to Method A) in sub-section </w:t>
      </w:r>
      <w:r w:rsidRPr="00105A0E">
        <w:rPr>
          <w:b/>
          <w:bCs/>
        </w:rPr>
        <w:t>N/1.xy/4.1.1</w:t>
      </w:r>
      <w:r w:rsidRPr="00F422DB">
        <w:t xml:space="preserve"> and Sub-Method A2 (to Method A) in sub-section </w:t>
      </w:r>
      <w:r w:rsidRPr="00DD06DC">
        <w:rPr>
          <w:b/>
          <w:bCs/>
        </w:rPr>
        <w:t>N/1.xy/4.1.2</w:t>
      </w:r>
      <w:r w:rsidRPr="00F422DB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DC4BB6" w14:textId="77777777" w:rsidR="00FA124A" w:rsidRDefault="00FA124A" w:rsidP="00330567">
    <w:pPr>
      <w:pStyle w:val="Header"/>
      <w:rPr>
        <w:rStyle w:val="PageNumber"/>
      </w:rPr>
    </w:pPr>
    <w:r>
      <w:rPr>
        <w:lang w:val="en-US"/>
      </w:rPr>
      <w:t xml:space="preserve">- </w:t>
    </w:r>
    <w:r w:rsidR="00D02712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D02712">
      <w:rPr>
        <w:rStyle w:val="PageNumber"/>
      </w:rPr>
      <w:fldChar w:fldCharType="separate"/>
    </w:r>
    <w:r w:rsidR="00E63C59">
      <w:rPr>
        <w:rStyle w:val="PageNumber"/>
        <w:noProof/>
      </w:rPr>
      <w:t>3</w:t>
    </w:r>
    <w:r w:rsidR="00D02712">
      <w:rPr>
        <w:rStyle w:val="PageNumber"/>
      </w:rPr>
      <w:fldChar w:fldCharType="end"/>
    </w:r>
    <w:r>
      <w:rPr>
        <w:rStyle w:val="PageNumber"/>
      </w:rPr>
      <w:t xml:space="preserve"> -</w:t>
    </w:r>
  </w:p>
  <w:p w14:paraId="3C514C3A" w14:textId="03DC651A" w:rsidR="00FA124A" w:rsidRDefault="00E245FE">
    <w:pPr>
      <w:pStyle w:val="Header"/>
      <w:rPr>
        <w:lang w:val="en-US"/>
      </w:rPr>
    </w:pPr>
    <w:r>
      <w:rPr>
        <w:lang w:val="en-US"/>
      </w:rPr>
      <w:t>5B/</w:t>
    </w:r>
    <w:r w:rsidR="00DF7EDC">
      <w:rPr>
        <w:lang w:val="en-US"/>
      </w:rPr>
      <w:t>225 (Annex 4)</w:t>
    </w:r>
    <w:r>
      <w:rPr>
        <w:lang w:val="en-US"/>
      </w:rPr>
      <w:t>-E</w: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cGowan, Ronald J                            Collins">
    <w15:presenceInfo w15:providerId="AD" w15:userId="S::10662244@adxuser.com::38134743-f7d5-46a1-8da2-c9342cd3c874"/>
  </w15:person>
  <w15:person w15:author="Bauler, Scott F                            Collins">
    <w15:presenceInfo w15:providerId="AD" w15:userId="S::10650966@adxuser.com::a34e6041-4ce8-4939-ba1d-040d20023cc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5FE"/>
    <w:rsid w:val="000069D4"/>
    <w:rsid w:val="000174AD"/>
    <w:rsid w:val="000441D8"/>
    <w:rsid w:val="00047A1D"/>
    <w:rsid w:val="000604B9"/>
    <w:rsid w:val="00065B65"/>
    <w:rsid w:val="00086A81"/>
    <w:rsid w:val="000A7D55"/>
    <w:rsid w:val="000C12C8"/>
    <w:rsid w:val="000C2E8E"/>
    <w:rsid w:val="000C3AC5"/>
    <w:rsid w:val="000D28C9"/>
    <w:rsid w:val="000E0E7C"/>
    <w:rsid w:val="000F1B4B"/>
    <w:rsid w:val="0012744F"/>
    <w:rsid w:val="00131178"/>
    <w:rsid w:val="00144E00"/>
    <w:rsid w:val="00156F66"/>
    <w:rsid w:val="00163271"/>
    <w:rsid w:val="00172122"/>
    <w:rsid w:val="00172814"/>
    <w:rsid w:val="00172AE1"/>
    <w:rsid w:val="00182528"/>
    <w:rsid w:val="0018500B"/>
    <w:rsid w:val="001857A1"/>
    <w:rsid w:val="00196A19"/>
    <w:rsid w:val="001E4116"/>
    <w:rsid w:val="001F166D"/>
    <w:rsid w:val="00202DC1"/>
    <w:rsid w:val="002116EE"/>
    <w:rsid w:val="002309D8"/>
    <w:rsid w:val="00246119"/>
    <w:rsid w:val="002735F3"/>
    <w:rsid w:val="002A5879"/>
    <w:rsid w:val="002A7FE2"/>
    <w:rsid w:val="002C47B3"/>
    <w:rsid w:val="002E1B4F"/>
    <w:rsid w:val="002F2E67"/>
    <w:rsid w:val="002F7CB3"/>
    <w:rsid w:val="00300F17"/>
    <w:rsid w:val="00315546"/>
    <w:rsid w:val="00321A49"/>
    <w:rsid w:val="00330567"/>
    <w:rsid w:val="00386A9D"/>
    <w:rsid w:val="00391081"/>
    <w:rsid w:val="003B2789"/>
    <w:rsid w:val="003B63AD"/>
    <w:rsid w:val="003C13CE"/>
    <w:rsid w:val="003C697E"/>
    <w:rsid w:val="003E2518"/>
    <w:rsid w:val="003E2B0F"/>
    <w:rsid w:val="003E7CEF"/>
    <w:rsid w:val="004177FF"/>
    <w:rsid w:val="00430A0F"/>
    <w:rsid w:val="00435E3C"/>
    <w:rsid w:val="00475506"/>
    <w:rsid w:val="00481508"/>
    <w:rsid w:val="004B1EF7"/>
    <w:rsid w:val="004B3FAD"/>
    <w:rsid w:val="004C5749"/>
    <w:rsid w:val="00501DCA"/>
    <w:rsid w:val="00513A47"/>
    <w:rsid w:val="005169BB"/>
    <w:rsid w:val="005408DF"/>
    <w:rsid w:val="00556EFB"/>
    <w:rsid w:val="00573344"/>
    <w:rsid w:val="00583F9B"/>
    <w:rsid w:val="005A2C1B"/>
    <w:rsid w:val="005B0D29"/>
    <w:rsid w:val="005E5C10"/>
    <w:rsid w:val="005F2C78"/>
    <w:rsid w:val="00610AAF"/>
    <w:rsid w:val="006144E4"/>
    <w:rsid w:val="00642005"/>
    <w:rsid w:val="00650299"/>
    <w:rsid w:val="00655FC5"/>
    <w:rsid w:val="00684FE0"/>
    <w:rsid w:val="00687113"/>
    <w:rsid w:val="006F0B29"/>
    <w:rsid w:val="00712C7E"/>
    <w:rsid w:val="00715682"/>
    <w:rsid w:val="007235B1"/>
    <w:rsid w:val="007251BB"/>
    <w:rsid w:val="0072570D"/>
    <w:rsid w:val="00773214"/>
    <w:rsid w:val="007C4917"/>
    <w:rsid w:val="008008B6"/>
    <w:rsid w:val="00804441"/>
    <w:rsid w:val="0080538C"/>
    <w:rsid w:val="00814E0A"/>
    <w:rsid w:val="00822581"/>
    <w:rsid w:val="00830610"/>
    <w:rsid w:val="008309DD"/>
    <w:rsid w:val="0083227A"/>
    <w:rsid w:val="00866900"/>
    <w:rsid w:val="00876A8A"/>
    <w:rsid w:val="00881BA1"/>
    <w:rsid w:val="00895168"/>
    <w:rsid w:val="008C2302"/>
    <w:rsid w:val="008C26B8"/>
    <w:rsid w:val="008E7A75"/>
    <w:rsid w:val="008F10FF"/>
    <w:rsid w:val="008F208F"/>
    <w:rsid w:val="009329C5"/>
    <w:rsid w:val="00935A86"/>
    <w:rsid w:val="0096721D"/>
    <w:rsid w:val="00971F1F"/>
    <w:rsid w:val="00982084"/>
    <w:rsid w:val="00995963"/>
    <w:rsid w:val="009A33B2"/>
    <w:rsid w:val="009B61EB"/>
    <w:rsid w:val="009C0B6A"/>
    <w:rsid w:val="009C2064"/>
    <w:rsid w:val="009D1697"/>
    <w:rsid w:val="009F3A46"/>
    <w:rsid w:val="009F6520"/>
    <w:rsid w:val="00A014F8"/>
    <w:rsid w:val="00A5147F"/>
    <w:rsid w:val="00A5173C"/>
    <w:rsid w:val="00A5184F"/>
    <w:rsid w:val="00A61AEF"/>
    <w:rsid w:val="00AD21B5"/>
    <w:rsid w:val="00AD2345"/>
    <w:rsid w:val="00AE5F09"/>
    <w:rsid w:val="00AF173A"/>
    <w:rsid w:val="00AF77DF"/>
    <w:rsid w:val="00B066A4"/>
    <w:rsid w:val="00B07A13"/>
    <w:rsid w:val="00B4279B"/>
    <w:rsid w:val="00B43EFA"/>
    <w:rsid w:val="00B45FC9"/>
    <w:rsid w:val="00B76F35"/>
    <w:rsid w:val="00B81138"/>
    <w:rsid w:val="00BC7CCF"/>
    <w:rsid w:val="00BE470B"/>
    <w:rsid w:val="00BE4C2C"/>
    <w:rsid w:val="00BE7008"/>
    <w:rsid w:val="00BF011A"/>
    <w:rsid w:val="00C50234"/>
    <w:rsid w:val="00C57A91"/>
    <w:rsid w:val="00CC01C2"/>
    <w:rsid w:val="00CC6A61"/>
    <w:rsid w:val="00CE7F8A"/>
    <w:rsid w:val="00CF21F2"/>
    <w:rsid w:val="00D02712"/>
    <w:rsid w:val="00D046A7"/>
    <w:rsid w:val="00D16E70"/>
    <w:rsid w:val="00D17E4F"/>
    <w:rsid w:val="00D214D0"/>
    <w:rsid w:val="00D57C18"/>
    <w:rsid w:val="00D6546B"/>
    <w:rsid w:val="00DB178B"/>
    <w:rsid w:val="00DC17D3"/>
    <w:rsid w:val="00DD4BED"/>
    <w:rsid w:val="00DE39F0"/>
    <w:rsid w:val="00DF0AF3"/>
    <w:rsid w:val="00DF1531"/>
    <w:rsid w:val="00DF7E9F"/>
    <w:rsid w:val="00DF7EDC"/>
    <w:rsid w:val="00E22421"/>
    <w:rsid w:val="00E245FE"/>
    <w:rsid w:val="00E2750E"/>
    <w:rsid w:val="00E27D7E"/>
    <w:rsid w:val="00E34338"/>
    <w:rsid w:val="00E42E13"/>
    <w:rsid w:val="00E56D5C"/>
    <w:rsid w:val="00E6257C"/>
    <w:rsid w:val="00E63C59"/>
    <w:rsid w:val="00EB0712"/>
    <w:rsid w:val="00F17D3E"/>
    <w:rsid w:val="00F25662"/>
    <w:rsid w:val="00FA124A"/>
    <w:rsid w:val="00FC08DD"/>
    <w:rsid w:val="00FC2316"/>
    <w:rsid w:val="00FC2CFD"/>
    <w:rsid w:val="00FD1294"/>
    <w:rsid w:val="0818B3D3"/>
    <w:rsid w:val="131C3F0A"/>
    <w:rsid w:val="158B0DDC"/>
    <w:rsid w:val="248EA0E8"/>
    <w:rsid w:val="3E9E69EA"/>
    <w:rsid w:val="40715DFC"/>
    <w:rsid w:val="48A1406D"/>
    <w:rsid w:val="498D15DA"/>
    <w:rsid w:val="4A88F829"/>
    <w:rsid w:val="66CF0481"/>
    <w:rsid w:val="6DAF184B"/>
    <w:rsid w:val="799CF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8CAE20A"/>
  <w15:docId w15:val="{78671A18-E134-4CD4-9B5C-74006A971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F208F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8F208F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8F208F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8F208F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8F208F"/>
    <w:pPr>
      <w:outlineLvl w:val="3"/>
    </w:pPr>
  </w:style>
  <w:style w:type="paragraph" w:styleId="Heading5">
    <w:name w:val="heading 5"/>
    <w:basedOn w:val="Heading4"/>
    <w:next w:val="Normal"/>
    <w:qFormat/>
    <w:rsid w:val="008F208F"/>
    <w:pPr>
      <w:outlineLvl w:val="4"/>
    </w:pPr>
  </w:style>
  <w:style w:type="paragraph" w:styleId="Heading6">
    <w:name w:val="heading 6"/>
    <w:basedOn w:val="Heading4"/>
    <w:next w:val="Normal"/>
    <w:qFormat/>
    <w:rsid w:val="008F208F"/>
    <w:pPr>
      <w:outlineLvl w:val="5"/>
    </w:pPr>
  </w:style>
  <w:style w:type="paragraph" w:styleId="Heading7">
    <w:name w:val="heading 7"/>
    <w:basedOn w:val="Heading6"/>
    <w:next w:val="Normal"/>
    <w:qFormat/>
    <w:rsid w:val="008F208F"/>
    <w:pPr>
      <w:outlineLvl w:val="6"/>
    </w:pPr>
  </w:style>
  <w:style w:type="paragraph" w:styleId="Heading8">
    <w:name w:val="heading 8"/>
    <w:basedOn w:val="Heading6"/>
    <w:next w:val="Normal"/>
    <w:qFormat/>
    <w:rsid w:val="008F208F"/>
    <w:pPr>
      <w:outlineLvl w:val="7"/>
    </w:pPr>
  </w:style>
  <w:style w:type="paragraph" w:styleId="Heading9">
    <w:name w:val="heading 9"/>
    <w:basedOn w:val="Heading6"/>
    <w:next w:val="Normal"/>
    <w:qFormat/>
    <w:rsid w:val="008F208F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link w:val="NormalaftertitleChar"/>
    <w:uiPriority w:val="99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8F208F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8F208F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8F208F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8F208F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8F208F"/>
  </w:style>
  <w:style w:type="character" w:styleId="EndnoteReference">
    <w:name w:val="endnote reference"/>
    <w:basedOn w:val="DefaultParagraphFont"/>
    <w:rsid w:val="008F208F"/>
    <w:rPr>
      <w:vertAlign w:val="superscript"/>
    </w:rPr>
  </w:style>
  <w:style w:type="paragraph" w:customStyle="1" w:styleId="enumlev1">
    <w:name w:val="enumlev1"/>
    <w:basedOn w:val="Normal"/>
    <w:rsid w:val="008F208F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8F208F"/>
    <w:pPr>
      <w:ind w:left="1871" w:hanging="737"/>
    </w:pPr>
  </w:style>
  <w:style w:type="paragraph" w:customStyle="1" w:styleId="enumlev3">
    <w:name w:val="enumlev3"/>
    <w:basedOn w:val="enumlev2"/>
    <w:rsid w:val="008F208F"/>
    <w:pPr>
      <w:ind w:left="2268" w:hanging="397"/>
    </w:pPr>
  </w:style>
  <w:style w:type="paragraph" w:customStyle="1" w:styleId="Equation">
    <w:name w:val="Equation"/>
    <w:basedOn w:val="Normal"/>
    <w:rsid w:val="008F208F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8F208F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8F208F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8F20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8F208F"/>
    <w:pPr>
      <w:keepNext w:val="0"/>
    </w:pPr>
  </w:style>
  <w:style w:type="paragraph" w:styleId="Footer">
    <w:name w:val="footer"/>
    <w:basedOn w:val="Normal"/>
    <w:link w:val="FooterChar"/>
    <w:rsid w:val="008F208F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8F208F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aliases w:val="Appel note de bas de p,Footnote Reference/,Footnote symbol,Style 12,(NECG) Footnote Reference,Style 124,o,fr,Style 13,FR,Style 17,Appel note de bas de p + 11 pt,Italic,Footnote,Appel note de bas de p1,Appel note de bas de p2,Ref"/>
    <w:basedOn w:val="DefaultParagraphFont"/>
    <w:rsid w:val="008F208F"/>
    <w:rPr>
      <w:position w:val="6"/>
      <w:sz w:val="18"/>
    </w:rPr>
  </w:style>
  <w:style w:type="paragraph" w:styleId="FootnoteText">
    <w:name w:val="footnote text"/>
    <w:aliases w:val="footnote text,ALTS FOOTNOTE,Footnote Text Char1,Footnote Text Char Char1,Footnote Text Char4 Char Char,Footnote Text Char1 Char1 Char1 Char,Footnote Text Char Char1 Char1 Char Char,Footnote Text Char1 Char1 Char1 Char Char Char1,DNV-FT,DN"/>
    <w:basedOn w:val="Normal"/>
    <w:link w:val="FootnoteTextChar"/>
    <w:rsid w:val="008F208F"/>
    <w:pPr>
      <w:keepLines/>
      <w:tabs>
        <w:tab w:val="left" w:pos="255"/>
      </w:tabs>
    </w:pPr>
  </w:style>
  <w:style w:type="paragraph" w:customStyle="1" w:styleId="Note">
    <w:name w:val="Note"/>
    <w:basedOn w:val="Normal"/>
    <w:next w:val="Normal"/>
    <w:rsid w:val="008F208F"/>
    <w:pPr>
      <w:tabs>
        <w:tab w:val="left" w:pos="284"/>
      </w:tabs>
      <w:spacing w:before="80"/>
    </w:pPr>
  </w:style>
  <w:style w:type="paragraph" w:styleId="Header">
    <w:name w:val="header"/>
    <w:basedOn w:val="Normal"/>
    <w:link w:val="HeaderChar"/>
    <w:rsid w:val="008F208F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Normal"/>
    <w:rsid w:val="008F208F"/>
  </w:style>
  <w:style w:type="paragraph" w:customStyle="1" w:styleId="Partref">
    <w:name w:val="Part_ref"/>
    <w:basedOn w:val="Annexref"/>
    <w:next w:val="Normal"/>
    <w:rsid w:val="008F208F"/>
  </w:style>
  <w:style w:type="paragraph" w:customStyle="1" w:styleId="Parttitle">
    <w:name w:val="Part_title"/>
    <w:basedOn w:val="Annextitle"/>
    <w:next w:val="Normalaftertitle0"/>
    <w:rsid w:val="008F208F"/>
  </w:style>
  <w:style w:type="paragraph" w:customStyle="1" w:styleId="RecNo">
    <w:name w:val="Rec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8F208F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8F208F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Normal"/>
    <w:rsid w:val="008F208F"/>
  </w:style>
  <w:style w:type="paragraph" w:customStyle="1" w:styleId="Restitle">
    <w:name w:val="Res_title"/>
    <w:basedOn w:val="Rectitle"/>
    <w:next w:val="Normal"/>
    <w:rsid w:val="008F208F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Normal"/>
    <w:rsid w:val="008F208F"/>
  </w:style>
  <w:style w:type="paragraph" w:customStyle="1" w:styleId="Sectiontitle">
    <w:name w:val="Section_title"/>
    <w:basedOn w:val="Annextitle"/>
    <w:next w:val="Normalaftertitle0"/>
    <w:rsid w:val="008F208F"/>
  </w:style>
  <w:style w:type="paragraph" w:customStyle="1" w:styleId="Source">
    <w:name w:val="Source"/>
    <w:basedOn w:val="Normal"/>
    <w:next w:val="Normal"/>
    <w:rsid w:val="008F208F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8F208F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rsid w:val="008F208F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8F208F"/>
    <w:rPr>
      <w:sz w:val="20"/>
    </w:rPr>
  </w:style>
  <w:style w:type="paragraph" w:customStyle="1" w:styleId="TableNo">
    <w:name w:val="Table_No"/>
    <w:basedOn w:val="Normal"/>
    <w:next w:val="Normal"/>
    <w:rsid w:val="008F208F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rsid w:val="008F20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rsid w:val="008F208F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rsid w:val="008F20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8F20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8F20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8F208F"/>
    <w:rPr>
      <w:b/>
    </w:rPr>
  </w:style>
  <w:style w:type="paragraph" w:customStyle="1" w:styleId="toc0">
    <w:name w:val="toc 0"/>
    <w:basedOn w:val="Normal"/>
    <w:next w:val="TOC1"/>
    <w:rsid w:val="008F208F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8F20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8F208F"/>
    <w:pPr>
      <w:spacing w:before="120"/>
    </w:pPr>
  </w:style>
  <w:style w:type="paragraph" w:styleId="TOC3">
    <w:name w:val="toc 3"/>
    <w:basedOn w:val="TOC2"/>
    <w:rsid w:val="008F208F"/>
  </w:style>
  <w:style w:type="paragraph" w:styleId="TOC4">
    <w:name w:val="toc 4"/>
    <w:basedOn w:val="TOC3"/>
    <w:rsid w:val="008F208F"/>
  </w:style>
  <w:style w:type="paragraph" w:styleId="TOC5">
    <w:name w:val="toc 5"/>
    <w:basedOn w:val="TOC4"/>
    <w:rsid w:val="008F208F"/>
  </w:style>
  <w:style w:type="paragraph" w:styleId="TOC6">
    <w:name w:val="toc 6"/>
    <w:basedOn w:val="TOC4"/>
    <w:rsid w:val="008F208F"/>
  </w:style>
  <w:style w:type="paragraph" w:styleId="TOC7">
    <w:name w:val="toc 7"/>
    <w:basedOn w:val="TOC4"/>
    <w:rsid w:val="008F208F"/>
  </w:style>
  <w:style w:type="paragraph" w:styleId="TOC8">
    <w:name w:val="toc 8"/>
    <w:basedOn w:val="TOC4"/>
    <w:rsid w:val="008F208F"/>
  </w:style>
  <w:style w:type="character" w:customStyle="1" w:styleId="Appdef">
    <w:name w:val="App_def"/>
    <w:basedOn w:val="DefaultParagraphFont"/>
    <w:rsid w:val="008F208F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8F208F"/>
  </w:style>
  <w:style w:type="character" w:customStyle="1" w:styleId="Artdef">
    <w:name w:val="Art_def"/>
    <w:basedOn w:val="DefaultParagraphFont"/>
    <w:rsid w:val="008F208F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8F208F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8F208F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8F208F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8F208F"/>
    <w:rPr>
      <w:b w:val="0"/>
      <w:i/>
    </w:rPr>
  </w:style>
  <w:style w:type="paragraph" w:customStyle="1" w:styleId="Headingi">
    <w:name w:val="Heading_i"/>
    <w:basedOn w:val="Normal"/>
    <w:next w:val="Normal"/>
    <w:qFormat/>
    <w:rsid w:val="008F208F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8F208F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Figure">
    <w:name w:val="Figure"/>
    <w:basedOn w:val="Normal"/>
    <w:next w:val="Normal"/>
    <w:rsid w:val="008F208F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Normal"/>
    <w:next w:val="Normal"/>
    <w:rsid w:val="008F208F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rsid w:val="008F208F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8F208F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8F208F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8F208F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8F208F"/>
  </w:style>
  <w:style w:type="paragraph" w:customStyle="1" w:styleId="Appendixref">
    <w:name w:val="Appendix_ref"/>
    <w:basedOn w:val="Annexref"/>
    <w:next w:val="Annextitle"/>
    <w:rsid w:val="008F208F"/>
  </w:style>
  <w:style w:type="paragraph" w:customStyle="1" w:styleId="Appendixtitle">
    <w:name w:val="Appendix_title"/>
    <w:basedOn w:val="Annextitle"/>
    <w:next w:val="Normal"/>
    <w:rsid w:val="008F208F"/>
  </w:style>
  <w:style w:type="paragraph" w:customStyle="1" w:styleId="Border">
    <w:name w:val="Border"/>
    <w:basedOn w:val="Normal"/>
    <w:rsid w:val="008F208F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NormalIndent">
    <w:name w:val="Normal Indent"/>
    <w:basedOn w:val="Normal"/>
    <w:rsid w:val="008F208F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8F208F"/>
    <w:pPr>
      <w:spacing w:before="280"/>
    </w:pPr>
  </w:style>
  <w:style w:type="paragraph" w:customStyle="1" w:styleId="Proposal">
    <w:name w:val="Proposal"/>
    <w:basedOn w:val="Normal"/>
    <w:next w:val="Normal"/>
    <w:rsid w:val="008F208F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rsid w:val="008F208F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8F208F"/>
    <w:rPr>
      <w:b w:val="0"/>
    </w:rPr>
  </w:style>
  <w:style w:type="paragraph" w:customStyle="1" w:styleId="TableTextS5">
    <w:name w:val="Table_TextS5"/>
    <w:basedOn w:val="Normal"/>
    <w:rsid w:val="003C697E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paragraph" w:customStyle="1" w:styleId="Agendaitem">
    <w:name w:val="Agenda_item"/>
    <w:basedOn w:val="Normal"/>
    <w:next w:val="Normal"/>
    <w:qFormat/>
    <w:rsid w:val="008F208F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ppArtNo">
    <w:name w:val="App_Art_No"/>
    <w:basedOn w:val="ArtNo"/>
    <w:qFormat/>
    <w:rsid w:val="008F208F"/>
  </w:style>
  <w:style w:type="paragraph" w:customStyle="1" w:styleId="AppArttitle">
    <w:name w:val="App_Art_title"/>
    <w:basedOn w:val="Arttitle"/>
    <w:qFormat/>
    <w:rsid w:val="008F208F"/>
  </w:style>
  <w:style w:type="paragraph" w:customStyle="1" w:styleId="ApptoAnnex">
    <w:name w:val="App_to_Annex"/>
    <w:basedOn w:val="AppendixNo"/>
    <w:next w:val="Normal"/>
    <w:qFormat/>
    <w:rsid w:val="008F208F"/>
  </w:style>
  <w:style w:type="paragraph" w:customStyle="1" w:styleId="Committee">
    <w:name w:val="Committee"/>
    <w:basedOn w:val="Normal"/>
    <w:qFormat/>
    <w:rsid w:val="008F208F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character" w:customStyle="1" w:styleId="FooterChar">
    <w:name w:val="Footer Char"/>
    <w:basedOn w:val="DefaultParagraphFont"/>
    <w:link w:val="Footer"/>
    <w:rsid w:val="008F208F"/>
    <w:rPr>
      <w:rFonts w:ascii="Times New Roman" w:hAnsi="Times New Roman"/>
      <w:caps/>
      <w:noProof/>
      <w:sz w:val="16"/>
      <w:lang w:val="en-GB" w:eastAsia="en-US"/>
    </w:rPr>
  </w:style>
  <w:style w:type="character" w:customStyle="1" w:styleId="FootnoteTextChar">
    <w:name w:val="Footnote Text Char"/>
    <w:aliases w:val="footnote text Char,ALTS FOOTNOTE Char,Footnote Text Char1 Char,Footnote Text Char Char1 Char,Footnote Text Char4 Char Char Char,Footnote Text Char1 Char1 Char1 Char Char,Footnote Text Char Char1 Char1 Char Char Char,DNV-FT Char"/>
    <w:basedOn w:val="DefaultParagraphFont"/>
    <w:link w:val="FootnoteText"/>
    <w:rsid w:val="008F208F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basedOn w:val="DefaultParagraphFont"/>
    <w:link w:val="Header"/>
    <w:rsid w:val="008F208F"/>
    <w:rPr>
      <w:rFonts w:ascii="Times New Roman" w:hAnsi="Times New Roman"/>
      <w:sz w:val="18"/>
      <w:lang w:val="en-GB" w:eastAsia="en-US"/>
    </w:rPr>
  </w:style>
  <w:style w:type="paragraph" w:customStyle="1" w:styleId="Normalend">
    <w:name w:val="Normal_end"/>
    <w:basedOn w:val="Normal"/>
    <w:next w:val="Normal"/>
    <w:qFormat/>
    <w:rsid w:val="008F208F"/>
    <w:rPr>
      <w:lang w:val="en-US"/>
    </w:rPr>
  </w:style>
  <w:style w:type="paragraph" w:customStyle="1" w:styleId="Part1">
    <w:name w:val="Part_1"/>
    <w:basedOn w:val="Section1"/>
    <w:next w:val="Section1"/>
    <w:qFormat/>
    <w:rsid w:val="008F208F"/>
  </w:style>
  <w:style w:type="paragraph" w:customStyle="1" w:styleId="Subsection1">
    <w:name w:val="Subsection_1"/>
    <w:basedOn w:val="Section1"/>
    <w:next w:val="Normalaftertitle0"/>
    <w:qFormat/>
    <w:rsid w:val="008F208F"/>
  </w:style>
  <w:style w:type="paragraph" w:customStyle="1" w:styleId="Volumetitle">
    <w:name w:val="Volume_title"/>
    <w:basedOn w:val="Normal"/>
    <w:qFormat/>
    <w:rsid w:val="008F208F"/>
    <w:pPr>
      <w:jc w:val="center"/>
    </w:pPr>
    <w:rPr>
      <w:b/>
      <w:bCs/>
      <w:sz w:val="28"/>
      <w:szCs w:val="28"/>
    </w:rPr>
  </w:style>
  <w:style w:type="paragraph" w:customStyle="1" w:styleId="Headingsplit">
    <w:name w:val="Heading_split"/>
    <w:basedOn w:val="Headingi"/>
    <w:qFormat/>
    <w:rsid w:val="008C2302"/>
    <w:rPr>
      <w:lang w:val="en-US"/>
    </w:rPr>
  </w:style>
  <w:style w:type="paragraph" w:customStyle="1" w:styleId="Normalsplit">
    <w:name w:val="Normal_split"/>
    <w:basedOn w:val="Normal"/>
    <w:qFormat/>
    <w:rsid w:val="008C2302"/>
  </w:style>
  <w:style w:type="character" w:customStyle="1" w:styleId="Provsplit">
    <w:name w:val="Prov_split"/>
    <w:basedOn w:val="DefaultParagraphFont"/>
    <w:qFormat/>
    <w:rsid w:val="008C2302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8C2302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paragraph" w:customStyle="1" w:styleId="Methodheading1">
    <w:name w:val="Method_heading1"/>
    <w:basedOn w:val="Heading1"/>
    <w:next w:val="Normal"/>
    <w:qFormat/>
    <w:rsid w:val="005B0D29"/>
  </w:style>
  <w:style w:type="paragraph" w:customStyle="1" w:styleId="Methodheading2">
    <w:name w:val="Method_heading2"/>
    <w:basedOn w:val="Heading2"/>
    <w:next w:val="Normal"/>
    <w:qFormat/>
    <w:rsid w:val="005B0D29"/>
  </w:style>
  <w:style w:type="paragraph" w:customStyle="1" w:styleId="Methodheading3">
    <w:name w:val="Method_heading3"/>
    <w:basedOn w:val="Heading3"/>
    <w:next w:val="Normal"/>
    <w:qFormat/>
    <w:rsid w:val="005B0D29"/>
  </w:style>
  <w:style w:type="paragraph" w:customStyle="1" w:styleId="Methodheading4">
    <w:name w:val="Method_heading4"/>
    <w:basedOn w:val="Heading4"/>
    <w:next w:val="Normal"/>
    <w:qFormat/>
    <w:rsid w:val="005B0D29"/>
  </w:style>
  <w:style w:type="paragraph" w:customStyle="1" w:styleId="MethodHeadingb">
    <w:name w:val="Method_Headingb"/>
    <w:basedOn w:val="Headingb"/>
    <w:qFormat/>
    <w:rsid w:val="005B0D29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</w:style>
  <w:style w:type="character" w:customStyle="1" w:styleId="TabletextChar">
    <w:name w:val="Table_text Char"/>
    <w:link w:val="Tabletext"/>
    <w:locked/>
    <w:rsid w:val="00E245FE"/>
    <w:rPr>
      <w:rFonts w:ascii="Times New Roman" w:hAnsi="Times New Roman"/>
      <w:lang w:val="en-GB" w:eastAsia="en-US"/>
    </w:rPr>
  </w:style>
  <w:style w:type="character" w:customStyle="1" w:styleId="NormalaftertitleChar">
    <w:name w:val="Normal_after_title Char"/>
    <w:basedOn w:val="DefaultParagraphFont"/>
    <w:link w:val="Normalaftertitle"/>
    <w:uiPriority w:val="99"/>
    <w:locked/>
    <w:rsid w:val="00E245FE"/>
    <w:rPr>
      <w:rFonts w:ascii="Times New Roman" w:hAnsi="Times New Roman"/>
      <w:sz w:val="24"/>
      <w:lang w:val="en-GB" w:eastAsia="en-US"/>
    </w:rPr>
  </w:style>
  <w:style w:type="character" w:styleId="Hyperlink">
    <w:name w:val="Hyperlink"/>
    <w:basedOn w:val="DefaultParagraphFont"/>
    <w:unhideWhenUsed/>
    <w:rsid w:val="00F17D3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17D3E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qFormat/>
    <w:rsid w:val="00556EFB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 w:after="120"/>
      <w:ind w:firstLine="432"/>
      <w:jc w:val="both"/>
      <w:textAlignment w:val="auto"/>
    </w:pPr>
    <w:rPr>
      <w:rFonts w:eastAsia="Calibri"/>
      <w:sz w:val="22"/>
      <w:lang w:val="en-US"/>
    </w:rPr>
  </w:style>
  <w:style w:type="character" w:customStyle="1" w:styleId="BodyTextChar">
    <w:name w:val="Body Text Char"/>
    <w:basedOn w:val="DefaultParagraphFont"/>
    <w:link w:val="BodyText"/>
    <w:rsid w:val="00556EFB"/>
    <w:rPr>
      <w:rFonts w:ascii="Times New Roman" w:eastAsia="Calibri" w:hAnsi="Times New Roman"/>
      <w:sz w:val="22"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BE7008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BE7008"/>
    <w:rPr>
      <w:rFonts w:ascii="Segoe UI" w:hAnsi="Segoe UI" w:cs="Segoe UI"/>
      <w:sz w:val="18"/>
      <w:szCs w:val="18"/>
      <w:lang w:val="en-GB" w:eastAsia="en-US"/>
    </w:rPr>
  </w:style>
  <w:style w:type="paragraph" w:styleId="CommentText">
    <w:name w:val="annotation text"/>
    <w:basedOn w:val="Normal"/>
    <w:link w:val="CommentTextChar"/>
    <w:semiHidden/>
    <w:unhideWhenUsed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Pr>
      <w:rFonts w:ascii="Times New Roman" w:hAnsi="Times New Roman"/>
      <w:lang w:val="en-GB" w:eastAsia="en-US"/>
    </w:rPr>
  </w:style>
  <w:style w:type="character" w:styleId="CommentReference">
    <w:name w:val="annotation reference"/>
    <w:basedOn w:val="DefaultParagraphFont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1.png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ladson@hwglaw.com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microsoft.com/office/2018/08/relationships/commentsExtensible" Target="commentsExtensible.xml"/><Relationship Id="rId10" Type="http://schemas.openxmlformats.org/officeDocument/2006/relationships/hyperlink" Target="mailto:acr@asri.aero" TargetMode="External"/><Relationship Id="rId4" Type="http://schemas.openxmlformats.org/officeDocument/2006/relationships/styles" Target="styles.xml"/><Relationship Id="rId9" Type="http://schemas.openxmlformats.org/officeDocument/2006/relationships/hyperlink" Target="mailto:gdb@asri.aero" TargetMode="Externa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mousin\AppData\Roaming\Microsoft\Templates\POOL%20E%20-%20ITU\PE_B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EB5E7451E56E40A946B69BEBB64F5D" ma:contentTypeVersion="0" ma:contentTypeDescription="Create a new document." ma:contentTypeScope="" ma:versionID="85e48d81b808291a93b04c46d509ff2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830f0d7a3e4e369e5c94b369ff53b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7A14CC1-3172-41A8-BC81-290C165D80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57AF536-5FF2-49AE-837E-C8DD8A6E26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2C2110F-BFDE-4372-BA08-8F1B8A8EA9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PE_BR.dotm</Template>
  <TotalTime>2</TotalTime>
  <Pages>4</Pages>
  <Words>1032</Words>
  <Characters>5883</Characters>
  <Application>Microsoft Office Word</Application>
  <DocSecurity>0</DocSecurity>
  <Lines>49</Lines>
  <Paragraphs>13</Paragraphs>
  <ScaleCrop>false</ScaleCrop>
  <Company>ITU</Company>
  <LinksUpToDate>false</LinksUpToDate>
  <CharactersWithSpaces>6902</CharactersWithSpaces>
  <SharedDoc>false</SharedDoc>
  <HLinks>
    <vt:vector size="18" baseType="variant">
      <vt:variant>
        <vt:i4>5570658</vt:i4>
      </vt:variant>
      <vt:variant>
        <vt:i4>6</vt:i4>
      </vt:variant>
      <vt:variant>
        <vt:i4>0</vt:i4>
      </vt:variant>
      <vt:variant>
        <vt:i4>5</vt:i4>
      </vt:variant>
      <vt:variant>
        <vt:lpwstr>mailto:dladson@hwglaw.com</vt:lpwstr>
      </vt:variant>
      <vt:variant>
        <vt:lpwstr/>
      </vt:variant>
      <vt:variant>
        <vt:i4>4587616</vt:i4>
      </vt:variant>
      <vt:variant>
        <vt:i4>3</vt:i4>
      </vt:variant>
      <vt:variant>
        <vt:i4>0</vt:i4>
      </vt:variant>
      <vt:variant>
        <vt:i4>5</vt:i4>
      </vt:variant>
      <vt:variant>
        <vt:lpwstr>mailto:acr@asri.aero</vt:lpwstr>
      </vt:variant>
      <vt:variant>
        <vt:lpwstr/>
      </vt:variant>
      <vt:variant>
        <vt:i4>5242983</vt:i4>
      </vt:variant>
      <vt:variant>
        <vt:i4>0</vt:i4>
      </vt:variant>
      <vt:variant>
        <vt:i4>0</vt:i4>
      </vt:variant>
      <vt:variant>
        <vt:i4>5</vt:i4>
      </vt:variant>
      <vt:variant>
        <vt:lpwstr>mailto:gdb@asri.aero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Limousin Catherine</dc:creator>
  <cp:lastModifiedBy>McGowan, Ronald J                            Collins</cp:lastModifiedBy>
  <cp:revision>3</cp:revision>
  <cp:lastPrinted>2008-02-21T14:04:00Z</cp:lastPrinted>
  <dcterms:created xsi:type="dcterms:W3CDTF">2021-03-30T17:59:00Z</dcterms:created>
  <dcterms:modified xsi:type="dcterms:W3CDTF">2021-04-05T11:57:00Z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Docdate">
    <vt:lpwstr/>
  </property>
  <property fmtid="{D5CDD505-2E9C-101B-9397-08002B2CF9AE}" pid="4" name="Docorlang">
    <vt:lpwstr/>
  </property>
  <property fmtid="{D5CDD505-2E9C-101B-9397-08002B2CF9AE}" pid="5" name="MSIP_Label_4447dd6a-a4a1-440b-a6a3-9124ef1ee017_Enabled">
    <vt:lpwstr>True</vt:lpwstr>
  </property>
  <property fmtid="{D5CDD505-2E9C-101B-9397-08002B2CF9AE}" pid="6" name="MSIP_Label_4447dd6a-a4a1-440b-a6a3-9124ef1ee017_SiteId">
    <vt:lpwstr>7a18110d-ef9b-4274-acef-e62ab0fe28ed</vt:lpwstr>
  </property>
  <property fmtid="{D5CDD505-2E9C-101B-9397-08002B2CF9AE}" pid="7" name="MSIP_Label_4447dd6a-a4a1-440b-a6a3-9124ef1ee017_Owner">
    <vt:lpwstr>10662244@adxuser.com</vt:lpwstr>
  </property>
  <property fmtid="{D5CDD505-2E9C-101B-9397-08002B2CF9AE}" pid="8" name="MSIP_Label_4447dd6a-a4a1-440b-a6a3-9124ef1ee017_SetDate">
    <vt:lpwstr>2021-03-01T18:02:59.0299946Z</vt:lpwstr>
  </property>
  <property fmtid="{D5CDD505-2E9C-101B-9397-08002B2CF9AE}" pid="9" name="MSIP_Label_4447dd6a-a4a1-440b-a6a3-9124ef1ee017_Name">
    <vt:lpwstr>NO TECH DATA</vt:lpwstr>
  </property>
  <property fmtid="{D5CDD505-2E9C-101B-9397-08002B2CF9AE}" pid="10" name="MSIP_Label_4447dd6a-a4a1-440b-a6a3-9124ef1ee017_Application">
    <vt:lpwstr>Microsoft Azure Information Protection</vt:lpwstr>
  </property>
  <property fmtid="{D5CDD505-2E9C-101B-9397-08002B2CF9AE}" pid="11" name="MSIP_Label_4447dd6a-a4a1-440b-a6a3-9124ef1ee017_ActionId">
    <vt:lpwstr>92b2d522-054e-4587-8d65-dfe39b125b3b</vt:lpwstr>
  </property>
  <property fmtid="{D5CDD505-2E9C-101B-9397-08002B2CF9AE}" pid="12" name="MSIP_Label_4447dd6a-a4a1-440b-a6a3-9124ef1ee017_Extended_MSFT_Method">
    <vt:lpwstr>Manual</vt:lpwstr>
  </property>
  <property fmtid="{D5CDD505-2E9C-101B-9397-08002B2CF9AE}" pid="13" name="Sensitivity">
    <vt:lpwstr>NO TECH DATA</vt:lpwstr>
  </property>
  <property fmtid="{D5CDD505-2E9C-101B-9397-08002B2CF9AE}" pid="14" name="ContentTypeId">
    <vt:lpwstr>0x0101006BEB5E7451E56E40A946B69BEBB64F5D</vt:lpwstr>
  </property>
</Properties>
</file>