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687"/>
        <w:tblW w:w="9889" w:type="dxa"/>
        <w:tblLayout w:type="fixed"/>
        <w:tblLook w:val="0000" w:firstRow="0" w:lastRow="0" w:firstColumn="0" w:lastColumn="0" w:noHBand="0" w:noVBand="0"/>
      </w:tblPr>
      <w:tblGrid>
        <w:gridCol w:w="9889"/>
      </w:tblGrid>
      <w:tr w:rsidR="00076C85" w:rsidRPr="00891C51" w14:paraId="2708D934" w14:textId="77777777" w:rsidTr="001B31B3">
        <w:trPr>
          <w:cantSplit/>
        </w:trPr>
        <w:tc>
          <w:tcPr>
            <w:tcW w:w="9889" w:type="dxa"/>
          </w:tcPr>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076C85" w:rsidRPr="00A02BF0" w14:paraId="1D71122C" w14:textId="77777777" w:rsidTr="001B31B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86B4386" w14:textId="77777777" w:rsidR="00076C85" w:rsidRPr="00A02BF0" w:rsidRDefault="00076C85" w:rsidP="001B31B3">
                  <w:pPr>
                    <w:pStyle w:val="TabletitleBR"/>
                    <w:keepNext w:val="0"/>
                    <w:keepLines w:val="0"/>
                    <w:tabs>
                      <w:tab w:val="center" w:pos="4680"/>
                    </w:tabs>
                    <w:suppressAutoHyphens/>
                    <w:spacing w:after="0"/>
                    <w:rPr>
                      <w:spacing w:val="-3"/>
                      <w:szCs w:val="24"/>
                    </w:rPr>
                  </w:pPr>
                  <w:r w:rsidRPr="00A02BF0">
                    <w:br w:type="page"/>
                  </w:r>
                  <w:r w:rsidRPr="00A02BF0">
                    <w:rPr>
                      <w:spacing w:val="-3"/>
                      <w:szCs w:val="24"/>
                    </w:rPr>
                    <w:t xml:space="preserve">U.S. </w:t>
                  </w:r>
                  <w:proofErr w:type="spellStart"/>
                  <w:r w:rsidRPr="00A02BF0">
                    <w:rPr>
                      <w:spacing w:val="-3"/>
                      <w:szCs w:val="24"/>
                    </w:rPr>
                    <w:t>Radiocommunications</w:t>
                  </w:r>
                  <w:proofErr w:type="spellEnd"/>
                  <w:r w:rsidRPr="00A02BF0">
                    <w:rPr>
                      <w:spacing w:val="-3"/>
                      <w:szCs w:val="24"/>
                    </w:rPr>
                    <w:t xml:space="preserve"> Sector</w:t>
                  </w:r>
                </w:p>
                <w:p w14:paraId="160A1FC2" w14:textId="77777777" w:rsidR="00076C85" w:rsidRPr="00A02BF0" w:rsidRDefault="00076C85" w:rsidP="001B31B3">
                  <w:pPr>
                    <w:pStyle w:val="TabletitleBR"/>
                    <w:rPr>
                      <w:spacing w:val="-3"/>
                      <w:szCs w:val="24"/>
                    </w:rPr>
                  </w:pPr>
                  <w:r w:rsidRPr="00A02BF0">
                    <w:rPr>
                      <w:spacing w:val="-3"/>
                      <w:szCs w:val="24"/>
                    </w:rPr>
                    <w:t>Fact Sheet</w:t>
                  </w:r>
                </w:p>
              </w:tc>
            </w:tr>
            <w:tr w:rsidR="00076C85" w:rsidRPr="00E87AE0" w14:paraId="1F27914F" w14:textId="77777777" w:rsidTr="001B31B3">
              <w:trPr>
                <w:trHeight w:val="951"/>
              </w:trPr>
              <w:tc>
                <w:tcPr>
                  <w:tcW w:w="3984" w:type="dxa"/>
                  <w:tcBorders>
                    <w:left w:val="double" w:sz="6" w:space="0" w:color="auto"/>
                  </w:tcBorders>
                </w:tcPr>
                <w:p w14:paraId="15D2DA69" w14:textId="77777777" w:rsidR="00076C85" w:rsidRPr="00A02BF0" w:rsidRDefault="00076C85" w:rsidP="001B31B3">
                  <w:pPr>
                    <w:spacing w:after="120"/>
                    <w:ind w:left="900" w:right="144" w:hanging="756"/>
                  </w:pPr>
                  <w:r w:rsidRPr="00A02BF0">
                    <w:rPr>
                      <w:b/>
                    </w:rPr>
                    <w:t>Working Party:</w:t>
                  </w:r>
                  <w:r w:rsidRPr="00A02BF0">
                    <w:t xml:space="preserve">  ITU-R WP </w:t>
                  </w:r>
                  <w:r>
                    <w:t>1A</w:t>
                  </w:r>
                </w:p>
              </w:tc>
              <w:tc>
                <w:tcPr>
                  <w:tcW w:w="5409" w:type="dxa"/>
                  <w:tcBorders>
                    <w:right w:val="double" w:sz="6" w:space="0" w:color="auto"/>
                  </w:tcBorders>
                </w:tcPr>
                <w:p w14:paraId="55119901" w14:textId="2CF3CA13" w:rsidR="00076C85" w:rsidRPr="00903E04" w:rsidRDefault="00076C85" w:rsidP="001B31B3">
                  <w:pPr>
                    <w:spacing w:after="120"/>
                    <w:ind w:left="144" w:right="144"/>
                  </w:pPr>
                  <w:r w:rsidRPr="001B04BE">
                    <w:rPr>
                      <w:b/>
                    </w:rPr>
                    <w:t>Document No:</w:t>
                  </w:r>
                  <w:r w:rsidRPr="001B04BE">
                    <w:t xml:space="preserve">  USWP1A</w:t>
                  </w:r>
                  <w:r>
                    <w:t xml:space="preserve">23_10_rev3 – PDR </w:t>
                  </w:r>
                  <w:r w:rsidRPr="001B04BE">
                    <w:t>R</w:t>
                  </w:r>
                  <w:r>
                    <w:t>e</w:t>
                  </w:r>
                  <w:r w:rsidRPr="001B04BE">
                    <w:t>p</w:t>
                  </w:r>
                  <w:r>
                    <w:t>or</w:t>
                  </w:r>
                  <w:r w:rsidRPr="001B04BE">
                    <w:t>t</w:t>
                  </w:r>
                  <w:r>
                    <w:t xml:space="preserve"> </w:t>
                  </w:r>
                  <w:r w:rsidRPr="001B04BE">
                    <w:t>SM.</w:t>
                  </w:r>
                  <w:r>
                    <w:t xml:space="preserve">2392 </w:t>
                  </w:r>
                  <w:r w:rsidRPr="0084234A">
                    <w:t>for Beam WPT on ISM Frequencies</w:t>
                  </w:r>
                </w:p>
              </w:tc>
            </w:tr>
            <w:tr w:rsidR="00076C85" w:rsidRPr="00A02BF0" w14:paraId="1CDF7B13" w14:textId="77777777" w:rsidTr="001B31B3">
              <w:trPr>
                <w:trHeight w:val="378"/>
              </w:trPr>
              <w:tc>
                <w:tcPr>
                  <w:tcW w:w="3984" w:type="dxa"/>
                  <w:tcBorders>
                    <w:left w:val="double" w:sz="6" w:space="0" w:color="auto"/>
                  </w:tcBorders>
                </w:tcPr>
                <w:p w14:paraId="4BFE4449" w14:textId="77777777" w:rsidR="00076C85" w:rsidRPr="00A02BF0" w:rsidRDefault="00076C85" w:rsidP="001B31B3">
                  <w:pPr>
                    <w:ind w:left="144" w:right="144"/>
                  </w:pPr>
                  <w:r w:rsidRPr="00A02BF0">
                    <w:rPr>
                      <w:b/>
                    </w:rPr>
                    <w:t>Ref:</w:t>
                  </w:r>
                  <w:r>
                    <w:rPr>
                      <w:b/>
                    </w:rPr>
                    <w:t xml:space="preserve"> </w:t>
                  </w:r>
                  <w:r w:rsidRPr="00830743">
                    <w:rPr>
                      <w:bCs/>
                    </w:rPr>
                    <w:t>Report on the first 2019-2023 meeting of Working Party 1A</w:t>
                  </w:r>
                  <w:r>
                    <w:rPr>
                      <w:b/>
                    </w:rPr>
                    <w:t xml:space="preserve"> – </w:t>
                  </w:r>
                  <w:hyperlink r:id="rId11" w:history="1">
                    <w:r w:rsidRPr="00765295">
                      <w:rPr>
                        <w:rStyle w:val="Hyperlink"/>
                        <w:bCs/>
                      </w:rPr>
                      <w:t>Annex 06</w:t>
                    </w:r>
                  </w:hyperlink>
                  <w:r>
                    <w:rPr>
                      <w:bCs/>
                    </w:rPr>
                    <w:t xml:space="preserve"> - </w:t>
                  </w:r>
                  <w:r w:rsidRPr="00830743">
                    <w:rPr>
                      <w:bCs/>
                    </w:rPr>
                    <w:t>Preliminary draft revision of Report ITU-R SM.2392-0 - Applications of wireless power transmission via radio frequency beam</w:t>
                  </w:r>
                </w:p>
              </w:tc>
              <w:tc>
                <w:tcPr>
                  <w:tcW w:w="5409" w:type="dxa"/>
                  <w:tcBorders>
                    <w:right w:val="double" w:sz="6" w:space="0" w:color="auto"/>
                  </w:tcBorders>
                </w:tcPr>
                <w:p w14:paraId="748E9462" w14:textId="1B6AB990" w:rsidR="00076C85" w:rsidRPr="00A02BF0" w:rsidRDefault="00076C85" w:rsidP="001B31B3">
                  <w:pPr>
                    <w:tabs>
                      <w:tab w:val="left" w:pos="162"/>
                    </w:tabs>
                    <w:ind w:left="612" w:right="144" w:hanging="468"/>
                  </w:pPr>
                  <w:r w:rsidRPr="00A02BF0">
                    <w:rPr>
                      <w:b/>
                    </w:rPr>
                    <w:t>Date:</w:t>
                  </w:r>
                  <w:r w:rsidRPr="00A02BF0">
                    <w:t xml:space="preserve">  </w:t>
                  </w:r>
                  <w:r w:rsidR="006E08E2">
                    <w:t xml:space="preserve">14 </w:t>
                  </w:r>
                  <w:r>
                    <w:t>April 2021</w:t>
                  </w:r>
                </w:p>
              </w:tc>
            </w:tr>
            <w:tr w:rsidR="00076C85" w:rsidRPr="00A02BF0" w14:paraId="2F25AF03" w14:textId="77777777" w:rsidTr="001B31B3">
              <w:trPr>
                <w:trHeight w:val="459"/>
              </w:trPr>
              <w:tc>
                <w:tcPr>
                  <w:tcW w:w="9393" w:type="dxa"/>
                  <w:gridSpan w:val="2"/>
                  <w:tcBorders>
                    <w:left w:val="double" w:sz="6" w:space="0" w:color="auto"/>
                    <w:right w:val="double" w:sz="6" w:space="0" w:color="auto"/>
                  </w:tcBorders>
                </w:tcPr>
                <w:p w14:paraId="44814AF7" w14:textId="77777777" w:rsidR="00076C85" w:rsidRPr="00E126AC" w:rsidRDefault="00076C85" w:rsidP="001B31B3">
                  <w:pPr>
                    <w:pStyle w:val="Heading2"/>
                    <w:rPr>
                      <w:b w:val="0"/>
                      <w:lang w:eastAsia="zh-CN"/>
                    </w:rPr>
                  </w:pPr>
                  <w:r>
                    <w:rPr>
                      <w:szCs w:val="24"/>
                    </w:rPr>
                    <w:t xml:space="preserve">Document Title:  </w:t>
                  </w:r>
                  <w:r w:rsidRPr="00642C8A">
                    <w:rPr>
                      <w:b w:val="0"/>
                      <w:lang w:eastAsia="zh-CN"/>
                    </w:rPr>
                    <w:t xml:space="preserve"> </w:t>
                  </w:r>
                  <w:r>
                    <w:rPr>
                      <w:b w:val="0"/>
                      <w:lang w:eastAsia="zh-CN"/>
                    </w:rPr>
                    <w:t>Revision to “</w:t>
                  </w:r>
                  <w:r w:rsidRPr="00830743">
                    <w:rPr>
                      <w:b w:val="0"/>
                      <w:lang w:eastAsia="zh-CN"/>
                    </w:rPr>
                    <w:t>Preliminary draft revision of Report ITU-R SM.2392-0 - Applications of wireless power transmission via radio frequency beam</w:t>
                  </w:r>
                  <w:r>
                    <w:rPr>
                      <w:b w:val="0"/>
                      <w:lang w:eastAsia="zh-CN"/>
                    </w:rPr>
                    <w:t>”</w:t>
                  </w:r>
                </w:p>
              </w:tc>
            </w:tr>
            <w:tr w:rsidR="00076C85" w:rsidRPr="0078706C" w14:paraId="2FB43312" w14:textId="77777777" w:rsidTr="001B31B3">
              <w:trPr>
                <w:trHeight w:val="1960"/>
              </w:trPr>
              <w:tc>
                <w:tcPr>
                  <w:tcW w:w="3984" w:type="dxa"/>
                  <w:tcBorders>
                    <w:left w:val="double" w:sz="6" w:space="0" w:color="auto"/>
                  </w:tcBorders>
                </w:tcPr>
                <w:p w14:paraId="53B7D24B" w14:textId="77777777" w:rsidR="00076C85" w:rsidRPr="00A02BF0" w:rsidRDefault="00076C85" w:rsidP="001B31B3">
                  <w:pPr>
                    <w:ind w:left="144" w:right="144"/>
                    <w:rPr>
                      <w:b/>
                    </w:rPr>
                  </w:pPr>
                  <w:r w:rsidRPr="00A02BF0">
                    <w:rPr>
                      <w:b/>
                    </w:rPr>
                    <w:t>Author(s)/Contributors(s):</w:t>
                  </w:r>
                </w:p>
                <w:p w14:paraId="4E0B56AB" w14:textId="77777777" w:rsidR="00076C85" w:rsidRDefault="00076C85" w:rsidP="001B31B3">
                  <w:pPr>
                    <w:ind w:left="144" w:right="144"/>
                    <w:rPr>
                      <w:bCs/>
                      <w:iCs/>
                    </w:rPr>
                  </w:pPr>
                  <w:r>
                    <w:rPr>
                      <w:bCs/>
                      <w:iCs/>
                    </w:rPr>
                    <w:t>Allen Yang</w:t>
                  </w:r>
                  <w:r>
                    <w:rPr>
                      <w:bCs/>
                      <w:iCs/>
                    </w:rPr>
                    <w:br/>
                    <w:t xml:space="preserve">FCC </w:t>
                  </w:r>
                </w:p>
                <w:p w14:paraId="2408CCA4" w14:textId="77777777" w:rsidR="00076C85" w:rsidRDefault="00076C85" w:rsidP="001B31B3">
                  <w:pPr>
                    <w:ind w:left="144" w:right="144"/>
                    <w:rPr>
                      <w:bCs/>
                      <w:iCs/>
                    </w:rPr>
                  </w:pPr>
                </w:p>
                <w:p w14:paraId="009F8659" w14:textId="77777777" w:rsidR="00076C85" w:rsidRPr="00A02BF0" w:rsidRDefault="00076C85" w:rsidP="001B31B3">
                  <w:pPr>
                    <w:ind w:left="144" w:right="144"/>
                    <w:rPr>
                      <w:bCs/>
                      <w:iCs/>
                    </w:rPr>
                  </w:pPr>
                  <w:r>
                    <w:rPr>
                      <w:bCs/>
                      <w:iCs/>
                    </w:rPr>
                    <w:t>Kevin Graf</w:t>
                  </w:r>
                  <w:r>
                    <w:rPr>
                      <w:bCs/>
                      <w:iCs/>
                    </w:rPr>
                    <w:br/>
                    <w:t>FCC</w:t>
                  </w:r>
                </w:p>
              </w:tc>
              <w:tc>
                <w:tcPr>
                  <w:tcW w:w="5409" w:type="dxa"/>
                  <w:tcBorders>
                    <w:right w:val="double" w:sz="6" w:space="0" w:color="auto"/>
                  </w:tcBorders>
                </w:tcPr>
                <w:p w14:paraId="02F1C4D9" w14:textId="77777777" w:rsidR="00076C85" w:rsidRPr="00D109F5" w:rsidRDefault="00076C85" w:rsidP="001B31B3">
                  <w:pPr>
                    <w:ind w:right="144"/>
                    <w:rPr>
                      <w:b/>
                      <w:bCs/>
                    </w:rPr>
                  </w:pPr>
                </w:p>
                <w:p w14:paraId="10197B5F" w14:textId="77777777" w:rsidR="00076C85" w:rsidRPr="00D109F5" w:rsidRDefault="00076C85" w:rsidP="001B31B3">
                  <w:pPr>
                    <w:ind w:right="144"/>
                    <w:rPr>
                      <w:bCs/>
                      <w:lang w:val="fr-FR"/>
                    </w:rPr>
                  </w:pPr>
                  <w:r w:rsidRPr="00D109F5">
                    <w:rPr>
                      <w:b/>
                      <w:bCs/>
                      <w:lang w:val="fr-FR"/>
                    </w:rPr>
                    <w:t>Email</w:t>
                  </w:r>
                  <w:r w:rsidRPr="00D109F5">
                    <w:rPr>
                      <w:bCs/>
                      <w:lang w:val="fr-FR"/>
                    </w:rPr>
                    <w:t xml:space="preserve">:  </w:t>
                  </w:r>
                  <w:r>
                    <w:rPr>
                      <w:bCs/>
                      <w:lang w:val="fr-FR"/>
                    </w:rPr>
                    <w:t xml:space="preserve"> Allen.Yang@fcc.gov</w:t>
                  </w:r>
                  <w:r w:rsidRPr="00D109F5">
                    <w:rPr>
                      <w:bCs/>
                      <w:lang w:val="fr-FR"/>
                    </w:rPr>
                    <w:br/>
                  </w:r>
                  <w:r w:rsidRPr="00D109F5">
                    <w:rPr>
                      <w:b/>
                      <w:bCs/>
                      <w:lang w:val="fr-FR"/>
                    </w:rPr>
                    <w:t>Phone</w:t>
                  </w:r>
                  <w:r w:rsidRPr="00D109F5">
                    <w:rPr>
                      <w:bCs/>
                      <w:lang w:val="fr-FR"/>
                    </w:rPr>
                    <w:t xml:space="preserve">:  </w:t>
                  </w:r>
                  <w:r w:rsidRPr="00D109F5">
                    <w:rPr>
                      <w:bCs/>
                      <w:lang w:val="fr-FR"/>
                    </w:rPr>
                    <w:br/>
                  </w:r>
                </w:p>
                <w:p w14:paraId="3C9EB5E0" w14:textId="77777777" w:rsidR="00076C85" w:rsidRPr="00CC3AE1" w:rsidRDefault="00076C85" w:rsidP="001B31B3">
                  <w:pPr>
                    <w:ind w:right="144"/>
                    <w:rPr>
                      <w:bCs/>
                      <w:lang w:val="fr-FR"/>
                    </w:rPr>
                  </w:pPr>
                  <w:r w:rsidRPr="00D109F5">
                    <w:rPr>
                      <w:b/>
                      <w:bCs/>
                      <w:lang w:val="fr-FR"/>
                    </w:rPr>
                    <w:t>Email</w:t>
                  </w:r>
                  <w:r w:rsidRPr="00D109F5">
                    <w:rPr>
                      <w:bCs/>
                      <w:lang w:val="fr-FR"/>
                    </w:rPr>
                    <w:t>:</w:t>
                  </w:r>
                  <w:r>
                    <w:rPr>
                      <w:bCs/>
                      <w:lang w:val="fr-FR"/>
                    </w:rPr>
                    <w:t xml:space="preserve">  Kevin.Graf@fcc.gov </w:t>
                  </w:r>
                  <w:r w:rsidRPr="00D109F5">
                    <w:rPr>
                      <w:bCs/>
                      <w:lang w:val="fr-FR"/>
                    </w:rPr>
                    <w:br/>
                  </w:r>
                  <w:r w:rsidRPr="00D109F5">
                    <w:rPr>
                      <w:b/>
                      <w:bCs/>
                      <w:lang w:val="fr-FR"/>
                    </w:rPr>
                    <w:t>Phone</w:t>
                  </w:r>
                  <w:r w:rsidRPr="00D109F5">
                    <w:rPr>
                      <w:bCs/>
                      <w:lang w:val="fr-FR"/>
                    </w:rPr>
                    <w:t xml:space="preserve">:  </w:t>
                  </w:r>
                </w:p>
              </w:tc>
            </w:tr>
            <w:tr w:rsidR="00076C85" w:rsidRPr="00A02BF0" w14:paraId="492527FD" w14:textId="77777777" w:rsidTr="001B31B3">
              <w:trPr>
                <w:trHeight w:val="541"/>
              </w:trPr>
              <w:tc>
                <w:tcPr>
                  <w:tcW w:w="9393" w:type="dxa"/>
                  <w:gridSpan w:val="2"/>
                  <w:tcBorders>
                    <w:left w:val="double" w:sz="6" w:space="0" w:color="auto"/>
                    <w:right w:val="double" w:sz="6" w:space="0" w:color="auto"/>
                  </w:tcBorders>
                </w:tcPr>
                <w:p w14:paraId="2F180FDC" w14:textId="77777777" w:rsidR="00076C85" w:rsidRPr="00A02BF0" w:rsidRDefault="00076C85" w:rsidP="001B31B3">
                  <w:pPr>
                    <w:spacing w:after="120"/>
                    <w:ind w:right="144"/>
                  </w:pPr>
                  <w:r w:rsidRPr="00A02BF0">
                    <w:rPr>
                      <w:b/>
                    </w:rPr>
                    <w:t>Purpose/Objective:</w:t>
                  </w:r>
                  <w:r w:rsidRPr="00A02BF0">
                    <w:rPr>
                      <w:bCs/>
                    </w:rPr>
                    <w:t xml:space="preserve"> </w:t>
                  </w:r>
                  <w:r>
                    <w:rPr>
                      <w:bCs/>
                    </w:rPr>
                    <w:t>Proposal to improve clarity.</w:t>
                  </w:r>
                </w:p>
              </w:tc>
            </w:tr>
            <w:tr w:rsidR="00076C85" w:rsidRPr="00A02BF0" w14:paraId="7AB9AAF6" w14:textId="77777777" w:rsidTr="001B31B3">
              <w:trPr>
                <w:trHeight w:val="1380"/>
              </w:trPr>
              <w:tc>
                <w:tcPr>
                  <w:tcW w:w="9393" w:type="dxa"/>
                  <w:gridSpan w:val="2"/>
                  <w:tcBorders>
                    <w:left w:val="double" w:sz="6" w:space="0" w:color="auto"/>
                    <w:bottom w:val="single" w:sz="12" w:space="0" w:color="auto"/>
                    <w:right w:val="double" w:sz="6" w:space="0" w:color="auto"/>
                  </w:tcBorders>
                </w:tcPr>
                <w:p w14:paraId="317BF02D" w14:textId="51747303" w:rsidR="00076C85" w:rsidRPr="00E16B99" w:rsidRDefault="00076C85" w:rsidP="001B31B3">
                  <w:pPr>
                    <w:tabs>
                      <w:tab w:val="left" w:pos="794"/>
                      <w:tab w:val="left" w:pos="1191"/>
                      <w:tab w:val="left" w:pos="1588"/>
                      <w:tab w:val="left" w:pos="1985"/>
                    </w:tabs>
                    <w:suppressAutoHyphens/>
                    <w:rPr>
                      <w:bCs/>
                    </w:rPr>
                  </w:pPr>
                  <w:r w:rsidRPr="00A02BF0">
                    <w:rPr>
                      <w:b/>
                    </w:rPr>
                    <w:t>Abstract:</w:t>
                  </w:r>
                  <w:r w:rsidRPr="00A02BF0">
                    <w:rPr>
                      <w:bCs/>
                    </w:rPr>
                    <w:t xml:space="preserve">  </w:t>
                  </w:r>
                  <w:r w:rsidRPr="00991815">
                    <w:rPr>
                      <w:bCs/>
                    </w:rPr>
                    <w:t xml:space="preserve">The document uses a mix of potentially confusing terminology to distinguish between radiating (aka, over-the-air or at-a-distance) and non-radiating (aka, inductive/capacitive, directly coupled, or locally operated) WPT.  The phrase “contact-based” appears to be used to mean physical contact but could </w:t>
                  </w:r>
                  <w:r>
                    <w:rPr>
                      <w:bCs/>
                    </w:rPr>
                    <w:t xml:space="preserve">potentially </w:t>
                  </w:r>
                  <w:r w:rsidRPr="00991815">
                    <w:rPr>
                      <w:bCs/>
                    </w:rPr>
                    <w:t>be confused with electrical contact.</w:t>
                  </w:r>
                  <w:r>
                    <w:rPr>
                      <w:bCs/>
                    </w:rPr>
                    <w:t xml:space="preserve"> A list of terms to be used consistently may be helpful. Stylistic improvements may be needed. Substantive edits were tentatively agreed at the second meeting. </w:t>
                  </w:r>
                </w:p>
              </w:tc>
            </w:tr>
          </w:tbl>
          <w:p w14:paraId="3FE09D8C" w14:textId="77777777" w:rsidR="00076C85" w:rsidRPr="00891C51" w:rsidRDefault="00076C85" w:rsidP="001B31B3">
            <w:pPr>
              <w:pStyle w:val="Source"/>
              <w:rPr>
                <w:lang w:val="en-US" w:eastAsia="zh-CN"/>
              </w:rPr>
            </w:pPr>
          </w:p>
        </w:tc>
      </w:tr>
    </w:tbl>
    <w:p w14:paraId="0FB972BE" w14:textId="77777777" w:rsidR="006A2241" w:rsidRDefault="006A2241" w:rsidP="00076C85">
      <w:pPr>
        <w:rPr>
          <w:caps/>
        </w:rPr>
      </w:pPr>
    </w:p>
    <w:p w14:paraId="68809A38" w14:textId="77777777" w:rsidR="006A2241" w:rsidRDefault="006A2241">
      <w:pPr>
        <w:tabs>
          <w:tab w:val="clear" w:pos="1134"/>
          <w:tab w:val="clear" w:pos="1871"/>
          <w:tab w:val="clear" w:pos="2268"/>
        </w:tabs>
        <w:overflowPunct/>
        <w:autoSpaceDE/>
        <w:autoSpaceDN/>
        <w:adjustRightInd/>
        <w:spacing w:before="0"/>
        <w:textAlignment w:val="auto"/>
        <w:rPr>
          <w:caps/>
        </w:rPr>
      </w:pPr>
      <w:r>
        <w:rPr>
          <w:caps/>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A2241" w14:paraId="0C44BB8C" w14:textId="77777777" w:rsidTr="006F3F1A">
        <w:trPr>
          <w:cantSplit/>
        </w:trPr>
        <w:tc>
          <w:tcPr>
            <w:tcW w:w="6487" w:type="dxa"/>
            <w:vAlign w:val="center"/>
          </w:tcPr>
          <w:p w14:paraId="2685DA16" w14:textId="77777777" w:rsidR="006A2241" w:rsidRPr="00D8032B" w:rsidRDefault="006A2241" w:rsidP="006F3F1A">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14:paraId="780C55CE" w14:textId="77777777" w:rsidR="006A2241" w:rsidRDefault="006A2241" w:rsidP="006F3F1A">
            <w:pPr>
              <w:shd w:val="solid" w:color="FFFFFF" w:fill="FFFFFF"/>
              <w:spacing w:before="0" w:line="240" w:lineRule="atLeast"/>
            </w:pPr>
            <w:r>
              <w:rPr>
                <w:noProof/>
                <w:lang w:val="en-US"/>
              </w:rPr>
              <w:drawing>
                <wp:inline distT="0" distB="0" distL="0" distR="0" wp14:anchorId="258B683F" wp14:editId="702AFAAC">
                  <wp:extent cx="765175" cy="765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6A2241" w:rsidRPr="0051782D" w14:paraId="322E6985" w14:textId="77777777" w:rsidTr="006F3F1A">
        <w:trPr>
          <w:cantSplit/>
        </w:trPr>
        <w:tc>
          <w:tcPr>
            <w:tcW w:w="6487" w:type="dxa"/>
            <w:tcBorders>
              <w:bottom w:val="single" w:sz="12" w:space="0" w:color="auto"/>
            </w:tcBorders>
          </w:tcPr>
          <w:p w14:paraId="43DB9924" w14:textId="77777777" w:rsidR="006A2241" w:rsidRPr="00163271" w:rsidRDefault="006A2241" w:rsidP="006F3F1A">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A8EC528" w14:textId="77777777" w:rsidR="006A2241" w:rsidRPr="0051782D" w:rsidRDefault="006A2241" w:rsidP="006F3F1A">
            <w:pPr>
              <w:shd w:val="solid" w:color="FFFFFF" w:fill="FFFFFF"/>
              <w:spacing w:before="0" w:after="48" w:line="240" w:lineRule="atLeast"/>
              <w:rPr>
                <w:sz w:val="22"/>
                <w:szCs w:val="22"/>
                <w:lang w:val="en-US"/>
              </w:rPr>
            </w:pPr>
          </w:p>
        </w:tc>
      </w:tr>
      <w:tr w:rsidR="006A2241" w:rsidRPr="00710D66" w14:paraId="674D22DC" w14:textId="77777777" w:rsidTr="006F3F1A">
        <w:trPr>
          <w:cantSplit/>
        </w:trPr>
        <w:tc>
          <w:tcPr>
            <w:tcW w:w="6487" w:type="dxa"/>
            <w:tcBorders>
              <w:top w:val="single" w:sz="12" w:space="0" w:color="auto"/>
            </w:tcBorders>
          </w:tcPr>
          <w:p w14:paraId="3992F2ED" w14:textId="77777777" w:rsidR="006A2241" w:rsidRPr="0051782D" w:rsidRDefault="006A2241" w:rsidP="006F3F1A">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57E3F3E" w14:textId="77777777" w:rsidR="006A2241" w:rsidRPr="00710D66" w:rsidRDefault="006A2241" w:rsidP="006F3F1A">
            <w:pPr>
              <w:shd w:val="solid" w:color="FFFFFF" w:fill="FFFFFF"/>
              <w:spacing w:before="0" w:after="48" w:line="240" w:lineRule="atLeast"/>
              <w:rPr>
                <w:lang w:val="en-US"/>
              </w:rPr>
            </w:pPr>
          </w:p>
        </w:tc>
      </w:tr>
      <w:tr w:rsidR="006A2241" w:rsidRPr="008614B2" w14:paraId="46E27D0B" w14:textId="77777777" w:rsidTr="006F3F1A">
        <w:trPr>
          <w:cantSplit/>
        </w:trPr>
        <w:tc>
          <w:tcPr>
            <w:tcW w:w="6487" w:type="dxa"/>
            <w:vMerge w:val="restart"/>
          </w:tcPr>
          <w:p w14:paraId="153F3CFF" w14:textId="77777777" w:rsidR="006A2241" w:rsidRDefault="006A2241" w:rsidP="006F3F1A">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 xml:space="preserve"> </w:t>
            </w:r>
            <w:r w:rsidRPr="006D656F">
              <w:rPr>
                <w:rFonts w:ascii="Verdana" w:hAnsi="Verdana"/>
                <w:sz w:val="20"/>
              </w:rPr>
              <w:t>XX May</w:t>
            </w:r>
            <w:r>
              <w:rPr>
                <w:rFonts w:ascii="Verdana" w:hAnsi="Verdana"/>
                <w:sz w:val="20"/>
              </w:rPr>
              <w:t xml:space="preserve"> </w:t>
            </w:r>
            <w:bookmarkStart w:id="0" w:name="_GoBack"/>
            <w:bookmarkEnd w:id="0"/>
            <w:r>
              <w:rPr>
                <w:rFonts w:ascii="Verdana" w:hAnsi="Verdana"/>
                <w:sz w:val="20"/>
              </w:rPr>
              <w:t>2021</w:t>
            </w:r>
          </w:p>
          <w:p w14:paraId="3613CBC5" w14:textId="43DA07A8" w:rsidR="006A2241" w:rsidRPr="00982084" w:rsidRDefault="006A2241" w:rsidP="006A2241">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Pr="006A2241">
              <w:rPr>
                <w:rFonts w:ascii="Verdana" w:hAnsi="Verdana"/>
                <w:sz w:val="20"/>
              </w:rPr>
              <w:t>REPORT ITU-R SM.2392-0</w:t>
            </w:r>
          </w:p>
        </w:tc>
        <w:tc>
          <w:tcPr>
            <w:tcW w:w="3402" w:type="dxa"/>
          </w:tcPr>
          <w:p w14:paraId="307D02D5" w14:textId="77777777" w:rsidR="006A2241" w:rsidRPr="008614B2" w:rsidRDefault="006A2241" w:rsidP="006F3F1A">
            <w:pPr>
              <w:shd w:val="solid" w:color="FFFFFF" w:fill="FFFFFF"/>
              <w:spacing w:before="0" w:line="240" w:lineRule="atLeast"/>
              <w:rPr>
                <w:rFonts w:ascii="Verdana" w:hAnsi="Verdana"/>
                <w:sz w:val="20"/>
                <w:lang w:eastAsia="zh-CN"/>
              </w:rPr>
            </w:pPr>
            <w:r>
              <w:rPr>
                <w:rFonts w:ascii="Verdana" w:hAnsi="Verdana"/>
                <w:b/>
                <w:sz w:val="20"/>
                <w:lang w:eastAsia="zh-CN"/>
              </w:rPr>
              <w:t>Document 1A/XX-E</w:t>
            </w:r>
          </w:p>
        </w:tc>
      </w:tr>
      <w:tr w:rsidR="006A2241" w:rsidRPr="008614B2" w14:paraId="478061D0" w14:textId="77777777" w:rsidTr="006F3F1A">
        <w:trPr>
          <w:cantSplit/>
        </w:trPr>
        <w:tc>
          <w:tcPr>
            <w:tcW w:w="6487" w:type="dxa"/>
            <w:vMerge/>
          </w:tcPr>
          <w:p w14:paraId="79E3FCC3" w14:textId="77777777" w:rsidR="006A2241" w:rsidRDefault="006A2241" w:rsidP="006F3F1A">
            <w:pPr>
              <w:spacing w:before="60"/>
              <w:jc w:val="center"/>
              <w:rPr>
                <w:b/>
                <w:smallCaps/>
                <w:sz w:val="32"/>
                <w:lang w:eastAsia="zh-CN"/>
              </w:rPr>
            </w:pPr>
          </w:p>
        </w:tc>
        <w:tc>
          <w:tcPr>
            <w:tcW w:w="3402" w:type="dxa"/>
          </w:tcPr>
          <w:p w14:paraId="3A64C904" w14:textId="77777777" w:rsidR="006A2241" w:rsidRPr="008614B2" w:rsidRDefault="006A2241" w:rsidP="006F3F1A">
            <w:pPr>
              <w:shd w:val="solid" w:color="FFFFFF" w:fill="FFFFFF"/>
              <w:spacing w:before="0" w:line="240" w:lineRule="atLeast"/>
              <w:rPr>
                <w:rFonts w:ascii="Verdana" w:hAnsi="Verdana"/>
                <w:sz w:val="20"/>
                <w:lang w:eastAsia="zh-CN"/>
              </w:rPr>
            </w:pPr>
            <w:r w:rsidRPr="006D656F">
              <w:rPr>
                <w:rFonts w:ascii="Verdana" w:hAnsi="Verdana"/>
                <w:b/>
                <w:sz w:val="20"/>
                <w:lang w:eastAsia="zh-CN"/>
              </w:rPr>
              <w:t>XX May</w:t>
            </w:r>
            <w:r>
              <w:rPr>
                <w:rFonts w:ascii="Verdana" w:hAnsi="Verdana"/>
                <w:b/>
                <w:sz w:val="20"/>
                <w:lang w:eastAsia="zh-CN"/>
              </w:rPr>
              <w:t xml:space="preserve"> 2021</w:t>
            </w:r>
          </w:p>
        </w:tc>
      </w:tr>
      <w:tr w:rsidR="006A2241" w:rsidRPr="008614B2" w14:paraId="660D303C" w14:textId="77777777" w:rsidTr="006F3F1A">
        <w:trPr>
          <w:cantSplit/>
        </w:trPr>
        <w:tc>
          <w:tcPr>
            <w:tcW w:w="6487" w:type="dxa"/>
            <w:vMerge/>
          </w:tcPr>
          <w:p w14:paraId="23354DB8" w14:textId="77777777" w:rsidR="006A2241" w:rsidRDefault="006A2241" w:rsidP="006F3F1A">
            <w:pPr>
              <w:spacing w:before="60"/>
              <w:jc w:val="center"/>
              <w:rPr>
                <w:b/>
                <w:smallCaps/>
                <w:sz w:val="32"/>
                <w:lang w:eastAsia="zh-CN"/>
              </w:rPr>
            </w:pPr>
          </w:p>
        </w:tc>
        <w:tc>
          <w:tcPr>
            <w:tcW w:w="3402" w:type="dxa"/>
          </w:tcPr>
          <w:p w14:paraId="4EF34790" w14:textId="77777777" w:rsidR="006A2241" w:rsidRPr="008614B2" w:rsidRDefault="006A2241" w:rsidP="006F3F1A">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6A2241" w:rsidRPr="00891C51" w14:paraId="2D632DBF" w14:textId="77777777" w:rsidTr="006F3F1A">
        <w:trPr>
          <w:cantSplit/>
        </w:trPr>
        <w:tc>
          <w:tcPr>
            <w:tcW w:w="9889" w:type="dxa"/>
            <w:gridSpan w:val="2"/>
          </w:tcPr>
          <w:p w14:paraId="6AA83275" w14:textId="77777777" w:rsidR="006A2241" w:rsidRDefault="006A2241" w:rsidP="006F3F1A">
            <w:pPr>
              <w:pStyle w:val="RecNo"/>
              <w:rPr>
                <w:lang w:val="en-US"/>
              </w:rPr>
            </w:pPr>
            <w:r>
              <w:rPr>
                <w:rFonts w:ascii="Helvetica" w:hAnsi="Helvetica"/>
                <w:color w:val="1D2B3E"/>
                <w:sz w:val="21"/>
                <w:szCs w:val="21"/>
              </w:rPr>
              <w:t>THIS DRAFT DOCUMENT IS NOT NECESSARILY A U.S. POSITION AND IS SUBJECT TO CHANGE</w:t>
            </w:r>
          </w:p>
          <w:p w14:paraId="51A4A3CB" w14:textId="77777777" w:rsidR="006A2241" w:rsidRDefault="006A2241" w:rsidP="006F3F1A">
            <w:pPr>
              <w:pStyle w:val="RecNo"/>
              <w:rPr>
                <w:lang w:val="en-US" w:eastAsia="ja-JP"/>
              </w:rPr>
            </w:pPr>
            <w:r w:rsidRPr="00891C51">
              <w:rPr>
                <w:lang w:val="en-US"/>
              </w:rPr>
              <w:t>United States of America</w:t>
            </w:r>
            <w:r w:rsidRPr="00891C51">
              <w:rPr>
                <w:lang w:val="en-US" w:eastAsia="ja-JP"/>
              </w:rPr>
              <w:t xml:space="preserve"> </w:t>
            </w:r>
          </w:p>
          <w:p w14:paraId="342C952A" w14:textId="77777777" w:rsidR="006A2241" w:rsidRPr="00891C51" w:rsidRDefault="006A2241" w:rsidP="006F3F1A">
            <w:pPr>
              <w:pStyle w:val="RecNo"/>
              <w:rPr>
                <w:lang w:val="en-US" w:eastAsia="zh-CN"/>
              </w:rPr>
            </w:pPr>
            <w:r w:rsidRPr="00891C51">
              <w:rPr>
                <w:lang w:val="en-US" w:eastAsia="ja-JP"/>
              </w:rPr>
              <w:t>Propose</w:t>
            </w:r>
            <w:r>
              <w:rPr>
                <w:lang w:val="en-US" w:eastAsia="ja-JP"/>
              </w:rPr>
              <w:t>d Revisions To Prel</w:t>
            </w:r>
            <w:r w:rsidRPr="009C2DF6">
              <w:rPr>
                <w:lang w:val="en-US" w:eastAsia="ja-JP"/>
              </w:rPr>
              <w:t>iminary DRaft Revision of Report ITU-R</w:t>
            </w:r>
            <w:r w:rsidRPr="009C2DF6">
              <w:rPr>
                <w:rStyle w:val="href"/>
              </w:rPr>
              <w:t xml:space="preserve"> SM.2392-0</w:t>
            </w:r>
          </w:p>
        </w:tc>
      </w:tr>
      <w:tr w:rsidR="006A2241" w:rsidRPr="00891C51" w14:paraId="0DC99D0A" w14:textId="77777777" w:rsidTr="006F3F1A">
        <w:trPr>
          <w:cantSplit/>
        </w:trPr>
        <w:tc>
          <w:tcPr>
            <w:tcW w:w="9889" w:type="dxa"/>
            <w:gridSpan w:val="2"/>
          </w:tcPr>
          <w:p w14:paraId="50DEC8C9" w14:textId="77777777" w:rsidR="006A2241" w:rsidRPr="00891C51" w:rsidRDefault="006A2241" w:rsidP="006F3F1A">
            <w:pPr>
              <w:pStyle w:val="Reptitle"/>
              <w:spacing w:after="60"/>
              <w:rPr>
                <w:lang w:val="en-US" w:eastAsia="ja-JP"/>
              </w:rPr>
            </w:pPr>
            <w:r w:rsidRPr="0072490A">
              <w:rPr>
                <w:rFonts w:eastAsia="Batang"/>
              </w:rPr>
              <w:t>Applications of wireless power transmission via radio frequency beam</w:t>
            </w:r>
          </w:p>
        </w:tc>
      </w:tr>
    </w:tbl>
    <w:p w14:paraId="0A9A5031" w14:textId="77777777" w:rsidR="006A2241" w:rsidRDefault="006A2241" w:rsidP="006A2241">
      <w:pPr>
        <w:pStyle w:val="Headingb"/>
        <w:spacing w:before="360"/>
        <w:rPr>
          <w:lang w:val="en-US"/>
        </w:rPr>
      </w:pPr>
      <w:r w:rsidRPr="00891C51">
        <w:rPr>
          <w:lang w:val="en-US"/>
        </w:rPr>
        <w:t>Background</w:t>
      </w:r>
    </w:p>
    <w:p w14:paraId="5D032D2F" w14:textId="77777777" w:rsidR="006A2241" w:rsidRDefault="006A2241" w:rsidP="006A2241">
      <w:pPr>
        <w:rPr>
          <w:lang w:val="en-US" w:eastAsia="zh-CN"/>
        </w:rPr>
      </w:pPr>
      <w:r>
        <w:rPr>
          <w:lang w:val="en-US" w:eastAsia="zh-CN"/>
        </w:rPr>
        <w:t xml:space="preserve">At the November-December 2020 meeting of Working Party 1A, this </w:t>
      </w:r>
      <w:r>
        <w:t>meeting revised and agreed to elevate the working document on Report ITU-R SM.2392-0 to a preliminary draft revision</w:t>
      </w:r>
      <w:r>
        <w:rPr>
          <w:lang w:val="en-US" w:eastAsia="zh-CN"/>
        </w:rPr>
        <w:t xml:space="preserve">. </w:t>
      </w:r>
    </w:p>
    <w:p w14:paraId="5DE9458E" w14:textId="77777777" w:rsidR="006A2241" w:rsidRPr="00996E24" w:rsidRDefault="006A2241" w:rsidP="006A2241">
      <w:pPr>
        <w:rPr>
          <w:lang w:val="en-US" w:eastAsia="zh-CN"/>
        </w:rPr>
      </w:pPr>
      <w:r>
        <w:rPr>
          <w:lang w:val="en-US" w:eastAsia="zh-CN"/>
        </w:rPr>
        <w:t>The May/June meeting is expected to consider received contributions and finalize the revision. Upon review, the US has noted that some terminology present in this revision is understood in context only to the regular participants in the work. A broader audience may not understand the usage of terminology.  Therefore terminology should be clarified so that usage in this context is not confused with usage in other documents.</w:t>
      </w:r>
    </w:p>
    <w:p w14:paraId="591E3E7D" w14:textId="77777777" w:rsidR="006A2241" w:rsidRPr="00891C51" w:rsidRDefault="006A2241" w:rsidP="006A2241">
      <w:pPr>
        <w:pStyle w:val="Headingb"/>
        <w:rPr>
          <w:lang w:val="en-US"/>
        </w:rPr>
      </w:pPr>
      <w:r w:rsidRPr="00891C51">
        <w:rPr>
          <w:lang w:val="en-US"/>
        </w:rPr>
        <w:t>Proposal</w:t>
      </w:r>
    </w:p>
    <w:p w14:paraId="78501C72" w14:textId="77777777" w:rsidR="006A2241" w:rsidRDefault="006A2241" w:rsidP="006A2241">
      <w:pPr>
        <w:rPr>
          <w:lang w:val="en-US" w:eastAsia="zh-CN"/>
        </w:rPr>
      </w:pPr>
      <w:r>
        <w:rPr>
          <w:lang w:val="en-US" w:eastAsia="zh-CN"/>
        </w:rPr>
        <w:t>The United States proposes to add editorially modify the document to remove ambiguity with respect to the usage of terms. The situation of the US is also updated. Only the sections with modifications are presented.</w:t>
      </w:r>
    </w:p>
    <w:p w14:paraId="19817576" w14:textId="5873AB54" w:rsidR="00076C85" w:rsidRDefault="00076C85" w:rsidP="00076C85">
      <w:r>
        <w:rPr>
          <w:caps/>
        </w:rPr>
        <w:br w:type="page"/>
      </w:r>
    </w:p>
    <w:p w14:paraId="00FA8994" w14:textId="77777777" w:rsidR="00076C85" w:rsidRPr="00076C85" w:rsidRDefault="00076C85" w:rsidP="009F6520">
      <w:pPr>
        <w:shd w:val="solid" w:color="FFFFFF" w:fill="FFFFFF"/>
        <w:spacing w:before="0"/>
        <w:rPr>
          <w:rFonts w:ascii="Verdana" w:hAnsi="Verdana" w:cs="Times New Roman Bold"/>
          <w:sz w:val="26"/>
          <w:szCs w:val="26"/>
          <w:rPrChange w:id="1" w:author="USA" w:date="2021-04-14T10:20:00Z">
            <w:rPr>
              <w:rFonts w:ascii="Verdana" w:hAnsi="Verdana" w:cs="Times New Roman Bold"/>
              <w:b/>
              <w:bCs/>
              <w:sz w:val="26"/>
              <w:szCs w:val="26"/>
            </w:rPr>
          </w:rPrChange>
        </w:rPr>
        <w:sectPr w:rsidR="00076C85" w:rsidRPr="00076C85" w:rsidSect="00D02712">
          <w:footerReference w:type="first" r:id="rId13"/>
          <w:pgSz w:w="11907" w:h="16834"/>
          <w:pgMar w:top="1418" w:right="1134" w:bottom="1418" w:left="1134" w:header="720" w:footer="720" w:gutter="0"/>
          <w:paperSrc w:first="15" w:other="15"/>
          <w:cols w:space="720"/>
          <w:titlePg/>
        </w:sect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24582BBD" w14:textId="77777777" w:rsidTr="00876A8A">
        <w:trPr>
          <w:cantSplit/>
        </w:trPr>
        <w:tc>
          <w:tcPr>
            <w:tcW w:w="6487" w:type="dxa"/>
            <w:vAlign w:val="center"/>
          </w:tcPr>
          <w:p w14:paraId="35E2C452" w14:textId="0964F43D"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14:paraId="57925874" w14:textId="43421539" w:rsidR="009F6520" w:rsidRDefault="00843BE9" w:rsidP="00843BE9">
            <w:pPr>
              <w:shd w:val="solid" w:color="FFFFFF" w:fill="FFFFFF"/>
              <w:spacing w:before="0" w:line="240" w:lineRule="atLeast"/>
            </w:pPr>
            <w:bookmarkStart w:id="2" w:name="ditulogo"/>
            <w:bookmarkEnd w:id="2"/>
            <w:r>
              <w:rPr>
                <w:noProof/>
                <w:lang w:val="en-US"/>
              </w:rPr>
              <w:drawing>
                <wp:inline distT="0" distB="0" distL="0" distR="0" wp14:anchorId="5934F3F0" wp14:editId="5F7F1BE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2598E133" w14:textId="77777777" w:rsidTr="00876A8A">
        <w:trPr>
          <w:cantSplit/>
        </w:trPr>
        <w:tc>
          <w:tcPr>
            <w:tcW w:w="6487" w:type="dxa"/>
            <w:tcBorders>
              <w:bottom w:val="single" w:sz="12" w:space="0" w:color="auto"/>
            </w:tcBorders>
          </w:tcPr>
          <w:p w14:paraId="6592C414"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A792BFA" w14:textId="77777777" w:rsidR="000069D4" w:rsidRPr="0051782D" w:rsidRDefault="000069D4" w:rsidP="00A5173C">
            <w:pPr>
              <w:shd w:val="solid" w:color="FFFFFF" w:fill="FFFFFF"/>
              <w:spacing w:before="0" w:after="48" w:line="240" w:lineRule="atLeast"/>
              <w:rPr>
                <w:sz w:val="22"/>
                <w:szCs w:val="22"/>
                <w:lang w:val="en-US"/>
              </w:rPr>
            </w:pPr>
          </w:p>
        </w:tc>
      </w:tr>
      <w:tr w:rsidR="000069D4" w14:paraId="05287AC5" w14:textId="77777777" w:rsidTr="00876A8A">
        <w:trPr>
          <w:cantSplit/>
        </w:trPr>
        <w:tc>
          <w:tcPr>
            <w:tcW w:w="6487" w:type="dxa"/>
            <w:tcBorders>
              <w:top w:val="single" w:sz="12" w:space="0" w:color="auto"/>
            </w:tcBorders>
          </w:tcPr>
          <w:p w14:paraId="75043106"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CD9A8AB" w14:textId="77777777" w:rsidR="000069D4" w:rsidRPr="00710D66" w:rsidRDefault="000069D4" w:rsidP="00A5173C">
            <w:pPr>
              <w:shd w:val="solid" w:color="FFFFFF" w:fill="FFFFFF"/>
              <w:spacing w:before="0" w:after="48" w:line="240" w:lineRule="atLeast"/>
              <w:rPr>
                <w:lang w:val="en-US"/>
              </w:rPr>
            </w:pPr>
          </w:p>
        </w:tc>
      </w:tr>
      <w:tr w:rsidR="00BD606F" w:rsidRPr="004C3C3D" w14:paraId="7EA3E203" w14:textId="77777777" w:rsidTr="00876A8A">
        <w:trPr>
          <w:cantSplit/>
        </w:trPr>
        <w:tc>
          <w:tcPr>
            <w:tcW w:w="6487" w:type="dxa"/>
            <w:vMerge w:val="restart"/>
          </w:tcPr>
          <w:p w14:paraId="7CFA9873" w14:textId="6500C58D" w:rsidR="00BD606F" w:rsidRPr="00AD464A" w:rsidRDefault="00BD606F" w:rsidP="00BD606F">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3" w:name="recibido"/>
            <w:bookmarkStart w:id="4" w:name="dnum" w:colFirst="1" w:colLast="1"/>
            <w:bookmarkEnd w:id="3"/>
            <w:r w:rsidRPr="00074B66">
              <w:rPr>
                <w:rFonts w:ascii="Verdana" w:hAnsi="Verdana"/>
                <w:sz w:val="20"/>
                <w:lang w:val="fr-FR"/>
              </w:rPr>
              <w:t>Source:</w:t>
            </w:r>
            <w:r w:rsidRPr="00074B66">
              <w:rPr>
                <w:rFonts w:ascii="Verdana" w:hAnsi="Verdana"/>
                <w:sz w:val="20"/>
                <w:lang w:val="fr-FR"/>
              </w:rPr>
              <w:tab/>
            </w:r>
            <w:r w:rsidRPr="00A816E0">
              <w:rPr>
                <w:rFonts w:ascii="Verdana" w:hAnsi="Verdana"/>
                <w:sz w:val="20"/>
                <w:lang w:val="fr-FR"/>
              </w:rPr>
              <w:t>Document 1A/TEMP/</w:t>
            </w:r>
            <w:r>
              <w:rPr>
                <w:rFonts w:ascii="Verdana" w:hAnsi="Verdana"/>
                <w:sz w:val="20"/>
                <w:lang w:val="fr-FR"/>
              </w:rPr>
              <w:t>1</w:t>
            </w:r>
            <w:r w:rsidR="00D92EED">
              <w:rPr>
                <w:rFonts w:ascii="Verdana" w:hAnsi="Verdana"/>
                <w:sz w:val="20"/>
                <w:lang w:val="fr-FR"/>
              </w:rPr>
              <w:t>2</w:t>
            </w:r>
            <w:r w:rsidR="00074B66">
              <w:rPr>
                <w:rFonts w:ascii="Verdana" w:hAnsi="Verdana"/>
                <w:sz w:val="20"/>
                <w:lang w:val="fr-FR"/>
              </w:rPr>
              <w:t>(Rev.1)</w:t>
            </w:r>
            <w:r>
              <w:rPr>
                <w:rFonts w:ascii="Verdana" w:hAnsi="Verdana"/>
                <w:sz w:val="20"/>
                <w:lang w:val="fr-FR"/>
              </w:rPr>
              <w:t xml:space="preserve"> (</w:t>
            </w:r>
            <w:proofErr w:type="spellStart"/>
            <w:r>
              <w:rPr>
                <w:rFonts w:ascii="Verdana" w:hAnsi="Verdana"/>
                <w:sz w:val="20"/>
                <w:lang w:val="fr-FR"/>
              </w:rPr>
              <w:t>edited</w:t>
            </w:r>
            <w:proofErr w:type="spellEnd"/>
            <w:r>
              <w:rPr>
                <w:rFonts w:ascii="Verdana" w:hAnsi="Verdana"/>
                <w:sz w:val="20"/>
                <w:lang w:val="fr-FR"/>
              </w:rPr>
              <w:t>)</w:t>
            </w:r>
          </w:p>
        </w:tc>
        <w:tc>
          <w:tcPr>
            <w:tcW w:w="3402" w:type="dxa"/>
          </w:tcPr>
          <w:p w14:paraId="34B77F85" w14:textId="76B05955" w:rsidR="00BD606F" w:rsidRPr="004C3C3D" w:rsidRDefault="00BD606F" w:rsidP="00BD606F">
            <w:pPr>
              <w:shd w:val="solid" w:color="FFFFFF" w:fill="FFFFFF"/>
              <w:spacing w:before="0" w:line="240" w:lineRule="atLeast"/>
              <w:rPr>
                <w:rFonts w:ascii="Verdana" w:hAnsi="Verdana"/>
                <w:sz w:val="20"/>
                <w:lang w:val="es-ES" w:eastAsia="zh-CN"/>
              </w:rPr>
            </w:pPr>
            <w:r>
              <w:rPr>
                <w:rFonts w:ascii="Verdana" w:hAnsi="Verdana"/>
                <w:b/>
                <w:sz w:val="20"/>
                <w:lang w:eastAsia="zh-CN"/>
              </w:rPr>
              <w:t xml:space="preserve">Annex </w:t>
            </w:r>
            <w:r w:rsidR="00BA48B7">
              <w:rPr>
                <w:rFonts w:ascii="Verdana" w:hAnsi="Verdana"/>
                <w:b/>
                <w:sz w:val="20"/>
                <w:lang w:eastAsia="zh-CN"/>
              </w:rPr>
              <w:t>6</w:t>
            </w:r>
            <w:r>
              <w:rPr>
                <w:rFonts w:ascii="Verdana" w:hAnsi="Verdana"/>
                <w:b/>
                <w:sz w:val="20"/>
                <w:lang w:eastAsia="zh-CN"/>
              </w:rPr>
              <w:t xml:space="preserve"> to</w:t>
            </w:r>
            <w:r>
              <w:rPr>
                <w:rFonts w:ascii="Verdana" w:hAnsi="Verdana"/>
                <w:b/>
                <w:sz w:val="20"/>
                <w:lang w:eastAsia="zh-CN"/>
              </w:rPr>
              <w:br/>
            </w:r>
            <w:r w:rsidRPr="00CA2DAC">
              <w:rPr>
                <w:rFonts w:ascii="Verdana" w:hAnsi="Verdana"/>
                <w:b/>
                <w:sz w:val="20"/>
                <w:lang w:eastAsia="zh-CN"/>
              </w:rPr>
              <w:t>Document 1A/</w:t>
            </w:r>
            <w:r>
              <w:rPr>
                <w:rFonts w:ascii="Verdana" w:hAnsi="Verdana"/>
                <w:b/>
                <w:sz w:val="20"/>
                <w:lang w:eastAsia="zh-CN"/>
              </w:rPr>
              <w:t>73-E</w:t>
            </w:r>
          </w:p>
        </w:tc>
      </w:tr>
      <w:tr w:rsidR="00BD606F" w14:paraId="7EB1DAB7" w14:textId="77777777" w:rsidTr="00876A8A">
        <w:trPr>
          <w:cantSplit/>
        </w:trPr>
        <w:tc>
          <w:tcPr>
            <w:tcW w:w="6487" w:type="dxa"/>
            <w:vMerge/>
          </w:tcPr>
          <w:p w14:paraId="70227EFA" w14:textId="77777777" w:rsidR="00BD606F" w:rsidRPr="004C3C3D" w:rsidRDefault="00BD606F" w:rsidP="00BD606F">
            <w:pPr>
              <w:spacing w:before="60"/>
              <w:jc w:val="center"/>
              <w:rPr>
                <w:b/>
                <w:smallCaps/>
                <w:sz w:val="32"/>
                <w:lang w:val="es-ES" w:eastAsia="zh-CN"/>
              </w:rPr>
            </w:pPr>
            <w:bookmarkStart w:id="5" w:name="ddate" w:colFirst="1" w:colLast="1"/>
            <w:bookmarkEnd w:id="4"/>
          </w:p>
        </w:tc>
        <w:tc>
          <w:tcPr>
            <w:tcW w:w="3402" w:type="dxa"/>
          </w:tcPr>
          <w:p w14:paraId="766E409E" w14:textId="4B8F2B32" w:rsidR="00BD606F" w:rsidRPr="00843BE9" w:rsidRDefault="00764AFC" w:rsidP="00BD606F">
            <w:pPr>
              <w:shd w:val="solid" w:color="FFFFFF" w:fill="FFFFFF"/>
              <w:spacing w:before="0" w:line="240" w:lineRule="atLeast"/>
              <w:rPr>
                <w:rFonts w:ascii="Verdana" w:hAnsi="Verdana"/>
                <w:sz w:val="20"/>
                <w:lang w:eastAsia="zh-CN"/>
              </w:rPr>
            </w:pPr>
            <w:r>
              <w:rPr>
                <w:rFonts w:ascii="Verdana" w:hAnsi="Verdana"/>
                <w:b/>
                <w:sz w:val="20"/>
                <w:lang w:eastAsia="zh-CN"/>
              </w:rPr>
              <w:t>1</w:t>
            </w:r>
            <w:r w:rsidR="002D7D31">
              <w:rPr>
                <w:rFonts w:ascii="Verdana" w:hAnsi="Verdana"/>
                <w:b/>
                <w:sz w:val="20"/>
                <w:lang w:eastAsia="zh-CN"/>
              </w:rPr>
              <w:t>4</w:t>
            </w:r>
            <w:r w:rsidR="00BD606F">
              <w:rPr>
                <w:rFonts w:ascii="Verdana" w:hAnsi="Verdana"/>
                <w:b/>
                <w:sz w:val="20"/>
                <w:lang w:eastAsia="zh-CN"/>
              </w:rPr>
              <w:t xml:space="preserve"> December </w:t>
            </w:r>
            <w:r w:rsidR="00BD606F" w:rsidRPr="00CA2DAC">
              <w:rPr>
                <w:rFonts w:ascii="Verdana" w:hAnsi="Verdana"/>
                <w:b/>
                <w:sz w:val="20"/>
                <w:lang w:eastAsia="zh-CN"/>
              </w:rPr>
              <w:t>2020</w:t>
            </w:r>
          </w:p>
        </w:tc>
      </w:tr>
      <w:tr w:rsidR="00BD606F" w14:paraId="0E5F8647" w14:textId="77777777" w:rsidTr="00876A8A">
        <w:trPr>
          <w:cantSplit/>
        </w:trPr>
        <w:tc>
          <w:tcPr>
            <w:tcW w:w="6487" w:type="dxa"/>
            <w:vMerge/>
          </w:tcPr>
          <w:p w14:paraId="08209F49" w14:textId="77777777" w:rsidR="00BD606F" w:rsidRDefault="00BD606F" w:rsidP="00BD606F">
            <w:pPr>
              <w:spacing w:before="60"/>
              <w:jc w:val="center"/>
              <w:rPr>
                <w:b/>
                <w:smallCaps/>
                <w:sz w:val="32"/>
                <w:lang w:eastAsia="zh-CN"/>
              </w:rPr>
            </w:pPr>
            <w:bookmarkStart w:id="6" w:name="dorlang" w:colFirst="1" w:colLast="1"/>
            <w:bookmarkEnd w:id="5"/>
          </w:p>
        </w:tc>
        <w:tc>
          <w:tcPr>
            <w:tcW w:w="3402" w:type="dxa"/>
          </w:tcPr>
          <w:p w14:paraId="668B7049" w14:textId="4BB37648" w:rsidR="00BD606F" w:rsidRPr="00843BE9" w:rsidRDefault="00BD606F" w:rsidP="00BD606F">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BD606F" w14:paraId="30814FBA" w14:textId="77777777" w:rsidTr="00D046A7">
        <w:trPr>
          <w:cantSplit/>
        </w:trPr>
        <w:tc>
          <w:tcPr>
            <w:tcW w:w="9889" w:type="dxa"/>
            <w:gridSpan w:val="2"/>
          </w:tcPr>
          <w:p w14:paraId="01AEF889" w14:textId="0B775BF6" w:rsidR="00BD606F" w:rsidRDefault="00BD606F" w:rsidP="00BD606F">
            <w:pPr>
              <w:pStyle w:val="Source"/>
              <w:rPr>
                <w:lang w:eastAsia="zh-CN"/>
              </w:rPr>
            </w:pPr>
            <w:bookmarkStart w:id="7" w:name="dsource" w:colFirst="0" w:colLast="0"/>
            <w:bookmarkEnd w:id="6"/>
            <w:r>
              <w:rPr>
                <w:szCs w:val="28"/>
              </w:rPr>
              <w:t xml:space="preserve">Annex </w:t>
            </w:r>
            <w:r w:rsidR="00BA48B7">
              <w:rPr>
                <w:szCs w:val="28"/>
              </w:rPr>
              <w:t>6</w:t>
            </w:r>
            <w:r>
              <w:rPr>
                <w:szCs w:val="28"/>
              </w:rPr>
              <w:t xml:space="preserve"> to </w:t>
            </w:r>
            <w:r>
              <w:rPr>
                <w:lang w:eastAsia="zh-CN"/>
              </w:rPr>
              <w:t>Working Party 1A Chairman's Report</w:t>
            </w:r>
          </w:p>
        </w:tc>
      </w:tr>
      <w:tr w:rsidR="00BD606F" w14:paraId="7DE8127A" w14:textId="77777777" w:rsidTr="00D046A7">
        <w:trPr>
          <w:cantSplit/>
        </w:trPr>
        <w:tc>
          <w:tcPr>
            <w:tcW w:w="9889" w:type="dxa"/>
            <w:gridSpan w:val="2"/>
          </w:tcPr>
          <w:p w14:paraId="6BDC4FA3" w14:textId="29AD1DE9" w:rsidR="00BD606F" w:rsidRDefault="00BD606F" w:rsidP="00BD606F">
            <w:pPr>
              <w:pStyle w:val="Title1"/>
              <w:rPr>
                <w:lang w:eastAsia="zh-CN"/>
              </w:rPr>
            </w:pPr>
            <w:bookmarkStart w:id="8" w:name="drec" w:colFirst="0" w:colLast="0"/>
            <w:bookmarkEnd w:id="7"/>
            <w:r w:rsidRPr="0072490A">
              <w:t xml:space="preserve">Preliminary draft Revision of REPORT </w:t>
            </w:r>
            <w:r w:rsidRPr="0072490A">
              <w:rPr>
                <w:rStyle w:val="href"/>
              </w:rPr>
              <w:t>ITU-R SM.2392-0</w:t>
            </w:r>
          </w:p>
        </w:tc>
      </w:tr>
      <w:tr w:rsidR="00BD606F" w14:paraId="38B3F02B" w14:textId="77777777" w:rsidTr="00D046A7">
        <w:trPr>
          <w:cantSplit/>
        </w:trPr>
        <w:tc>
          <w:tcPr>
            <w:tcW w:w="9889" w:type="dxa"/>
            <w:gridSpan w:val="2"/>
          </w:tcPr>
          <w:p w14:paraId="4B19D2AC" w14:textId="6F30EBFB" w:rsidR="00BD606F" w:rsidRDefault="00BD606F" w:rsidP="00BD606F">
            <w:pPr>
              <w:pStyle w:val="Title4"/>
              <w:rPr>
                <w:lang w:eastAsia="zh-CN"/>
              </w:rPr>
            </w:pPr>
            <w:bookmarkStart w:id="9" w:name="dtitle1" w:colFirst="0" w:colLast="0"/>
            <w:bookmarkEnd w:id="8"/>
            <w:r w:rsidRPr="00843BE9">
              <w:rPr>
                <w:lang w:eastAsia="zh-CN"/>
              </w:rPr>
              <w:t>Applications of wireless power transmission via radio frequency beam</w:t>
            </w:r>
          </w:p>
        </w:tc>
      </w:tr>
    </w:tbl>
    <w:p w14:paraId="0A5F9A5A" w14:textId="6D5751FB" w:rsidR="00843BE9" w:rsidRPr="0072490A" w:rsidRDefault="004A2504" w:rsidP="00843BE9">
      <w:pPr>
        <w:overflowPunct/>
        <w:autoSpaceDE/>
        <w:autoSpaceDN/>
        <w:adjustRightInd/>
        <w:spacing w:before="0"/>
        <w:textAlignment w:val="auto"/>
        <w:rPr>
          <w:b/>
        </w:rPr>
      </w:pPr>
      <w:bookmarkStart w:id="10" w:name="dbreak"/>
      <w:bookmarkStart w:id="11" w:name="_Toc453840338"/>
      <w:bookmarkStart w:id="12" w:name="_Toc461200692"/>
      <w:bookmarkStart w:id="13" w:name="_Toc461200847"/>
      <w:bookmarkStart w:id="14" w:name="_Toc461200954"/>
      <w:bookmarkEnd w:id="9"/>
      <w:bookmarkEnd w:id="10"/>
      <w:r>
        <w:rPr>
          <w:b/>
        </w:rPr>
        <w:t>…</w:t>
      </w:r>
    </w:p>
    <w:p w14:paraId="10B12146" w14:textId="77777777" w:rsidR="00843BE9" w:rsidRPr="0072490A" w:rsidRDefault="00843BE9" w:rsidP="00843BE9">
      <w:pPr>
        <w:pStyle w:val="Heading1"/>
        <w:rPr>
          <w:rFonts w:eastAsia="Batang"/>
        </w:rPr>
      </w:pPr>
      <w:bookmarkStart w:id="15" w:name="_Toc461457397"/>
      <w:bookmarkStart w:id="16" w:name="_Toc57632472"/>
      <w:r w:rsidRPr="0072490A">
        <w:rPr>
          <w:rFonts w:eastAsia="Batang"/>
        </w:rPr>
        <w:t>1</w:t>
      </w:r>
      <w:r w:rsidRPr="0072490A">
        <w:rPr>
          <w:rFonts w:eastAsia="Batang"/>
        </w:rPr>
        <w:tab/>
        <w:t>Introduction</w:t>
      </w:r>
      <w:bookmarkEnd w:id="11"/>
      <w:bookmarkEnd w:id="12"/>
      <w:bookmarkEnd w:id="13"/>
      <w:bookmarkEnd w:id="14"/>
      <w:bookmarkEnd w:id="15"/>
      <w:bookmarkEnd w:id="16"/>
    </w:p>
    <w:p w14:paraId="76564535" w14:textId="2BCB087A" w:rsidR="00843BE9" w:rsidRPr="0072490A" w:rsidRDefault="00843BE9" w:rsidP="00843BE9">
      <w:pPr>
        <w:rPr>
          <w:lang w:eastAsia="ja-JP"/>
        </w:rPr>
      </w:pPr>
      <w:r w:rsidRPr="0072490A">
        <w:rPr>
          <w:lang w:eastAsia="ja-JP"/>
        </w:rPr>
        <w:t xml:space="preserve">Wireless power transmission (or transfer) (WPT) technology is considered as one of game changing technologies. We will be able to become free from lacking electric power when electric power will be supplied wirelessly. Power transmission by radio waves dates back to the early work of Nikola Tesla in 1899. Tesla carried out his first attempt to transmit power without wires in 1899. He used low frequency power of 150 kHz, but his attempts failed. Parallel to Tesla’s first WPT experiments, M. </w:t>
      </w:r>
      <w:proofErr w:type="spellStart"/>
      <w:r w:rsidRPr="0072490A">
        <w:rPr>
          <w:lang w:eastAsia="ja-JP"/>
        </w:rPr>
        <w:t>Hutin</w:t>
      </w:r>
      <w:proofErr w:type="spellEnd"/>
      <w:r w:rsidRPr="0072490A">
        <w:rPr>
          <w:lang w:eastAsia="ja-JP"/>
        </w:rPr>
        <w:t xml:space="preserve"> and M. Le-Blanc proposed an apparatus and method for powering an electrical vehicle (EV) inductively in 1894 using an approximately 3-kHz AC generator [HUT 94]. EVs were developed during the period of time shortly after the steam engine, approximately one hundred years ago. Both inductive WPT which is </w:t>
      </w:r>
      <w:ins w:id="17" w:author="USA" w:date="2021-04-14T09:58:00Z">
        <w:r w:rsidR="002048DB">
          <w:rPr>
            <w:lang w:eastAsia="ja-JP"/>
          </w:rPr>
          <w:t>a type of</w:t>
        </w:r>
        <w:r w:rsidR="002048DB" w:rsidRPr="0072490A" w:rsidDel="002048DB">
          <w:rPr>
            <w:lang w:eastAsia="ja-JP"/>
          </w:rPr>
          <w:t xml:space="preserve"> </w:t>
        </w:r>
      </w:ins>
      <w:del w:id="18" w:author="USA" w:date="2021-04-14T09:58:00Z">
        <w:r w:rsidRPr="0072490A" w:rsidDel="002048DB">
          <w:rPr>
            <w:lang w:eastAsia="ja-JP"/>
          </w:rPr>
          <w:delText xml:space="preserve">called </w:delText>
        </w:r>
      </w:del>
      <w:r w:rsidRPr="0072490A">
        <w:rPr>
          <w:lang w:eastAsia="ja-JP"/>
        </w:rPr>
        <w:t xml:space="preserve">‘non-beam </w:t>
      </w:r>
      <w:del w:id="19" w:author="USA" w:date="2021-04-14T09:58:00Z">
        <w:r w:rsidRPr="0072490A" w:rsidDel="002048DB">
          <w:rPr>
            <w:lang w:eastAsia="ja-JP"/>
          </w:rPr>
          <w:delText xml:space="preserve">type’ </w:delText>
        </w:r>
      </w:del>
      <w:ins w:id="20" w:author="USA" w:date="2021-04-14T09:58:00Z">
        <w:r w:rsidR="002048DB">
          <w:rPr>
            <w:lang w:eastAsia="ja-JP"/>
          </w:rPr>
          <w:t>WPT</w:t>
        </w:r>
        <w:r w:rsidR="002048DB" w:rsidRPr="0072490A">
          <w:rPr>
            <w:lang w:eastAsia="ja-JP"/>
          </w:rPr>
          <w:t xml:space="preserve"> </w:t>
        </w:r>
      </w:ins>
      <w:r w:rsidRPr="0072490A">
        <w:rPr>
          <w:lang w:eastAsia="ja-JP"/>
        </w:rPr>
        <w:t xml:space="preserve">and the WPT via radio frequency beam which is called ‘beam </w:t>
      </w:r>
      <w:del w:id="21" w:author="USA" w:date="2021-04-14T09:59:00Z">
        <w:r w:rsidRPr="0072490A" w:rsidDel="002048DB">
          <w:rPr>
            <w:lang w:eastAsia="ja-JP"/>
          </w:rPr>
          <w:delText xml:space="preserve">type’ </w:delText>
        </w:r>
      </w:del>
      <w:ins w:id="22" w:author="USA" w:date="2021-04-14T09:59:00Z">
        <w:r w:rsidR="002048DB">
          <w:rPr>
            <w:lang w:eastAsia="ja-JP"/>
          </w:rPr>
          <w:t>WPT</w:t>
        </w:r>
        <w:r w:rsidR="002048DB" w:rsidRPr="0072490A">
          <w:rPr>
            <w:lang w:eastAsia="ja-JP"/>
          </w:rPr>
          <w:t xml:space="preserve"> </w:t>
        </w:r>
      </w:ins>
      <w:r w:rsidRPr="0072490A">
        <w:rPr>
          <w:lang w:eastAsia="ja-JP"/>
        </w:rPr>
        <w:t xml:space="preserve">were started in the early 20th century. </w:t>
      </w:r>
    </w:p>
    <w:p w14:paraId="66A9E6BB" w14:textId="77777777" w:rsidR="00843BE9" w:rsidRPr="0072490A" w:rsidRDefault="00843BE9" w:rsidP="00843BE9">
      <w:pPr>
        <w:rPr>
          <w:szCs w:val="24"/>
        </w:rPr>
      </w:pPr>
      <w:r w:rsidRPr="0072490A">
        <w:rPr>
          <w:lang w:eastAsia="ja-JP"/>
        </w:rPr>
        <w:t>The present development of the WPT via radio frequency beam owes to William Brown in 1960s using microwave technology developed during the World War II. He transmitted the microwave power from a tran</w:t>
      </w:r>
      <w:r w:rsidRPr="0072490A">
        <w:rPr>
          <w:szCs w:val="24"/>
          <w:lang w:eastAsia="ja-JP"/>
        </w:rPr>
        <w:t xml:space="preserve">smitter to a receiver (point-to-point) with the overall (DC-microwave-DC) efficiency of 54% in his laboratory [BRO73]. When we use the microwave frequency, the WPT via microwave is called a microwave power transmission (MPT). A lot of the inductive WPT research projects for a wireless charging of EVs were carried out in 1980s and 1990s [SHI 14]. Commercial products of contactless cables are produced after 1900s. A turning point of the inductive WPT was in 2006, when </w:t>
      </w:r>
      <w:r w:rsidRPr="0072490A">
        <w:rPr>
          <w:szCs w:val="24"/>
        </w:rPr>
        <w:t xml:space="preserve">Massachusetts Institute of Technology (MIT) </w:t>
      </w:r>
      <w:r w:rsidRPr="0072490A">
        <w:rPr>
          <w:szCs w:val="24"/>
          <w:lang w:eastAsia="ja-JP"/>
        </w:rPr>
        <w:t xml:space="preserve">demonstrated </w:t>
      </w:r>
      <w:r w:rsidRPr="0072490A">
        <w:rPr>
          <w:szCs w:val="24"/>
        </w:rPr>
        <w:t>non-beam wireless power technology called resonance coupling WPT</w:t>
      </w:r>
      <w:r w:rsidRPr="0072490A">
        <w:rPr>
          <w:szCs w:val="24"/>
          <w:lang w:eastAsia="ja-JP"/>
        </w:rPr>
        <w:t xml:space="preserve"> </w:t>
      </w:r>
      <w:r w:rsidRPr="0072490A">
        <w:rPr>
          <w:szCs w:val="24"/>
        </w:rPr>
        <w:t xml:space="preserve">[KUR 07]. Nowadays, resonant WPT technologies are coming out to consumer market. Automotive industry looks at WPT for EV applications in </w:t>
      </w:r>
      <w:r w:rsidRPr="0072490A">
        <w:rPr>
          <w:szCs w:val="24"/>
          <w:lang w:eastAsia="ja-JP"/>
        </w:rPr>
        <w:t xml:space="preserve">near </w:t>
      </w:r>
      <w:r w:rsidRPr="0072490A">
        <w:rPr>
          <w:szCs w:val="24"/>
        </w:rPr>
        <w:t>future</w:t>
      </w:r>
      <w:r w:rsidRPr="0072490A">
        <w:rPr>
          <w:szCs w:val="24"/>
          <w:lang w:eastAsia="ja-JP"/>
        </w:rPr>
        <w:t>.</w:t>
      </w:r>
      <w:r w:rsidRPr="0072490A">
        <w:rPr>
          <w:szCs w:val="24"/>
        </w:rPr>
        <w:t xml:space="preserve"> Information about WPT using technologies other than radio frequency beam, as partial answers to the Question ITU-R 210-3/1 was published as Report ITU-R SM.2303 in 2014. After the MIT’s</w:t>
      </w:r>
      <w:r w:rsidRPr="0072490A">
        <w:rPr>
          <w:szCs w:val="24"/>
          <w:lang w:eastAsia="ja-JP"/>
        </w:rPr>
        <w:t xml:space="preserve"> demonstration</w:t>
      </w:r>
      <w:r w:rsidRPr="0072490A">
        <w:rPr>
          <w:szCs w:val="24"/>
        </w:rPr>
        <w:t xml:space="preserve">, </w:t>
      </w:r>
      <w:r w:rsidRPr="0072490A">
        <w:rPr>
          <w:szCs w:val="24"/>
          <w:lang w:eastAsia="ja-JP"/>
        </w:rPr>
        <w:t xml:space="preserve">a variety of </w:t>
      </w:r>
      <w:r w:rsidRPr="0072490A">
        <w:rPr>
          <w:szCs w:val="24"/>
        </w:rPr>
        <w:t xml:space="preserve">WPT </w:t>
      </w:r>
      <w:r w:rsidRPr="0072490A">
        <w:rPr>
          <w:szCs w:val="24"/>
          <w:lang w:eastAsia="ja-JP"/>
        </w:rPr>
        <w:t xml:space="preserve">technologies </w:t>
      </w:r>
      <w:r w:rsidRPr="0072490A">
        <w:rPr>
          <w:szCs w:val="24"/>
        </w:rPr>
        <w:t xml:space="preserve">including </w:t>
      </w:r>
      <w:r w:rsidRPr="0072490A">
        <w:rPr>
          <w:szCs w:val="24"/>
          <w:lang w:eastAsia="ja-JP"/>
        </w:rPr>
        <w:t xml:space="preserve">magnetic </w:t>
      </w:r>
      <w:r w:rsidRPr="0072490A">
        <w:rPr>
          <w:szCs w:val="24"/>
        </w:rPr>
        <w:t>inducti</w:t>
      </w:r>
      <w:r w:rsidRPr="0072490A">
        <w:rPr>
          <w:szCs w:val="24"/>
          <w:lang w:eastAsia="ja-JP"/>
        </w:rPr>
        <w:t>on</w:t>
      </w:r>
      <w:r w:rsidRPr="0072490A">
        <w:rPr>
          <w:szCs w:val="24"/>
        </w:rPr>
        <w:t xml:space="preserve">, resonance coupling, </w:t>
      </w:r>
      <w:r w:rsidRPr="0072490A">
        <w:rPr>
          <w:szCs w:val="24"/>
          <w:lang w:eastAsia="ja-JP"/>
        </w:rPr>
        <w:t xml:space="preserve">transmission </w:t>
      </w:r>
      <w:r w:rsidRPr="0072490A">
        <w:rPr>
          <w:szCs w:val="24"/>
        </w:rPr>
        <w:t xml:space="preserve">via radio frequency </w:t>
      </w:r>
      <w:r w:rsidRPr="0072490A">
        <w:rPr>
          <w:szCs w:val="24"/>
          <w:lang w:eastAsia="ja-JP"/>
        </w:rPr>
        <w:t xml:space="preserve">beam, etc. are </w:t>
      </w:r>
      <w:r w:rsidRPr="0072490A">
        <w:rPr>
          <w:szCs w:val="24"/>
        </w:rPr>
        <w:t>paid attention as game changing technolog</w:t>
      </w:r>
      <w:r w:rsidRPr="0072490A">
        <w:rPr>
          <w:szCs w:val="24"/>
          <w:lang w:eastAsia="ja-JP"/>
        </w:rPr>
        <w:t>ies</w:t>
      </w:r>
      <w:r w:rsidRPr="0072490A">
        <w:rPr>
          <w:szCs w:val="24"/>
        </w:rPr>
        <w:t xml:space="preserve">. </w:t>
      </w:r>
    </w:p>
    <w:p w14:paraId="1F05841B" w14:textId="4026BB3C" w:rsidR="00843BE9" w:rsidRPr="0072490A" w:rsidRDefault="00843BE9" w:rsidP="00843BE9">
      <w:pPr>
        <w:rPr>
          <w:lang w:eastAsia="ja-JP"/>
        </w:rPr>
      </w:pPr>
      <w:r w:rsidRPr="0072490A">
        <w:rPr>
          <w:szCs w:val="24"/>
          <w:lang w:eastAsia="ja-JP"/>
        </w:rPr>
        <w:t xml:space="preserve">This Report provides </w:t>
      </w:r>
      <w:del w:id="23" w:author="Author">
        <w:r w:rsidRPr="0072490A" w:rsidDel="0007594F">
          <w:rPr>
            <w:szCs w:val="24"/>
            <w:lang w:eastAsia="ja-JP"/>
          </w:rPr>
          <w:delText xml:space="preserve">introductory </w:delText>
        </w:r>
      </w:del>
      <w:r w:rsidRPr="0072490A">
        <w:rPr>
          <w:szCs w:val="24"/>
          <w:lang w:eastAsia="ja-JP"/>
        </w:rPr>
        <w:t xml:space="preserve">information </w:t>
      </w:r>
      <w:del w:id="24" w:author="Author">
        <w:r w:rsidRPr="0072490A" w:rsidDel="0007594F">
          <w:rPr>
            <w:szCs w:val="24"/>
            <w:lang w:eastAsia="ja-JP"/>
          </w:rPr>
          <w:delText xml:space="preserve">mainly </w:delText>
        </w:r>
      </w:del>
      <w:r w:rsidRPr="0072490A">
        <w:rPr>
          <w:szCs w:val="24"/>
          <w:lang w:eastAsia="ja-JP"/>
        </w:rPr>
        <w:t>about WPT</w:t>
      </w:r>
      <w:ins w:id="25" w:author="Author">
        <w:r w:rsidRPr="0072490A">
          <w:rPr>
            <w:szCs w:val="24"/>
            <w:lang w:eastAsia="ja-JP"/>
          </w:rPr>
          <w:t xml:space="preserve"> applications</w:t>
        </w:r>
      </w:ins>
      <w:r w:rsidRPr="0072490A">
        <w:rPr>
          <w:szCs w:val="24"/>
          <w:lang w:eastAsia="ja-JP"/>
        </w:rPr>
        <w:t xml:space="preserve"> using radio frequency beam. </w:t>
      </w:r>
      <w:ins w:id="26" w:author="USA" w:date="2021-04-14T10:01:00Z">
        <w:r w:rsidR="002048DB">
          <w:rPr>
            <w:szCs w:val="24"/>
            <w:lang w:eastAsia="ja-JP"/>
          </w:rPr>
          <w:t xml:space="preserve">The ITU Radio Assembly considers </w:t>
        </w:r>
        <w:r w:rsidR="002048DB">
          <w:t xml:space="preserve">that wireless power transmission (WPT) is defined as the transmission of power from a power source to an electrical load wirelessly using the electromagnetic field. </w:t>
        </w:r>
        <w:bookmarkStart w:id="27" w:name="_Hlk67491090"/>
        <w:r w:rsidR="002048DB">
          <w:t xml:space="preserve">The ITU Radio Assembly also considers that WPT technologies utilize various mechanisms, such as transmission via radio frequency radiated transmissions in the far field </w:t>
        </w:r>
        <w:r w:rsidR="002048DB">
          <w:lastRenderedPageBreak/>
          <w:t>(WPT beams) and near-field inductive, resonant and capacitive coupling (WPT non-beam)</w:t>
        </w:r>
      </w:ins>
      <w:bookmarkEnd w:id="27"/>
      <w:ins w:id="28" w:author="USA" w:date="2021-04-14T10:02:00Z">
        <w:r w:rsidR="00251C9A">
          <w:t>. WPT beams do not specify between directed or non-directed electromagnetic waves. Also, some antenna configurations will allow the mechanism of radiated transmission for power without regard for distance. In these cases, the use of the terms near-field and far-field are not needed.</w:t>
        </w:r>
      </w:ins>
      <w:ins w:id="29" w:author="USA" w:date="2021-04-14T10:04:00Z">
        <w:r w:rsidR="00251C9A">
          <w:t xml:space="preserve"> </w:t>
        </w:r>
      </w:ins>
      <w:ins w:id="30" w:author="USA" w:date="2021-04-14T10:05:00Z">
        <w:r w:rsidR="00251C9A">
          <w:rPr>
            <w:szCs w:val="24"/>
            <w:lang w:eastAsia="ja-JP"/>
          </w:rPr>
          <w:t xml:space="preserve">This document </w:t>
        </w:r>
      </w:ins>
      <w:del w:id="31" w:author="USA" w:date="2021-04-14T10:17:00Z">
        <w:r w:rsidRPr="0072490A" w:rsidDel="002A5606">
          <w:rPr>
            <w:szCs w:val="24"/>
            <w:lang w:eastAsia="ja-JP"/>
          </w:rPr>
          <w:delText>It </w:delText>
        </w:r>
      </w:del>
      <w:r w:rsidRPr="0072490A">
        <w:rPr>
          <w:szCs w:val="24"/>
          <w:lang w:eastAsia="ja-JP"/>
        </w:rPr>
        <w:t xml:space="preserve">also covers </w:t>
      </w:r>
      <w:ins w:id="32" w:author="Author">
        <w:del w:id="33" w:author="USA" w:date="2021-04-14T10:19:00Z">
          <w:r w:rsidRPr="0072490A" w:rsidDel="002A5606">
            <w:rPr>
              <w:szCs w:val="24"/>
              <w:lang w:eastAsia="ja-JP"/>
            </w:rPr>
            <w:delText xml:space="preserve">a </w:delText>
          </w:r>
        </w:del>
      </w:ins>
      <w:del w:id="34" w:author="USA" w:date="2021-04-14T10:06:00Z">
        <w:r w:rsidRPr="0072490A" w:rsidDel="00251C9A">
          <w:rPr>
            <w:szCs w:val="24"/>
            <w:lang w:eastAsia="ja-JP"/>
          </w:rPr>
          <w:delText xml:space="preserve">wider genre </w:delText>
        </w:r>
      </w:del>
      <w:del w:id="35" w:author="USA" w:date="2021-04-14T10:07:00Z">
        <w:r w:rsidRPr="0072490A" w:rsidDel="00251C9A">
          <w:rPr>
            <w:szCs w:val="24"/>
            <w:lang w:eastAsia="ja-JP"/>
          </w:rPr>
          <w:delText xml:space="preserve">of </w:delText>
        </w:r>
      </w:del>
      <w:r w:rsidRPr="0072490A">
        <w:rPr>
          <w:szCs w:val="24"/>
          <w:lang w:eastAsia="ja-JP"/>
        </w:rPr>
        <w:t xml:space="preserve">power transmission by </w:t>
      </w:r>
      <w:ins w:id="36" w:author="USA" w:date="2021-04-14T10:14:00Z">
        <w:r w:rsidR="002A5606">
          <w:rPr>
            <w:szCs w:val="24"/>
            <w:lang w:eastAsia="ja-JP"/>
          </w:rPr>
          <w:t>non-directed, radiated electromagnetic</w:t>
        </w:r>
      </w:ins>
      <w:del w:id="37" w:author="USA" w:date="2021-04-14T10:14:00Z">
        <w:r w:rsidRPr="0072490A" w:rsidDel="002A5606">
          <w:rPr>
            <w:szCs w:val="24"/>
            <w:lang w:eastAsia="ja-JP"/>
          </w:rPr>
          <w:delText>radio</w:delText>
        </w:r>
      </w:del>
      <w:r w:rsidRPr="0072490A">
        <w:rPr>
          <w:szCs w:val="24"/>
          <w:lang w:eastAsia="ja-JP"/>
        </w:rPr>
        <w:t xml:space="preserve"> waves</w:t>
      </w:r>
      <w:r w:rsidRPr="0072490A">
        <w:rPr>
          <w:lang w:eastAsia="ja-JP"/>
        </w:rPr>
        <w:t xml:space="preserve">, which can include non-beam </w:t>
      </w:r>
      <w:r w:rsidRPr="00C66E62">
        <w:rPr>
          <w:lang w:eastAsia="ja-JP"/>
        </w:rPr>
        <w:t>applications</w:t>
      </w:r>
      <w:ins w:id="38" w:author="Author">
        <w:r w:rsidRPr="00C66E62">
          <w:rPr>
            <w:lang w:eastAsia="ja-JP"/>
          </w:rPr>
          <w:t>, such as</w:t>
        </w:r>
      </w:ins>
      <w:del w:id="39" w:author="Author">
        <w:r w:rsidRPr="00C66E62" w:rsidDel="0025500B">
          <w:rPr>
            <w:lang w:eastAsia="ja-JP"/>
          </w:rPr>
          <w:delText xml:space="preserve"> like</w:delText>
        </w:r>
      </w:del>
      <w:r w:rsidRPr="00C66E62">
        <w:rPr>
          <w:lang w:eastAsia="ja-JP"/>
        </w:rPr>
        <w:t xml:space="preserve"> energy harvesting</w:t>
      </w:r>
      <w:ins w:id="40" w:author="Author">
        <w:r w:rsidRPr="00C66E62">
          <w:rPr>
            <w:lang w:eastAsia="ja-JP"/>
          </w:rPr>
          <w:t>,</w:t>
        </w:r>
      </w:ins>
      <w:r w:rsidRPr="00C66E62">
        <w:rPr>
          <w:lang w:eastAsia="ja-JP"/>
        </w:rPr>
        <w:t xml:space="preserve"> but does</w:t>
      </w:r>
      <w:r w:rsidRPr="0072490A">
        <w:rPr>
          <w:lang w:eastAsia="ja-JP"/>
        </w:rPr>
        <w:t xml:space="preserve"> not include magnetic induction, magnetic resonance, nor capacitive coupling technology, which are treated in the Report ITU-R SM.2303. </w:t>
      </w:r>
      <w:ins w:id="41" w:author="Author">
        <w:del w:id="42" w:author="ITU2" w:date="2020-12-09T19:54:00Z">
          <w:r w:rsidRPr="00BD606F" w:rsidDel="00BD606F">
            <w:rPr>
              <w:highlight w:val="cyan"/>
              <w:lang w:eastAsia="ja-JP"/>
              <w:rPrChange w:id="43" w:author="ITU2" w:date="2020-12-09T19:54:00Z">
                <w:rPr>
                  <w:lang w:eastAsia="ja-JP"/>
                </w:rPr>
              </w:rPrChange>
            </w:rPr>
            <w:delText>It should be noted that this Report does not address WPT applications for Electric Vehicles (WPT for EV).</w:delText>
          </w:r>
        </w:del>
      </w:ins>
    </w:p>
    <w:p w14:paraId="3B9DDF6E" w14:textId="5EED465F" w:rsidR="00843BE9" w:rsidRPr="0072490A" w:rsidRDefault="004A2504" w:rsidP="00843BE9">
      <w:pPr>
        <w:pStyle w:val="Reftext"/>
      </w:pPr>
      <w:r>
        <w:t>…</w:t>
      </w:r>
    </w:p>
    <w:p w14:paraId="32914E9C" w14:textId="77777777" w:rsidR="00843BE9" w:rsidRPr="0072490A" w:rsidRDefault="00843BE9" w:rsidP="00843BE9">
      <w:pPr>
        <w:pStyle w:val="Heading1"/>
        <w:rPr>
          <w:rFonts w:eastAsia="Batang"/>
        </w:rPr>
      </w:pPr>
      <w:bookmarkStart w:id="44" w:name="_Toc453840339"/>
      <w:bookmarkStart w:id="45" w:name="_Toc461200693"/>
      <w:bookmarkStart w:id="46" w:name="_Toc461200848"/>
      <w:bookmarkStart w:id="47" w:name="_Toc461200955"/>
      <w:bookmarkStart w:id="48" w:name="_Toc461457398"/>
      <w:bookmarkStart w:id="49" w:name="_Toc57632473"/>
      <w:r w:rsidRPr="0072490A">
        <w:rPr>
          <w:rFonts w:eastAsia="Batang"/>
        </w:rPr>
        <w:t>2</w:t>
      </w:r>
      <w:r w:rsidRPr="0072490A">
        <w:rPr>
          <w:rFonts w:eastAsia="Batang"/>
        </w:rPr>
        <w:tab/>
        <w:t>Applications developed for use of WPT technologies via radio frequency beam</w:t>
      </w:r>
      <w:bookmarkEnd w:id="44"/>
      <w:bookmarkEnd w:id="45"/>
      <w:bookmarkEnd w:id="46"/>
      <w:bookmarkEnd w:id="47"/>
      <w:bookmarkEnd w:id="48"/>
      <w:bookmarkEnd w:id="49"/>
    </w:p>
    <w:p w14:paraId="0B8193BD" w14:textId="23D832E3" w:rsidR="00843BE9" w:rsidRPr="0072490A" w:rsidRDefault="00843BE9" w:rsidP="00843BE9">
      <w:pPr>
        <w:rPr>
          <w:i/>
          <w:spacing w:val="-3"/>
          <w:lang w:eastAsia="ja-JP"/>
        </w:rPr>
      </w:pPr>
      <w:r w:rsidRPr="0072490A">
        <w:rPr>
          <w:spacing w:val="-3"/>
          <w:lang w:eastAsia="ja-JP"/>
        </w:rPr>
        <w:t xml:space="preserve">Major characteristics of the WPT via radio frequency beam </w:t>
      </w:r>
      <w:r w:rsidRPr="00C66E62">
        <w:rPr>
          <w:spacing w:val="-3"/>
          <w:lang w:eastAsia="ja-JP"/>
        </w:rPr>
        <w:t xml:space="preserve">are: 1) </w:t>
      </w:r>
      <w:ins w:id="50" w:author="USA" w:date="2021-04-14T09:55:00Z">
        <w:r w:rsidR="002048DB">
          <w:rPr>
            <w:spacing w:val="-3"/>
            <w:lang w:eastAsia="ja-JP"/>
          </w:rPr>
          <w:t xml:space="preserve">intention for </w:t>
        </w:r>
        <w:r w:rsidR="002048DB">
          <w:t>radiated transmissions without regard for distance</w:t>
        </w:r>
      </w:ins>
      <w:ins w:id="51" w:author="Author">
        <w:del w:id="52" w:author="USA" w:date="2021-04-14T09:55:00Z">
          <w:r w:rsidRPr="00C66E62" w:rsidDel="002048DB">
            <w:rPr>
              <w:spacing w:val="-3"/>
              <w:lang w:eastAsia="ja-JP"/>
            </w:rPr>
            <w:delText xml:space="preserve">short to </w:delText>
          </w:r>
        </w:del>
      </w:ins>
      <w:del w:id="53" w:author="USA" w:date="2021-04-14T09:55:00Z">
        <w:r w:rsidRPr="00C66E62" w:rsidDel="002048DB">
          <w:rPr>
            <w:spacing w:val="-3"/>
            <w:lang w:eastAsia="ja-JP"/>
          </w:rPr>
          <w:delText>long distance WPT,</w:delText>
        </w:r>
      </w:del>
      <w:ins w:id="54" w:author="Author">
        <w:del w:id="55" w:author="USA" w:date="2021-04-14T09:55:00Z">
          <w:r w:rsidRPr="00C66E62" w:rsidDel="002048DB">
            <w:delText xml:space="preserve"> </w:delText>
          </w:r>
          <w:r w:rsidRPr="00C66E62" w:rsidDel="002048DB">
            <w:rPr>
              <w:spacing w:val="-3"/>
              <w:lang w:eastAsia="ja-JP"/>
            </w:rPr>
            <w:delText>including contact-based applications</w:delText>
          </w:r>
        </w:del>
        <w:r w:rsidRPr="00C66E62">
          <w:rPr>
            <w:spacing w:val="-3"/>
            <w:lang w:eastAsia="ja-JP"/>
          </w:rPr>
          <w:t>,</w:t>
        </w:r>
      </w:ins>
      <w:r w:rsidRPr="00C66E62">
        <w:rPr>
          <w:spacing w:val="-3"/>
          <w:lang w:eastAsia="ja-JP"/>
        </w:rPr>
        <w:t xml:space="preserve"> 2) no </w:t>
      </w:r>
      <w:ins w:id="56" w:author="USA" w:date="2021-04-14T09:56:00Z">
        <w:r w:rsidR="002048DB">
          <w:rPr>
            <w:spacing w:val="-3"/>
            <w:lang w:eastAsia="ja-JP"/>
          </w:rPr>
          <w:t>intention for</w:t>
        </w:r>
        <w:r w:rsidR="002048DB" w:rsidRPr="00487C59">
          <w:t xml:space="preserve"> </w:t>
        </w:r>
        <w:r w:rsidR="002048DB">
          <w:t>inductive, resonant or capacitive coupling</w:t>
        </w:r>
      </w:ins>
      <w:del w:id="57" w:author="USA" w:date="2021-04-14T09:56:00Z">
        <w:r w:rsidRPr="00C66E62" w:rsidDel="002048DB">
          <w:rPr>
            <w:spacing w:val="-3"/>
            <w:lang w:eastAsia="ja-JP"/>
          </w:rPr>
          <w:delText>electromagnetic</w:delText>
        </w:r>
        <w:r w:rsidRPr="0072490A" w:rsidDel="002048DB">
          <w:rPr>
            <w:spacing w:val="-3"/>
            <w:lang w:eastAsia="ja-JP"/>
          </w:rPr>
          <w:delText xml:space="preserve"> coupling between a transmitting antenna and a receiving antenna, which is different from an inductively coupled WPT and a resonance coupling WPT</w:delText>
        </w:r>
      </w:del>
      <w:r w:rsidRPr="0072490A">
        <w:rPr>
          <w:spacing w:val="-3"/>
          <w:lang w:eastAsia="ja-JP"/>
        </w:rPr>
        <w:t>, and 3) various applications, e.g. weak powered sensors, high power wireless chargers, huge power transfer from power station, etc.</w:t>
      </w:r>
    </w:p>
    <w:p w14:paraId="2F57ACF9" w14:textId="6F31A4E3" w:rsidR="00843BE9" w:rsidRPr="0072490A" w:rsidRDefault="004A2504" w:rsidP="00843BE9">
      <w:pPr>
        <w:pStyle w:val="Reftext"/>
      </w:pPr>
      <w:r>
        <w:t>…</w:t>
      </w:r>
    </w:p>
    <w:p w14:paraId="5193997C" w14:textId="77777777" w:rsidR="00843BE9" w:rsidRPr="0072490A" w:rsidRDefault="00843BE9" w:rsidP="00843BE9">
      <w:pPr>
        <w:pStyle w:val="Heading2"/>
        <w:rPr>
          <w:lang w:eastAsia="ja-JP"/>
        </w:rPr>
      </w:pPr>
      <w:bookmarkStart w:id="58" w:name="_Toc453840342"/>
      <w:bookmarkStart w:id="59" w:name="_Toc461200696"/>
      <w:bookmarkStart w:id="60" w:name="_Toc461200851"/>
      <w:bookmarkStart w:id="61" w:name="_Toc461200957"/>
      <w:bookmarkStart w:id="62" w:name="_Toc461457400"/>
      <w:bookmarkStart w:id="63" w:name="_Toc57632475"/>
      <w:r w:rsidRPr="0072490A">
        <w:rPr>
          <w:lang w:eastAsia="ja-JP"/>
        </w:rPr>
        <w:t>2.2</w:t>
      </w:r>
      <w:r w:rsidRPr="0072490A">
        <w:rPr>
          <w:lang w:eastAsia="ja-JP"/>
        </w:rPr>
        <w:tab/>
        <w:t>Wireless charg</w:t>
      </w:r>
      <w:ins w:id="64" w:author="Author">
        <w:r w:rsidRPr="0072490A">
          <w:rPr>
            <w:lang w:eastAsia="ja-JP"/>
          </w:rPr>
          <w:t>ing</w:t>
        </w:r>
      </w:ins>
      <w:del w:id="65" w:author="Author">
        <w:r w:rsidRPr="0072490A" w:rsidDel="0064446E">
          <w:rPr>
            <w:lang w:eastAsia="ja-JP"/>
          </w:rPr>
          <w:delText>er</w:delText>
        </w:r>
      </w:del>
      <w:r w:rsidRPr="0072490A">
        <w:rPr>
          <w:lang w:eastAsia="ja-JP"/>
        </w:rPr>
        <w:t xml:space="preserve"> of mobile</w:t>
      </w:r>
      <w:ins w:id="66" w:author="Author">
        <w:r w:rsidRPr="0072490A">
          <w:rPr>
            <w:lang w:eastAsia="ja-JP"/>
          </w:rPr>
          <w:t>/portable</w:t>
        </w:r>
      </w:ins>
      <w:r w:rsidRPr="0072490A">
        <w:rPr>
          <w:lang w:eastAsia="ja-JP"/>
        </w:rPr>
        <w:t xml:space="preserve"> devices </w:t>
      </w:r>
      <w:del w:id="67" w:author="Author">
        <w:r w:rsidRPr="0072490A" w:rsidDel="0064446E">
          <w:rPr>
            <w:lang w:eastAsia="ja-JP"/>
          </w:rPr>
          <w:delText>(App ID: a2)</w:delText>
        </w:r>
      </w:del>
      <w:bookmarkEnd w:id="58"/>
      <w:bookmarkEnd w:id="59"/>
      <w:bookmarkEnd w:id="60"/>
      <w:bookmarkEnd w:id="61"/>
      <w:bookmarkEnd w:id="62"/>
      <w:bookmarkEnd w:id="63"/>
    </w:p>
    <w:p w14:paraId="2673F966" w14:textId="4262F2C5" w:rsidR="00843BE9" w:rsidRPr="0072490A" w:rsidRDefault="00843BE9" w:rsidP="00843BE9">
      <w:pPr>
        <w:rPr>
          <w:ins w:id="68" w:author="Author"/>
          <w:lang w:eastAsia="ja-JP"/>
        </w:rPr>
      </w:pPr>
      <w:ins w:id="69" w:author="Author">
        <w:r w:rsidRPr="0072490A">
          <w:rPr>
            <w:lang w:eastAsia="ja-JP"/>
          </w:rPr>
          <w:t xml:space="preserve">Wireless charging technologies have been in constant evolution, currently offering support for </w:t>
        </w:r>
      </w:ins>
      <w:ins w:id="70" w:author="USA" w:date="2021-04-14T09:42:00Z">
        <w:r w:rsidR="00357C46">
          <w:t>radiated transmissions without regard for distance (beam WPT)</w:t>
        </w:r>
        <w:r w:rsidR="00357C46" w:rsidRPr="0072490A">
          <w:rPr>
            <w:lang w:eastAsia="ja-JP"/>
          </w:rPr>
          <w:t xml:space="preserve">. </w:t>
        </w:r>
        <w:r w:rsidR="00357C46">
          <w:rPr>
            <w:lang w:eastAsia="ja-JP"/>
          </w:rPr>
          <w:t>Beam WPT</w:t>
        </w:r>
        <w:r w:rsidR="00357C46" w:rsidRPr="0072490A">
          <w:rPr>
            <w:lang w:eastAsia="ja-JP"/>
          </w:rPr>
          <w:t xml:space="preserve"> </w:t>
        </w:r>
      </w:ins>
      <w:ins w:id="71" w:author="Author">
        <w:del w:id="72" w:author="USA" w:date="2021-04-14T09:42:00Z">
          <w:r w:rsidRPr="0072490A" w:rsidDel="00357C46">
            <w:rPr>
              <w:lang w:eastAsia="ja-JP"/>
            </w:rPr>
            <w:delText xml:space="preserve">fast, efficient contact-based charging, as well as wireless charging over-the-air. RF-based wireless charging </w:delText>
          </w:r>
        </w:del>
        <w:r w:rsidRPr="0072490A">
          <w:rPr>
            <w:lang w:eastAsia="ja-JP"/>
          </w:rPr>
          <w:t xml:space="preserve">technology can offer substantial improvements in </w:t>
        </w:r>
        <w:del w:id="73" w:author="USA" w:date="2021-04-14T09:44:00Z">
          <w:r w:rsidRPr="0072490A" w:rsidDel="00D901A7">
            <w:rPr>
              <w:lang w:eastAsia="ja-JP"/>
            </w:rPr>
            <w:delText>contact-based charging efficiency, foreign object detection, orientation freedom, and thermal performance</w:delText>
          </w:r>
        </w:del>
      </w:ins>
      <w:ins w:id="74" w:author="USA" w:date="2021-04-14T09:44:00Z">
        <w:r w:rsidR="00D901A7">
          <w:rPr>
            <w:lang w:eastAsia="ja-JP"/>
          </w:rPr>
          <w:t>some applications as</w:t>
        </w:r>
      </w:ins>
      <w:ins w:id="75" w:author="Author">
        <w:r w:rsidRPr="0072490A">
          <w:rPr>
            <w:lang w:eastAsia="ja-JP"/>
          </w:rPr>
          <w:t xml:space="preserve"> compared to </w:t>
        </w:r>
      </w:ins>
      <w:ins w:id="76" w:author="USA" w:date="2021-04-14T09:45:00Z">
        <w:r w:rsidR="00D901A7">
          <w:t>non-beam WPT, which utilizes inductive, resonant and capacitive coupling</w:t>
        </w:r>
      </w:ins>
      <w:ins w:id="77" w:author="Author">
        <w:del w:id="78" w:author="USA" w:date="2021-04-14T09:45:00Z">
          <w:r w:rsidRPr="0072490A" w:rsidDel="00D901A7">
            <w:rPr>
              <w:lang w:eastAsia="ja-JP"/>
            </w:rPr>
            <w:delText>coil-based charging</w:delText>
          </w:r>
        </w:del>
        <w:r w:rsidRPr="0072490A">
          <w:rPr>
            <w:lang w:eastAsia="ja-JP"/>
          </w:rPr>
          <w:t xml:space="preserve"> technologies. </w:t>
        </w:r>
      </w:ins>
    </w:p>
    <w:p w14:paraId="4A337F3E" w14:textId="7DBB3736" w:rsidR="00843BE9" w:rsidRPr="0072490A" w:rsidRDefault="00843BE9" w:rsidP="00843BE9">
      <w:pPr>
        <w:rPr>
          <w:ins w:id="79" w:author="Author"/>
          <w:lang w:eastAsia="ja-JP"/>
        </w:rPr>
      </w:pPr>
      <w:ins w:id="80" w:author="Author">
        <w:del w:id="81" w:author="USA" w:date="2021-04-14T09:47:00Z">
          <w:r w:rsidRPr="0072490A" w:rsidDel="00D901A7">
            <w:rPr>
              <w:lang w:eastAsia="ja-JP"/>
            </w:rPr>
            <w:delText>The</w:delText>
          </w:r>
        </w:del>
      </w:ins>
      <w:ins w:id="82" w:author="USA" w:date="2021-04-14T09:47:00Z">
        <w:r w:rsidR="00D901A7">
          <w:rPr>
            <w:lang w:eastAsia="ja-JP"/>
          </w:rPr>
          <w:t>Beam WPT</w:t>
        </w:r>
      </w:ins>
      <w:ins w:id="83" w:author="Author">
        <w:r w:rsidRPr="0072490A">
          <w:rPr>
            <w:lang w:eastAsia="ja-JP"/>
          </w:rPr>
          <w:t xml:space="preserve"> technology can be designed and implemented into many different sized electronic devices for the home and office, as well as the medical, industrial, retail and automotive industries, and it ensures interoperability across products.  These devices include wearables, hearing aids, earbuds, Bluetooth headsets, Internet of Things (</w:t>
        </w:r>
        <w:proofErr w:type="spellStart"/>
        <w:r w:rsidRPr="0072490A">
          <w:rPr>
            <w:lang w:eastAsia="ja-JP"/>
          </w:rPr>
          <w:t>IoT</w:t>
        </w:r>
        <w:proofErr w:type="spellEnd"/>
        <w:r w:rsidRPr="0072490A">
          <w:rPr>
            <w:lang w:eastAsia="ja-JP"/>
          </w:rPr>
          <w:t>) devices, smartphones, tablets, e-book readers, keyboards, mice, remote controls, rechargeable lights, cylindrical batteries, medical devices and any other device with similar charging requirements that would otherwise need a battery or a connection to a power outlet.</w:t>
        </w:r>
      </w:ins>
    </w:p>
    <w:p w14:paraId="34A5486A" w14:textId="3AF8CF19" w:rsidR="00843BE9" w:rsidRPr="0072490A" w:rsidRDefault="00843BE9" w:rsidP="00843BE9">
      <w:pPr>
        <w:rPr>
          <w:ins w:id="84" w:author="Author"/>
          <w:lang w:eastAsia="ja-JP"/>
        </w:rPr>
      </w:pPr>
      <w:ins w:id="85" w:author="Author">
        <w:del w:id="86" w:author="USA" w:date="2021-04-14T09:48:00Z">
          <w:r w:rsidRPr="0072490A" w:rsidDel="00D901A7">
            <w:rPr>
              <w:bCs/>
              <w:lang w:eastAsia="ja-JP"/>
            </w:rPr>
            <w:delText>Wireless charging</w:delText>
          </w:r>
        </w:del>
      </w:ins>
      <w:ins w:id="87" w:author="USA" w:date="2021-04-14T09:48:00Z">
        <w:r w:rsidR="00D901A7">
          <w:rPr>
            <w:bCs/>
            <w:lang w:eastAsia="ja-JP"/>
          </w:rPr>
          <w:t>Beam WPT</w:t>
        </w:r>
      </w:ins>
      <w:ins w:id="88" w:author="Author">
        <w:r w:rsidRPr="0072490A">
          <w:rPr>
            <w:bCs/>
            <w:lang w:eastAsia="ja-JP"/>
          </w:rPr>
          <w:t xml:space="preserve"> transmitters use narrowband spectrum, typically 400 kHz or less, to transmit RF energy to its client device. The </w:t>
        </w:r>
        <w:del w:id="89" w:author="USA" w:date="2021-04-14T09:48:00Z">
          <w:r w:rsidRPr="0072490A" w:rsidDel="00D901A7">
            <w:rPr>
              <w:bCs/>
              <w:lang w:eastAsia="ja-JP"/>
            </w:rPr>
            <w:delText xml:space="preserve">contact </w:delText>
          </w:r>
        </w:del>
        <w:r w:rsidRPr="0072490A">
          <w:rPr>
            <w:bCs/>
            <w:lang w:eastAsia="ja-JP"/>
          </w:rPr>
          <w:t xml:space="preserve">transmitter is inactive until an authorized client device has been identified, authenticated, and determined to be </w:t>
        </w:r>
        <w:del w:id="90" w:author="USA" w:date="2021-04-14T09:49:00Z">
          <w:r w:rsidRPr="0072490A" w:rsidDel="00D901A7">
            <w:rPr>
              <w:bCs/>
              <w:lang w:eastAsia="ja-JP"/>
            </w:rPr>
            <w:delText>in contact with</w:delText>
          </w:r>
        </w:del>
      </w:ins>
      <w:ins w:id="91" w:author="USA" w:date="2021-04-14T09:49:00Z">
        <w:r w:rsidR="00D901A7">
          <w:rPr>
            <w:bCs/>
            <w:lang w:eastAsia="ja-JP"/>
          </w:rPr>
          <w:t>at zero distance from</w:t>
        </w:r>
      </w:ins>
      <w:ins w:id="92" w:author="Author">
        <w:r w:rsidRPr="0072490A">
          <w:rPr>
            <w:bCs/>
            <w:lang w:eastAsia="ja-JP"/>
          </w:rPr>
          <w:t xml:space="preserve"> the WPT charger pad. </w:t>
        </w:r>
        <w:del w:id="93" w:author="USA" w:date="2021-04-14T09:50:00Z">
          <w:r w:rsidRPr="0072490A" w:rsidDel="00D901A7">
            <w:rPr>
              <w:bCs/>
              <w:lang w:eastAsia="ja-JP"/>
            </w:rPr>
            <w:delText>Wireless charging</w:delText>
          </w:r>
        </w:del>
      </w:ins>
      <w:ins w:id="94" w:author="USA" w:date="2021-04-14T09:50:00Z">
        <w:r w:rsidR="00D901A7">
          <w:rPr>
            <w:bCs/>
            <w:lang w:eastAsia="ja-JP"/>
          </w:rPr>
          <w:t>Beam WPT</w:t>
        </w:r>
      </w:ins>
      <w:ins w:id="95" w:author="Author">
        <w:r w:rsidRPr="0072490A">
          <w:rPr>
            <w:bCs/>
            <w:lang w:eastAsia="ja-JP"/>
          </w:rPr>
          <w:t xml:space="preserve"> over-the-air </w:t>
        </w:r>
      </w:ins>
      <w:ins w:id="96" w:author="USA" w:date="2021-04-14T09:51:00Z">
        <w:r w:rsidR="00D901A7">
          <w:rPr>
            <w:bCs/>
            <w:lang w:eastAsia="ja-JP"/>
          </w:rPr>
          <w:t xml:space="preserve">technology </w:t>
        </w:r>
      </w:ins>
      <w:ins w:id="97" w:author="Author">
        <w:r w:rsidRPr="0072490A">
          <w:rPr>
            <w:bCs/>
            <w:lang w:eastAsia="ja-JP"/>
          </w:rPr>
          <w:t>operate in similar spectrum, and</w:t>
        </w:r>
        <w:r w:rsidRPr="0072490A">
          <w:rPr>
            <w:lang w:eastAsia="ja-JP"/>
          </w:rPr>
          <w:t xml:space="preserve"> rely on antenna arrays and beam focusing techniques to transmit RF energy to precise client device locations. Because </w:t>
        </w:r>
        <w:del w:id="98" w:author="USA" w:date="2021-04-14T09:52:00Z">
          <w:r w:rsidRPr="0072490A" w:rsidDel="00D901A7">
            <w:rPr>
              <w:lang w:eastAsia="ja-JP"/>
            </w:rPr>
            <w:delText>the</w:delText>
          </w:r>
        </w:del>
      </w:ins>
      <w:ins w:id="99" w:author="USA" w:date="2021-04-14T09:52:00Z">
        <w:r w:rsidR="00D901A7">
          <w:rPr>
            <w:lang w:eastAsia="ja-JP"/>
          </w:rPr>
          <w:t>some beam</w:t>
        </w:r>
        <w:r w:rsidR="002048DB">
          <w:rPr>
            <w:lang w:eastAsia="ja-JP"/>
          </w:rPr>
          <w:t xml:space="preserve"> WPT</w:t>
        </w:r>
      </w:ins>
      <w:ins w:id="100" w:author="Author">
        <w:r w:rsidRPr="0072490A">
          <w:rPr>
            <w:lang w:eastAsia="ja-JP"/>
          </w:rPr>
          <w:t xml:space="preserve"> power transmissions from wireless charging systems are directed to a client device, they </w:t>
        </w:r>
        <w:del w:id="101" w:author="USA" w:date="2021-04-14T09:53:00Z">
          <w:r w:rsidRPr="0072490A" w:rsidDel="002048DB">
            <w:rPr>
              <w:lang w:eastAsia="ja-JP"/>
            </w:rPr>
            <w:delText>are inherently compatible with other spectrum users</w:delText>
          </w:r>
        </w:del>
      </w:ins>
      <w:ins w:id="102" w:author="USA" w:date="2021-04-14T09:53:00Z">
        <w:r w:rsidR="002048DB">
          <w:rPr>
            <w:lang w:eastAsia="ja-JP"/>
          </w:rPr>
          <w:t>should not be viewed as an isotropic radiator</w:t>
        </w:r>
      </w:ins>
      <w:ins w:id="103" w:author="Author">
        <w:r w:rsidRPr="0072490A">
          <w:rPr>
            <w:lang w:eastAsia="ja-JP"/>
          </w:rPr>
          <w:t>, as they focus their energy on specific locations and transmit only when an authorized client is present.</w:t>
        </w:r>
      </w:ins>
    </w:p>
    <w:p w14:paraId="6B0D2F28" w14:textId="7FD40DC1" w:rsidR="00843BE9" w:rsidRPr="0072490A" w:rsidRDefault="004A2504" w:rsidP="004A2504">
      <w:pPr>
        <w:pStyle w:val="Figure"/>
        <w:jc w:val="left"/>
      </w:pPr>
      <w:r>
        <w:t>…</w:t>
      </w:r>
    </w:p>
    <w:p w14:paraId="73D70D16" w14:textId="77777777" w:rsidR="00843BE9" w:rsidRPr="0072490A" w:rsidRDefault="00843BE9" w:rsidP="00843BE9">
      <w:pPr>
        <w:pStyle w:val="Heading3"/>
        <w:rPr>
          <w:lang w:eastAsia="ja-JP"/>
        </w:rPr>
      </w:pPr>
      <w:bookmarkStart w:id="104" w:name="_Toc453840344"/>
      <w:bookmarkStart w:id="105" w:name="_Toc461200698"/>
      <w:bookmarkStart w:id="106" w:name="_Toc461200853"/>
      <w:r w:rsidRPr="0072490A">
        <w:lastRenderedPageBreak/>
        <w:t>2.</w:t>
      </w:r>
      <w:r w:rsidRPr="0072490A">
        <w:rPr>
          <w:lang w:eastAsia="ja-JP"/>
        </w:rPr>
        <w:t>2.2</w:t>
      </w:r>
      <w:r w:rsidRPr="0072490A">
        <w:tab/>
      </w:r>
      <w:r w:rsidRPr="0072490A">
        <w:rPr>
          <w:lang w:eastAsia="ja-JP"/>
        </w:rPr>
        <w:t>Situation of U.S.</w:t>
      </w:r>
      <w:bookmarkEnd w:id="104"/>
      <w:bookmarkEnd w:id="105"/>
      <w:bookmarkEnd w:id="106"/>
    </w:p>
    <w:p w14:paraId="262B73B2" w14:textId="5E545E5D" w:rsidR="004A2504" w:rsidRDefault="004A2504" w:rsidP="004A2504">
      <w:pPr>
        <w:rPr>
          <w:ins w:id="107" w:author="USA" w:date="2021-04-14T09:29:00Z"/>
          <w:lang w:eastAsia="ja-JP"/>
        </w:rPr>
      </w:pPr>
      <w:ins w:id="108" w:author="USA" w:date="2021-04-14T09:29:00Z">
        <w:r>
          <w:rPr>
            <w:lang w:eastAsia="ja-JP"/>
          </w:rPr>
          <w:t>Several U.S. companies have developed beam WPT technology similar in purpose to use cases of radiated transmissions without regard for distance technology. A U.S. based company in 2020 demonstrated a digital shelf</w:t>
        </w:r>
      </w:ins>
      <w:ins w:id="109" w:author="USA" w:date="2021-04-14T09:33:00Z">
        <w:r w:rsidR="00357C46">
          <w:rPr>
            <w:lang w:eastAsia="ja-JP"/>
          </w:rPr>
          <w:t xml:space="preserve"> </w:t>
        </w:r>
      </w:ins>
      <w:proofErr w:type="spellStart"/>
      <w:ins w:id="110" w:author="USA" w:date="2021-04-14T09:29:00Z">
        <w:r>
          <w:rPr>
            <w:lang w:eastAsia="ja-JP"/>
          </w:rPr>
          <w:t>labeling</w:t>
        </w:r>
        <w:proofErr w:type="spellEnd"/>
        <w:r>
          <w:rPr>
            <w:lang w:eastAsia="ja-JP"/>
          </w:rPr>
          <w:t xml:space="preserve"> system for retailers that requires no wires or batteries. Its technology operates at 2.4 and 5.8 GHz. It has an operating range of up to of about 10 meters and can also power smartphones, compatible smart home devices, automotive sensors and many other devices.  Other U.S. companies have technologies that operate at different frequencies. However, existing beam WPT technologies are not currently authorized by the FCC to operate at these larger distances in public settings in the U.S. Another U.S. company uses ISM mm wave frequencies. [FOW 20] Additionally, another U.S. company has demonstrated its technology, which operates in ISM and RFID frequency ranges in the 900 MHz frequency band. [DAV 18].</w:t>
        </w:r>
      </w:ins>
    </w:p>
    <w:p w14:paraId="6C022FAE" w14:textId="77777777" w:rsidR="004A2504" w:rsidRDefault="004A2504" w:rsidP="004A2504">
      <w:pPr>
        <w:rPr>
          <w:ins w:id="111" w:author="USA" w:date="2021-04-14T09:29:00Z"/>
          <w:lang w:eastAsia="ja-JP"/>
        </w:rPr>
      </w:pPr>
    </w:p>
    <w:p w14:paraId="2AEC1302" w14:textId="77777777" w:rsidR="004A2504" w:rsidRDefault="004A2504" w:rsidP="004A2504">
      <w:pPr>
        <w:rPr>
          <w:ins w:id="112" w:author="USA" w:date="2021-04-14T09:29:00Z"/>
          <w:lang w:eastAsia="ja-JP"/>
        </w:rPr>
      </w:pPr>
      <w:ins w:id="113" w:author="USA" w:date="2021-04-14T09:29:00Z">
        <w:r>
          <w:rPr>
            <w:lang w:eastAsia="ja-JP"/>
          </w:rPr>
          <w:t>[FOW 20]</w:t>
        </w:r>
        <w:r>
          <w:rPr>
            <w:lang w:eastAsia="ja-JP"/>
          </w:rPr>
          <w:tab/>
          <w:t>Fowler, Ben, Consumer Reports. https://www.consumerreports.org/emerging-technology/wireless-charging-the-next-leap-wireless-power/</w:t>
        </w:r>
      </w:ins>
    </w:p>
    <w:p w14:paraId="75F5A727" w14:textId="55997A94" w:rsidR="004A2504" w:rsidRDefault="004A2504" w:rsidP="004A2504">
      <w:pPr>
        <w:rPr>
          <w:ins w:id="114" w:author="USA" w:date="2021-04-14T09:29:00Z"/>
          <w:lang w:eastAsia="ja-JP"/>
        </w:rPr>
      </w:pPr>
      <w:ins w:id="115" w:author="USA" w:date="2021-04-14T09:29:00Z">
        <w:r>
          <w:rPr>
            <w:lang w:eastAsia="ja-JP"/>
          </w:rPr>
          <w:t>[DAV 18]</w:t>
        </w:r>
        <w:r>
          <w:rPr>
            <w:lang w:eastAsia="ja-JP"/>
          </w:rPr>
          <w:tab/>
          <w:t xml:space="preserve">Davies, Alex, </w:t>
        </w:r>
        <w:proofErr w:type="spellStart"/>
        <w:r>
          <w:rPr>
            <w:lang w:eastAsia="ja-JP"/>
          </w:rPr>
          <w:t>ReThink</w:t>
        </w:r>
        <w:proofErr w:type="spellEnd"/>
        <w:r>
          <w:rPr>
            <w:lang w:eastAsia="ja-JP"/>
          </w:rPr>
          <w:t xml:space="preserve">, </w:t>
        </w:r>
        <w:r>
          <w:rPr>
            <w:lang w:eastAsia="ja-JP"/>
          </w:rPr>
          <w:fldChar w:fldCharType="begin"/>
        </w:r>
        <w:r>
          <w:rPr>
            <w:lang w:eastAsia="ja-JP"/>
          </w:rPr>
          <w:instrText xml:space="preserve"> HYPERLINK "https://rethinkresearch.biz/articles/ces-ossia-energous-unleash-rival-long-range-wireless-charging-specs/" </w:instrText>
        </w:r>
        <w:r>
          <w:rPr>
            <w:lang w:eastAsia="ja-JP"/>
          </w:rPr>
          <w:fldChar w:fldCharType="separate"/>
        </w:r>
        <w:r w:rsidRPr="00B0603E">
          <w:rPr>
            <w:rStyle w:val="Hyperlink"/>
            <w:lang w:eastAsia="ja-JP"/>
          </w:rPr>
          <w:t>https://rethinkresearch.biz/articles/ces-ossia-energous-unleash-rival-long-range-wireless-charging-specs/</w:t>
        </w:r>
        <w:r>
          <w:rPr>
            <w:lang w:eastAsia="ja-JP"/>
          </w:rPr>
          <w:fldChar w:fldCharType="end"/>
        </w:r>
      </w:ins>
    </w:p>
    <w:p w14:paraId="1C1DF310" w14:textId="0B73D66C" w:rsidR="00843BE9" w:rsidRPr="0072490A" w:rsidDel="004A2504" w:rsidRDefault="00843BE9" w:rsidP="004A2504">
      <w:pPr>
        <w:rPr>
          <w:del w:id="116" w:author="USA" w:date="2021-04-14T09:29:00Z"/>
          <w:lang w:eastAsia="ja-JP"/>
        </w:rPr>
      </w:pPr>
      <w:del w:id="117" w:author="USA" w:date="2021-04-14T09:29:00Z">
        <w:r w:rsidRPr="0072490A" w:rsidDel="004A2504">
          <w:rPr>
            <w:lang w:eastAsia="ja-JP"/>
          </w:rPr>
          <w:delText>At the TechCrunch disrupt 2013 technology conference, a U.S. based company proposed a commercial wireless charger of a mobile phone using MPT whose frequency is the same frequency as that of WiFi [AOL 13]. It is called ‘Cota’ and can wirelessly deliver 1 W of power at a distance of 30 ft. In the conference, they showed an iPhone 5 being remotely charged from a prototype WPT system. The company claimed that the commercialized version of Cota is ready to ship in 2013</w:delText>
        </w:r>
        <w:r w:rsidRPr="0072490A" w:rsidDel="004A2504">
          <w:rPr>
            <w:lang w:eastAsia="ja-JP"/>
          </w:rPr>
          <w:noBreakHyphen/>
          <w:delText>14 and a consumer version will be ready to ship before 2015. The other U.S. company starts to produce a wireless charger of a mobile phone called ‘Wattup’ in 2015. They use two frequencies; 2.4 GHz (unlicensed) for Bluetooth low energy communication and 5.7-5.8 GHz (Unlicensed Industrial, Scientific &amp; Medical, ISM) band for power transfer.</w:delText>
        </w:r>
      </w:del>
    </w:p>
    <w:p w14:paraId="44028035" w14:textId="173D4FCF" w:rsidR="00843BE9" w:rsidRPr="0072490A" w:rsidRDefault="00843BE9" w:rsidP="00843BE9">
      <w:pPr>
        <w:pStyle w:val="Reftext"/>
      </w:pPr>
      <w:del w:id="118" w:author="USA" w:date="2021-04-14T09:29:00Z">
        <w:r w:rsidRPr="0072490A" w:rsidDel="004A2504">
          <w:delText>[AOL 13]</w:delText>
        </w:r>
        <w:r w:rsidRPr="0072490A" w:rsidDel="004A2504">
          <w:tab/>
          <w:delText xml:space="preserve">Aol Tech. </w:delText>
        </w:r>
        <w:r w:rsidR="00882E37" w:rsidDel="004A2504">
          <w:fldChar w:fldCharType="begin"/>
        </w:r>
        <w:r w:rsidR="00882E37" w:rsidDel="004A2504">
          <w:delInstrText xml:space="preserve"> HYPERLINK "http://techcrunch.com/2013/09/09/cota-by-ossia-wireless-power/" </w:delInstrText>
        </w:r>
        <w:r w:rsidR="00882E37" w:rsidDel="004A2504">
          <w:fldChar w:fldCharType="separate"/>
        </w:r>
        <w:r w:rsidRPr="0072490A" w:rsidDel="004A2504">
          <w:delText>http://techcrunch.com/2013/09/09/cota-by-ossia-wireless-power/</w:delText>
        </w:r>
        <w:r w:rsidR="00882E37" w:rsidDel="004A2504">
          <w:fldChar w:fldCharType="end"/>
        </w:r>
        <w:r w:rsidRPr="0072490A" w:rsidDel="004A2504">
          <w:delText>.</w:delText>
        </w:r>
      </w:del>
    </w:p>
    <w:p w14:paraId="0FCEF0FB" w14:textId="703259D3" w:rsidR="008B160C" w:rsidRPr="00843BE9" w:rsidRDefault="004A2504" w:rsidP="004A2504">
      <w:r>
        <w:t>…</w:t>
      </w:r>
    </w:p>
    <w:sectPr w:rsidR="008B160C" w:rsidRPr="00843BE9" w:rsidSect="00D027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150EE" w14:textId="77777777" w:rsidR="00BE7D7F" w:rsidRDefault="00BE7D7F">
      <w:r>
        <w:separator/>
      </w:r>
    </w:p>
  </w:endnote>
  <w:endnote w:type="continuationSeparator" w:id="0">
    <w:p w14:paraId="09ADAFA1" w14:textId="77777777" w:rsidR="00BE7D7F" w:rsidRDefault="00BE7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MS UI Gothic">
    <w:panose1 w:val="020B0600070205080204"/>
    <w:charset w:val="80"/>
    <w:family w:val="swiss"/>
    <w:pitch w:val="variable"/>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atangChe">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96F3C" w14:textId="0BDE11A1" w:rsidR="00D50DDF" w:rsidRPr="002F7CB3" w:rsidRDefault="00D50DDF" w:rsidP="00AD464A">
    <w:pPr>
      <w:pStyle w:val="Footer"/>
      <w:spacing w:before="24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26C2E9" w14:textId="77777777" w:rsidR="00BE7D7F" w:rsidRDefault="00BE7D7F">
      <w:r>
        <w:t>____________________</w:t>
      </w:r>
    </w:p>
  </w:footnote>
  <w:footnote w:type="continuationSeparator" w:id="0">
    <w:p w14:paraId="729845EB" w14:textId="77777777" w:rsidR="00BE7D7F" w:rsidRDefault="00BE7D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11DF"/>
    <w:multiLevelType w:val="multilevel"/>
    <w:tmpl w:val="993638A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3.%4"/>
      <w:lvlJc w:val="left"/>
      <w:pPr>
        <w:ind w:left="1440" w:hanging="360"/>
      </w:pPr>
      <w:rPr>
        <w:rFonts w:hint="default"/>
      </w:rPr>
    </w:lvl>
    <w:lvl w:ilvl="4">
      <w:start w:val="1"/>
      <w:numFmt w:val="decimal"/>
      <w:lvlText w:val="%4.%5"/>
      <w:lvlJc w:val="left"/>
      <w:pPr>
        <w:ind w:left="1800" w:hanging="360"/>
      </w:pPr>
      <w:rPr>
        <w:rFonts w:hint="default"/>
      </w:rPr>
    </w:lvl>
    <w:lvl w:ilvl="5">
      <w:start w:val="1"/>
      <w:numFmt w:val="decimal"/>
      <w:lvlText w:val="%5.%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7.%8"/>
      <w:lvlJc w:val="left"/>
      <w:pPr>
        <w:ind w:left="2880" w:hanging="360"/>
      </w:pPr>
      <w:rPr>
        <w:rFonts w:hint="default"/>
      </w:rPr>
    </w:lvl>
    <w:lvl w:ilvl="8">
      <w:start w:val="1"/>
      <w:numFmt w:val="decimal"/>
      <w:lvlText w:val="%8.%9"/>
      <w:lvlJc w:val="left"/>
      <w:pPr>
        <w:ind w:left="3240" w:hanging="360"/>
      </w:pPr>
      <w:rPr>
        <w:rFonts w:hint="default"/>
      </w:rPr>
    </w:lvl>
  </w:abstractNum>
  <w:abstractNum w:abstractNumId="1" w15:restartNumberingAfterBreak="0">
    <w:nsid w:val="085C6F2D"/>
    <w:multiLevelType w:val="hybridMultilevel"/>
    <w:tmpl w:val="A468A66C"/>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D5755D3"/>
    <w:multiLevelType w:val="hybridMultilevel"/>
    <w:tmpl w:val="4BEE7E38"/>
    <w:lvl w:ilvl="0" w:tplc="EC6A2416">
      <w:start w:val="1"/>
      <w:numFmt w:val="bullet"/>
      <w:lvlText w:val=""/>
      <w:lvlJc w:val="left"/>
      <w:pPr>
        <w:tabs>
          <w:tab w:val="num" w:pos="2126"/>
        </w:tabs>
        <w:ind w:left="2126" w:hanging="425"/>
      </w:pPr>
      <w:rPr>
        <w:rFonts w:ascii="Wingdings" w:hAnsi="Wingdings" w:cs="Wingdings" w:hint="default"/>
        <w:b w:val="0"/>
        <w:bCs w:val="0"/>
        <w:i w:val="0"/>
        <w:iCs w:val="0"/>
        <w:caps w:val="0"/>
        <w:strike w:val="0"/>
        <w:dstrike w:val="0"/>
        <w:vanish w:val="0"/>
        <w:color w:val="000000"/>
        <w:spacing w:val="0"/>
        <w:w w:val="100"/>
        <w:position w:val="2"/>
        <w:sz w:val="16"/>
        <w:szCs w:val="16"/>
        <w:vertAlign w:val="baseline"/>
      </w:rPr>
    </w:lvl>
    <w:lvl w:ilvl="1" w:tplc="D4F2FC80" w:tentative="1">
      <w:start w:val="1"/>
      <w:numFmt w:val="bullet"/>
      <w:lvlText w:val=""/>
      <w:lvlJc w:val="left"/>
      <w:pPr>
        <w:tabs>
          <w:tab w:val="num" w:pos="840"/>
        </w:tabs>
        <w:ind w:left="840" w:hanging="420"/>
      </w:pPr>
      <w:rPr>
        <w:rFonts w:ascii="Wingdings" w:hAnsi="Wingdings" w:hint="default"/>
      </w:rPr>
    </w:lvl>
    <w:lvl w:ilvl="2" w:tplc="6E0AFC6C" w:tentative="1">
      <w:start w:val="1"/>
      <w:numFmt w:val="bullet"/>
      <w:lvlText w:val=""/>
      <w:lvlJc w:val="left"/>
      <w:pPr>
        <w:tabs>
          <w:tab w:val="num" w:pos="1260"/>
        </w:tabs>
        <w:ind w:left="1260" w:hanging="420"/>
      </w:pPr>
      <w:rPr>
        <w:rFonts w:ascii="Wingdings" w:hAnsi="Wingdings" w:hint="default"/>
      </w:rPr>
    </w:lvl>
    <w:lvl w:ilvl="3" w:tplc="61E4D78E">
      <w:start w:val="1"/>
      <w:numFmt w:val="bullet"/>
      <w:lvlText w:val=""/>
      <w:lvlJc w:val="left"/>
      <w:pPr>
        <w:tabs>
          <w:tab w:val="num" w:pos="1680"/>
        </w:tabs>
        <w:ind w:left="1680" w:hanging="420"/>
      </w:pPr>
      <w:rPr>
        <w:rFonts w:ascii="Wingdings" w:hAnsi="Wingdings" w:hint="default"/>
      </w:rPr>
    </w:lvl>
    <w:lvl w:ilvl="4" w:tplc="FAA432A4" w:tentative="1">
      <w:start w:val="1"/>
      <w:numFmt w:val="bullet"/>
      <w:lvlText w:val=""/>
      <w:lvlJc w:val="left"/>
      <w:pPr>
        <w:tabs>
          <w:tab w:val="num" w:pos="2100"/>
        </w:tabs>
        <w:ind w:left="2100" w:hanging="420"/>
      </w:pPr>
      <w:rPr>
        <w:rFonts w:ascii="Wingdings" w:hAnsi="Wingdings" w:hint="default"/>
      </w:rPr>
    </w:lvl>
    <w:lvl w:ilvl="5" w:tplc="32100376" w:tentative="1">
      <w:start w:val="1"/>
      <w:numFmt w:val="bullet"/>
      <w:lvlText w:val=""/>
      <w:lvlJc w:val="left"/>
      <w:pPr>
        <w:tabs>
          <w:tab w:val="num" w:pos="2520"/>
        </w:tabs>
        <w:ind w:left="2520" w:hanging="420"/>
      </w:pPr>
      <w:rPr>
        <w:rFonts w:ascii="Wingdings" w:hAnsi="Wingdings" w:hint="default"/>
      </w:rPr>
    </w:lvl>
    <w:lvl w:ilvl="6" w:tplc="2E467A08" w:tentative="1">
      <w:start w:val="1"/>
      <w:numFmt w:val="bullet"/>
      <w:lvlText w:val=""/>
      <w:lvlJc w:val="left"/>
      <w:pPr>
        <w:tabs>
          <w:tab w:val="num" w:pos="2940"/>
        </w:tabs>
        <w:ind w:left="2940" w:hanging="420"/>
      </w:pPr>
      <w:rPr>
        <w:rFonts w:ascii="Wingdings" w:hAnsi="Wingdings" w:hint="default"/>
      </w:rPr>
    </w:lvl>
    <w:lvl w:ilvl="7" w:tplc="F8F8088E" w:tentative="1">
      <w:start w:val="1"/>
      <w:numFmt w:val="bullet"/>
      <w:lvlText w:val=""/>
      <w:lvlJc w:val="left"/>
      <w:pPr>
        <w:tabs>
          <w:tab w:val="num" w:pos="3360"/>
        </w:tabs>
        <w:ind w:left="3360" w:hanging="420"/>
      </w:pPr>
      <w:rPr>
        <w:rFonts w:ascii="Wingdings" w:hAnsi="Wingdings" w:hint="default"/>
      </w:rPr>
    </w:lvl>
    <w:lvl w:ilvl="8" w:tplc="6F0232CE"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E8512A4"/>
    <w:multiLevelType w:val="hybridMultilevel"/>
    <w:tmpl w:val="E73ECA4C"/>
    <w:lvl w:ilvl="0" w:tplc="465EF330">
      <w:start w:val="1"/>
      <w:numFmt w:val="decimal"/>
      <w:lvlText w:val="APP2-%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12F4188"/>
    <w:multiLevelType w:val="multilevel"/>
    <w:tmpl w:val="80C4782C"/>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6901629"/>
    <w:multiLevelType w:val="singleLevel"/>
    <w:tmpl w:val="B9CC6176"/>
    <w:lvl w:ilvl="0">
      <w:start w:val="1"/>
      <w:numFmt w:val="bullet"/>
      <w:lvlText w:val=""/>
      <w:lvlJc w:val="left"/>
      <w:pPr>
        <w:tabs>
          <w:tab w:val="num" w:pos="425"/>
        </w:tabs>
        <w:ind w:left="425" w:hanging="425"/>
      </w:pPr>
      <w:rPr>
        <w:rFonts w:ascii="Symbol" w:hAnsi="Symbol" w:hint="default"/>
      </w:rPr>
    </w:lvl>
  </w:abstractNum>
  <w:abstractNum w:abstractNumId="6" w15:restartNumberingAfterBreak="0">
    <w:nsid w:val="2EB76EEC"/>
    <w:multiLevelType w:val="hybridMultilevel"/>
    <w:tmpl w:val="6B668B86"/>
    <w:lvl w:ilvl="0" w:tplc="0AFA9538">
      <w:start w:val="1"/>
      <w:numFmt w:val="decimal"/>
      <w:lvlText w:val="A%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8" w15:restartNumberingAfterBreak="0">
    <w:nsid w:val="454D6B14"/>
    <w:multiLevelType w:val="hybridMultilevel"/>
    <w:tmpl w:val="0E0C1EF6"/>
    <w:lvl w:ilvl="0" w:tplc="E3BC4DF4">
      <w:start w:val="1"/>
      <w:numFmt w:val="decimal"/>
      <w:lvlText w:val="%1."/>
      <w:lvlJc w:val="left"/>
      <w:pPr>
        <w:ind w:left="443"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BEB36E4"/>
    <w:multiLevelType w:val="multilevel"/>
    <w:tmpl w:val="56E88E8E"/>
    <w:lvl w:ilvl="0">
      <w:start w:val="1"/>
      <w:numFmt w:val="decimal"/>
      <w:lvlText w:val="%1."/>
      <w:lvlJc w:val="left"/>
      <w:pPr>
        <w:ind w:left="930" w:hanging="57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B505F91"/>
    <w:multiLevelType w:val="hybridMultilevel"/>
    <w:tmpl w:val="7EC83216"/>
    <w:lvl w:ilvl="0" w:tplc="ED405FDA">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B2739A"/>
    <w:multiLevelType w:val="hybridMultilevel"/>
    <w:tmpl w:val="1398EBB0"/>
    <w:lvl w:ilvl="0" w:tplc="41DE768C">
      <w:start w:val="1"/>
      <w:numFmt w:val="decimal"/>
      <w:lvlText w:val="[%1]"/>
      <w:lvlJc w:val="left"/>
      <w:pPr>
        <w:tabs>
          <w:tab w:val="num" w:pos="720"/>
        </w:tabs>
        <w:ind w:left="720" w:hanging="360"/>
      </w:pPr>
      <w:rPr>
        <w:rFonts w:cs="Times New Roman" w:hint="default"/>
        <w:sz w:val="18"/>
      </w:rPr>
    </w:lvl>
    <w:lvl w:ilvl="1" w:tplc="BB9A84F4" w:tentative="1">
      <w:start w:val="1"/>
      <w:numFmt w:val="lowerLetter"/>
      <w:lvlText w:val="%2."/>
      <w:lvlJc w:val="left"/>
      <w:pPr>
        <w:tabs>
          <w:tab w:val="num" w:pos="1440"/>
        </w:tabs>
        <w:ind w:left="1440" w:hanging="360"/>
      </w:pPr>
      <w:rPr>
        <w:rFonts w:cs="Times New Roman"/>
      </w:rPr>
    </w:lvl>
    <w:lvl w:ilvl="2" w:tplc="227C38FC" w:tentative="1">
      <w:start w:val="1"/>
      <w:numFmt w:val="lowerRoman"/>
      <w:lvlText w:val="%3."/>
      <w:lvlJc w:val="right"/>
      <w:pPr>
        <w:tabs>
          <w:tab w:val="num" w:pos="2160"/>
        </w:tabs>
        <w:ind w:left="2160" w:hanging="180"/>
      </w:pPr>
      <w:rPr>
        <w:rFonts w:cs="Times New Roman"/>
      </w:rPr>
    </w:lvl>
    <w:lvl w:ilvl="3" w:tplc="A22E4176" w:tentative="1">
      <w:start w:val="1"/>
      <w:numFmt w:val="decimal"/>
      <w:lvlText w:val="%4."/>
      <w:lvlJc w:val="left"/>
      <w:pPr>
        <w:tabs>
          <w:tab w:val="num" w:pos="2880"/>
        </w:tabs>
        <w:ind w:left="2880" w:hanging="360"/>
      </w:pPr>
      <w:rPr>
        <w:rFonts w:cs="Times New Roman"/>
      </w:rPr>
    </w:lvl>
    <w:lvl w:ilvl="4" w:tplc="A4C82986" w:tentative="1">
      <w:start w:val="1"/>
      <w:numFmt w:val="lowerLetter"/>
      <w:lvlText w:val="%5."/>
      <w:lvlJc w:val="left"/>
      <w:pPr>
        <w:tabs>
          <w:tab w:val="num" w:pos="3600"/>
        </w:tabs>
        <w:ind w:left="3600" w:hanging="360"/>
      </w:pPr>
      <w:rPr>
        <w:rFonts w:cs="Times New Roman"/>
      </w:rPr>
    </w:lvl>
    <w:lvl w:ilvl="5" w:tplc="874E369A" w:tentative="1">
      <w:start w:val="1"/>
      <w:numFmt w:val="lowerRoman"/>
      <w:lvlText w:val="%6."/>
      <w:lvlJc w:val="right"/>
      <w:pPr>
        <w:tabs>
          <w:tab w:val="num" w:pos="4320"/>
        </w:tabs>
        <w:ind w:left="4320" w:hanging="180"/>
      </w:pPr>
      <w:rPr>
        <w:rFonts w:cs="Times New Roman"/>
      </w:rPr>
    </w:lvl>
    <w:lvl w:ilvl="6" w:tplc="036470A4" w:tentative="1">
      <w:start w:val="1"/>
      <w:numFmt w:val="decimal"/>
      <w:lvlText w:val="%7."/>
      <w:lvlJc w:val="left"/>
      <w:pPr>
        <w:tabs>
          <w:tab w:val="num" w:pos="5040"/>
        </w:tabs>
        <w:ind w:left="5040" w:hanging="360"/>
      </w:pPr>
      <w:rPr>
        <w:rFonts w:cs="Times New Roman"/>
      </w:rPr>
    </w:lvl>
    <w:lvl w:ilvl="7" w:tplc="CFC2E76E" w:tentative="1">
      <w:start w:val="1"/>
      <w:numFmt w:val="lowerLetter"/>
      <w:lvlText w:val="%8."/>
      <w:lvlJc w:val="left"/>
      <w:pPr>
        <w:tabs>
          <w:tab w:val="num" w:pos="5760"/>
        </w:tabs>
        <w:ind w:left="5760" w:hanging="360"/>
      </w:pPr>
      <w:rPr>
        <w:rFonts w:cs="Times New Roman"/>
      </w:rPr>
    </w:lvl>
    <w:lvl w:ilvl="8" w:tplc="0752430E" w:tentative="1">
      <w:start w:val="1"/>
      <w:numFmt w:val="lowerRoman"/>
      <w:lvlText w:val="%9."/>
      <w:lvlJc w:val="right"/>
      <w:pPr>
        <w:tabs>
          <w:tab w:val="num" w:pos="6480"/>
        </w:tabs>
        <w:ind w:left="6480" w:hanging="180"/>
      </w:pPr>
      <w:rPr>
        <w:rFonts w:cs="Times New Roman"/>
      </w:rPr>
    </w:lvl>
  </w:abstractNum>
  <w:abstractNum w:abstractNumId="12" w15:restartNumberingAfterBreak="0">
    <w:nsid w:val="61182925"/>
    <w:multiLevelType w:val="singleLevel"/>
    <w:tmpl w:val="A9EE9842"/>
    <w:lvl w:ilvl="0">
      <w:start w:val="1"/>
      <w:numFmt w:val="decimal"/>
      <w:lvlText w:val="%1."/>
      <w:lvlJc w:val="left"/>
      <w:pPr>
        <w:tabs>
          <w:tab w:val="num" w:pos="1080"/>
        </w:tabs>
        <w:ind w:left="0" w:firstLine="720"/>
      </w:pPr>
    </w:lvl>
  </w:abstractNum>
  <w:abstractNum w:abstractNumId="13" w15:restartNumberingAfterBreak="0">
    <w:nsid w:val="660B7161"/>
    <w:multiLevelType w:val="hybridMultilevel"/>
    <w:tmpl w:val="5E265DB2"/>
    <w:lvl w:ilvl="0" w:tplc="10E8DBB6">
      <w:start w:val="1"/>
      <w:numFmt w:val="decimal"/>
      <w:lvlText w:val="图%1."/>
      <w:lvlJc w:val="left"/>
      <w:pPr>
        <w:ind w:left="420" w:hanging="4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98B62154" w:tentative="1">
      <w:start w:val="1"/>
      <w:numFmt w:val="lowerLetter"/>
      <w:lvlText w:val="%2)"/>
      <w:lvlJc w:val="left"/>
      <w:pPr>
        <w:ind w:left="840" w:hanging="420"/>
      </w:pPr>
    </w:lvl>
    <w:lvl w:ilvl="2" w:tplc="F2705790" w:tentative="1">
      <w:start w:val="1"/>
      <w:numFmt w:val="lowerRoman"/>
      <w:lvlText w:val="%3."/>
      <w:lvlJc w:val="right"/>
      <w:pPr>
        <w:ind w:left="1260" w:hanging="420"/>
      </w:pPr>
    </w:lvl>
    <w:lvl w:ilvl="3" w:tplc="85AA3A66" w:tentative="1">
      <w:start w:val="1"/>
      <w:numFmt w:val="decimal"/>
      <w:lvlText w:val="%4."/>
      <w:lvlJc w:val="left"/>
      <w:pPr>
        <w:ind w:left="1680" w:hanging="420"/>
      </w:pPr>
    </w:lvl>
    <w:lvl w:ilvl="4" w:tplc="C3C4D73A" w:tentative="1">
      <w:start w:val="1"/>
      <w:numFmt w:val="lowerLetter"/>
      <w:lvlText w:val="%5)"/>
      <w:lvlJc w:val="left"/>
      <w:pPr>
        <w:ind w:left="2100" w:hanging="420"/>
      </w:pPr>
    </w:lvl>
    <w:lvl w:ilvl="5" w:tplc="5EFC7A06" w:tentative="1">
      <w:start w:val="1"/>
      <w:numFmt w:val="lowerRoman"/>
      <w:lvlText w:val="%6."/>
      <w:lvlJc w:val="right"/>
      <w:pPr>
        <w:ind w:left="2520" w:hanging="420"/>
      </w:pPr>
    </w:lvl>
    <w:lvl w:ilvl="6" w:tplc="95148A3E" w:tentative="1">
      <w:start w:val="1"/>
      <w:numFmt w:val="decimal"/>
      <w:lvlText w:val="%7."/>
      <w:lvlJc w:val="left"/>
      <w:pPr>
        <w:ind w:left="2940" w:hanging="420"/>
      </w:pPr>
    </w:lvl>
    <w:lvl w:ilvl="7" w:tplc="F17E0338" w:tentative="1">
      <w:start w:val="1"/>
      <w:numFmt w:val="lowerLetter"/>
      <w:lvlText w:val="%8)"/>
      <w:lvlJc w:val="left"/>
      <w:pPr>
        <w:ind w:left="3360" w:hanging="420"/>
      </w:pPr>
    </w:lvl>
    <w:lvl w:ilvl="8" w:tplc="C03C39C8" w:tentative="1">
      <w:start w:val="1"/>
      <w:numFmt w:val="lowerRoman"/>
      <w:lvlText w:val="%9."/>
      <w:lvlJc w:val="right"/>
      <w:pPr>
        <w:ind w:left="3780" w:hanging="420"/>
      </w:pPr>
    </w:lvl>
  </w:abstractNum>
  <w:abstractNum w:abstractNumId="14" w15:restartNumberingAfterBreak="0">
    <w:nsid w:val="76224F22"/>
    <w:multiLevelType w:val="hybridMultilevel"/>
    <w:tmpl w:val="521A1A4A"/>
    <w:lvl w:ilvl="0" w:tplc="F00A2DD8">
      <w:numFmt w:val="bullet"/>
      <w:lvlText w:val=""/>
      <w:lvlJc w:val="left"/>
      <w:pPr>
        <w:ind w:left="1288" w:hanging="720"/>
      </w:pPr>
      <w:rPr>
        <w:rFonts w:ascii="Symbol" w:eastAsia="Times New Roman" w:hAnsi="Symbol" w:hint="default"/>
      </w:rPr>
    </w:lvl>
    <w:lvl w:ilvl="1" w:tplc="04090003">
      <w:start w:val="1"/>
      <w:numFmt w:val="bullet"/>
      <w:lvlText w:val="o"/>
      <w:lvlJc w:val="left"/>
      <w:pPr>
        <w:ind w:left="1648" w:hanging="360"/>
      </w:pPr>
      <w:rPr>
        <w:rFonts w:ascii="Courier New" w:hAnsi="Courier New" w:cs="Times New Roman" w:hint="default"/>
      </w:rPr>
    </w:lvl>
    <w:lvl w:ilvl="2" w:tplc="04090005">
      <w:start w:val="1"/>
      <w:numFmt w:val="decimal"/>
      <w:lvlText w:val="%3."/>
      <w:lvlJc w:val="left"/>
      <w:pPr>
        <w:tabs>
          <w:tab w:val="num" w:pos="2368"/>
        </w:tabs>
        <w:ind w:left="2368" w:hanging="360"/>
      </w:pPr>
      <w:rPr>
        <w:rFonts w:cs="Times New Roman"/>
      </w:rPr>
    </w:lvl>
    <w:lvl w:ilvl="3" w:tplc="04090001">
      <w:start w:val="1"/>
      <w:numFmt w:val="decimal"/>
      <w:lvlText w:val="%4."/>
      <w:lvlJc w:val="left"/>
      <w:pPr>
        <w:tabs>
          <w:tab w:val="num" w:pos="3088"/>
        </w:tabs>
        <w:ind w:left="3088" w:hanging="360"/>
      </w:pPr>
      <w:rPr>
        <w:rFonts w:cs="Times New Roman"/>
      </w:rPr>
    </w:lvl>
    <w:lvl w:ilvl="4" w:tplc="04090003">
      <w:start w:val="1"/>
      <w:numFmt w:val="decimal"/>
      <w:lvlText w:val="%5."/>
      <w:lvlJc w:val="left"/>
      <w:pPr>
        <w:tabs>
          <w:tab w:val="num" w:pos="3808"/>
        </w:tabs>
        <w:ind w:left="3808" w:hanging="360"/>
      </w:pPr>
      <w:rPr>
        <w:rFonts w:cs="Times New Roman"/>
      </w:rPr>
    </w:lvl>
    <w:lvl w:ilvl="5" w:tplc="04090005">
      <w:start w:val="1"/>
      <w:numFmt w:val="decimal"/>
      <w:lvlText w:val="%6."/>
      <w:lvlJc w:val="left"/>
      <w:pPr>
        <w:tabs>
          <w:tab w:val="num" w:pos="4528"/>
        </w:tabs>
        <w:ind w:left="4528" w:hanging="360"/>
      </w:pPr>
      <w:rPr>
        <w:rFonts w:cs="Times New Roman"/>
      </w:rPr>
    </w:lvl>
    <w:lvl w:ilvl="6" w:tplc="04090001">
      <w:start w:val="1"/>
      <w:numFmt w:val="decimal"/>
      <w:lvlText w:val="%7."/>
      <w:lvlJc w:val="left"/>
      <w:pPr>
        <w:tabs>
          <w:tab w:val="num" w:pos="5248"/>
        </w:tabs>
        <w:ind w:left="5248" w:hanging="360"/>
      </w:pPr>
      <w:rPr>
        <w:rFonts w:cs="Times New Roman"/>
      </w:rPr>
    </w:lvl>
    <w:lvl w:ilvl="7" w:tplc="04090003">
      <w:start w:val="1"/>
      <w:numFmt w:val="decimal"/>
      <w:lvlText w:val="%8."/>
      <w:lvlJc w:val="left"/>
      <w:pPr>
        <w:tabs>
          <w:tab w:val="num" w:pos="5968"/>
        </w:tabs>
        <w:ind w:left="5968" w:hanging="360"/>
      </w:pPr>
      <w:rPr>
        <w:rFonts w:cs="Times New Roman"/>
      </w:rPr>
    </w:lvl>
    <w:lvl w:ilvl="8" w:tplc="04090005">
      <w:start w:val="1"/>
      <w:numFmt w:val="decimal"/>
      <w:lvlText w:val="%9."/>
      <w:lvlJc w:val="left"/>
      <w:pPr>
        <w:tabs>
          <w:tab w:val="num" w:pos="6688"/>
        </w:tabs>
        <w:ind w:left="6688" w:hanging="360"/>
      </w:pPr>
      <w:rPr>
        <w:rFonts w:cs="Times New Roman"/>
      </w:rPr>
    </w:lvl>
  </w:abstractNum>
  <w:abstractNum w:abstractNumId="15" w15:restartNumberingAfterBreak="0">
    <w:nsid w:val="77333CE1"/>
    <w:multiLevelType w:val="singleLevel"/>
    <w:tmpl w:val="291438EE"/>
    <w:lvl w:ilvl="0">
      <w:start w:val="1"/>
      <w:numFmt w:val="decimal"/>
      <w:lvlText w:val="[%1]"/>
      <w:lvlJc w:val="left"/>
      <w:pPr>
        <w:tabs>
          <w:tab w:val="num" w:pos="360"/>
        </w:tabs>
        <w:ind w:left="360" w:hanging="360"/>
      </w:pPr>
      <w:rPr>
        <w:rFonts w:cs="Times New Roman"/>
      </w:rPr>
    </w:lvl>
  </w:abstractNum>
  <w:abstractNum w:abstractNumId="16" w15:restartNumberingAfterBreak="0">
    <w:nsid w:val="773E5F7C"/>
    <w:multiLevelType w:val="singleLevel"/>
    <w:tmpl w:val="93A80D5C"/>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4B7FF6"/>
    <w:multiLevelType w:val="hybridMultilevel"/>
    <w:tmpl w:val="76C27F8C"/>
    <w:lvl w:ilvl="0" w:tplc="AB209520">
      <w:start w:val="1"/>
      <w:numFmt w:val="decimal"/>
      <w:lvlText w:val="APP1-%1"/>
      <w:lvlJc w:val="left"/>
      <w:pPr>
        <w:ind w:left="720" w:hanging="360"/>
      </w:pPr>
      <w:rPr>
        <w:rFonts w:hint="default"/>
        <w:b/>
        <w:bCs w:val="0"/>
        <w:i w:val="0"/>
        <w:iCs w:val="0"/>
        <w:caps w:val="0"/>
        <w:smallCaps w:val="0"/>
        <w:strike w:val="0"/>
        <w:dstrike w:val="0"/>
        <w:vanish w:val="0"/>
        <w:color w:val="000000"/>
        <w:spacing w:val="0"/>
        <w:kern w:val="0"/>
        <w:position w:val="0"/>
        <w:u w:val="none"/>
        <w:effect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F773C35"/>
    <w:multiLevelType w:val="hybridMultilevel"/>
    <w:tmpl w:val="2CB47D36"/>
    <w:lvl w:ilvl="0" w:tplc="3D74E712">
      <w:start w:val="1"/>
      <w:numFmt w:val="bullet"/>
      <w:lvlText w:val=""/>
      <w:lvlJc w:val="left"/>
      <w:pPr>
        <w:tabs>
          <w:tab w:val="num" w:pos="170"/>
        </w:tabs>
        <w:ind w:left="170" w:hanging="170"/>
      </w:pPr>
      <w:rPr>
        <w:rFonts w:ascii="Wingdings" w:eastAsia="SimSun" w:hAnsi="Wingdings" w:hint="default"/>
        <w:b w:val="0"/>
        <w:i w:val="0"/>
        <w:color w:val="auto"/>
        <w:position w:val="3"/>
        <w:sz w:val="13"/>
        <w:szCs w:val="13"/>
      </w:rPr>
    </w:lvl>
    <w:lvl w:ilvl="1" w:tplc="4D5E9072" w:tentative="1">
      <w:start w:val="1"/>
      <w:numFmt w:val="bullet"/>
      <w:lvlText w:val=""/>
      <w:lvlJc w:val="left"/>
      <w:pPr>
        <w:tabs>
          <w:tab w:val="num" w:pos="840"/>
        </w:tabs>
        <w:ind w:left="840" w:hanging="420"/>
      </w:pPr>
      <w:rPr>
        <w:rFonts w:ascii="Wingdings" w:hAnsi="Wingdings" w:hint="default"/>
      </w:rPr>
    </w:lvl>
    <w:lvl w:ilvl="2" w:tplc="D054E08C" w:tentative="1">
      <w:start w:val="1"/>
      <w:numFmt w:val="bullet"/>
      <w:lvlText w:val=""/>
      <w:lvlJc w:val="left"/>
      <w:pPr>
        <w:tabs>
          <w:tab w:val="num" w:pos="1260"/>
        </w:tabs>
        <w:ind w:left="1260" w:hanging="420"/>
      </w:pPr>
      <w:rPr>
        <w:rFonts w:ascii="Wingdings" w:hAnsi="Wingdings" w:hint="default"/>
      </w:rPr>
    </w:lvl>
    <w:lvl w:ilvl="3" w:tplc="073AB108" w:tentative="1">
      <w:start w:val="1"/>
      <w:numFmt w:val="bullet"/>
      <w:lvlText w:val=""/>
      <w:lvlJc w:val="left"/>
      <w:pPr>
        <w:tabs>
          <w:tab w:val="num" w:pos="1680"/>
        </w:tabs>
        <w:ind w:left="1680" w:hanging="420"/>
      </w:pPr>
      <w:rPr>
        <w:rFonts w:ascii="Wingdings" w:hAnsi="Wingdings" w:hint="default"/>
      </w:rPr>
    </w:lvl>
    <w:lvl w:ilvl="4" w:tplc="25C2CC08" w:tentative="1">
      <w:start w:val="1"/>
      <w:numFmt w:val="bullet"/>
      <w:lvlText w:val=""/>
      <w:lvlJc w:val="left"/>
      <w:pPr>
        <w:tabs>
          <w:tab w:val="num" w:pos="2100"/>
        </w:tabs>
        <w:ind w:left="2100" w:hanging="420"/>
      </w:pPr>
      <w:rPr>
        <w:rFonts w:ascii="Wingdings" w:hAnsi="Wingdings" w:hint="default"/>
      </w:rPr>
    </w:lvl>
    <w:lvl w:ilvl="5" w:tplc="06540656" w:tentative="1">
      <w:start w:val="1"/>
      <w:numFmt w:val="bullet"/>
      <w:lvlText w:val=""/>
      <w:lvlJc w:val="left"/>
      <w:pPr>
        <w:tabs>
          <w:tab w:val="num" w:pos="2520"/>
        </w:tabs>
        <w:ind w:left="2520" w:hanging="420"/>
      </w:pPr>
      <w:rPr>
        <w:rFonts w:ascii="Wingdings" w:hAnsi="Wingdings" w:hint="default"/>
      </w:rPr>
    </w:lvl>
    <w:lvl w:ilvl="6" w:tplc="8688A170" w:tentative="1">
      <w:start w:val="1"/>
      <w:numFmt w:val="bullet"/>
      <w:lvlText w:val=""/>
      <w:lvlJc w:val="left"/>
      <w:pPr>
        <w:tabs>
          <w:tab w:val="num" w:pos="2940"/>
        </w:tabs>
        <w:ind w:left="2940" w:hanging="420"/>
      </w:pPr>
      <w:rPr>
        <w:rFonts w:ascii="Wingdings" w:hAnsi="Wingdings" w:hint="default"/>
      </w:rPr>
    </w:lvl>
    <w:lvl w:ilvl="7" w:tplc="E7EAABFE" w:tentative="1">
      <w:start w:val="1"/>
      <w:numFmt w:val="bullet"/>
      <w:lvlText w:val=""/>
      <w:lvlJc w:val="left"/>
      <w:pPr>
        <w:tabs>
          <w:tab w:val="num" w:pos="3360"/>
        </w:tabs>
        <w:ind w:left="3360" w:hanging="420"/>
      </w:pPr>
      <w:rPr>
        <w:rFonts w:ascii="Wingdings" w:hAnsi="Wingdings" w:hint="default"/>
      </w:rPr>
    </w:lvl>
    <w:lvl w:ilvl="8" w:tplc="CC9E457E"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11"/>
  </w:num>
  <w:num w:numId="3">
    <w:abstractNumId w:val="16"/>
  </w:num>
  <w:num w:numId="4">
    <w:abstractNumId w:val="7"/>
  </w:num>
  <w:num w:numId="5">
    <w:abstractNumId w:val="5"/>
  </w:num>
  <w:num w:numId="6">
    <w:abstractNumId w:val="15"/>
  </w:num>
  <w:num w:numId="7">
    <w:abstractNumId w:val="10"/>
  </w:num>
  <w:num w:numId="8">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8"/>
  </w:num>
  <w:num w:numId="11">
    <w:abstractNumId w:val="9"/>
  </w:num>
  <w:num w:numId="12">
    <w:abstractNumId w:val="4"/>
  </w:num>
  <w:num w:numId="13">
    <w:abstractNumId w:val="6"/>
  </w:num>
  <w:num w:numId="14">
    <w:abstractNumId w:val="17"/>
  </w:num>
  <w:num w:numId="15">
    <w:abstractNumId w:val="3"/>
  </w:num>
  <w:num w:numId="16">
    <w:abstractNumId w:val="13"/>
  </w:num>
  <w:num w:numId="17">
    <w:abstractNumId w:val="8"/>
  </w:num>
  <w:num w:numId="18">
    <w:abstractNumId w:val="0"/>
  </w:num>
  <w:num w:numId="1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Author">
    <w15:presenceInfo w15:providerId="None" w15:userId="Author"/>
  </w15:person>
  <w15:person w15:author="ITU2">
    <w15:presenceInfo w15:providerId="None" w15:userId="ITU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FR" w:vendorID="64" w:dllVersion="6" w:nlCheck="1" w:checkStyle="0"/>
  <w:activeWritingStyle w:appName="MSWord" w:lang="de-DE" w:vendorID="64" w:dllVersion="6" w:nlCheck="1" w:checkStyle="0"/>
  <w:activeWritingStyle w:appName="MSWord" w:lang="es-ES" w:vendorID="64" w:dllVersion="0"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BE9"/>
    <w:rsid w:val="000069D4"/>
    <w:rsid w:val="000174AD"/>
    <w:rsid w:val="00047A1D"/>
    <w:rsid w:val="000604B9"/>
    <w:rsid w:val="00074B66"/>
    <w:rsid w:val="00076C85"/>
    <w:rsid w:val="000A7D55"/>
    <w:rsid w:val="000C12C8"/>
    <w:rsid w:val="000C2E8E"/>
    <w:rsid w:val="000E0E7C"/>
    <w:rsid w:val="000F1B4B"/>
    <w:rsid w:val="0012744F"/>
    <w:rsid w:val="00131178"/>
    <w:rsid w:val="00156F66"/>
    <w:rsid w:val="00163271"/>
    <w:rsid w:val="00172122"/>
    <w:rsid w:val="00182528"/>
    <w:rsid w:val="0018500B"/>
    <w:rsid w:val="00191F8F"/>
    <w:rsid w:val="00196A19"/>
    <w:rsid w:val="001A5248"/>
    <w:rsid w:val="001E2AA3"/>
    <w:rsid w:val="00202DC1"/>
    <w:rsid w:val="002048DB"/>
    <w:rsid w:val="002116EE"/>
    <w:rsid w:val="002309D8"/>
    <w:rsid w:val="00251C9A"/>
    <w:rsid w:val="002A5606"/>
    <w:rsid w:val="002A7FE2"/>
    <w:rsid w:val="002D7D31"/>
    <w:rsid w:val="002E1B4F"/>
    <w:rsid w:val="002F2E67"/>
    <w:rsid w:val="002F7CB3"/>
    <w:rsid w:val="00315546"/>
    <w:rsid w:val="00330567"/>
    <w:rsid w:val="00357C46"/>
    <w:rsid w:val="00362357"/>
    <w:rsid w:val="003809B1"/>
    <w:rsid w:val="00386A9D"/>
    <w:rsid w:val="00391081"/>
    <w:rsid w:val="003B2789"/>
    <w:rsid w:val="003C13CE"/>
    <w:rsid w:val="003C697E"/>
    <w:rsid w:val="003E2518"/>
    <w:rsid w:val="003E7CEF"/>
    <w:rsid w:val="00402905"/>
    <w:rsid w:val="004A2504"/>
    <w:rsid w:val="004B1EF7"/>
    <w:rsid w:val="004B3FAD"/>
    <w:rsid w:val="004C3C3D"/>
    <w:rsid w:val="004C5749"/>
    <w:rsid w:val="004E46A1"/>
    <w:rsid w:val="00501DCA"/>
    <w:rsid w:val="00513A47"/>
    <w:rsid w:val="005408DF"/>
    <w:rsid w:val="00573344"/>
    <w:rsid w:val="00583F9B"/>
    <w:rsid w:val="005B0D29"/>
    <w:rsid w:val="005E5C10"/>
    <w:rsid w:val="005F2C78"/>
    <w:rsid w:val="006144E4"/>
    <w:rsid w:val="00650299"/>
    <w:rsid w:val="006540C5"/>
    <w:rsid w:val="00655FC5"/>
    <w:rsid w:val="006A2241"/>
    <w:rsid w:val="006D656F"/>
    <w:rsid w:val="006E08E2"/>
    <w:rsid w:val="00712736"/>
    <w:rsid w:val="00760135"/>
    <w:rsid w:val="00764AFC"/>
    <w:rsid w:val="007B34F9"/>
    <w:rsid w:val="007E3BFA"/>
    <w:rsid w:val="0080538C"/>
    <w:rsid w:val="00814E0A"/>
    <w:rsid w:val="008150D3"/>
    <w:rsid w:val="00822581"/>
    <w:rsid w:val="008309DD"/>
    <w:rsid w:val="0083227A"/>
    <w:rsid w:val="00843BE9"/>
    <w:rsid w:val="00866900"/>
    <w:rsid w:val="00876A8A"/>
    <w:rsid w:val="00881BA1"/>
    <w:rsid w:val="00882E37"/>
    <w:rsid w:val="00897863"/>
    <w:rsid w:val="008A4002"/>
    <w:rsid w:val="008B160C"/>
    <w:rsid w:val="008C2302"/>
    <w:rsid w:val="008C26B8"/>
    <w:rsid w:val="008F208F"/>
    <w:rsid w:val="00982084"/>
    <w:rsid w:val="00995963"/>
    <w:rsid w:val="009B61EB"/>
    <w:rsid w:val="009C2064"/>
    <w:rsid w:val="009C2897"/>
    <w:rsid w:val="009D1697"/>
    <w:rsid w:val="009F3A46"/>
    <w:rsid w:val="009F6520"/>
    <w:rsid w:val="00A014F8"/>
    <w:rsid w:val="00A5173C"/>
    <w:rsid w:val="00A61AEF"/>
    <w:rsid w:val="00A90A92"/>
    <w:rsid w:val="00AD2345"/>
    <w:rsid w:val="00AD464A"/>
    <w:rsid w:val="00AF173A"/>
    <w:rsid w:val="00B066A4"/>
    <w:rsid w:val="00B07A13"/>
    <w:rsid w:val="00B4279B"/>
    <w:rsid w:val="00B42BB3"/>
    <w:rsid w:val="00B45FC9"/>
    <w:rsid w:val="00B70CBA"/>
    <w:rsid w:val="00B76F35"/>
    <w:rsid w:val="00B81138"/>
    <w:rsid w:val="00BA48B7"/>
    <w:rsid w:val="00BC7CCF"/>
    <w:rsid w:val="00BD2748"/>
    <w:rsid w:val="00BD606F"/>
    <w:rsid w:val="00BE470B"/>
    <w:rsid w:val="00BE7D7F"/>
    <w:rsid w:val="00C0402F"/>
    <w:rsid w:val="00C31CED"/>
    <w:rsid w:val="00C57A91"/>
    <w:rsid w:val="00C9620D"/>
    <w:rsid w:val="00CC01C2"/>
    <w:rsid w:val="00CF21F2"/>
    <w:rsid w:val="00D02712"/>
    <w:rsid w:val="00D046A7"/>
    <w:rsid w:val="00D04F18"/>
    <w:rsid w:val="00D214D0"/>
    <w:rsid w:val="00D50DDF"/>
    <w:rsid w:val="00D6546B"/>
    <w:rsid w:val="00D901A7"/>
    <w:rsid w:val="00D92EED"/>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CFA271"/>
  <w15:docId w15:val="{DE2F187B-C5C8-4C3A-A3A8-B64A79A33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oter,fo,pie de página"/>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qFormat/>
    <w:rsid w:val="008F208F"/>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qFormat/>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8F208F"/>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qFormat/>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8F208F"/>
    <w:pPr>
      <w:spacing w:before="120"/>
    </w:pPr>
  </w:style>
  <w:style w:type="paragraph" w:styleId="TOC3">
    <w:name w:val="toc 3"/>
    <w:basedOn w:val="TOC2"/>
    <w:uiPriority w:val="39"/>
    <w:qFormat/>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BD2748"/>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 Char,fo Char,pie de página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qFormat/>
    <w:rsid w:val="008F208F"/>
    <w:rPr>
      <w:rFonts w:ascii="Times New Roman" w:hAnsi="Times New Roman"/>
      <w:sz w:val="24"/>
      <w:lang w:val="en-GB"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basedOn w:val="DefaultParagraphFont"/>
    <w:uiPriority w:val="99"/>
    <w:unhideWhenUsed/>
    <w:qFormat/>
    <w:rsid w:val="00843BE9"/>
    <w:rPr>
      <w:color w:val="0000FF" w:themeColor="hyperlink"/>
      <w:u w:val="single"/>
    </w:rPr>
  </w:style>
  <w:style w:type="character" w:customStyle="1" w:styleId="UnresolvedMention1">
    <w:name w:val="Unresolved Mention1"/>
    <w:basedOn w:val="DefaultParagraphFont"/>
    <w:uiPriority w:val="99"/>
    <w:semiHidden/>
    <w:unhideWhenUsed/>
    <w:rsid w:val="00843BE9"/>
    <w:rPr>
      <w:color w:val="605E5C"/>
      <w:shd w:val="clear" w:color="auto" w:fill="E1DFDD"/>
    </w:rPr>
  </w:style>
  <w:style w:type="character" w:customStyle="1" w:styleId="href">
    <w:name w:val="href"/>
    <w:rsid w:val="00843BE9"/>
    <w:rPr>
      <w:rFonts w:cs="Times New Roman"/>
    </w:rPr>
  </w:style>
  <w:style w:type="paragraph" w:styleId="BalloonText">
    <w:name w:val="Balloon Text"/>
    <w:basedOn w:val="Normal"/>
    <w:link w:val="BalloonTextChar"/>
    <w:uiPriority w:val="99"/>
    <w:unhideWhenUsed/>
    <w:rsid w:val="00843BE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rsid w:val="00843BE9"/>
    <w:rPr>
      <w:rFonts w:ascii="Segoe UI" w:hAnsi="Segoe UI" w:cs="Segoe UI"/>
      <w:sz w:val="18"/>
      <w:szCs w:val="18"/>
      <w:lang w:val="en-GB" w:eastAsia="en-US"/>
    </w:rPr>
  </w:style>
  <w:style w:type="character" w:customStyle="1" w:styleId="UnresolvedMention10">
    <w:name w:val="Unresolved Mention1"/>
    <w:basedOn w:val="DefaultParagraphFont"/>
    <w:uiPriority w:val="99"/>
    <w:semiHidden/>
    <w:unhideWhenUsed/>
    <w:rsid w:val="00843BE9"/>
    <w:rPr>
      <w:color w:val="605E5C"/>
      <w:shd w:val="clear" w:color="auto" w:fill="E1DFDD"/>
    </w:rPr>
  </w:style>
  <w:style w:type="character" w:customStyle="1" w:styleId="RectitleChar">
    <w:name w:val="Rec_title Char"/>
    <w:link w:val="Rectitle"/>
    <w:locked/>
    <w:rsid w:val="00843BE9"/>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843BE9"/>
    <w:rPr>
      <w:rFonts w:ascii="Times New Roman Bold" w:hAnsi="Times New Roman Bold" w:cs="Times New Roman Bold"/>
      <w:b/>
      <w:sz w:val="24"/>
      <w:lang w:val="fr-CH" w:eastAsia="en-US"/>
    </w:rPr>
  </w:style>
  <w:style w:type="table" w:styleId="TableGrid">
    <w:name w:val="Table Grid"/>
    <w:basedOn w:val="TableNormal"/>
    <w:rsid w:val="00843BE9"/>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843BE9"/>
    <w:rPr>
      <w:rFonts w:ascii="Times New Roman" w:hAnsi="Times New Roman"/>
      <w:sz w:val="24"/>
      <w:lang w:val="en-GB" w:eastAsia="en-US"/>
    </w:rPr>
  </w:style>
  <w:style w:type="character" w:customStyle="1" w:styleId="TabletextChar">
    <w:name w:val="Table_text Char"/>
    <w:link w:val="Tabletext"/>
    <w:locked/>
    <w:rsid w:val="00843BE9"/>
    <w:rPr>
      <w:rFonts w:ascii="Times New Roman" w:hAnsi="Times New Roman"/>
      <w:lang w:val="en-GB" w:eastAsia="en-US"/>
    </w:rPr>
  </w:style>
  <w:style w:type="character" w:customStyle="1" w:styleId="TableheadChar">
    <w:name w:val="Table_head Char"/>
    <w:link w:val="Tablehead"/>
    <w:locked/>
    <w:rsid w:val="00843BE9"/>
    <w:rPr>
      <w:rFonts w:ascii="Times New Roman Bold" w:hAnsi="Times New Roman Bold" w:cs="Times New Roman Bold"/>
      <w:b/>
      <w:lang w:val="en-GB" w:eastAsia="en-US"/>
    </w:rPr>
  </w:style>
  <w:style w:type="character" w:customStyle="1" w:styleId="CallChar">
    <w:name w:val="Call Char"/>
    <w:basedOn w:val="DefaultParagraphFont"/>
    <w:link w:val="Call"/>
    <w:locked/>
    <w:rsid w:val="00843BE9"/>
    <w:rPr>
      <w:rFonts w:ascii="Times New Roman" w:hAnsi="Times New Roman"/>
      <w:i/>
      <w:sz w:val="24"/>
      <w:lang w:val="en-GB" w:eastAsia="en-US"/>
    </w:rPr>
  </w:style>
  <w:style w:type="character" w:customStyle="1" w:styleId="TabletitleChar">
    <w:name w:val="Table_title Char"/>
    <w:link w:val="Tabletitle"/>
    <w:locked/>
    <w:rsid w:val="00843BE9"/>
    <w:rPr>
      <w:rFonts w:ascii="Times New Roman Bold" w:hAnsi="Times New Roman Bold"/>
      <w:b/>
      <w:lang w:val="en-GB" w:eastAsia="en-US"/>
    </w:rPr>
  </w:style>
  <w:style w:type="character" w:customStyle="1" w:styleId="TableNoChar">
    <w:name w:val="Table_No Char"/>
    <w:link w:val="TableNo"/>
    <w:locked/>
    <w:rsid w:val="00843BE9"/>
    <w:rPr>
      <w:rFonts w:ascii="Times New Roman" w:hAnsi="Times New Roman"/>
      <w:caps/>
      <w:lang w:val="en-GB" w:eastAsia="en-US"/>
    </w:rPr>
  </w:style>
  <w:style w:type="paragraph" w:customStyle="1" w:styleId="HeadingSum">
    <w:name w:val="Heading_Sum"/>
    <w:basedOn w:val="Headingb"/>
    <w:next w:val="Normal"/>
    <w:rsid w:val="00843BE9"/>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843BE9"/>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843BE9"/>
    <w:pPr>
      <w:spacing w:before="240" w:after="240"/>
    </w:pPr>
    <w:rPr>
      <w:i/>
      <w:lang w:val="en-US"/>
    </w:rPr>
  </w:style>
  <w:style w:type="character" w:customStyle="1" w:styleId="SourceChar">
    <w:name w:val="Source Char"/>
    <w:basedOn w:val="DefaultParagraphFont"/>
    <w:link w:val="Source"/>
    <w:locked/>
    <w:rsid w:val="00843BE9"/>
    <w:rPr>
      <w:rFonts w:ascii="Times New Roman" w:hAnsi="Times New Roman"/>
      <w:b/>
      <w:sz w:val="28"/>
      <w:lang w:val="en-GB" w:eastAsia="en-US"/>
    </w:rPr>
  </w:style>
  <w:style w:type="character" w:customStyle="1" w:styleId="Heading1Char">
    <w:name w:val="Heading 1 Char"/>
    <w:basedOn w:val="DefaultParagraphFont"/>
    <w:link w:val="Heading1"/>
    <w:uiPriority w:val="99"/>
    <w:qFormat/>
    <w:rsid w:val="00843BE9"/>
    <w:rPr>
      <w:rFonts w:ascii="Times New Roman" w:hAnsi="Times New Roman"/>
      <w:b/>
      <w:sz w:val="28"/>
      <w:lang w:val="en-GB" w:eastAsia="en-US"/>
    </w:rPr>
  </w:style>
  <w:style w:type="character" w:customStyle="1" w:styleId="Heading2Char">
    <w:name w:val="Heading 2 Char"/>
    <w:basedOn w:val="DefaultParagraphFont"/>
    <w:link w:val="Heading2"/>
    <w:rsid w:val="00843BE9"/>
    <w:rPr>
      <w:rFonts w:ascii="Times New Roman" w:hAnsi="Times New Roman"/>
      <w:b/>
      <w:sz w:val="24"/>
      <w:lang w:val="en-GB" w:eastAsia="en-US"/>
    </w:rPr>
  </w:style>
  <w:style w:type="character" w:styleId="FollowedHyperlink">
    <w:name w:val="FollowedHyperlink"/>
    <w:basedOn w:val="DefaultParagraphFont"/>
    <w:unhideWhenUsed/>
    <w:rsid w:val="00843BE9"/>
    <w:rPr>
      <w:color w:val="800080" w:themeColor="followedHyperlink"/>
      <w:u w:val="single"/>
    </w:rPr>
  </w:style>
  <w:style w:type="paragraph" w:styleId="ListParagraph">
    <w:name w:val="List Paragraph"/>
    <w:basedOn w:val="Normal"/>
    <w:link w:val="ListParagraphChar"/>
    <w:uiPriority w:val="34"/>
    <w:qFormat/>
    <w:rsid w:val="00843BE9"/>
    <w:pPr>
      <w:ind w:left="720"/>
      <w:contextualSpacing/>
    </w:pPr>
  </w:style>
  <w:style w:type="character" w:customStyle="1" w:styleId="Heading3Char">
    <w:name w:val="Heading 3 Char"/>
    <w:basedOn w:val="DefaultParagraphFont"/>
    <w:link w:val="Heading3"/>
    <w:rsid w:val="00843BE9"/>
    <w:rPr>
      <w:rFonts w:ascii="Times New Roman" w:hAnsi="Times New Roman"/>
      <w:b/>
      <w:sz w:val="24"/>
      <w:lang w:val="en-GB" w:eastAsia="en-US"/>
    </w:rPr>
  </w:style>
  <w:style w:type="character" w:customStyle="1" w:styleId="Heading4Char">
    <w:name w:val="Heading 4 Char"/>
    <w:basedOn w:val="DefaultParagraphFont"/>
    <w:link w:val="Heading4"/>
    <w:rsid w:val="00843BE9"/>
    <w:rPr>
      <w:rFonts w:ascii="Times New Roman" w:hAnsi="Times New Roman"/>
      <w:b/>
      <w:sz w:val="24"/>
      <w:lang w:val="en-GB" w:eastAsia="en-US"/>
    </w:rPr>
  </w:style>
  <w:style w:type="character" w:customStyle="1" w:styleId="Heading5Char">
    <w:name w:val="Heading 5 Char"/>
    <w:basedOn w:val="DefaultParagraphFont"/>
    <w:link w:val="Heading5"/>
    <w:rsid w:val="00843BE9"/>
    <w:rPr>
      <w:rFonts w:ascii="Times New Roman" w:hAnsi="Times New Roman"/>
      <w:b/>
      <w:sz w:val="24"/>
      <w:lang w:val="en-GB" w:eastAsia="en-US"/>
    </w:rPr>
  </w:style>
  <w:style w:type="character" w:customStyle="1" w:styleId="Heading6Char">
    <w:name w:val="Heading 6 Char"/>
    <w:basedOn w:val="DefaultParagraphFont"/>
    <w:link w:val="Heading6"/>
    <w:rsid w:val="00843BE9"/>
    <w:rPr>
      <w:rFonts w:ascii="Times New Roman" w:hAnsi="Times New Roman"/>
      <w:b/>
      <w:sz w:val="24"/>
      <w:lang w:val="en-GB" w:eastAsia="en-US"/>
    </w:rPr>
  </w:style>
  <w:style w:type="character" w:customStyle="1" w:styleId="Heading7Char">
    <w:name w:val="Heading 7 Char"/>
    <w:basedOn w:val="DefaultParagraphFont"/>
    <w:link w:val="Heading7"/>
    <w:rsid w:val="00843BE9"/>
    <w:rPr>
      <w:rFonts w:ascii="Times New Roman" w:hAnsi="Times New Roman"/>
      <w:b/>
      <w:sz w:val="24"/>
      <w:lang w:val="en-GB" w:eastAsia="en-US"/>
    </w:rPr>
  </w:style>
  <w:style w:type="character" w:customStyle="1" w:styleId="Heading8Char">
    <w:name w:val="Heading 8 Char"/>
    <w:basedOn w:val="DefaultParagraphFont"/>
    <w:link w:val="Heading8"/>
    <w:rsid w:val="00843BE9"/>
    <w:rPr>
      <w:rFonts w:ascii="Times New Roman" w:hAnsi="Times New Roman"/>
      <w:b/>
      <w:sz w:val="24"/>
      <w:lang w:val="en-GB" w:eastAsia="en-US"/>
    </w:rPr>
  </w:style>
  <w:style w:type="character" w:customStyle="1" w:styleId="Heading9Char">
    <w:name w:val="Heading 9 Char"/>
    <w:basedOn w:val="DefaultParagraphFont"/>
    <w:link w:val="Heading9"/>
    <w:rsid w:val="00843BE9"/>
    <w:rPr>
      <w:rFonts w:ascii="Times New Roman" w:hAnsi="Times New Roman"/>
      <w:b/>
      <w:sz w:val="24"/>
      <w:lang w:val="en-GB" w:eastAsia="en-US"/>
    </w:rPr>
  </w:style>
  <w:style w:type="character" w:styleId="Strong">
    <w:name w:val="Strong"/>
    <w:basedOn w:val="DefaultParagraphFont"/>
    <w:uiPriority w:val="22"/>
    <w:qFormat/>
    <w:rsid w:val="00843BE9"/>
    <w:rPr>
      <w:b/>
      <w:bCs/>
    </w:rPr>
  </w:style>
  <w:style w:type="character" w:customStyle="1" w:styleId="ListParagraphChar">
    <w:name w:val="List Paragraph Char"/>
    <w:basedOn w:val="DefaultParagraphFont"/>
    <w:link w:val="ListParagraph"/>
    <w:uiPriority w:val="34"/>
    <w:locked/>
    <w:rsid w:val="00843BE9"/>
    <w:rPr>
      <w:rFonts w:ascii="Times New Roman" w:hAnsi="Times New Roman"/>
      <w:sz w:val="24"/>
      <w:lang w:val="en-GB" w:eastAsia="en-US"/>
    </w:rPr>
  </w:style>
  <w:style w:type="paragraph" w:styleId="Caption">
    <w:name w:val="caption"/>
    <w:aliases w:val="cap,cap Char,Caption Char1 Char,cap Char Char1,Caption Char Char1 Char,cap Char2 Char,cap1,cap2,cap3,cap4,cap5,cap6,cap7,cap8,cap9,cap10,cap11,cap12,cap13,cap14,cap15,cap16,cap17,cap18,cap19,cap20,cap21,cap22,cap23,cap24,cap25,cap26,cap27"/>
    <w:basedOn w:val="Normal"/>
    <w:next w:val="Normal"/>
    <w:link w:val="CaptionChar"/>
    <w:qFormat/>
    <w:rsid w:val="00843BE9"/>
    <w:pPr>
      <w:tabs>
        <w:tab w:val="clear" w:pos="1134"/>
        <w:tab w:val="clear" w:pos="1871"/>
        <w:tab w:val="clear" w:pos="2268"/>
        <w:tab w:val="left" w:pos="4590"/>
      </w:tabs>
      <w:overflowPunct/>
      <w:autoSpaceDE/>
      <w:autoSpaceDN/>
      <w:adjustRightInd/>
      <w:spacing w:after="240"/>
      <w:ind w:left="720" w:hanging="720"/>
      <w:textAlignment w:val="auto"/>
      <w:outlineLvl w:val="0"/>
    </w:pPr>
    <w:rPr>
      <w:rFonts w:eastAsia="MS Mincho"/>
      <w:b/>
      <w:lang w:val="en-US"/>
    </w:rPr>
  </w:style>
  <w:style w:type="paragraph" w:styleId="Title">
    <w:name w:val="Title"/>
    <w:basedOn w:val="Normal"/>
    <w:next w:val="Normal"/>
    <w:link w:val="TitleChar"/>
    <w:qFormat/>
    <w:rsid w:val="00843BE9"/>
    <w:pPr>
      <w:tabs>
        <w:tab w:val="clear" w:pos="1134"/>
        <w:tab w:val="clear" w:pos="1871"/>
        <w:tab w:val="clear" w:pos="2268"/>
      </w:tabs>
      <w:overflowPunct/>
      <w:autoSpaceDE/>
      <w:autoSpaceDN/>
      <w:adjustRightInd/>
      <w:spacing w:before="240" w:after="60"/>
      <w:jc w:val="center"/>
      <w:textAlignment w:val="auto"/>
      <w:outlineLvl w:val="0"/>
    </w:pPr>
    <w:rPr>
      <w:rFonts w:asciiTheme="majorHAnsi" w:eastAsia="SimSun" w:hAnsiTheme="majorHAnsi" w:cstheme="majorBidi"/>
      <w:b/>
      <w:bCs/>
      <w:sz w:val="32"/>
      <w:szCs w:val="32"/>
      <w:lang w:val="en-US"/>
    </w:rPr>
  </w:style>
  <w:style w:type="character" w:customStyle="1" w:styleId="TitleChar">
    <w:name w:val="Title Char"/>
    <w:basedOn w:val="DefaultParagraphFont"/>
    <w:link w:val="Title"/>
    <w:rsid w:val="00843BE9"/>
    <w:rPr>
      <w:rFonts w:asciiTheme="majorHAnsi" w:eastAsia="SimSun" w:hAnsiTheme="majorHAnsi" w:cstheme="majorBidi"/>
      <w:b/>
      <w:bCs/>
      <w:sz w:val="32"/>
      <w:szCs w:val="32"/>
      <w:lang w:eastAsia="en-US"/>
    </w:rPr>
  </w:style>
  <w:style w:type="paragraph" w:styleId="BodyText">
    <w:name w:val="Body Text"/>
    <w:basedOn w:val="Normal"/>
    <w:link w:val="BodyTextChar"/>
    <w:qFormat/>
    <w:rsid w:val="00843BE9"/>
    <w:pPr>
      <w:tabs>
        <w:tab w:val="clear" w:pos="1134"/>
        <w:tab w:val="clear" w:pos="1871"/>
        <w:tab w:val="clear" w:pos="2268"/>
        <w:tab w:val="left" w:pos="720"/>
        <w:tab w:val="left" w:pos="794"/>
        <w:tab w:val="left" w:pos="1191"/>
        <w:tab w:val="left" w:pos="1588"/>
        <w:tab w:val="left" w:pos="1985"/>
      </w:tabs>
      <w:suppressAutoHyphens/>
      <w:overflowPunct/>
      <w:autoSpaceDE/>
      <w:autoSpaceDN/>
      <w:adjustRightInd/>
      <w:spacing w:after="120"/>
      <w:textAlignment w:val="auto"/>
    </w:pPr>
    <w:rPr>
      <w:rFonts w:ascii="LMMNHP+BookmanOldStyle" w:eastAsia="Batang" w:hAnsi="LMMNHP+BookmanOldStyle"/>
      <w:color w:val="000000"/>
      <w:kern w:val="2"/>
      <w:szCs w:val="24"/>
      <w:lang w:val="en-US" w:eastAsia="ja-JP"/>
    </w:rPr>
  </w:style>
  <w:style w:type="character" w:customStyle="1" w:styleId="BodyTextChar">
    <w:name w:val="Body Text Char"/>
    <w:basedOn w:val="DefaultParagraphFont"/>
    <w:link w:val="BodyText"/>
    <w:rsid w:val="00843BE9"/>
    <w:rPr>
      <w:rFonts w:ascii="LMMNHP+BookmanOldStyle" w:eastAsia="Batang" w:hAnsi="LMMNHP+BookmanOldStyle"/>
      <w:color w:val="000000"/>
      <w:kern w:val="2"/>
      <w:sz w:val="24"/>
      <w:szCs w:val="24"/>
      <w:lang w:eastAsia="ja-JP"/>
    </w:rPr>
  </w:style>
  <w:style w:type="paragraph" w:styleId="List">
    <w:name w:val="List"/>
    <w:basedOn w:val="Normal"/>
    <w:uiPriority w:val="99"/>
    <w:rsid w:val="00843BE9"/>
    <w:pPr>
      <w:tabs>
        <w:tab w:val="clear" w:pos="1134"/>
        <w:tab w:val="clear" w:pos="1871"/>
        <w:tab w:val="clear" w:pos="2268"/>
        <w:tab w:val="left" w:pos="1701"/>
        <w:tab w:val="left" w:pos="2127"/>
      </w:tabs>
      <w:overflowPunct/>
      <w:autoSpaceDE/>
      <w:autoSpaceDN/>
      <w:adjustRightInd/>
      <w:spacing w:before="0"/>
      <w:ind w:left="2127" w:hanging="2127"/>
      <w:textAlignment w:val="auto"/>
    </w:pPr>
  </w:style>
  <w:style w:type="paragraph" w:styleId="BodyText2">
    <w:name w:val="Body Text 2"/>
    <w:basedOn w:val="Normal"/>
    <w:link w:val="BodyText2Char"/>
    <w:uiPriority w:val="99"/>
    <w:rsid w:val="00843BE9"/>
    <w:pPr>
      <w:widowControl w:val="0"/>
      <w:tabs>
        <w:tab w:val="clear" w:pos="1134"/>
        <w:tab w:val="clear" w:pos="1871"/>
        <w:tab w:val="clear" w:pos="2268"/>
      </w:tabs>
      <w:overflowPunct/>
      <w:autoSpaceDE/>
      <w:autoSpaceDN/>
      <w:adjustRightInd/>
      <w:spacing w:before="0"/>
      <w:jc w:val="both"/>
      <w:textAlignment w:val="auto"/>
    </w:pPr>
    <w:rPr>
      <w:lang w:val="en-US"/>
    </w:rPr>
  </w:style>
  <w:style w:type="character" w:customStyle="1" w:styleId="BodyText2Char">
    <w:name w:val="Body Text 2 Char"/>
    <w:basedOn w:val="DefaultParagraphFont"/>
    <w:link w:val="BodyText2"/>
    <w:uiPriority w:val="99"/>
    <w:rsid w:val="00843BE9"/>
    <w:rPr>
      <w:rFonts w:ascii="Times New Roman" w:hAnsi="Times New Roman"/>
      <w:sz w:val="24"/>
      <w:lang w:eastAsia="en-US"/>
    </w:rPr>
  </w:style>
  <w:style w:type="paragraph" w:styleId="ListBullet">
    <w:name w:val="List Bullet"/>
    <w:basedOn w:val="List"/>
    <w:uiPriority w:val="99"/>
    <w:rsid w:val="00843BE9"/>
    <w:pPr>
      <w:tabs>
        <w:tab w:val="clear" w:pos="1701"/>
        <w:tab w:val="clear" w:pos="2127"/>
      </w:tabs>
      <w:overflowPunct w:val="0"/>
      <w:autoSpaceDE w:val="0"/>
      <w:autoSpaceDN w:val="0"/>
      <w:adjustRightInd w:val="0"/>
      <w:spacing w:after="180"/>
      <w:ind w:left="568" w:hanging="284"/>
      <w:textAlignment w:val="baseline"/>
    </w:pPr>
    <w:rPr>
      <w:sz w:val="20"/>
    </w:rPr>
  </w:style>
  <w:style w:type="paragraph" w:styleId="BodyTextIndent">
    <w:name w:val="Body Text Indent"/>
    <w:basedOn w:val="Normal"/>
    <w:link w:val="BodyTextIndentChar"/>
    <w:rsid w:val="00843BE9"/>
    <w:pPr>
      <w:tabs>
        <w:tab w:val="clear" w:pos="1134"/>
        <w:tab w:val="clear" w:pos="1871"/>
        <w:tab w:val="clear" w:pos="2268"/>
      </w:tabs>
      <w:overflowPunct/>
      <w:autoSpaceDE/>
      <w:autoSpaceDN/>
      <w:adjustRightInd/>
      <w:spacing w:before="0" w:after="120"/>
      <w:ind w:left="360"/>
      <w:textAlignment w:val="auto"/>
    </w:pPr>
  </w:style>
  <w:style w:type="character" w:customStyle="1" w:styleId="BodyTextIndentChar">
    <w:name w:val="Body Text Indent Char"/>
    <w:basedOn w:val="DefaultParagraphFont"/>
    <w:link w:val="BodyTextIndent"/>
    <w:rsid w:val="00843BE9"/>
    <w:rPr>
      <w:rFonts w:ascii="Times New Roman" w:hAnsi="Times New Roman"/>
      <w:sz w:val="24"/>
      <w:lang w:val="en-GB" w:eastAsia="en-US"/>
    </w:rPr>
  </w:style>
  <w:style w:type="paragraph" w:styleId="List2">
    <w:name w:val="List 2"/>
    <w:basedOn w:val="Normal"/>
    <w:uiPriority w:val="99"/>
    <w:rsid w:val="00843BE9"/>
    <w:pPr>
      <w:tabs>
        <w:tab w:val="clear" w:pos="1134"/>
        <w:tab w:val="clear" w:pos="1871"/>
        <w:tab w:val="clear" w:pos="2268"/>
      </w:tabs>
      <w:overflowPunct/>
      <w:autoSpaceDE/>
      <w:autoSpaceDN/>
      <w:adjustRightInd/>
      <w:spacing w:before="0"/>
      <w:ind w:left="720" w:hanging="360"/>
      <w:textAlignment w:val="auto"/>
    </w:pPr>
  </w:style>
  <w:style w:type="character" w:customStyle="1" w:styleId="CommentTextChar">
    <w:name w:val="Comment Text Char"/>
    <w:basedOn w:val="DefaultParagraphFont"/>
    <w:link w:val="CommentText"/>
    <w:uiPriority w:val="99"/>
    <w:rsid w:val="00843BE9"/>
    <w:rPr>
      <w:rFonts w:ascii="Times New Roman" w:hAnsi="Times New Roman"/>
      <w:lang w:val="en-GB"/>
    </w:rPr>
  </w:style>
  <w:style w:type="paragraph" w:styleId="CommentText">
    <w:name w:val="annotation text"/>
    <w:basedOn w:val="Normal"/>
    <w:link w:val="CommentTextChar"/>
    <w:uiPriority w:val="99"/>
    <w:rsid w:val="00843BE9"/>
    <w:pPr>
      <w:tabs>
        <w:tab w:val="clear" w:pos="1134"/>
        <w:tab w:val="clear" w:pos="1871"/>
        <w:tab w:val="clear" w:pos="2268"/>
      </w:tabs>
      <w:overflowPunct/>
      <w:autoSpaceDE/>
      <w:autoSpaceDN/>
      <w:adjustRightInd/>
      <w:spacing w:before="0"/>
      <w:textAlignment w:val="auto"/>
    </w:pPr>
    <w:rPr>
      <w:sz w:val="20"/>
      <w:lang w:eastAsia="zh-CN"/>
    </w:rPr>
  </w:style>
  <w:style w:type="character" w:customStyle="1" w:styleId="CommentTextChar1">
    <w:name w:val="Comment Text Char1"/>
    <w:basedOn w:val="DefaultParagraphFont"/>
    <w:semiHidden/>
    <w:rsid w:val="00843BE9"/>
    <w:rPr>
      <w:rFonts w:ascii="Times New Roman" w:hAnsi="Times New Roman"/>
      <w:lang w:val="en-GB" w:eastAsia="en-US"/>
    </w:rPr>
  </w:style>
  <w:style w:type="character" w:customStyle="1" w:styleId="CommentSubjectChar">
    <w:name w:val="Comment Subject Char"/>
    <w:basedOn w:val="CommentTextChar"/>
    <w:link w:val="CommentSubject"/>
    <w:rsid w:val="00843BE9"/>
    <w:rPr>
      <w:rFonts w:ascii="Times New Roman" w:hAnsi="Times New Roman"/>
      <w:b/>
      <w:bCs/>
      <w:lang w:val="en-GB"/>
    </w:rPr>
  </w:style>
  <w:style w:type="paragraph" w:styleId="CommentSubject">
    <w:name w:val="annotation subject"/>
    <w:basedOn w:val="CommentText"/>
    <w:next w:val="CommentText"/>
    <w:link w:val="CommentSubjectChar"/>
    <w:rsid w:val="00843BE9"/>
    <w:rPr>
      <w:b/>
      <w:bCs/>
    </w:rPr>
  </w:style>
  <w:style w:type="character" w:customStyle="1" w:styleId="CommentSubjectChar1">
    <w:name w:val="Comment Subject Char1"/>
    <w:basedOn w:val="CommentTextChar1"/>
    <w:semiHidden/>
    <w:rsid w:val="00843BE9"/>
    <w:rPr>
      <w:rFonts w:ascii="Times New Roman" w:hAnsi="Times New Roman"/>
      <w:b/>
      <w:bCs/>
      <w:lang w:val="en-GB" w:eastAsia="en-US"/>
    </w:rPr>
  </w:style>
  <w:style w:type="character" w:styleId="CommentReference">
    <w:name w:val="annotation reference"/>
    <w:basedOn w:val="DefaultParagraphFont"/>
    <w:rsid w:val="00843BE9"/>
    <w:rPr>
      <w:sz w:val="16"/>
      <w:szCs w:val="16"/>
    </w:rPr>
  </w:style>
  <w:style w:type="paragraph" w:styleId="DocumentMap">
    <w:name w:val="Document Map"/>
    <w:basedOn w:val="Normal"/>
    <w:link w:val="DocumentMapChar"/>
    <w:rsid w:val="00843BE9"/>
    <w:pPr>
      <w:tabs>
        <w:tab w:val="clear" w:pos="1134"/>
        <w:tab w:val="clear" w:pos="1871"/>
        <w:tab w:val="clear" w:pos="2268"/>
        <w:tab w:val="left" w:pos="794"/>
        <w:tab w:val="left" w:pos="1191"/>
        <w:tab w:val="left" w:pos="1588"/>
        <w:tab w:val="left" w:pos="1985"/>
      </w:tabs>
      <w:jc w:val="both"/>
    </w:pPr>
    <w:rPr>
      <w:rFonts w:ascii="MS UI Gothic" w:eastAsia="MS UI Gothic"/>
      <w:sz w:val="18"/>
      <w:szCs w:val="18"/>
      <w:lang w:val="fr-FR"/>
    </w:rPr>
  </w:style>
  <w:style w:type="character" w:customStyle="1" w:styleId="DocumentMapChar">
    <w:name w:val="Document Map Char"/>
    <w:basedOn w:val="DefaultParagraphFont"/>
    <w:link w:val="DocumentMap"/>
    <w:rsid w:val="00843BE9"/>
    <w:rPr>
      <w:rFonts w:ascii="MS UI Gothic" w:eastAsia="MS UI Gothic" w:hAnsi="Times New Roman"/>
      <w:sz w:val="18"/>
      <w:szCs w:val="18"/>
      <w:lang w:val="fr-FR" w:eastAsia="en-US"/>
    </w:rPr>
  </w:style>
  <w:style w:type="character" w:styleId="Emphasis">
    <w:name w:val="Emphasis"/>
    <w:basedOn w:val="DefaultParagraphFont"/>
    <w:uiPriority w:val="20"/>
    <w:qFormat/>
    <w:rsid w:val="00843BE9"/>
    <w:rPr>
      <w:i/>
      <w:iCs/>
    </w:rPr>
  </w:style>
  <w:style w:type="paragraph" w:styleId="BodyTextIndent2">
    <w:name w:val="Body Text Indent 2"/>
    <w:basedOn w:val="Normal"/>
    <w:link w:val="BodyTextIndent2Char"/>
    <w:rsid w:val="00843BE9"/>
    <w:pPr>
      <w:tabs>
        <w:tab w:val="clear" w:pos="1134"/>
        <w:tab w:val="clear" w:pos="1871"/>
        <w:tab w:val="clear" w:pos="2268"/>
        <w:tab w:val="left" w:pos="720"/>
        <w:tab w:val="left" w:pos="1191"/>
        <w:tab w:val="left" w:pos="1588"/>
        <w:tab w:val="left" w:pos="1985"/>
      </w:tabs>
      <w:ind w:left="720" w:hanging="720"/>
      <w:jc w:val="both"/>
    </w:pPr>
    <w:rPr>
      <w:rFonts w:eastAsia="Batang"/>
      <w:szCs w:val="24"/>
    </w:rPr>
  </w:style>
  <w:style w:type="character" w:customStyle="1" w:styleId="BodyTextIndent2Char">
    <w:name w:val="Body Text Indent 2 Char"/>
    <w:basedOn w:val="DefaultParagraphFont"/>
    <w:link w:val="BodyTextIndent2"/>
    <w:rsid w:val="00843BE9"/>
    <w:rPr>
      <w:rFonts w:ascii="Times New Roman" w:eastAsia="Batang" w:hAnsi="Times New Roman"/>
      <w:sz w:val="24"/>
      <w:szCs w:val="24"/>
      <w:lang w:val="en-GB" w:eastAsia="en-US"/>
    </w:rPr>
  </w:style>
  <w:style w:type="paragraph" w:styleId="EndnoteText">
    <w:name w:val="endnote text"/>
    <w:basedOn w:val="Normal"/>
    <w:link w:val="EndnoteTextChar"/>
    <w:rsid w:val="00843BE9"/>
    <w:pPr>
      <w:spacing w:before="0"/>
    </w:pPr>
    <w:rPr>
      <w:rFonts w:eastAsia="Batang"/>
      <w:sz w:val="20"/>
    </w:rPr>
  </w:style>
  <w:style w:type="character" w:customStyle="1" w:styleId="EndnoteTextChar">
    <w:name w:val="Endnote Text Char"/>
    <w:basedOn w:val="DefaultParagraphFont"/>
    <w:link w:val="EndnoteText"/>
    <w:rsid w:val="00843BE9"/>
    <w:rPr>
      <w:rFonts w:ascii="Times New Roman" w:eastAsia="Batang" w:hAnsi="Times New Roman"/>
      <w:lang w:val="en-GB" w:eastAsia="en-US"/>
    </w:rPr>
  </w:style>
  <w:style w:type="paragraph" w:styleId="TOCHeading">
    <w:name w:val="TOC Heading"/>
    <w:basedOn w:val="Heading1"/>
    <w:next w:val="Normal"/>
    <w:uiPriority w:val="39"/>
    <w:unhideWhenUsed/>
    <w:qFormat/>
    <w:rsid w:val="00843BE9"/>
    <w:pPr>
      <w:spacing w:before="480"/>
      <w:ind w:left="0" w:firstLine="0"/>
      <w:outlineLvl w:val="9"/>
    </w:pPr>
    <w:rPr>
      <w:rFonts w:asciiTheme="majorHAnsi" w:eastAsiaTheme="majorEastAsia" w:hAnsiTheme="majorHAnsi" w:cstheme="majorBidi"/>
      <w:bCs/>
      <w:color w:val="365F91" w:themeColor="accent1" w:themeShade="BF"/>
      <w:szCs w:val="28"/>
    </w:rPr>
  </w:style>
  <w:style w:type="paragraph" w:styleId="TOC9">
    <w:name w:val="toc 9"/>
    <w:basedOn w:val="Normal"/>
    <w:next w:val="Normal"/>
    <w:autoRedefine/>
    <w:uiPriority w:val="39"/>
    <w:unhideWhenUsed/>
    <w:rsid w:val="00843BE9"/>
    <w:pPr>
      <w:tabs>
        <w:tab w:val="clear" w:pos="1134"/>
        <w:tab w:val="clear" w:pos="1871"/>
        <w:tab w:val="clear" w:pos="2268"/>
      </w:tabs>
      <w:overflowPunct/>
      <w:autoSpaceDE/>
      <w:autoSpaceDN/>
      <w:adjustRightInd/>
      <w:spacing w:before="0" w:after="100" w:line="276" w:lineRule="auto"/>
      <w:ind w:left="1760"/>
      <w:textAlignment w:val="auto"/>
    </w:pPr>
    <w:rPr>
      <w:rFonts w:asciiTheme="minorHAnsi" w:eastAsiaTheme="minorEastAsia" w:hAnsiTheme="minorHAnsi" w:cstheme="minorBidi"/>
      <w:sz w:val="22"/>
      <w:szCs w:val="22"/>
      <w:lang w:val="en-US" w:eastAsia="zh-CN"/>
    </w:rPr>
  </w:style>
  <w:style w:type="paragraph" w:styleId="NoSpacing">
    <w:name w:val="No Spacing"/>
    <w:uiPriority w:val="1"/>
    <w:qFormat/>
    <w:rsid w:val="00843BE9"/>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eastAsia="en-US"/>
    </w:rPr>
  </w:style>
  <w:style w:type="paragraph" w:styleId="NormalWeb">
    <w:name w:val="Normal (Web)"/>
    <w:basedOn w:val="Normal"/>
    <w:uiPriority w:val="99"/>
    <w:unhideWhenUsed/>
    <w:rsid w:val="00843BE9"/>
    <w:pPr>
      <w:tabs>
        <w:tab w:val="clear" w:pos="1134"/>
        <w:tab w:val="clear" w:pos="1871"/>
        <w:tab w:val="clear" w:pos="2268"/>
      </w:tabs>
      <w:overflowPunct/>
      <w:autoSpaceDE/>
      <w:autoSpaceDN/>
      <w:adjustRightInd/>
      <w:spacing w:after="120"/>
      <w:textAlignment w:val="auto"/>
    </w:pPr>
    <w:rPr>
      <w:rFonts w:eastAsia="SimHei"/>
      <w:bCs/>
      <w:szCs w:val="24"/>
      <w:lang w:val="en-US" w:eastAsia="zh-CN"/>
    </w:rPr>
  </w:style>
  <w:style w:type="paragraph" w:styleId="Revision">
    <w:name w:val="Revision"/>
    <w:hidden/>
    <w:uiPriority w:val="99"/>
    <w:rsid w:val="00843BE9"/>
    <w:rPr>
      <w:rFonts w:ascii="Times New Roman" w:hAnsi="Times New Roman"/>
      <w:sz w:val="24"/>
      <w:lang w:val="en-GB" w:eastAsia="en-US"/>
    </w:rPr>
  </w:style>
  <w:style w:type="character" w:styleId="SubtleEmphasis">
    <w:name w:val="Subtle Emphasis"/>
    <w:basedOn w:val="DefaultParagraphFont"/>
    <w:uiPriority w:val="19"/>
    <w:qFormat/>
    <w:rsid w:val="00843BE9"/>
    <w:rPr>
      <w:i/>
      <w:iCs/>
      <w:color w:val="808080" w:themeColor="text1" w:themeTint="7F"/>
    </w:rPr>
  </w:style>
  <w:style w:type="paragraph" w:styleId="PlainText">
    <w:name w:val="Plain Text"/>
    <w:basedOn w:val="Normal"/>
    <w:link w:val="PlainTextChar"/>
    <w:uiPriority w:val="99"/>
    <w:unhideWhenUsed/>
    <w:rsid w:val="00843BE9"/>
    <w:pPr>
      <w:widowControl w:val="0"/>
      <w:tabs>
        <w:tab w:val="clear" w:pos="1134"/>
        <w:tab w:val="clear" w:pos="1871"/>
        <w:tab w:val="clear" w:pos="2268"/>
      </w:tabs>
      <w:overflowPunct/>
      <w:autoSpaceDE/>
      <w:autoSpaceDN/>
      <w:adjustRightInd/>
      <w:spacing w:before="0"/>
      <w:textAlignment w:val="auto"/>
    </w:pPr>
    <w:rPr>
      <w:rFonts w:ascii="MS Gothic" w:eastAsia="MS Gothic" w:hAnsi="Courier New" w:cs="Courier New"/>
      <w:kern w:val="2"/>
      <w:sz w:val="20"/>
      <w:szCs w:val="21"/>
      <w:lang w:val="en-US" w:eastAsia="ja-JP"/>
    </w:rPr>
  </w:style>
  <w:style w:type="character" w:customStyle="1" w:styleId="PlainTextChar">
    <w:name w:val="Plain Text Char"/>
    <w:basedOn w:val="DefaultParagraphFont"/>
    <w:link w:val="PlainText"/>
    <w:uiPriority w:val="99"/>
    <w:rsid w:val="00843BE9"/>
    <w:rPr>
      <w:rFonts w:ascii="MS Gothic" w:eastAsia="MS Gothic" w:hAnsi="Courier New" w:cs="Courier New"/>
      <w:kern w:val="2"/>
      <w:szCs w:val="21"/>
      <w:lang w:eastAsia="ja-JP"/>
    </w:rPr>
  </w:style>
  <w:style w:type="paragraph" w:styleId="Date">
    <w:name w:val="Date"/>
    <w:basedOn w:val="Normal"/>
    <w:next w:val="Normal"/>
    <w:link w:val="DateChar"/>
    <w:rsid w:val="00843BE9"/>
    <w:rPr>
      <w:rFonts w:eastAsia="Batang"/>
    </w:rPr>
  </w:style>
  <w:style w:type="character" w:customStyle="1" w:styleId="DateChar">
    <w:name w:val="Date Char"/>
    <w:basedOn w:val="DefaultParagraphFont"/>
    <w:link w:val="Date"/>
    <w:rsid w:val="00843BE9"/>
    <w:rPr>
      <w:rFonts w:ascii="Times New Roman" w:eastAsia="Batang" w:hAnsi="Times New Roman"/>
      <w:sz w:val="24"/>
      <w:lang w:val="en-GB" w:eastAsia="en-US"/>
    </w:rPr>
  </w:style>
  <w:style w:type="character" w:styleId="PlaceholderText">
    <w:name w:val="Placeholder Text"/>
    <w:basedOn w:val="DefaultParagraphFont"/>
    <w:uiPriority w:val="99"/>
    <w:semiHidden/>
    <w:rsid w:val="00843BE9"/>
    <w:rPr>
      <w:color w:val="808080"/>
    </w:rPr>
  </w:style>
  <w:style w:type="character" w:customStyle="1" w:styleId="CaptionChar">
    <w:name w:val="Caption Char"/>
    <w:aliases w:val="cap Char1,cap Char Char,Caption Char1 Char Char,cap Char Char1 Char,Caption Char Char1 Char Char,cap Char2 Char Char,cap1 Char,cap2 Char,cap3 Char,cap4 Char,cap5 Char,cap6 Char,cap7 Char,cap8 Char,cap9 Char,cap10 Char,cap11 Char,cap12 Char"/>
    <w:link w:val="Caption"/>
    <w:locked/>
    <w:rsid w:val="00843BE9"/>
    <w:rPr>
      <w:rFonts w:ascii="Times New Roman" w:eastAsia="MS Mincho" w:hAnsi="Times New Roman"/>
      <w:b/>
      <w:sz w:val="24"/>
      <w:lang w:eastAsia="en-US"/>
    </w:rPr>
  </w:style>
  <w:style w:type="paragraph" w:styleId="Subtitle">
    <w:name w:val="Subtitle"/>
    <w:basedOn w:val="Normal"/>
    <w:next w:val="BodyText"/>
    <w:link w:val="SubtitleChar"/>
    <w:qFormat/>
    <w:rsid w:val="00843BE9"/>
    <w:pPr>
      <w:keepNext/>
      <w:widowControl w:val="0"/>
      <w:tabs>
        <w:tab w:val="clear" w:pos="1134"/>
        <w:tab w:val="clear" w:pos="1871"/>
        <w:tab w:val="clear" w:pos="2268"/>
        <w:tab w:val="left" w:pos="567"/>
      </w:tabs>
      <w:suppressAutoHyphens/>
      <w:overflowPunct/>
      <w:autoSpaceDE/>
      <w:autoSpaceDN/>
      <w:adjustRightInd/>
      <w:spacing w:before="240" w:after="120"/>
      <w:ind w:left="658" w:hanging="420"/>
      <w:jc w:val="center"/>
      <w:textAlignment w:val="auto"/>
    </w:pPr>
    <w:rPr>
      <w:rFonts w:ascii="Arial" w:eastAsia="Lucida Sans Unicode" w:hAnsi="Arial" w:cs="Mangal"/>
      <w:i/>
      <w:iCs/>
      <w:kern w:val="1"/>
      <w:sz w:val="28"/>
      <w:szCs w:val="28"/>
      <w:lang w:val="en-US" w:eastAsia="ar-SA"/>
    </w:rPr>
  </w:style>
  <w:style w:type="character" w:customStyle="1" w:styleId="SubtitleChar">
    <w:name w:val="Subtitle Char"/>
    <w:basedOn w:val="DefaultParagraphFont"/>
    <w:link w:val="Subtitle"/>
    <w:rsid w:val="00843BE9"/>
    <w:rPr>
      <w:rFonts w:ascii="Arial" w:eastAsia="Lucida Sans Unicode" w:hAnsi="Arial" w:cs="Mangal"/>
      <w:i/>
      <w:iCs/>
      <w:kern w:val="1"/>
      <w:sz w:val="28"/>
      <w:szCs w:val="28"/>
      <w:lang w:eastAsia="ar-SA"/>
    </w:rPr>
  </w:style>
  <w:style w:type="paragraph" w:styleId="BodyText3">
    <w:name w:val="Body Text 3"/>
    <w:basedOn w:val="Normal"/>
    <w:link w:val="BodyText3Char"/>
    <w:rsid w:val="00843BE9"/>
    <w:pPr>
      <w:widowControl w:val="0"/>
      <w:tabs>
        <w:tab w:val="clear" w:pos="1134"/>
        <w:tab w:val="clear" w:pos="1871"/>
        <w:tab w:val="clear" w:pos="2268"/>
        <w:tab w:val="left" w:pos="567"/>
      </w:tabs>
      <w:suppressAutoHyphens/>
      <w:overflowPunct/>
      <w:autoSpaceDE/>
      <w:autoSpaceDN/>
      <w:adjustRightInd/>
      <w:spacing w:before="0"/>
      <w:ind w:left="658" w:hanging="420"/>
      <w:jc w:val="both"/>
      <w:textAlignment w:val="auto"/>
    </w:pPr>
    <w:rPr>
      <w:rFonts w:ascii="Arial" w:eastAsia="BatangChe" w:hAnsi="Arial" w:cs="Arial"/>
      <w:kern w:val="1"/>
      <w:sz w:val="22"/>
      <w:szCs w:val="22"/>
      <w:lang w:val="en-AU" w:eastAsia="ar-SA"/>
    </w:rPr>
  </w:style>
  <w:style w:type="character" w:customStyle="1" w:styleId="BodyText3Char">
    <w:name w:val="Body Text 3 Char"/>
    <w:basedOn w:val="DefaultParagraphFont"/>
    <w:link w:val="BodyText3"/>
    <w:rsid w:val="00843BE9"/>
    <w:rPr>
      <w:rFonts w:ascii="Arial" w:eastAsia="BatangChe" w:hAnsi="Arial" w:cs="Arial"/>
      <w:kern w:val="1"/>
      <w:sz w:val="22"/>
      <w:szCs w:val="22"/>
      <w:lang w:val="en-AU" w:eastAsia="ar-SA"/>
    </w:rPr>
  </w:style>
  <w:style w:type="table" w:styleId="ColorfulList-Accent1">
    <w:name w:val="Colorful List Accent 1"/>
    <w:basedOn w:val="TableNormal"/>
    <w:uiPriority w:val="72"/>
    <w:rsid w:val="00843BE9"/>
    <w:rPr>
      <w:color w:val="000000" w:themeColor="text1"/>
      <w:lang w:eastAsia="en-US"/>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HTMLPreformatted">
    <w:name w:val="HTML Preformatted"/>
    <w:basedOn w:val="Normal"/>
    <w:link w:val="HTMLPreformattedChar"/>
    <w:uiPriority w:val="99"/>
    <w:unhideWhenUsed/>
    <w:rsid w:val="00843BE9"/>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Cs w:val="24"/>
      <w:lang w:val="en-US" w:eastAsia="zh-CN"/>
    </w:rPr>
  </w:style>
  <w:style w:type="character" w:customStyle="1" w:styleId="HTMLPreformattedChar">
    <w:name w:val="HTML Preformatted Char"/>
    <w:basedOn w:val="DefaultParagraphFont"/>
    <w:link w:val="HTMLPreformatted"/>
    <w:uiPriority w:val="99"/>
    <w:rsid w:val="00843BE9"/>
    <w:rPr>
      <w:rFonts w:ascii="Courier New" w:hAnsi="Courier New" w:cs="Courier New"/>
      <w:sz w:val="24"/>
      <w:szCs w:val="24"/>
    </w:rPr>
  </w:style>
  <w:style w:type="character" w:styleId="HTMLCite">
    <w:name w:val="HTML Cite"/>
    <w:basedOn w:val="DefaultParagraphFont"/>
    <w:uiPriority w:val="99"/>
    <w:semiHidden/>
    <w:unhideWhenUsed/>
    <w:rsid w:val="00843BE9"/>
    <w:rPr>
      <w:rFonts w:cs="Times New Roman"/>
      <w:i/>
      <w:iCs/>
    </w:rPr>
  </w:style>
  <w:style w:type="character" w:customStyle="1" w:styleId="UnresolvedMention">
    <w:name w:val="Unresolved Mention"/>
    <w:basedOn w:val="DefaultParagraphFont"/>
    <w:uiPriority w:val="99"/>
    <w:semiHidden/>
    <w:unhideWhenUsed/>
    <w:rsid w:val="004A2504"/>
    <w:rPr>
      <w:color w:val="605E5C"/>
      <w:shd w:val="clear" w:color="auto" w:fill="E1DFDD"/>
    </w:rPr>
  </w:style>
  <w:style w:type="paragraph" w:customStyle="1" w:styleId="TabletitleBR">
    <w:name w:val="Table_title_BR"/>
    <w:basedOn w:val="Normal"/>
    <w:next w:val="Normal"/>
    <w:qFormat/>
    <w:rsid w:val="00076C85"/>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dms_ties/itu-r/md/19/wp1a/c/R19-WP1A-C-0073!N06!MSW-E.doc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859D1-8B6B-4973-BD93-E642C4B76AD8}">
  <ds:schemaRefs>
    <ds:schemaRef ds:uri="http://schemas.microsoft.com/office/2006/metadata/properties"/>
    <ds:schemaRef ds:uri="http://schemas.microsoft.com/office/infopath/2007/PartnerControls"/>
    <ds:schemaRef ds:uri="4c6a61cb-1973-4fc6-92ae-f4d7a4471404"/>
  </ds:schemaRefs>
</ds:datastoreItem>
</file>

<file path=customXml/itemProps2.xml><?xml version="1.0" encoding="utf-8"?>
<ds:datastoreItem xmlns:ds="http://schemas.openxmlformats.org/officeDocument/2006/customXml" ds:itemID="{9AFE24DF-DD72-4FAA-B20B-3F0E7BD72030}">
  <ds:schemaRefs>
    <ds:schemaRef ds:uri="http://schemas.microsoft.com/sharepoint/v3/contenttype/forms"/>
  </ds:schemaRefs>
</ds:datastoreItem>
</file>

<file path=customXml/itemProps3.xml><?xml version="1.0" encoding="utf-8"?>
<ds:datastoreItem xmlns:ds="http://schemas.openxmlformats.org/officeDocument/2006/customXml" ds:itemID="{560A54A2-2B80-4B90-AFFF-547C74236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668255-E4EF-4BC9-852B-E4B01848E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1</TotalTime>
  <Pages>5</Pages>
  <Words>1720</Words>
  <Characters>9805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Chamova, Alisa</dc:creator>
  <cp:lastModifiedBy>USA</cp:lastModifiedBy>
  <cp:revision>3</cp:revision>
  <cp:lastPrinted>2008-02-21T14:04:00Z</cp:lastPrinted>
  <dcterms:created xsi:type="dcterms:W3CDTF">2021-04-16T21:32:00Z</dcterms:created>
  <dcterms:modified xsi:type="dcterms:W3CDTF">2021-04-16T21:35:00Z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