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B4708" w:rsidRPr="00A02BF0" w14:paraId="6BAF8B44" w14:textId="77777777" w:rsidTr="00C7010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04A34B9" w14:textId="77777777" w:rsidR="000B4708" w:rsidRPr="00A02BF0" w:rsidRDefault="000B4708" w:rsidP="00C70107">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59D56C7B" w14:textId="77777777" w:rsidR="000B4708" w:rsidRPr="00A02BF0" w:rsidRDefault="000B4708" w:rsidP="00C70107">
            <w:pPr>
              <w:pStyle w:val="TabletitleBR"/>
              <w:rPr>
                <w:spacing w:val="-3"/>
                <w:szCs w:val="24"/>
              </w:rPr>
            </w:pPr>
            <w:r w:rsidRPr="00A02BF0">
              <w:rPr>
                <w:spacing w:val="-3"/>
                <w:szCs w:val="24"/>
              </w:rPr>
              <w:t>Fact Sheet</w:t>
            </w:r>
          </w:p>
        </w:tc>
      </w:tr>
      <w:tr w:rsidR="000B4708" w:rsidRPr="00A02BF0" w14:paraId="3B69B478" w14:textId="77777777" w:rsidTr="00C70107">
        <w:trPr>
          <w:trHeight w:val="951"/>
        </w:trPr>
        <w:tc>
          <w:tcPr>
            <w:tcW w:w="3984" w:type="dxa"/>
            <w:tcBorders>
              <w:left w:val="double" w:sz="6" w:space="0" w:color="auto"/>
            </w:tcBorders>
          </w:tcPr>
          <w:p w14:paraId="487E8EB6" w14:textId="77777777" w:rsidR="000B4708" w:rsidRPr="00A02BF0" w:rsidRDefault="000B4708" w:rsidP="00C70107">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A35C23F" w14:textId="77777777" w:rsidR="000B4708" w:rsidRPr="00A02BF0" w:rsidRDefault="000B4708" w:rsidP="00C70107">
            <w:pPr>
              <w:spacing w:after="120"/>
              <w:ind w:left="144" w:right="144"/>
            </w:pPr>
            <w:r w:rsidRPr="00A02BF0">
              <w:rPr>
                <w:b/>
              </w:rPr>
              <w:t>Document No:</w:t>
            </w:r>
            <w:r w:rsidRPr="00A02BF0">
              <w:t xml:space="preserve">  USWP</w:t>
            </w:r>
            <w:r>
              <w:t xml:space="preserve">1A23_12_FS – WD PDN Report </w:t>
            </w:r>
            <w:proofErr w:type="gramStart"/>
            <w:r>
              <w:t>SM.[</w:t>
            </w:r>
            <w:proofErr w:type="gramEnd"/>
            <w:r>
              <w:t>WPT.BEAM.IMPACTS]</w:t>
            </w:r>
          </w:p>
        </w:tc>
      </w:tr>
      <w:tr w:rsidR="000B4708" w:rsidRPr="00A02BF0" w14:paraId="328D673C" w14:textId="77777777" w:rsidTr="00C70107">
        <w:trPr>
          <w:trHeight w:val="378"/>
        </w:trPr>
        <w:tc>
          <w:tcPr>
            <w:tcW w:w="3984" w:type="dxa"/>
            <w:tcBorders>
              <w:left w:val="double" w:sz="6" w:space="0" w:color="auto"/>
            </w:tcBorders>
          </w:tcPr>
          <w:p w14:paraId="613D214E" w14:textId="77777777" w:rsidR="000B4708" w:rsidRPr="00A02BF0" w:rsidRDefault="000B4708" w:rsidP="00C70107">
            <w:pPr>
              <w:ind w:left="144" w:right="144"/>
            </w:pPr>
            <w:r w:rsidRPr="00A02BF0">
              <w:rPr>
                <w:b/>
              </w:rPr>
              <w:t>Ref:</w:t>
            </w:r>
            <w:r>
              <w:rPr>
                <w:b/>
              </w:rPr>
              <w:t xml:space="preserve">  </w:t>
            </w:r>
            <w:r w:rsidRPr="00765295">
              <w:rPr>
                <w:bCs/>
              </w:rPr>
              <w:t xml:space="preserve"> Report on the sixth 2015-2019 meeting of Working Party 1A</w:t>
            </w:r>
            <w:r>
              <w:rPr>
                <w:b/>
              </w:rPr>
              <w:t xml:space="preserve"> </w:t>
            </w:r>
            <w:r w:rsidRPr="00DF6E81">
              <w:rPr>
                <w:bCs/>
              </w:rPr>
              <w:t>–</w:t>
            </w:r>
            <w:r>
              <w:t xml:space="preserve"> </w:t>
            </w:r>
            <w:hyperlink r:id="rId11" w:history="1">
              <w:r w:rsidRPr="00DF6E81">
                <w:rPr>
                  <w:rStyle w:val="Hyperlink"/>
                  <w:rFonts w:eastAsiaTheme="majorEastAsia"/>
                </w:rPr>
                <w:t>Annex 08</w:t>
              </w:r>
            </w:hyperlink>
            <w:r>
              <w:t xml:space="preserve"> – </w:t>
            </w:r>
            <w:r w:rsidRPr="00DF6E81">
              <w:rPr>
                <w:bCs/>
              </w:rPr>
              <w:t>Working document towards a preliminary draft new Report ITU-R SM.[WPT.BEAM.IMPACTS]</w:t>
            </w:r>
          </w:p>
        </w:tc>
        <w:tc>
          <w:tcPr>
            <w:tcW w:w="5409" w:type="dxa"/>
            <w:tcBorders>
              <w:right w:val="double" w:sz="6" w:space="0" w:color="auto"/>
            </w:tcBorders>
          </w:tcPr>
          <w:p w14:paraId="013392A5" w14:textId="77777777" w:rsidR="000B4708" w:rsidRPr="00A02BF0" w:rsidRDefault="000B4708" w:rsidP="00C70107">
            <w:pPr>
              <w:tabs>
                <w:tab w:val="left" w:pos="162"/>
              </w:tabs>
              <w:ind w:left="612" w:right="144" w:hanging="468"/>
            </w:pPr>
            <w:r w:rsidRPr="00A02BF0">
              <w:rPr>
                <w:b/>
              </w:rPr>
              <w:t>Date:</w:t>
            </w:r>
            <w:r w:rsidRPr="00A02BF0">
              <w:t xml:space="preserve">  </w:t>
            </w:r>
            <w:r w:rsidRPr="00D774EA">
              <w:t>4 March</w:t>
            </w:r>
            <w:r>
              <w:t xml:space="preserve"> 2021</w:t>
            </w:r>
          </w:p>
        </w:tc>
      </w:tr>
      <w:tr w:rsidR="000B4708" w:rsidRPr="00A02BF0" w14:paraId="02C2B928" w14:textId="77777777" w:rsidTr="00C70107">
        <w:trPr>
          <w:trHeight w:val="459"/>
        </w:trPr>
        <w:tc>
          <w:tcPr>
            <w:tcW w:w="9393" w:type="dxa"/>
            <w:gridSpan w:val="2"/>
            <w:tcBorders>
              <w:left w:val="double" w:sz="6" w:space="0" w:color="auto"/>
              <w:right w:val="double" w:sz="6" w:space="0" w:color="auto"/>
            </w:tcBorders>
          </w:tcPr>
          <w:p w14:paraId="75BE317A" w14:textId="77777777" w:rsidR="000B4708" w:rsidRDefault="000B4708" w:rsidP="00C70107">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Proposed revisions to Working Document Towards a Preliminary Draft New Report ITU-R </w:t>
            </w:r>
            <w:proofErr w:type="gramStart"/>
            <w:r>
              <w:rPr>
                <w:b w:val="0"/>
                <w:lang w:eastAsia="zh-CN"/>
              </w:rPr>
              <w:t>SM.[</w:t>
            </w:r>
            <w:proofErr w:type="gramEnd"/>
            <w:r>
              <w:rPr>
                <w:b w:val="0"/>
                <w:lang w:eastAsia="zh-CN"/>
              </w:rPr>
              <w:t>WPT.BEAM.IMPACTS]</w:t>
            </w:r>
          </w:p>
          <w:p w14:paraId="1C7D0202" w14:textId="77777777" w:rsidR="000B4708" w:rsidRPr="00790A03" w:rsidRDefault="000B4708" w:rsidP="00C70107">
            <w:pPr>
              <w:rPr>
                <w:lang w:eastAsia="zh-CN"/>
              </w:rPr>
            </w:pPr>
          </w:p>
        </w:tc>
      </w:tr>
      <w:tr w:rsidR="000B4708" w:rsidRPr="00A02BF0" w14:paraId="11A52A8C" w14:textId="77777777" w:rsidTr="00C70107">
        <w:trPr>
          <w:trHeight w:val="1960"/>
        </w:trPr>
        <w:tc>
          <w:tcPr>
            <w:tcW w:w="3984" w:type="dxa"/>
            <w:tcBorders>
              <w:left w:val="double" w:sz="6" w:space="0" w:color="auto"/>
            </w:tcBorders>
          </w:tcPr>
          <w:p w14:paraId="0345F061" w14:textId="77777777" w:rsidR="000B4708" w:rsidRPr="00A02BF0" w:rsidRDefault="000B4708" w:rsidP="00C70107">
            <w:pPr>
              <w:ind w:left="144" w:right="144"/>
              <w:rPr>
                <w:b/>
              </w:rPr>
            </w:pPr>
            <w:r w:rsidRPr="00A02BF0">
              <w:rPr>
                <w:b/>
              </w:rPr>
              <w:t>Author(s)/Contributors(s):</w:t>
            </w:r>
          </w:p>
          <w:p w14:paraId="2D23593D" w14:textId="77777777" w:rsidR="000B4708" w:rsidRDefault="000B4708" w:rsidP="00C70107">
            <w:pPr>
              <w:ind w:left="144" w:right="144"/>
              <w:rPr>
                <w:bCs/>
                <w:iCs/>
              </w:rPr>
            </w:pPr>
            <w:r>
              <w:rPr>
                <w:bCs/>
                <w:iCs/>
              </w:rPr>
              <w:t>Matthew Greenspan</w:t>
            </w:r>
          </w:p>
          <w:p w14:paraId="402332C7" w14:textId="77777777" w:rsidR="000B4708" w:rsidRPr="00A02BF0" w:rsidRDefault="000B4708" w:rsidP="00C70107">
            <w:pPr>
              <w:ind w:left="144" w:right="144"/>
              <w:rPr>
                <w:bCs/>
                <w:iCs/>
              </w:rPr>
            </w:pPr>
            <w:r>
              <w:rPr>
                <w:bCs/>
                <w:iCs/>
              </w:rPr>
              <w:t>Telecommunications Management Group, Inc. (TMG)</w:t>
            </w:r>
          </w:p>
        </w:tc>
        <w:tc>
          <w:tcPr>
            <w:tcW w:w="5409" w:type="dxa"/>
            <w:tcBorders>
              <w:right w:val="double" w:sz="6" w:space="0" w:color="auto"/>
            </w:tcBorders>
          </w:tcPr>
          <w:p w14:paraId="215FC247" w14:textId="77777777" w:rsidR="000B4708" w:rsidRDefault="000B4708" w:rsidP="00C70107">
            <w:pPr>
              <w:ind w:right="144"/>
              <w:rPr>
                <w:b/>
                <w:bCs/>
              </w:rPr>
            </w:pPr>
          </w:p>
          <w:p w14:paraId="71ACEA4B" w14:textId="77777777" w:rsidR="000B4708" w:rsidRPr="00F022CE" w:rsidRDefault="000B4708" w:rsidP="00C70107">
            <w:pPr>
              <w:ind w:right="144"/>
              <w:rPr>
                <w:bCs/>
              </w:rPr>
            </w:pPr>
            <w:r w:rsidRPr="00A02BF0">
              <w:rPr>
                <w:b/>
                <w:bCs/>
              </w:rPr>
              <w:t>Email</w:t>
            </w:r>
            <w:r>
              <w:rPr>
                <w:bCs/>
              </w:rPr>
              <w:t>:  mgreenspan@tmgtelecom.com</w:t>
            </w:r>
            <w:r w:rsidRPr="00A02BF0">
              <w:rPr>
                <w:bCs/>
              </w:rPr>
              <w:br/>
            </w:r>
            <w:r w:rsidRPr="00A02BF0">
              <w:rPr>
                <w:b/>
                <w:bCs/>
              </w:rPr>
              <w:t>Phone</w:t>
            </w:r>
            <w:r w:rsidRPr="00A02BF0">
              <w:rPr>
                <w:bCs/>
              </w:rPr>
              <w:t>:</w:t>
            </w:r>
            <w:r>
              <w:rPr>
                <w:bCs/>
              </w:rPr>
              <w:t xml:space="preserve">  +1 (703) 472-0897</w:t>
            </w:r>
          </w:p>
        </w:tc>
      </w:tr>
      <w:tr w:rsidR="000B4708" w:rsidRPr="00A02BF0" w14:paraId="177ADDAD" w14:textId="77777777" w:rsidTr="00C70107">
        <w:trPr>
          <w:trHeight w:val="541"/>
        </w:trPr>
        <w:tc>
          <w:tcPr>
            <w:tcW w:w="9393" w:type="dxa"/>
            <w:gridSpan w:val="2"/>
            <w:tcBorders>
              <w:left w:val="double" w:sz="6" w:space="0" w:color="auto"/>
              <w:right w:val="double" w:sz="6" w:space="0" w:color="auto"/>
            </w:tcBorders>
          </w:tcPr>
          <w:p w14:paraId="085DF489" w14:textId="77777777" w:rsidR="000B4708" w:rsidRPr="00A02BF0" w:rsidRDefault="000B4708" w:rsidP="00C70107">
            <w:pPr>
              <w:spacing w:after="120"/>
              <w:ind w:right="144"/>
            </w:pPr>
            <w:r w:rsidRPr="00A02BF0">
              <w:rPr>
                <w:b/>
              </w:rPr>
              <w:t>Purpose/Objective:</w:t>
            </w:r>
            <w:r w:rsidRPr="00A02BF0">
              <w:rPr>
                <w:bCs/>
              </w:rPr>
              <w:t xml:space="preserve"> </w:t>
            </w:r>
            <w:r>
              <w:rPr>
                <w:bCs/>
              </w:rPr>
              <w:t>Add information on the impacts of Beam WPT and elevate the status to a Preliminary Draft New Report.</w:t>
            </w:r>
          </w:p>
        </w:tc>
      </w:tr>
      <w:tr w:rsidR="000B4708" w:rsidRPr="00A02BF0" w14:paraId="3B59A8A3" w14:textId="77777777" w:rsidTr="00C70107">
        <w:trPr>
          <w:trHeight w:val="1380"/>
        </w:trPr>
        <w:tc>
          <w:tcPr>
            <w:tcW w:w="9393" w:type="dxa"/>
            <w:gridSpan w:val="2"/>
            <w:tcBorders>
              <w:left w:val="double" w:sz="6" w:space="0" w:color="auto"/>
              <w:bottom w:val="single" w:sz="12" w:space="0" w:color="auto"/>
              <w:right w:val="double" w:sz="6" w:space="0" w:color="auto"/>
            </w:tcBorders>
          </w:tcPr>
          <w:p w14:paraId="5F96E846" w14:textId="77777777" w:rsidR="000B4708" w:rsidRPr="00A02BF0" w:rsidRDefault="000B4708" w:rsidP="00C70107">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document was created to house impact study information related to Beam WPT. As such, the proposed changes incorporate additional impact study information, specifically a proposed Study D conducted at higher power levels than previous studies to be added as subsection 3.4. </w:t>
            </w:r>
            <w:r>
              <w:t xml:space="preserve">In line with the work plan, the status </w:t>
            </w:r>
            <w:r w:rsidRPr="00120DA7">
              <w:t>is proposed to be</w:t>
            </w:r>
            <w:r>
              <w:t xml:space="preserve"> elevated to Preliminary Draft New Report</w:t>
            </w:r>
            <w:r>
              <w:rPr>
                <w:bCs/>
              </w:rPr>
              <w:t>.</w:t>
            </w:r>
          </w:p>
        </w:tc>
      </w:tr>
    </w:tbl>
    <w:p w14:paraId="29C67E3C" w14:textId="77777777" w:rsidR="004248CA" w:rsidRPr="00970E93" w:rsidRDefault="004248CA"/>
    <w:p w14:paraId="3EE59086" w14:textId="77777777" w:rsidR="004248CA" w:rsidRPr="00891C51" w:rsidRDefault="004248CA">
      <w:pPr>
        <w:rPr>
          <w:lang w:val="en-US"/>
        </w:rPr>
      </w:pPr>
      <w:r w:rsidRPr="00891C51">
        <w:rPr>
          <w:lang w:val="en-US"/>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891C51" w14:paraId="43FED44D" w14:textId="77777777" w:rsidTr="00876A8A">
        <w:trPr>
          <w:cantSplit/>
        </w:trPr>
        <w:tc>
          <w:tcPr>
            <w:tcW w:w="6487" w:type="dxa"/>
            <w:vAlign w:val="center"/>
          </w:tcPr>
          <w:p w14:paraId="07E63E86" w14:textId="77777777" w:rsidR="009F6520" w:rsidRPr="00891C51" w:rsidRDefault="009F6520" w:rsidP="009F6520">
            <w:pPr>
              <w:shd w:val="solid" w:color="FFFFFF" w:fill="FFFFFF"/>
              <w:spacing w:before="0"/>
              <w:rPr>
                <w:rFonts w:ascii="Verdana" w:hAnsi="Verdana" w:cs="Times New Roman Bold"/>
                <w:b/>
                <w:bCs/>
                <w:sz w:val="26"/>
                <w:szCs w:val="26"/>
                <w:lang w:val="en-US"/>
              </w:rPr>
            </w:pPr>
            <w:r w:rsidRPr="00891C51">
              <w:rPr>
                <w:rFonts w:ascii="Verdana" w:hAnsi="Verdana" w:cs="Times New Roman Bold"/>
                <w:b/>
                <w:bCs/>
                <w:sz w:val="26"/>
                <w:szCs w:val="26"/>
                <w:lang w:val="en-US"/>
              </w:rPr>
              <w:lastRenderedPageBreak/>
              <w:t>Radiocommunication Study Groups</w:t>
            </w:r>
          </w:p>
        </w:tc>
        <w:tc>
          <w:tcPr>
            <w:tcW w:w="3402" w:type="dxa"/>
          </w:tcPr>
          <w:p w14:paraId="26F945FD" w14:textId="2D61DE35" w:rsidR="009F6520" w:rsidRPr="00891C51" w:rsidRDefault="001735F3" w:rsidP="00BD36FC">
            <w:pPr>
              <w:shd w:val="solid" w:color="FFFFFF" w:fill="FFFFFF"/>
              <w:spacing w:before="0" w:line="240" w:lineRule="atLeast"/>
              <w:rPr>
                <w:lang w:val="en-US"/>
              </w:rPr>
            </w:pPr>
            <w:bookmarkStart w:id="0" w:name="ditulogo"/>
            <w:bookmarkEnd w:id="0"/>
            <w:r>
              <w:rPr>
                <w:noProof/>
                <w:lang w:eastAsia="en-GB"/>
              </w:rPr>
              <w:drawing>
                <wp:inline distT="0" distB="0" distL="0" distR="0" wp14:anchorId="1E966136" wp14:editId="0A1C12D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891C51" w14:paraId="06D38223" w14:textId="77777777" w:rsidTr="00876A8A">
        <w:trPr>
          <w:cantSplit/>
        </w:trPr>
        <w:tc>
          <w:tcPr>
            <w:tcW w:w="6487" w:type="dxa"/>
            <w:tcBorders>
              <w:bottom w:val="single" w:sz="12" w:space="0" w:color="auto"/>
            </w:tcBorders>
          </w:tcPr>
          <w:p w14:paraId="22235C33" w14:textId="77777777" w:rsidR="000069D4" w:rsidRPr="00891C51" w:rsidRDefault="000069D4" w:rsidP="00A5173C">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14:paraId="4194DC48" w14:textId="77777777" w:rsidR="000069D4" w:rsidRPr="00891C51" w:rsidRDefault="000069D4" w:rsidP="00A5173C">
            <w:pPr>
              <w:shd w:val="solid" w:color="FFFFFF" w:fill="FFFFFF"/>
              <w:spacing w:before="0" w:after="48" w:line="240" w:lineRule="atLeast"/>
              <w:rPr>
                <w:sz w:val="22"/>
                <w:szCs w:val="22"/>
                <w:lang w:val="en-US"/>
              </w:rPr>
            </w:pPr>
          </w:p>
        </w:tc>
      </w:tr>
      <w:tr w:rsidR="000069D4" w:rsidRPr="00891C51" w14:paraId="01D54E13" w14:textId="77777777" w:rsidTr="00876A8A">
        <w:trPr>
          <w:cantSplit/>
        </w:trPr>
        <w:tc>
          <w:tcPr>
            <w:tcW w:w="6487" w:type="dxa"/>
            <w:tcBorders>
              <w:top w:val="single" w:sz="12" w:space="0" w:color="auto"/>
            </w:tcBorders>
          </w:tcPr>
          <w:p w14:paraId="7B34333B" w14:textId="77777777" w:rsidR="000069D4" w:rsidRPr="00891C51" w:rsidRDefault="000069D4" w:rsidP="00A5173C">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14:paraId="1C9E5952" w14:textId="77777777" w:rsidR="000069D4" w:rsidRPr="00891C51" w:rsidRDefault="000069D4" w:rsidP="00A5173C">
            <w:pPr>
              <w:shd w:val="solid" w:color="FFFFFF" w:fill="FFFFFF"/>
              <w:spacing w:before="0" w:after="48" w:line="240" w:lineRule="atLeast"/>
              <w:rPr>
                <w:lang w:val="en-US"/>
              </w:rPr>
            </w:pPr>
          </w:p>
        </w:tc>
      </w:tr>
      <w:tr w:rsidR="000069D4" w:rsidRPr="00891C51" w14:paraId="4E592FD9" w14:textId="77777777" w:rsidTr="00876A8A">
        <w:trPr>
          <w:cantSplit/>
        </w:trPr>
        <w:tc>
          <w:tcPr>
            <w:tcW w:w="6487" w:type="dxa"/>
            <w:vMerge w:val="restart"/>
          </w:tcPr>
          <w:p w14:paraId="6F20D39D" w14:textId="634301E5" w:rsidR="00DF3554" w:rsidRPr="00891C51" w:rsidRDefault="00DF3554" w:rsidP="00DF3554">
            <w:pPr>
              <w:shd w:val="solid" w:color="FFFFFF" w:fill="FFFFFF"/>
              <w:tabs>
                <w:tab w:val="clear" w:pos="1134"/>
                <w:tab w:val="clear" w:pos="1871"/>
                <w:tab w:val="clear" w:pos="2268"/>
              </w:tabs>
              <w:spacing w:before="0" w:after="240"/>
              <w:ind w:left="1134" w:hanging="1134"/>
              <w:rPr>
                <w:rFonts w:ascii="Verdana" w:hAnsi="Verdana"/>
                <w:sz w:val="20"/>
                <w:lang w:val="en-US"/>
              </w:rPr>
            </w:pPr>
            <w:bookmarkStart w:id="1" w:name="recibido"/>
            <w:bookmarkStart w:id="2" w:name="dnum" w:colFirst="1" w:colLast="1"/>
            <w:bookmarkEnd w:id="1"/>
            <w:r w:rsidRPr="00891C51">
              <w:rPr>
                <w:rFonts w:ascii="Verdana" w:hAnsi="Verdana"/>
                <w:sz w:val="20"/>
                <w:lang w:val="en-US"/>
              </w:rPr>
              <w:t>Received:</w:t>
            </w:r>
            <w:r w:rsidRPr="00891C51">
              <w:rPr>
                <w:rFonts w:ascii="Verdana" w:hAnsi="Verdana"/>
                <w:sz w:val="20"/>
                <w:lang w:val="en-US"/>
              </w:rPr>
              <w:tab/>
            </w:r>
            <w:r w:rsidR="000D31F1" w:rsidRPr="00937208">
              <w:rPr>
                <w:rFonts w:ascii="Verdana" w:hAnsi="Verdana"/>
                <w:sz w:val="20"/>
                <w:lang w:val="en-US"/>
              </w:rPr>
              <w:t>Date</w:t>
            </w:r>
            <w:r w:rsidR="000D31F1" w:rsidRPr="00891C51">
              <w:rPr>
                <w:rFonts w:ascii="Verdana" w:hAnsi="Verdana"/>
                <w:sz w:val="20"/>
                <w:lang w:val="en-US"/>
              </w:rPr>
              <w:t xml:space="preserve"> 20</w:t>
            </w:r>
            <w:r w:rsidR="00C34502">
              <w:rPr>
                <w:rFonts w:ascii="Verdana" w:hAnsi="Verdana"/>
                <w:sz w:val="20"/>
                <w:lang w:val="en-US"/>
              </w:rPr>
              <w:t>2</w:t>
            </w:r>
            <w:r w:rsidR="000B4708">
              <w:rPr>
                <w:rFonts w:ascii="Verdana" w:hAnsi="Verdana"/>
                <w:sz w:val="20"/>
                <w:lang w:val="en-US"/>
              </w:rPr>
              <w:t>1</w:t>
            </w:r>
          </w:p>
          <w:p w14:paraId="59632E63" w14:textId="77777777" w:rsidR="00BD36FC" w:rsidRPr="00891C51" w:rsidRDefault="00DF3554" w:rsidP="00DF3554">
            <w:pPr>
              <w:shd w:val="solid" w:color="FFFFFF" w:fill="FFFFFF"/>
              <w:tabs>
                <w:tab w:val="clear" w:pos="1134"/>
                <w:tab w:val="clear" w:pos="1871"/>
                <w:tab w:val="clear" w:pos="2268"/>
              </w:tabs>
              <w:spacing w:before="0" w:after="240"/>
              <w:ind w:left="1134" w:hanging="1134"/>
              <w:rPr>
                <w:rFonts w:ascii="Verdana" w:hAnsi="Verdana"/>
                <w:sz w:val="20"/>
                <w:lang w:val="en-US"/>
              </w:rPr>
            </w:pPr>
            <w:r w:rsidRPr="00891C51">
              <w:rPr>
                <w:rFonts w:ascii="Verdana" w:hAnsi="Verdana"/>
                <w:sz w:val="20"/>
                <w:lang w:val="en-US"/>
              </w:rPr>
              <w:t>Subject:</w:t>
            </w:r>
            <w:r w:rsidRPr="00891C51">
              <w:rPr>
                <w:rFonts w:ascii="Verdana" w:hAnsi="Verdana"/>
                <w:sz w:val="20"/>
                <w:lang w:val="en-US"/>
              </w:rPr>
              <w:tab/>
              <w:t xml:space="preserve">Question </w:t>
            </w:r>
            <w:hyperlink r:id="rId13" w:history="1">
              <w:r w:rsidRPr="00891C51">
                <w:rPr>
                  <w:rStyle w:val="Hyperlink"/>
                  <w:rFonts w:ascii="Verdana" w:hAnsi="Verdana"/>
                  <w:sz w:val="20"/>
                  <w:lang w:val="en-US"/>
                </w:rPr>
                <w:t>ITU-R 210-3/1</w:t>
              </w:r>
            </w:hyperlink>
            <w:r w:rsidRPr="00891C51">
              <w:rPr>
                <w:rFonts w:ascii="Verdana" w:hAnsi="Verdana"/>
                <w:sz w:val="20"/>
                <w:lang w:val="en-US"/>
              </w:rPr>
              <w:br/>
            </w:r>
          </w:p>
        </w:tc>
        <w:tc>
          <w:tcPr>
            <w:tcW w:w="3402" w:type="dxa"/>
          </w:tcPr>
          <w:p w14:paraId="4CF78293" w14:textId="61730AEC" w:rsidR="000069D4" w:rsidRPr="00891C51" w:rsidRDefault="00BD36FC" w:rsidP="00CC4E06">
            <w:pPr>
              <w:shd w:val="solid" w:color="FFFFFF" w:fill="FFFFFF"/>
              <w:spacing w:before="0" w:line="240" w:lineRule="atLeast"/>
              <w:rPr>
                <w:rFonts w:ascii="Verdana" w:hAnsi="Verdana"/>
                <w:sz w:val="20"/>
                <w:lang w:val="en-US" w:eastAsia="zh-CN"/>
              </w:rPr>
            </w:pPr>
            <w:r w:rsidRPr="00891C51">
              <w:rPr>
                <w:rFonts w:ascii="Verdana" w:hAnsi="Verdana"/>
                <w:b/>
                <w:sz w:val="20"/>
                <w:lang w:val="en-US" w:eastAsia="zh-CN"/>
              </w:rPr>
              <w:t xml:space="preserve">Document </w:t>
            </w:r>
            <w:r w:rsidR="008408FC">
              <w:rPr>
                <w:rFonts w:ascii="Verdana" w:hAnsi="Verdana"/>
                <w:b/>
                <w:sz w:val="20"/>
                <w:lang w:val="en-US" w:eastAsia="zh-CN"/>
              </w:rPr>
              <w:t>1A/</w:t>
            </w:r>
            <w:r w:rsidR="00D83A99">
              <w:rPr>
                <w:rFonts w:ascii="Verdana" w:hAnsi="Verdana"/>
                <w:b/>
                <w:sz w:val="20"/>
                <w:lang w:val="en-US" w:eastAsia="zh-CN"/>
              </w:rPr>
              <w:t>XX</w:t>
            </w:r>
            <w:r w:rsidRPr="00891C51">
              <w:rPr>
                <w:rFonts w:ascii="Verdana" w:hAnsi="Verdana"/>
                <w:b/>
                <w:sz w:val="20"/>
                <w:lang w:val="en-US" w:eastAsia="zh-CN"/>
              </w:rPr>
              <w:t>-E</w:t>
            </w:r>
          </w:p>
        </w:tc>
      </w:tr>
      <w:tr w:rsidR="000069D4" w:rsidRPr="00891C51" w14:paraId="62475B92" w14:textId="77777777" w:rsidTr="00876A8A">
        <w:trPr>
          <w:cantSplit/>
        </w:trPr>
        <w:tc>
          <w:tcPr>
            <w:tcW w:w="6487" w:type="dxa"/>
            <w:vMerge/>
          </w:tcPr>
          <w:p w14:paraId="4E8D67A1" w14:textId="77777777" w:rsidR="000069D4" w:rsidRPr="00891C51" w:rsidRDefault="000069D4" w:rsidP="00A5173C">
            <w:pPr>
              <w:spacing w:before="60"/>
              <w:jc w:val="center"/>
              <w:rPr>
                <w:b/>
                <w:smallCaps/>
                <w:sz w:val="32"/>
                <w:lang w:val="en-US" w:eastAsia="zh-CN"/>
              </w:rPr>
            </w:pPr>
            <w:bookmarkStart w:id="3" w:name="ddate" w:colFirst="1" w:colLast="1"/>
            <w:bookmarkEnd w:id="2"/>
          </w:p>
        </w:tc>
        <w:tc>
          <w:tcPr>
            <w:tcW w:w="3402" w:type="dxa"/>
          </w:tcPr>
          <w:p w14:paraId="21CD767D" w14:textId="238F19B3" w:rsidR="000069D4" w:rsidRPr="00891C51" w:rsidRDefault="004C329A" w:rsidP="00A5173C">
            <w:pPr>
              <w:shd w:val="solid" w:color="FFFFFF" w:fill="FFFFFF"/>
              <w:spacing w:before="0" w:line="240" w:lineRule="atLeast"/>
              <w:rPr>
                <w:rFonts w:ascii="Verdana" w:hAnsi="Verdana"/>
                <w:sz w:val="20"/>
                <w:lang w:val="en-US" w:eastAsia="zh-CN"/>
              </w:rPr>
            </w:pPr>
            <w:r>
              <w:rPr>
                <w:rFonts w:ascii="Verdana" w:hAnsi="Verdana"/>
                <w:b/>
                <w:sz w:val="20"/>
                <w:lang w:val="en-US" w:eastAsia="zh-CN"/>
              </w:rPr>
              <w:t>XX Month</w:t>
            </w:r>
            <w:r w:rsidR="000D31F1" w:rsidRPr="00891C51">
              <w:rPr>
                <w:rFonts w:ascii="Verdana" w:hAnsi="Verdana"/>
                <w:b/>
                <w:sz w:val="20"/>
                <w:lang w:val="en-US" w:eastAsia="zh-CN"/>
              </w:rPr>
              <w:t xml:space="preserve"> 20</w:t>
            </w:r>
            <w:r w:rsidR="00AB147D">
              <w:rPr>
                <w:rFonts w:ascii="Verdana" w:hAnsi="Verdana"/>
                <w:b/>
                <w:sz w:val="20"/>
                <w:lang w:val="en-US" w:eastAsia="zh-CN"/>
              </w:rPr>
              <w:t>2</w:t>
            </w:r>
            <w:r w:rsidR="000B4708">
              <w:rPr>
                <w:rFonts w:ascii="Verdana" w:hAnsi="Verdana"/>
                <w:b/>
                <w:sz w:val="20"/>
                <w:lang w:val="en-US" w:eastAsia="zh-CN"/>
              </w:rPr>
              <w:t>1</w:t>
            </w:r>
          </w:p>
        </w:tc>
      </w:tr>
      <w:tr w:rsidR="000069D4" w:rsidRPr="00891C51" w14:paraId="7F297BC6" w14:textId="77777777" w:rsidTr="00536643">
        <w:trPr>
          <w:cantSplit/>
        </w:trPr>
        <w:tc>
          <w:tcPr>
            <w:tcW w:w="6487" w:type="dxa"/>
            <w:vMerge/>
          </w:tcPr>
          <w:p w14:paraId="6690D8C9" w14:textId="77777777" w:rsidR="000069D4" w:rsidRPr="00891C51" w:rsidRDefault="000069D4" w:rsidP="00A5173C">
            <w:pPr>
              <w:spacing w:before="60"/>
              <w:jc w:val="center"/>
              <w:rPr>
                <w:b/>
                <w:smallCaps/>
                <w:sz w:val="32"/>
                <w:lang w:val="en-US" w:eastAsia="zh-CN"/>
              </w:rPr>
            </w:pPr>
            <w:bookmarkStart w:id="4" w:name="dorlang" w:colFirst="1" w:colLast="1"/>
            <w:bookmarkEnd w:id="3"/>
          </w:p>
        </w:tc>
        <w:tc>
          <w:tcPr>
            <w:tcW w:w="3402" w:type="dxa"/>
          </w:tcPr>
          <w:p w14:paraId="5DD994AC" w14:textId="77777777" w:rsidR="000069D4" w:rsidRPr="00891C51" w:rsidRDefault="00BD36FC" w:rsidP="00A5173C">
            <w:pPr>
              <w:shd w:val="solid" w:color="FFFFFF" w:fill="FFFFFF"/>
              <w:spacing w:before="0" w:line="240" w:lineRule="atLeast"/>
              <w:rPr>
                <w:rFonts w:ascii="Verdana" w:eastAsia="SimSun" w:hAnsi="Verdana"/>
                <w:sz w:val="20"/>
                <w:lang w:val="en-US" w:eastAsia="zh-CN"/>
              </w:rPr>
            </w:pPr>
            <w:r w:rsidRPr="00891C51">
              <w:rPr>
                <w:rFonts w:ascii="Verdana" w:eastAsia="SimSun" w:hAnsi="Verdana"/>
                <w:b/>
                <w:sz w:val="20"/>
                <w:lang w:val="en-US" w:eastAsia="zh-CN"/>
              </w:rPr>
              <w:t>English only</w:t>
            </w:r>
          </w:p>
        </w:tc>
      </w:tr>
      <w:tr w:rsidR="000069D4" w:rsidRPr="00891C51" w14:paraId="096A10E6" w14:textId="77777777" w:rsidTr="00536643">
        <w:trPr>
          <w:cantSplit/>
        </w:trPr>
        <w:tc>
          <w:tcPr>
            <w:tcW w:w="9889" w:type="dxa"/>
            <w:gridSpan w:val="2"/>
          </w:tcPr>
          <w:p w14:paraId="757E4D58" w14:textId="77777777" w:rsidR="000069D4" w:rsidRPr="00891C51" w:rsidRDefault="00DF3554" w:rsidP="00BD36FC">
            <w:pPr>
              <w:pStyle w:val="Source"/>
              <w:rPr>
                <w:lang w:val="en-US" w:eastAsia="zh-CN"/>
              </w:rPr>
            </w:pPr>
            <w:bookmarkStart w:id="5" w:name="dsource" w:colFirst="0" w:colLast="0"/>
            <w:bookmarkEnd w:id="4"/>
            <w:r w:rsidRPr="00891C51">
              <w:rPr>
                <w:lang w:val="en-US"/>
              </w:rPr>
              <w:t>United States of America</w:t>
            </w:r>
          </w:p>
        </w:tc>
      </w:tr>
      <w:tr w:rsidR="000069D4" w:rsidRPr="00891C51" w14:paraId="1D4D37B8" w14:textId="77777777" w:rsidTr="00536643">
        <w:trPr>
          <w:cantSplit/>
        </w:trPr>
        <w:tc>
          <w:tcPr>
            <w:tcW w:w="9889" w:type="dxa"/>
            <w:gridSpan w:val="2"/>
          </w:tcPr>
          <w:p w14:paraId="4516F8A2" w14:textId="77777777" w:rsidR="000069D4" w:rsidRPr="00891C51" w:rsidRDefault="00057B00" w:rsidP="00896123">
            <w:pPr>
              <w:pStyle w:val="RecNo"/>
              <w:rPr>
                <w:lang w:val="en-US" w:eastAsia="zh-CN"/>
              </w:rPr>
            </w:pPr>
            <w:bookmarkStart w:id="6" w:name="drec" w:colFirst="0" w:colLast="0"/>
            <w:bookmarkEnd w:id="5"/>
            <w:r w:rsidRPr="00891C51">
              <w:rPr>
                <w:lang w:val="en-US" w:eastAsia="ja-JP"/>
              </w:rPr>
              <w:t>Propose</w:t>
            </w:r>
            <w:r w:rsidR="00D53BF5">
              <w:rPr>
                <w:lang w:val="en-US" w:eastAsia="ja-JP"/>
              </w:rPr>
              <w:t xml:space="preserve">d Revisions To Working Document Towards a Preliminary DRaft New Report ITU-R </w:t>
            </w:r>
            <w:proofErr w:type="gramStart"/>
            <w:r w:rsidR="00D53BF5">
              <w:rPr>
                <w:lang w:val="en-US" w:eastAsia="ja-JP"/>
              </w:rPr>
              <w:t>SM.[</w:t>
            </w:r>
            <w:proofErr w:type="gramEnd"/>
            <w:r w:rsidR="00D53BF5">
              <w:rPr>
                <w:lang w:val="en-US" w:eastAsia="ja-JP"/>
              </w:rPr>
              <w:t>WPT.BEAM.IMPACTS]</w:t>
            </w:r>
          </w:p>
        </w:tc>
      </w:tr>
    </w:tbl>
    <w:p w14:paraId="365F51A8" w14:textId="77777777" w:rsidR="00536643" w:rsidRPr="00891C51" w:rsidRDefault="00536643" w:rsidP="00BE454F">
      <w:pPr>
        <w:pStyle w:val="Headingb"/>
        <w:rPr>
          <w:lang w:val="en-US"/>
        </w:rPr>
      </w:pPr>
      <w:bookmarkStart w:id="7" w:name="dbreak"/>
      <w:bookmarkEnd w:id="6"/>
      <w:bookmarkEnd w:id="7"/>
    </w:p>
    <w:p w14:paraId="01CC5C46" w14:textId="77777777" w:rsidR="00BD36FC" w:rsidRPr="00891C51" w:rsidRDefault="00BD36FC" w:rsidP="00BE454F">
      <w:pPr>
        <w:pStyle w:val="Headingb"/>
        <w:rPr>
          <w:lang w:val="en-US"/>
        </w:rPr>
      </w:pPr>
      <w:r w:rsidRPr="00891C51">
        <w:rPr>
          <w:lang w:val="en-US"/>
        </w:rPr>
        <w:t>Background</w:t>
      </w:r>
    </w:p>
    <w:p w14:paraId="17FC8C6D" w14:textId="239E5F48" w:rsidR="00C06E4E" w:rsidRDefault="00385A9F" w:rsidP="00385A9F">
      <w:pPr>
        <w:rPr>
          <w:lang w:val="en-US" w:eastAsia="zh-CN"/>
        </w:rPr>
      </w:pPr>
      <w:r>
        <w:rPr>
          <w:lang w:val="en-US" w:eastAsia="zh-CN"/>
        </w:rPr>
        <w:t xml:space="preserve">During the May-June 2019 meeting of Working Party 1A, this document was created </w:t>
      </w:r>
      <w:r w:rsidR="00064258">
        <w:rPr>
          <w:lang w:val="en-US" w:eastAsia="zh-CN"/>
        </w:rPr>
        <w:t xml:space="preserve">as a repository for </w:t>
      </w:r>
      <w:r>
        <w:rPr>
          <w:lang w:val="en-US" w:eastAsia="zh-CN"/>
        </w:rPr>
        <w:t>impact study information related to Beam WPT. The information initially added was borrowed from what is now</w:t>
      </w:r>
      <w:r w:rsidRPr="00385A9F">
        <w:rPr>
          <w:lang w:val="en-US" w:eastAsia="zh-CN"/>
        </w:rPr>
        <w:t xml:space="preserve"> </w:t>
      </w:r>
      <w:r>
        <w:rPr>
          <w:lang w:val="en-US" w:eastAsia="zh-CN"/>
        </w:rPr>
        <w:t>Working Document Towards a Preliminary Draft Revision of Report ITU-R SM.2392-0, as th</w:t>
      </w:r>
      <w:r w:rsidR="001B265D">
        <w:rPr>
          <w:lang w:val="en-US" w:eastAsia="zh-CN"/>
        </w:rPr>
        <w:t>at</w:t>
      </w:r>
      <w:r>
        <w:rPr>
          <w:lang w:val="en-US" w:eastAsia="zh-CN"/>
        </w:rPr>
        <w:t xml:space="preserve"> docu</w:t>
      </w:r>
      <w:r w:rsidR="004067CA">
        <w:rPr>
          <w:lang w:val="en-US" w:eastAsia="zh-CN"/>
        </w:rPr>
        <w:t xml:space="preserve">ment was cleaned up to remove references to non-Beam WPT and </w:t>
      </w:r>
      <w:r w:rsidR="00EE65E4">
        <w:rPr>
          <w:lang w:val="en-US" w:eastAsia="zh-CN"/>
        </w:rPr>
        <w:t>all content related to impact studies was mov</w:t>
      </w:r>
      <w:r w:rsidR="00C166BF">
        <w:rPr>
          <w:lang w:val="en-US" w:eastAsia="zh-CN"/>
        </w:rPr>
        <w:t>ed</w:t>
      </w:r>
      <w:r w:rsidR="00C32230">
        <w:rPr>
          <w:lang w:val="en-US" w:eastAsia="zh-CN"/>
        </w:rPr>
        <w:t xml:space="preserve"> to this working document</w:t>
      </w:r>
      <w:r w:rsidR="00C166BF">
        <w:rPr>
          <w:lang w:val="en-US" w:eastAsia="zh-CN"/>
        </w:rPr>
        <w:t>.</w:t>
      </w:r>
      <w:r w:rsidR="009F0A94">
        <w:rPr>
          <w:lang w:val="en-US" w:eastAsia="zh-CN"/>
        </w:rPr>
        <w:t xml:space="preserve"> In the November-December 2020 meeting of Working Party</w:t>
      </w:r>
      <w:r w:rsidR="0041632E">
        <w:rPr>
          <w:lang w:val="en-US" w:eastAsia="zh-CN"/>
        </w:rPr>
        <w:t xml:space="preserve"> 1A,</w:t>
      </w:r>
      <w:r w:rsidR="009F0A94">
        <w:rPr>
          <w:lang w:val="en-US" w:eastAsia="zh-CN"/>
        </w:rPr>
        <w:t xml:space="preserve"> </w:t>
      </w:r>
      <w:r w:rsidR="009E5C05">
        <w:rPr>
          <w:lang w:val="en-US" w:eastAsia="zh-CN"/>
        </w:rPr>
        <w:t xml:space="preserve">additional studies were added to the document, and a revised work plan was approved </w:t>
      </w:r>
      <w:r w:rsidR="006C0989">
        <w:rPr>
          <w:lang w:val="en-US" w:eastAsia="zh-CN"/>
        </w:rPr>
        <w:t xml:space="preserve">to reflect the </w:t>
      </w:r>
      <w:r w:rsidR="0041632E">
        <w:rPr>
          <w:lang w:val="en-US" w:eastAsia="zh-CN"/>
        </w:rPr>
        <w:t>elevation of the document in May-June 2021.</w:t>
      </w:r>
    </w:p>
    <w:p w14:paraId="4EA3DE68" w14:textId="3D790DC4" w:rsidR="00385A9F" w:rsidRDefault="00C06E4E" w:rsidP="002D2737">
      <w:pPr>
        <w:rPr>
          <w:lang w:val="en-US" w:eastAsia="zh-CN"/>
        </w:rPr>
      </w:pPr>
      <w:r>
        <w:rPr>
          <w:lang w:val="en-US" w:eastAsia="zh-CN"/>
        </w:rPr>
        <w:t xml:space="preserve">At the same time </w:t>
      </w:r>
      <w:r w:rsidR="00DC5176">
        <w:rPr>
          <w:lang w:val="en-US" w:eastAsia="zh-CN"/>
        </w:rPr>
        <w:t>when</w:t>
      </w:r>
      <w:r>
        <w:rPr>
          <w:lang w:val="en-US" w:eastAsia="zh-CN"/>
        </w:rPr>
        <w:t xml:space="preserve"> this document was created, a</w:t>
      </w:r>
      <w:r w:rsidR="00C5627E">
        <w:rPr>
          <w:lang w:val="en-US" w:eastAsia="zh-CN"/>
        </w:rPr>
        <w:t>nother new</w:t>
      </w:r>
      <w:r w:rsidR="00DC5176">
        <w:rPr>
          <w:lang w:val="en-US" w:eastAsia="zh-CN"/>
        </w:rPr>
        <w:t xml:space="preserve"> Working Document Towards a Preliminary Draft New Recommendation ITU-R SM.[WPT.BEAM.FRQ] was </w:t>
      </w:r>
      <w:r w:rsidR="00826B16">
        <w:rPr>
          <w:lang w:val="en-US" w:eastAsia="zh-CN"/>
        </w:rPr>
        <w:t>formed</w:t>
      </w:r>
      <w:r w:rsidR="00DC5176">
        <w:rPr>
          <w:lang w:val="en-US" w:eastAsia="zh-CN"/>
        </w:rPr>
        <w:t>.</w:t>
      </w:r>
      <w:r w:rsidR="0083736C">
        <w:rPr>
          <w:lang w:val="en-US" w:eastAsia="zh-CN"/>
        </w:rPr>
        <w:t xml:space="preserve"> That recommendation aims to </w:t>
      </w:r>
      <w:r w:rsidR="00447FCE">
        <w:rPr>
          <w:lang w:val="en-US" w:eastAsia="zh-CN"/>
        </w:rPr>
        <w:t>provide guidance on what</w:t>
      </w:r>
      <w:r w:rsidR="00613646">
        <w:rPr>
          <w:lang w:val="en-US" w:eastAsia="zh-CN"/>
        </w:rPr>
        <w:t xml:space="preserve"> frequencies should be used for Beam WPT systems</w:t>
      </w:r>
      <w:r w:rsidR="00514C97">
        <w:rPr>
          <w:lang w:val="en-US" w:eastAsia="zh-CN"/>
        </w:rPr>
        <w:t xml:space="preserve"> based on the studies provided in this document</w:t>
      </w:r>
      <w:r w:rsidR="00D8629D">
        <w:rPr>
          <w:lang w:val="en-US" w:eastAsia="zh-CN"/>
        </w:rPr>
        <w:t xml:space="preserve">. </w:t>
      </w:r>
    </w:p>
    <w:p w14:paraId="7F981E15" w14:textId="1C6A6D35" w:rsidR="00930207" w:rsidRDefault="00C32230" w:rsidP="00C6243B">
      <w:pPr>
        <w:rPr>
          <w:lang w:val="en-US"/>
        </w:rPr>
      </w:pPr>
      <w:r>
        <w:rPr>
          <w:lang w:val="en-US"/>
        </w:rPr>
        <w:t xml:space="preserve">The Work </w:t>
      </w:r>
      <w:r w:rsidR="000D492D">
        <w:rPr>
          <w:lang w:val="en-US"/>
        </w:rPr>
        <w:t xml:space="preserve">Plan for the Development of a Working Document Towards a Preliminary Draft New Report ITU-R </w:t>
      </w:r>
      <w:proofErr w:type="gramStart"/>
      <w:r w:rsidR="000D492D">
        <w:rPr>
          <w:lang w:val="en-US"/>
        </w:rPr>
        <w:t>SM.[</w:t>
      </w:r>
      <w:proofErr w:type="gramEnd"/>
      <w:r w:rsidR="000D492D">
        <w:rPr>
          <w:lang w:val="en-US"/>
        </w:rPr>
        <w:t>WPT.BEAM.IMPACTS] was created to accompany this document as well. According to the work plan, during the 202</w:t>
      </w:r>
      <w:r w:rsidR="00AF2639">
        <w:rPr>
          <w:lang w:val="en-US"/>
        </w:rPr>
        <w:t>1</w:t>
      </w:r>
      <w:r w:rsidR="000D492D">
        <w:rPr>
          <w:lang w:val="en-US"/>
        </w:rPr>
        <w:t xml:space="preserve"> meeting of Working Party 1A, the </w:t>
      </w:r>
      <w:r>
        <w:rPr>
          <w:lang w:val="en-US"/>
        </w:rPr>
        <w:t>meeting</w:t>
      </w:r>
      <w:r w:rsidR="000D492D">
        <w:rPr>
          <w:lang w:val="en-US"/>
        </w:rPr>
        <w:t xml:space="preserve"> should </w:t>
      </w:r>
      <w:r w:rsidR="00524CF5">
        <w:rPr>
          <w:lang w:val="en-US"/>
        </w:rPr>
        <w:t xml:space="preserve">produce a new version of this document and elevate </w:t>
      </w:r>
      <w:r w:rsidR="0005725B">
        <w:rPr>
          <w:lang w:val="en-US"/>
        </w:rPr>
        <w:t>its</w:t>
      </w:r>
      <w:r w:rsidR="00524CF5">
        <w:rPr>
          <w:lang w:val="en-US"/>
        </w:rPr>
        <w:t xml:space="preserve"> status.</w:t>
      </w:r>
    </w:p>
    <w:p w14:paraId="09C717D3" w14:textId="77777777" w:rsidR="00DF3554" w:rsidRPr="00891C51" w:rsidRDefault="00BD36FC" w:rsidP="00BE454F">
      <w:pPr>
        <w:pStyle w:val="Headingb"/>
        <w:rPr>
          <w:lang w:val="en-US"/>
        </w:rPr>
      </w:pPr>
      <w:r w:rsidRPr="00891C51">
        <w:rPr>
          <w:lang w:val="en-US"/>
        </w:rPr>
        <w:t>Proposal</w:t>
      </w:r>
    </w:p>
    <w:p w14:paraId="35E9A76F" w14:textId="212405E5" w:rsidR="00BD36FC" w:rsidRPr="00891C51" w:rsidRDefault="003337FA" w:rsidP="00617AF6">
      <w:pPr>
        <w:rPr>
          <w:lang w:val="en-US" w:eastAsia="zh-CN"/>
        </w:rPr>
      </w:pPr>
      <w:r>
        <w:rPr>
          <w:lang w:val="en-US" w:eastAsia="zh-CN"/>
        </w:rPr>
        <w:t xml:space="preserve">The United States proposes </w:t>
      </w:r>
      <w:r w:rsidR="000E12A6">
        <w:rPr>
          <w:lang w:val="en-US" w:eastAsia="zh-CN"/>
        </w:rPr>
        <w:t>to add new impact study information related to Beam WPT systems operating in the 915-921 MHz range</w:t>
      </w:r>
      <w:r w:rsidR="00702445">
        <w:rPr>
          <w:lang w:val="en-US" w:eastAsia="zh-CN"/>
        </w:rPr>
        <w:t xml:space="preserve"> at higher power levels than those currently examined</w:t>
      </w:r>
      <w:r w:rsidR="00D03261">
        <w:rPr>
          <w:lang w:val="en-US" w:eastAsia="zh-CN"/>
        </w:rPr>
        <w:t>. Additionally, and in line with the work plan, the United States also proposes to elevate the status of the working document</w:t>
      </w:r>
      <w:r w:rsidR="000B4708">
        <w:rPr>
          <w:lang w:val="en-US" w:eastAsia="zh-CN"/>
        </w:rPr>
        <w:t xml:space="preserve"> </w:t>
      </w:r>
      <w:r w:rsidR="000B4708">
        <w:t>to Preliminary Draft New Report</w:t>
      </w:r>
      <w:r w:rsidR="000B4708">
        <w:rPr>
          <w:bCs/>
        </w:rPr>
        <w:t>.</w:t>
      </w:r>
    </w:p>
    <w:p w14:paraId="5FC9267D" w14:textId="77777777" w:rsidR="00AB0B7F" w:rsidRPr="00891C51" w:rsidRDefault="00AB0B7F">
      <w:pPr>
        <w:tabs>
          <w:tab w:val="clear" w:pos="1134"/>
          <w:tab w:val="clear" w:pos="1871"/>
          <w:tab w:val="clear" w:pos="2268"/>
        </w:tabs>
        <w:overflowPunct/>
        <w:autoSpaceDE/>
        <w:autoSpaceDN/>
        <w:adjustRightInd/>
        <w:spacing w:before="0"/>
        <w:textAlignment w:val="auto"/>
        <w:rPr>
          <w:lang w:val="en-US" w:eastAsia="zh-CN"/>
        </w:rPr>
      </w:pPr>
      <w:r w:rsidRPr="00891C51">
        <w:rPr>
          <w:lang w:val="en-US"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55C81" w14:paraId="368A95D6" w14:textId="77777777" w:rsidTr="00356157">
        <w:trPr>
          <w:cantSplit/>
        </w:trPr>
        <w:tc>
          <w:tcPr>
            <w:tcW w:w="9889" w:type="dxa"/>
          </w:tcPr>
          <w:p w14:paraId="42D66918" w14:textId="77777777" w:rsidR="00055C81" w:rsidRPr="00AC399B" w:rsidRDefault="00055C81" w:rsidP="00356157">
            <w:pPr>
              <w:pStyle w:val="Source"/>
              <w:rPr>
                <w:b w:val="0"/>
                <w:bCs/>
                <w:lang w:eastAsia="zh-CN"/>
              </w:rPr>
            </w:pPr>
            <w:r w:rsidRPr="00AC399B">
              <w:rPr>
                <w:b w:val="0"/>
                <w:bCs/>
                <w:lang w:eastAsia="zh-CN"/>
              </w:rPr>
              <w:lastRenderedPageBreak/>
              <w:t>Attachment</w:t>
            </w:r>
          </w:p>
        </w:tc>
      </w:tr>
      <w:tr w:rsidR="00055C81" w14:paraId="70E79BAA" w14:textId="77777777" w:rsidTr="00356157">
        <w:trPr>
          <w:cantSplit/>
        </w:trPr>
        <w:tc>
          <w:tcPr>
            <w:tcW w:w="9889" w:type="dxa"/>
          </w:tcPr>
          <w:p w14:paraId="7DA2FD98" w14:textId="77777777" w:rsidR="00055C81" w:rsidRPr="00DF68B9" w:rsidRDefault="00055C81" w:rsidP="00356157">
            <w:pPr>
              <w:pStyle w:val="Title1"/>
              <w:rPr>
                <w:lang w:eastAsia="zh-CN"/>
              </w:rPr>
            </w:pPr>
            <w:r w:rsidRPr="00542D84">
              <w:rPr>
                <w:lang w:eastAsia="ja-JP"/>
              </w:rPr>
              <w:t xml:space="preserve">WORKING DOCUMENT TOWARDS A PRELIMINARY DRAFT NEW </w:t>
            </w:r>
            <w:r w:rsidRPr="00542D84">
              <w:rPr>
                <w:lang w:eastAsia="ja-JP"/>
              </w:rPr>
              <w:br/>
              <w:t xml:space="preserve">REPORT ITU-R </w:t>
            </w:r>
            <w:proofErr w:type="gramStart"/>
            <w:r w:rsidRPr="00542D84">
              <w:rPr>
                <w:lang w:eastAsia="ja-JP"/>
              </w:rPr>
              <w:t>SM.[</w:t>
            </w:r>
            <w:proofErr w:type="gramEnd"/>
            <w:r w:rsidRPr="00542D84">
              <w:rPr>
                <w:lang w:eastAsia="ja-JP"/>
              </w:rPr>
              <w:t>WPT.BEAM.IMPACTS]</w:t>
            </w:r>
          </w:p>
        </w:tc>
      </w:tr>
      <w:tr w:rsidR="00055C81" w14:paraId="7366F9C5" w14:textId="77777777" w:rsidTr="00356157">
        <w:trPr>
          <w:cantSplit/>
        </w:trPr>
        <w:tc>
          <w:tcPr>
            <w:tcW w:w="9889" w:type="dxa"/>
          </w:tcPr>
          <w:p w14:paraId="004BB4E2" w14:textId="77777777" w:rsidR="00055C81" w:rsidRDefault="00055C81" w:rsidP="00356157">
            <w:pPr>
              <w:pStyle w:val="Rectitle"/>
              <w:rPr>
                <w:lang w:eastAsia="zh-CN"/>
              </w:rPr>
            </w:pPr>
            <w:bookmarkStart w:id="8" w:name="dtitle1" w:colFirst="0" w:colLast="0"/>
            <w:r w:rsidRPr="00542D84">
              <w:rPr>
                <w:lang w:eastAsia="ja-JP"/>
              </w:rPr>
              <w:t>Impact study and human hazard issues for Wireless Power Transmission</w:t>
            </w:r>
            <w:r>
              <w:rPr>
                <w:lang w:eastAsia="ja-JP"/>
              </w:rPr>
              <w:t xml:space="preserve"> </w:t>
            </w:r>
            <w:r w:rsidRPr="00542D84">
              <w:rPr>
                <w:lang w:eastAsia="ja-JP"/>
              </w:rPr>
              <w:t>via radio frequency beam</w:t>
            </w:r>
          </w:p>
        </w:tc>
      </w:tr>
      <w:bookmarkEnd w:id="8"/>
    </w:tbl>
    <w:p w14:paraId="5088F932" w14:textId="77777777" w:rsidR="00055C81" w:rsidRPr="002315E5" w:rsidRDefault="00055C81" w:rsidP="00055C81">
      <w:pPr>
        <w:pStyle w:val="Normalaftertitle"/>
        <w:rPr>
          <w:lang w:eastAsia="zh-CN"/>
        </w:rPr>
      </w:pPr>
    </w:p>
    <w:p w14:paraId="39ADB597" w14:textId="77777777" w:rsidR="000B4708" w:rsidRPr="001477E7" w:rsidRDefault="000B4708" w:rsidP="000B4708">
      <w:pPr>
        <w:keepNext/>
        <w:keepLines/>
        <w:spacing w:before="280"/>
        <w:ind w:left="1134" w:hanging="1134"/>
        <w:outlineLvl w:val="0"/>
        <w:rPr>
          <w:b/>
          <w:sz w:val="28"/>
          <w:lang w:eastAsia="ja-JP"/>
        </w:rPr>
      </w:pPr>
      <w:r w:rsidRPr="001477E7">
        <w:rPr>
          <w:b/>
          <w:sz w:val="28"/>
          <w:lang w:eastAsia="ja-JP"/>
        </w:rPr>
        <w:t>1</w:t>
      </w:r>
      <w:r w:rsidRPr="001477E7">
        <w:rPr>
          <w:b/>
          <w:sz w:val="28"/>
          <w:lang w:eastAsia="ja-JP"/>
        </w:rPr>
        <w:tab/>
        <w:t>Introduction</w:t>
      </w:r>
    </w:p>
    <w:p w14:paraId="581C2584" w14:textId="77777777" w:rsidR="000B4708" w:rsidRDefault="000B4708" w:rsidP="000B4708"/>
    <w:p w14:paraId="4AD8139E" w14:textId="77777777" w:rsidR="000B4708" w:rsidRDefault="000B4708" w:rsidP="000B4708">
      <w:r>
        <w:t>…</w:t>
      </w:r>
    </w:p>
    <w:p w14:paraId="5E7565FE" w14:textId="77777777" w:rsidR="000B4708" w:rsidRDefault="000B4708" w:rsidP="000B4708"/>
    <w:p w14:paraId="5C54D6BC" w14:textId="1813BDE7" w:rsidR="009067F1" w:rsidRDefault="000B4708" w:rsidP="009067F1">
      <w:pPr>
        <w:pStyle w:val="Heading2"/>
        <w:rPr>
          <w:ins w:id="9" w:author="USA" w:date="2021-04-13T19:26:00Z"/>
          <w:lang w:val="en-US" w:eastAsia="ja-JP"/>
        </w:rPr>
      </w:pPr>
      <w:r>
        <w:rPr>
          <w:lang w:val="en-US" w:eastAsia="ja-JP"/>
        </w:rPr>
        <w:t>3</w:t>
      </w:r>
      <w:r w:rsidRPr="00EC5786">
        <w:rPr>
          <w:lang w:val="en-US" w:eastAsia="ja-JP"/>
        </w:rPr>
        <w:t>.</w:t>
      </w:r>
      <w:r>
        <w:rPr>
          <w:lang w:val="en-US" w:eastAsia="ja-JP"/>
        </w:rPr>
        <w:t>4</w:t>
      </w:r>
      <w:ins w:id="10" w:author="USA" w:date="2021-04-13T19:26:00Z">
        <w:r w:rsidR="009067F1" w:rsidRPr="009067F1">
          <w:rPr>
            <w:lang w:val="en-US" w:eastAsia="ja-JP"/>
          </w:rPr>
          <w:t xml:space="preserve"> </w:t>
        </w:r>
        <w:r w:rsidR="009067F1" w:rsidRPr="00EC5786">
          <w:rPr>
            <w:lang w:val="en-US" w:eastAsia="ja-JP"/>
          </w:rPr>
          <w:tab/>
        </w:r>
        <w:r w:rsidR="009067F1">
          <w:rPr>
            <w:lang w:val="en-US" w:eastAsia="ja-JP"/>
          </w:rPr>
          <w:t>Study D</w:t>
        </w:r>
      </w:ins>
    </w:p>
    <w:p w14:paraId="3DBEDAFE" w14:textId="77777777" w:rsidR="009067F1" w:rsidRDefault="009067F1" w:rsidP="009067F1">
      <w:pPr>
        <w:rPr>
          <w:ins w:id="11" w:author="USA" w:date="2021-04-13T19:26:00Z"/>
        </w:rPr>
      </w:pPr>
    </w:p>
    <w:p w14:paraId="5DE40868" w14:textId="77777777" w:rsidR="009067F1" w:rsidRDefault="009067F1" w:rsidP="009067F1">
      <w:pPr>
        <w:rPr>
          <w:ins w:id="12" w:author="USA" w:date="2021-04-13T19:26:00Z"/>
          <w:lang w:eastAsia="ja-JP"/>
        </w:rPr>
      </w:pPr>
      <w:ins w:id="13" w:author="USA" w:date="2021-04-13T19:26:00Z">
        <w:r>
          <w:rPr>
            <w:lang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w:t>
        </w:r>
        <w:r w:rsidRPr="004A0018">
          <w:rPr>
            <w:lang w:eastAsia="ja-JP"/>
          </w:rPr>
          <w:t>power of 40.0 dBm.</w:t>
        </w:r>
        <w:r>
          <w:rPr>
            <w:lang w:eastAsia="ja-JP"/>
          </w:rPr>
          <w:t xml:space="preserve"> The DUT is designed to charge other devices at </w:t>
        </w:r>
        <w:proofErr w:type="gramStart"/>
        <w:r>
          <w:rPr>
            <w:lang w:eastAsia="ja-JP"/>
          </w:rPr>
          <w:t xml:space="preserve">a distance of </w:t>
        </w:r>
        <w:r w:rsidRPr="004A0018">
          <w:rPr>
            <w:lang w:eastAsia="ja-JP"/>
          </w:rPr>
          <w:t>up</w:t>
        </w:r>
        <w:proofErr w:type="gramEnd"/>
        <w:r w:rsidRPr="004A0018">
          <w:rPr>
            <w:lang w:eastAsia="ja-JP"/>
          </w:rPr>
          <w:t xml:space="preserve"> to 300 cm</w:t>
        </w:r>
        <w:r>
          <w:rPr>
            <w:lang w:eastAsia="ja-JP"/>
          </w:rPr>
          <w:t xml:space="preserve">. </w:t>
        </w:r>
      </w:ins>
    </w:p>
    <w:p w14:paraId="10235839" w14:textId="77777777" w:rsidR="009067F1" w:rsidRDefault="009067F1" w:rsidP="009067F1">
      <w:pPr>
        <w:rPr>
          <w:ins w:id="14" w:author="USA" w:date="2021-04-13T19:26:00Z"/>
          <w:lang w:eastAsia="ja-JP"/>
        </w:rPr>
      </w:pPr>
    </w:p>
    <w:p w14:paraId="36FC3F66" w14:textId="77777777" w:rsidR="009067F1" w:rsidRDefault="009067F1" w:rsidP="009067F1">
      <w:pPr>
        <w:rPr>
          <w:ins w:id="15" w:author="USA" w:date="2021-04-13T19:26:00Z"/>
          <w:lang w:eastAsia="ja-JP"/>
        </w:rPr>
      </w:pPr>
      <w:ins w:id="16" w:author="USA" w:date="2021-04-13T19:26:00Z">
        <w:r>
          <w:rPr>
            <w:lang w:eastAsia="ja-JP"/>
          </w:rPr>
          <w:t>The tests were performed in two separate rooms. The first was a real-world test performed in a regular room and on a wooden countertop where other signals were present, as</w:t>
        </w:r>
        <w:r w:rsidRPr="00967825">
          <w:rPr>
            <w:lang w:eastAsia="ja-JP"/>
          </w:rPr>
          <w:t xml:space="preserve"> </w:t>
        </w:r>
        <w:r>
          <w:rPr>
            <w:lang w:eastAsia="ja-JP"/>
          </w:rPr>
          <w:t xml:space="preserve">illustrated in Figure 7. The second room was an anechoic chamber, as described in ETSI EN 302 208 V3.1.1 (2016-11) Annex B.1.2 and as illustrated in Figure 8.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ins>
    </w:p>
    <w:p w14:paraId="06190AD8" w14:textId="77777777" w:rsidR="009067F1" w:rsidRDefault="009067F1" w:rsidP="009067F1">
      <w:pPr>
        <w:pStyle w:val="FigureNo"/>
        <w:rPr>
          <w:ins w:id="17" w:author="USA" w:date="2021-04-13T19:26:00Z"/>
          <w:lang w:val="en-US"/>
        </w:rPr>
      </w:pPr>
      <w:bookmarkStart w:id="18" w:name="_Ref35852325"/>
      <w:ins w:id="19" w:author="USA" w:date="2021-04-13T19:26:00Z">
        <w:r w:rsidRPr="00113F2A">
          <w:lastRenderedPageBreak/>
          <w:t>Figure</w:t>
        </w:r>
        <w:r>
          <w:t xml:space="preserve"> 7 </w:t>
        </w:r>
        <w:bookmarkEnd w:id="18"/>
      </w:ins>
    </w:p>
    <w:p w14:paraId="09C1AB55" w14:textId="77777777" w:rsidR="009067F1" w:rsidRPr="00113F2A" w:rsidRDefault="009067F1" w:rsidP="009067F1">
      <w:pPr>
        <w:pStyle w:val="Figuretitle"/>
        <w:rPr>
          <w:ins w:id="20" w:author="USA" w:date="2021-04-13T19:26:00Z"/>
        </w:rPr>
      </w:pPr>
      <w:ins w:id="21" w:author="USA" w:date="2021-04-13T19:26:00Z">
        <w:r w:rsidRPr="00113F2A">
          <w:rPr>
            <w:lang w:val="en-US"/>
          </w:rPr>
          <w:t>Test setup in room 1, open area</w:t>
        </w:r>
      </w:ins>
    </w:p>
    <w:p w14:paraId="65D68B75" w14:textId="77777777" w:rsidR="009067F1" w:rsidRDefault="009067F1" w:rsidP="009067F1">
      <w:pPr>
        <w:rPr>
          <w:ins w:id="22" w:author="USA" w:date="2021-04-13T19:26:00Z"/>
        </w:rPr>
      </w:pPr>
      <w:ins w:id="23" w:author="USA" w:date="2021-04-13T19:26:00Z">
        <w:r>
          <w:rPr>
            <w:noProof/>
          </w:rPr>
          <w:drawing>
            <wp:inline distT="0" distB="0" distL="0" distR="0" wp14:anchorId="3F0C9F89" wp14:editId="62513384">
              <wp:extent cx="5943600" cy="3383280"/>
              <wp:effectExtent l="0" t="0" r="0" b="0"/>
              <wp:docPr id="5" name="Picture 5"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bookmarkStart w:id="24" w:name="_Ref35852366"/>
      </w:ins>
    </w:p>
    <w:p w14:paraId="72B0EE74" w14:textId="77777777" w:rsidR="009067F1" w:rsidRDefault="009067F1" w:rsidP="009067F1">
      <w:pPr>
        <w:rPr>
          <w:ins w:id="25" w:author="USA" w:date="2021-04-13T19:26:00Z"/>
        </w:rPr>
      </w:pPr>
    </w:p>
    <w:p w14:paraId="08B8C803" w14:textId="77777777" w:rsidR="009067F1" w:rsidRDefault="009067F1" w:rsidP="009067F1">
      <w:pPr>
        <w:jc w:val="center"/>
        <w:rPr>
          <w:ins w:id="26" w:author="USA" w:date="2021-04-13T19:26:00Z"/>
        </w:rPr>
      </w:pPr>
      <w:ins w:id="27" w:author="USA" w:date="2021-04-13T19:26:00Z">
        <w:r w:rsidRPr="00113F2A">
          <w:t>Figure</w:t>
        </w:r>
        <w:bookmarkEnd w:id="24"/>
        <w:r>
          <w:t xml:space="preserve"> 8</w:t>
        </w:r>
      </w:ins>
    </w:p>
    <w:p w14:paraId="33DDD5E9" w14:textId="77777777" w:rsidR="009067F1" w:rsidRPr="00113F2A" w:rsidRDefault="009067F1" w:rsidP="009067F1">
      <w:pPr>
        <w:pStyle w:val="Figuretitle"/>
        <w:spacing w:after="360"/>
        <w:rPr>
          <w:ins w:id="28" w:author="USA" w:date="2021-04-13T19:26:00Z"/>
        </w:rPr>
      </w:pPr>
      <w:ins w:id="29" w:author="USA" w:date="2021-04-13T19:26:00Z">
        <w:r w:rsidRPr="00113F2A">
          <w:rPr>
            <w:lang w:val="en-US"/>
          </w:rPr>
          <w:t>Test setup in room 2, anechoic chamber</w:t>
        </w:r>
      </w:ins>
    </w:p>
    <w:p w14:paraId="606415AC" w14:textId="77777777" w:rsidR="009067F1" w:rsidRDefault="009067F1" w:rsidP="009067F1">
      <w:pPr>
        <w:rPr>
          <w:ins w:id="30" w:author="USA" w:date="2021-04-13T19:26:00Z"/>
          <w:lang w:eastAsia="ja-JP"/>
        </w:rPr>
      </w:pPr>
      <w:ins w:id="31" w:author="USA" w:date="2021-04-13T19:26:00Z">
        <w:r>
          <w:rPr>
            <w:lang w:eastAsia="ja-JP"/>
          </w:rPr>
          <w:t xml:space="preserve">   </w:t>
        </w:r>
        <w:r>
          <w:rPr>
            <w:noProof/>
          </w:rPr>
          <w:drawing>
            <wp:inline distT="0" distB="0" distL="0" distR="0" wp14:anchorId="60324C9B" wp14:editId="04B1C79B">
              <wp:extent cx="5801133" cy="3302000"/>
              <wp:effectExtent l="0" t="0" r="3175" b="0"/>
              <wp:docPr id="12" name="Picture 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ins>
    </w:p>
    <w:p w14:paraId="7AA05301" w14:textId="77777777" w:rsidR="009067F1" w:rsidRDefault="009067F1" w:rsidP="009067F1">
      <w:pPr>
        <w:rPr>
          <w:ins w:id="32" w:author="USA" w:date="2021-04-13T19:26:00Z"/>
          <w:lang w:eastAsia="ja-JP"/>
        </w:rPr>
      </w:pPr>
      <w:ins w:id="33" w:author="USA" w:date="2021-04-13T19:26:00Z">
        <w:r>
          <w:rPr>
            <w:lang w:eastAsia="ja-JP"/>
          </w:rPr>
          <w:t>Tests were performed on the following types of wireless devices:</w:t>
        </w:r>
      </w:ins>
    </w:p>
    <w:p w14:paraId="739D404D" w14:textId="77777777" w:rsidR="009067F1" w:rsidRDefault="009067F1" w:rsidP="009067F1">
      <w:pPr>
        <w:pStyle w:val="TableNo"/>
        <w:rPr>
          <w:ins w:id="34" w:author="USA" w:date="2021-04-13T19:26:00Z"/>
        </w:rPr>
      </w:pPr>
      <w:ins w:id="35" w:author="USA" w:date="2021-04-13T19:26:00Z">
        <w:r w:rsidRPr="002B204B">
          <w:lastRenderedPageBreak/>
          <w:t>Table</w:t>
        </w:r>
        <w:r>
          <w:t xml:space="preserve"> 11</w:t>
        </w:r>
      </w:ins>
    </w:p>
    <w:p w14:paraId="72B8BC63" w14:textId="77777777" w:rsidR="009067F1" w:rsidRPr="008A0D64" w:rsidRDefault="009067F1" w:rsidP="009067F1">
      <w:pPr>
        <w:pStyle w:val="Tabletitle"/>
        <w:rPr>
          <w:ins w:id="36" w:author="USA" w:date="2021-04-13T19:26:00Z"/>
          <w:i/>
          <w:color w:val="1F497D" w:themeColor="text2"/>
          <w:sz w:val="18"/>
        </w:rPr>
      </w:pPr>
      <w:ins w:id="37" w:author="USA" w:date="2021-04-13T19:26:00Z">
        <w:r w:rsidRPr="002B204B">
          <w:rPr>
            <w:lang w:val="en-US"/>
          </w:rPr>
          <w:t xml:space="preserve">Types of devices used, frequencies, and distances in Study </w:t>
        </w:r>
        <w:proofErr w:type="gramStart"/>
        <w:r>
          <w:rPr>
            <w:lang w:val="en-US"/>
          </w:rPr>
          <w:t>D</w:t>
        </w:r>
        <w:proofErr w:type="gramEnd"/>
      </w:ins>
    </w:p>
    <w:tbl>
      <w:tblPr>
        <w:tblStyle w:val="TableGrid"/>
        <w:tblW w:w="0" w:type="auto"/>
        <w:tblLook w:val="04A0" w:firstRow="1" w:lastRow="0" w:firstColumn="1" w:lastColumn="0" w:noHBand="0" w:noVBand="1"/>
      </w:tblPr>
      <w:tblGrid>
        <w:gridCol w:w="540"/>
        <w:gridCol w:w="4610"/>
        <w:gridCol w:w="2603"/>
        <w:gridCol w:w="1876"/>
      </w:tblGrid>
      <w:tr w:rsidR="009067F1" w14:paraId="1EEB3D74" w14:textId="77777777" w:rsidTr="00C70107">
        <w:trPr>
          <w:ins w:id="38" w:author="USA" w:date="2021-04-13T19:26:00Z"/>
        </w:trPr>
        <w:tc>
          <w:tcPr>
            <w:tcW w:w="540" w:type="dxa"/>
            <w:vAlign w:val="center"/>
          </w:tcPr>
          <w:p w14:paraId="342009E4" w14:textId="77777777" w:rsidR="009067F1" w:rsidRPr="008A0D64" w:rsidRDefault="009067F1" w:rsidP="00C70107">
            <w:pPr>
              <w:pStyle w:val="Tablehead"/>
              <w:rPr>
                <w:ins w:id="39" w:author="USA" w:date="2021-04-13T19:26:00Z"/>
                <w:lang w:val="en-US"/>
              </w:rPr>
            </w:pPr>
            <w:ins w:id="40" w:author="USA" w:date="2021-04-13T19:26:00Z">
              <w:r w:rsidRPr="008A0D64">
                <w:rPr>
                  <w:lang w:val="en-US"/>
                </w:rPr>
                <w:t>No.</w:t>
              </w:r>
            </w:ins>
          </w:p>
        </w:tc>
        <w:tc>
          <w:tcPr>
            <w:tcW w:w="4610" w:type="dxa"/>
            <w:vAlign w:val="center"/>
          </w:tcPr>
          <w:p w14:paraId="4C284745" w14:textId="77777777" w:rsidR="009067F1" w:rsidRDefault="009067F1" w:rsidP="00C70107">
            <w:pPr>
              <w:pStyle w:val="Tablehead"/>
              <w:rPr>
                <w:ins w:id="41" w:author="USA" w:date="2021-04-13T19:26:00Z"/>
                <w:lang w:val="en-US"/>
              </w:rPr>
            </w:pPr>
            <w:ins w:id="42" w:author="USA" w:date="2021-04-13T19:26:00Z">
              <w:r w:rsidRPr="0062661D">
                <w:rPr>
                  <w:lang w:val="en-US"/>
                </w:rPr>
                <w:t>Type of device</w:t>
              </w:r>
            </w:ins>
          </w:p>
        </w:tc>
        <w:tc>
          <w:tcPr>
            <w:tcW w:w="2603" w:type="dxa"/>
            <w:vAlign w:val="center"/>
          </w:tcPr>
          <w:p w14:paraId="4042FAEF" w14:textId="77777777" w:rsidR="009067F1" w:rsidRDefault="009067F1" w:rsidP="00C70107">
            <w:pPr>
              <w:pStyle w:val="Tablehead"/>
              <w:rPr>
                <w:ins w:id="43" w:author="USA" w:date="2021-04-13T19:26:00Z"/>
                <w:lang w:val="en-US"/>
              </w:rPr>
            </w:pPr>
            <w:ins w:id="44" w:author="USA" w:date="2021-04-13T19:26:00Z">
              <w:r w:rsidRPr="0062661D">
                <w:rPr>
                  <w:lang w:val="en-US"/>
                </w:rPr>
                <w:t>Frequency range (MHz)</w:t>
              </w:r>
            </w:ins>
          </w:p>
        </w:tc>
        <w:tc>
          <w:tcPr>
            <w:tcW w:w="1876" w:type="dxa"/>
            <w:vAlign w:val="center"/>
          </w:tcPr>
          <w:p w14:paraId="64A166A2" w14:textId="77777777" w:rsidR="009067F1" w:rsidRDefault="009067F1" w:rsidP="00C70107">
            <w:pPr>
              <w:pStyle w:val="Tablehead"/>
              <w:rPr>
                <w:ins w:id="45" w:author="USA" w:date="2021-04-13T19:26:00Z"/>
                <w:lang w:val="en-US"/>
              </w:rPr>
            </w:pPr>
            <w:ins w:id="46" w:author="USA" w:date="2021-04-13T19:26:00Z">
              <w:r>
                <w:rPr>
                  <w:lang w:val="en-US"/>
                </w:rPr>
                <w:t>Distances tested (cm)</w:t>
              </w:r>
            </w:ins>
          </w:p>
        </w:tc>
      </w:tr>
      <w:tr w:rsidR="009067F1" w14:paraId="4BA745F5" w14:textId="77777777" w:rsidTr="00C70107">
        <w:trPr>
          <w:ins w:id="47" w:author="USA" w:date="2021-04-13T19:26:00Z"/>
        </w:trPr>
        <w:tc>
          <w:tcPr>
            <w:tcW w:w="540" w:type="dxa"/>
          </w:tcPr>
          <w:p w14:paraId="41A1547F" w14:textId="77777777" w:rsidR="009067F1" w:rsidRPr="004B5E5E" w:rsidRDefault="009067F1" w:rsidP="00C70107">
            <w:pPr>
              <w:pStyle w:val="Tabletext"/>
              <w:rPr>
                <w:ins w:id="48" w:author="USA" w:date="2021-04-13T19:26:00Z"/>
                <w:lang w:val="en-US"/>
              </w:rPr>
            </w:pPr>
            <w:ins w:id="49" w:author="USA" w:date="2021-04-13T19:26:00Z">
              <w:r>
                <w:rPr>
                  <w:lang w:val="en-US"/>
                </w:rPr>
                <w:t>1</w:t>
              </w:r>
            </w:ins>
          </w:p>
        </w:tc>
        <w:tc>
          <w:tcPr>
            <w:tcW w:w="4610" w:type="dxa"/>
          </w:tcPr>
          <w:p w14:paraId="65335F4E" w14:textId="77777777" w:rsidR="009067F1" w:rsidRPr="004B5E5E" w:rsidRDefault="009067F1" w:rsidP="00C70107">
            <w:pPr>
              <w:pStyle w:val="Tabletext"/>
              <w:rPr>
                <w:ins w:id="50" w:author="USA" w:date="2021-04-13T19:26:00Z"/>
                <w:lang w:val="en-US"/>
              </w:rPr>
            </w:pPr>
            <w:ins w:id="51" w:author="USA" w:date="2021-04-13T19:26:00Z">
              <w:r>
                <w:rPr>
                  <w:lang w:val="en-US"/>
                </w:rPr>
                <w:t>Cellphone</w:t>
              </w:r>
            </w:ins>
          </w:p>
        </w:tc>
        <w:tc>
          <w:tcPr>
            <w:tcW w:w="2603" w:type="dxa"/>
          </w:tcPr>
          <w:p w14:paraId="7EDC2500" w14:textId="77777777" w:rsidR="009067F1" w:rsidRDefault="009067F1" w:rsidP="00C70107">
            <w:pPr>
              <w:pStyle w:val="Tabletext"/>
              <w:rPr>
                <w:ins w:id="52" w:author="USA" w:date="2021-04-13T19:26:00Z"/>
                <w:lang w:val="en-US"/>
              </w:rPr>
            </w:pPr>
            <w:ins w:id="53" w:author="USA" w:date="2021-04-13T19:26:00Z">
              <w:r w:rsidRPr="008A0D64">
                <w:rPr>
                  <w:u w:val="single"/>
                  <w:lang w:val="en-US"/>
                </w:rPr>
                <w:t>Uplink</w:t>
              </w:r>
              <w:r>
                <w:rPr>
                  <w:lang w:val="en-US"/>
                </w:rPr>
                <w:t>: 888.0-915.0</w:t>
              </w:r>
            </w:ins>
          </w:p>
          <w:p w14:paraId="5E845FE4" w14:textId="77777777" w:rsidR="009067F1" w:rsidRPr="004B5E5E" w:rsidRDefault="009067F1" w:rsidP="00C70107">
            <w:pPr>
              <w:pStyle w:val="Tabletext"/>
              <w:rPr>
                <w:ins w:id="54" w:author="USA" w:date="2021-04-13T19:26:00Z"/>
                <w:lang w:val="en-US"/>
              </w:rPr>
            </w:pPr>
            <w:ins w:id="55" w:author="USA" w:date="2021-04-13T19:26:00Z">
              <w:r w:rsidRPr="008A0D64">
                <w:rPr>
                  <w:u w:val="single"/>
                  <w:lang w:val="en-US"/>
                </w:rPr>
                <w:t>Downlink</w:t>
              </w:r>
              <w:r>
                <w:rPr>
                  <w:lang w:val="en-US"/>
                </w:rPr>
                <w:t>: 925.2-960.0</w:t>
              </w:r>
            </w:ins>
          </w:p>
        </w:tc>
        <w:tc>
          <w:tcPr>
            <w:tcW w:w="1876" w:type="dxa"/>
          </w:tcPr>
          <w:p w14:paraId="175FA771" w14:textId="77777777" w:rsidR="009067F1" w:rsidRDefault="009067F1" w:rsidP="00C70107">
            <w:pPr>
              <w:pStyle w:val="Tabletext"/>
              <w:rPr>
                <w:ins w:id="56" w:author="USA" w:date="2021-04-13T19:26:00Z"/>
                <w:lang w:val="en-US"/>
              </w:rPr>
            </w:pPr>
            <w:ins w:id="57" w:author="USA" w:date="2021-04-13T19:26:00Z">
              <w:r>
                <w:rPr>
                  <w:lang w:val="en-US"/>
                </w:rPr>
                <w:t xml:space="preserve">0, 10, 20, 30, 40, 50, 70, 100 </w:t>
              </w:r>
            </w:ins>
          </w:p>
        </w:tc>
      </w:tr>
      <w:tr w:rsidR="009067F1" w14:paraId="4A203A92" w14:textId="77777777" w:rsidTr="00C70107">
        <w:trPr>
          <w:ins w:id="58" w:author="USA" w:date="2021-04-13T19:26:00Z"/>
        </w:trPr>
        <w:tc>
          <w:tcPr>
            <w:tcW w:w="540" w:type="dxa"/>
          </w:tcPr>
          <w:p w14:paraId="6B33B2C6" w14:textId="77777777" w:rsidR="009067F1" w:rsidRPr="004B5E5E" w:rsidRDefault="009067F1" w:rsidP="00C70107">
            <w:pPr>
              <w:pStyle w:val="Tabletext"/>
              <w:rPr>
                <w:ins w:id="59" w:author="USA" w:date="2021-04-13T19:26:00Z"/>
                <w:lang w:val="en-US"/>
              </w:rPr>
            </w:pPr>
            <w:ins w:id="60" w:author="USA" w:date="2021-04-13T19:26:00Z">
              <w:r>
                <w:rPr>
                  <w:lang w:val="en-US"/>
                </w:rPr>
                <w:t>2</w:t>
              </w:r>
            </w:ins>
          </w:p>
        </w:tc>
        <w:tc>
          <w:tcPr>
            <w:tcW w:w="4610" w:type="dxa"/>
          </w:tcPr>
          <w:p w14:paraId="395E4FEA" w14:textId="77777777" w:rsidR="009067F1" w:rsidRPr="004B5E5E" w:rsidRDefault="009067F1" w:rsidP="00C70107">
            <w:pPr>
              <w:pStyle w:val="Tabletext"/>
              <w:rPr>
                <w:ins w:id="61" w:author="USA" w:date="2021-04-13T19:26:00Z"/>
                <w:lang w:val="en-US"/>
              </w:rPr>
            </w:pPr>
            <w:ins w:id="62" w:author="USA" w:date="2021-04-13T19:26:00Z">
              <w:r>
                <w:rPr>
                  <w:lang w:val="en-US"/>
                </w:rPr>
                <w:t>Cellphone</w:t>
              </w:r>
            </w:ins>
          </w:p>
        </w:tc>
        <w:tc>
          <w:tcPr>
            <w:tcW w:w="2603" w:type="dxa"/>
          </w:tcPr>
          <w:p w14:paraId="722C92C1" w14:textId="77777777" w:rsidR="009067F1" w:rsidRDefault="009067F1" w:rsidP="00C70107">
            <w:pPr>
              <w:pStyle w:val="Tabletext"/>
              <w:rPr>
                <w:ins w:id="63" w:author="USA" w:date="2021-04-13T19:26:00Z"/>
                <w:lang w:val="en-US"/>
              </w:rPr>
            </w:pPr>
            <w:ins w:id="64" w:author="USA" w:date="2021-04-13T19:26:00Z">
              <w:r w:rsidRPr="0062661D">
                <w:rPr>
                  <w:u w:val="single"/>
                  <w:lang w:val="en-US"/>
                </w:rPr>
                <w:t>Uplink</w:t>
              </w:r>
              <w:r>
                <w:rPr>
                  <w:lang w:val="en-US"/>
                </w:rPr>
                <w:t>: 888.0-915.0</w:t>
              </w:r>
            </w:ins>
          </w:p>
          <w:p w14:paraId="3306F2A5" w14:textId="77777777" w:rsidR="009067F1" w:rsidRPr="004B5E5E" w:rsidRDefault="009067F1" w:rsidP="00C70107">
            <w:pPr>
              <w:pStyle w:val="Tabletext"/>
              <w:rPr>
                <w:ins w:id="65" w:author="USA" w:date="2021-04-13T19:26:00Z"/>
                <w:lang w:val="en-US"/>
              </w:rPr>
            </w:pPr>
            <w:ins w:id="66" w:author="USA" w:date="2021-04-13T19:26:00Z">
              <w:r w:rsidRPr="0062661D">
                <w:rPr>
                  <w:u w:val="single"/>
                  <w:lang w:val="en-US"/>
                </w:rPr>
                <w:t>Downlink</w:t>
              </w:r>
              <w:r>
                <w:rPr>
                  <w:lang w:val="en-US"/>
                </w:rPr>
                <w:t>: 925.2-960.0</w:t>
              </w:r>
            </w:ins>
          </w:p>
        </w:tc>
        <w:tc>
          <w:tcPr>
            <w:tcW w:w="1876" w:type="dxa"/>
          </w:tcPr>
          <w:p w14:paraId="2C977996" w14:textId="77777777" w:rsidR="009067F1" w:rsidRDefault="009067F1" w:rsidP="00C70107">
            <w:pPr>
              <w:pStyle w:val="Tabletext"/>
              <w:rPr>
                <w:ins w:id="67" w:author="USA" w:date="2021-04-13T19:26:00Z"/>
                <w:lang w:val="en-US"/>
              </w:rPr>
            </w:pPr>
            <w:ins w:id="68" w:author="USA" w:date="2021-04-13T19:26:00Z">
              <w:r>
                <w:rPr>
                  <w:lang w:val="en-US"/>
                </w:rPr>
                <w:t>0, 10, 20, 30, 40, 50, 70, 100</w:t>
              </w:r>
            </w:ins>
          </w:p>
        </w:tc>
      </w:tr>
      <w:tr w:rsidR="009067F1" w14:paraId="42C0631E" w14:textId="77777777" w:rsidTr="00C70107">
        <w:trPr>
          <w:ins w:id="69" w:author="USA" w:date="2021-04-13T19:26:00Z"/>
        </w:trPr>
        <w:tc>
          <w:tcPr>
            <w:tcW w:w="540" w:type="dxa"/>
          </w:tcPr>
          <w:p w14:paraId="5173CD07" w14:textId="77777777" w:rsidR="009067F1" w:rsidRPr="004B5E5E" w:rsidRDefault="009067F1" w:rsidP="00C70107">
            <w:pPr>
              <w:pStyle w:val="Tabletext"/>
              <w:rPr>
                <w:ins w:id="70" w:author="USA" w:date="2021-04-13T19:26:00Z"/>
                <w:lang w:val="en-US"/>
              </w:rPr>
            </w:pPr>
            <w:ins w:id="71" w:author="USA" w:date="2021-04-13T19:26:00Z">
              <w:r>
                <w:rPr>
                  <w:lang w:val="en-US"/>
                </w:rPr>
                <w:t>3</w:t>
              </w:r>
            </w:ins>
          </w:p>
        </w:tc>
        <w:tc>
          <w:tcPr>
            <w:tcW w:w="4610" w:type="dxa"/>
          </w:tcPr>
          <w:p w14:paraId="628D6526" w14:textId="77777777" w:rsidR="009067F1" w:rsidRPr="004B5E5E" w:rsidRDefault="009067F1" w:rsidP="00C70107">
            <w:pPr>
              <w:pStyle w:val="Tabletext"/>
              <w:rPr>
                <w:ins w:id="72" w:author="USA" w:date="2021-04-13T19:26:00Z"/>
                <w:lang w:val="en-US"/>
              </w:rPr>
            </w:pPr>
            <w:ins w:id="73" w:author="USA" w:date="2021-04-13T19:26:00Z">
              <w:r>
                <w:rPr>
                  <w:lang w:val="en-US"/>
                </w:rPr>
                <w:t>Cellphone</w:t>
              </w:r>
            </w:ins>
          </w:p>
        </w:tc>
        <w:tc>
          <w:tcPr>
            <w:tcW w:w="2603" w:type="dxa"/>
          </w:tcPr>
          <w:p w14:paraId="656E5A50" w14:textId="77777777" w:rsidR="009067F1" w:rsidRDefault="009067F1" w:rsidP="00C70107">
            <w:pPr>
              <w:pStyle w:val="Tabletext"/>
              <w:rPr>
                <w:ins w:id="74" w:author="USA" w:date="2021-04-13T19:26:00Z"/>
                <w:lang w:val="en-US"/>
              </w:rPr>
            </w:pPr>
            <w:ins w:id="75" w:author="USA" w:date="2021-04-13T19:26:00Z">
              <w:r w:rsidRPr="0062661D">
                <w:rPr>
                  <w:u w:val="single"/>
                  <w:lang w:val="en-US"/>
                </w:rPr>
                <w:t>Uplink</w:t>
              </w:r>
              <w:r>
                <w:rPr>
                  <w:lang w:val="en-US"/>
                </w:rPr>
                <w:t>: 888.0-915.0</w:t>
              </w:r>
            </w:ins>
          </w:p>
          <w:p w14:paraId="558BA466" w14:textId="77777777" w:rsidR="009067F1" w:rsidRPr="004B5E5E" w:rsidRDefault="009067F1" w:rsidP="00C70107">
            <w:pPr>
              <w:pStyle w:val="Tabletext"/>
              <w:rPr>
                <w:ins w:id="76" w:author="USA" w:date="2021-04-13T19:26:00Z"/>
                <w:lang w:val="en-US"/>
              </w:rPr>
            </w:pPr>
            <w:ins w:id="77" w:author="USA" w:date="2021-04-13T19:26:00Z">
              <w:r w:rsidRPr="0062661D">
                <w:rPr>
                  <w:u w:val="single"/>
                  <w:lang w:val="en-US"/>
                </w:rPr>
                <w:t>Downlink</w:t>
              </w:r>
              <w:r>
                <w:rPr>
                  <w:lang w:val="en-US"/>
                </w:rPr>
                <w:t>: 925.2-960.0</w:t>
              </w:r>
            </w:ins>
          </w:p>
        </w:tc>
        <w:tc>
          <w:tcPr>
            <w:tcW w:w="1876" w:type="dxa"/>
          </w:tcPr>
          <w:p w14:paraId="692EC820" w14:textId="77777777" w:rsidR="009067F1" w:rsidRDefault="009067F1" w:rsidP="00C70107">
            <w:pPr>
              <w:pStyle w:val="Tabletext"/>
              <w:rPr>
                <w:ins w:id="78" w:author="USA" w:date="2021-04-13T19:26:00Z"/>
                <w:lang w:val="en-US"/>
              </w:rPr>
            </w:pPr>
            <w:ins w:id="79" w:author="USA" w:date="2021-04-13T19:26:00Z">
              <w:r>
                <w:rPr>
                  <w:lang w:val="en-US"/>
                </w:rPr>
                <w:t>0, 10, 20, 30, 40, 50, 70, 100</w:t>
              </w:r>
            </w:ins>
          </w:p>
        </w:tc>
      </w:tr>
      <w:tr w:rsidR="009067F1" w14:paraId="74CB3580" w14:textId="77777777" w:rsidTr="00C70107">
        <w:trPr>
          <w:ins w:id="80" w:author="USA" w:date="2021-04-13T19:26:00Z"/>
        </w:trPr>
        <w:tc>
          <w:tcPr>
            <w:tcW w:w="540" w:type="dxa"/>
          </w:tcPr>
          <w:p w14:paraId="69A75A86" w14:textId="77777777" w:rsidR="009067F1" w:rsidRPr="004B5E5E" w:rsidRDefault="009067F1" w:rsidP="00C70107">
            <w:pPr>
              <w:pStyle w:val="Tabletext"/>
              <w:rPr>
                <w:ins w:id="81" w:author="USA" w:date="2021-04-13T19:26:00Z"/>
                <w:lang w:val="en-US"/>
              </w:rPr>
            </w:pPr>
            <w:ins w:id="82" w:author="USA" w:date="2021-04-13T19:26:00Z">
              <w:r>
                <w:rPr>
                  <w:lang w:val="en-US"/>
                </w:rPr>
                <w:t>4</w:t>
              </w:r>
            </w:ins>
          </w:p>
        </w:tc>
        <w:tc>
          <w:tcPr>
            <w:tcW w:w="4610" w:type="dxa"/>
          </w:tcPr>
          <w:p w14:paraId="5448C4B5" w14:textId="77777777" w:rsidR="009067F1" w:rsidRPr="004B5E5E" w:rsidRDefault="009067F1" w:rsidP="00C70107">
            <w:pPr>
              <w:pStyle w:val="Tabletext"/>
              <w:rPr>
                <w:ins w:id="83" w:author="USA" w:date="2021-04-13T19:26:00Z"/>
                <w:lang w:val="en-US"/>
              </w:rPr>
            </w:pPr>
            <w:ins w:id="84" w:author="USA" w:date="2021-04-13T19:26:00Z">
              <w:r>
                <w:rPr>
                  <w:lang w:val="en-US"/>
                </w:rPr>
                <w:t>Cellphone</w:t>
              </w:r>
            </w:ins>
          </w:p>
        </w:tc>
        <w:tc>
          <w:tcPr>
            <w:tcW w:w="2603" w:type="dxa"/>
          </w:tcPr>
          <w:p w14:paraId="06AF4187" w14:textId="77777777" w:rsidR="009067F1" w:rsidRDefault="009067F1" w:rsidP="00C70107">
            <w:pPr>
              <w:pStyle w:val="Tabletext"/>
              <w:rPr>
                <w:ins w:id="85" w:author="USA" w:date="2021-04-13T19:26:00Z"/>
                <w:lang w:val="en-US"/>
              </w:rPr>
            </w:pPr>
            <w:ins w:id="86" w:author="USA" w:date="2021-04-13T19:26:00Z">
              <w:r w:rsidRPr="0062661D">
                <w:rPr>
                  <w:u w:val="single"/>
                  <w:lang w:val="en-US"/>
                </w:rPr>
                <w:t>Uplink</w:t>
              </w:r>
              <w:r>
                <w:rPr>
                  <w:lang w:val="en-US"/>
                </w:rPr>
                <w:t>: 888.0-915.0</w:t>
              </w:r>
            </w:ins>
          </w:p>
          <w:p w14:paraId="0C718F7E" w14:textId="77777777" w:rsidR="009067F1" w:rsidRPr="004B5E5E" w:rsidRDefault="009067F1" w:rsidP="00C70107">
            <w:pPr>
              <w:pStyle w:val="Tabletext"/>
              <w:rPr>
                <w:ins w:id="87" w:author="USA" w:date="2021-04-13T19:26:00Z"/>
                <w:lang w:val="en-US"/>
              </w:rPr>
            </w:pPr>
            <w:ins w:id="88" w:author="USA" w:date="2021-04-13T19:26:00Z">
              <w:r w:rsidRPr="0062661D">
                <w:rPr>
                  <w:u w:val="single"/>
                  <w:lang w:val="en-US"/>
                </w:rPr>
                <w:t>Downlink</w:t>
              </w:r>
              <w:r>
                <w:rPr>
                  <w:lang w:val="en-US"/>
                </w:rPr>
                <w:t>: 925.2-960.0</w:t>
              </w:r>
            </w:ins>
          </w:p>
        </w:tc>
        <w:tc>
          <w:tcPr>
            <w:tcW w:w="1876" w:type="dxa"/>
          </w:tcPr>
          <w:p w14:paraId="7B9A9821" w14:textId="77777777" w:rsidR="009067F1" w:rsidRDefault="009067F1" w:rsidP="00C70107">
            <w:pPr>
              <w:pStyle w:val="Tabletext"/>
              <w:rPr>
                <w:ins w:id="89" w:author="USA" w:date="2021-04-13T19:26:00Z"/>
                <w:lang w:val="en-US"/>
              </w:rPr>
            </w:pPr>
            <w:ins w:id="90" w:author="USA" w:date="2021-04-13T19:26:00Z">
              <w:r>
                <w:rPr>
                  <w:lang w:val="en-US"/>
                </w:rPr>
                <w:t>0, 10, 20, 30, 40, 50, 70, 100</w:t>
              </w:r>
            </w:ins>
          </w:p>
        </w:tc>
      </w:tr>
      <w:tr w:rsidR="009067F1" w14:paraId="518423D5" w14:textId="77777777" w:rsidTr="00C70107">
        <w:trPr>
          <w:ins w:id="91" w:author="USA" w:date="2021-04-13T19:26:00Z"/>
        </w:trPr>
        <w:tc>
          <w:tcPr>
            <w:tcW w:w="540" w:type="dxa"/>
          </w:tcPr>
          <w:p w14:paraId="32D07818" w14:textId="77777777" w:rsidR="009067F1" w:rsidRPr="00C36CD4" w:rsidRDefault="009067F1" w:rsidP="00C70107">
            <w:pPr>
              <w:pStyle w:val="Tabletext"/>
              <w:rPr>
                <w:ins w:id="92" w:author="USA" w:date="2021-04-13T19:26:00Z"/>
                <w:lang w:val="en-US"/>
              </w:rPr>
            </w:pPr>
            <w:ins w:id="93" w:author="USA" w:date="2021-04-13T19:26:00Z">
              <w:r>
                <w:rPr>
                  <w:lang w:val="en-US"/>
                </w:rPr>
                <w:t>5</w:t>
              </w:r>
            </w:ins>
          </w:p>
        </w:tc>
        <w:tc>
          <w:tcPr>
            <w:tcW w:w="4610" w:type="dxa"/>
          </w:tcPr>
          <w:p w14:paraId="029C0FA8" w14:textId="77777777" w:rsidR="009067F1" w:rsidRPr="00BA0293" w:rsidRDefault="009067F1" w:rsidP="00C70107">
            <w:pPr>
              <w:pStyle w:val="Tabletext"/>
              <w:rPr>
                <w:ins w:id="94" w:author="USA" w:date="2021-04-13T19:26:00Z"/>
                <w:lang w:val="en-US"/>
              </w:rPr>
            </w:pPr>
            <w:ins w:id="95" w:author="USA" w:date="2021-04-13T19:26:00Z">
              <w:r w:rsidRPr="00BA0293">
                <w:rPr>
                  <w:lang w:val="en-US"/>
                </w:rPr>
                <w:t>Wireless Microphone and base station</w:t>
              </w:r>
            </w:ins>
          </w:p>
        </w:tc>
        <w:tc>
          <w:tcPr>
            <w:tcW w:w="2603" w:type="dxa"/>
          </w:tcPr>
          <w:p w14:paraId="381158D4" w14:textId="77777777" w:rsidR="009067F1" w:rsidRPr="00C36CD4" w:rsidRDefault="009067F1" w:rsidP="00C70107">
            <w:pPr>
              <w:pStyle w:val="Tabletext"/>
              <w:rPr>
                <w:ins w:id="96" w:author="USA" w:date="2021-04-13T19:26:00Z"/>
                <w:lang w:val="en-US"/>
              </w:rPr>
            </w:pPr>
            <w:ins w:id="97" w:author="USA" w:date="2021-04-13T19:26:00Z">
              <w:r w:rsidRPr="008A0D64">
                <w:rPr>
                  <w:lang w:val="en-US"/>
                </w:rPr>
                <w:t>904.45</w:t>
              </w:r>
              <w:r>
                <w:rPr>
                  <w:lang w:val="en-US"/>
                </w:rPr>
                <w:t>-</w:t>
              </w:r>
              <w:r w:rsidRPr="00C36CD4">
                <w:rPr>
                  <w:lang w:val="en-US"/>
                </w:rPr>
                <w:t>927.45</w:t>
              </w:r>
            </w:ins>
          </w:p>
          <w:p w14:paraId="0C898AB9" w14:textId="77777777" w:rsidR="009067F1" w:rsidRPr="00BA0293" w:rsidRDefault="009067F1" w:rsidP="00C70107">
            <w:pPr>
              <w:pStyle w:val="Tabletext"/>
              <w:rPr>
                <w:ins w:id="98" w:author="USA" w:date="2021-04-13T19:26:00Z"/>
                <w:lang w:val="en-US"/>
              </w:rPr>
            </w:pPr>
            <w:ins w:id="99" w:author="USA" w:date="2021-04-13T19:26:00Z">
              <w:r w:rsidRPr="00BA0293">
                <w:rPr>
                  <w:lang w:val="en-US"/>
                </w:rPr>
                <w:t>User Selectable</w:t>
              </w:r>
            </w:ins>
          </w:p>
        </w:tc>
        <w:tc>
          <w:tcPr>
            <w:tcW w:w="1876" w:type="dxa"/>
          </w:tcPr>
          <w:p w14:paraId="139B8D30" w14:textId="77777777" w:rsidR="009067F1" w:rsidRPr="004B5E5E" w:rsidRDefault="009067F1" w:rsidP="00C70107">
            <w:pPr>
              <w:pStyle w:val="Tabletext"/>
              <w:rPr>
                <w:ins w:id="100" w:author="USA" w:date="2021-04-13T19:26:00Z"/>
                <w:lang w:val="en-US"/>
              </w:rPr>
            </w:pPr>
            <w:ins w:id="101" w:author="USA" w:date="2021-04-13T19:26:00Z">
              <w:r>
                <w:rPr>
                  <w:lang w:val="en-US"/>
                </w:rPr>
                <w:t>0, 10, 30, 100, 200</w:t>
              </w:r>
            </w:ins>
          </w:p>
        </w:tc>
      </w:tr>
      <w:tr w:rsidR="009067F1" w14:paraId="7801604C" w14:textId="77777777" w:rsidTr="00C70107">
        <w:trPr>
          <w:ins w:id="102" w:author="USA" w:date="2021-04-13T19:26:00Z"/>
        </w:trPr>
        <w:tc>
          <w:tcPr>
            <w:tcW w:w="540" w:type="dxa"/>
          </w:tcPr>
          <w:p w14:paraId="555F8176" w14:textId="77777777" w:rsidR="009067F1" w:rsidRPr="00C36CD4" w:rsidRDefault="009067F1" w:rsidP="00C70107">
            <w:pPr>
              <w:pStyle w:val="Tabletext"/>
              <w:rPr>
                <w:ins w:id="103" w:author="USA" w:date="2021-04-13T19:26:00Z"/>
                <w:lang w:val="en-US"/>
              </w:rPr>
            </w:pPr>
            <w:ins w:id="104" w:author="USA" w:date="2021-04-13T19:26:00Z">
              <w:r>
                <w:rPr>
                  <w:lang w:val="en-US"/>
                </w:rPr>
                <w:t>6</w:t>
              </w:r>
            </w:ins>
          </w:p>
        </w:tc>
        <w:tc>
          <w:tcPr>
            <w:tcW w:w="4610" w:type="dxa"/>
          </w:tcPr>
          <w:p w14:paraId="4BF678F6" w14:textId="77777777" w:rsidR="009067F1" w:rsidRPr="00BA0293" w:rsidRDefault="009067F1" w:rsidP="00C70107">
            <w:pPr>
              <w:pStyle w:val="Tabletext"/>
              <w:rPr>
                <w:ins w:id="105" w:author="USA" w:date="2021-04-13T19:26:00Z"/>
                <w:lang w:val="en-US"/>
              </w:rPr>
            </w:pPr>
            <w:ins w:id="106" w:author="USA" w:date="2021-04-13T19:26:00Z">
              <w:r w:rsidRPr="00BA0293">
                <w:rPr>
                  <w:lang w:val="en-US"/>
                </w:rPr>
                <w:t>Assisted listening device</w:t>
              </w:r>
            </w:ins>
          </w:p>
        </w:tc>
        <w:tc>
          <w:tcPr>
            <w:tcW w:w="2603" w:type="dxa"/>
          </w:tcPr>
          <w:p w14:paraId="498B6130" w14:textId="77777777" w:rsidR="009067F1" w:rsidRPr="00C36CD4" w:rsidRDefault="009067F1" w:rsidP="00C70107">
            <w:pPr>
              <w:pStyle w:val="Tabletext"/>
              <w:rPr>
                <w:ins w:id="107" w:author="USA" w:date="2021-04-13T19:26:00Z"/>
                <w:lang w:val="en-US"/>
              </w:rPr>
            </w:pPr>
            <w:ins w:id="108" w:author="USA" w:date="2021-04-13T19:26:00Z">
              <w:r w:rsidRPr="008A0D64">
                <w:rPr>
                  <w:lang w:val="en-US"/>
                </w:rPr>
                <w:t>863.25</w:t>
              </w:r>
              <w:r>
                <w:rPr>
                  <w:lang w:val="en-US"/>
                </w:rPr>
                <w:t>-</w:t>
              </w:r>
              <w:r w:rsidRPr="00C36CD4">
                <w:rPr>
                  <w:lang w:val="en-US"/>
                </w:rPr>
                <w:t xml:space="preserve">864.75 </w:t>
              </w:r>
            </w:ins>
          </w:p>
          <w:p w14:paraId="031C56E4" w14:textId="77777777" w:rsidR="009067F1" w:rsidRPr="00BA0293" w:rsidRDefault="009067F1" w:rsidP="00C70107">
            <w:pPr>
              <w:pStyle w:val="Tabletext"/>
              <w:rPr>
                <w:ins w:id="109" w:author="USA" w:date="2021-04-13T19:26:00Z"/>
                <w:lang w:val="en-US"/>
              </w:rPr>
            </w:pPr>
            <w:ins w:id="110" w:author="USA" w:date="2021-04-13T19:26:00Z">
              <w:r w:rsidRPr="00BA0293">
                <w:rPr>
                  <w:lang w:val="en-US"/>
                </w:rPr>
                <w:t>User Selectable</w:t>
              </w:r>
            </w:ins>
          </w:p>
        </w:tc>
        <w:tc>
          <w:tcPr>
            <w:tcW w:w="1876" w:type="dxa"/>
          </w:tcPr>
          <w:p w14:paraId="713E243E" w14:textId="77777777" w:rsidR="009067F1" w:rsidRPr="004B5E5E" w:rsidRDefault="009067F1" w:rsidP="00C70107">
            <w:pPr>
              <w:pStyle w:val="Tabletext"/>
              <w:rPr>
                <w:ins w:id="111" w:author="USA" w:date="2021-04-13T19:26:00Z"/>
                <w:lang w:val="en-US"/>
              </w:rPr>
            </w:pPr>
            <w:ins w:id="112" w:author="USA" w:date="2021-04-13T19:26:00Z">
              <w:r>
                <w:rPr>
                  <w:lang w:val="en-US"/>
                </w:rPr>
                <w:t>0, 10, 30, 100, 200</w:t>
              </w:r>
            </w:ins>
          </w:p>
        </w:tc>
      </w:tr>
      <w:tr w:rsidR="009067F1" w14:paraId="067B35DD" w14:textId="77777777" w:rsidTr="00C70107">
        <w:trPr>
          <w:ins w:id="113" w:author="USA" w:date="2021-04-13T19:26:00Z"/>
        </w:trPr>
        <w:tc>
          <w:tcPr>
            <w:tcW w:w="540" w:type="dxa"/>
          </w:tcPr>
          <w:p w14:paraId="67D84B9A" w14:textId="77777777" w:rsidR="009067F1" w:rsidRPr="00C36CD4" w:rsidRDefault="009067F1" w:rsidP="00C70107">
            <w:pPr>
              <w:pStyle w:val="Tabletext"/>
              <w:rPr>
                <w:ins w:id="114" w:author="USA" w:date="2021-04-13T19:26:00Z"/>
                <w:lang w:val="en-US"/>
              </w:rPr>
            </w:pPr>
            <w:ins w:id="115" w:author="USA" w:date="2021-04-13T19:26:00Z">
              <w:r>
                <w:rPr>
                  <w:lang w:val="en-US"/>
                </w:rPr>
                <w:t>7</w:t>
              </w:r>
            </w:ins>
          </w:p>
        </w:tc>
        <w:tc>
          <w:tcPr>
            <w:tcW w:w="4610" w:type="dxa"/>
          </w:tcPr>
          <w:p w14:paraId="6FD946DB" w14:textId="77777777" w:rsidR="009067F1" w:rsidRPr="00BA0293" w:rsidRDefault="009067F1" w:rsidP="00C70107">
            <w:pPr>
              <w:pStyle w:val="Tabletext"/>
              <w:rPr>
                <w:ins w:id="116" w:author="USA" w:date="2021-04-13T19:26:00Z"/>
                <w:lang w:val="en-US"/>
              </w:rPr>
            </w:pPr>
            <w:ins w:id="117" w:author="USA" w:date="2021-04-13T19:26:00Z">
              <w:r w:rsidRPr="00BA0293">
                <w:rPr>
                  <w:lang w:val="en-US"/>
                </w:rPr>
                <w:t>Assisted listening device</w:t>
              </w:r>
            </w:ins>
          </w:p>
        </w:tc>
        <w:tc>
          <w:tcPr>
            <w:tcW w:w="2603" w:type="dxa"/>
          </w:tcPr>
          <w:p w14:paraId="7D803FAF" w14:textId="77777777" w:rsidR="009067F1" w:rsidRPr="00C36CD4" w:rsidRDefault="009067F1" w:rsidP="00C70107">
            <w:pPr>
              <w:pStyle w:val="Tabletext"/>
              <w:rPr>
                <w:ins w:id="118" w:author="USA" w:date="2021-04-13T19:26:00Z"/>
                <w:lang w:val="en-US"/>
              </w:rPr>
            </w:pPr>
            <w:ins w:id="119" w:author="USA" w:date="2021-04-13T19:26:00Z">
              <w:r w:rsidRPr="008A0D64">
                <w:rPr>
                  <w:lang w:val="en-US"/>
                </w:rPr>
                <w:t>904.65</w:t>
              </w:r>
              <w:r>
                <w:rPr>
                  <w:lang w:val="en-US"/>
                </w:rPr>
                <w:t>-</w:t>
              </w:r>
              <w:r w:rsidRPr="00C36CD4">
                <w:rPr>
                  <w:lang w:val="en-US"/>
                </w:rPr>
                <w:t>926.85</w:t>
              </w:r>
            </w:ins>
          </w:p>
          <w:p w14:paraId="3C180DCB" w14:textId="77777777" w:rsidR="009067F1" w:rsidRPr="00BA0293" w:rsidRDefault="009067F1" w:rsidP="00C70107">
            <w:pPr>
              <w:pStyle w:val="Tabletext"/>
              <w:rPr>
                <w:ins w:id="120" w:author="USA" w:date="2021-04-13T19:26:00Z"/>
                <w:lang w:val="en-US"/>
              </w:rPr>
            </w:pPr>
            <w:ins w:id="121" w:author="USA" w:date="2021-04-13T19:26:00Z">
              <w:r w:rsidRPr="00BA0293">
                <w:rPr>
                  <w:lang w:val="en-US"/>
                </w:rPr>
                <w:t>User Selectable</w:t>
              </w:r>
            </w:ins>
          </w:p>
        </w:tc>
        <w:tc>
          <w:tcPr>
            <w:tcW w:w="1876" w:type="dxa"/>
          </w:tcPr>
          <w:p w14:paraId="01D5E9E9" w14:textId="77777777" w:rsidR="009067F1" w:rsidRPr="004B5E5E" w:rsidRDefault="009067F1" w:rsidP="00C70107">
            <w:pPr>
              <w:pStyle w:val="Tabletext"/>
              <w:rPr>
                <w:ins w:id="122" w:author="USA" w:date="2021-04-13T19:26:00Z"/>
                <w:lang w:val="en-US"/>
              </w:rPr>
            </w:pPr>
            <w:ins w:id="123" w:author="USA" w:date="2021-04-13T19:26:00Z">
              <w:r>
                <w:rPr>
                  <w:lang w:val="en-US"/>
                </w:rPr>
                <w:t>0, 10, 30, 100, 200</w:t>
              </w:r>
            </w:ins>
          </w:p>
        </w:tc>
      </w:tr>
      <w:tr w:rsidR="009067F1" w14:paraId="0EF97839" w14:textId="77777777" w:rsidTr="00C70107">
        <w:trPr>
          <w:ins w:id="124" w:author="USA" w:date="2021-04-13T19:26:00Z"/>
        </w:trPr>
        <w:tc>
          <w:tcPr>
            <w:tcW w:w="540" w:type="dxa"/>
          </w:tcPr>
          <w:p w14:paraId="3FCE04D4" w14:textId="77777777" w:rsidR="009067F1" w:rsidRPr="00C36CD4" w:rsidRDefault="009067F1" w:rsidP="00C70107">
            <w:pPr>
              <w:pStyle w:val="Tabletext"/>
              <w:rPr>
                <w:ins w:id="125" w:author="USA" w:date="2021-04-13T19:26:00Z"/>
                <w:lang w:val="en-US"/>
              </w:rPr>
            </w:pPr>
            <w:ins w:id="126" w:author="USA" w:date="2021-04-13T19:26:00Z">
              <w:r>
                <w:rPr>
                  <w:lang w:val="en-US"/>
                </w:rPr>
                <w:t>8</w:t>
              </w:r>
            </w:ins>
          </w:p>
        </w:tc>
        <w:tc>
          <w:tcPr>
            <w:tcW w:w="4610" w:type="dxa"/>
          </w:tcPr>
          <w:p w14:paraId="5D9C038F" w14:textId="77777777" w:rsidR="009067F1" w:rsidRPr="00BA0293" w:rsidRDefault="009067F1" w:rsidP="00C70107">
            <w:pPr>
              <w:pStyle w:val="Tabletext"/>
              <w:rPr>
                <w:ins w:id="127" w:author="USA" w:date="2021-04-13T19:26:00Z"/>
                <w:lang w:val="en-US"/>
              </w:rPr>
            </w:pPr>
            <w:ins w:id="128" w:author="USA" w:date="2021-04-13T19:26:00Z">
              <w:r w:rsidRPr="00BA0293">
                <w:rPr>
                  <w:lang w:val="en-US"/>
                </w:rPr>
                <w:t>RFID reader</w:t>
              </w:r>
            </w:ins>
          </w:p>
        </w:tc>
        <w:tc>
          <w:tcPr>
            <w:tcW w:w="2603" w:type="dxa"/>
          </w:tcPr>
          <w:p w14:paraId="45416B9A" w14:textId="77777777" w:rsidR="009067F1" w:rsidRPr="00C36CD4" w:rsidRDefault="009067F1" w:rsidP="00C70107">
            <w:pPr>
              <w:pStyle w:val="Tabletext"/>
              <w:rPr>
                <w:ins w:id="129" w:author="USA" w:date="2021-04-13T19:26:00Z"/>
                <w:lang w:val="en-US"/>
              </w:rPr>
            </w:pPr>
            <w:ins w:id="130" w:author="USA" w:date="2021-04-13T19:26:00Z">
              <w:r w:rsidRPr="008A0D64">
                <w:rPr>
                  <w:lang w:val="en-US"/>
                </w:rPr>
                <w:t>903</w:t>
              </w:r>
              <w:r>
                <w:rPr>
                  <w:lang w:val="en-US"/>
                </w:rPr>
                <w:t>-</w:t>
              </w:r>
              <w:r w:rsidRPr="00C36CD4">
                <w:rPr>
                  <w:lang w:val="en-US"/>
                </w:rPr>
                <w:t>927</w:t>
              </w:r>
            </w:ins>
          </w:p>
          <w:p w14:paraId="79C9C6F0" w14:textId="77777777" w:rsidR="009067F1" w:rsidRPr="00BA0293" w:rsidRDefault="009067F1" w:rsidP="00C70107">
            <w:pPr>
              <w:pStyle w:val="Tabletext"/>
              <w:rPr>
                <w:ins w:id="131" w:author="USA" w:date="2021-04-13T19:26:00Z"/>
                <w:lang w:val="en-US"/>
              </w:rPr>
            </w:pPr>
            <w:ins w:id="132" w:author="USA" w:date="2021-04-13T19:26:00Z">
              <w:r w:rsidRPr="00BA0293">
                <w:rPr>
                  <w:lang w:val="en-US"/>
                </w:rPr>
                <w:t>Hopping</w:t>
              </w:r>
            </w:ins>
          </w:p>
        </w:tc>
        <w:tc>
          <w:tcPr>
            <w:tcW w:w="1876" w:type="dxa"/>
          </w:tcPr>
          <w:p w14:paraId="4CE1D6C7" w14:textId="77777777" w:rsidR="009067F1" w:rsidRPr="004B5E5E" w:rsidRDefault="009067F1" w:rsidP="00C70107">
            <w:pPr>
              <w:pStyle w:val="Tabletext"/>
              <w:rPr>
                <w:ins w:id="133" w:author="USA" w:date="2021-04-13T19:26:00Z"/>
                <w:lang w:val="en-US"/>
              </w:rPr>
            </w:pPr>
            <w:ins w:id="134" w:author="USA" w:date="2021-04-13T19:26:00Z">
              <w:r>
                <w:rPr>
                  <w:lang w:val="en-US"/>
                </w:rPr>
                <w:t>0, 10, 30, 100, 200</w:t>
              </w:r>
            </w:ins>
          </w:p>
        </w:tc>
      </w:tr>
      <w:tr w:rsidR="009067F1" w14:paraId="67540279" w14:textId="77777777" w:rsidTr="00C70107">
        <w:trPr>
          <w:ins w:id="135" w:author="USA" w:date="2021-04-13T19:26:00Z"/>
        </w:trPr>
        <w:tc>
          <w:tcPr>
            <w:tcW w:w="540" w:type="dxa"/>
          </w:tcPr>
          <w:p w14:paraId="1385D3B7" w14:textId="77777777" w:rsidR="009067F1" w:rsidRPr="00C36CD4" w:rsidRDefault="009067F1" w:rsidP="00C70107">
            <w:pPr>
              <w:pStyle w:val="Tabletext"/>
              <w:rPr>
                <w:ins w:id="136" w:author="USA" w:date="2021-04-13T19:26:00Z"/>
                <w:lang w:val="en-US"/>
              </w:rPr>
            </w:pPr>
            <w:ins w:id="137" w:author="USA" w:date="2021-04-13T19:26:00Z">
              <w:r>
                <w:rPr>
                  <w:lang w:val="en-US"/>
                </w:rPr>
                <w:t>9</w:t>
              </w:r>
            </w:ins>
          </w:p>
        </w:tc>
        <w:tc>
          <w:tcPr>
            <w:tcW w:w="4610" w:type="dxa"/>
          </w:tcPr>
          <w:p w14:paraId="1017BF04" w14:textId="77777777" w:rsidR="009067F1" w:rsidRPr="00BA0293" w:rsidRDefault="009067F1" w:rsidP="00C70107">
            <w:pPr>
              <w:pStyle w:val="Tabletext"/>
              <w:rPr>
                <w:ins w:id="138" w:author="USA" w:date="2021-04-13T19:26:00Z"/>
                <w:lang w:val="en-US"/>
              </w:rPr>
            </w:pPr>
            <w:ins w:id="139" w:author="USA" w:date="2021-04-13T19:26:00Z">
              <w:r w:rsidRPr="00BA0293">
                <w:rPr>
                  <w:lang w:val="en-US"/>
                </w:rPr>
                <w:t>RFID reader</w:t>
              </w:r>
            </w:ins>
          </w:p>
        </w:tc>
        <w:tc>
          <w:tcPr>
            <w:tcW w:w="2603" w:type="dxa"/>
          </w:tcPr>
          <w:p w14:paraId="7A07C462" w14:textId="77777777" w:rsidR="009067F1" w:rsidRPr="00C36CD4" w:rsidRDefault="009067F1" w:rsidP="00C70107">
            <w:pPr>
              <w:pStyle w:val="Tabletext"/>
              <w:rPr>
                <w:ins w:id="140" w:author="USA" w:date="2021-04-13T19:26:00Z"/>
                <w:lang w:val="en-US"/>
              </w:rPr>
            </w:pPr>
            <w:ins w:id="141" w:author="USA" w:date="2021-04-13T19:26:00Z">
              <w:r w:rsidRPr="008A0D64">
                <w:rPr>
                  <w:lang w:val="en-US"/>
                </w:rPr>
                <w:t>865</w:t>
              </w:r>
              <w:r>
                <w:rPr>
                  <w:lang w:val="en-US"/>
                </w:rPr>
                <w:t>-</w:t>
              </w:r>
              <w:r w:rsidRPr="00C36CD4">
                <w:rPr>
                  <w:lang w:val="en-US"/>
                </w:rPr>
                <w:t>868</w:t>
              </w:r>
            </w:ins>
          </w:p>
          <w:p w14:paraId="1705CBD4" w14:textId="77777777" w:rsidR="009067F1" w:rsidRPr="00BA0293" w:rsidRDefault="009067F1" w:rsidP="00C70107">
            <w:pPr>
              <w:pStyle w:val="Tabletext"/>
              <w:rPr>
                <w:ins w:id="142" w:author="USA" w:date="2021-04-13T19:26:00Z"/>
                <w:lang w:val="en-US"/>
              </w:rPr>
            </w:pPr>
            <w:ins w:id="143" w:author="USA" w:date="2021-04-13T19:26:00Z">
              <w:r w:rsidRPr="00BA0293">
                <w:rPr>
                  <w:lang w:val="en-US"/>
                </w:rPr>
                <w:t>Hopping</w:t>
              </w:r>
            </w:ins>
          </w:p>
        </w:tc>
        <w:tc>
          <w:tcPr>
            <w:tcW w:w="1876" w:type="dxa"/>
          </w:tcPr>
          <w:p w14:paraId="546950F7" w14:textId="77777777" w:rsidR="009067F1" w:rsidRPr="004B5E5E" w:rsidRDefault="009067F1" w:rsidP="00C70107">
            <w:pPr>
              <w:pStyle w:val="Tabletext"/>
              <w:rPr>
                <w:ins w:id="144" w:author="USA" w:date="2021-04-13T19:26:00Z"/>
                <w:lang w:val="en-US"/>
              </w:rPr>
            </w:pPr>
            <w:ins w:id="145" w:author="USA" w:date="2021-04-13T19:26:00Z">
              <w:r>
                <w:rPr>
                  <w:lang w:val="en-US"/>
                </w:rPr>
                <w:t>0, 10, 30, 100, 200</w:t>
              </w:r>
            </w:ins>
          </w:p>
        </w:tc>
      </w:tr>
    </w:tbl>
    <w:p w14:paraId="1CEFC7A2" w14:textId="77777777" w:rsidR="009067F1" w:rsidRDefault="009067F1" w:rsidP="009067F1">
      <w:pPr>
        <w:pStyle w:val="Tablefin"/>
        <w:rPr>
          <w:ins w:id="146" w:author="USA" w:date="2021-04-13T19:26:00Z"/>
          <w:lang w:val="en-US"/>
        </w:rPr>
      </w:pPr>
    </w:p>
    <w:p w14:paraId="35CA4601" w14:textId="77777777" w:rsidR="009067F1" w:rsidRDefault="009067F1" w:rsidP="009067F1">
      <w:pPr>
        <w:rPr>
          <w:ins w:id="147" w:author="USA" w:date="2021-04-13T19:26:00Z"/>
        </w:rPr>
      </w:pPr>
    </w:p>
    <w:p w14:paraId="2BEC5806" w14:textId="77777777" w:rsidR="009067F1" w:rsidRDefault="009067F1" w:rsidP="009067F1">
      <w:pPr>
        <w:rPr>
          <w:ins w:id="148" w:author="USA" w:date="2021-04-13T19:26:00Z"/>
        </w:rPr>
      </w:pPr>
    </w:p>
    <w:p w14:paraId="24F9B8D8" w14:textId="77777777" w:rsidR="009067F1" w:rsidRDefault="009067F1" w:rsidP="009067F1">
      <w:pPr>
        <w:rPr>
          <w:ins w:id="149" w:author="USA" w:date="2021-04-13T19:26:00Z"/>
          <w:lang w:eastAsia="ja-JP"/>
        </w:rPr>
      </w:pPr>
      <w:proofErr w:type="spellStart"/>
      <w:ins w:id="150" w:author="USA" w:date="2021-04-13T19:26:00Z">
        <w:r w:rsidRPr="008A0D64">
          <w:rPr>
            <w:b/>
            <w:bCs/>
            <w:lang w:eastAsia="ja-JP"/>
          </w:rPr>
          <w:t>Cellphone</w:t>
        </w:r>
        <w:proofErr w:type="spellEnd"/>
        <w:r w:rsidRPr="008A0D64">
          <w:rPr>
            <w:lang w:eastAsia="ja-JP"/>
          </w:rPr>
          <w:t>.</w:t>
        </w:r>
        <w:r w:rsidRPr="004A6C31">
          <w:rPr>
            <w:lang w:eastAsia="ja-JP"/>
          </w:rPr>
          <w:t xml:space="preserve"> The DUT was placed 100 cm from a mobile phone simulating a desktop environment. The cell antenna, cabled to</w:t>
        </w:r>
        <w:r>
          <w:rPr>
            <w:lang w:eastAsia="ja-JP"/>
          </w:rPr>
          <w:t xml:space="preserve"> base station simulator, was placed </w:t>
        </w:r>
        <w:r w:rsidRPr="004A6C31">
          <w:rPr>
            <w:lang w:eastAsia="ja-JP"/>
          </w:rPr>
          <w:t>3</w:t>
        </w:r>
        <w:r>
          <w:rPr>
            <w:lang w:eastAsia="ja-JP"/>
          </w:rPr>
          <w:t xml:space="preserve"> </w:t>
        </w:r>
        <w:r w:rsidRPr="004A6C31">
          <w:rPr>
            <w:lang w:eastAsia="ja-JP"/>
          </w:rPr>
          <w:t xml:space="preserve">m from the DUT and mobile phone devices. A call from the mobile phone was established to the callbox in the GSM 900 Band, on a specific frequency. After the call was established, the DUT was switched on at 917.5 MHz. The charging signal was verified with a spectrum </w:t>
        </w:r>
        <w:proofErr w:type="spellStart"/>
        <w:r w:rsidRPr="004A6C31">
          <w:rPr>
            <w:lang w:eastAsia="ja-JP"/>
          </w:rPr>
          <w:t>analyzer</w:t>
        </w:r>
        <w:proofErr w:type="spellEnd"/>
        <w:r w:rsidRPr="004A6C31">
          <w:rPr>
            <w:lang w:eastAsia="ja-JP"/>
          </w:rPr>
          <w:t xml:space="preserve">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eastAsia="ja-JP"/>
          </w:rPr>
          <w:t xml:space="preserve"> </w:t>
        </w:r>
        <w:r w:rsidRPr="004A6C31">
          <w:rPr>
            <w:lang w:eastAsia="ja-JP"/>
          </w:rPr>
          <w:t xml:space="preserve">cm. Testing was performed using </w:t>
        </w:r>
        <w:r>
          <w:rPr>
            <w:lang w:eastAsia="ja-JP"/>
          </w:rPr>
          <w:t>3</w:t>
        </w:r>
        <w:r w:rsidRPr="004A6C31">
          <w:rPr>
            <w:lang w:eastAsia="ja-JP"/>
          </w:rPr>
          <w:t xml:space="preserve"> different channels.</w:t>
        </w:r>
      </w:ins>
    </w:p>
    <w:p w14:paraId="1B350811" w14:textId="77777777" w:rsidR="009067F1" w:rsidRDefault="009067F1" w:rsidP="009067F1">
      <w:pPr>
        <w:pStyle w:val="FigureNo"/>
        <w:rPr>
          <w:ins w:id="151" w:author="USA" w:date="2021-04-13T19:26:00Z"/>
          <w:lang w:val="en-US"/>
        </w:rPr>
      </w:pPr>
      <w:ins w:id="152" w:author="USA" w:date="2021-04-13T19:26:00Z">
        <w:r w:rsidRPr="00C36CD4">
          <w:t>Figure</w:t>
        </w:r>
        <w:r>
          <w:t xml:space="preserve"> 9</w:t>
        </w:r>
      </w:ins>
    </w:p>
    <w:p w14:paraId="5C834698" w14:textId="77777777" w:rsidR="009067F1" w:rsidRPr="00C36CD4" w:rsidRDefault="009067F1" w:rsidP="009067F1">
      <w:pPr>
        <w:pStyle w:val="Figuretitle"/>
        <w:rPr>
          <w:ins w:id="153" w:author="USA" w:date="2021-04-13T19:26:00Z"/>
        </w:rPr>
      </w:pPr>
      <w:ins w:id="154" w:author="USA" w:date="2021-04-13T19:26:00Z">
        <w:r w:rsidRPr="00C36CD4">
          <w:rPr>
            <w:lang w:val="en-US"/>
          </w:rPr>
          <w:t>Cellphone impact test setup</w:t>
        </w:r>
      </w:ins>
    </w:p>
    <w:p w14:paraId="33382DEE" w14:textId="77777777" w:rsidR="009067F1" w:rsidRDefault="009067F1" w:rsidP="009067F1">
      <w:pPr>
        <w:jc w:val="center"/>
        <w:rPr>
          <w:ins w:id="155" w:author="USA" w:date="2021-04-13T19:26:00Z"/>
          <w:lang w:eastAsia="ja-JP"/>
        </w:rPr>
      </w:pPr>
      <w:ins w:id="156" w:author="USA" w:date="2021-04-13T19:26:00Z">
        <w:r w:rsidRPr="00571F08">
          <w:rPr>
            <w:noProof/>
          </w:rPr>
          <w:drawing>
            <wp:inline distT="0" distB="0" distL="0" distR="0" wp14:anchorId="33432B00" wp14:editId="32D5607D">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ins>
    </w:p>
    <w:p w14:paraId="0D46CED8" w14:textId="77777777" w:rsidR="009067F1" w:rsidRDefault="009067F1" w:rsidP="009067F1">
      <w:pPr>
        <w:pStyle w:val="FigureNo"/>
        <w:rPr>
          <w:ins w:id="157" w:author="USA" w:date="2021-04-13T19:26:00Z"/>
          <w:lang w:val="en-US"/>
        </w:rPr>
      </w:pPr>
      <w:ins w:id="158" w:author="USA" w:date="2021-04-13T19:26:00Z">
        <w:r w:rsidRPr="00C36CD4">
          <w:lastRenderedPageBreak/>
          <w:t xml:space="preserve">Figure </w:t>
        </w:r>
        <w:r>
          <w:t xml:space="preserve">10 </w:t>
        </w:r>
      </w:ins>
    </w:p>
    <w:p w14:paraId="7079DD9A" w14:textId="77777777" w:rsidR="009067F1" w:rsidRPr="00C36CD4" w:rsidRDefault="009067F1" w:rsidP="009067F1">
      <w:pPr>
        <w:pStyle w:val="Figuretitle"/>
        <w:rPr>
          <w:ins w:id="159" w:author="USA" w:date="2021-04-13T19:26:00Z"/>
        </w:rPr>
      </w:pPr>
      <w:ins w:id="160" w:author="USA" w:date="2021-04-13T19:26:00Z">
        <w:r w:rsidRPr="00C36CD4">
          <w:rPr>
            <w:lang w:val="en-US"/>
          </w:rPr>
          <w:t xml:space="preserve"> Other In-band device impact test set </w:t>
        </w:r>
        <w:proofErr w:type="gramStart"/>
        <w:r w:rsidRPr="00C36CD4">
          <w:rPr>
            <w:lang w:val="en-US"/>
          </w:rPr>
          <w:t>up</w:t>
        </w:r>
        <w:proofErr w:type="gramEnd"/>
      </w:ins>
    </w:p>
    <w:p w14:paraId="0E375270" w14:textId="77777777" w:rsidR="009067F1" w:rsidRDefault="009067F1" w:rsidP="009067F1">
      <w:pPr>
        <w:jc w:val="center"/>
        <w:rPr>
          <w:ins w:id="161" w:author="USA" w:date="2021-04-13T19:26:00Z"/>
          <w:lang w:eastAsia="ja-JP"/>
        </w:rPr>
      </w:pPr>
      <w:ins w:id="162" w:author="USA" w:date="2021-04-13T19:26:00Z">
        <w:r w:rsidRPr="00571F08">
          <w:rPr>
            <w:noProof/>
          </w:rPr>
          <w:drawing>
            <wp:inline distT="0" distB="0" distL="0" distR="0" wp14:anchorId="3EE36BCF" wp14:editId="35ABBA38">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ins>
    </w:p>
    <w:p w14:paraId="7B623EF8" w14:textId="77777777" w:rsidR="009067F1" w:rsidRDefault="009067F1" w:rsidP="009067F1">
      <w:pPr>
        <w:rPr>
          <w:ins w:id="163" w:author="USA" w:date="2021-04-13T19:26:00Z"/>
          <w:lang w:eastAsia="ja-JP"/>
        </w:rPr>
      </w:pPr>
      <w:ins w:id="164" w:author="USA" w:date="2021-04-13T19:26:00Z">
        <w:r>
          <w:rPr>
            <w:lang w:eastAsia="ja-JP"/>
          </w:rPr>
          <w:t>The results demonstrated that all phones were able to operate without harmful interference on at least one channel and on all channels when separated by 1 m or more from the DUT.</w:t>
        </w:r>
      </w:ins>
    </w:p>
    <w:p w14:paraId="03169759" w14:textId="77777777" w:rsidR="009067F1" w:rsidRDefault="009067F1" w:rsidP="009067F1">
      <w:pPr>
        <w:rPr>
          <w:ins w:id="165" w:author="USA" w:date="2021-04-13T19:26:00Z"/>
          <w:lang w:eastAsia="ja-JP"/>
        </w:rPr>
      </w:pPr>
    </w:p>
    <w:p w14:paraId="14B8F080" w14:textId="77777777" w:rsidR="009067F1" w:rsidRDefault="009067F1" w:rsidP="009067F1">
      <w:pPr>
        <w:rPr>
          <w:ins w:id="166" w:author="USA" w:date="2021-04-13T19:26:00Z"/>
          <w:lang w:eastAsia="ja-JP"/>
        </w:rPr>
      </w:pPr>
      <w:ins w:id="167" w:author="USA" w:date="2021-04-13T19:26:00Z">
        <w:r w:rsidRPr="008A0D64">
          <w:rPr>
            <w:b/>
            <w:bCs/>
            <w:lang w:eastAsia="ja-JP"/>
          </w:rPr>
          <w:t>Wireless Microphone and base station</w:t>
        </w:r>
        <w:r w:rsidRPr="008A0D64">
          <w:rPr>
            <w:lang w:eastAsia="ja-JP"/>
          </w:rPr>
          <w:t>.</w:t>
        </w:r>
        <w:r w:rsidRPr="002B0D4D">
          <w:rPr>
            <w:lang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ins>
    </w:p>
    <w:p w14:paraId="15EF16B4" w14:textId="77777777" w:rsidR="009067F1" w:rsidRDefault="009067F1" w:rsidP="009067F1">
      <w:pPr>
        <w:rPr>
          <w:ins w:id="168" w:author="USA" w:date="2021-04-13T19:26:00Z"/>
          <w:lang w:eastAsia="ja-JP"/>
        </w:rPr>
      </w:pPr>
    </w:p>
    <w:p w14:paraId="1046A45A" w14:textId="77777777" w:rsidR="009067F1" w:rsidRPr="000811B5" w:rsidRDefault="009067F1" w:rsidP="009067F1">
      <w:pPr>
        <w:rPr>
          <w:ins w:id="169" w:author="USA" w:date="2021-04-13T19:26:00Z"/>
          <w:lang w:eastAsia="ja-JP"/>
        </w:rPr>
      </w:pPr>
      <w:ins w:id="170" w:author="USA" w:date="2021-04-13T19:26:00Z">
        <w:r>
          <w:rPr>
            <w:lang w:eastAsia="ja-JP"/>
          </w:rPr>
          <w:t xml:space="preserve">When operating close to the transmit frequency of the DUT, the audio devices experienced .no harmful </w:t>
        </w:r>
        <w:proofErr w:type="gramStart"/>
        <w:r>
          <w:rPr>
            <w:lang w:eastAsia="ja-JP"/>
          </w:rPr>
          <w:t>interference</w:t>
        </w:r>
        <w:proofErr w:type="gramEnd"/>
      </w:ins>
    </w:p>
    <w:p w14:paraId="011BC393" w14:textId="77777777" w:rsidR="009067F1" w:rsidRDefault="009067F1" w:rsidP="009067F1">
      <w:pPr>
        <w:rPr>
          <w:ins w:id="171" w:author="USA" w:date="2021-04-13T19:26:00Z"/>
          <w:b/>
          <w:bCs/>
          <w:lang w:eastAsia="ja-JP"/>
        </w:rPr>
      </w:pPr>
    </w:p>
    <w:p w14:paraId="212A9EB1" w14:textId="77777777" w:rsidR="009067F1" w:rsidRDefault="009067F1" w:rsidP="009067F1">
      <w:pPr>
        <w:rPr>
          <w:ins w:id="172" w:author="USA" w:date="2021-04-13T19:26:00Z"/>
          <w:lang w:eastAsia="ja-JP"/>
        </w:rPr>
      </w:pPr>
      <w:ins w:id="173" w:author="USA" w:date="2021-04-13T19:26:00Z">
        <w:r w:rsidRPr="008A0D64">
          <w:rPr>
            <w:b/>
            <w:bCs/>
            <w:lang w:eastAsia="ja-JP"/>
          </w:rPr>
          <w:t>Assisted listening device</w:t>
        </w:r>
        <w:r w:rsidRPr="00804E33">
          <w:rPr>
            <w:lang w:eastAsia="ja-JP"/>
          </w:rPr>
          <w:t>. The Transmitter was placed 30 cm from the DUT, and the Receiver was moved through the test distances. Following this, the Receiver was placed 30 cm from the DUT, and the Transmitter was moved through the test distances.</w:t>
        </w:r>
      </w:ins>
    </w:p>
    <w:p w14:paraId="7B16C04B" w14:textId="77777777" w:rsidR="009067F1" w:rsidRDefault="009067F1" w:rsidP="009067F1">
      <w:pPr>
        <w:rPr>
          <w:ins w:id="174" w:author="USA" w:date="2021-04-13T19:26:00Z"/>
          <w:lang w:eastAsia="ja-JP"/>
        </w:rPr>
      </w:pPr>
      <w:ins w:id="175" w:author="USA" w:date="2021-04-13T19:26:00Z">
        <w:r>
          <w:rPr>
            <w:lang w:eastAsia="ja-JP"/>
          </w:rPr>
          <w:t>When operating at close to the transmit frequency of the DUT, the devices experienced interference however setting the audio device frequency away from that of the DUT resulted in little to no harmful interference.</w:t>
        </w:r>
      </w:ins>
    </w:p>
    <w:p w14:paraId="32DBFA57" w14:textId="77777777" w:rsidR="009067F1" w:rsidRDefault="009067F1" w:rsidP="009067F1">
      <w:pPr>
        <w:rPr>
          <w:ins w:id="176" w:author="USA" w:date="2021-04-13T19:26:00Z"/>
          <w:lang w:eastAsia="ja-JP"/>
        </w:rPr>
      </w:pPr>
    </w:p>
    <w:p w14:paraId="3C1FABDB" w14:textId="77777777" w:rsidR="009067F1" w:rsidRDefault="009067F1" w:rsidP="009067F1">
      <w:pPr>
        <w:rPr>
          <w:ins w:id="177" w:author="USA" w:date="2021-04-13T19:26:00Z"/>
          <w:lang w:eastAsia="ja-JP"/>
        </w:rPr>
      </w:pPr>
      <w:ins w:id="178" w:author="USA" w:date="2021-04-13T19:26:00Z">
        <w:r w:rsidRPr="008A0D64">
          <w:rPr>
            <w:b/>
            <w:bCs/>
            <w:lang w:eastAsia="ja-JP"/>
          </w:rPr>
          <w:t>RFID reader</w:t>
        </w:r>
        <w:r w:rsidRPr="00B51634">
          <w:rPr>
            <w:lang w:eastAsia="ja-JP"/>
          </w:rPr>
          <w:t>. For the first device, scans were performed at 903.250; 904.250; 915.250; 915.750; 920.250; 926.750; and 927.250 MHz. The software transmitting setting was set to 30 dBm</w:t>
        </w:r>
        <w:r>
          <w:rPr>
            <w:lang w:eastAsia="ja-JP"/>
          </w:rPr>
          <w:t>.</w:t>
        </w:r>
        <w:r w:rsidRPr="00B51634">
          <w:rPr>
            <w:lang w:eastAsia="ja-JP"/>
          </w:rPr>
          <w:t xml:space="preserve"> RFID tags were then placed 30 cm from the DUT. For the second, scans were performed at 865.00; 866.00; 867.00; and 868.00 MHz with default settings. RFID tags were then placed 30 cm from the DUT.</w:t>
        </w:r>
      </w:ins>
    </w:p>
    <w:p w14:paraId="2610B8A4" w14:textId="77777777" w:rsidR="009067F1" w:rsidRPr="00B51634" w:rsidRDefault="009067F1" w:rsidP="009067F1">
      <w:pPr>
        <w:rPr>
          <w:ins w:id="179" w:author="USA" w:date="2021-04-13T19:26:00Z"/>
          <w:lang w:eastAsia="ja-JP"/>
        </w:rPr>
      </w:pPr>
    </w:p>
    <w:p w14:paraId="6A883B60" w14:textId="77777777" w:rsidR="009067F1" w:rsidRDefault="009067F1" w:rsidP="009067F1">
      <w:pPr>
        <w:rPr>
          <w:ins w:id="180" w:author="USA" w:date="2021-04-13T19:26:00Z"/>
          <w:lang w:eastAsia="ja-JP"/>
        </w:rPr>
      </w:pPr>
      <w:ins w:id="181" w:author="USA" w:date="2021-04-13T19:26:00Z">
        <w:r>
          <w:rPr>
            <w:lang w:eastAsia="ja-JP"/>
          </w:rPr>
          <w:t>At separation distances of 1 m or greater between the DUT and RFID reader and tags, the readers worked without error.</w:t>
        </w:r>
      </w:ins>
    </w:p>
    <w:p w14:paraId="0B3B4759" w14:textId="075ABCE0" w:rsidR="000B4708" w:rsidRDefault="000B4708" w:rsidP="00181C4B">
      <w:pPr>
        <w:pStyle w:val="Heading2"/>
        <w:rPr>
          <w:lang w:eastAsia="ja-JP"/>
        </w:rPr>
      </w:pPr>
    </w:p>
    <w:p w14:paraId="7C2CEA3C" w14:textId="77777777" w:rsidR="000B4708" w:rsidRDefault="000B4708" w:rsidP="000B4708">
      <w:pPr>
        <w:rPr>
          <w:b/>
          <w:bCs/>
        </w:rPr>
      </w:pPr>
    </w:p>
    <w:p w14:paraId="6222F5E2" w14:textId="55E9FD2D" w:rsidR="000B4708" w:rsidRDefault="000B4708" w:rsidP="000B4708">
      <w:pPr>
        <w:keepNext/>
        <w:keepLines/>
        <w:spacing w:before="280"/>
        <w:ind w:left="1134" w:hanging="1134"/>
        <w:outlineLvl w:val="0"/>
        <w:rPr>
          <w:b/>
          <w:sz w:val="28"/>
          <w:lang w:eastAsia="ja-JP"/>
        </w:rPr>
      </w:pPr>
      <w:r w:rsidRPr="00FC20C8">
        <w:rPr>
          <w:b/>
          <w:sz w:val="28"/>
          <w:lang w:eastAsia="ja-JP"/>
        </w:rPr>
        <w:t>4</w:t>
      </w:r>
      <w:r w:rsidRPr="000B4708">
        <w:rPr>
          <w:b/>
          <w:sz w:val="28"/>
          <w:lang w:eastAsia="ja-JP"/>
        </w:rPr>
        <w:t xml:space="preserve"> </w:t>
      </w:r>
      <w:r>
        <w:rPr>
          <w:b/>
          <w:sz w:val="28"/>
          <w:lang w:eastAsia="ja-JP"/>
        </w:rPr>
        <w:tab/>
      </w:r>
      <w:r w:rsidRPr="000B4708">
        <w:rPr>
          <w:b/>
          <w:sz w:val="28"/>
          <w:lang w:eastAsia="ja-JP"/>
        </w:rPr>
        <w:t>Human hazard issues</w:t>
      </w:r>
    </w:p>
    <w:p w14:paraId="6E6C7248" w14:textId="1DC1A761" w:rsidR="000B4708" w:rsidRPr="000B4708" w:rsidRDefault="000B4708" w:rsidP="000B4708">
      <w:pPr>
        <w:keepNext/>
        <w:keepLines/>
        <w:spacing w:before="280"/>
        <w:outlineLvl w:val="0"/>
        <w:rPr>
          <w:bCs/>
        </w:rPr>
      </w:pPr>
      <w:r w:rsidRPr="000B4708">
        <w:rPr>
          <w:bCs/>
          <w:sz w:val="28"/>
          <w:lang w:eastAsia="ja-JP"/>
        </w:rPr>
        <w:t>…</w:t>
      </w:r>
    </w:p>
    <w:p w14:paraId="6397540A" w14:textId="61C4102F" w:rsidR="005372BC" w:rsidRPr="00891C51" w:rsidRDefault="005372BC" w:rsidP="000B4708">
      <w:pPr>
        <w:pStyle w:val="Heading1"/>
        <w:rPr>
          <w:lang w:val="en-US"/>
        </w:rPr>
      </w:pPr>
    </w:p>
    <w:sectPr w:rsidR="005372BC" w:rsidRPr="00891C51" w:rsidSect="00D02712">
      <w:head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9CE1AC" w14:textId="77777777" w:rsidR="0002106F" w:rsidRDefault="0002106F">
      <w:r>
        <w:separator/>
      </w:r>
    </w:p>
  </w:endnote>
  <w:endnote w:type="continuationSeparator" w:id="0">
    <w:p w14:paraId="0E4FBB1B" w14:textId="77777777" w:rsidR="0002106F" w:rsidRDefault="0002106F">
      <w:r>
        <w:continuationSeparator/>
      </w:r>
    </w:p>
  </w:endnote>
  <w:endnote w:type="continuationNotice" w:id="1">
    <w:p w14:paraId="0D32810C" w14:textId="77777777" w:rsidR="0002106F" w:rsidRDefault="0002106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C9BF4" w14:textId="7DDC6FB0" w:rsidR="00FA124A" w:rsidRPr="002F7CB3" w:rsidRDefault="00144CA8" w:rsidP="00E6257C">
    <w:pPr>
      <w:pStyle w:val="Footer"/>
      <w:rPr>
        <w:lang w:val="en-US"/>
      </w:rPr>
    </w:pPr>
    <w:r>
      <w:rPr>
        <w:lang w:val="en-US"/>
      </w:rPr>
      <w:fldChar w:fldCharType="begin"/>
    </w:r>
    <w:r>
      <w:rPr>
        <w:lang w:val="en-US"/>
      </w:rPr>
      <w:instrText xml:space="preserve"> FILENAME   \* MERGEFORMAT </w:instrText>
    </w:r>
    <w:r>
      <w:rPr>
        <w:lang w:val="en-US"/>
      </w:rPr>
      <w:fldChar w:fldCharType="separate"/>
    </w:r>
    <w:r w:rsidR="00D90E9F">
      <w:rPr>
        <w:lang w:val="en-US"/>
      </w:rPr>
      <w:t>USWP1A-05_SM.[WPT.BEAM.IMPACTS]_forNC.docx</w:t>
    </w:r>
    <w:r>
      <w:rPr>
        <w:lang w:val="en-US"/>
      </w:rPr>
      <w:fldChar w:fldCharType="end"/>
    </w:r>
    <w:r w:rsidR="00FA124A" w:rsidRPr="002F7CB3">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BB606" w14:textId="77777777" w:rsidR="0002106F" w:rsidRDefault="0002106F">
      <w:r>
        <w:t>____________________</w:t>
      </w:r>
    </w:p>
  </w:footnote>
  <w:footnote w:type="continuationSeparator" w:id="0">
    <w:p w14:paraId="7B3E9093" w14:textId="77777777" w:rsidR="0002106F" w:rsidRDefault="0002106F">
      <w:r>
        <w:continuationSeparator/>
      </w:r>
    </w:p>
  </w:footnote>
  <w:footnote w:type="continuationNotice" w:id="1">
    <w:p w14:paraId="0D59B271" w14:textId="77777777" w:rsidR="0002106F" w:rsidRDefault="0002106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F4829" w14:textId="77777777" w:rsidR="00FA124A" w:rsidRDefault="00FA124A"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147423">
      <w:rPr>
        <w:rStyle w:val="PageNumber"/>
        <w:noProof/>
      </w:rPr>
      <w:t>5</w:t>
    </w:r>
    <w:r>
      <w:rPr>
        <w:rStyle w:val="PageNumber"/>
      </w:rPr>
      <w:fldChar w:fldCharType="end"/>
    </w:r>
    <w:r>
      <w:rPr>
        <w:rStyle w:val="PageNumber"/>
      </w:rPr>
      <w:t xml:space="preserve"> -</w:t>
    </w:r>
  </w:p>
  <w:p w14:paraId="53803797" w14:textId="77777777" w:rsidR="00FA124A" w:rsidRDefault="00BD36FC">
    <w:pPr>
      <w:pStyle w:val="Header"/>
      <w:rPr>
        <w:lang w:val="en-US"/>
      </w:rPr>
    </w:pP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74226C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5D4030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D0EB93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77EE5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17896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3E1B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2EAF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FCD0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12CF6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D70A3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2049DC"/>
    <w:multiLevelType w:val="hybridMultilevel"/>
    <w:tmpl w:val="87C8A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A13197"/>
    <w:multiLevelType w:val="hybridMultilevel"/>
    <w:tmpl w:val="3B6C1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8A046B"/>
    <w:multiLevelType w:val="hybridMultilevel"/>
    <w:tmpl w:val="56AA1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00932"/>
    <w:multiLevelType w:val="hybridMultilevel"/>
    <w:tmpl w:val="08366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634A63"/>
    <w:multiLevelType w:val="hybridMultilevel"/>
    <w:tmpl w:val="D32A7EB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687A6740"/>
    <w:multiLevelType w:val="hybridMultilevel"/>
    <w:tmpl w:val="B4FC9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4"/>
  </w:num>
  <w:num w:numId="14">
    <w:abstractNumId w:val="15"/>
  </w:num>
  <w:num w:numId="15">
    <w:abstractNumId w:val="11"/>
  </w:num>
  <w:num w:numId="1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BD36FC"/>
    <w:rsid w:val="0000032B"/>
    <w:rsid w:val="000005C3"/>
    <w:rsid w:val="000012A1"/>
    <w:rsid w:val="000069D4"/>
    <w:rsid w:val="00006E76"/>
    <w:rsid w:val="00011DF5"/>
    <w:rsid w:val="00014446"/>
    <w:rsid w:val="00014B9E"/>
    <w:rsid w:val="000174AD"/>
    <w:rsid w:val="00017CC3"/>
    <w:rsid w:val="0002106F"/>
    <w:rsid w:val="00021CB1"/>
    <w:rsid w:val="00024B37"/>
    <w:rsid w:val="00030100"/>
    <w:rsid w:val="00030FEA"/>
    <w:rsid w:val="00032D3F"/>
    <w:rsid w:val="0004039D"/>
    <w:rsid w:val="00044067"/>
    <w:rsid w:val="0004462C"/>
    <w:rsid w:val="000450AA"/>
    <w:rsid w:val="0004740D"/>
    <w:rsid w:val="00047A1D"/>
    <w:rsid w:val="0005061E"/>
    <w:rsid w:val="00055C81"/>
    <w:rsid w:val="00056A03"/>
    <w:rsid w:val="0005725B"/>
    <w:rsid w:val="00057B00"/>
    <w:rsid w:val="00057F7C"/>
    <w:rsid w:val="00060255"/>
    <w:rsid w:val="000604B9"/>
    <w:rsid w:val="000616C8"/>
    <w:rsid w:val="00063B30"/>
    <w:rsid w:val="00064258"/>
    <w:rsid w:val="00064751"/>
    <w:rsid w:val="00073686"/>
    <w:rsid w:val="00076AB1"/>
    <w:rsid w:val="00081DEE"/>
    <w:rsid w:val="0008433C"/>
    <w:rsid w:val="000862ED"/>
    <w:rsid w:val="00091263"/>
    <w:rsid w:val="00092959"/>
    <w:rsid w:val="00093E13"/>
    <w:rsid w:val="00095EEF"/>
    <w:rsid w:val="000A2570"/>
    <w:rsid w:val="000A2A66"/>
    <w:rsid w:val="000A4461"/>
    <w:rsid w:val="000A56A5"/>
    <w:rsid w:val="000A71AA"/>
    <w:rsid w:val="000A74E0"/>
    <w:rsid w:val="000A7D55"/>
    <w:rsid w:val="000A7E13"/>
    <w:rsid w:val="000B334B"/>
    <w:rsid w:val="000B4708"/>
    <w:rsid w:val="000B4E2A"/>
    <w:rsid w:val="000B64B4"/>
    <w:rsid w:val="000B72ED"/>
    <w:rsid w:val="000C12C8"/>
    <w:rsid w:val="000C2E8E"/>
    <w:rsid w:val="000C3221"/>
    <w:rsid w:val="000C6AC8"/>
    <w:rsid w:val="000D0A48"/>
    <w:rsid w:val="000D31F1"/>
    <w:rsid w:val="000D492D"/>
    <w:rsid w:val="000D4F58"/>
    <w:rsid w:val="000D6591"/>
    <w:rsid w:val="000D6DE7"/>
    <w:rsid w:val="000E0D4D"/>
    <w:rsid w:val="000E0E7C"/>
    <w:rsid w:val="000E12A6"/>
    <w:rsid w:val="000E2DBF"/>
    <w:rsid w:val="000E4C62"/>
    <w:rsid w:val="000E57F7"/>
    <w:rsid w:val="000E67D1"/>
    <w:rsid w:val="000F1B4B"/>
    <w:rsid w:val="000F3744"/>
    <w:rsid w:val="000F556B"/>
    <w:rsid w:val="000F6FEA"/>
    <w:rsid w:val="0010009A"/>
    <w:rsid w:val="00102F02"/>
    <w:rsid w:val="00106478"/>
    <w:rsid w:val="001073DC"/>
    <w:rsid w:val="00111E80"/>
    <w:rsid w:val="00113F2A"/>
    <w:rsid w:val="00115521"/>
    <w:rsid w:val="001260AE"/>
    <w:rsid w:val="0012744F"/>
    <w:rsid w:val="00130072"/>
    <w:rsid w:val="00131178"/>
    <w:rsid w:val="00132523"/>
    <w:rsid w:val="0014078A"/>
    <w:rsid w:val="00142A75"/>
    <w:rsid w:val="00143681"/>
    <w:rsid w:val="00144CA8"/>
    <w:rsid w:val="00146159"/>
    <w:rsid w:val="001467C6"/>
    <w:rsid w:val="00147423"/>
    <w:rsid w:val="00156F66"/>
    <w:rsid w:val="00160D1C"/>
    <w:rsid w:val="0016232D"/>
    <w:rsid w:val="001631B7"/>
    <w:rsid w:val="00163271"/>
    <w:rsid w:val="00163E16"/>
    <w:rsid w:val="00166D86"/>
    <w:rsid w:val="00167109"/>
    <w:rsid w:val="00167968"/>
    <w:rsid w:val="001714B1"/>
    <w:rsid w:val="00172652"/>
    <w:rsid w:val="001735F3"/>
    <w:rsid w:val="00174388"/>
    <w:rsid w:val="00174D3E"/>
    <w:rsid w:val="00175B5E"/>
    <w:rsid w:val="00175C61"/>
    <w:rsid w:val="0017792B"/>
    <w:rsid w:val="00180CEE"/>
    <w:rsid w:val="00181C4B"/>
    <w:rsid w:val="00182528"/>
    <w:rsid w:val="00184582"/>
    <w:rsid w:val="0018500B"/>
    <w:rsid w:val="0018566E"/>
    <w:rsid w:val="0018708B"/>
    <w:rsid w:val="00191FFE"/>
    <w:rsid w:val="00192C1D"/>
    <w:rsid w:val="00196A19"/>
    <w:rsid w:val="00197050"/>
    <w:rsid w:val="00197598"/>
    <w:rsid w:val="001A548D"/>
    <w:rsid w:val="001A5CB3"/>
    <w:rsid w:val="001B2501"/>
    <w:rsid w:val="001B265D"/>
    <w:rsid w:val="001B5513"/>
    <w:rsid w:val="001C1B8E"/>
    <w:rsid w:val="001C2F45"/>
    <w:rsid w:val="001C30A4"/>
    <w:rsid w:val="001C345E"/>
    <w:rsid w:val="001C5FE8"/>
    <w:rsid w:val="001C62B1"/>
    <w:rsid w:val="001D40E3"/>
    <w:rsid w:val="001D6A2D"/>
    <w:rsid w:val="001E202A"/>
    <w:rsid w:val="001F4C5F"/>
    <w:rsid w:val="001F727A"/>
    <w:rsid w:val="0020170E"/>
    <w:rsid w:val="00202664"/>
    <w:rsid w:val="00202DC1"/>
    <w:rsid w:val="00207F51"/>
    <w:rsid w:val="002116EE"/>
    <w:rsid w:val="002160B5"/>
    <w:rsid w:val="00221B99"/>
    <w:rsid w:val="00226D32"/>
    <w:rsid w:val="002309D8"/>
    <w:rsid w:val="002315E5"/>
    <w:rsid w:val="00237CC2"/>
    <w:rsid w:val="002427C0"/>
    <w:rsid w:val="002479AD"/>
    <w:rsid w:val="00251F6E"/>
    <w:rsid w:val="002521CE"/>
    <w:rsid w:val="0026034D"/>
    <w:rsid w:val="00260B13"/>
    <w:rsid w:val="002611D5"/>
    <w:rsid w:val="00262769"/>
    <w:rsid w:val="00265EA8"/>
    <w:rsid w:val="002713B9"/>
    <w:rsid w:val="00272C59"/>
    <w:rsid w:val="0027709E"/>
    <w:rsid w:val="00280B1C"/>
    <w:rsid w:val="00280E5C"/>
    <w:rsid w:val="0028224C"/>
    <w:rsid w:val="00292299"/>
    <w:rsid w:val="00293542"/>
    <w:rsid w:val="002963EF"/>
    <w:rsid w:val="002A20C5"/>
    <w:rsid w:val="002A48DD"/>
    <w:rsid w:val="002A597E"/>
    <w:rsid w:val="002A7FE2"/>
    <w:rsid w:val="002B0D4D"/>
    <w:rsid w:val="002B204B"/>
    <w:rsid w:val="002B2D55"/>
    <w:rsid w:val="002C43BB"/>
    <w:rsid w:val="002C5722"/>
    <w:rsid w:val="002C7A24"/>
    <w:rsid w:val="002D2737"/>
    <w:rsid w:val="002D7D1F"/>
    <w:rsid w:val="002E1B4F"/>
    <w:rsid w:val="002E2B77"/>
    <w:rsid w:val="002E493A"/>
    <w:rsid w:val="002F2E67"/>
    <w:rsid w:val="002F7CB3"/>
    <w:rsid w:val="00300318"/>
    <w:rsid w:val="0030539C"/>
    <w:rsid w:val="0030607D"/>
    <w:rsid w:val="0031049C"/>
    <w:rsid w:val="003130DB"/>
    <w:rsid w:val="003146E5"/>
    <w:rsid w:val="00315010"/>
    <w:rsid w:val="00315546"/>
    <w:rsid w:val="00315BC2"/>
    <w:rsid w:val="0031685D"/>
    <w:rsid w:val="00320124"/>
    <w:rsid w:val="00321D69"/>
    <w:rsid w:val="00325756"/>
    <w:rsid w:val="00326390"/>
    <w:rsid w:val="00326D3C"/>
    <w:rsid w:val="00330567"/>
    <w:rsid w:val="00333543"/>
    <w:rsid w:val="003337FA"/>
    <w:rsid w:val="003371DD"/>
    <w:rsid w:val="00343F84"/>
    <w:rsid w:val="003441E5"/>
    <w:rsid w:val="00351677"/>
    <w:rsid w:val="003519DA"/>
    <w:rsid w:val="00355B75"/>
    <w:rsid w:val="00356157"/>
    <w:rsid w:val="00362CEF"/>
    <w:rsid w:val="00365BA6"/>
    <w:rsid w:val="00366BFC"/>
    <w:rsid w:val="00366CC9"/>
    <w:rsid w:val="00370693"/>
    <w:rsid w:val="00381DA5"/>
    <w:rsid w:val="00385A9F"/>
    <w:rsid w:val="00386A9D"/>
    <w:rsid w:val="00391000"/>
    <w:rsid w:val="00391081"/>
    <w:rsid w:val="00393FD4"/>
    <w:rsid w:val="00396A49"/>
    <w:rsid w:val="003A0C1F"/>
    <w:rsid w:val="003A1FCB"/>
    <w:rsid w:val="003A28FA"/>
    <w:rsid w:val="003A29A6"/>
    <w:rsid w:val="003A3A1F"/>
    <w:rsid w:val="003A7DD1"/>
    <w:rsid w:val="003B2789"/>
    <w:rsid w:val="003B5093"/>
    <w:rsid w:val="003B514F"/>
    <w:rsid w:val="003B62A9"/>
    <w:rsid w:val="003B7ECA"/>
    <w:rsid w:val="003C13CE"/>
    <w:rsid w:val="003C2518"/>
    <w:rsid w:val="003C3A90"/>
    <w:rsid w:val="003D1FF7"/>
    <w:rsid w:val="003D7072"/>
    <w:rsid w:val="003D7456"/>
    <w:rsid w:val="003D79C7"/>
    <w:rsid w:val="003E2518"/>
    <w:rsid w:val="003E6F4B"/>
    <w:rsid w:val="003E7CEF"/>
    <w:rsid w:val="003F349C"/>
    <w:rsid w:val="0040418F"/>
    <w:rsid w:val="00405CC7"/>
    <w:rsid w:val="004067CA"/>
    <w:rsid w:val="00410712"/>
    <w:rsid w:val="0041632E"/>
    <w:rsid w:val="00416629"/>
    <w:rsid w:val="00421310"/>
    <w:rsid w:val="004248CA"/>
    <w:rsid w:val="00430BC7"/>
    <w:rsid w:val="0043685A"/>
    <w:rsid w:val="00437768"/>
    <w:rsid w:val="00447B70"/>
    <w:rsid w:val="00447E53"/>
    <w:rsid w:val="00447FCE"/>
    <w:rsid w:val="00456ADC"/>
    <w:rsid w:val="00457E7C"/>
    <w:rsid w:val="0046167B"/>
    <w:rsid w:val="00461CD7"/>
    <w:rsid w:val="00471852"/>
    <w:rsid w:val="00475049"/>
    <w:rsid w:val="00481382"/>
    <w:rsid w:val="00483975"/>
    <w:rsid w:val="0048467A"/>
    <w:rsid w:val="0049218B"/>
    <w:rsid w:val="004949BC"/>
    <w:rsid w:val="00496470"/>
    <w:rsid w:val="00497521"/>
    <w:rsid w:val="004A0D33"/>
    <w:rsid w:val="004A2A48"/>
    <w:rsid w:val="004A41BF"/>
    <w:rsid w:val="004A4AA5"/>
    <w:rsid w:val="004A56D9"/>
    <w:rsid w:val="004A6AAC"/>
    <w:rsid w:val="004A6C31"/>
    <w:rsid w:val="004B1EF7"/>
    <w:rsid w:val="004B379F"/>
    <w:rsid w:val="004B3FAD"/>
    <w:rsid w:val="004B40BE"/>
    <w:rsid w:val="004B4C11"/>
    <w:rsid w:val="004B5E5E"/>
    <w:rsid w:val="004B698D"/>
    <w:rsid w:val="004C1CF6"/>
    <w:rsid w:val="004C329A"/>
    <w:rsid w:val="004C4794"/>
    <w:rsid w:val="004C5749"/>
    <w:rsid w:val="004C5E46"/>
    <w:rsid w:val="004C639D"/>
    <w:rsid w:val="004C7929"/>
    <w:rsid w:val="004D1FEE"/>
    <w:rsid w:val="004D3DF4"/>
    <w:rsid w:val="004D795A"/>
    <w:rsid w:val="004E0CBE"/>
    <w:rsid w:val="004E129C"/>
    <w:rsid w:val="004E2856"/>
    <w:rsid w:val="004E4C34"/>
    <w:rsid w:val="004E5929"/>
    <w:rsid w:val="004E5AFE"/>
    <w:rsid w:val="004F104B"/>
    <w:rsid w:val="004F335E"/>
    <w:rsid w:val="004F3E74"/>
    <w:rsid w:val="004F499B"/>
    <w:rsid w:val="004F5143"/>
    <w:rsid w:val="004F6D2E"/>
    <w:rsid w:val="004F704C"/>
    <w:rsid w:val="004F7607"/>
    <w:rsid w:val="00501DCA"/>
    <w:rsid w:val="00505A55"/>
    <w:rsid w:val="00505B06"/>
    <w:rsid w:val="005063C5"/>
    <w:rsid w:val="00511E33"/>
    <w:rsid w:val="0051317D"/>
    <w:rsid w:val="00513A47"/>
    <w:rsid w:val="00513A77"/>
    <w:rsid w:val="00514C97"/>
    <w:rsid w:val="005155F5"/>
    <w:rsid w:val="00520458"/>
    <w:rsid w:val="00520A38"/>
    <w:rsid w:val="00520D43"/>
    <w:rsid w:val="0052118F"/>
    <w:rsid w:val="00524BFB"/>
    <w:rsid w:val="00524CF5"/>
    <w:rsid w:val="00524F55"/>
    <w:rsid w:val="00525630"/>
    <w:rsid w:val="00527926"/>
    <w:rsid w:val="00532AEC"/>
    <w:rsid w:val="005337AA"/>
    <w:rsid w:val="00534621"/>
    <w:rsid w:val="00536643"/>
    <w:rsid w:val="00536C3A"/>
    <w:rsid w:val="005372BC"/>
    <w:rsid w:val="005408DF"/>
    <w:rsid w:val="00542D84"/>
    <w:rsid w:val="00543E53"/>
    <w:rsid w:val="005452F2"/>
    <w:rsid w:val="00546E9B"/>
    <w:rsid w:val="005623F3"/>
    <w:rsid w:val="00570631"/>
    <w:rsid w:val="005715C8"/>
    <w:rsid w:val="00571F08"/>
    <w:rsid w:val="00572F76"/>
    <w:rsid w:val="00573344"/>
    <w:rsid w:val="005756A4"/>
    <w:rsid w:val="005776AE"/>
    <w:rsid w:val="00577EEC"/>
    <w:rsid w:val="00582E29"/>
    <w:rsid w:val="00583F9B"/>
    <w:rsid w:val="00590097"/>
    <w:rsid w:val="00591768"/>
    <w:rsid w:val="00593858"/>
    <w:rsid w:val="00593CF1"/>
    <w:rsid w:val="0059426E"/>
    <w:rsid w:val="005B0ABE"/>
    <w:rsid w:val="005B0D29"/>
    <w:rsid w:val="005B1D16"/>
    <w:rsid w:val="005B2D97"/>
    <w:rsid w:val="005B3B34"/>
    <w:rsid w:val="005C679E"/>
    <w:rsid w:val="005C6DB1"/>
    <w:rsid w:val="005D12EF"/>
    <w:rsid w:val="005D3059"/>
    <w:rsid w:val="005D597F"/>
    <w:rsid w:val="005E0BA6"/>
    <w:rsid w:val="005E39F0"/>
    <w:rsid w:val="005E5C10"/>
    <w:rsid w:val="005E60C2"/>
    <w:rsid w:val="005F1BAD"/>
    <w:rsid w:val="005F2C78"/>
    <w:rsid w:val="005F3A4A"/>
    <w:rsid w:val="0060102F"/>
    <w:rsid w:val="006012F7"/>
    <w:rsid w:val="00605665"/>
    <w:rsid w:val="0060627D"/>
    <w:rsid w:val="0060674C"/>
    <w:rsid w:val="00607052"/>
    <w:rsid w:val="006072DA"/>
    <w:rsid w:val="00610B9E"/>
    <w:rsid w:val="00613646"/>
    <w:rsid w:val="006144E4"/>
    <w:rsid w:val="00614DB4"/>
    <w:rsid w:val="00614F0B"/>
    <w:rsid w:val="00617AF6"/>
    <w:rsid w:val="00620D5E"/>
    <w:rsid w:val="006221BC"/>
    <w:rsid w:val="0062234D"/>
    <w:rsid w:val="00623843"/>
    <w:rsid w:val="00624926"/>
    <w:rsid w:val="0062661D"/>
    <w:rsid w:val="00630957"/>
    <w:rsid w:val="006347D4"/>
    <w:rsid w:val="00637EC4"/>
    <w:rsid w:val="006420EA"/>
    <w:rsid w:val="00642C8A"/>
    <w:rsid w:val="006430DF"/>
    <w:rsid w:val="00643E07"/>
    <w:rsid w:val="00646117"/>
    <w:rsid w:val="006477A8"/>
    <w:rsid w:val="00647C00"/>
    <w:rsid w:val="00650299"/>
    <w:rsid w:val="00652EFE"/>
    <w:rsid w:val="00653054"/>
    <w:rsid w:val="00655FC5"/>
    <w:rsid w:val="006612C9"/>
    <w:rsid w:val="00663664"/>
    <w:rsid w:val="00672D4B"/>
    <w:rsid w:val="00673F13"/>
    <w:rsid w:val="00677FE1"/>
    <w:rsid w:val="00683EAD"/>
    <w:rsid w:val="0068590E"/>
    <w:rsid w:val="00686750"/>
    <w:rsid w:val="00696694"/>
    <w:rsid w:val="00696A0E"/>
    <w:rsid w:val="006A207E"/>
    <w:rsid w:val="006A20EF"/>
    <w:rsid w:val="006A3966"/>
    <w:rsid w:val="006A4ABF"/>
    <w:rsid w:val="006A6403"/>
    <w:rsid w:val="006A7CEB"/>
    <w:rsid w:val="006B2762"/>
    <w:rsid w:val="006B39C6"/>
    <w:rsid w:val="006B3F47"/>
    <w:rsid w:val="006B4092"/>
    <w:rsid w:val="006B50D8"/>
    <w:rsid w:val="006B796B"/>
    <w:rsid w:val="006C0989"/>
    <w:rsid w:val="006C331E"/>
    <w:rsid w:val="006D572B"/>
    <w:rsid w:val="006E4982"/>
    <w:rsid w:val="006E6BDE"/>
    <w:rsid w:val="006F04BD"/>
    <w:rsid w:val="006F1280"/>
    <w:rsid w:val="006F33BC"/>
    <w:rsid w:val="006F5CD6"/>
    <w:rsid w:val="00702445"/>
    <w:rsid w:val="0070293F"/>
    <w:rsid w:val="00703AF7"/>
    <w:rsid w:val="00704E53"/>
    <w:rsid w:val="00712C90"/>
    <w:rsid w:val="00712D80"/>
    <w:rsid w:val="00717B35"/>
    <w:rsid w:val="00720E6E"/>
    <w:rsid w:val="0072118E"/>
    <w:rsid w:val="007230B1"/>
    <w:rsid w:val="0072314B"/>
    <w:rsid w:val="00725398"/>
    <w:rsid w:val="0072628A"/>
    <w:rsid w:val="00727E67"/>
    <w:rsid w:val="00737D23"/>
    <w:rsid w:val="00742D07"/>
    <w:rsid w:val="007525F5"/>
    <w:rsid w:val="00757F0A"/>
    <w:rsid w:val="00765295"/>
    <w:rsid w:val="007676DB"/>
    <w:rsid w:val="007704C6"/>
    <w:rsid w:val="007714B1"/>
    <w:rsid w:val="0078127C"/>
    <w:rsid w:val="00784F71"/>
    <w:rsid w:val="00786AA8"/>
    <w:rsid w:val="00786C77"/>
    <w:rsid w:val="00787154"/>
    <w:rsid w:val="007872E5"/>
    <w:rsid w:val="00790724"/>
    <w:rsid w:val="00790A03"/>
    <w:rsid w:val="007976AD"/>
    <w:rsid w:val="007A2452"/>
    <w:rsid w:val="007B1584"/>
    <w:rsid w:val="007B703D"/>
    <w:rsid w:val="007B7591"/>
    <w:rsid w:val="007C0695"/>
    <w:rsid w:val="007C2DC8"/>
    <w:rsid w:val="007C2FC7"/>
    <w:rsid w:val="007C5158"/>
    <w:rsid w:val="007D1449"/>
    <w:rsid w:val="007D257D"/>
    <w:rsid w:val="007D3929"/>
    <w:rsid w:val="007D55D4"/>
    <w:rsid w:val="007E1D37"/>
    <w:rsid w:val="007E28B9"/>
    <w:rsid w:val="007E4479"/>
    <w:rsid w:val="007F0DFA"/>
    <w:rsid w:val="007F3642"/>
    <w:rsid w:val="007F50E8"/>
    <w:rsid w:val="007F63A9"/>
    <w:rsid w:val="007F793C"/>
    <w:rsid w:val="00804E33"/>
    <w:rsid w:val="00810EFF"/>
    <w:rsid w:val="00814E0A"/>
    <w:rsid w:val="00816A72"/>
    <w:rsid w:val="00822581"/>
    <w:rsid w:val="00824823"/>
    <w:rsid w:val="00826B16"/>
    <w:rsid w:val="00830693"/>
    <w:rsid w:val="008309DD"/>
    <w:rsid w:val="0083116E"/>
    <w:rsid w:val="00831A92"/>
    <w:rsid w:val="0083227A"/>
    <w:rsid w:val="00832E3D"/>
    <w:rsid w:val="00834F47"/>
    <w:rsid w:val="008364E6"/>
    <w:rsid w:val="0083736C"/>
    <w:rsid w:val="008408FC"/>
    <w:rsid w:val="00847C9F"/>
    <w:rsid w:val="00857EAE"/>
    <w:rsid w:val="00860CB2"/>
    <w:rsid w:val="00861076"/>
    <w:rsid w:val="0086153E"/>
    <w:rsid w:val="00866900"/>
    <w:rsid w:val="00866A97"/>
    <w:rsid w:val="00867005"/>
    <w:rsid w:val="008760BD"/>
    <w:rsid w:val="00876A8A"/>
    <w:rsid w:val="00880F88"/>
    <w:rsid w:val="008813F3"/>
    <w:rsid w:val="00881BA1"/>
    <w:rsid w:val="00883915"/>
    <w:rsid w:val="00885DFC"/>
    <w:rsid w:val="0088604B"/>
    <w:rsid w:val="00890695"/>
    <w:rsid w:val="00891C51"/>
    <w:rsid w:val="00892A44"/>
    <w:rsid w:val="00896123"/>
    <w:rsid w:val="00896DCA"/>
    <w:rsid w:val="00897434"/>
    <w:rsid w:val="008A0188"/>
    <w:rsid w:val="008A17D2"/>
    <w:rsid w:val="008A1BA2"/>
    <w:rsid w:val="008B2704"/>
    <w:rsid w:val="008B3253"/>
    <w:rsid w:val="008C2302"/>
    <w:rsid w:val="008C26B8"/>
    <w:rsid w:val="008C3849"/>
    <w:rsid w:val="008C52A0"/>
    <w:rsid w:val="008D0165"/>
    <w:rsid w:val="008D0A3D"/>
    <w:rsid w:val="008D1E0B"/>
    <w:rsid w:val="008D22D9"/>
    <w:rsid w:val="008E03FF"/>
    <w:rsid w:val="008E2722"/>
    <w:rsid w:val="008E446E"/>
    <w:rsid w:val="008E7561"/>
    <w:rsid w:val="008E78FC"/>
    <w:rsid w:val="008F208F"/>
    <w:rsid w:val="008F2207"/>
    <w:rsid w:val="008F28EC"/>
    <w:rsid w:val="008F47C9"/>
    <w:rsid w:val="008F4ADE"/>
    <w:rsid w:val="008F603C"/>
    <w:rsid w:val="008F66D0"/>
    <w:rsid w:val="008F7B93"/>
    <w:rsid w:val="00902B6D"/>
    <w:rsid w:val="0090479E"/>
    <w:rsid w:val="00905EA8"/>
    <w:rsid w:val="009067F1"/>
    <w:rsid w:val="009106FA"/>
    <w:rsid w:val="00911FD9"/>
    <w:rsid w:val="00913D8B"/>
    <w:rsid w:val="0091470B"/>
    <w:rsid w:val="00920816"/>
    <w:rsid w:val="00921C7E"/>
    <w:rsid w:val="00922160"/>
    <w:rsid w:val="00930207"/>
    <w:rsid w:val="00930738"/>
    <w:rsid w:val="00933FF3"/>
    <w:rsid w:val="00935539"/>
    <w:rsid w:val="00936F04"/>
    <w:rsid w:val="00937208"/>
    <w:rsid w:val="00945757"/>
    <w:rsid w:val="00946CB4"/>
    <w:rsid w:val="00951715"/>
    <w:rsid w:val="00951BF8"/>
    <w:rsid w:val="009521D0"/>
    <w:rsid w:val="0095357A"/>
    <w:rsid w:val="00955666"/>
    <w:rsid w:val="00956566"/>
    <w:rsid w:val="00956727"/>
    <w:rsid w:val="00962AAE"/>
    <w:rsid w:val="009642E7"/>
    <w:rsid w:val="0096475B"/>
    <w:rsid w:val="0096608E"/>
    <w:rsid w:val="00967825"/>
    <w:rsid w:val="00967D39"/>
    <w:rsid w:val="009700B0"/>
    <w:rsid w:val="00970D5A"/>
    <w:rsid w:val="00970E93"/>
    <w:rsid w:val="00971E17"/>
    <w:rsid w:val="00972BBD"/>
    <w:rsid w:val="00973FBE"/>
    <w:rsid w:val="009761C5"/>
    <w:rsid w:val="0098094B"/>
    <w:rsid w:val="00982084"/>
    <w:rsid w:val="00984011"/>
    <w:rsid w:val="00984D80"/>
    <w:rsid w:val="009853B7"/>
    <w:rsid w:val="00986431"/>
    <w:rsid w:val="0098784D"/>
    <w:rsid w:val="00992167"/>
    <w:rsid w:val="00992841"/>
    <w:rsid w:val="009938A6"/>
    <w:rsid w:val="00995963"/>
    <w:rsid w:val="009A1607"/>
    <w:rsid w:val="009A2F49"/>
    <w:rsid w:val="009B0140"/>
    <w:rsid w:val="009B53C2"/>
    <w:rsid w:val="009B61EB"/>
    <w:rsid w:val="009C2064"/>
    <w:rsid w:val="009C24F2"/>
    <w:rsid w:val="009C42D6"/>
    <w:rsid w:val="009C4C1C"/>
    <w:rsid w:val="009D15B8"/>
    <w:rsid w:val="009D1697"/>
    <w:rsid w:val="009D2A79"/>
    <w:rsid w:val="009E083B"/>
    <w:rsid w:val="009E270E"/>
    <w:rsid w:val="009E5C05"/>
    <w:rsid w:val="009F0A94"/>
    <w:rsid w:val="009F0C30"/>
    <w:rsid w:val="009F3A46"/>
    <w:rsid w:val="009F6520"/>
    <w:rsid w:val="009F7399"/>
    <w:rsid w:val="00A014F8"/>
    <w:rsid w:val="00A02BF0"/>
    <w:rsid w:val="00A06914"/>
    <w:rsid w:val="00A1186C"/>
    <w:rsid w:val="00A11AD8"/>
    <w:rsid w:val="00A126A4"/>
    <w:rsid w:val="00A1646A"/>
    <w:rsid w:val="00A17AAF"/>
    <w:rsid w:val="00A20720"/>
    <w:rsid w:val="00A21F02"/>
    <w:rsid w:val="00A226CA"/>
    <w:rsid w:val="00A2357C"/>
    <w:rsid w:val="00A32F86"/>
    <w:rsid w:val="00A3354B"/>
    <w:rsid w:val="00A368F6"/>
    <w:rsid w:val="00A40E21"/>
    <w:rsid w:val="00A42710"/>
    <w:rsid w:val="00A5173C"/>
    <w:rsid w:val="00A5444F"/>
    <w:rsid w:val="00A61AEF"/>
    <w:rsid w:val="00A63099"/>
    <w:rsid w:val="00A64B94"/>
    <w:rsid w:val="00A66849"/>
    <w:rsid w:val="00A72C93"/>
    <w:rsid w:val="00A72FB4"/>
    <w:rsid w:val="00A77908"/>
    <w:rsid w:val="00A80B7B"/>
    <w:rsid w:val="00A80D00"/>
    <w:rsid w:val="00A82E10"/>
    <w:rsid w:val="00A9297A"/>
    <w:rsid w:val="00A97718"/>
    <w:rsid w:val="00AA0445"/>
    <w:rsid w:val="00AA192E"/>
    <w:rsid w:val="00AB0B7F"/>
    <w:rsid w:val="00AB1426"/>
    <w:rsid w:val="00AB147D"/>
    <w:rsid w:val="00AB2D68"/>
    <w:rsid w:val="00AB3E74"/>
    <w:rsid w:val="00AB5991"/>
    <w:rsid w:val="00AB7607"/>
    <w:rsid w:val="00AC1C09"/>
    <w:rsid w:val="00AC399B"/>
    <w:rsid w:val="00AC56AF"/>
    <w:rsid w:val="00AC5F6B"/>
    <w:rsid w:val="00AD0806"/>
    <w:rsid w:val="00AD0A88"/>
    <w:rsid w:val="00AD2345"/>
    <w:rsid w:val="00AD30EE"/>
    <w:rsid w:val="00AD587D"/>
    <w:rsid w:val="00AD6291"/>
    <w:rsid w:val="00AE0294"/>
    <w:rsid w:val="00AE31C2"/>
    <w:rsid w:val="00AE31CD"/>
    <w:rsid w:val="00AE6719"/>
    <w:rsid w:val="00AE7CFD"/>
    <w:rsid w:val="00AF173A"/>
    <w:rsid w:val="00AF2639"/>
    <w:rsid w:val="00AF55CD"/>
    <w:rsid w:val="00AF6815"/>
    <w:rsid w:val="00B01BC7"/>
    <w:rsid w:val="00B06482"/>
    <w:rsid w:val="00B066A4"/>
    <w:rsid w:val="00B07A13"/>
    <w:rsid w:val="00B10AE9"/>
    <w:rsid w:val="00B113FC"/>
    <w:rsid w:val="00B11A48"/>
    <w:rsid w:val="00B12B03"/>
    <w:rsid w:val="00B20525"/>
    <w:rsid w:val="00B2356F"/>
    <w:rsid w:val="00B27DB6"/>
    <w:rsid w:val="00B32056"/>
    <w:rsid w:val="00B37D8A"/>
    <w:rsid w:val="00B4277F"/>
    <w:rsid w:val="00B4279B"/>
    <w:rsid w:val="00B42C19"/>
    <w:rsid w:val="00B4451D"/>
    <w:rsid w:val="00B45FC9"/>
    <w:rsid w:val="00B51634"/>
    <w:rsid w:val="00B525C6"/>
    <w:rsid w:val="00B52CE0"/>
    <w:rsid w:val="00B60025"/>
    <w:rsid w:val="00B60B63"/>
    <w:rsid w:val="00B677AB"/>
    <w:rsid w:val="00B678A6"/>
    <w:rsid w:val="00B74A5A"/>
    <w:rsid w:val="00B75D70"/>
    <w:rsid w:val="00B76F35"/>
    <w:rsid w:val="00B778A1"/>
    <w:rsid w:val="00B778C4"/>
    <w:rsid w:val="00B81138"/>
    <w:rsid w:val="00B8505E"/>
    <w:rsid w:val="00B86A30"/>
    <w:rsid w:val="00B93F98"/>
    <w:rsid w:val="00B9660C"/>
    <w:rsid w:val="00B96733"/>
    <w:rsid w:val="00B97D11"/>
    <w:rsid w:val="00BA3832"/>
    <w:rsid w:val="00BA6408"/>
    <w:rsid w:val="00BA6A5B"/>
    <w:rsid w:val="00BB048A"/>
    <w:rsid w:val="00BB1502"/>
    <w:rsid w:val="00BB37E9"/>
    <w:rsid w:val="00BB3CB7"/>
    <w:rsid w:val="00BB4041"/>
    <w:rsid w:val="00BB594C"/>
    <w:rsid w:val="00BB6DC0"/>
    <w:rsid w:val="00BB7A47"/>
    <w:rsid w:val="00BC10B3"/>
    <w:rsid w:val="00BC2520"/>
    <w:rsid w:val="00BC5244"/>
    <w:rsid w:val="00BC5ACC"/>
    <w:rsid w:val="00BC5CA5"/>
    <w:rsid w:val="00BC77D6"/>
    <w:rsid w:val="00BC7CCF"/>
    <w:rsid w:val="00BD36FC"/>
    <w:rsid w:val="00BE454F"/>
    <w:rsid w:val="00BE470B"/>
    <w:rsid w:val="00BE4BE6"/>
    <w:rsid w:val="00BE4DA1"/>
    <w:rsid w:val="00BE5A1E"/>
    <w:rsid w:val="00BE62D2"/>
    <w:rsid w:val="00BF11C2"/>
    <w:rsid w:val="00C0004D"/>
    <w:rsid w:val="00C01A8A"/>
    <w:rsid w:val="00C06E4E"/>
    <w:rsid w:val="00C1113D"/>
    <w:rsid w:val="00C11BE7"/>
    <w:rsid w:val="00C12478"/>
    <w:rsid w:val="00C1351F"/>
    <w:rsid w:val="00C166BF"/>
    <w:rsid w:val="00C17860"/>
    <w:rsid w:val="00C2143F"/>
    <w:rsid w:val="00C25513"/>
    <w:rsid w:val="00C25CD9"/>
    <w:rsid w:val="00C30CFF"/>
    <w:rsid w:val="00C30E9D"/>
    <w:rsid w:val="00C310D1"/>
    <w:rsid w:val="00C32230"/>
    <w:rsid w:val="00C32FF3"/>
    <w:rsid w:val="00C33244"/>
    <w:rsid w:val="00C34502"/>
    <w:rsid w:val="00C409D4"/>
    <w:rsid w:val="00C43293"/>
    <w:rsid w:val="00C52AD5"/>
    <w:rsid w:val="00C5627E"/>
    <w:rsid w:val="00C56D96"/>
    <w:rsid w:val="00C56F89"/>
    <w:rsid w:val="00C57A91"/>
    <w:rsid w:val="00C61426"/>
    <w:rsid w:val="00C61BF9"/>
    <w:rsid w:val="00C6243B"/>
    <w:rsid w:val="00C6607E"/>
    <w:rsid w:val="00C67D2D"/>
    <w:rsid w:val="00C741DA"/>
    <w:rsid w:val="00C74442"/>
    <w:rsid w:val="00C816BE"/>
    <w:rsid w:val="00C83A9A"/>
    <w:rsid w:val="00C85F1C"/>
    <w:rsid w:val="00C90D91"/>
    <w:rsid w:val="00C93EF9"/>
    <w:rsid w:val="00C9441A"/>
    <w:rsid w:val="00CA0072"/>
    <w:rsid w:val="00CA4CD9"/>
    <w:rsid w:val="00CA6D25"/>
    <w:rsid w:val="00CB06FD"/>
    <w:rsid w:val="00CB375D"/>
    <w:rsid w:val="00CB581D"/>
    <w:rsid w:val="00CB5D73"/>
    <w:rsid w:val="00CC01C2"/>
    <w:rsid w:val="00CC07C2"/>
    <w:rsid w:val="00CC0D01"/>
    <w:rsid w:val="00CC0FAE"/>
    <w:rsid w:val="00CC1AB8"/>
    <w:rsid w:val="00CC3AF9"/>
    <w:rsid w:val="00CC41F3"/>
    <w:rsid w:val="00CC4E06"/>
    <w:rsid w:val="00CD0526"/>
    <w:rsid w:val="00CD2408"/>
    <w:rsid w:val="00CE2CD2"/>
    <w:rsid w:val="00CF21F2"/>
    <w:rsid w:val="00CF3782"/>
    <w:rsid w:val="00CF3F61"/>
    <w:rsid w:val="00CF6787"/>
    <w:rsid w:val="00D01C3A"/>
    <w:rsid w:val="00D024FF"/>
    <w:rsid w:val="00D02712"/>
    <w:rsid w:val="00D03261"/>
    <w:rsid w:val="00D046A7"/>
    <w:rsid w:val="00D0634D"/>
    <w:rsid w:val="00D06B83"/>
    <w:rsid w:val="00D07C77"/>
    <w:rsid w:val="00D117AB"/>
    <w:rsid w:val="00D14B26"/>
    <w:rsid w:val="00D16325"/>
    <w:rsid w:val="00D17128"/>
    <w:rsid w:val="00D214D0"/>
    <w:rsid w:val="00D21B0B"/>
    <w:rsid w:val="00D24CF6"/>
    <w:rsid w:val="00D24D00"/>
    <w:rsid w:val="00D2785D"/>
    <w:rsid w:val="00D32443"/>
    <w:rsid w:val="00D3479B"/>
    <w:rsid w:val="00D374A9"/>
    <w:rsid w:val="00D43441"/>
    <w:rsid w:val="00D4373A"/>
    <w:rsid w:val="00D446C7"/>
    <w:rsid w:val="00D44D04"/>
    <w:rsid w:val="00D51E73"/>
    <w:rsid w:val="00D53BF5"/>
    <w:rsid w:val="00D5511A"/>
    <w:rsid w:val="00D572BD"/>
    <w:rsid w:val="00D61405"/>
    <w:rsid w:val="00D61612"/>
    <w:rsid w:val="00D6546B"/>
    <w:rsid w:val="00D75754"/>
    <w:rsid w:val="00D774EA"/>
    <w:rsid w:val="00D83A99"/>
    <w:rsid w:val="00D844B2"/>
    <w:rsid w:val="00D85C55"/>
    <w:rsid w:val="00D8629D"/>
    <w:rsid w:val="00D866D6"/>
    <w:rsid w:val="00D90E9F"/>
    <w:rsid w:val="00D96EF9"/>
    <w:rsid w:val="00DA18CD"/>
    <w:rsid w:val="00DB178B"/>
    <w:rsid w:val="00DB578F"/>
    <w:rsid w:val="00DC112B"/>
    <w:rsid w:val="00DC17D3"/>
    <w:rsid w:val="00DC5176"/>
    <w:rsid w:val="00DC68E6"/>
    <w:rsid w:val="00DC7B6B"/>
    <w:rsid w:val="00DD2BFF"/>
    <w:rsid w:val="00DD4BED"/>
    <w:rsid w:val="00DE09F3"/>
    <w:rsid w:val="00DE0D65"/>
    <w:rsid w:val="00DE39F0"/>
    <w:rsid w:val="00DF0AF3"/>
    <w:rsid w:val="00DF30D7"/>
    <w:rsid w:val="00DF3554"/>
    <w:rsid w:val="00DF68B9"/>
    <w:rsid w:val="00DF6E81"/>
    <w:rsid w:val="00DF7E9F"/>
    <w:rsid w:val="00E038B1"/>
    <w:rsid w:val="00E03F45"/>
    <w:rsid w:val="00E13FF7"/>
    <w:rsid w:val="00E25F0D"/>
    <w:rsid w:val="00E2680B"/>
    <w:rsid w:val="00E27D7E"/>
    <w:rsid w:val="00E31029"/>
    <w:rsid w:val="00E311BD"/>
    <w:rsid w:val="00E37A2F"/>
    <w:rsid w:val="00E42077"/>
    <w:rsid w:val="00E42E13"/>
    <w:rsid w:val="00E43411"/>
    <w:rsid w:val="00E53F64"/>
    <w:rsid w:val="00E555D9"/>
    <w:rsid w:val="00E558EA"/>
    <w:rsid w:val="00E56D5C"/>
    <w:rsid w:val="00E6058C"/>
    <w:rsid w:val="00E62328"/>
    <w:rsid w:val="00E6257C"/>
    <w:rsid w:val="00E63C59"/>
    <w:rsid w:val="00E649CC"/>
    <w:rsid w:val="00E64D58"/>
    <w:rsid w:val="00E6616E"/>
    <w:rsid w:val="00E74F62"/>
    <w:rsid w:val="00E75B68"/>
    <w:rsid w:val="00E76956"/>
    <w:rsid w:val="00E77FC0"/>
    <w:rsid w:val="00E8074C"/>
    <w:rsid w:val="00E82446"/>
    <w:rsid w:val="00E91817"/>
    <w:rsid w:val="00EA5463"/>
    <w:rsid w:val="00EA63EC"/>
    <w:rsid w:val="00EB0C2C"/>
    <w:rsid w:val="00EC1AE0"/>
    <w:rsid w:val="00EC2BED"/>
    <w:rsid w:val="00EC5786"/>
    <w:rsid w:val="00EC734F"/>
    <w:rsid w:val="00ED22A2"/>
    <w:rsid w:val="00ED30D1"/>
    <w:rsid w:val="00ED6DF6"/>
    <w:rsid w:val="00ED7157"/>
    <w:rsid w:val="00EE65E4"/>
    <w:rsid w:val="00EF1A61"/>
    <w:rsid w:val="00EF332F"/>
    <w:rsid w:val="00EF479E"/>
    <w:rsid w:val="00EF671D"/>
    <w:rsid w:val="00F110BA"/>
    <w:rsid w:val="00F1607D"/>
    <w:rsid w:val="00F17FED"/>
    <w:rsid w:val="00F21466"/>
    <w:rsid w:val="00F25662"/>
    <w:rsid w:val="00F26D3F"/>
    <w:rsid w:val="00F27E01"/>
    <w:rsid w:val="00F322C5"/>
    <w:rsid w:val="00F32C78"/>
    <w:rsid w:val="00F350B4"/>
    <w:rsid w:val="00F406A8"/>
    <w:rsid w:val="00F47EAA"/>
    <w:rsid w:val="00F5029B"/>
    <w:rsid w:val="00F56AA8"/>
    <w:rsid w:val="00F56CEA"/>
    <w:rsid w:val="00F6340B"/>
    <w:rsid w:val="00F6445A"/>
    <w:rsid w:val="00F64CF7"/>
    <w:rsid w:val="00F64D84"/>
    <w:rsid w:val="00F70FBD"/>
    <w:rsid w:val="00F71DA9"/>
    <w:rsid w:val="00F7351B"/>
    <w:rsid w:val="00F778E5"/>
    <w:rsid w:val="00F83979"/>
    <w:rsid w:val="00F848FD"/>
    <w:rsid w:val="00F915AE"/>
    <w:rsid w:val="00F972A1"/>
    <w:rsid w:val="00FA124A"/>
    <w:rsid w:val="00FA2E9D"/>
    <w:rsid w:val="00FA4922"/>
    <w:rsid w:val="00FA7B40"/>
    <w:rsid w:val="00FA7BB7"/>
    <w:rsid w:val="00FB26BA"/>
    <w:rsid w:val="00FC0251"/>
    <w:rsid w:val="00FC08DD"/>
    <w:rsid w:val="00FC2316"/>
    <w:rsid w:val="00FC2CFD"/>
    <w:rsid w:val="00FC5CCB"/>
    <w:rsid w:val="00FC7961"/>
    <w:rsid w:val="00FD1373"/>
    <w:rsid w:val="00FD1EA0"/>
    <w:rsid w:val="00FD3E74"/>
    <w:rsid w:val="00FD55B4"/>
    <w:rsid w:val="00FE159D"/>
    <w:rsid w:val="00FE1A17"/>
    <w:rsid w:val="00FE5829"/>
    <w:rsid w:val="00FE5F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5C65EA"/>
  <w14:defaultImageDpi w14:val="96"/>
  <w15:docId w15:val="{8CE48FAB-7828-4DE1-8B8B-0773FA74A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CG Times"/>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cs="Times New Roman"/>
      <w:sz w:val="24"/>
      <w:lang w:val="en-GB" w:eastAsia="en-US"/>
    </w:rPr>
  </w:style>
  <w:style w:type="paragraph" w:styleId="Heading1">
    <w:name w:val="heading 1"/>
    <w:basedOn w:val="Normal"/>
    <w:next w:val="Normal"/>
    <w:link w:val="Heading1Char"/>
    <w:uiPriority w:val="9"/>
    <w:qFormat/>
    <w:rsid w:val="008F208F"/>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lang w:val="en-GB" w:eastAsia="en-US"/>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lang w:val="en-GB" w:eastAsia="en-US"/>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lang w:val="en-GB" w:eastAsia="en-U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lang w:val="en-GB" w:eastAsia="en-US"/>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lang w:val="en-GB" w:eastAsia="en-US"/>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sz w:val="22"/>
      <w:szCs w:val="22"/>
      <w:lang w:val="en-GB" w:eastAsia="en-US"/>
    </w:rPr>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uiPriority w:val="99"/>
    <w:rsid w:val="008F208F"/>
    <w:rPr>
      <w:rFonts w:cs="Times New Roman"/>
      <w:vertAlign w:val="superscript"/>
    </w:rPr>
  </w:style>
  <w:style w:type="paragraph" w:customStyle="1" w:styleId="enumlev1">
    <w:name w:val="enumlev1"/>
    <w:basedOn w:val="Normal"/>
    <w:link w:val="enumlev1Char"/>
    <w:qFormat/>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locked/>
    <w:rsid w:val="008F208F"/>
    <w:rPr>
      <w:rFonts w:ascii="Times New Roman" w:hAnsi="Times New Roman" w:cs="Times New Roman"/>
      <w:caps/>
      <w:noProof/>
      <w:sz w:val="16"/>
      <w:lang w:val="en-GB" w:eastAsia="en-US"/>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Style 12,(NECG) Footnote Reference,Style 124,Footnote symbol,Appel note de bas de p + 11 pt,Italic,Appel note de bas de p1,Appel note de bas de p2,Appel note de bas de p3,Footnote,o"/>
    <w:basedOn w:val="DefaultParagraphFont"/>
    <w:uiPriority w:val="99"/>
    <w:rsid w:val="008F208F"/>
    <w:rPr>
      <w:rFonts w:cs="Times New Roman"/>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8F208F"/>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
    <w:basedOn w:val="DefaultParagraphFont"/>
    <w:link w:val="FootnoteText"/>
    <w:uiPriority w:val="99"/>
    <w:locked/>
    <w:rsid w:val="008F208F"/>
    <w:rPr>
      <w:rFonts w:ascii="Times New Roman" w:hAnsi="Times New Roman" w:cs="Times New Roman"/>
      <w:sz w:val="24"/>
      <w:lang w:val="en-GB" w:eastAsia="en-US"/>
    </w:r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character" w:customStyle="1" w:styleId="HeaderChar">
    <w:name w:val="Header Char"/>
    <w:basedOn w:val="DefaultParagraphFont"/>
    <w:link w:val="Header"/>
    <w:uiPriority w:val="99"/>
    <w:locked/>
    <w:rsid w:val="008F208F"/>
    <w:rPr>
      <w:rFonts w:ascii="Times New Roman" w:hAnsi="Times New Roman" w:cs="Times New Roman"/>
      <w:sz w:val="18"/>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5372BC"/>
    <w:pPr>
      <w:tabs>
        <w:tab w:val="left" w:pos="284"/>
      </w:tabs>
      <w:spacing w:before="40" w:after="40"/>
    </w:pPr>
    <w:rPr>
      <w:sz w:val="18"/>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cs="Times New Roman"/>
      <w:b/>
    </w:rPr>
  </w:style>
  <w:style w:type="character" w:customStyle="1" w:styleId="Appref">
    <w:name w:val="App_ref"/>
    <w:basedOn w:val="DefaultParagraphFont"/>
    <w:rsid w:val="008F208F"/>
    <w:rPr>
      <w:rFonts w:cs="Times New Roman"/>
    </w:rPr>
  </w:style>
  <w:style w:type="character" w:customStyle="1" w:styleId="Artdef">
    <w:name w:val="Art_def"/>
    <w:basedOn w:val="DefaultParagraphFont"/>
    <w:rsid w:val="008F208F"/>
    <w:rPr>
      <w:rFonts w:ascii="Times New Roman" w:hAnsi="Times New Roman" w:cs="Times New Roman"/>
      <w:b/>
    </w:rPr>
  </w:style>
  <w:style w:type="character" w:customStyle="1" w:styleId="Artref">
    <w:name w:val="Art_ref"/>
    <w:basedOn w:val="DefaultParagraphFont"/>
    <w:rsid w:val="008F208F"/>
    <w:rPr>
      <w:rFonts w:cs="Times New Roman"/>
    </w:rPr>
  </w:style>
  <w:style w:type="character" w:customStyle="1" w:styleId="Recdef">
    <w:name w:val="Rec_def"/>
    <w:basedOn w:val="DefaultParagraphFont"/>
    <w:rsid w:val="00E63C59"/>
    <w:rPr>
      <w:rFonts w:cs="Times New Roman"/>
      <w:b/>
    </w:rPr>
  </w:style>
  <w:style w:type="character" w:customStyle="1" w:styleId="Resdef">
    <w:name w:val="Res_def"/>
    <w:basedOn w:val="DefaultParagraphFont"/>
    <w:rsid w:val="00E63C59"/>
    <w:rPr>
      <w:rFonts w:ascii="Times New Roman" w:hAnsi="Times New Roman" w:cs="Times New Roman"/>
      <w:b/>
    </w:rPr>
  </w:style>
  <w:style w:type="character" w:customStyle="1" w:styleId="Tablefreq">
    <w:name w:val="Table_freq"/>
    <w:basedOn w:val="DefaultParagraphFont"/>
    <w:rsid w:val="008F208F"/>
    <w:rPr>
      <w:rFonts w:cs="Times New Roman"/>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BE454F"/>
    <w:pPr>
      <w:keepNext/>
      <w:keepLines/>
      <w:spacing w:before="160"/>
    </w:pPr>
    <w:rPr>
      <w:rFonts w:ascii="Times New Roman Bold" w:hAnsi="Times New Roman Bold" w:cs="Times New Roman Bold"/>
      <w:b/>
      <w:lang w:val="fr-CH" w:eastAsia="zh-CN"/>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uiPriority w:val="99"/>
    <w:rsid w:val="00E63C59"/>
    <w:rPr>
      <w:rFonts w:cs="Times New Roman"/>
    </w:rPr>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8F208F"/>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rPr>
      <w:rFonts w:cs="Times New Roman"/>
    </w:rPr>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Calibri"/>
      <w:b/>
      <w:szCs w:val="24"/>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cs="Times New Roman"/>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TabletextChar">
    <w:name w:val="Table_text Char"/>
    <w:link w:val="Tabletext"/>
    <w:locked/>
    <w:rsid w:val="00BD36FC"/>
    <w:rPr>
      <w:rFonts w:ascii="Times New Roman" w:hAnsi="Times New Roman"/>
      <w:lang w:val="en-GB" w:eastAsia="en-US"/>
    </w:rPr>
  </w:style>
  <w:style w:type="character" w:customStyle="1" w:styleId="TableNoChar">
    <w:name w:val="Table_No Char"/>
    <w:link w:val="TableNo"/>
    <w:locked/>
    <w:rsid w:val="00BD36FC"/>
    <w:rPr>
      <w:rFonts w:ascii="Times New Roman" w:hAnsi="Times New Roman"/>
      <w:caps/>
      <w:lang w:val="en-GB" w:eastAsia="en-US"/>
    </w:rPr>
  </w:style>
  <w:style w:type="character" w:customStyle="1" w:styleId="TabletitleChar">
    <w:name w:val="Table_title Char"/>
    <w:basedOn w:val="DefaultParagraphFont"/>
    <w:link w:val="Tabletitle"/>
    <w:locked/>
    <w:rsid w:val="00BD36FC"/>
    <w:rPr>
      <w:rFonts w:ascii="Times New Roman Bold" w:hAnsi="Times New Roman Bold" w:cs="Times New Roman"/>
      <w:b/>
      <w:lang w:val="en-GB" w:eastAsia="en-US"/>
    </w:rPr>
  </w:style>
  <w:style w:type="table" w:customStyle="1" w:styleId="1">
    <w:name w:val="表 (格子)1"/>
    <w:basedOn w:val="TableNormal"/>
    <w:next w:val="TableGrid"/>
    <w:uiPriority w:val="59"/>
    <w:rsid w:val="00BD36FC"/>
    <w:rPr>
      <w:rFonts w:eastAsia="MS Mincho" w:cs="Times New Roman"/>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超级链接"/>
    <w:basedOn w:val="DefaultParagraphFont"/>
    <w:uiPriority w:val="99"/>
    <w:rsid w:val="00BD36FC"/>
    <w:rPr>
      <w:rFonts w:cs="Times New Roman"/>
      <w:color w:val="0000FF"/>
      <w:u w:val="single"/>
    </w:rPr>
  </w:style>
  <w:style w:type="paragraph" w:customStyle="1" w:styleId="Tablefin">
    <w:name w:val="Table_fin"/>
    <w:basedOn w:val="Normal"/>
    <w:rsid w:val="00BD36FC"/>
    <w:pPr>
      <w:tabs>
        <w:tab w:val="clear" w:pos="1134"/>
        <w:tab w:val="clear" w:pos="1871"/>
        <w:tab w:val="clear" w:pos="2268"/>
      </w:tabs>
      <w:overflowPunct/>
      <w:autoSpaceDE/>
      <w:autoSpaceDN/>
      <w:adjustRightInd/>
      <w:spacing w:before="0"/>
      <w:textAlignment w:val="auto"/>
    </w:pPr>
    <w:rPr>
      <w:lang w:eastAsia="ja-JP"/>
    </w:rPr>
  </w:style>
  <w:style w:type="table" w:styleId="TableGrid">
    <w:name w:val="Table Grid"/>
    <w:basedOn w:val="TableNormal"/>
    <w:rsid w:val="00BD36F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
    <w:name w:val="a_No"/>
    <w:basedOn w:val="AppendixNo"/>
    <w:rsid w:val="00A80D00"/>
    <w:rPr>
      <w:lang w:val="en-US"/>
    </w:rPr>
  </w:style>
  <w:style w:type="paragraph" w:customStyle="1" w:styleId="EditorsNote">
    <w:name w:val="EditorsNote"/>
    <w:basedOn w:val="Normal"/>
    <w:rsid w:val="00A80D00"/>
    <w:pPr>
      <w:spacing w:before="240" w:after="240"/>
    </w:pPr>
    <w:rPr>
      <w:i/>
      <w:lang w:val="en-US"/>
    </w:rPr>
  </w:style>
  <w:style w:type="character" w:customStyle="1" w:styleId="SourceChar">
    <w:name w:val="Source Char"/>
    <w:basedOn w:val="DefaultParagraphFont"/>
    <w:link w:val="Source"/>
    <w:locked/>
    <w:rsid w:val="00536643"/>
    <w:rPr>
      <w:rFonts w:ascii="Times New Roman" w:hAnsi="Times New Roman" w:cs="Times New Roman"/>
      <w:b/>
      <w:sz w:val="28"/>
      <w:lang w:val="en-GB" w:eastAsia="en-US"/>
    </w:rPr>
  </w:style>
  <w:style w:type="paragraph" w:styleId="ListParagraph">
    <w:name w:val="List Paragraph"/>
    <w:basedOn w:val="Normal"/>
    <w:uiPriority w:val="34"/>
    <w:qFormat/>
    <w:rsid w:val="00CB06FD"/>
    <w:pPr>
      <w:ind w:left="720"/>
      <w:contextualSpacing/>
    </w:pPr>
  </w:style>
  <w:style w:type="character" w:customStyle="1" w:styleId="href">
    <w:name w:val="href"/>
    <w:basedOn w:val="DefaultParagraphFont"/>
    <w:rsid w:val="00AB0B7F"/>
    <w:rPr>
      <w:rFonts w:cs="Times New Roman"/>
    </w:rPr>
  </w:style>
  <w:style w:type="paragraph" w:customStyle="1" w:styleId="HeadingSum">
    <w:name w:val="Heading_Sum"/>
    <w:basedOn w:val="Headingb"/>
    <w:next w:val="Normal"/>
    <w:autoRedefine/>
    <w:rsid w:val="00AB0B7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autoRedefine/>
    <w:rsid w:val="00143681"/>
    <w:pPr>
      <w:tabs>
        <w:tab w:val="clear" w:pos="1134"/>
        <w:tab w:val="clear" w:pos="1871"/>
        <w:tab w:val="clear" w:pos="2268"/>
        <w:tab w:val="left" w:pos="794"/>
        <w:tab w:val="left" w:pos="1191"/>
        <w:tab w:val="left" w:pos="1588"/>
        <w:tab w:val="left" w:pos="1985"/>
      </w:tabs>
      <w:spacing w:after="480"/>
      <w:jc w:val="both"/>
    </w:pPr>
    <w:rPr>
      <w:szCs w:val="24"/>
      <w:lang w:val="en-US"/>
    </w:rPr>
  </w:style>
  <w:style w:type="character" w:customStyle="1" w:styleId="NormalaftertitleChar">
    <w:name w:val="Normal_after_title Char"/>
    <w:link w:val="Normalaftertitle"/>
    <w:uiPriority w:val="99"/>
    <w:locked/>
    <w:rsid w:val="00AB0B7F"/>
    <w:rPr>
      <w:rFonts w:ascii="Times New Roman" w:hAnsi="Times New Roman"/>
      <w:sz w:val="24"/>
      <w:lang w:val="en-GB" w:eastAsia="en-US"/>
    </w:rPr>
  </w:style>
  <w:style w:type="character" w:customStyle="1" w:styleId="CallChar">
    <w:name w:val="Call Char"/>
    <w:link w:val="Call"/>
    <w:uiPriority w:val="99"/>
    <w:locked/>
    <w:rsid w:val="00AB0B7F"/>
    <w:rPr>
      <w:rFonts w:ascii="Times New Roman" w:hAnsi="Times New Roman"/>
      <w:i/>
      <w:sz w:val="24"/>
      <w:lang w:val="en-GB" w:eastAsia="en-US"/>
    </w:rPr>
  </w:style>
  <w:style w:type="character" w:customStyle="1" w:styleId="HeadingbChar">
    <w:name w:val="Heading_b Char"/>
    <w:link w:val="Headingb"/>
    <w:locked/>
    <w:rsid w:val="00AB0B7F"/>
    <w:rPr>
      <w:rFonts w:ascii="Times New Roman Bold" w:hAnsi="Times New Roman Bold"/>
      <w:b/>
      <w:sz w:val="24"/>
      <w:lang w:val="fr-CH" w:eastAsia="x-none"/>
    </w:rPr>
  </w:style>
  <w:style w:type="paragraph" w:styleId="BalloonText">
    <w:name w:val="Balloon Text"/>
    <w:basedOn w:val="Normal"/>
    <w:link w:val="BalloonTextChar"/>
    <w:uiPriority w:val="99"/>
    <w:semiHidden/>
    <w:unhideWhenUsed/>
    <w:rsid w:val="00F915A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915AE"/>
    <w:rPr>
      <w:rFonts w:ascii="Segoe UI" w:hAnsi="Segoe UI" w:cs="Segoe UI"/>
      <w:sz w:val="18"/>
      <w:szCs w:val="18"/>
      <w:lang w:val="en-GB" w:eastAsia="en-US"/>
    </w:rPr>
  </w:style>
  <w:style w:type="paragraph" w:customStyle="1" w:styleId="TabletitleBR">
    <w:name w:val="Table_title_BR"/>
    <w:basedOn w:val="Normal"/>
    <w:next w:val="Normal"/>
    <w:qFormat/>
    <w:rsid w:val="004248CA"/>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customStyle="1" w:styleId="Title1Char">
    <w:name w:val="Title 1 Char"/>
    <w:link w:val="Title1"/>
    <w:locked/>
    <w:rsid w:val="00055C81"/>
    <w:rPr>
      <w:rFonts w:ascii="Times New Roman" w:hAnsi="Times New Roman"/>
      <w:caps/>
      <w:sz w:val="28"/>
      <w:lang w:val="en-GB" w:eastAsia="en-US"/>
    </w:rPr>
  </w:style>
  <w:style w:type="character" w:customStyle="1" w:styleId="enumlev1Char">
    <w:name w:val="enumlev1 Char"/>
    <w:basedOn w:val="DefaultParagraphFont"/>
    <w:link w:val="enumlev1"/>
    <w:qFormat/>
    <w:locked/>
    <w:rsid w:val="00055C81"/>
    <w:rPr>
      <w:rFonts w:ascii="Times New Roman" w:hAnsi="Times New Roman" w:cs="Times New Roman"/>
      <w:sz w:val="24"/>
      <w:lang w:val="en-GB" w:eastAsia="en-US"/>
    </w:rPr>
  </w:style>
  <w:style w:type="character" w:customStyle="1" w:styleId="TableheadChar">
    <w:name w:val="Table_head Char"/>
    <w:link w:val="Tablehead"/>
    <w:locked/>
    <w:rsid w:val="00055C81"/>
    <w:rPr>
      <w:rFonts w:ascii="Times New Roman Bold" w:hAnsi="Times New Roman Bold"/>
      <w:b/>
      <w:lang w:val="en-GB" w:eastAsia="en-US"/>
    </w:rPr>
  </w:style>
  <w:style w:type="character" w:customStyle="1" w:styleId="FiguretitleChar">
    <w:name w:val="Figure_title Char"/>
    <w:basedOn w:val="DefaultParagraphFont"/>
    <w:link w:val="Figuretitle"/>
    <w:locked/>
    <w:rsid w:val="00055C81"/>
    <w:rPr>
      <w:rFonts w:ascii="Times New Roman Bold" w:hAnsi="Times New Roman Bold" w:cs="Times New Roman"/>
      <w:b/>
      <w:lang w:val="en-GB" w:eastAsia="en-US"/>
    </w:rPr>
  </w:style>
  <w:style w:type="character" w:customStyle="1" w:styleId="FigureNoChar">
    <w:name w:val="Figure_No Char"/>
    <w:basedOn w:val="DefaultParagraphFont"/>
    <w:link w:val="FigureNo"/>
    <w:locked/>
    <w:rsid w:val="00055C81"/>
    <w:rPr>
      <w:rFonts w:ascii="Times New Roman" w:hAnsi="Times New Roman" w:cs="Times New Roman"/>
      <w:caps/>
      <w:lang w:val="en-GB" w:eastAsia="en-US"/>
    </w:rPr>
  </w:style>
  <w:style w:type="table" w:customStyle="1" w:styleId="4-11">
    <w:name w:val="グリッド (表) 4 - アクセント 11"/>
    <w:basedOn w:val="TableNormal"/>
    <w:uiPriority w:val="49"/>
    <w:rsid w:val="00055C81"/>
    <w:rPr>
      <w:rFonts w:eastAsia="MS Mincho" w:cs="Times New Roma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rFonts w:cs="Times New Roman"/>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rFonts w:cs="Times New Roman"/>
        <w:b/>
        <w:bCs/>
      </w:rPr>
      <w:tblPr/>
      <w:tcPr>
        <w:tcBorders>
          <w:top w:val="double" w:sz="4"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hemeFill="accent1" w:themeFillTint="33"/>
      </w:tcPr>
    </w:tblStylePr>
    <w:tblStylePr w:type="band1Horz">
      <w:rPr>
        <w:rFonts w:cs="Times New Roman"/>
      </w:rPr>
      <w:tblPr/>
      <w:tcPr>
        <w:shd w:val="clear" w:color="auto" w:fill="DBE5F1" w:themeFill="accent1" w:themeFillTint="33"/>
      </w:tcPr>
    </w:tblStylePr>
  </w:style>
  <w:style w:type="character" w:styleId="CommentReference">
    <w:name w:val="annotation reference"/>
    <w:basedOn w:val="DefaultParagraphFont"/>
    <w:uiPriority w:val="99"/>
    <w:semiHidden/>
    <w:unhideWhenUsed/>
    <w:rsid w:val="00672D4B"/>
    <w:rPr>
      <w:rFonts w:cs="Times New Roman"/>
      <w:sz w:val="16"/>
      <w:szCs w:val="16"/>
    </w:rPr>
  </w:style>
  <w:style w:type="paragraph" w:styleId="CommentText">
    <w:name w:val="annotation text"/>
    <w:basedOn w:val="Normal"/>
    <w:link w:val="CommentTextChar"/>
    <w:uiPriority w:val="99"/>
    <w:semiHidden/>
    <w:unhideWhenUsed/>
    <w:rsid w:val="00672D4B"/>
    <w:rPr>
      <w:sz w:val="20"/>
    </w:rPr>
  </w:style>
  <w:style w:type="character" w:customStyle="1" w:styleId="CommentTextChar">
    <w:name w:val="Comment Text Char"/>
    <w:basedOn w:val="DefaultParagraphFont"/>
    <w:link w:val="CommentText"/>
    <w:uiPriority w:val="99"/>
    <w:semiHidden/>
    <w:locked/>
    <w:rsid w:val="00672D4B"/>
    <w:rPr>
      <w:rFonts w:ascii="Times New Roman" w:hAnsi="Times New Roman" w:cs="Times New Roman"/>
      <w:lang w:val="en-GB" w:eastAsia="en-US"/>
    </w:rPr>
  </w:style>
  <w:style w:type="paragraph" w:styleId="CommentSubject">
    <w:name w:val="annotation subject"/>
    <w:basedOn w:val="CommentText"/>
    <w:next w:val="CommentText"/>
    <w:link w:val="CommentSubjectChar"/>
    <w:uiPriority w:val="99"/>
    <w:semiHidden/>
    <w:unhideWhenUsed/>
    <w:rsid w:val="00672D4B"/>
    <w:rPr>
      <w:b/>
      <w:bCs/>
    </w:rPr>
  </w:style>
  <w:style w:type="character" w:customStyle="1" w:styleId="CommentSubjectChar">
    <w:name w:val="Comment Subject Char"/>
    <w:basedOn w:val="CommentTextChar"/>
    <w:link w:val="CommentSubject"/>
    <w:uiPriority w:val="99"/>
    <w:semiHidden/>
    <w:locked/>
    <w:rsid w:val="00672D4B"/>
    <w:rPr>
      <w:rFonts w:ascii="Times New Roman" w:hAnsi="Times New Roman" w:cs="Times New Roman"/>
      <w:b/>
      <w:bCs/>
      <w:lang w:val="en-GB" w:eastAsia="en-US"/>
    </w:rPr>
  </w:style>
  <w:style w:type="paragraph" w:styleId="Caption">
    <w:name w:val="caption"/>
    <w:basedOn w:val="Normal"/>
    <w:next w:val="Normal"/>
    <w:uiPriority w:val="35"/>
    <w:unhideWhenUsed/>
    <w:qFormat/>
    <w:rsid w:val="00461CD7"/>
    <w:pPr>
      <w:spacing w:before="0" w:after="200"/>
    </w:pPr>
    <w:rPr>
      <w:i/>
      <w:iCs/>
      <w:color w:val="1F497D" w:themeColor="text2"/>
      <w:sz w:val="18"/>
      <w:szCs w:val="18"/>
    </w:rPr>
  </w:style>
  <w:style w:type="paragraph" w:styleId="Revision">
    <w:name w:val="Revision"/>
    <w:hidden/>
    <w:uiPriority w:val="99"/>
    <w:semiHidden/>
    <w:rsid w:val="004949BC"/>
    <w:rPr>
      <w:rFonts w:ascii="Times New Roman" w:hAnsi="Times New Roman" w:cs="Times New Roman"/>
      <w:sz w:val="24"/>
      <w:lang w:val="en-GB" w:eastAsia="en-US"/>
    </w:rPr>
  </w:style>
  <w:style w:type="character" w:styleId="UnresolvedMention">
    <w:name w:val="Unresolved Mention"/>
    <w:basedOn w:val="DefaultParagraphFont"/>
    <w:uiPriority w:val="99"/>
    <w:semiHidden/>
    <w:unhideWhenUsed/>
    <w:rsid w:val="00063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pub/R-QUE-SG01.210"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dms_ties/itu-r/md/15/wp1a/c/R15-WP1A-C-0454!N08!MSW-E.docx"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CA67B047D87147BF7D3D2EA0A9C978" ma:contentTypeVersion="13" ma:contentTypeDescription="Create a new document." ma:contentTypeScope="" ma:versionID="61a4fb5df3b2fac9f99a282494d11d7f">
  <xsd:schema xmlns:xsd="http://www.w3.org/2001/XMLSchema" xmlns:xs="http://www.w3.org/2001/XMLSchema" xmlns:p="http://schemas.microsoft.com/office/2006/metadata/properties" xmlns:ns3="6b35c328-8668-491a-aebb-1de648cee488" xmlns:ns4="840ee70e-210b-4e4b-bf23-d12ae32acc26" targetNamespace="http://schemas.microsoft.com/office/2006/metadata/properties" ma:root="true" ma:fieldsID="211462587ec0297090651e22d0ccdc41" ns3:_="" ns4:_="">
    <xsd:import namespace="6b35c328-8668-491a-aebb-1de648cee488"/>
    <xsd:import namespace="840ee70e-210b-4e4b-bf23-d12ae32acc2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5c328-8668-491a-aebb-1de648cee48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0ee70e-210b-4e4b-bf23-d12ae32acc2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4B2462-7352-4AE8-98A3-9C211F2DD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5c328-8668-491a-aebb-1de648cee488"/>
    <ds:schemaRef ds:uri="840ee70e-210b-4e4b-bf23-d12ae32ac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BE1BB3-874D-4D56-8958-03F5FA8108F2}">
  <ds:schemaRefs>
    <ds:schemaRef ds:uri="http://schemas.microsoft.com/sharepoint/v3/contenttype/forms"/>
  </ds:schemaRefs>
</ds:datastoreItem>
</file>

<file path=customXml/itemProps3.xml><?xml version="1.0" encoding="utf-8"?>
<ds:datastoreItem xmlns:ds="http://schemas.openxmlformats.org/officeDocument/2006/customXml" ds:itemID="{70F24F18-522E-4C40-AC5D-9EF0143348AD}">
  <ds:schemaRefs>
    <ds:schemaRef ds:uri="http://schemas.openxmlformats.org/officeDocument/2006/bibliography"/>
  </ds:schemaRefs>
</ds:datastoreItem>
</file>

<file path=customXml/itemProps4.xml><?xml version="1.0" encoding="utf-8"?>
<ds:datastoreItem xmlns:ds="http://schemas.openxmlformats.org/officeDocument/2006/customXml" ds:itemID="{4D7E78E9-B01B-485B-9E67-1CBB8BF2E7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PE_BR</Template>
  <TotalTime>18</TotalTime>
  <Pages>7</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21</cp:revision>
  <cp:lastPrinted>2008-02-22T02:04:00Z</cp:lastPrinted>
  <dcterms:created xsi:type="dcterms:W3CDTF">2021-04-13T23:03:00Z</dcterms:created>
  <dcterms:modified xsi:type="dcterms:W3CDTF">2021-04-14T18:55:00Z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0x010100F9CA67B047D87147BF7D3D2EA0A9C978</vt:lpwstr>
  </property>
</Properties>
</file>