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rsidR="00FE0EEA" w:rsidRPr="006F661E" w:rsidRDefault="00FE0EEA" w:rsidP="00FF4345">
            <w:pPr>
              <w:pStyle w:val="TabletitleBR"/>
              <w:rPr>
                <w:spacing w:val="-3"/>
                <w:szCs w:val="24"/>
              </w:rPr>
            </w:pPr>
            <w:r w:rsidRPr="006F661E">
              <w:rPr>
                <w:spacing w:val="-3"/>
                <w:szCs w:val="24"/>
              </w:rPr>
              <w:t>Fact Sheet</w:t>
            </w:r>
          </w:p>
        </w:tc>
      </w:tr>
      <w:tr w:rsidR="00FE0EEA" w:rsidRPr="008A5AF1" w:rsidTr="00272B66">
        <w:trPr>
          <w:trHeight w:val="348"/>
        </w:trPr>
        <w:tc>
          <w:tcPr>
            <w:tcW w:w="3984" w:type="dxa"/>
            <w:tcBorders>
              <w:left w:val="double" w:sz="6" w:space="0" w:color="auto"/>
            </w:tcBorders>
          </w:tcPr>
          <w:p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rsidR="00FE0EEA" w:rsidRPr="006F661E" w:rsidRDefault="00FE0EEA" w:rsidP="00AF1793">
            <w:pPr>
              <w:spacing w:after="120"/>
              <w:ind w:left="144" w:right="144"/>
              <w:rPr>
                <w:szCs w:val="24"/>
              </w:rPr>
            </w:pPr>
            <w:r w:rsidRPr="006F661E">
              <w:rPr>
                <w:b/>
                <w:szCs w:val="24"/>
              </w:rPr>
              <w:t>Document No:</w:t>
            </w:r>
            <w:r w:rsidR="00A9347D">
              <w:rPr>
                <w:szCs w:val="24"/>
              </w:rPr>
              <w:t xml:space="preserve">  USWP5</w:t>
            </w:r>
            <w:r w:rsidR="00037ABB">
              <w:rPr>
                <w:szCs w:val="24"/>
              </w:rPr>
              <w:t>B</w:t>
            </w:r>
            <w:r w:rsidR="00AF1793">
              <w:rPr>
                <w:szCs w:val="24"/>
              </w:rPr>
              <w:t>24-22</w:t>
            </w:r>
          </w:p>
        </w:tc>
      </w:tr>
      <w:tr w:rsidR="00FE0EEA" w:rsidRPr="008A5AF1" w:rsidTr="00272B66">
        <w:trPr>
          <w:trHeight w:val="378"/>
        </w:trPr>
        <w:tc>
          <w:tcPr>
            <w:tcW w:w="3984" w:type="dxa"/>
            <w:tcBorders>
              <w:left w:val="double" w:sz="6" w:space="0" w:color="auto"/>
            </w:tcBorders>
          </w:tcPr>
          <w:p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p>
        </w:tc>
        <w:tc>
          <w:tcPr>
            <w:tcW w:w="5409" w:type="dxa"/>
            <w:tcBorders>
              <w:right w:val="double" w:sz="6" w:space="0" w:color="auto"/>
            </w:tcBorders>
          </w:tcPr>
          <w:p w:rsidR="00FE0EEA" w:rsidRPr="006F661E" w:rsidRDefault="00FE0EEA" w:rsidP="00C105D4">
            <w:pPr>
              <w:tabs>
                <w:tab w:val="left" w:pos="162"/>
              </w:tabs>
              <w:spacing w:before="0"/>
              <w:ind w:left="612" w:right="144" w:hanging="468"/>
              <w:rPr>
                <w:szCs w:val="24"/>
              </w:rPr>
            </w:pPr>
            <w:r w:rsidRPr="006F661E">
              <w:rPr>
                <w:b/>
                <w:szCs w:val="24"/>
              </w:rPr>
              <w:t>Date:</w:t>
            </w:r>
            <w:r w:rsidR="00A703EC">
              <w:rPr>
                <w:szCs w:val="24"/>
              </w:rPr>
              <w:t xml:space="preserve">  </w:t>
            </w:r>
            <w:r w:rsidR="00C105D4">
              <w:rPr>
                <w:szCs w:val="24"/>
              </w:rPr>
              <w:t>Ma</w:t>
            </w:r>
            <w:r w:rsidR="004258AD">
              <w:rPr>
                <w:szCs w:val="24"/>
              </w:rPr>
              <w:t>y</w:t>
            </w:r>
            <w:r w:rsidR="00036275">
              <w:rPr>
                <w:szCs w:val="24"/>
              </w:rPr>
              <w:t xml:space="preserve"> </w:t>
            </w:r>
            <w:r w:rsidR="00AC6402">
              <w:rPr>
                <w:szCs w:val="24"/>
              </w:rPr>
              <w:t>2</w:t>
            </w:r>
            <w:r w:rsidR="00035F77">
              <w:rPr>
                <w:szCs w:val="24"/>
              </w:rPr>
              <w:t>6</w:t>
            </w:r>
            <w:r w:rsidR="00C105D4">
              <w:rPr>
                <w:szCs w:val="24"/>
              </w:rPr>
              <w:t>,</w:t>
            </w:r>
            <w:r w:rsidR="00A703EC">
              <w:rPr>
                <w:szCs w:val="24"/>
              </w:rPr>
              <w:t xml:space="preserve"> 2020</w:t>
            </w:r>
          </w:p>
        </w:tc>
      </w:tr>
      <w:tr w:rsidR="00FE0EEA" w:rsidRPr="008A5AF1" w:rsidTr="00272B66">
        <w:trPr>
          <w:trHeight w:val="459"/>
        </w:trPr>
        <w:tc>
          <w:tcPr>
            <w:tcW w:w="9393" w:type="dxa"/>
            <w:gridSpan w:val="2"/>
            <w:tcBorders>
              <w:left w:val="double" w:sz="6" w:space="0" w:color="auto"/>
              <w:right w:val="double" w:sz="6" w:space="0" w:color="auto"/>
            </w:tcBorders>
          </w:tcPr>
          <w:p w:rsidR="00FE0EEA" w:rsidRPr="00F636D5" w:rsidRDefault="00FE0EEA" w:rsidP="00037ABB">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sidR="0059695B">
              <w:rPr>
                <w:rFonts w:ascii="Times New Roman" w:hAnsi="Times New Roman"/>
                <w:bCs/>
                <w:szCs w:val="24"/>
              </w:rPr>
              <w:t xml:space="preserve">  </w:t>
            </w:r>
            <w:r w:rsidR="00423074">
              <w:rPr>
                <w:rFonts w:ascii="Times New Roman" w:hAnsi="Times New Roman"/>
                <w:bCs/>
                <w:szCs w:val="24"/>
              </w:rPr>
              <w:t>WORKING DOCU</w:t>
            </w:r>
            <w:r w:rsidR="00947CB1">
              <w:rPr>
                <w:rFonts w:ascii="Times New Roman" w:hAnsi="Times New Roman"/>
                <w:bCs/>
                <w:szCs w:val="24"/>
              </w:rPr>
              <w:t>MEN</w:t>
            </w:r>
            <w:r w:rsidR="00423074">
              <w:rPr>
                <w:rFonts w:ascii="Times New Roman" w:hAnsi="Times New Roman"/>
                <w:bCs/>
                <w:szCs w:val="24"/>
              </w:rPr>
              <w:t xml:space="preserve">T TOWARDS A </w:t>
            </w:r>
            <w:r w:rsidR="00E00E7F" w:rsidRPr="006E51AE">
              <w:rPr>
                <w:lang w:eastAsia="zh-CN"/>
              </w:rPr>
              <w:t>P</w:t>
            </w:r>
            <w:r w:rsidR="00A9004C">
              <w:rPr>
                <w:lang w:eastAsia="zh-CN"/>
              </w:rPr>
              <w:t xml:space="preserve">RELIMINARY DRAFT NEW </w:t>
            </w:r>
            <w:r w:rsidR="004C7307">
              <w:rPr>
                <w:lang w:eastAsia="zh-CN"/>
              </w:rPr>
              <w:t>RECOMMENDATION</w:t>
            </w:r>
            <w:r w:rsidR="00E00E7F" w:rsidRPr="006E51AE">
              <w:rPr>
                <w:lang w:eastAsia="zh-CN"/>
              </w:rPr>
              <w:t xml:space="preserve"> ITU-R M.[</w:t>
            </w:r>
            <w:r w:rsidR="00F94AD5">
              <w:rPr>
                <w:lang w:eastAsia="zh-CN"/>
              </w:rPr>
              <w:t>TER_</w:t>
            </w:r>
            <w:r w:rsidR="000C2E4B">
              <w:rPr>
                <w:lang w:eastAsia="zh-CN"/>
              </w:rPr>
              <w:t>AG_CNPC_CHAR</w:t>
            </w:r>
            <w:r w:rsidR="00E00E7F" w:rsidRPr="006E51AE">
              <w:rPr>
                <w:lang w:eastAsia="zh-CN"/>
              </w:rPr>
              <w:t>]</w:t>
            </w:r>
            <w:r w:rsidR="008D1E9D">
              <w:rPr>
                <w:lang w:eastAsia="zh-CN"/>
              </w:rPr>
              <w:t xml:space="preserve"> - </w:t>
            </w:r>
            <w:r w:rsidR="008D1E9D" w:rsidRPr="006E51AE">
              <w:rPr>
                <w:lang w:eastAsia="zh-CN"/>
              </w:rPr>
              <w:t xml:space="preserve"> </w:t>
            </w:r>
            <w:r w:rsidR="00F94AD5">
              <w:rPr>
                <w:b/>
                <w:bCs/>
                <w:lang w:eastAsia="zh-CN"/>
              </w:rPr>
              <w:t xml:space="preserve">Characteristics of </w:t>
            </w:r>
            <w:r w:rsidR="005B1C61">
              <w:rPr>
                <w:b/>
                <w:bCs/>
                <w:lang w:eastAsia="zh-CN"/>
              </w:rPr>
              <w:t>t</w:t>
            </w:r>
            <w:r w:rsidR="00C307E7">
              <w:rPr>
                <w:b/>
                <w:bCs/>
                <w:lang w:eastAsia="zh-CN"/>
              </w:rPr>
              <w:t>errestrial</w:t>
            </w:r>
            <w:r w:rsidR="005B1C61">
              <w:rPr>
                <w:b/>
                <w:bCs/>
                <w:lang w:eastAsia="zh-CN"/>
              </w:rPr>
              <w:t>,</w:t>
            </w:r>
            <w:r w:rsidR="00C307E7">
              <w:rPr>
                <w:b/>
                <w:bCs/>
                <w:lang w:eastAsia="zh-CN"/>
              </w:rPr>
              <w:t xml:space="preserve"> </w:t>
            </w:r>
            <w:r w:rsidR="005B1C61">
              <w:rPr>
                <w:b/>
                <w:bCs/>
                <w:lang w:eastAsia="zh-CN"/>
              </w:rPr>
              <w:t>a</w:t>
            </w:r>
            <w:r w:rsidR="00C307E7">
              <w:rPr>
                <w:b/>
                <w:bCs/>
                <w:lang w:eastAsia="zh-CN"/>
              </w:rPr>
              <w:t>ir</w:t>
            </w:r>
            <w:r w:rsidR="005B1C61">
              <w:rPr>
                <w:b/>
                <w:bCs/>
                <w:lang w:eastAsia="zh-CN"/>
              </w:rPr>
              <w:t>-g</w:t>
            </w:r>
            <w:r w:rsidR="00C307E7">
              <w:rPr>
                <w:b/>
                <w:bCs/>
                <w:lang w:eastAsia="zh-CN"/>
              </w:rPr>
              <w:t>round</w:t>
            </w:r>
            <w:r w:rsidR="005B1C61">
              <w:rPr>
                <w:b/>
                <w:bCs/>
                <w:lang w:eastAsia="zh-CN"/>
              </w:rPr>
              <w:t>,</w:t>
            </w:r>
            <w:r w:rsidR="00C307E7">
              <w:rPr>
                <w:b/>
                <w:bCs/>
                <w:lang w:eastAsia="zh-CN"/>
              </w:rPr>
              <w:t xml:space="preserve"> </w:t>
            </w:r>
            <w:r w:rsidR="005B1C61">
              <w:rPr>
                <w:b/>
                <w:bCs/>
                <w:lang w:eastAsia="zh-CN"/>
              </w:rPr>
              <w:t>u</w:t>
            </w:r>
            <w:r w:rsidR="00C307E7">
              <w:rPr>
                <w:b/>
                <w:bCs/>
                <w:lang w:eastAsia="zh-CN"/>
              </w:rPr>
              <w:t xml:space="preserve">nmanned </w:t>
            </w:r>
            <w:r w:rsidR="005B1C61">
              <w:rPr>
                <w:b/>
                <w:bCs/>
                <w:lang w:eastAsia="zh-CN"/>
              </w:rPr>
              <w:t>a</w:t>
            </w:r>
            <w:r w:rsidR="00C307E7">
              <w:rPr>
                <w:b/>
                <w:bCs/>
                <w:lang w:eastAsia="zh-CN"/>
              </w:rPr>
              <w:t xml:space="preserve">ircraft </w:t>
            </w:r>
            <w:r w:rsidR="005B1C61">
              <w:rPr>
                <w:b/>
                <w:bCs/>
                <w:lang w:eastAsia="zh-CN"/>
              </w:rPr>
              <w:t>s</w:t>
            </w:r>
            <w:r w:rsidR="00C307E7">
              <w:rPr>
                <w:b/>
                <w:bCs/>
                <w:lang w:eastAsia="zh-CN"/>
              </w:rPr>
              <w:t xml:space="preserve">ystem </w:t>
            </w:r>
            <w:r w:rsidR="005B1C61">
              <w:rPr>
                <w:b/>
                <w:bCs/>
                <w:lang w:eastAsia="zh-CN"/>
              </w:rPr>
              <w:t xml:space="preserve">control and non-payload </w:t>
            </w:r>
            <w:r w:rsidR="004D3A2E">
              <w:rPr>
                <w:b/>
                <w:bCs/>
                <w:lang w:eastAsia="zh-CN"/>
              </w:rPr>
              <w:t xml:space="preserve">communications links operating in </w:t>
            </w:r>
            <w:r w:rsidR="001476DD">
              <w:rPr>
                <w:b/>
                <w:bCs/>
                <w:lang w:eastAsia="zh-CN"/>
              </w:rPr>
              <w:t xml:space="preserve">the </w:t>
            </w:r>
            <w:r w:rsidR="004D3A2E">
              <w:rPr>
                <w:b/>
                <w:bCs/>
                <w:lang w:eastAsia="zh-CN"/>
              </w:rPr>
              <w:t xml:space="preserve">AM(R)S allocation under </w:t>
            </w:r>
            <w:r w:rsidR="004B6438">
              <w:rPr>
                <w:b/>
                <w:bCs/>
                <w:lang w:eastAsia="zh-CN"/>
              </w:rPr>
              <w:t xml:space="preserve">No. </w:t>
            </w:r>
            <w:r w:rsidR="004D3A2E">
              <w:rPr>
                <w:b/>
                <w:bCs/>
                <w:lang w:eastAsia="zh-CN"/>
              </w:rPr>
              <w:t>5.443C</w:t>
            </w:r>
          </w:p>
        </w:tc>
      </w:tr>
      <w:tr w:rsidR="00FE0EEA" w:rsidRPr="00490665" w:rsidTr="00272B66">
        <w:trPr>
          <w:trHeight w:val="1960"/>
        </w:trPr>
        <w:tc>
          <w:tcPr>
            <w:tcW w:w="3984" w:type="dxa"/>
            <w:tcBorders>
              <w:left w:val="double" w:sz="6" w:space="0" w:color="auto"/>
            </w:tcBorders>
          </w:tcPr>
          <w:p w:rsidR="00FE0EEA" w:rsidRPr="006F661E" w:rsidRDefault="00FE0EEA" w:rsidP="00FF4345">
            <w:pPr>
              <w:ind w:left="144" w:right="144"/>
              <w:rPr>
                <w:b/>
                <w:szCs w:val="24"/>
              </w:rPr>
            </w:pPr>
            <w:r w:rsidRPr="006F661E">
              <w:rPr>
                <w:b/>
                <w:szCs w:val="24"/>
              </w:rPr>
              <w:t>Author(s)/Contributors(s):</w:t>
            </w:r>
          </w:p>
          <w:p w:rsidR="00FE0EEA" w:rsidRPr="006F661E" w:rsidRDefault="00FE0EEA" w:rsidP="00FF4345">
            <w:pPr>
              <w:spacing w:before="0"/>
              <w:ind w:left="144" w:right="144"/>
              <w:rPr>
                <w:bCs/>
                <w:iCs/>
                <w:szCs w:val="24"/>
                <w:lang w:val="en-US"/>
              </w:rPr>
            </w:pPr>
          </w:p>
          <w:p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rsidR="00037ABB" w:rsidRDefault="00037ABB" w:rsidP="00FF4345">
            <w:pPr>
              <w:spacing w:before="0"/>
              <w:ind w:left="144" w:right="144"/>
              <w:rPr>
                <w:bCs/>
                <w:iCs/>
                <w:szCs w:val="24"/>
                <w:lang w:val="en-US"/>
              </w:rPr>
            </w:pPr>
          </w:p>
          <w:p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rsidR="00FE0EEA" w:rsidRPr="006F661E" w:rsidRDefault="00FE0EEA" w:rsidP="00037ABB">
            <w:pPr>
              <w:spacing w:before="0"/>
              <w:ind w:right="144"/>
              <w:rPr>
                <w:bCs/>
                <w:iCs/>
                <w:szCs w:val="24"/>
                <w:lang w:val="en-US"/>
              </w:rPr>
            </w:pPr>
          </w:p>
        </w:tc>
        <w:tc>
          <w:tcPr>
            <w:tcW w:w="5409" w:type="dxa"/>
            <w:tcBorders>
              <w:right w:val="double" w:sz="6" w:space="0" w:color="auto"/>
            </w:tcBorders>
          </w:tcPr>
          <w:p w:rsidR="00FE0EEA" w:rsidRPr="006F661E" w:rsidRDefault="00FE0EEA" w:rsidP="00FF4345">
            <w:pPr>
              <w:ind w:left="144" w:right="144"/>
              <w:rPr>
                <w:bCs/>
                <w:szCs w:val="24"/>
                <w:lang w:val="fr-FR"/>
              </w:rPr>
            </w:pPr>
          </w:p>
          <w:p w:rsidR="00FE0EEA" w:rsidRPr="006F661E" w:rsidRDefault="00FE0EEA" w:rsidP="00FF4345">
            <w:pPr>
              <w:spacing w:before="0"/>
              <w:ind w:left="144" w:right="144"/>
              <w:rPr>
                <w:bCs/>
                <w:szCs w:val="24"/>
                <w:lang w:val="fr-FR"/>
              </w:rPr>
            </w:pPr>
          </w:p>
          <w:p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8" w:history="1">
              <w:r w:rsidR="001616A4" w:rsidRPr="00635061">
                <w:rPr>
                  <w:rStyle w:val="Hyperlink"/>
                  <w:rFonts w:ascii="Arial" w:hAnsi="Arial"/>
                  <w:sz w:val="20"/>
                  <w:lang w:val="en-US"/>
                </w:rPr>
                <w:t>Donald.Nellis@faa.gov</w:t>
              </w:r>
            </w:hyperlink>
          </w:p>
          <w:p w:rsidR="00FE0EEA" w:rsidRPr="006F661E" w:rsidRDefault="00FE0EEA" w:rsidP="00FF4345">
            <w:pPr>
              <w:spacing w:before="0"/>
              <w:ind w:left="144" w:right="144"/>
              <w:rPr>
                <w:bCs/>
                <w:color w:val="000000"/>
                <w:szCs w:val="24"/>
                <w:lang w:val="fr-FR"/>
              </w:rPr>
            </w:pPr>
          </w:p>
          <w:p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rsidTr="00272B66">
        <w:trPr>
          <w:trHeight w:val="541"/>
        </w:trPr>
        <w:tc>
          <w:tcPr>
            <w:tcW w:w="9393" w:type="dxa"/>
            <w:gridSpan w:val="2"/>
            <w:tcBorders>
              <w:left w:val="double" w:sz="6" w:space="0" w:color="auto"/>
              <w:right w:val="double" w:sz="6" w:space="0" w:color="auto"/>
            </w:tcBorders>
          </w:tcPr>
          <w:p w:rsidR="00E526AF" w:rsidRDefault="00FE0EEA" w:rsidP="00C307E7">
            <w:pPr>
              <w:rPr>
                <w:bCs/>
                <w:szCs w:val="24"/>
              </w:rPr>
            </w:pPr>
            <w:r w:rsidRPr="006F661E">
              <w:rPr>
                <w:b/>
                <w:szCs w:val="24"/>
              </w:rPr>
              <w:t>Purpose/Objective:</w:t>
            </w:r>
            <w:r w:rsidRPr="006F661E">
              <w:rPr>
                <w:bCs/>
                <w:szCs w:val="24"/>
              </w:rPr>
              <w:t xml:space="preserve">  </w:t>
            </w:r>
            <w:r w:rsidR="00C307E7">
              <w:rPr>
                <w:bCs/>
                <w:szCs w:val="24"/>
              </w:rPr>
              <w:t xml:space="preserve">The purpose of this contribution is to </w:t>
            </w:r>
            <w:r w:rsidR="00223F1F">
              <w:rPr>
                <w:bCs/>
                <w:szCs w:val="24"/>
              </w:rPr>
              <w:t xml:space="preserve">capture and document the characteristics of </w:t>
            </w:r>
            <w:r w:rsidR="005B1C61">
              <w:rPr>
                <w:bCs/>
                <w:szCs w:val="24"/>
              </w:rPr>
              <w:t>t</w:t>
            </w:r>
            <w:r w:rsidR="00223F1F">
              <w:rPr>
                <w:bCs/>
                <w:szCs w:val="24"/>
              </w:rPr>
              <w:t xml:space="preserve">errestrial </w:t>
            </w:r>
            <w:r w:rsidR="005B1C61">
              <w:rPr>
                <w:bCs/>
                <w:szCs w:val="24"/>
              </w:rPr>
              <w:t>a</w:t>
            </w:r>
            <w:r w:rsidR="00223F1F">
              <w:rPr>
                <w:bCs/>
                <w:szCs w:val="24"/>
              </w:rPr>
              <w:t>ir</w:t>
            </w:r>
            <w:r w:rsidR="005B1C61">
              <w:rPr>
                <w:bCs/>
                <w:szCs w:val="24"/>
              </w:rPr>
              <w:t>-g</w:t>
            </w:r>
            <w:r w:rsidR="00223F1F">
              <w:rPr>
                <w:bCs/>
                <w:szCs w:val="24"/>
              </w:rPr>
              <w:t>round U</w:t>
            </w:r>
            <w:r w:rsidR="005B1C61">
              <w:rPr>
                <w:bCs/>
                <w:szCs w:val="24"/>
              </w:rPr>
              <w:t>AS</w:t>
            </w:r>
            <w:r w:rsidR="000330F3">
              <w:rPr>
                <w:bCs/>
                <w:szCs w:val="24"/>
              </w:rPr>
              <w:t xml:space="preserve"> CNPC links to enable </w:t>
            </w:r>
            <w:r w:rsidR="00562248">
              <w:rPr>
                <w:bCs/>
                <w:szCs w:val="24"/>
              </w:rPr>
              <w:t>any future sharing studies to use the correct values of the parameters of the characteristics of these system.</w:t>
            </w:r>
          </w:p>
          <w:p w:rsidR="00C40943" w:rsidRPr="001616A4" w:rsidRDefault="00C40943" w:rsidP="00C307E7">
            <w:pPr>
              <w:rPr>
                <w:rFonts w:ascii="Arial" w:hAnsi="Arial" w:cs="Arial"/>
                <w:sz w:val="20"/>
                <w:szCs w:val="24"/>
                <w:lang w:val="en-US"/>
              </w:rPr>
            </w:pPr>
          </w:p>
        </w:tc>
      </w:tr>
      <w:tr w:rsidR="00FE0EEA" w:rsidRPr="008A5AF1" w:rsidTr="00050894">
        <w:trPr>
          <w:trHeight w:val="948"/>
        </w:trPr>
        <w:tc>
          <w:tcPr>
            <w:tcW w:w="9393" w:type="dxa"/>
            <w:gridSpan w:val="2"/>
            <w:tcBorders>
              <w:left w:val="double" w:sz="6" w:space="0" w:color="auto"/>
              <w:bottom w:val="single" w:sz="12" w:space="0" w:color="auto"/>
              <w:right w:val="double" w:sz="6" w:space="0" w:color="auto"/>
            </w:tcBorders>
          </w:tcPr>
          <w:p w:rsidR="00EA363F" w:rsidRDefault="00FE0EEA" w:rsidP="0005089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sidR="00562248">
              <w:rPr>
                <w:bCs/>
                <w:szCs w:val="24"/>
              </w:rPr>
              <w:t>This contribution will provide values of a range of RF pa</w:t>
            </w:r>
            <w:r w:rsidR="00986854">
              <w:rPr>
                <w:bCs/>
                <w:szCs w:val="24"/>
              </w:rPr>
              <w:t xml:space="preserve">rameters associated with the CNPC links that operate in </w:t>
            </w:r>
            <w:r w:rsidR="00427B91">
              <w:rPr>
                <w:bCs/>
                <w:szCs w:val="24"/>
              </w:rPr>
              <w:t xml:space="preserve">the </w:t>
            </w:r>
            <w:r w:rsidR="00986854">
              <w:rPr>
                <w:bCs/>
                <w:szCs w:val="24"/>
              </w:rPr>
              <w:t>AM(R)S allocation</w:t>
            </w:r>
            <w:r w:rsidR="00427B91">
              <w:rPr>
                <w:bCs/>
                <w:szCs w:val="24"/>
              </w:rPr>
              <w:t xml:space="preserve"> </w:t>
            </w:r>
            <w:r w:rsidR="00427B91" w:rsidRPr="00427B91">
              <w:rPr>
                <w:bCs/>
                <w:szCs w:val="24"/>
              </w:rPr>
              <w:t xml:space="preserve">under </w:t>
            </w:r>
            <w:r w:rsidR="00427B91" w:rsidRPr="00427B91">
              <w:rPr>
                <w:bCs/>
                <w:lang w:eastAsia="zh-CN"/>
              </w:rPr>
              <w:t>No. 5.443C</w:t>
            </w:r>
            <w:r w:rsidR="00986854" w:rsidRPr="00427B91">
              <w:rPr>
                <w:bCs/>
                <w:szCs w:val="24"/>
              </w:rPr>
              <w:t>.</w:t>
            </w:r>
            <w:r w:rsidR="00986854">
              <w:rPr>
                <w:bCs/>
                <w:szCs w:val="24"/>
              </w:rPr>
              <w:t xml:space="preserve">  The performance of these links has a direct relationship to the safe operation of these unmanned aircraft.  </w:t>
            </w:r>
            <w:r w:rsidR="00C40943">
              <w:rPr>
                <w:bCs/>
                <w:szCs w:val="24"/>
              </w:rPr>
              <w:t>Consequently</w:t>
            </w:r>
            <w:r w:rsidR="00986854">
              <w:rPr>
                <w:bCs/>
                <w:szCs w:val="24"/>
              </w:rPr>
              <w:t xml:space="preserve">, it is important to ensure their </w:t>
            </w:r>
            <w:r w:rsidR="00C40943">
              <w:rPr>
                <w:bCs/>
                <w:szCs w:val="24"/>
              </w:rPr>
              <w:t>operation</w:t>
            </w:r>
            <w:r w:rsidR="00986854">
              <w:rPr>
                <w:bCs/>
                <w:szCs w:val="24"/>
              </w:rPr>
              <w:t xml:space="preserve"> is correctly considered in any sharing and </w:t>
            </w:r>
            <w:r w:rsidR="00C40943">
              <w:rPr>
                <w:bCs/>
                <w:szCs w:val="24"/>
              </w:rPr>
              <w:t>interference</w:t>
            </w:r>
            <w:r w:rsidR="00986854">
              <w:rPr>
                <w:bCs/>
                <w:szCs w:val="24"/>
              </w:rPr>
              <w:t xml:space="preserve"> </w:t>
            </w:r>
            <w:r w:rsidR="00C40943">
              <w:rPr>
                <w:bCs/>
                <w:szCs w:val="24"/>
              </w:rPr>
              <w:t>analysis</w:t>
            </w:r>
            <w:r w:rsidR="00986854">
              <w:rPr>
                <w:bCs/>
                <w:szCs w:val="24"/>
              </w:rPr>
              <w:t xml:space="preserve"> that may be </w:t>
            </w:r>
            <w:r w:rsidR="00C40943">
              <w:rPr>
                <w:bCs/>
                <w:szCs w:val="24"/>
              </w:rPr>
              <w:t>carried</w:t>
            </w:r>
            <w:r w:rsidR="00986854">
              <w:rPr>
                <w:bCs/>
                <w:szCs w:val="24"/>
              </w:rPr>
              <w:t xml:space="preserve"> out in the future.</w:t>
            </w:r>
          </w:p>
          <w:p w:rsidR="00E526AF" w:rsidRPr="00E526AF" w:rsidRDefault="00E526AF" w:rsidP="00050894">
            <w:pPr>
              <w:pStyle w:val="enumlev2"/>
              <w:ind w:left="0" w:firstLine="0"/>
              <w:rPr>
                <w:bCs/>
                <w:sz w:val="20"/>
              </w:rPr>
            </w:pPr>
          </w:p>
        </w:tc>
      </w:tr>
    </w:tbl>
    <w:p w:rsidR="00E34FFC" w:rsidRDefault="00E34FFC" w:rsidP="0073325C">
      <w:pPr>
        <w:rPr>
          <w:szCs w:val="24"/>
        </w:rPr>
      </w:pPr>
    </w:p>
    <w:p w:rsidR="00423074" w:rsidRDefault="00423074" w:rsidP="0073325C">
      <w:pPr>
        <w:rPr>
          <w:szCs w:val="24"/>
        </w:rPr>
      </w:pPr>
    </w:p>
    <w:p w:rsidR="00423074" w:rsidRDefault="00423074" w:rsidP="0073325C">
      <w:pPr>
        <w:rPr>
          <w:szCs w:val="24"/>
        </w:rPr>
      </w:pPr>
    </w:p>
    <w:p w:rsidR="00423074" w:rsidRDefault="00423074" w:rsidP="0073325C">
      <w:pPr>
        <w:rPr>
          <w:szCs w:val="24"/>
        </w:rPr>
      </w:pPr>
    </w:p>
    <w:p w:rsidR="00423074" w:rsidRDefault="00423074" w:rsidP="0073325C">
      <w:pPr>
        <w:rPr>
          <w:szCs w:val="24"/>
        </w:rPr>
      </w:pPr>
    </w:p>
    <w:p w:rsidR="00423074" w:rsidRDefault="00A53371" w:rsidP="00A5337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23074" w:rsidRPr="00423074" w:rsidTr="005963EA">
        <w:trPr>
          <w:cantSplit/>
        </w:trPr>
        <w:tc>
          <w:tcPr>
            <w:tcW w:w="6487" w:type="dxa"/>
            <w:vAlign w:val="center"/>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rPr>
                <w:rFonts w:ascii="Verdana" w:eastAsia="MS Mincho" w:hAnsi="Verdana" w:cs="Times New Roman Bold"/>
                <w:b/>
                <w:bCs/>
                <w:sz w:val="26"/>
                <w:szCs w:val="26"/>
              </w:rPr>
            </w:pPr>
            <w:r w:rsidRPr="00423074">
              <w:rPr>
                <w:rFonts w:ascii="Verdana" w:eastAsia="MS Mincho" w:hAnsi="Verdana" w:cs="Times New Roman Bold"/>
                <w:b/>
                <w:bCs/>
                <w:sz w:val="26"/>
                <w:szCs w:val="26"/>
              </w:rPr>
              <w:t>Radiocommunication Study Groups</w:t>
            </w:r>
          </w:p>
        </w:tc>
        <w:tc>
          <w:tcPr>
            <w:tcW w:w="3402" w:type="dxa"/>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MS Mincho"/>
              </w:rPr>
            </w:pPr>
            <w:bookmarkStart w:id="0" w:name="ditulogo"/>
            <w:bookmarkEnd w:id="0"/>
            <w:r w:rsidRPr="00423074">
              <w:rPr>
                <w:rFonts w:eastAsia="MS Mincho"/>
                <w:b/>
                <w:bCs/>
                <w:noProof/>
                <w:sz w:val="20"/>
                <w:lang w:val="en-US"/>
              </w:rPr>
              <w:drawing>
                <wp:inline distT="0" distB="0" distL="0" distR="0" wp14:anchorId="7EA9C558" wp14:editId="5204B362">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23074" w:rsidRPr="00423074" w:rsidTr="005963EA">
        <w:trPr>
          <w:cantSplit/>
        </w:trPr>
        <w:tc>
          <w:tcPr>
            <w:tcW w:w="6487" w:type="dxa"/>
            <w:tcBorders>
              <w:bottom w:val="single" w:sz="12" w:space="0" w:color="auto"/>
            </w:tcBorders>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
                <w:sz w:val="22"/>
                <w:szCs w:val="22"/>
              </w:rPr>
            </w:pPr>
          </w:p>
        </w:tc>
        <w:tc>
          <w:tcPr>
            <w:tcW w:w="3402" w:type="dxa"/>
            <w:tcBorders>
              <w:bottom w:val="single" w:sz="12" w:space="0" w:color="auto"/>
            </w:tcBorders>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sz w:val="22"/>
                <w:szCs w:val="22"/>
                <w:lang w:val="en-US"/>
              </w:rPr>
            </w:pPr>
          </w:p>
        </w:tc>
      </w:tr>
      <w:tr w:rsidR="00423074" w:rsidRPr="00423074" w:rsidTr="005963EA">
        <w:trPr>
          <w:cantSplit/>
        </w:trPr>
        <w:tc>
          <w:tcPr>
            <w:tcW w:w="6487" w:type="dxa"/>
            <w:tcBorders>
              <w:top w:val="single" w:sz="12" w:space="0" w:color="auto"/>
            </w:tcBorders>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Cs/>
                <w:sz w:val="22"/>
                <w:szCs w:val="22"/>
              </w:rPr>
            </w:pPr>
          </w:p>
        </w:tc>
        <w:tc>
          <w:tcPr>
            <w:tcW w:w="3402" w:type="dxa"/>
            <w:tcBorders>
              <w:top w:val="single" w:sz="12" w:space="0" w:color="auto"/>
            </w:tcBorders>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lang w:val="en-US"/>
              </w:rPr>
            </w:pPr>
          </w:p>
        </w:tc>
      </w:tr>
      <w:tr w:rsidR="00423074" w:rsidRPr="00423074" w:rsidTr="005963EA">
        <w:trPr>
          <w:cantSplit/>
        </w:trPr>
        <w:tc>
          <w:tcPr>
            <w:tcW w:w="6487" w:type="dxa"/>
            <w:vMerge w:val="restart"/>
          </w:tcPr>
          <w:p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bookmarkStart w:id="1" w:name="recibido"/>
            <w:bookmarkStart w:id="2" w:name="dnum" w:colFirst="1" w:colLast="1"/>
            <w:bookmarkEnd w:id="1"/>
            <w:r w:rsidRPr="00423074">
              <w:rPr>
                <w:rFonts w:ascii="Verdana" w:eastAsia="MS Mincho" w:hAnsi="Verdana"/>
                <w:sz w:val="20"/>
                <w:lang w:val="en-US"/>
              </w:rPr>
              <w:t>Source:</w:t>
            </w:r>
            <w:r w:rsidRPr="00423074">
              <w:rPr>
                <w:rFonts w:ascii="Verdana" w:eastAsia="MS Mincho" w:hAnsi="Verdana"/>
                <w:sz w:val="20"/>
                <w:lang w:val="en-US"/>
              </w:rPr>
              <w:tab/>
              <w:t>Document 5B/712, Annex 1</w:t>
            </w:r>
          </w:p>
          <w:p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r w:rsidRPr="00423074">
              <w:rPr>
                <w:rFonts w:ascii="Verdana" w:eastAsia="MS Mincho" w:hAnsi="Verdana"/>
                <w:sz w:val="20"/>
                <w:lang w:val="en-US"/>
              </w:rPr>
              <w:t>Subject:</w:t>
            </w:r>
            <w:r w:rsidRPr="00423074">
              <w:rPr>
                <w:rFonts w:ascii="Verdana" w:eastAsia="MS Mincho" w:hAnsi="Verdana"/>
                <w:sz w:val="20"/>
                <w:lang w:val="en-US"/>
              </w:rPr>
              <w:tab/>
            </w:r>
            <w:r w:rsidR="004B6438">
              <w:rPr>
                <w:rFonts w:ascii="Verdana" w:eastAsia="MS Mincho" w:hAnsi="Verdana"/>
                <w:sz w:val="20"/>
                <w:lang w:val="en-US"/>
              </w:rPr>
              <w:t>No.</w:t>
            </w:r>
            <w:r w:rsidR="00D85C52">
              <w:rPr>
                <w:rFonts w:ascii="Verdana" w:eastAsia="MS Mincho" w:hAnsi="Verdana"/>
                <w:sz w:val="20"/>
                <w:lang w:val="en-US"/>
              </w:rPr>
              <w:t xml:space="preserve"> 5.443C WRC-12</w:t>
            </w:r>
          </w:p>
        </w:tc>
        <w:tc>
          <w:tcPr>
            <w:tcW w:w="3402" w:type="dxa"/>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b/>
                <w:bCs/>
                <w:sz w:val="20"/>
                <w:lang w:val="en-US" w:eastAsia="zh-CN"/>
              </w:rPr>
            </w:pPr>
            <w:r w:rsidRPr="00423074">
              <w:rPr>
                <w:rFonts w:ascii="Verdana" w:eastAsia="MS Mincho" w:hAnsi="Verdana"/>
                <w:b/>
                <w:bCs/>
                <w:sz w:val="20"/>
                <w:lang w:val="en-US" w:eastAsia="zh-CN"/>
              </w:rPr>
              <w:t>Document 5B/</w:t>
            </w:r>
            <w:r w:rsidRPr="00423074">
              <w:rPr>
                <w:rFonts w:ascii="Verdana" w:eastAsia="MS Mincho" w:hAnsi="Verdana"/>
                <w:b/>
                <w:bCs/>
                <w:sz w:val="20"/>
                <w:highlight w:val="yellow"/>
                <w:lang w:val="en-US" w:eastAsia="zh-CN"/>
              </w:rPr>
              <w:t>XXX</w:t>
            </w:r>
          </w:p>
        </w:tc>
      </w:tr>
      <w:tr w:rsidR="00423074" w:rsidRPr="00423074" w:rsidTr="005963EA">
        <w:trPr>
          <w:cantSplit/>
          <w:trHeight w:val="210"/>
        </w:trPr>
        <w:tc>
          <w:tcPr>
            <w:tcW w:w="6487" w:type="dxa"/>
            <w:vMerge/>
          </w:tcPr>
          <w:p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3" w:name="ddate" w:colFirst="1" w:colLast="1"/>
            <w:bookmarkEnd w:id="2"/>
          </w:p>
        </w:tc>
        <w:tc>
          <w:tcPr>
            <w:tcW w:w="3402" w:type="dxa"/>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sz w:val="20"/>
                <w:lang w:val="en-US" w:eastAsia="zh-CN"/>
              </w:rPr>
            </w:pPr>
            <w:r w:rsidRPr="00423074">
              <w:rPr>
                <w:rFonts w:ascii="Verdana" w:eastAsia="MS Mincho" w:hAnsi="Verdana"/>
                <w:b/>
                <w:sz w:val="20"/>
                <w:lang w:val="en-US" w:eastAsia="zh-CN"/>
              </w:rPr>
              <w:t>27 April 2020</w:t>
            </w:r>
          </w:p>
        </w:tc>
      </w:tr>
      <w:tr w:rsidR="00423074" w:rsidRPr="00423074" w:rsidTr="005963EA">
        <w:trPr>
          <w:cantSplit/>
        </w:trPr>
        <w:tc>
          <w:tcPr>
            <w:tcW w:w="6487" w:type="dxa"/>
            <w:vMerge/>
          </w:tcPr>
          <w:p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4" w:name="dorlang" w:colFirst="1" w:colLast="1"/>
            <w:bookmarkEnd w:id="3"/>
          </w:p>
        </w:tc>
        <w:tc>
          <w:tcPr>
            <w:tcW w:w="3402" w:type="dxa"/>
          </w:tcPr>
          <w:p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val="en-US" w:eastAsia="zh-CN"/>
              </w:rPr>
            </w:pPr>
            <w:r w:rsidRPr="00423074">
              <w:rPr>
                <w:rFonts w:ascii="Verdana" w:eastAsia="SimSun" w:hAnsi="Verdana"/>
                <w:b/>
                <w:sz w:val="20"/>
                <w:lang w:val="en-US" w:eastAsia="zh-CN"/>
              </w:rPr>
              <w:t>English only</w:t>
            </w:r>
          </w:p>
        </w:tc>
      </w:tr>
      <w:tr w:rsidR="00423074" w:rsidRPr="00423074" w:rsidTr="005963EA">
        <w:trPr>
          <w:cantSplit/>
        </w:trPr>
        <w:tc>
          <w:tcPr>
            <w:tcW w:w="9889" w:type="dxa"/>
            <w:gridSpan w:val="2"/>
          </w:tcPr>
          <w:p w:rsidR="00423074" w:rsidRPr="00423074" w:rsidRDefault="00423074" w:rsidP="00423074">
            <w:pPr>
              <w:tabs>
                <w:tab w:val="clear" w:pos="794"/>
                <w:tab w:val="clear" w:pos="1191"/>
                <w:tab w:val="clear" w:pos="1588"/>
                <w:tab w:val="clear" w:pos="1985"/>
                <w:tab w:val="left" w:pos="1134"/>
                <w:tab w:val="left" w:pos="1871"/>
                <w:tab w:val="left" w:pos="2268"/>
              </w:tabs>
              <w:spacing w:before="840"/>
              <w:jc w:val="center"/>
              <w:rPr>
                <w:rFonts w:eastAsia="MS Mincho"/>
                <w:b/>
                <w:sz w:val="28"/>
                <w:lang w:val="en-US" w:eastAsia="zh-CN"/>
              </w:rPr>
            </w:pPr>
            <w:bookmarkStart w:id="5" w:name="dsource" w:colFirst="0" w:colLast="0"/>
            <w:bookmarkEnd w:id="4"/>
            <w:r w:rsidRPr="00423074">
              <w:rPr>
                <w:rFonts w:eastAsia="MS Mincho"/>
                <w:b/>
                <w:sz w:val="28"/>
                <w:lang w:val="en-US"/>
              </w:rPr>
              <w:t>United Sates of America</w:t>
            </w:r>
          </w:p>
        </w:tc>
      </w:tr>
      <w:tr w:rsidR="00423074" w:rsidRPr="00423074" w:rsidTr="005963EA">
        <w:trPr>
          <w:cantSplit/>
        </w:trPr>
        <w:tc>
          <w:tcPr>
            <w:tcW w:w="9889" w:type="dxa"/>
            <w:gridSpan w:val="2"/>
          </w:tcPr>
          <w:p w:rsidR="00423074" w:rsidRPr="00423074" w:rsidRDefault="00423074" w:rsidP="00423074">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bookmarkStart w:id="6" w:name="dtitle1" w:colFirst="0" w:colLast="0"/>
            <w:bookmarkEnd w:id="5"/>
            <w:r w:rsidRPr="00423074">
              <w:rPr>
                <w:rFonts w:eastAsia="MS Mincho"/>
                <w:caps/>
                <w:sz w:val="28"/>
                <w:lang w:val="en-US"/>
              </w:rPr>
              <w:t xml:space="preserve">WORKING DOCUMENT TOWARDS A PReliminary draft new </w:t>
            </w:r>
            <w:r w:rsidR="004C7307">
              <w:rPr>
                <w:rFonts w:eastAsia="MS Mincho"/>
                <w:caps/>
                <w:sz w:val="28"/>
                <w:lang w:val="en-US"/>
              </w:rPr>
              <w:t>RECOMMENDATION</w:t>
            </w:r>
            <w:r w:rsidRPr="00423074">
              <w:rPr>
                <w:rFonts w:eastAsia="MS Mincho"/>
                <w:caps/>
                <w:sz w:val="28"/>
                <w:lang w:val="en-US"/>
              </w:rPr>
              <w:t xml:space="preserve"> Itu-r m.[ter_ag_cnpc_char]</w:t>
            </w: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lang w:val="en-US"/>
              </w:rPr>
            </w:pPr>
            <w:r w:rsidRPr="00423074">
              <w:rPr>
                <w:rFonts w:eastAsia="MS Mincho"/>
                <w:b/>
                <w:bCs/>
                <w:sz w:val="28"/>
                <w:szCs w:val="22"/>
                <w:lang w:val="en-US"/>
              </w:rPr>
              <w:t>Characteristics and Protection Criteria of Terrestrial Air-Ground, Unmanned Aircraft System Control and Non-Payload Communications Links</w:t>
            </w:r>
            <w:r w:rsidR="00A53371">
              <w:rPr>
                <w:rFonts w:eastAsia="MS Mincho"/>
                <w:b/>
                <w:bCs/>
                <w:sz w:val="28"/>
                <w:szCs w:val="22"/>
                <w:lang w:val="en-US"/>
              </w:rPr>
              <w:t xml:space="preserve"> operating in </w:t>
            </w:r>
            <w:r w:rsidR="00533E19">
              <w:rPr>
                <w:rFonts w:eastAsia="MS Mincho"/>
                <w:b/>
                <w:bCs/>
                <w:sz w:val="28"/>
                <w:szCs w:val="22"/>
                <w:lang w:val="en-US"/>
              </w:rPr>
              <w:t xml:space="preserve">the </w:t>
            </w:r>
            <w:r w:rsidR="00A53371">
              <w:rPr>
                <w:rFonts w:eastAsia="MS Mincho"/>
                <w:b/>
                <w:bCs/>
                <w:sz w:val="28"/>
                <w:szCs w:val="22"/>
                <w:lang w:val="en-US"/>
              </w:rPr>
              <w:t>AM(R)S allocation under</w:t>
            </w:r>
            <w:r w:rsidR="004B6438">
              <w:rPr>
                <w:rFonts w:eastAsia="MS Mincho"/>
                <w:b/>
                <w:bCs/>
                <w:sz w:val="28"/>
                <w:szCs w:val="22"/>
                <w:lang w:val="en-US"/>
              </w:rPr>
              <w:t xml:space="preserve"> No.</w:t>
            </w:r>
            <w:r w:rsidR="00A53371">
              <w:rPr>
                <w:rFonts w:eastAsia="MS Mincho"/>
                <w:b/>
                <w:bCs/>
                <w:sz w:val="28"/>
                <w:szCs w:val="22"/>
                <w:lang w:val="en-US"/>
              </w:rPr>
              <w:t xml:space="preserve"> 5.443C</w:t>
            </w:r>
          </w:p>
          <w:p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val="en-US" w:eastAsia="zh-CN"/>
              </w:rPr>
            </w:pPr>
            <w:r w:rsidRPr="00423074">
              <w:rPr>
                <w:rFonts w:ascii="Times New Roman Bold" w:eastAsia="SimSun" w:hAnsi="Times New Roman Bold" w:cs="Times New Roman Bold"/>
                <w:b/>
                <w:lang w:val="en-US" w:eastAsia="zh-CN"/>
              </w:rPr>
              <w:t>Introduction</w:t>
            </w:r>
          </w:p>
          <w:p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lang w:val="en-US"/>
              </w:rPr>
            </w:pPr>
            <w:r w:rsidRPr="00423074">
              <w:rPr>
                <w:lang w:val="en-US"/>
              </w:rPr>
              <w:t xml:space="preserve">At WRC-2012 it was agreed, under </w:t>
            </w:r>
            <w:r w:rsidR="004B6438">
              <w:rPr>
                <w:lang w:val="en-US"/>
              </w:rPr>
              <w:t>No.</w:t>
            </w:r>
            <w:r w:rsidRPr="00423074">
              <w:rPr>
                <w:lang w:val="en-US"/>
              </w:rPr>
              <w:t xml:space="preserve"> 5.443C, that the frequency band 5 030-5 091MHz could be used by the aeronautical mobile (R) service limited to internationally standardized </w:t>
            </w:r>
            <w:r w:rsidR="004B6438">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sidR="004B6438">
              <w:rPr>
                <w:lang w:val="en-US"/>
              </w:rPr>
              <w:t xml:space="preserve"> for use</w:t>
            </w:r>
            <w:r w:rsidRPr="00423074">
              <w:rPr>
                <w:lang w:val="en-US"/>
              </w:rPr>
              <w:t xml:space="preserve"> in any future sharing studies within ITU-R.</w:t>
            </w:r>
          </w:p>
          <w:p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lang w:val="en-US"/>
              </w:rPr>
            </w:pPr>
            <w:r w:rsidRPr="00423074">
              <w:rPr>
                <w:rFonts w:ascii="Times New Roman Bold" w:hAnsi="Times New Roman Bold" w:cs="Times New Roman Bold"/>
                <w:b/>
                <w:lang w:val="en-US"/>
              </w:rPr>
              <w:t>Proposal</w:t>
            </w:r>
          </w:p>
          <w:p w:rsidR="00423074" w:rsidRPr="00423074" w:rsidRDefault="00423074" w:rsidP="00423074">
            <w:pPr>
              <w:tabs>
                <w:tab w:val="clear" w:pos="794"/>
                <w:tab w:val="clear" w:pos="1191"/>
                <w:tab w:val="clear" w:pos="1588"/>
                <w:tab w:val="clear" w:pos="1985"/>
                <w:tab w:val="left" w:pos="1134"/>
                <w:tab w:val="left" w:pos="1871"/>
                <w:tab w:val="left" w:pos="2268"/>
              </w:tabs>
              <w:jc w:val="both"/>
              <w:rPr>
                <w:lang w:val="en-US"/>
              </w:rPr>
            </w:pPr>
            <w:r w:rsidRPr="00423074">
              <w:rPr>
                <w:lang w:val="en-US"/>
              </w:rPr>
              <w:t xml:space="preserve">The United States of America proposes to assist in answering the above need by providing characteristics for such Control and Non-Payload Communications (CNPC) links </w:t>
            </w:r>
            <w:r w:rsidR="004B6438">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rsidR="00423074" w:rsidRPr="00423074" w:rsidRDefault="00423074" w:rsidP="00423074">
            <w:pPr>
              <w:tabs>
                <w:tab w:val="clear" w:pos="794"/>
                <w:tab w:val="clear" w:pos="1191"/>
                <w:tab w:val="clear" w:pos="1588"/>
                <w:tab w:val="clear" w:pos="1985"/>
                <w:tab w:val="left" w:pos="1134"/>
                <w:tab w:val="left" w:pos="1871"/>
                <w:tab w:val="left" w:pos="2268"/>
              </w:tabs>
              <w:jc w:val="both"/>
              <w:rPr>
                <w:b/>
                <w:lang w:val="en-US"/>
              </w:rPr>
            </w:pPr>
            <w:r w:rsidRPr="00423074">
              <w:rPr>
                <w:b/>
                <w:lang w:val="en-US"/>
              </w:rPr>
              <w:t>Attachment:</w:t>
            </w:r>
          </w:p>
          <w:p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tc>
      </w:tr>
    </w:tbl>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r w:rsidRPr="00423074">
        <w:rPr>
          <w:rFonts w:eastAsia="MS Mincho"/>
          <w:caps/>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23074" w:rsidRPr="00423074" w:rsidTr="005963EA">
        <w:trPr>
          <w:cantSplit/>
        </w:trPr>
        <w:tc>
          <w:tcPr>
            <w:tcW w:w="9889" w:type="dxa"/>
          </w:tcPr>
          <w:p w:rsidR="00423074" w:rsidRDefault="00423074" w:rsidP="00423074">
            <w:pPr>
              <w:keepNext/>
              <w:keepLines/>
              <w:tabs>
                <w:tab w:val="clear" w:pos="794"/>
                <w:tab w:val="clear" w:pos="1191"/>
                <w:tab w:val="clear" w:pos="1588"/>
                <w:tab w:val="clear" w:pos="1985"/>
                <w:tab w:val="left" w:pos="1134"/>
                <w:tab w:val="left" w:pos="1871"/>
                <w:tab w:val="left" w:pos="2268"/>
              </w:tabs>
              <w:spacing w:before="480" w:after="80"/>
              <w:jc w:val="center"/>
              <w:rPr>
                <w:ins w:id="7" w:author="Author"/>
                <w:caps/>
                <w:sz w:val="28"/>
                <w:lang w:eastAsia="zh-CN"/>
              </w:rPr>
            </w:pPr>
            <w:r w:rsidRPr="00423074">
              <w:rPr>
                <w:caps/>
                <w:sz w:val="28"/>
                <w:lang w:eastAsia="zh-CN"/>
              </w:rPr>
              <w:t>attachment</w:t>
            </w:r>
          </w:p>
          <w:p w:rsidR="004258AD" w:rsidRPr="00423074" w:rsidRDefault="004258AD" w:rsidP="004258A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ins w:id="8" w:author="Author"/>
                <w:rFonts w:eastAsia="MS Mincho"/>
                <w:caps/>
                <w:sz w:val="28"/>
                <w:lang w:val="en-US"/>
              </w:rPr>
            </w:pPr>
            <w:ins w:id="9" w:author="Author">
              <w:r w:rsidRPr="00423074">
                <w:rPr>
                  <w:rFonts w:eastAsia="MS Mincho"/>
                  <w:caps/>
                  <w:sz w:val="28"/>
                  <w:lang w:val="en-US"/>
                </w:rPr>
                <w:t xml:space="preserve">WORKING DOCUMENT TOWARDS A PReliminary draft new </w:t>
              </w:r>
              <w:r>
                <w:rPr>
                  <w:rFonts w:eastAsia="MS Mincho"/>
                  <w:caps/>
                  <w:sz w:val="28"/>
                  <w:lang w:val="en-US"/>
                </w:rPr>
                <w:t>RECOMMENDATION</w:t>
              </w:r>
              <w:r w:rsidRPr="00423074">
                <w:rPr>
                  <w:rFonts w:eastAsia="MS Mincho"/>
                  <w:caps/>
                  <w:sz w:val="28"/>
                  <w:lang w:val="en-US"/>
                </w:rPr>
                <w:t xml:space="preserve"> Itu-r m.[ter_ag_cnpc_char]</w:t>
              </w:r>
            </w:ins>
          </w:p>
          <w:p w:rsidR="004258AD" w:rsidRPr="00423074" w:rsidRDefault="004258AD" w:rsidP="004258AD">
            <w:pPr>
              <w:tabs>
                <w:tab w:val="clear" w:pos="794"/>
                <w:tab w:val="clear" w:pos="1191"/>
                <w:tab w:val="clear" w:pos="1588"/>
                <w:tab w:val="clear" w:pos="1985"/>
                <w:tab w:val="left" w:pos="1134"/>
                <w:tab w:val="left" w:pos="1871"/>
                <w:tab w:val="left" w:pos="2268"/>
              </w:tabs>
              <w:jc w:val="center"/>
              <w:rPr>
                <w:ins w:id="10" w:author="Author"/>
                <w:rFonts w:eastAsia="MS Mincho"/>
                <w:lang w:val="en-US"/>
              </w:rPr>
            </w:pPr>
            <w:ins w:id="11" w:author="Author">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in the AM(R)S allocation under No. 5.443C</w:t>
              </w:r>
            </w:ins>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c>
      </w:tr>
    </w:tbl>
    <w:p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jc w:val="both"/>
        <w:outlineLvl w:val="0"/>
        <w:rPr>
          <w:rFonts w:eastAsia="MS Mincho"/>
          <w:b/>
          <w:sz w:val="28"/>
        </w:rPr>
      </w:pPr>
      <w:bookmarkStart w:id="12" w:name="dbreak"/>
      <w:bookmarkEnd w:id="6"/>
      <w:bookmarkEnd w:id="12"/>
      <w:r w:rsidRPr="00423074">
        <w:rPr>
          <w:rFonts w:eastAsia="MS Mincho"/>
          <w:b/>
          <w:sz w:val="28"/>
        </w:rPr>
        <w:t>1</w:t>
      </w:r>
      <w:r w:rsidRPr="00423074">
        <w:rPr>
          <w:rFonts w:eastAsia="MS Mincho"/>
          <w:b/>
          <w:sz w:val="28"/>
        </w:rPr>
        <w:tab/>
        <w:t xml:space="preserve">Introduction and </w:t>
      </w:r>
      <w:r w:rsidR="00910393">
        <w:rPr>
          <w:rFonts w:eastAsia="MS Mincho"/>
          <w:b/>
          <w:sz w:val="28"/>
        </w:rPr>
        <w:t>S</w:t>
      </w:r>
      <w:r w:rsidRPr="00423074">
        <w:rPr>
          <w:rFonts w:eastAsia="MS Mincho"/>
          <w:b/>
          <w:sz w:val="28"/>
        </w:rPr>
        <w:t>cope</w:t>
      </w:r>
    </w:p>
    <w:p w:rsidR="00423074" w:rsidRPr="006908FD"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As described in </w:t>
      </w:r>
      <w:r w:rsidR="000327E2" w:rsidRPr="006908FD">
        <w:rPr>
          <w:rFonts w:eastAsia="MS Mincho"/>
        </w:rPr>
        <w:t xml:space="preserve">Report </w:t>
      </w:r>
      <w:r w:rsidRPr="006908FD">
        <w:rPr>
          <w:rFonts w:eastAsia="MS Mincho"/>
        </w:rPr>
        <w:t>ITU-R M.2171, Characteristics of Unmanned Aircraft Systems (UAS) and spectrum requirements to support their safe operation in non-segregate</w:t>
      </w:r>
      <w:r w:rsidR="00D43D90" w:rsidRPr="006908FD">
        <w:rPr>
          <w:rFonts w:eastAsia="MS Mincho"/>
        </w:rPr>
        <w:t>d</w:t>
      </w:r>
      <w:r w:rsidRPr="006908FD">
        <w:rPr>
          <w:rFonts w:eastAsia="MS Mincho"/>
        </w:rPr>
        <w:t xml:space="preserve"> airspace, there is a strong and growing demand for the use of UAS (also know</w:t>
      </w:r>
      <w:r w:rsidR="00D43D90" w:rsidRPr="006908FD">
        <w:rPr>
          <w:rFonts w:eastAsia="MS Mincho"/>
        </w:rPr>
        <w:t>n</w:t>
      </w:r>
      <w:r w:rsidRPr="006908FD">
        <w:rPr>
          <w:rFonts w:eastAsia="MS Mincho"/>
        </w:rPr>
        <w:t xml:space="preserve"> as Remote Pilot Aircraft (RPA) by ICAO) in civil applications.  These UAS flights will share airsp</w:t>
      </w:r>
      <w:r w:rsidR="00D43D90" w:rsidRPr="006908FD">
        <w:rPr>
          <w:rFonts w:eastAsia="MS Mincho"/>
        </w:rPr>
        <w:t>a</w:t>
      </w:r>
      <w:r w:rsidRPr="006908FD">
        <w:rPr>
          <w:rFonts w:eastAsia="MS Mincho"/>
        </w:rPr>
        <w:t>ce with passenger carrying aircraft so their operation needs to be man</w:t>
      </w:r>
      <w:r w:rsidR="00D43D90" w:rsidRPr="006908FD">
        <w:rPr>
          <w:rFonts w:eastAsia="MS Mincho"/>
        </w:rPr>
        <w:t>a</w:t>
      </w:r>
      <w:r w:rsidRPr="006908FD">
        <w:rPr>
          <w:rFonts w:eastAsia="MS Mincho"/>
        </w:rPr>
        <w:t xml:space="preserve">ged to </w:t>
      </w:r>
      <w:r w:rsidR="00D43D90" w:rsidRPr="006908FD">
        <w:rPr>
          <w:rFonts w:eastAsia="MS Mincho"/>
        </w:rPr>
        <w:t xml:space="preserve">safely allow </w:t>
      </w:r>
      <w:r w:rsidRPr="006908FD">
        <w:rPr>
          <w:rFonts w:eastAsia="MS Mincho"/>
        </w:rPr>
        <w:t>the introduction of this new paradigm in aviation.</w:t>
      </w:r>
    </w:p>
    <w:p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6908FD">
        <w:rPr>
          <w:rFonts w:eastAsia="MS Mincho"/>
        </w:rPr>
        <w:t xml:space="preserve">One aspect of the management of safe UAS operations is the management of the interference received by the </w:t>
      </w:r>
      <w:r w:rsidRPr="006908FD">
        <w:rPr>
          <w:lang w:val="en-US"/>
        </w:rPr>
        <w:t>Control and Non-Payload Communications (</w:t>
      </w:r>
      <w:r w:rsidRPr="006908FD">
        <w:rPr>
          <w:rFonts w:eastAsia="MS Mincho"/>
        </w:rPr>
        <w:t xml:space="preserve">CNPC) receivers that link the </w:t>
      </w:r>
      <w:r w:rsidRPr="006908FD">
        <w:rPr>
          <w:lang w:val="en-US"/>
        </w:rPr>
        <w:t>Unmanned Aircraft (</w:t>
      </w:r>
      <w:r w:rsidRPr="006908FD">
        <w:rPr>
          <w:rFonts w:eastAsia="MS Mincho"/>
        </w:rPr>
        <w:t xml:space="preserve">UA) and the </w:t>
      </w:r>
      <w:r w:rsidRPr="006908FD">
        <w:rPr>
          <w:lang w:val="en-US"/>
        </w:rPr>
        <w:t>Control Station (</w:t>
      </w:r>
      <w:r w:rsidRPr="006908FD">
        <w:rPr>
          <w:rFonts w:eastAsia="MS Mincho"/>
        </w:rPr>
        <w:t>CS).  Additionally, since the frequenc</w:t>
      </w:r>
      <w:r w:rsidR="007510DE" w:rsidRPr="006908FD">
        <w:rPr>
          <w:rFonts w:eastAsia="MS Mincho"/>
        </w:rPr>
        <w:t>y</w:t>
      </w:r>
      <w:r w:rsidRPr="006908FD">
        <w:rPr>
          <w:rFonts w:eastAsia="MS Mincho"/>
        </w:rPr>
        <w:t xml:space="preserve"> </w:t>
      </w:r>
      <w:r w:rsidR="007510DE" w:rsidRPr="006908FD">
        <w:rPr>
          <w:rFonts w:eastAsia="MS Mincho"/>
        </w:rPr>
        <w:t>band is</w:t>
      </w:r>
      <w:r w:rsidRPr="006908FD">
        <w:rPr>
          <w:rFonts w:eastAsia="MS Mincho"/>
        </w:rPr>
        <w:t xml:space="preserve"> shared with other Route Service systems, the interference caused by the UAS must also be</w:t>
      </w:r>
      <w:r w:rsidRPr="00423074">
        <w:rPr>
          <w:rFonts w:eastAsia="MS Mincho"/>
        </w:rPr>
        <w:t xml:space="preserve"> managed to ensure that the levels of safety </w:t>
      </w:r>
      <w:r w:rsidR="00AE2ACC">
        <w:rPr>
          <w:rFonts w:eastAsia="MS Mincho"/>
        </w:rPr>
        <w:t>are appropriately maintained</w:t>
      </w:r>
      <w:r w:rsidRPr="00423074">
        <w:rPr>
          <w:rFonts w:eastAsia="MS Mincho"/>
        </w:rPr>
        <w:t>.</w:t>
      </w:r>
    </w:p>
    <w:p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To enable this interference analysis to be undertaken the characteristics and protection criteria for these Terrestrial, Air-Ground CNPC links </w:t>
      </w:r>
      <w:r w:rsidR="00AE2ACC">
        <w:rPr>
          <w:rFonts w:eastAsia="MS Mincho"/>
        </w:rPr>
        <w:t xml:space="preserve">operating in the AM(R)S allocation under No. 5.443C </w:t>
      </w:r>
      <w:r w:rsidRPr="00423074">
        <w:rPr>
          <w:rFonts w:eastAsia="MS Mincho"/>
        </w:rPr>
        <w:t xml:space="preserve">are required.  This report contains those characteristics and protection criteria based on systems that </w:t>
      </w:r>
      <w:r w:rsidR="00DC14F9">
        <w:rPr>
          <w:rFonts w:eastAsia="MS Mincho"/>
        </w:rPr>
        <w:t>are being developed</w:t>
      </w:r>
      <w:r w:rsidR="006379B9">
        <w:rPr>
          <w:rFonts w:eastAsia="MS Mincho"/>
        </w:rPr>
        <w:t xml:space="preserve"> for </w:t>
      </w:r>
      <w:r w:rsidR="006379B9" w:rsidRPr="00423074">
        <w:rPr>
          <w:lang w:val="en-US"/>
        </w:rPr>
        <w:t>international standardiz</w:t>
      </w:r>
      <w:r w:rsidR="006379B9">
        <w:rPr>
          <w:lang w:val="en-US"/>
        </w:rPr>
        <w:t xml:space="preserve">ation </w:t>
      </w:r>
      <w:r w:rsidR="006379B9">
        <w:rPr>
          <w:rFonts w:eastAsia="MS Mincho"/>
        </w:rPr>
        <w:t xml:space="preserve">by </w:t>
      </w:r>
      <w:r w:rsidR="001F3BDE">
        <w:rPr>
          <w:rFonts w:eastAsia="MS Mincho"/>
        </w:rPr>
        <w:t>ICAO</w:t>
      </w:r>
      <w:r w:rsidR="006379B9">
        <w:rPr>
          <w:rFonts w:eastAsia="MS Mincho"/>
        </w:rPr>
        <w:t xml:space="preserve"> </w:t>
      </w:r>
      <w:r w:rsidR="00223112">
        <w:rPr>
          <w:rFonts w:eastAsia="MS Mincho"/>
        </w:rPr>
        <w:t>and which will be included</w:t>
      </w:r>
      <w:r w:rsidR="001F3BDE">
        <w:rPr>
          <w:rFonts w:eastAsia="MS Mincho"/>
        </w:rPr>
        <w:t xml:space="preserve"> </w:t>
      </w:r>
      <w:r w:rsidR="00DC14F9">
        <w:rPr>
          <w:rFonts w:eastAsia="MS Mincho"/>
        </w:rPr>
        <w:t xml:space="preserve">within </w:t>
      </w:r>
      <w:r w:rsidR="007B0CE7">
        <w:rPr>
          <w:rFonts w:eastAsia="MS Mincho"/>
        </w:rPr>
        <w:t>Annex 10</w:t>
      </w:r>
      <w:r w:rsidR="00785FE1">
        <w:rPr>
          <w:rFonts w:eastAsia="MS Mincho"/>
        </w:rPr>
        <w:t>,</w:t>
      </w:r>
      <w:r w:rsidR="007B0CE7">
        <w:rPr>
          <w:rFonts w:eastAsia="MS Mincho"/>
        </w:rPr>
        <w:t xml:space="preserve"> Volume VI</w:t>
      </w:r>
      <w:r w:rsidR="00785FE1">
        <w:rPr>
          <w:rFonts w:eastAsia="MS Mincho"/>
        </w:rPr>
        <w:t>,</w:t>
      </w:r>
      <w:r w:rsidR="007B0CE7">
        <w:rPr>
          <w:rFonts w:eastAsia="MS Mincho"/>
        </w:rPr>
        <w:t xml:space="preserve"> </w:t>
      </w:r>
      <w:r w:rsidR="007C7DC7">
        <w:rPr>
          <w:rFonts w:eastAsia="MS Mincho"/>
        </w:rPr>
        <w:t xml:space="preserve">of their </w:t>
      </w:r>
      <w:r w:rsidR="007B0CE7">
        <w:rPr>
          <w:rFonts w:eastAsia="MS Mincho"/>
        </w:rPr>
        <w:t xml:space="preserve">Standards and </w:t>
      </w:r>
      <w:r w:rsidR="006379B9">
        <w:rPr>
          <w:rFonts w:eastAsia="MS Mincho"/>
        </w:rPr>
        <w:t>Recommended</w:t>
      </w:r>
      <w:r w:rsidR="007B0CE7">
        <w:rPr>
          <w:rFonts w:eastAsia="MS Mincho"/>
        </w:rPr>
        <w:t xml:space="preserve"> Practices</w:t>
      </w:r>
      <w:r w:rsidR="006379B9">
        <w:rPr>
          <w:rFonts w:eastAsia="MS Mincho"/>
        </w:rPr>
        <w:t>.</w:t>
      </w:r>
    </w:p>
    <w:p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w:t>
      </w:r>
      <w:r w:rsidRPr="00423074">
        <w:rPr>
          <w:b/>
          <w:sz w:val="28"/>
        </w:rPr>
        <w:tab/>
        <w:t>Characteristics of Terrestrial Air-Ground CNPC links</w:t>
      </w:r>
    </w:p>
    <w:p w:rsid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2.1</w:t>
      </w:r>
      <w:r w:rsidRPr="00423074">
        <w:rPr>
          <w:b/>
          <w:sz w:val="28"/>
        </w:rPr>
        <w:tab/>
        <w:t>UA and CS Link Characteristics</w:t>
      </w:r>
    </w:p>
    <w:p w:rsidR="00246D72" w:rsidRPr="00423074" w:rsidRDefault="00246D72"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TABLE 1</w:t>
      </w: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Transmission And Reception Characteristics</w:t>
      </w: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p>
    <w:tbl>
      <w:tblPr>
        <w:tblStyle w:val="TableGrid3"/>
        <w:tblW w:w="9630" w:type="dxa"/>
        <w:tblInd w:w="85" w:type="dxa"/>
        <w:tblLook w:val="04A0" w:firstRow="1" w:lastRow="0" w:firstColumn="1" w:lastColumn="0" w:noHBand="0" w:noVBand="1"/>
      </w:tblPr>
      <w:tblGrid>
        <w:gridCol w:w="2250"/>
        <w:gridCol w:w="940"/>
        <w:gridCol w:w="3223"/>
        <w:gridCol w:w="3217"/>
      </w:tblGrid>
      <w:tr w:rsidR="005E6B01" w:rsidRPr="00423074" w:rsidTr="00D44F47">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ind w:left="-15"/>
              <w:jc w:val="center"/>
              <w:outlineLvl w:val="0"/>
              <w:rPr>
                <w:b/>
                <w:sz w:val="20"/>
              </w:rPr>
            </w:pP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423074">
              <w:rPr>
                <w:b/>
                <w:sz w:val="20"/>
              </w:rPr>
              <w:t>Units</w:t>
            </w:r>
          </w:p>
        </w:tc>
        <w:tc>
          <w:tcPr>
            <w:tcW w:w="3223" w:type="dxa"/>
            <w:vAlign w:val="center"/>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Airborne</w:t>
            </w:r>
            <w:r w:rsidRPr="005F30DF">
              <w:rPr>
                <w:b/>
                <w:sz w:val="20"/>
              </w:rPr>
              <w:t xml:space="preserve"> Radios</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Ground</w:t>
            </w:r>
            <w:r w:rsidRPr="005F30DF">
              <w:rPr>
                <w:b/>
                <w:sz w:val="20"/>
              </w:rPr>
              <w:t xml:space="preserve"> Radios</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
                <w:sz w:val="20"/>
              </w:rPr>
            </w:pPr>
            <w:r w:rsidRPr="00423074">
              <w:rPr>
                <w:bCs/>
                <w:sz w:val="20"/>
              </w:rPr>
              <w:t>Frequency of Operation</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MHz</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Baseband Signal</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User Data Rates</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kbps</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Duplexing</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tc>
        <w:tc>
          <w:tcPr>
            <w:tcW w:w="3217" w:type="dxa"/>
          </w:tcPr>
          <w:p w:rsidR="009921C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p w:rsidR="009921C4" w:rsidRPr="009921C4" w:rsidRDefault="009921C4" w:rsidP="009921C4">
            <w:pPr>
              <w:rPr>
                <w:sz w:val="20"/>
              </w:rPr>
            </w:pPr>
          </w:p>
          <w:p w:rsidR="009921C4" w:rsidRPr="009921C4" w:rsidRDefault="009921C4" w:rsidP="009921C4">
            <w:pPr>
              <w:rPr>
                <w:sz w:val="20"/>
              </w:rPr>
            </w:pPr>
          </w:p>
          <w:p w:rsidR="009921C4" w:rsidRPr="009921C4" w:rsidRDefault="009921C4" w:rsidP="009921C4">
            <w:pPr>
              <w:rPr>
                <w:sz w:val="20"/>
              </w:rPr>
            </w:pPr>
          </w:p>
          <w:p w:rsidR="005E6B01" w:rsidRPr="009921C4" w:rsidRDefault="005E6B01" w:rsidP="009921C4">
            <w:pPr>
              <w:rPr>
                <w:sz w:val="20"/>
              </w:rPr>
            </w:pP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Transmit/Receive Duration</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Up from CS</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Down form UA</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msec</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Down plus 2.7 Guard</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23 Down plus 2.7 Guard </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Modulation</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Symbol Rates</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ksps</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Occupied Bandwidth, C</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kHz</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Gain</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dBi</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22.5</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Cable Loss</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 xml:space="preserve">Antenna Pattern </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Elevation</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Tailored in Elevation</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1</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Polarization</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 with aircraft flying straight and level</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Maximum Antenna Height</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22 860 (MSL)</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8 000</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 to 50</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10</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Service Range</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km</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Conducted Power</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dBm</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In Band Emission Limits</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dBc/kHz</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Receiver Noise Figure</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r>
      <w:tr w:rsidR="005E6B01" w:rsidRPr="00423074" w:rsidTr="005963EA">
        <w:tc>
          <w:tcPr>
            <w:tcW w:w="225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Receiver In Band Rejection – except the operating channel</w:t>
            </w: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c>
          <w:tcPr>
            <w:tcW w:w="3217"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r>
      <w:tr w:rsidR="005E6B01" w:rsidRPr="00423074" w:rsidTr="005963EA">
        <w:tc>
          <w:tcPr>
            <w:tcW w:w="2250" w:type="dxa"/>
          </w:tcPr>
          <w:p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Protection Criteria I/N</w:t>
            </w:r>
            <w:r>
              <w:rPr>
                <w:bCs/>
                <w:sz w:val="20"/>
              </w:rPr>
              <w:t xml:space="preserve"> *</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p>
        </w:tc>
        <w:tc>
          <w:tcPr>
            <w:tcW w:w="940" w:type="dxa"/>
          </w:tcPr>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-10</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17" w:type="dxa"/>
          </w:tcPr>
          <w:p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-10 </w:t>
            </w:r>
          </w:p>
          <w:p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r>
    </w:tbl>
    <w:p w:rsidR="00006034" w:rsidRDefault="00006034" w:rsidP="007928FA">
      <w:pPr>
        <w:tabs>
          <w:tab w:val="clear" w:pos="794"/>
          <w:tab w:val="clear" w:pos="1191"/>
          <w:tab w:val="clear" w:pos="1588"/>
          <w:tab w:val="clear" w:pos="1985"/>
          <w:tab w:val="left" w:pos="1134"/>
          <w:tab w:val="left" w:pos="1871"/>
          <w:tab w:val="left" w:pos="2268"/>
        </w:tabs>
        <w:ind w:left="90" w:right="-360"/>
        <w:rPr>
          <w:rFonts w:eastAsia="MS Mincho"/>
        </w:rPr>
      </w:pPr>
      <w:r>
        <w:rPr>
          <w:rFonts w:eastAsia="MS Mincho"/>
        </w:rPr>
        <w:t xml:space="preserve">* Compatibility/sharing analyses could consider an aeronautical safety margin as recommended by ICAO. Values </w:t>
      </w:r>
      <w:r w:rsidR="005346F2">
        <w:rPr>
          <w:rFonts w:eastAsia="MS Mincho"/>
        </w:rPr>
        <w:t>from</w:t>
      </w:r>
      <w:r w:rsidR="00E3022E">
        <w:rPr>
          <w:rFonts w:eastAsia="MS Mincho"/>
        </w:rPr>
        <w:t xml:space="preserve"> </w:t>
      </w:r>
      <w:r>
        <w:rPr>
          <w:rFonts w:eastAsia="MS Mincho"/>
        </w:rPr>
        <w:t>0 to 6 dB have been discussed.</w:t>
      </w:r>
    </w:p>
    <w:p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sidR="00910393">
        <w:rPr>
          <w:rFonts w:eastAsia="MS Mincho"/>
          <w:sz w:val="20"/>
          <w:szCs w:val="16"/>
        </w:rPr>
        <w:t>2</w:t>
      </w:r>
    </w:p>
    <w:p w:rsid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C</w:t>
      </w:r>
      <w:r w:rsidR="001F272F">
        <w:rPr>
          <w:rFonts w:eastAsia="MS Mincho"/>
          <w:b/>
          <w:bCs/>
        </w:rPr>
        <w:t xml:space="preserve">ontrol </w:t>
      </w:r>
      <w:r w:rsidRPr="00423074">
        <w:rPr>
          <w:rFonts w:eastAsia="MS Mincho"/>
          <w:b/>
          <w:bCs/>
        </w:rPr>
        <w:t>S</w:t>
      </w:r>
      <w:r w:rsidR="001F272F">
        <w:rPr>
          <w:rFonts w:eastAsia="MS Mincho"/>
          <w:b/>
          <w:bCs/>
        </w:rPr>
        <w:t>tation Elevation</w:t>
      </w:r>
      <w:r w:rsidRPr="00423074">
        <w:rPr>
          <w:rFonts w:eastAsia="MS Mincho"/>
          <w:b/>
          <w:bCs/>
        </w:rPr>
        <w:t xml:space="preserve"> Antenna Pattern</w:t>
      </w:r>
    </w:p>
    <w:p w:rsidR="006E13AC" w:rsidRPr="00423074" w:rsidRDefault="006E13AC" w:rsidP="00423074">
      <w:pPr>
        <w:tabs>
          <w:tab w:val="clear" w:pos="794"/>
          <w:tab w:val="clear" w:pos="1191"/>
          <w:tab w:val="clear" w:pos="1588"/>
          <w:tab w:val="clear" w:pos="1985"/>
          <w:tab w:val="left" w:pos="1134"/>
          <w:tab w:val="left" w:pos="1871"/>
          <w:tab w:val="left" w:pos="2268"/>
        </w:tabs>
        <w:jc w:val="center"/>
        <w:rPr>
          <w:rFonts w:eastAsia="MS Mincho"/>
          <w:b/>
          <w:bCs/>
        </w:rPr>
      </w:pPr>
      <w:r>
        <w:rPr>
          <w:rFonts w:eastAsia="MS Mincho"/>
          <w:b/>
          <w:bCs/>
        </w:rPr>
        <w:t>Pattern is constant in azimuth</w:t>
      </w: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rsidTr="005963EA">
        <w:trPr>
          <w:jc w:val="center"/>
        </w:trPr>
        <w:tc>
          <w:tcPr>
            <w:tcW w:w="3209" w:type="dxa"/>
          </w:tcPr>
          <w:p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Elevation Degrees</w:t>
            </w:r>
          </w:p>
        </w:tc>
        <w:tc>
          <w:tcPr>
            <w:tcW w:w="3210" w:type="dxa"/>
          </w:tcPr>
          <w:p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Gain dBi</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0.5</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20.0</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21.5</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4</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22.5</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8</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16</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14.0</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32</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6.5</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64</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&gt;64</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bl>
    <w:p w:rsidR="004F0FFE" w:rsidRPr="00423074" w:rsidRDefault="004F0FFE" w:rsidP="00423074">
      <w:pPr>
        <w:tabs>
          <w:tab w:val="clear" w:pos="794"/>
          <w:tab w:val="clear" w:pos="1191"/>
          <w:tab w:val="clear" w:pos="1588"/>
          <w:tab w:val="clear" w:pos="1985"/>
          <w:tab w:val="left" w:pos="1134"/>
          <w:tab w:val="left" w:pos="1871"/>
          <w:tab w:val="left" w:pos="2268"/>
        </w:tabs>
        <w:rPr>
          <w:rFonts w:eastAsia="MS Mincho"/>
        </w:rPr>
      </w:pP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sidR="00910393">
        <w:rPr>
          <w:rFonts w:eastAsia="MS Mincho"/>
          <w:sz w:val="20"/>
          <w:szCs w:val="16"/>
        </w:rPr>
        <w:t>3</w:t>
      </w:r>
    </w:p>
    <w:p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Transmitter In Band Emission Limits</w:t>
      </w:r>
    </w:p>
    <w:p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rsidTr="005963EA">
        <w:trPr>
          <w:jc w:val="center"/>
        </w:trPr>
        <w:tc>
          <w:tcPr>
            <w:tcW w:w="3209" w:type="dxa"/>
          </w:tcPr>
          <w:p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Offset from Carrier Frequency</w:t>
            </w:r>
          </w:p>
        </w:tc>
        <w:tc>
          <w:tcPr>
            <w:tcW w:w="3210" w:type="dxa"/>
          </w:tcPr>
          <w:p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dBc/kHz</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C</w:t>
            </w:r>
            <w:ins w:id="13" w:author="Author">
              <w:r w:rsidR="0035716C">
                <w:rPr>
                  <w:sz w:val="20"/>
                  <w:szCs w:val="16"/>
                </w:rPr>
                <w:t xml:space="preserve">hannel Width </w:t>
              </w:r>
            </w:ins>
            <w:r w:rsidRPr="00423074">
              <w:rPr>
                <w:sz w:val="20"/>
                <w:szCs w:val="16"/>
              </w:rPr>
              <w:t>/2</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-54</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1.5</w:t>
            </w:r>
            <w:ins w:id="14" w:author="Author">
              <w:r w:rsidR="0035716C">
                <w:rPr>
                  <w:sz w:val="20"/>
                  <w:szCs w:val="16"/>
                </w:rPr>
                <w:t xml:space="preserve"> x </w:t>
              </w:r>
            </w:ins>
            <w:r w:rsidRPr="00423074">
              <w:rPr>
                <w:sz w:val="20"/>
                <w:szCs w:val="16"/>
              </w:rPr>
              <w:t>C</w:t>
            </w:r>
            <w:ins w:id="15" w:author="Author">
              <w:r w:rsidR="0035716C">
                <w:rPr>
                  <w:sz w:val="20"/>
                  <w:szCs w:val="16"/>
                </w:rPr>
                <w:t>hannel Width</w:t>
              </w:r>
            </w:ins>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-7</w:t>
            </w:r>
            <w:ins w:id="16" w:author="Author">
              <w:r w:rsidR="001248A7">
                <w:rPr>
                  <w:sz w:val="20"/>
                  <w:szCs w:val="16"/>
                </w:rPr>
                <w:t>4</w:t>
              </w:r>
            </w:ins>
            <w:del w:id="17" w:author="Author">
              <w:r w:rsidRPr="00423074" w:rsidDel="001248A7">
                <w:rPr>
                  <w:sz w:val="20"/>
                  <w:szCs w:val="16"/>
                </w:rPr>
                <w:delText>9</w:delText>
              </w:r>
            </w:del>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500 kHz</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-90</w:t>
            </w:r>
          </w:p>
        </w:tc>
      </w:tr>
      <w:tr w:rsidR="00423074" w:rsidRPr="00423074" w:rsidTr="005963EA">
        <w:trPr>
          <w:jc w:val="center"/>
        </w:trPr>
        <w:tc>
          <w:tcPr>
            <w:tcW w:w="3209"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r w:rsidR="00F15D9D">
              <w:rPr>
                <w:sz w:val="20"/>
                <w:szCs w:val="16"/>
              </w:rPr>
              <w:t xml:space="preserve"> </w:t>
            </w:r>
            <w:r w:rsidRPr="00423074">
              <w:rPr>
                <w:sz w:val="20"/>
                <w:szCs w:val="16"/>
              </w:rPr>
              <w:t>000 kHz</w:t>
            </w:r>
          </w:p>
        </w:tc>
        <w:tc>
          <w:tcPr>
            <w:tcW w:w="3210" w:type="dxa"/>
          </w:tcPr>
          <w:p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-96</w:t>
            </w:r>
          </w:p>
        </w:tc>
      </w:tr>
    </w:tbl>
    <w:p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rsidR="004258AD" w:rsidRPr="00423074" w:rsidRDefault="004258AD" w:rsidP="004258AD">
      <w:pPr>
        <w:tabs>
          <w:tab w:val="clear" w:pos="794"/>
          <w:tab w:val="clear" w:pos="1191"/>
          <w:tab w:val="clear" w:pos="1588"/>
          <w:tab w:val="clear" w:pos="1985"/>
          <w:tab w:val="left" w:pos="1134"/>
          <w:tab w:val="left" w:pos="1871"/>
          <w:tab w:val="left" w:pos="2268"/>
        </w:tabs>
        <w:jc w:val="center"/>
        <w:rPr>
          <w:ins w:id="18" w:author="Author"/>
          <w:rFonts w:eastAsia="MS Mincho"/>
          <w:sz w:val="20"/>
          <w:szCs w:val="16"/>
        </w:rPr>
      </w:pPr>
      <w:ins w:id="19" w:author="Author">
        <w:r w:rsidRPr="00423074">
          <w:rPr>
            <w:rFonts w:eastAsia="MS Mincho"/>
            <w:sz w:val="20"/>
            <w:szCs w:val="16"/>
          </w:rPr>
          <w:t xml:space="preserve">TABLE </w:t>
        </w:r>
        <w:r>
          <w:rPr>
            <w:rFonts w:eastAsia="MS Mincho"/>
            <w:sz w:val="20"/>
            <w:szCs w:val="16"/>
          </w:rPr>
          <w:t>4</w:t>
        </w:r>
      </w:ins>
    </w:p>
    <w:p w:rsidR="004258AD" w:rsidRDefault="004258AD" w:rsidP="004258AD">
      <w:pPr>
        <w:tabs>
          <w:tab w:val="clear" w:pos="794"/>
          <w:tab w:val="clear" w:pos="1191"/>
          <w:tab w:val="clear" w:pos="1588"/>
          <w:tab w:val="clear" w:pos="1985"/>
          <w:tab w:val="left" w:pos="1134"/>
          <w:tab w:val="left" w:pos="1871"/>
          <w:tab w:val="left" w:pos="2268"/>
        </w:tabs>
        <w:jc w:val="center"/>
        <w:rPr>
          <w:ins w:id="20" w:author="Author"/>
          <w:rFonts w:eastAsia="MS Mincho"/>
          <w:b/>
          <w:bCs/>
        </w:rPr>
      </w:pPr>
      <w:ins w:id="21" w:author="Author">
        <w:r w:rsidRPr="00423074">
          <w:rPr>
            <w:rFonts w:eastAsia="MS Mincho"/>
            <w:b/>
            <w:bCs/>
          </w:rPr>
          <w:t>Transmitter Out Of Band Emission Limits</w:t>
        </w:r>
      </w:ins>
    </w:p>
    <w:p w:rsidR="005F30DF" w:rsidRPr="00423074" w:rsidRDefault="005F30DF" w:rsidP="004258AD">
      <w:pPr>
        <w:tabs>
          <w:tab w:val="clear" w:pos="794"/>
          <w:tab w:val="clear" w:pos="1191"/>
          <w:tab w:val="clear" w:pos="1588"/>
          <w:tab w:val="clear" w:pos="1985"/>
          <w:tab w:val="left" w:pos="1134"/>
          <w:tab w:val="left" w:pos="1871"/>
          <w:tab w:val="left" w:pos="2268"/>
        </w:tabs>
        <w:jc w:val="center"/>
        <w:rPr>
          <w:ins w:id="22" w:author="Author"/>
          <w:rFonts w:eastAsia="MS Mincho"/>
          <w:b/>
          <w:bCs/>
        </w:rPr>
      </w:pPr>
    </w:p>
    <w:tbl>
      <w:tblPr>
        <w:tblStyle w:val="TableGrid21"/>
        <w:tblW w:w="9360" w:type="dxa"/>
        <w:tblInd w:w="-5" w:type="dxa"/>
        <w:tblLayout w:type="fixed"/>
        <w:tblLook w:val="04A0" w:firstRow="1" w:lastRow="0" w:firstColumn="1" w:lastColumn="0" w:noHBand="0" w:noVBand="1"/>
      </w:tblPr>
      <w:tblGrid>
        <w:gridCol w:w="4770"/>
        <w:gridCol w:w="4590"/>
      </w:tblGrid>
      <w:tr w:rsidR="005F30DF" w:rsidRPr="0041334E" w:rsidTr="00E6493B">
        <w:trPr>
          <w:ins w:id="23" w:author="Author"/>
        </w:trPr>
        <w:tc>
          <w:tcPr>
            <w:tcW w:w="9360" w:type="dxa"/>
            <w:gridSpan w:val="2"/>
            <w:vAlign w:val="center"/>
          </w:tcPr>
          <w:p w:rsidR="005F30DF" w:rsidRPr="005F30DF" w:rsidRDefault="005F30DF" w:rsidP="00D25CDC">
            <w:pPr>
              <w:tabs>
                <w:tab w:val="clear" w:pos="794"/>
                <w:tab w:val="clear" w:pos="1191"/>
                <w:tab w:val="clear" w:pos="1588"/>
                <w:tab w:val="clear" w:pos="1985"/>
              </w:tabs>
              <w:jc w:val="center"/>
              <w:rPr>
                <w:ins w:id="24" w:author="Author"/>
                <w:b/>
                <w:sz w:val="20"/>
              </w:rPr>
            </w:pPr>
            <w:ins w:id="25" w:author="Author">
              <w:r w:rsidRPr="005F30DF">
                <w:rPr>
                  <w:b/>
                  <w:sz w:val="20"/>
                </w:rPr>
                <w:t>Maximum CNPC Link System Power Spectral Density</w:t>
              </w:r>
            </w:ins>
          </w:p>
        </w:tc>
      </w:tr>
      <w:tr w:rsidR="005F30DF" w:rsidRPr="0041334E" w:rsidTr="00E6493B">
        <w:trPr>
          <w:ins w:id="26" w:author="Author"/>
        </w:trPr>
        <w:tc>
          <w:tcPr>
            <w:tcW w:w="4770" w:type="dxa"/>
            <w:vAlign w:val="center"/>
          </w:tcPr>
          <w:p w:rsidR="005F30DF" w:rsidRPr="005F30DF" w:rsidRDefault="005F30DF" w:rsidP="00D25CDC">
            <w:pPr>
              <w:tabs>
                <w:tab w:val="clear" w:pos="794"/>
                <w:tab w:val="clear" w:pos="1191"/>
                <w:tab w:val="clear" w:pos="1588"/>
                <w:tab w:val="clear" w:pos="1985"/>
              </w:tabs>
              <w:jc w:val="center"/>
              <w:rPr>
                <w:ins w:id="27" w:author="Author"/>
                <w:b/>
                <w:sz w:val="20"/>
              </w:rPr>
            </w:pPr>
            <w:ins w:id="28" w:author="Author">
              <w:r w:rsidRPr="005F30DF">
                <w:rPr>
                  <w:b/>
                  <w:sz w:val="20"/>
                </w:rPr>
                <w:t xml:space="preserve">CNPC Link System </w:t>
              </w:r>
              <w:r w:rsidR="00E6493B">
                <w:rPr>
                  <w:b/>
                  <w:sz w:val="20"/>
                </w:rPr>
                <w:t>Airborne</w:t>
              </w:r>
              <w:r w:rsidRPr="005F30DF">
                <w:rPr>
                  <w:b/>
                  <w:sz w:val="20"/>
                </w:rPr>
                <w:t xml:space="preserve"> Radios</w:t>
              </w:r>
            </w:ins>
          </w:p>
        </w:tc>
        <w:tc>
          <w:tcPr>
            <w:tcW w:w="4590" w:type="dxa"/>
            <w:vAlign w:val="center"/>
          </w:tcPr>
          <w:p w:rsidR="005F30DF" w:rsidRPr="005F30DF" w:rsidRDefault="005F30DF" w:rsidP="00D25CDC">
            <w:pPr>
              <w:tabs>
                <w:tab w:val="clear" w:pos="794"/>
                <w:tab w:val="clear" w:pos="1191"/>
                <w:tab w:val="clear" w:pos="1588"/>
                <w:tab w:val="clear" w:pos="1985"/>
              </w:tabs>
              <w:jc w:val="center"/>
              <w:rPr>
                <w:ins w:id="29" w:author="Author"/>
                <w:b/>
                <w:sz w:val="20"/>
              </w:rPr>
            </w:pPr>
            <w:ins w:id="30" w:author="Author">
              <w:r w:rsidRPr="005F30DF">
                <w:rPr>
                  <w:b/>
                  <w:sz w:val="20"/>
                </w:rPr>
                <w:t xml:space="preserve">CNPC Link System </w:t>
              </w:r>
              <w:r w:rsidR="00E6493B">
                <w:rPr>
                  <w:b/>
                  <w:sz w:val="20"/>
                </w:rPr>
                <w:t>Ground</w:t>
              </w:r>
              <w:r w:rsidRPr="005F30DF">
                <w:rPr>
                  <w:b/>
                  <w:sz w:val="20"/>
                </w:rPr>
                <w:t xml:space="preserve"> Radios</w:t>
              </w:r>
            </w:ins>
          </w:p>
        </w:tc>
      </w:tr>
      <w:tr w:rsidR="005F30DF" w:rsidRPr="0041334E" w:rsidTr="00E6493B">
        <w:trPr>
          <w:ins w:id="31" w:author="Author"/>
        </w:trPr>
        <w:tc>
          <w:tcPr>
            <w:tcW w:w="4770" w:type="dxa"/>
            <w:tcBorders>
              <w:bottom w:val="single" w:sz="4" w:space="0" w:color="auto"/>
            </w:tcBorders>
            <w:shd w:val="clear" w:color="auto" w:fill="auto"/>
          </w:tcPr>
          <w:p w:rsidR="005F30DF" w:rsidRPr="005F30DF" w:rsidRDefault="005F30DF" w:rsidP="00D25CDC">
            <w:pPr>
              <w:tabs>
                <w:tab w:val="clear" w:pos="794"/>
                <w:tab w:val="clear" w:pos="1191"/>
                <w:tab w:val="clear" w:pos="1588"/>
                <w:tab w:val="clear" w:pos="1985"/>
              </w:tabs>
              <w:jc w:val="center"/>
              <w:rPr>
                <w:ins w:id="32" w:author="Author"/>
                <w:sz w:val="20"/>
              </w:rPr>
            </w:pPr>
            <w:ins w:id="33" w:author="Author">
              <w:r w:rsidRPr="005F30DF">
                <w:rPr>
                  <w:sz w:val="20"/>
                </w:rPr>
                <w:t>TBD</w:t>
              </w:r>
            </w:ins>
          </w:p>
        </w:tc>
        <w:tc>
          <w:tcPr>
            <w:tcW w:w="4590" w:type="dxa"/>
            <w:shd w:val="clear" w:color="auto" w:fill="auto"/>
          </w:tcPr>
          <w:p w:rsidR="005F30DF" w:rsidRPr="005F30DF" w:rsidRDefault="005F30DF" w:rsidP="00D25CDC">
            <w:pPr>
              <w:tabs>
                <w:tab w:val="clear" w:pos="794"/>
                <w:tab w:val="clear" w:pos="1191"/>
                <w:tab w:val="clear" w:pos="1588"/>
                <w:tab w:val="clear" w:pos="1985"/>
              </w:tabs>
              <w:jc w:val="center"/>
              <w:rPr>
                <w:ins w:id="34" w:author="Author"/>
                <w:sz w:val="20"/>
              </w:rPr>
            </w:pPr>
            <w:ins w:id="35" w:author="Author">
              <w:r w:rsidRPr="005F30DF">
                <w:rPr>
                  <w:sz w:val="20"/>
                </w:rPr>
                <w:t>TBD</w:t>
              </w:r>
            </w:ins>
          </w:p>
        </w:tc>
      </w:tr>
    </w:tbl>
    <w:p w:rsidR="00CF2367" w:rsidRDefault="00CF2367" w:rsidP="004258AD">
      <w:pPr>
        <w:tabs>
          <w:tab w:val="clear" w:pos="794"/>
          <w:tab w:val="clear" w:pos="1191"/>
          <w:tab w:val="clear" w:pos="1588"/>
          <w:tab w:val="clear" w:pos="1985"/>
          <w:tab w:val="left" w:pos="1134"/>
          <w:tab w:val="left" w:pos="1871"/>
          <w:tab w:val="left" w:pos="2268"/>
        </w:tabs>
        <w:jc w:val="center"/>
        <w:rPr>
          <w:ins w:id="36" w:author="Author"/>
          <w:rFonts w:eastAsia="MS Mincho"/>
          <w:b/>
          <w:bCs/>
        </w:rPr>
      </w:pPr>
    </w:p>
    <w:p w:rsidR="004258AD" w:rsidRPr="00423074" w:rsidRDefault="005F30DF" w:rsidP="00CF2367">
      <w:pPr>
        <w:tabs>
          <w:tab w:val="clear" w:pos="794"/>
          <w:tab w:val="clear" w:pos="1191"/>
          <w:tab w:val="clear" w:pos="1588"/>
          <w:tab w:val="clear" w:pos="1985"/>
          <w:tab w:val="left" w:pos="1134"/>
          <w:tab w:val="left" w:pos="1871"/>
          <w:tab w:val="left" w:pos="2268"/>
        </w:tabs>
        <w:jc w:val="both"/>
        <w:rPr>
          <w:ins w:id="37" w:author="Author"/>
          <w:rFonts w:eastAsia="MS Mincho"/>
          <w:b/>
          <w:bCs/>
        </w:rPr>
      </w:pPr>
      <w:ins w:id="38" w:author="Author">
        <w:r w:rsidRPr="005F30DF">
          <w:rPr>
            <w:rFonts w:eastAsia="MS Mincho"/>
            <w:b/>
            <w:bCs/>
          </w:rPr>
          <w:t>Editor’s Note:</w:t>
        </w:r>
        <w:r w:rsidRPr="005F30DF">
          <w:rPr>
            <w:rFonts w:eastAsia="MS Mincho"/>
          </w:rPr>
          <w:t xml:space="preserve">  It is envisioned that the proposed Recommendation ITU-R M.[TER_AG_CNPC_CHAR] will eventually include the out of band emission characteristics of AM(R)S transmissions into adjacent bands including those below 5 030 MHz that would be necessary for sharing studies to resolve the provisional nature of the -75 dBW/MHz protection value in </w:t>
        </w:r>
        <w:r w:rsidRPr="005F30DF">
          <w:rPr>
            <w:rFonts w:eastAsia="MS Mincho"/>
            <w:b/>
            <w:bCs/>
          </w:rPr>
          <w:t>No. 5.443C</w:t>
        </w:r>
        <w:r w:rsidRPr="005F30DF">
          <w:rPr>
            <w:rFonts w:eastAsia="MS Mincho"/>
          </w:rPr>
          <w:t>.</w:t>
        </w:r>
      </w:ins>
    </w:p>
    <w:p w:rsidR="00423074" w:rsidRPr="00514A3F" w:rsidRDefault="00423074" w:rsidP="00CF2367">
      <w:pPr>
        <w:rPr>
          <w:szCs w:val="24"/>
        </w:rPr>
      </w:pPr>
    </w:p>
    <w:sectPr w:rsidR="00423074" w:rsidRPr="00514A3F" w:rsidSect="009921C4">
      <w:headerReference w:type="default" r:id="rId10"/>
      <w:pgSz w:w="12240" w:h="15840" w:code="1"/>
      <w:pgMar w:top="1440" w:right="1440" w:bottom="135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3E0" w:rsidRDefault="00F263E0">
      <w:r>
        <w:separator/>
      </w:r>
    </w:p>
  </w:endnote>
  <w:endnote w:type="continuationSeparator" w:id="0">
    <w:p w:rsidR="00F263E0" w:rsidRDefault="00F2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3E0" w:rsidRDefault="00F263E0">
      <w:r>
        <w:t>____________________</w:t>
      </w:r>
    </w:p>
  </w:footnote>
  <w:footnote w:type="continuationSeparator" w:id="0">
    <w:p w:rsidR="00F263E0" w:rsidRDefault="00F26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F32" w:rsidRPr="0012658E" w:rsidRDefault="00700F32">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50DCA"/>
    <w:multiLevelType w:val="hybridMultilevel"/>
    <w:tmpl w:val="6D1C3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8451E"/>
    <w:multiLevelType w:val="hybridMultilevel"/>
    <w:tmpl w:val="FA2AAD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5" w15:restartNumberingAfterBreak="0">
    <w:nsid w:val="454955F1"/>
    <w:multiLevelType w:val="hybridMultilevel"/>
    <w:tmpl w:val="AF641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75B92"/>
    <w:multiLevelType w:val="hybridMultilevel"/>
    <w:tmpl w:val="50F41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5D7437"/>
    <w:multiLevelType w:val="hybridMultilevel"/>
    <w:tmpl w:val="7C428BAC"/>
    <w:lvl w:ilvl="0" w:tplc="4CF60FF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74107E"/>
    <w:multiLevelType w:val="multilevel"/>
    <w:tmpl w:val="2BA47F9E"/>
    <w:lvl w:ilvl="0">
      <w:start w:val="1"/>
      <w:numFmt w:val="decimal"/>
      <w:lvlText w:val="%1."/>
      <w:lvlJc w:val="left"/>
      <w:pPr>
        <w:ind w:left="360" w:hanging="360"/>
      </w:pPr>
      <w:rPr>
        <w:rFonts w:hint="default"/>
      </w:rPr>
    </w:lvl>
    <w:lvl w:ilvl="1">
      <w:start w:val="4"/>
      <w:numFmt w:val="decimal"/>
      <w:isLgl/>
      <w:lvlText w:val="%1.%2"/>
      <w:lvlJc w:val="left"/>
      <w:pPr>
        <w:ind w:left="960" w:hanging="960"/>
      </w:pPr>
      <w:rPr>
        <w:rFonts w:hint="default"/>
      </w:rPr>
    </w:lvl>
    <w:lvl w:ilvl="2">
      <w:start w:val="2"/>
      <w:numFmt w:val="decimal"/>
      <w:isLgl/>
      <w:lvlText w:val="%1.%2.%3"/>
      <w:lvlJc w:val="left"/>
      <w:pPr>
        <w:ind w:left="960" w:hanging="960"/>
      </w:pPr>
      <w:rPr>
        <w:rFonts w:hint="default"/>
      </w:rPr>
    </w:lvl>
    <w:lvl w:ilvl="3">
      <w:start w:val="1"/>
      <w:numFmt w:val="decimal"/>
      <w:isLgl/>
      <w:lvlText w:val="%1.%2.%3.%4"/>
      <w:lvlJc w:val="left"/>
      <w:pPr>
        <w:ind w:left="960" w:hanging="96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A061490"/>
    <w:multiLevelType w:val="hybridMultilevel"/>
    <w:tmpl w:val="34C24FE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1"/>
  </w:num>
  <w:num w:numId="2">
    <w:abstractNumId w:val="4"/>
  </w:num>
  <w:num w:numId="3">
    <w:abstractNumId w:val="3"/>
  </w:num>
  <w:num w:numId="4">
    <w:abstractNumId w:val="10"/>
  </w:num>
  <w:num w:numId="5">
    <w:abstractNumId w:val="9"/>
  </w:num>
  <w:num w:numId="6">
    <w:abstractNumId w:val="12"/>
  </w:num>
  <w:num w:numId="7">
    <w:abstractNumId w:val="0"/>
  </w:num>
  <w:num w:numId="8">
    <w:abstractNumId w:val="8"/>
  </w:num>
  <w:num w:numId="9">
    <w:abstractNumId w:val="7"/>
  </w:num>
  <w:num w:numId="10">
    <w:abstractNumId w:val="2"/>
  </w:num>
  <w:num w:numId="11">
    <w:abstractNumId w:val="1"/>
  </w:num>
  <w:num w:numId="12">
    <w:abstractNumId w:val="5"/>
  </w:num>
  <w:num w:numId="13">
    <w:abstractNumId w:val="6"/>
  </w:num>
  <w:num w:numId="14">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06034"/>
    <w:rsid w:val="00013E52"/>
    <w:rsid w:val="000146EE"/>
    <w:rsid w:val="000327E2"/>
    <w:rsid w:val="000328A7"/>
    <w:rsid w:val="000330F3"/>
    <w:rsid w:val="00035F77"/>
    <w:rsid w:val="00036275"/>
    <w:rsid w:val="00037ABB"/>
    <w:rsid w:val="000423A9"/>
    <w:rsid w:val="00050894"/>
    <w:rsid w:val="00051FEC"/>
    <w:rsid w:val="00074F49"/>
    <w:rsid w:val="000B1040"/>
    <w:rsid w:val="000B3A18"/>
    <w:rsid w:val="000C2E4B"/>
    <w:rsid w:val="000C3C3C"/>
    <w:rsid w:val="000D24F6"/>
    <w:rsid w:val="000D29E7"/>
    <w:rsid w:val="000F5349"/>
    <w:rsid w:val="00103467"/>
    <w:rsid w:val="00115AB5"/>
    <w:rsid w:val="001248A7"/>
    <w:rsid w:val="0014430B"/>
    <w:rsid w:val="0014578A"/>
    <w:rsid w:val="001476DD"/>
    <w:rsid w:val="00155EAF"/>
    <w:rsid w:val="00156E43"/>
    <w:rsid w:val="001616A4"/>
    <w:rsid w:val="00167553"/>
    <w:rsid w:val="00170C40"/>
    <w:rsid w:val="00176055"/>
    <w:rsid w:val="001762AC"/>
    <w:rsid w:val="00181569"/>
    <w:rsid w:val="00184C95"/>
    <w:rsid w:val="001905A0"/>
    <w:rsid w:val="001A2611"/>
    <w:rsid w:val="001A2B81"/>
    <w:rsid w:val="001A3DE6"/>
    <w:rsid w:val="001C6BCC"/>
    <w:rsid w:val="001C70AC"/>
    <w:rsid w:val="001D3303"/>
    <w:rsid w:val="001D6385"/>
    <w:rsid w:val="001D7037"/>
    <w:rsid w:val="001D76B5"/>
    <w:rsid w:val="001E1A95"/>
    <w:rsid w:val="001F272F"/>
    <w:rsid w:val="001F287F"/>
    <w:rsid w:val="001F3BDE"/>
    <w:rsid w:val="002071BD"/>
    <w:rsid w:val="00211DE2"/>
    <w:rsid w:val="002140B4"/>
    <w:rsid w:val="00223112"/>
    <w:rsid w:val="00223F1F"/>
    <w:rsid w:val="00233664"/>
    <w:rsid w:val="00246858"/>
    <w:rsid w:val="00246D72"/>
    <w:rsid w:val="002541A5"/>
    <w:rsid w:val="0025651B"/>
    <w:rsid w:val="00261BCA"/>
    <w:rsid w:val="00272B66"/>
    <w:rsid w:val="00286F87"/>
    <w:rsid w:val="00294BD8"/>
    <w:rsid w:val="002968C7"/>
    <w:rsid w:val="00297CAC"/>
    <w:rsid w:val="002B689B"/>
    <w:rsid w:val="002B7493"/>
    <w:rsid w:val="002C0169"/>
    <w:rsid w:val="002C44F8"/>
    <w:rsid w:val="002C6D77"/>
    <w:rsid w:val="002C742C"/>
    <w:rsid w:val="002F340E"/>
    <w:rsid w:val="002F41B5"/>
    <w:rsid w:val="002F58EA"/>
    <w:rsid w:val="002F5E8A"/>
    <w:rsid w:val="00323743"/>
    <w:rsid w:val="003307DB"/>
    <w:rsid w:val="003309DC"/>
    <w:rsid w:val="0035716C"/>
    <w:rsid w:val="003808B6"/>
    <w:rsid w:val="00395B04"/>
    <w:rsid w:val="003B6663"/>
    <w:rsid w:val="003C13DB"/>
    <w:rsid w:val="003C2531"/>
    <w:rsid w:val="003D2487"/>
    <w:rsid w:val="003F7D34"/>
    <w:rsid w:val="004055CB"/>
    <w:rsid w:val="00406EE2"/>
    <w:rsid w:val="00407EFD"/>
    <w:rsid w:val="00412607"/>
    <w:rsid w:val="004126E3"/>
    <w:rsid w:val="00423074"/>
    <w:rsid w:val="00424E04"/>
    <w:rsid w:val="004258AD"/>
    <w:rsid w:val="00427B91"/>
    <w:rsid w:val="00433D9E"/>
    <w:rsid w:val="004356FA"/>
    <w:rsid w:val="00435B13"/>
    <w:rsid w:val="00441294"/>
    <w:rsid w:val="004556C6"/>
    <w:rsid w:val="00461607"/>
    <w:rsid w:val="0047247F"/>
    <w:rsid w:val="004758EF"/>
    <w:rsid w:val="00490665"/>
    <w:rsid w:val="00493EE0"/>
    <w:rsid w:val="004A4878"/>
    <w:rsid w:val="004B3560"/>
    <w:rsid w:val="004B6438"/>
    <w:rsid w:val="004C1A6F"/>
    <w:rsid w:val="004C6A62"/>
    <w:rsid w:val="004C6BA5"/>
    <w:rsid w:val="004C7307"/>
    <w:rsid w:val="004D1E6B"/>
    <w:rsid w:val="004D3A2E"/>
    <w:rsid w:val="004D45FD"/>
    <w:rsid w:val="004D6137"/>
    <w:rsid w:val="004E1EDF"/>
    <w:rsid w:val="004F0FFE"/>
    <w:rsid w:val="005011AE"/>
    <w:rsid w:val="005056D1"/>
    <w:rsid w:val="00511793"/>
    <w:rsid w:val="00514A3F"/>
    <w:rsid w:val="00527A25"/>
    <w:rsid w:val="00532133"/>
    <w:rsid w:val="00533E19"/>
    <w:rsid w:val="005346F2"/>
    <w:rsid w:val="00545C87"/>
    <w:rsid w:val="005464F5"/>
    <w:rsid w:val="00562248"/>
    <w:rsid w:val="00571F07"/>
    <w:rsid w:val="00573D1D"/>
    <w:rsid w:val="00582985"/>
    <w:rsid w:val="00590A6D"/>
    <w:rsid w:val="00595208"/>
    <w:rsid w:val="005963EA"/>
    <w:rsid w:val="0059695B"/>
    <w:rsid w:val="005A0308"/>
    <w:rsid w:val="005B1C61"/>
    <w:rsid w:val="005B507C"/>
    <w:rsid w:val="005B77F5"/>
    <w:rsid w:val="005B7A09"/>
    <w:rsid w:val="005C3350"/>
    <w:rsid w:val="005C64B6"/>
    <w:rsid w:val="005D2BD7"/>
    <w:rsid w:val="005E6B01"/>
    <w:rsid w:val="005F30DF"/>
    <w:rsid w:val="005F6E31"/>
    <w:rsid w:val="006379B9"/>
    <w:rsid w:val="00641261"/>
    <w:rsid w:val="00643CE2"/>
    <w:rsid w:val="00646B80"/>
    <w:rsid w:val="00654378"/>
    <w:rsid w:val="00664890"/>
    <w:rsid w:val="00674E8B"/>
    <w:rsid w:val="00677185"/>
    <w:rsid w:val="006908FD"/>
    <w:rsid w:val="006C5F85"/>
    <w:rsid w:val="006C6080"/>
    <w:rsid w:val="006D53DE"/>
    <w:rsid w:val="006E13AC"/>
    <w:rsid w:val="006E5A00"/>
    <w:rsid w:val="006E6BFC"/>
    <w:rsid w:val="006F661E"/>
    <w:rsid w:val="00700F32"/>
    <w:rsid w:val="00701806"/>
    <w:rsid w:val="007116CA"/>
    <w:rsid w:val="00721944"/>
    <w:rsid w:val="00723BA8"/>
    <w:rsid w:val="0073325C"/>
    <w:rsid w:val="00733F6C"/>
    <w:rsid w:val="007423FE"/>
    <w:rsid w:val="007510DE"/>
    <w:rsid w:val="007512D4"/>
    <w:rsid w:val="0076221B"/>
    <w:rsid w:val="00764EB5"/>
    <w:rsid w:val="00765AFA"/>
    <w:rsid w:val="00775DCC"/>
    <w:rsid w:val="00783304"/>
    <w:rsid w:val="00784DF7"/>
    <w:rsid w:val="00785ADD"/>
    <w:rsid w:val="00785FE1"/>
    <w:rsid w:val="007869BE"/>
    <w:rsid w:val="007928FA"/>
    <w:rsid w:val="00793543"/>
    <w:rsid w:val="007A7E9C"/>
    <w:rsid w:val="007B0CE7"/>
    <w:rsid w:val="007B3FE2"/>
    <w:rsid w:val="007B6E3D"/>
    <w:rsid w:val="007C2BF9"/>
    <w:rsid w:val="007C6132"/>
    <w:rsid w:val="007C7DC7"/>
    <w:rsid w:val="007D6725"/>
    <w:rsid w:val="00807158"/>
    <w:rsid w:val="00822DE6"/>
    <w:rsid w:val="00892A9D"/>
    <w:rsid w:val="008B23AE"/>
    <w:rsid w:val="008B42DB"/>
    <w:rsid w:val="008C3CDE"/>
    <w:rsid w:val="008D1CCD"/>
    <w:rsid w:val="008D1E9D"/>
    <w:rsid w:val="008D7CDD"/>
    <w:rsid w:val="008E4709"/>
    <w:rsid w:val="008E5CCE"/>
    <w:rsid w:val="008F4745"/>
    <w:rsid w:val="009076BE"/>
    <w:rsid w:val="00910393"/>
    <w:rsid w:val="009318E1"/>
    <w:rsid w:val="00943AB7"/>
    <w:rsid w:val="009465A2"/>
    <w:rsid w:val="00946EC6"/>
    <w:rsid w:val="00947CB1"/>
    <w:rsid w:val="00956497"/>
    <w:rsid w:val="00967DEA"/>
    <w:rsid w:val="00973D61"/>
    <w:rsid w:val="00980998"/>
    <w:rsid w:val="00986854"/>
    <w:rsid w:val="00986D8C"/>
    <w:rsid w:val="009921C4"/>
    <w:rsid w:val="009976AA"/>
    <w:rsid w:val="009B746E"/>
    <w:rsid w:val="009C187E"/>
    <w:rsid w:val="009C6126"/>
    <w:rsid w:val="009D18DA"/>
    <w:rsid w:val="009E2C93"/>
    <w:rsid w:val="009E3088"/>
    <w:rsid w:val="009E7823"/>
    <w:rsid w:val="00A14235"/>
    <w:rsid w:val="00A20242"/>
    <w:rsid w:val="00A53371"/>
    <w:rsid w:val="00A54C8A"/>
    <w:rsid w:val="00A600CB"/>
    <w:rsid w:val="00A703EC"/>
    <w:rsid w:val="00A71BFB"/>
    <w:rsid w:val="00A72792"/>
    <w:rsid w:val="00A77F54"/>
    <w:rsid w:val="00A8193D"/>
    <w:rsid w:val="00A82078"/>
    <w:rsid w:val="00A9004C"/>
    <w:rsid w:val="00A9347D"/>
    <w:rsid w:val="00AA070B"/>
    <w:rsid w:val="00AA61F9"/>
    <w:rsid w:val="00AB5F43"/>
    <w:rsid w:val="00AC3A8F"/>
    <w:rsid w:val="00AC6402"/>
    <w:rsid w:val="00AD3EE7"/>
    <w:rsid w:val="00AD7219"/>
    <w:rsid w:val="00AE2ACC"/>
    <w:rsid w:val="00AF1793"/>
    <w:rsid w:val="00B21BB3"/>
    <w:rsid w:val="00B252A6"/>
    <w:rsid w:val="00B44B54"/>
    <w:rsid w:val="00B50F58"/>
    <w:rsid w:val="00B56EB8"/>
    <w:rsid w:val="00B72F4F"/>
    <w:rsid w:val="00B748BA"/>
    <w:rsid w:val="00B8127F"/>
    <w:rsid w:val="00B95E77"/>
    <w:rsid w:val="00BC38DE"/>
    <w:rsid w:val="00BC688C"/>
    <w:rsid w:val="00BE36E1"/>
    <w:rsid w:val="00BE4F28"/>
    <w:rsid w:val="00BF0224"/>
    <w:rsid w:val="00BF4F6D"/>
    <w:rsid w:val="00C04507"/>
    <w:rsid w:val="00C105D4"/>
    <w:rsid w:val="00C23AB8"/>
    <w:rsid w:val="00C307E7"/>
    <w:rsid w:val="00C33A8B"/>
    <w:rsid w:val="00C40943"/>
    <w:rsid w:val="00C42293"/>
    <w:rsid w:val="00C51E2D"/>
    <w:rsid w:val="00C74E3E"/>
    <w:rsid w:val="00CB372C"/>
    <w:rsid w:val="00CB57AB"/>
    <w:rsid w:val="00CD6493"/>
    <w:rsid w:val="00CD7BFA"/>
    <w:rsid w:val="00CE018D"/>
    <w:rsid w:val="00CF2367"/>
    <w:rsid w:val="00CF47CE"/>
    <w:rsid w:val="00CF78CB"/>
    <w:rsid w:val="00D05A1E"/>
    <w:rsid w:val="00D0776D"/>
    <w:rsid w:val="00D113EF"/>
    <w:rsid w:val="00D1260D"/>
    <w:rsid w:val="00D17051"/>
    <w:rsid w:val="00D2324C"/>
    <w:rsid w:val="00D34EB7"/>
    <w:rsid w:val="00D43D90"/>
    <w:rsid w:val="00D52A2C"/>
    <w:rsid w:val="00D638F9"/>
    <w:rsid w:val="00D6573F"/>
    <w:rsid w:val="00D67554"/>
    <w:rsid w:val="00D71648"/>
    <w:rsid w:val="00D742F3"/>
    <w:rsid w:val="00D80403"/>
    <w:rsid w:val="00D82F6F"/>
    <w:rsid w:val="00D85C52"/>
    <w:rsid w:val="00D87101"/>
    <w:rsid w:val="00DA44BA"/>
    <w:rsid w:val="00DB4701"/>
    <w:rsid w:val="00DB5076"/>
    <w:rsid w:val="00DC14F9"/>
    <w:rsid w:val="00DC1AD5"/>
    <w:rsid w:val="00DE0AFE"/>
    <w:rsid w:val="00DE5034"/>
    <w:rsid w:val="00DF3E2B"/>
    <w:rsid w:val="00DF6A76"/>
    <w:rsid w:val="00E00E7F"/>
    <w:rsid w:val="00E028AE"/>
    <w:rsid w:val="00E165EF"/>
    <w:rsid w:val="00E20BCF"/>
    <w:rsid w:val="00E25712"/>
    <w:rsid w:val="00E3022E"/>
    <w:rsid w:val="00E34FFC"/>
    <w:rsid w:val="00E35267"/>
    <w:rsid w:val="00E4146E"/>
    <w:rsid w:val="00E5054A"/>
    <w:rsid w:val="00E51E6E"/>
    <w:rsid w:val="00E526AF"/>
    <w:rsid w:val="00E61B10"/>
    <w:rsid w:val="00E62779"/>
    <w:rsid w:val="00E6493B"/>
    <w:rsid w:val="00E70D54"/>
    <w:rsid w:val="00E818F3"/>
    <w:rsid w:val="00E81B8A"/>
    <w:rsid w:val="00EA363F"/>
    <w:rsid w:val="00EB7F8B"/>
    <w:rsid w:val="00ED59F2"/>
    <w:rsid w:val="00ED7D3A"/>
    <w:rsid w:val="00EE4E5A"/>
    <w:rsid w:val="00F15D9D"/>
    <w:rsid w:val="00F263E0"/>
    <w:rsid w:val="00F27B38"/>
    <w:rsid w:val="00F27F61"/>
    <w:rsid w:val="00F350A1"/>
    <w:rsid w:val="00F636D5"/>
    <w:rsid w:val="00F668CB"/>
    <w:rsid w:val="00F675E3"/>
    <w:rsid w:val="00F82CAD"/>
    <w:rsid w:val="00F82FCC"/>
    <w:rsid w:val="00F8415A"/>
    <w:rsid w:val="00F92F07"/>
    <w:rsid w:val="00F94AD5"/>
    <w:rsid w:val="00FA122C"/>
    <w:rsid w:val="00FD32A5"/>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qFormat/>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qFormat/>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qForma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qForma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423074"/>
  </w:style>
  <w:style w:type="paragraph" w:customStyle="1" w:styleId="Agendaitem">
    <w:name w:val="Agenda_item"/>
    <w:basedOn w:val="Normal"/>
    <w:next w:val="Normal"/>
    <w:qFormat/>
    <w:rsid w:val="0042307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MS Mincho"/>
      <w:sz w:val="28"/>
      <w:lang w:val="es-ES_tradnl"/>
    </w:rPr>
  </w:style>
  <w:style w:type="paragraph" w:customStyle="1" w:styleId="AppArtNo">
    <w:name w:val="App_Art_No"/>
    <w:basedOn w:val="ArtNo"/>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Arttitle">
    <w:name w:val="App_Art_title"/>
    <w:basedOn w:val="Arttitle"/>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toAnnex">
    <w:name w:val="App_to_Annex"/>
    <w:basedOn w:val="AppendixNo"/>
    <w:next w:val="Normal"/>
    <w:qFormat/>
    <w:rsid w:val="00423074"/>
    <w:rPr>
      <w:rFonts w:eastAsia="MS Mincho"/>
    </w:rPr>
  </w:style>
  <w:style w:type="paragraph" w:customStyle="1" w:styleId="Committee">
    <w:name w:val="Committee"/>
    <w:basedOn w:val="Normal"/>
    <w:qFormat/>
    <w:rsid w:val="00423074"/>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eastAsia="MS Mincho" w:hAnsiTheme="minorHAnsi" w:cstheme="minorHAnsi"/>
      <w:b/>
      <w:szCs w:val="24"/>
    </w:rPr>
  </w:style>
  <w:style w:type="paragraph" w:customStyle="1" w:styleId="Normalend">
    <w:name w:val="Normal_end"/>
    <w:basedOn w:val="Normal"/>
    <w:next w:val="Normal"/>
    <w:qFormat/>
    <w:rsid w:val="00423074"/>
    <w:pPr>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Part1">
    <w:name w:val="Part_1"/>
    <w:basedOn w:val="Section1"/>
    <w:next w:val="Section1"/>
    <w:qFormat/>
    <w:rsid w:val="00423074"/>
    <w:pPr>
      <w:tabs>
        <w:tab w:val="center" w:pos="4820"/>
      </w:tabs>
      <w:spacing w:before="360"/>
    </w:pPr>
    <w:rPr>
      <w:rFonts w:eastAsia="MS Mincho"/>
    </w:rPr>
  </w:style>
  <w:style w:type="paragraph" w:customStyle="1" w:styleId="Subsection1">
    <w:name w:val="Subsection_1"/>
    <w:basedOn w:val="Section1"/>
    <w:next w:val="Normalaftertitle0"/>
    <w:qFormat/>
    <w:rsid w:val="00423074"/>
    <w:pPr>
      <w:tabs>
        <w:tab w:val="center" w:pos="4820"/>
      </w:tabs>
      <w:spacing w:before="360"/>
    </w:pPr>
    <w:rPr>
      <w:rFonts w:eastAsia="MS Mincho"/>
    </w:rPr>
  </w:style>
  <w:style w:type="paragraph" w:customStyle="1" w:styleId="Volumetitle">
    <w:name w:val="Volume_title"/>
    <w:basedOn w:val="Normal"/>
    <w:qFormat/>
    <w:rsid w:val="00423074"/>
    <w:pPr>
      <w:tabs>
        <w:tab w:val="clear" w:pos="794"/>
        <w:tab w:val="clear" w:pos="1191"/>
        <w:tab w:val="clear" w:pos="1588"/>
        <w:tab w:val="clear" w:pos="1985"/>
        <w:tab w:val="left" w:pos="1134"/>
        <w:tab w:val="left" w:pos="1871"/>
        <w:tab w:val="left" w:pos="2268"/>
      </w:tabs>
      <w:jc w:val="center"/>
    </w:pPr>
    <w:rPr>
      <w:rFonts w:eastAsia="MS Mincho"/>
      <w:b/>
      <w:bCs/>
      <w:sz w:val="28"/>
      <w:szCs w:val="28"/>
    </w:rPr>
  </w:style>
  <w:style w:type="paragraph" w:customStyle="1" w:styleId="Headingsplit">
    <w:name w:val="Heading_split"/>
    <w:basedOn w:val="Headingi"/>
    <w:qFormat/>
    <w:rsid w:val="00423074"/>
    <w:pPr>
      <w:keepNext w:val="0"/>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Normalsplit">
    <w:name w:val="Normal_split"/>
    <w:basedOn w:val="Normal"/>
    <w:qFormat/>
    <w:rsid w:val="00423074"/>
    <w:pPr>
      <w:tabs>
        <w:tab w:val="clear" w:pos="794"/>
        <w:tab w:val="clear" w:pos="1191"/>
        <w:tab w:val="clear" w:pos="1588"/>
        <w:tab w:val="clear" w:pos="1985"/>
        <w:tab w:val="left" w:pos="1134"/>
        <w:tab w:val="left" w:pos="1871"/>
        <w:tab w:val="left" w:pos="2268"/>
      </w:tabs>
    </w:pPr>
    <w:rPr>
      <w:rFonts w:eastAsia="MS Mincho"/>
    </w:rPr>
  </w:style>
  <w:style w:type="character" w:customStyle="1" w:styleId="Provsplit">
    <w:name w:val="Prov_split"/>
    <w:basedOn w:val="DefaultParagraphFont"/>
    <w:qFormat/>
    <w:rsid w:val="00423074"/>
    <w:rPr>
      <w:rFonts w:ascii="Times New Roman" w:hAnsi="Times New Roman"/>
      <w:b w:val="0"/>
    </w:rPr>
  </w:style>
  <w:style w:type="paragraph" w:customStyle="1" w:styleId="Tablesplit">
    <w:name w:val="Table_split"/>
    <w:basedOn w:val="Tabletext"/>
    <w:qFormat/>
    <w:rsid w:val="00423074"/>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MS Mincho"/>
      <w:b/>
      <w:sz w:val="20"/>
    </w:rPr>
  </w:style>
  <w:style w:type="table" w:customStyle="1" w:styleId="TableGrid3">
    <w:name w:val="Table Grid3"/>
    <w:basedOn w:val="TableNormal"/>
    <w:next w:val="TableGrid"/>
    <w:uiPriority w:val="59"/>
    <w:rsid w:val="00423074"/>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4230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
    <w:basedOn w:val="Normal"/>
    <w:link w:val="pChar"/>
    <w:qFormat/>
    <w:rsid w:val="00423074"/>
    <w:pPr>
      <w:tabs>
        <w:tab w:val="clear" w:pos="794"/>
        <w:tab w:val="clear" w:pos="1191"/>
        <w:tab w:val="clear" w:pos="1588"/>
        <w:tab w:val="clear" w:pos="1985"/>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textAlignment w:val="auto"/>
    </w:pPr>
    <w:rPr>
      <w:sz w:val="22"/>
      <w:lang w:val="en-US"/>
    </w:rPr>
  </w:style>
  <w:style w:type="character" w:customStyle="1" w:styleId="pChar">
    <w:name w:val="p Char"/>
    <w:link w:val="Paragraph"/>
    <w:locked/>
    <w:rsid w:val="00423074"/>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89899475">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2019454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0AFE4-FD18-4477-B943-05C893CBF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7055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Wright, Sandra</dc:creator>
  <cp:lastModifiedBy/>
  <cp:revision>1</cp:revision>
  <dcterms:created xsi:type="dcterms:W3CDTF">2020-06-11T23:03:00Z</dcterms:created>
  <dcterms:modified xsi:type="dcterms:W3CDTF">2020-06-11T23:03:00Z</dcterms:modified>
</cp:coreProperties>
</file>