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2835B1" w:rsidRPr="00A02BF0" w:rsidTr="005074BC">
        <w:trPr>
          <w:trHeight w:val="459"/>
        </w:trPr>
        <w:tc>
          <w:tcPr>
            <w:tcW w:w="9393" w:type="dxa"/>
            <w:gridSpan w:val="2"/>
            <w:tcBorders>
              <w:top w:val="single" w:sz="12" w:space="0" w:color="auto"/>
              <w:left w:val="double" w:sz="6" w:space="0" w:color="auto"/>
              <w:right w:val="double" w:sz="6" w:space="0" w:color="auto"/>
            </w:tcBorders>
            <w:shd w:val="clear" w:color="auto" w:fill="C0C0C0"/>
          </w:tcPr>
          <w:p w:rsidR="002835B1" w:rsidRPr="00A02BF0" w:rsidRDefault="002835B1" w:rsidP="005074BC">
            <w:pPr>
              <w:pStyle w:val="TabletitleBR"/>
              <w:keepNext w:val="0"/>
              <w:keepLines w:val="0"/>
              <w:tabs>
                <w:tab w:val="center" w:pos="4680"/>
              </w:tabs>
              <w:suppressAutoHyphens/>
              <w:spacing w:after="0"/>
              <w:rPr>
                <w:spacing w:val="-3"/>
                <w:szCs w:val="24"/>
              </w:rPr>
            </w:pPr>
            <w:r w:rsidRPr="00A02BF0">
              <w:br w:type="page"/>
            </w:r>
            <w:r w:rsidRPr="00A02BF0">
              <w:rPr>
                <w:spacing w:val="-3"/>
                <w:szCs w:val="24"/>
              </w:rPr>
              <w:t xml:space="preserve">U.S. </w:t>
            </w:r>
            <w:proofErr w:type="spellStart"/>
            <w:r w:rsidRPr="00A02BF0">
              <w:rPr>
                <w:spacing w:val="-3"/>
                <w:szCs w:val="24"/>
              </w:rPr>
              <w:t>Radiocommunications</w:t>
            </w:r>
            <w:proofErr w:type="spellEnd"/>
            <w:r w:rsidRPr="00A02BF0">
              <w:rPr>
                <w:spacing w:val="-3"/>
                <w:szCs w:val="24"/>
              </w:rPr>
              <w:t xml:space="preserve"> Sector</w:t>
            </w:r>
          </w:p>
          <w:p w:rsidR="002835B1" w:rsidRPr="00A02BF0" w:rsidRDefault="002835B1" w:rsidP="005074BC">
            <w:pPr>
              <w:pStyle w:val="TabletitleBR"/>
              <w:rPr>
                <w:spacing w:val="-3"/>
                <w:szCs w:val="24"/>
              </w:rPr>
            </w:pPr>
            <w:r w:rsidRPr="00A02BF0">
              <w:rPr>
                <w:spacing w:val="-3"/>
                <w:szCs w:val="24"/>
              </w:rPr>
              <w:t>Fact Sheet</w:t>
            </w:r>
          </w:p>
        </w:tc>
      </w:tr>
      <w:tr w:rsidR="002835B1" w:rsidRPr="00E87AE0" w:rsidTr="005074BC">
        <w:trPr>
          <w:trHeight w:val="951"/>
        </w:trPr>
        <w:tc>
          <w:tcPr>
            <w:tcW w:w="3984" w:type="dxa"/>
            <w:tcBorders>
              <w:left w:val="double" w:sz="6" w:space="0" w:color="auto"/>
            </w:tcBorders>
          </w:tcPr>
          <w:p w:rsidR="002835B1" w:rsidRPr="00A02BF0" w:rsidRDefault="002835B1" w:rsidP="005074BC">
            <w:pPr>
              <w:spacing w:after="120"/>
              <w:ind w:left="900" w:right="144" w:hanging="756"/>
            </w:pPr>
            <w:r w:rsidRPr="00A02BF0">
              <w:rPr>
                <w:b/>
              </w:rPr>
              <w:t>Working Party:</w:t>
            </w:r>
            <w:r w:rsidRPr="00A02BF0">
              <w:t xml:space="preserve">  ITU-R WP </w:t>
            </w:r>
            <w:r>
              <w:t>1A</w:t>
            </w:r>
          </w:p>
        </w:tc>
        <w:tc>
          <w:tcPr>
            <w:tcW w:w="5409" w:type="dxa"/>
            <w:tcBorders>
              <w:right w:val="double" w:sz="6" w:space="0" w:color="auto"/>
            </w:tcBorders>
          </w:tcPr>
          <w:p w:rsidR="002835B1" w:rsidRPr="00903E04" w:rsidRDefault="002835B1" w:rsidP="005074BC">
            <w:pPr>
              <w:spacing w:after="120"/>
              <w:ind w:left="144" w:right="144"/>
            </w:pPr>
            <w:r w:rsidRPr="001B04BE">
              <w:rPr>
                <w:b/>
              </w:rPr>
              <w:t>Document No:</w:t>
            </w:r>
            <w:r w:rsidRPr="001B04BE">
              <w:t xml:space="preserve">  </w:t>
            </w:r>
            <w:r w:rsidR="00732431" w:rsidRPr="001B04BE">
              <w:t xml:space="preserve"> USWP1A</w:t>
            </w:r>
            <w:r w:rsidR="00732431">
              <w:t>23_13</w:t>
            </w:r>
            <w:r w:rsidR="00732431" w:rsidRPr="001B04BE">
              <w:t>_</w:t>
            </w:r>
            <w:r w:rsidR="00732431">
              <w:t xml:space="preserve">FS – PDR </w:t>
            </w:r>
            <w:r w:rsidR="00732431" w:rsidRPr="001B04BE">
              <w:t>R</w:t>
            </w:r>
            <w:r w:rsidR="00732431">
              <w:t>e</w:t>
            </w:r>
            <w:r w:rsidR="00732431" w:rsidRPr="001B04BE">
              <w:t>p</w:t>
            </w:r>
            <w:r w:rsidR="00732431">
              <w:t>or</w:t>
            </w:r>
            <w:r w:rsidR="00732431" w:rsidRPr="001B04BE">
              <w:t>t</w:t>
            </w:r>
            <w:r w:rsidR="00732431">
              <w:t xml:space="preserve"> </w:t>
            </w:r>
            <w:r w:rsidR="00732431" w:rsidRPr="001B04BE">
              <w:t>SM.</w:t>
            </w:r>
            <w:r w:rsidR="00732431">
              <w:t>2392 for Beam WPT on ISM Frequencies</w:t>
            </w:r>
          </w:p>
        </w:tc>
      </w:tr>
      <w:tr w:rsidR="002835B1" w:rsidRPr="00A02BF0" w:rsidTr="005074BC">
        <w:trPr>
          <w:trHeight w:val="378"/>
        </w:trPr>
        <w:tc>
          <w:tcPr>
            <w:tcW w:w="3984" w:type="dxa"/>
            <w:tcBorders>
              <w:left w:val="double" w:sz="6" w:space="0" w:color="auto"/>
            </w:tcBorders>
          </w:tcPr>
          <w:p w:rsidR="002835B1" w:rsidRPr="00A02BF0" w:rsidRDefault="002835B1" w:rsidP="005074BC">
            <w:pPr>
              <w:ind w:left="144" w:right="144"/>
            </w:pPr>
            <w:r w:rsidRPr="00A02BF0">
              <w:rPr>
                <w:b/>
              </w:rPr>
              <w:t>Ref:</w:t>
            </w:r>
            <w:r>
              <w:rPr>
                <w:b/>
              </w:rPr>
              <w:t xml:space="preserve"> </w:t>
            </w:r>
            <w:r w:rsidRPr="00830743">
              <w:rPr>
                <w:bCs/>
              </w:rPr>
              <w:t>Report on the first 2019-2023 meeting of Working Party 1A</w:t>
            </w:r>
            <w:r>
              <w:rPr>
                <w:b/>
              </w:rPr>
              <w:t xml:space="preserve"> – </w:t>
            </w:r>
            <w:r w:rsidRPr="005074BC">
              <w:rPr>
                <w:bCs/>
              </w:rPr>
              <w:t>Annex 0</w:t>
            </w:r>
            <w:r>
              <w:rPr>
                <w:bCs/>
              </w:rPr>
              <w:t xml:space="preserve">8- </w:t>
            </w:r>
            <w:r w:rsidRPr="00830743">
              <w:rPr>
                <w:bCs/>
              </w:rPr>
              <w:t xml:space="preserve">Preliminary draft revision of Report ITU-R SM.2392-0 - </w:t>
            </w:r>
            <w:r w:rsidRPr="00542D84">
              <w:rPr>
                <w:lang w:eastAsia="ja-JP"/>
              </w:rPr>
              <w:t xml:space="preserve"> Impact stud</w:t>
            </w:r>
            <w:r>
              <w:rPr>
                <w:lang w:eastAsia="ja-JP"/>
              </w:rPr>
              <w:t>ies</w:t>
            </w:r>
            <w:r w:rsidRPr="00542D84">
              <w:rPr>
                <w:lang w:eastAsia="ja-JP"/>
              </w:rPr>
              <w:t xml:space="preserve"> and human hazard issues for </w:t>
            </w:r>
            <w:r>
              <w:rPr>
                <w:lang w:eastAsia="ja-JP"/>
              </w:rPr>
              <w:t>w</w:t>
            </w:r>
            <w:r w:rsidRPr="00542D84">
              <w:rPr>
                <w:lang w:eastAsia="ja-JP"/>
              </w:rPr>
              <w:t xml:space="preserve">ireless </w:t>
            </w:r>
            <w:r>
              <w:rPr>
                <w:lang w:eastAsia="ja-JP"/>
              </w:rPr>
              <w:t>p</w:t>
            </w:r>
            <w:r w:rsidRPr="00542D84">
              <w:rPr>
                <w:lang w:eastAsia="ja-JP"/>
              </w:rPr>
              <w:t xml:space="preserve">ower </w:t>
            </w:r>
            <w:r>
              <w:rPr>
                <w:lang w:eastAsia="ja-JP"/>
              </w:rPr>
              <w:t>t</w:t>
            </w:r>
            <w:r w:rsidRPr="00542D84">
              <w:rPr>
                <w:lang w:eastAsia="ja-JP"/>
              </w:rPr>
              <w:t>ransmission</w:t>
            </w:r>
            <w:r>
              <w:rPr>
                <w:lang w:eastAsia="ja-JP"/>
              </w:rPr>
              <w:t xml:space="preserve"> </w:t>
            </w:r>
            <w:r w:rsidRPr="00542D84">
              <w:rPr>
                <w:lang w:eastAsia="ja-JP"/>
              </w:rPr>
              <w:t>via radio frequency beam</w:t>
            </w:r>
          </w:p>
        </w:tc>
        <w:tc>
          <w:tcPr>
            <w:tcW w:w="5409" w:type="dxa"/>
            <w:tcBorders>
              <w:right w:val="double" w:sz="6" w:space="0" w:color="auto"/>
            </w:tcBorders>
          </w:tcPr>
          <w:p w:rsidR="002835B1" w:rsidRPr="00A02BF0" w:rsidRDefault="002835B1" w:rsidP="005074BC">
            <w:pPr>
              <w:tabs>
                <w:tab w:val="left" w:pos="162"/>
              </w:tabs>
              <w:ind w:left="612" w:right="144" w:hanging="468"/>
            </w:pPr>
            <w:r w:rsidRPr="00A02BF0">
              <w:rPr>
                <w:b/>
              </w:rPr>
              <w:t>Date:</w:t>
            </w:r>
            <w:r w:rsidRPr="00A02BF0">
              <w:t xml:space="preserve">  </w:t>
            </w:r>
            <w:r>
              <w:t>27 January 2021</w:t>
            </w:r>
          </w:p>
        </w:tc>
      </w:tr>
      <w:tr w:rsidR="002835B1" w:rsidRPr="00A02BF0" w:rsidTr="005074BC">
        <w:trPr>
          <w:trHeight w:val="459"/>
        </w:trPr>
        <w:tc>
          <w:tcPr>
            <w:tcW w:w="9393" w:type="dxa"/>
            <w:gridSpan w:val="2"/>
            <w:tcBorders>
              <w:left w:val="double" w:sz="6" w:space="0" w:color="auto"/>
              <w:right w:val="double" w:sz="6" w:space="0" w:color="auto"/>
            </w:tcBorders>
          </w:tcPr>
          <w:p w:rsidR="002835B1" w:rsidRPr="00E126AC" w:rsidRDefault="002835B1" w:rsidP="005074BC">
            <w:pPr>
              <w:pStyle w:val="Heading2"/>
              <w:rPr>
                <w:b w:val="0"/>
                <w:lang w:eastAsia="zh-CN"/>
              </w:rPr>
            </w:pPr>
            <w:r>
              <w:rPr>
                <w:szCs w:val="24"/>
              </w:rPr>
              <w:t xml:space="preserve">Document Title:  </w:t>
            </w:r>
            <w:r w:rsidRPr="00642C8A">
              <w:rPr>
                <w:b w:val="0"/>
                <w:lang w:eastAsia="zh-CN"/>
              </w:rPr>
              <w:t xml:space="preserve"> </w:t>
            </w:r>
            <w:r>
              <w:rPr>
                <w:b w:val="0"/>
                <w:lang w:eastAsia="zh-CN"/>
              </w:rPr>
              <w:t>Revision to “</w:t>
            </w:r>
            <w:r w:rsidRPr="00830743">
              <w:rPr>
                <w:b w:val="0"/>
                <w:lang w:eastAsia="zh-CN"/>
              </w:rPr>
              <w:t>Preliminary draft revision of Report ITU-R SM.2392-0 - Applications of wireless power transmission via radio frequency beam</w:t>
            </w:r>
            <w:r>
              <w:rPr>
                <w:b w:val="0"/>
                <w:lang w:eastAsia="zh-CN"/>
              </w:rPr>
              <w:t xml:space="preserve">”, </w:t>
            </w:r>
          </w:p>
        </w:tc>
      </w:tr>
      <w:tr w:rsidR="002835B1" w:rsidRPr="0078706C" w:rsidTr="005074BC">
        <w:trPr>
          <w:trHeight w:val="1960"/>
        </w:trPr>
        <w:tc>
          <w:tcPr>
            <w:tcW w:w="3984" w:type="dxa"/>
            <w:tcBorders>
              <w:left w:val="double" w:sz="6" w:space="0" w:color="auto"/>
            </w:tcBorders>
          </w:tcPr>
          <w:p w:rsidR="002835B1" w:rsidRPr="00A02BF0" w:rsidRDefault="002835B1" w:rsidP="005074BC">
            <w:pPr>
              <w:ind w:left="144" w:right="144"/>
              <w:rPr>
                <w:b/>
              </w:rPr>
            </w:pPr>
            <w:r w:rsidRPr="00A02BF0">
              <w:rPr>
                <w:b/>
              </w:rPr>
              <w:t>Author(s)/Contributors(s):</w:t>
            </w:r>
          </w:p>
          <w:p w:rsidR="002835B1" w:rsidRDefault="002835B1" w:rsidP="005074BC">
            <w:pPr>
              <w:spacing w:before="0"/>
              <w:ind w:right="144"/>
              <w:rPr>
                <w:bCs/>
                <w:iCs/>
              </w:rPr>
            </w:pPr>
          </w:p>
          <w:p w:rsidR="002835B1" w:rsidRDefault="00BC604B" w:rsidP="005074BC">
            <w:pPr>
              <w:spacing w:before="0"/>
              <w:ind w:left="144" w:right="144"/>
              <w:rPr>
                <w:bCs/>
                <w:iCs/>
              </w:rPr>
            </w:pPr>
            <w:r>
              <w:rPr>
                <w:bCs/>
                <w:iCs/>
              </w:rPr>
              <w:t>Michael Marcus</w:t>
            </w:r>
          </w:p>
          <w:p w:rsidR="002835B1" w:rsidRDefault="002835B1" w:rsidP="005074BC">
            <w:pPr>
              <w:spacing w:before="0"/>
              <w:ind w:left="144" w:right="144"/>
              <w:rPr>
                <w:bCs/>
                <w:iCs/>
              </w:rPr>
            </w:pPr>
            <w:r>
              <w:rPr>
                <w:bCs/>
                <w:iCs/>
              </w:rPr>
              <w:t>Marcus Spectrum Solutions LLC</w:t>
            </w:r>
          </w:p>
          <w:p w:rsidR="002835B1" w:rsidRDefault="002835B1" w:rsidP="005074BC">
            <w:pPr>
              <w:ind w:left="144" w:right="144"/>
              <w:rPr>
                <w:bCs/>
                <w:iCs/>
              </w:rPr>
            </w:pPr>
          </w:p>
          <w:p w:rsidR="002835B1" w:rsidRPr="00A02BF0" w:rsidRDefault="002835B1" w:rsidP="005074BC">
            <w:pPr>
              <w:ind w:left="144" w:right="144"/>
              <w:rPr>
                <w:bCs/>
                <w:iCs/>
              </w:rPr>
            </w:pPr>
          </w:p>
        </w:tc>
        <w:tc>
          <w:tcPr>
            <w:tcW w:w="5409" w:type="dxa"/>
            <w:tcBorders>
              <w:right w:val="double" w:sz="6" w:space="0" w:color="auto"/>
            </w:tcBorders>
          </w:tcPr>
          <w:p w:rsidR="002835B1" w:rsidRPr="00D109F5" w:rsidRDefault="002835B1" w:rsidP="005074BC">
            <w:pPr>
              <w:spacing w:before="0"/>
              <w:ind w:right="144"/>
              <w:rPr>
                <w:b/>
                <w:bCs/>
              </w:rPr>
            </w:pPr>
          </w:p>
          <w:p w:rsidR="002835B1" w:rsidRDefault="002835B1" w:rsidP="005074BC">
            <w:pPr>
              <w:spacing w:before="0"/>
              <w:ind w:right="144"/>
              <w:rPr>
                <w:b/>
                <w:bCs/>
                <w:lang w:val="fr-FR"/>
              </w:rPr>
            </w:pPr>
          </w:p>
          <w:p w:rsidR="002835B1" w:rsidRPr="00CC3AE1" w:rsidRDefault="002835B1" w:rsidP="005074BC">
            <w:pPr>
              <w:spacing w:before="0"/>
              <w:ind w:right="144"/>
              <w:rPr>
                <w:bCs/>
                <w:lang w:val="fr-FR"/>
              </w:rPr>
            </w:pPr>
            <w:r w:rsidRPr="00D109F5">
              <w:rPr>
                <w:b/>
                <w:bCs/>
                <w:lang w:val="fr-FR"/>
              </w:rPr>
              <w:t>Email</w:t>
            </w:r>
            <w:r w:rsidRPr="00D109F5">
              <w:rPr>
                <w:bCs/>
                <w:lang w:val="fr-FR"/>
              </w:rPr>
              <w:t xml:space="preserve">:  </w:t>
            </w:r>
            <w:r>
              <w:rPr>
                <w:bCs/>
                <w:lang w:val="fr-FR"/>
              </w:rPr>
              <w:t>mjmarcus@marcus-spectrum.com</w:t>
            </w:r>
            <w:r w:rsidRPr="00D109F5">
              <w:rPr>
                <w:bCs/>
                <w:lang w:val="fr-FR"/>
              </w:rPr>
              <w:br/>
            </w:r>
            <w:r w:rsidRPr="00D109F5">
              <w:rPr>
                <w:b/>
                <w:bCs/>
                <w:lang w:val="fr-FR"/>
              </w:rPr>
              <w:t>Phone</w:t>
            </w:r>
            <w:r w:rsidRPr="00D109F5">
              <w:rPr>
                <w:bCs/>
                <w:lang w:val="fr-FR"/>
              </w:rPr>
              <w:t xml:space="preserve">:  </w:t>
            </w:r>
            <w:r>
              <w:rPr>
                <w:bCs/>
                <w:lang w:val="fr-FR"/>
              </w:rPr>
              <w:t>301-229-7714</w:t>
            </w:r>
            <w:r w:rsidRPr="00D109F5">
              <w:rPr>
                <w:bCs/>
                <w:lang w:val="fr-FR"/>
              </w:rPr>
              <w:br/>
            </w:r>
          </w:p>
        </w:tc>
      </w:tr>
      <w:tr w:rsidR="002835B1" w:rsidRPr="00A02BF0" w:rsidTr="005074BC">
        <w:trPr>
          <w:trHeight w:val="541"/>
        </w:trPr>
        <w:tc>
          <w:tcPr>
            <w:tcW w:w="9393" w:type="dxa"/>
            <w:gridSpan w:val="2"/>
            <w:tcBorders>
              <w:left w:val="double" w:sz="6" w:space="0" w:color="auto"/>
              <w:right w:val="double" w:sz="6" w:space="0" w:color="auto"/>
            </w:tcBorders>
          </w:tcPr>
          <w:p w:rsidR="002835B1" w:rsidRPr="00A02BF0" w:rsidRDefault="002835B1" w:rsidP="005074BC">
            <w:pPr>
              <w:spacing w:after="120"/>
              <w:ind w:right="144"/>
            </w:pPr>
            <w:r w:rsidRPr="00A02BF0">
              <w:rPr>
                <w:b/>
              </w:rPr>
              <w:t>Purpose/Objective:</w:t>
            </w:r>
            <w:r w:rsidRPr="00A02BF0">
              <w:rPr>
                <w:bCs/>
              </w:rPr>
              <w:t xml:space="preserve"> </w:t>
            </w:r>
            <w:r>
              <w:rPr>
                <w:bCs/>
              </w:rPr>
              <w:t>Proposal add additional bands for consideration</w:t>
            </w:r>
          </w:p>
        </w:tc>
      </w:tr>
      <w:tr w:rsidR="002835B1" w:rsidRPr="00A02BF0" w:rsidTr="005074BC">
        <w:trPr>
          <w:trHeight w:val="1380"/>
        </w:trPr>
        <w:tc>
          <w:tcPr>
            <w:tcW w:w="9393" w:type="dxa"/>
            <w:gridSpan w:val="2"/>
            <w:tcBorders>
              <w:left w:val="double" w:sz="6" w:space="0" w:color="auto"/>
              <w:bottom w:val="single" w:sz="12" w:space="0" w:color="auto"/>
              <w:right w:val="double" w:sz="6" w:space="0" w:color="auto"/>
            </w:tcBorders>
          </w:tcPr>
          <w:p w:rsidR="002835B1" w:rsidRDefault="002835B1" w:rsidP="005074BC">
            <w:pPr>
              <w:pStyle w:val="NormalWeb"/>
            </w:pPr>
            <w:r w:rsidRPr="00A02BF0">
              <w:rPr>
                <w:b/>
              </w:rPr>
              <w:t>Abstract:</w:t>
            </w:r>
            <w:r w:rsidRPr="00A02BF0">
              <w:rPr>
                <w:bCs/>
              </w:rPr>
              <w:t xml:space="preserve">  </w:t>
            </w:r>
            <w:r>
              <w:rPr>
                <w:bCs/>
              </w:rPr>
              <w:t>This input will proposed edits to include new bands for beam WPT in two existing ISM bands:</w:t>
            </w:r>
            <w:r>
              <w:t xml:space="preserve"> </w:t>
            </w:r>
            <w:r w:rsidRPr="00D86B71">
              <w:rPr>
                <w:bCs/>
              </w:rPr>
              <w:t>24.125 GHz</w:t>
            </w:r>
            <w:r>
              <w:rPr>
                <w:bCs/>
              </w:rPr>
              <w:t xml:space="preserve"> </w:t>
            </w:r>
            <w:r w:rsidRPr="00D86B71">
              <w:rPr>
                <w:bCs/>
              </w:rPr>
              <w:t>± 125.0 MHz</w:t>
            </w:r>
            <w:r>
              <w:rPr>
                <w:bCs/>
              </w:rPr>
              <w:t xml:space="preserve"> and </w:t>
            </w:r>
            <w:r w:rsidRPr="00D86B71">
              <w:rPr>
                <w:bCs/>
              </w:rPr>
              <w:t>61.25 GHz</w:t>
            </w:r>
            <w:r>
              <w:rPr>
                <w:bCs/>
              </w:rPr>
              <w:t xml:space="preserve"> </w:t>
            </w:r>
            <w:r w:rsidRPr="00D86B71">
              <w:rPr>
                <w:bCs/>
              </w:rPr>
              <w:t xml:space="preserve">± 250.0 </w:t>
            </w:r>
            <w:proofErr w:type="spellStart"/>
            <w:r w:rsidRPr="00D86B71">
              <w:rPr>
                <w:bCs/>
              </w:rPr>
              <w:t>MHz</w:t>
            </w:r>
            <w:r>
              <w:rPr>
                <w:bCs/>
              </w:rPr>
              <w:t>.</w:t>
            </w:r>
            <w:proofErr w:type="spellEnd"/>
            <w:r>
              <w:rPr>
                <w:bCs/>
              </w:rPr>
              <w:t xml:space="preserve">  The 6 US companies developing beam WPT have told FCC in Docket 19-226 comments that they “</w:t>
            </w:r>
            <w:r>
              <w:rPr>
                <w:rFonts w:ascii="TimesNewRomanPSMT" w:hAnsi="TimesNewRomanPSMT"/>
              </w:rPr>
              <w:t xml:space="preserve">support allowing WPT on all ISM frequencies” </w:t>
            </w:r>
          </w:p>
          <w:p w:rsidR="002835B1" w:rsidRPr="00E16B99" w:rsidRDefault="002835B1" w:rsidP="005074BC">
            <w:pPr>
              <w:tabs>
                <w:tab w:val="left" w:pos="794"/>
                <w:tab w:val="left" w:pos="1191"/>
                <w:tab w:val="left" w:pos="1588"/>
                <w:tab w:val="left" w:pos="1985"/>
              </w:tabs>
              <w:suppressAutoHyphens/>
              <w:rPr>
                <w:bCs/>
              </w:rPr>
            </w:pPr>
          </w:p>
        </w:tc>
      </w:tr>
    </w:tbl>
    <w:p w:rsidR="00B648B0" w:rsidRDefault="00B648B0"/>
    <w:p w:rsidR="00B648B0" w:rsidRDefault="00B648B0">
      <w:pPr>
        <w:pPrChange w:id="0" w:author="USA" w:date="2021-04-16T15:13:00Z">
          <w:pPr>
            <w:tabs>
              <w:tab w:val="clear" w:pos="1134"/>
              <w:tab w:val="clear" w:pos="1871"/>
              <w:tab w:val="clear" w:pos="2268"/>
            </w:tabs>
            <w:overflowPunct/>
            <w:autoSpaceDE/>
            <w:autoSpaceDN/>
            <w:adjustRightInd/>
            <w:spacing w:before="0"/>
            <w:textAlignment w:val="auto"/>
          </w:pPr>
        </w:pPrChange>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139A4" w:rsidTr="006F3F1A">
        <w:trPr>
          <w:cantSplit/>
        </w:trPr>
        <w:tc>
          <w:tcPr>
            <w:tcW w:w="6487" w:type="dxa"/>
            <w:vAlign w:val="center"/>
          </w:tcPr>
          <w:p w:rsidR="00D139A4" w:rsidRPr="00D8032B" w:rsidRDefault="00D139A4" w:rsidP="006F3F1A">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02" w:type="dxa"/>
          </w:tcPr>
          <w:p w:rsidR="00D139A4" w:rsidRDefault="00D139A4" w:rsidP="006F3F1A">
            <w:pPr>
              <w:shd w:val="solid" w:color="FFFFFF" w:fill="FFFFFF"/>
              <w:spacing w:before="0" w:line="240" w:lineRule="atLeast"/>
            </w:pPr>
            <w:r>
              <w:rPr>
                <w:noProof/>
                <w:lang w:val="en-US"/>
              </w:rPr>
              <w:drawing>
                <wp:inline distT="0" distB="0" distL="0" distR="0" wp14:anchorId="4176183A" wp14:editId="6A8C3220">
                  <wp:extent cx="765175" cy="765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D139A4" w:rsidRPr="0051782D" w:rsidTr="006F3F1A">
        <w:trPr>
          <w:cantSplit/>
        </w:trPr>
        <w:tc>
          <w:tcPr>
            <w:tcW w:w="6487" w:type="dxa"/>
            <w:tcBorders>
              <w:bottom w:val="single" w:sz="12" w:space="0" w:color="auto"/>
            </w:tcBorders>
          </w:tcPr>
          <w:p w:rsidR="00D139A4" w:rsidRPr="00163271" w:rsidRDefault="00D139A4" w:rsidP="006F3F1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D139A4" w:rsidRPr="0051782D" w:rsidRDefault="00D139A4" w:rsidP="006F3F1A">
            <w:pPr>
              <w:shd w:val="solid" w:color="FFFFFF" w:fill="FFFFFF"/>
              <w:spacing w:before="0" w:after="48" w:line="240" w:lineRule="atLeast"/>
              <w:rPr>
                <w:sz w:val="22"/>
                <w:szCs w:val="22"/>
                <w:lang w:val="en-US"/>
              </w:rPr>
            </w:pPr>
          </w:p>
        </w:tc>
      </w:tr>
      <w:tr w:rsidR="00D139A4" w:rsidTr="006F3F1A">
        <w:trPr>
          <w:cantSplit/>
        </w:trPr>
        <w:tc>
          <w:tcPr>
            <w:tcW w:w="6487" w:type="dxa"/>
            <w:tcBorders>
              <w:top w:val="single" w:sz="12" w:space="0" w:color="auto"/>
            </w:tcBorders>
          </w:tcPr>
          <w:p w:rsidR="00D139A4" w:rsidRPr="0051782D" w:rsidRDefault="00D139A4" w:rsidP="006F3F1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D139A4" w:rsidRPr="00710D66" w:rsidRDefault="00D139A4" w:rsidP="006F3F1A">
            <w:pPr>
              <w:shd w:val="solid" w:color="FFFFFF" w:fill="FFFFFF"/>
              <w:spacing w:before="0" w:after="48" w:line="240" w:lineRule="atLeast"/>
              <w:rPr>
                <w:lang w:val="en-US"/>
              </w:rPr>
            </w:pPr>
          </w:p>
        </w:tc>
      </w:tr>
      <w:tr w:rsidR="00D139A4" w:rsidTr="006F3F1A">
        <w:trPr>
          <w:cantSplit/>
        </w:trPr>
        <w:tc>
          <w:tcPr>
            <w:tcW w:w="6487" w:type="dxa"/>
            <w:vMerge w:val="restart"/>
          </w:tcPr>
          <w:p w:rsidR="00D139A4" w:rsidRDefault="00D139A4" w:rsidP="006F3F1A">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 </w:t>
            </w:r>
            <w:r w:rsidRPr="00990D0F">
              <w:rPr>
                <w:rFonts w:ascii="Verdana" w:hAnsi="Verdana"/>
                <w:sz w:val="20"/>
              </w:rPr>
              <w:t>XX May</w:t>
            </w:r>
            <w:r>
              <w:rPr>
                <w:rFonts w:ascii="Verdana" w:hAnsi="Verdana"/>
                <w:sz w:val="20"/>
              </w:rPr>
              <w:t xml:space="preserve"> 2021</w:t>
            </w:r>
          </w:p>
          <w:p w:rsidR="00D139A4" w:rsidRPr="00B648B0" w:rsidRDefault="00D139A4" w:rsidP="006F3F1A">
            <w:pPr>
              <w:shd w:val="solid" w:color="FFFFFF" w:fill="FFFFFF"/>
              <w:tabs>
                <w:tab w:val="clear" w:pos="1134"/>
                <w:tab w:val="clear" w:pos="1871"/>
                <w:tab w:val="clear" w:pos="2268"/>
              </w:tabs>
              <w:spacing w:before="0" w:after="240"/>
              <w:ind w:left="1134" w:hanging="1134"/>
              <w:rPr>
                <w:rFonts w:ascii="Verdana" w:hAnsi="Verdana"/>
                <w:sz w:val="20"/>
              </w:rPr>
            </w:pPr>
            <w:r w:rsidRPr="00B648B0">
              <w:rPr>
                <w:rFonts w:ascii="Verdana" w:hAnsi="Verdana"/>
                <w:sz w:val="20"/>
              </w:rPr>
              <w:t xml:space="preserve">Subject: </w:t>
            </w:r>
            <w:r w:rsidRPr="006F3F1A">
              <w:rPr>
                <w:rFonts w:ascii="Verdana" w:hAnsi="Verdana"/>
                <w:sz w:val="20"/>
                <w:lang w:eastAsia="zh-CN"/>
              </w:rPr>
              <w:t xml:space="preserve"> Annex 8 to Document 1A/73-E</w:t>
            </w:r>
          </w:p>
        </w:tc>
        <w:tc>
          <w:tcPr>
            <w:tcW w:w="3402" w:type="dxa"/>
          </w:tcPr>
          <w:p w:rsidR="00D139A4" w:rsidRPr="008614B2" w:rsidRDefault="00D139A4" w:rsidP="006F3F1A">
            <w:pPr>
              <w:shd w:val="solid" w:color="FFFFFF" w:fill="FFFFFF"/>
              <w:spacing w:before="0" w:line="240" w:lineRule="atLeast"/>
              <w:rPr>
                <w:rFonts w:ascii="Verdana" w:hAnsi="Verdana"/>
                <w:sz w:val="20"/>
                <w:lang w:eastAsia="zh-CN"/>
              </w:rPr>
            </w:pPr>
            <w:r>
              <w:rPr>
                <w:rFonts w:ascii="Verdana" w:hAnsi="Verdana"/>
                <w:b/>
                <w:sz w:val="20"/>
                <w:lang w:eastAsia="zh-CN"/>
              </w:rPr>
              <w:t>Document 1A/XX-E</w:t>
            </w:r>
          </w:p>
        </w:tc>
      </w:tr>
      <w:tr w:rsidR="00D139A4" w:rsidTr="006F3F1A">
        <w:trPr>
          <w:cantSplit/>
        </w:trPr>
        <w:tc>
          <w:tcPr>
            <w:tcW w:w="6487" w:type="dxa"/>
            <w:vMerge/>
          </w:tcPr>
          <w:p w:rsidR="00D139A4" w:rsidRDefault="00D139A4" w:rsidP="006F3F1A">
            <w:pPr>
              <w:spacing w:before="60"/>
              <w:jc w:val="center"/>
              <w:rPr>
                <w:b/>
                <w:smallCaps/>
                <w:sz w:val="32"/>
                <w:lang w:eastAsia="zh-CN"/>
              </w:rPr>
            </w:pPr>
          </w:p>
        </w:tc>
        <w:tc>
          <w:tcPr>
            <w:tcW w:w="3402" w:type="dxa"/>
          </w:tcPr>
          <w:p w:rsidR="00D139A4" w:rsidRPr="008614B2" w:rsidRDefault="00D139A4" w:rsidP="006F3F1A">
            <w:pPr>
              <w:shd w:val="solid" w:color="FFFFFF" w:fill="FFFFFF"/>
              <w:spacing w:before="0" w:line="240" w:lineRule="atLeast"/>
              <w:rPr>
                <w:rFonts w:ascii="Verdana" w:hAnsi="Verdana"/>
                <w:sz w:val="20"/>
                <w:lang w:eastAsia="zh-CN"/>
              </w:rPr>
            </w:pPr>
            <w:r w:rsidRPr="00990D0F">
              <w:rPr>
                <w:rFonts w:ascii="Verdana" w:hAnsi="Verdana"/>
                <w:b/>
                <w:sz w:val="20"/>
                <w:lang w:eastAsia="zh-CN"/>
              </w:rPr>
              <w:t>XX May</w:t>
            </w:r>
            <w:r>
              <w:rPr>
                <w:rFonts w:ascii="Verdana" w:hAnsi="Verdana"/>
                <w:b/>
                <w:sz w:val="20"/>
                <w:lang w:eastAsia="zh-CN"/>
              </w:rPr>
              <w:t xml:space="preserve"> 2021</w:t>
            </w:r>
          </w:p>
        </w:tc>
      </w:tr>
      <w:tr w:rsidR="00D139A4" w:rsidTr="006F3F1A">
        <w:trPr>
          <w:cantSplit/>
        </w:trPr>
        <w:tc>
          <w:tcPr>
            <w:tcW w:w="6487" w:type="dxa"/>
            <w:vMerge/>
          </w:tcPr>
          <w:p w:rsidR="00D139A4" w:rsidRDefault="00D139A4" w:rsidP="006F3F1A">
            <w:pPr>
              <w:spacing w:before="60"/>
              <w:jc w:val="center"/>
              <w:rPr>
                <w:b/>
                <w:smallCaps/>
                <w:sz w:val="32"/>
                <w:lang w:eastAsia="zh-CN"/>
              </w:rPr>
            </w:pPr>
          </w:p>
        </w:tc>
        <w:tc>
          <w:tcPr>
            <w:tcW w:w="3402" w:type="dxa"/>
          </w:tcPr>
          <w:p w:rsidR="00D139A4" w:rsidRPr="008614B2" w:rsidRDefault="00D139A4" w:rsidP="006F3F1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D139A4" w:rsidTr="006F3F1A">
        <w:trPr>
          <w:cantSplit/>
        </w:trPr>
        <w:tc>
          <w:tcPr>
            <w:tcW w:w="9889" w:type="dxa"/>
            <w:gridSpan w:val="2"/>
          </w:tcPr>
          <w:p w:rsidR="00D139A4" w:rsidRDefault="00D139A4" w:rsidP="006F3F1A">
            <w:pPr>
              <w:pStyle w:val="Source"/>
              <w:rPr>
                <w:lang w:eastAsia="zh-CN"/>
              </w:rPr>
            </w:pPr>
            <w:r>
              <w:rPr>
                <w:lang w:eastAsia="zh-CN"/>
              </w:rPr>
              <w:t>United States of America</w:t>
            </w:r>
          </w:p>
        </w:tc>
      </w:tr>
      <w:tr w:rsidR="00D139A4" w:rsidTr="006F3F1A">
        <w:trPr>
          <w:cantSplit/>
        </w:trPr>
        <w:tc>
          <w:tcPr>
            <w:tcW w:w="9889" w:type="dxa"/>
            <w:gridSpan w:val="2"/>
          </w:tcPr>
          <w:p w:rsidR="00D139A4" w:rsidRDefault="00D139A4" w:rsidP="006F3F1A">
            <w:pPr>
              <w:pStyle w:val="Title1"/>
              <w:rPr>
                <w:lang w:eastAsia="zh-CN"/>
              </w:rPr>
            </w:pPr>
            <w:r w:rsidRPr="00EA2381">
              <w:rPr>
                <w:lang w:eastAsia="zh-CN"/>
              </w:rPr>
              <w:t>PROPOSED REVISIONS TO</w:t>
            </w:r>
            <w:r>
              <w:rPr>
                <w:lang w:eastAsia="zh-CN"/>
              </w:rPr>
              <w:t xml:space="preserve"> </w:t>
            </w:r>
            <w:r w:rsidRPr="00EA2381">
              <w:rPr>
                <w:lang w:eastAsia="zh-CN"/>
              </w:rPr>
              <w:t>WORKING DOCUMENT T</w:t>
            </w:r>
            <w:r>
              <w:rPr>
                <w:lang w:eastAsia="zh-CN"/>
              </w:rPr>
              <w:t xml:space="preserve">OWARDS A PRELIMINARY DRAFT NEW </w:t>
            </w:r>
            <w:r w:rsidRPr="00EA2381">
              <w:rPr>
                <w:lang w:eastAsia="zh-CN"/>
              </w:rPr>
              <w:t>REPORT ITU-R SM.[WPT.BEAM.IMPACTS]</w:t>
            </w:r>
          </w:p>
        </w:tc>
      </w:tr>
      <w:tr w:rsidR="00D139A4" w:rsidTr="006F3F1A">
        <w:trPr>
          <w:cantSplit/>
        </w:trPr>
        <w:tc>
          <w:tcPr>
            <w:tcW w:w="9889" w:type="dxa"/>
            <w:gridSpan w:val="2"/>
          </w:tcPr>
          <w:p w:rsidR="00D139A4" w:rsidRPr="006F3F1A" w:rsidRDefault="00D139A4" w:rsidP="006F3F1A">
            <w:pPr>
              <w:pStyle w:val="Title1"/>
              <w:rPr>
                <w:rFonts w:ascii="Times New Roman Bold" w:hAnsi="Times New Roman Bold"/>
                <w:b/>
                <w:caps w:val="0"/>
                <w:lang w:eastAsia="zh-CN"/>
              </w:rPr>
            </w:pPr>
            <w:bookmarkStart w:id="1" w:name="dtitle1" w:colFirst="0" w:colLast="0"/>
            <w:r>
              <w:rPr>
                <w:rFonts w:ascii="Times New Roman Bold" w:hAnsi="Times New Roman Bold"/>
                <w:b/>
                <w:caps w:val="0"/>
                <w:lang w:eastAsia="zh-CN"/>
              </w:rPr>
              <w:t xml:space="preserve">Impact </w:t>
            </w:r>
            <w:r w:rsidRPr="00EA2381">
              <w:rPr>
                <w:rFonts w:ascii="Times New Roman Bold" w:hAnsi="Times New Roman Bold"/>
                <w:b/>
                <w:caps w:val="0"/>
                <w:lang w:eastAsia="zh-CN"/>
              </w:rPr>
              <w:t>studies and human hazard issues for wireless power transmission via radio frequency beam</w:t>
            </w:r>
          </w:p>
        </w:tc>
      </w:tr>
      <w:bookmarkEnd w:id="1"/>
    </w:tbl>
    <w:p w:rsidR="00D139A4" w:rsidRDefault="00D139A4" w:rsidP="00D139A4">
      <w:pPr>
        <w:pStyle w:val="Normalaftertitle"/>
        <w:spacing w:before="0"/>
        <w:rPr>
          <w:lang w:val="fr-FR" w:eastAsia="zh-CN"/>
        </w:rPr>
      </w:pPr>
    </w:p>
    <w:p w:rsidR="00D139A4" w:rsidRDefault="00D139A4" w:rsidP="00D139A4">
      <w:pPr>
        <w:tabs>
          <w:tab w:val="clear" w:pos="1134"/>
          <w:tab w:val="clear" w:pos="1871"/>
          <w:tab w:val="clear" w:pos="2268"/>
        </w:tabs>
        <w:overflowPunct/>
        <w:autoSpaceDE/>
        <w:autoSpaceDN/>
        <w:adjustRightInd/>
        <w:spacing w:before="0"/>
        <w:textAlignment w:val="auto"/>
        <w:rPr>
          <w:lang w:val="fr-FR" w:eastAsia="zh-CN"/>
        </w:rPr>
      </w:pPr>
    </w:p>
    <w:p w:rsidR="00D139A4" w:rsidRPr="006F3F1A" w:rsidRDefault="00D139A4" w:rsidP="00D139A4">
      <w:pPr>
        <w:rPr>
          <w:b/>
          <w:lang w:eastAsia="zh-CN"/>
        </w:rPr>
      </w:pPr>
      <w:r w:rsidRPr="006F3F1A">
        <w:rPr>
          <w:b/>
          <w:lang w:eastAsia="zh-CN"/>
        </w:rPr>
        <w:t>Background</w:t>
      </w:r>
    </w:p>
    <w:p w:rsidR="00D139A4" w:rsidRPr="006F3F1A" w:rsidRDefault="00D139A4" w:rsidP="00D139A4">
      <w:pPr>
        <w:spacing w:after="240"/>
        <w:rPr>
          <w:lang w:eastAsia="zh-CN"/>
        </w:rPr>
      </w:pPr>
      <w:r w:rsidRPr="00EA2381">
        <w:rPr>
          <w:lang w:val="en-US" w:eastAsia="zh-CN"/>
        </w:rPr>
        <w:t>During the November-December 2020 meeting of Working Party (WP) 1A,</w:t>
      </w:r>
      <w:r>
        <w:rPr>
          <w:lang w:val="en-US" w:eastAsia="zh-CN"/>
        </w:rPr>
        <w:t xml:space="preserve"> the</w:t>
      </w:r>
      <w:r w:rsidRPr="00277C9B">
        <w:rPr>
          <w:lang w:val="en-US" w:eastAsia="zh-CN"/>
        </w:rPr>
        <w:t xml:space="preserve"> meeting revised</w:t>
      </w:r>
      <w:r>
        <w:rPr>
          <w:lang w:val="en-US" w:eastAsia="zh-CN"/>
        </w:rPr>
        <w:t xml:space="preserve"> the Working Document Towards A Preliminary Draft New Report ITU-R SM</w:t>
      </w:r>
      <w:proofErr w:type="gramStart"/>
      <w:r>
        <w:rPr>
          <w:lang w:val="en-US" w:eastAsia="zh-CN"/>
        </w:rPr>
        <w:t>.[</w:t>
      </w:r>
      <w:proofErr w:type="gramEnd"/>
      <w:r>
        <w:rPr>
          <w:lang w:val="en-US" w:eastAsia="zh-CN"/>
        </w:rPr>
        <w:t>WPT.BEAM.IMPACTS] and the document was attached to the Chairman’s Report.</w:t>
      </w:r>
    </w:p>
    <w:p w:rsidR="00D139A4" w:rsidRPr="006F3F1A" w:rsidRDefault="00D139A4" w:rsidP="00D139A4">
      <w:pPr>
        <w:rPr>
          <w:b/>
          <w:lang w:eastAsia="zh-CN"/>
        </w:rPr>
      </w:pPr>
      <w:r w:rsidRPr="006F3F1A">
        <w:rPr>
          <w:b/>
          <w:lang w:eastAsia="zh-CN"/>
        </w:rPr>
        <w:t>Proposal</w:t>
      </w:r>
    </w:p>
    <w:p w:rsidR="00B648B0" w:rsidRDefault="00D139A4" w:rsidP="00DC67CA">
      <w:pPr>
        <w:pStyle w:val="Normalaftertitle"/>
        <w:spacing w:before="0"/>
        <w:rPr>
          <w:lang w:val="fr-FR" w:eastAsia="zh-CN"/>
        </w:rPr>
      </w:pPr>
      <w:r>
        <w:rPr>
          <w:lang w:eastAsia="zh-CN"/>
        </w:rPr>
        <w:t>The United States proposes</w:t>
      </w:r>
      <w:r w:rsidRPr="00EA2381">
        <w:rPr>
          <w:lang w:eastAsia="zh-CN"/>
        </w:rPr>
        <w:t xml:space="preserve"> edits to</w:t>
      </w:r>
      <w:r>
        <w:rPr>
          <w:lang w:eastAsia="zh-CN"/>
        </w:rPr>
        <w:t xml:space="preserve"> this document to</w:t>
      </w:r>
      <w:r w:rsidRPr="00EA2381">
        <w:rPr>
          <w:lang w:eastAsia="zh-CN"/>
        </w:rPr>
        <w:t xml:space="preserve"> include new bands for beam WPT </w:t>
      </w:r>
      <w:r w:rsidR="00DC67CA">
        <w:rPr>
          <w:lang w:eastAsia="zh-CN"/>
        </w:rPr>
        <w:t>with</w:t>
      </w:r>
      <w:bookmarkStart w:id="2" w:name="_GoBack"/>
      <w:bookmarkEnd w:id="2"/>
      <w:r w:rsidRPr="00EA2381">
        <w:rPr>
          <w:lang w:eastAsia="zh-CN"/>
        </w:rPr>
        <w:t xml:space="preserve">in two existing ISM bands: 24.125 GHz ± 125.0 MHz and 61.25 GHz ± 250.0 </w:t>
      </w:r>
      <w:proofErr w:type="spellStart"/>
      <w:r w:rsidRPr="00EA2381">
        <w:rPr>
          <w:lang w:eastAsia="zh-CN"/>
        </w:rPr>
        <w:t>MHz.</w:t>
      </w:r>
      <w:proofErr w:type="spellEnd"/>
      <w:r w:rsidRPr="00EA2381">
        <w:rPr>
          <w:lang w:eastAsia="zh-CN"/>
        </w:rPr>
        <w:t xml:space="preserve">  </w:t>
      </w:r>
    </w:p>
    <w:p w:rsidR="00B648B0" w:rsidRDefault="00B648B0" w:rsidP="00B648B0">
      <w:pPr>
        <w:tabs>
          <w:tab w:val="clear" w:pos="1134"/>
          <w:tab w:val="clear" w:pos="1871"/>
          <w:tab w:val="clear" w:pos="2268"/>
        </w:tabs>
        <w:overflowPunct/>
        <w:autoSpaceDE/>
        <w:autoSpaceDN/>
        <w:adjustRightInd/>
        <w:spacing w:before="0"/>
        <w:textAlignment w:val="auto"/>
        <w:rPr>
          <w:lang w:val="fr-FR" w:eastAsia="zh-CN"/>
        </w:rPr>
      </w:pPr>
    </w:p>
    <w:p w:rsidR="00B648B0" w:rsidRDefault="00B648B0" w:rsidP="00B648B0">
      <w:pPr>
        <w:rPr>
          <w:lang w:val="fr-FR" w:eastAsia="zh-CN"/>
        </w:rPr>
      </w:pPr>
    </w:p>
    <w:p w:rsidR="00D5512D" w:rsidRDefault="00D5512D">
      <w:r>
        <w:br w:type="page"/>
      </w:r>
    </w:p>
    <w:p w:rsidR="00D5512D" w:rsidRDefault="00D5512D">
      <w:pPr>
        <w:rPr>
          <w:ins w:id="3" w:author="USA " w:date="2021-03-04T13:44:00Z"/>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Pr>
          <w:p w:rsidR="009F6520" w:rsidRDefault="008614B2" w:rsidP="008614B2">
            <w:pPr>
              <w:shd w:val="solid" w:color="FFFFFF" w:fill="FFFFFF"/>
              <w:spacing w:before="0" w:line="240" w:lineRule="atLeast"/>
            </w:pPr>
            <w:bookmarkStart w:id="4" w:name="ditulogo"/>
            <w:bookmarkEnd w:id="4"/>
            <w:r>
              <w:rPr>
                <w:noProof/>
                <w:lang w:val="en-US"/>
              </w:rPr>
              <w:drawing>
                <wp:inline distT="0" distB="0" distL="0" distR="0" wp14:anchorId="051B2078" wp14:editId="7CB9530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B2F84" w:rsidTr="00876A8A">
        <w:trPr>
          <w:cantSplit/>
        </w:trPr>
        <w:tc>
          <w:tcPr>
            <w:tcW w:w="6487" w:type="dxa"/>
            <w:vMerge w:val="restart"/>
          </w:tcPr>
          <w:p w:rsidR="000B2F84" w:rsidRPr="003501DA" w:rsidRDefault="000B2F84" w:rsidP="000B2F84">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5" w:name="recibido"/>
            <w:bookmarkStart w:id="6" w:name="dnum" w:colFirst="1" w:colLast="1"/>
            <w:bookmarkEnd w:id="5"/>
            <w:r w:rsidRPr="003501DA">
              <w:rPr>
                <w:rFonts w:ascii="Verdana" w:hAnsi="Verdana"/>
                <w:sz w:val="20"/>
                <w:lang w:val="fr-FR"/>
              </w:rPr>
              <w:t>Source:</w:t>
            </w:r>
            <w:r w:rsidRPr="003501DA">
              <w:rPr>
                <w:rFonts w:ascii="Verdana" w:hAnsi="Verdana"/>
                <w:sz w:val="20"/>
                <w:lang w:val="fr-FR"/>
              </w:rPr>
              <w:tab/>
              <w:t>Doc</w:t>
            </w:r>
            <w:r>
              <w:rPr>
                <w:rFonts w:ascii="Verdana" w:hAnsi="Verdana"/>
                <w:sz w:val="20"/>
                <w:lang w:val="fr-FR"/>
              </w:rPr>
              <w:t>ument 1A/TEMP/14 (</w:t>
            </w:r>
            <w:proofErr w:type="spellStart"/>
            <w:r>
              <w:rPr>
                <w:rFonts w:ascii="Verdana" w:hAnsi="Verdana"/>
                <w:sz w:val="20"/>
                <w:lang w:val="fr-FR"/>
              </w:rPr>
              <w:t>edited</w:t>
            </w:r>
            <w:proofErr w:type="spellEnd"/>
            <w:r>
              <w:rPr>
                <w:rFonts w:ascii="Verdana" w:hAnsi="Verdana"/>
                <w:sz w:val="20"/>
                <w:lang w:val="fr-FR"/>
              </w:rPr>
              <w:t>)</w:t>
            </w:r>
          </w:p>
        </w:tc>
        <w:tc>
          <w:tcPr>
            <w:tcW w:w="3402" w:type="dxa"/>
          </w:tcPr>
          <w:p w:rsidR="000B2F84" w:rsidRPr="008614B2" w:rsidRDefault="000B2F84" w:rsidP="000B2F84">
            <w:pPr>
              <w:shd w:val="solid" w:color="FFFFFF" w:fill="FFFFFF"/>
              <w:spacing w:before="0" w:line="240" w:lineRule="atLeast"/>
              <w:rPr>
                <w:rFonts w:ascii="Verdana" w:hAnsi="Verdana"/>
                <w:sz w:val="20"/>
                <w:lang w:eastAsia="zh-CN"/>
              </w:rPr>
            </w:pPr>
            <w:r>
              <w:rPr>
                <w:rFonts w:ascii="Verdana" w:hAnsi="Verdana"/>
                <w:b/>
                <w:sz w:val="20"/>
                <w:lang w:eastAsia="zh-CN"/>
              </w:rPr>
              <w:t xml:space="preserve">Annex </w:t>
            </w:r>
            <w:r w:rsidR="006328AA">
              <w:rPr>
                <w:rFonts w:ascii="Verdana" w:hAnsi="Verdana"/>
                <w:b/>
                <w:sz w:val="20"/>
                <w:lang w:eastAsia="zh-CN"/>
              </w:rPr>
              <w:t>8</w:t>
            </w:r>
            <w:r>
              <w:rPr>
                <w:rFonts w:ascii="Verdana" w:hAnsi="Verdana"/>
                <w:b/>
                <w:sz w:val="20"/>
                <w:lang w:eastAsia="zh-CN"/>
              </w:rPr>
              <w:t xml:space="preserve"> to</w:t>
            </w:r>
            <w:r>
              <w:rPr>
                <w:rFonts w:ascii="Verdana" w:hAnsi="Verdana"/>
                <w:b/>
                <w:sz w:val="20"/>
                <w:lang w:eastAsia="zh-CN"/>
              </w:rPr>
              <w:br/>
            </w:r>
            <w:r w:rsidRPr="00CA2DAC">
              <w:rPr>
                <w:rFonts w:ascii="Verdana" w:hAnsi="Verdana"/>
                <w:b/>
                <w:sz w:val="20"/>
                <w:lang w:eastAsia="zh-CN"/>
              </w:rPr>
              <w:t>Document 1A/</w:t>
            </w:r>
            <w:r>
              <w:rPr>
                <w:rFonts w:ascii="Verdana" w:hAnsi="Verdana"/>
                <w:b/>
                <w:sz w:val="20"/>
                <w:lang w:eastAsia="zh-CN"/>
              </w:rPr>
              <w:t>73-E</w:t>
            </w:r>
          </w:p>
        </w:tc>
      </w:tr>
      <w:tr w:rsidR="000B2F84" w:rsidTr="00876A8A">
        <w:trPr>
          <w:cantSplit/>
        </w:trPr>
        <w:tc>
          <w:tcPr>
            <w:tcW w:w="6487" w:type="dxa"/>
            <w:vMerge/>
          </w:tcPr>
          <w:p w:rsidR="000B2F84" w:rsidRDefault="000B2F84" w:rsidP="000B2F84">
            <w:pPr>
              <w:spacing w:before="60"/>
              <w:jc w:val="center"/>
              <w:rPr>
                <w:b/>
                <w:smallCaps/>
                <w:sz w:val="32"/>
                <w:lang w:eastAsia="zh-CN"/>
              </w:rPr>
            </w:pPr>
            <w:bookmarkStart w:id="7" w:name="ddate" w:colFirst="1" w:colLast="1"/>
            <w:bookmarkEnd w:id="6"/>
          </w:p>
        </w:tc>
        <w:tc>
          <w:tcPr>
            <w:tcW w:w="3402" w:type="dxa"/>
          </w:tcPr>
          <w:p w:rsidR="000B2F84" w:rsidRPr="008614B2" w:rsidRDefault="002444C6" w:rsidP="000B2F84">
            <w:pPr>
              <w:shd w:val="solid" w:color="FFFFFF" w:fill="FFFFFF"/>
              <w:spacing w:before="0" w:line="240" w:lineRule="atLeast"/>
              <w:rPr>
                <w:rFonts w:ascii="Verdana" w:hAnsi="Verdana"/>
                <w:sz w:val="20"/>
                <w:lang w:eastAsia="zh-CN"/>
              </w:rPr>
            </w:pPr>
            <w:r>
              <w:rPr>
                <w:rFonts w:ascii="Verdana" w:hAnsi="Verdana"/>
                <w:b/>
                <w:sz w:val="20"/>
                <w:lang w:eastAsia="zh-CN"/>
              </w:rPr>
              <w:t>1</w:t>
            </w:r>
            <w:r w:rsidR="00C374E5">
              <w:rPr>
                <w:rFonts w:ascii="Verdana" w:hAnsi="Verdana"/>
                <w:b/>
                <w:sz w:val="20"/>
                <w:lang w:eastAsia="zh-CN"/>
              </w:rPr>
              <w:t>4</w:t>
            </w:r>
            <w:r w:rsidR="000B2F84">
              <w:rPr>
                <w:rFonts w:ascii="Verdana" w:hAnsi="Verdana"/>
                <w:b/>
                <w:sz w:val="20"/>
                <w:lang w:eastAsia="zh-CN"/>
              </w:rPr>
              <w:t xml:space="preserve"> December </w:t>
            </w:r>
            <w:r w:rsidR="000B2F84" w:rsidRPr="00CA2DAC">
              <w:rPr>
                <w:rFonts w:ascii="Verdana" w:hAnsi="Verdana"/>
                <w:b/>
                <w:sz w:val="20"/>
                <w:lang w:eastAsia="zh-CN"/>
              </w:rPr>
              <w:t>2020</w:t>
            </w:r>
          </w:p>
        </w:tc>
      </w:tr>
      <w:tr w:rsidR="000B2F84" w:rsidTr="00876A8A">
        <w:trPr>
          <w:cantSplit/>
        </w:trPr>
        <w:tc>
          <w:tcPr>
            <w:tcW w:w="6487" w:type="dxa"/>
            <w:vMerge/>
          </w:tcPr>
          <w:p w:rsidR="000B2F84" w:rsidRDefault="000B2F84" w:rsidP="000B2F84">
            <w:pPr>
              <w:spacing w:before="60"/>
              <w:jc w:val="center"/>
              <w:rPr>
                <w:b/>
                <w:smallCaps/>
                <w:sz w:val="32"/>
                <w:lang w:eastAsia="zh-CN"/>
              </w:rPr>
            </w:pPr>
            <w:bookmarkStart w:id="8" w:name="dorlang" w:colFirst="1" w:colLast="1"/>
            <w:bookmarkEnd w:id="7"/>
          </w:p>
        </w:tc>
        <w:tc>
          <w:tcPr>
            <w:tcW w:w="3402" w:type="dxa"/>
          </w:tcPr>
          <w:p w:rsidR="000B2F84" w:rsidRPr="008614B2" w:rsidRDefault="000B2F84" w:rsidP="000B2F84">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B2F84" w:rsidTr="00D046A7">
        <w:trPr>
          <w:cantSplit/>
        </w:trPr>
        <w:tc>
          <w:tcPr>
            <w:tcW w:w="9889" w:type="dxa"/>
            <w:gridSpan w:val="2"/>
          </w:tcPr>
          <w:p w:rsidR="000B2F84" w:rsidRDefault="000B2F84" w:rsidP="000B2F84">
            <w:pPr>
              <w:pStyle w:val="Source"/>
              <w:rPr>
                <w:lang w:eastAsia="zh-CN"/>
              </w:rPr>
            </w:pPr>
            <w:bookmarkStart w:id="9" w:name="dsource" w:colFirst="0" w:colLast="0"/>
            <w:bookmarkEnd w:id="8"/>
            <w:r>
              <w:rPr>
                <w:szCs w:val="28"/>
              </w:rPr>
              <w:t xml:space="preserve">Annex </w:t>
            </w:r>
            <w:r w:rsidR="006328AA">
              <w:rPr>
                <w:szCs w:val="28"/>
              </w:rPr>
              <w:t>8</w:t>
            </w:r>
            <w:r>
              <w:rPr>
                <w:szCs w:val="28"/>
              </w:rPr>
              <w:t xml:space="preserve"> to </w:t>
            </w:r>
            <w:r>
              <w:rPr>
                <w:lang w:eastAsia="zh-CN"/>
              </w:rPr>
              <w:t>Working Party 1A Chairman's Report</w:t>
            </w:r>
          </w:p>
        </w:tc>
      </w:tr>
      <w:tr w:rsidR="000B2F84" w:rsidTr="00D046A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0B2F84" w:rsidRPr="00DF68B9" w:rsidTr="007E2ADB">
              <w:trPr>
                <w:cantSplit/>
              </w:trPr>
              <w:tc>
                <w:tcPr>
                  <w:tcW w:w="9889" w:type="dxa"/>
                </w:tcPr>
                <w:p w:rsidR="000B2F84" w:rsidRPr="00DF68B9" w:rsidRDefault="000B2F84" w:rsidP="000B2F84">
                  <w:pPr>
                    <w:pStyle w:val="RecNo"/>
                    <w:rPr>
                      <w:lang w:eastAsia="zh-CN"/>
                    </w:rPr>
                  </w:pPr>
                  <w:bookmarkStart w:id="10" w:name="drec" w:colFirst="0" w:colLast="0"/>
                  <w:bookmarkEnd w:id="9"/>
                  <w:r w:rsidRPr="00542D84">
                    <w:rPr>
                      <w:lang w:eastAsia="ja-JP"/>
                    </w:rPr>
                    <w:t xml:space="preserve">WORKING DOCUMENT TOWARDS A PRELIMINARY DRAFT NEW </w:t>
                  </w:r>
                  <w:r w:rsidRPr="00542D84">
                    <w:rPr>
                      <w:lang w:eastAsia="ja-JP"/>
                    </w:rPr>
                    <w:br/>
                    <w:t>REPORT ITU-R SM.[WPT.BEAM.IMPACTS]</w:t>
                  </w:r>
                </w:p>
              </w:tc>
            </w:tr>
            <w:tr w:rsidR="000B2F84" w:rsidRPr="00891C51" w:rsidTr="007E2ADB">
              <w:trPr>
                <w:cantSplit/>
              </w:trPr>
              <w:tc>
                <w:tcPr>
                  <w:tcW w:w="9889" w:type="dxa"/>
                </w:tcPr>
                <w:p w:rsidR="000B2F84" w:rsidRPr="00891C51" w:rsidRDefault="000B2F84" w:rsidP="000B2F84">
                  <w:pPr>
                    <w:pStyle w:val="Rectitle"/>
                    <w:rPr>
                      <w:lang w:val="en-US"/>
                    </w:rPr>
                  </w:pPr>
                  <w:r w:rsidRPr="00542D84">
                    <w:rPr>
                      <w:lang w:eastAsia="ja-JP"/>
                    </w:rPr>
                    <w:t>Impact stud</w:t>
                  </w:r>
                  <w:r>
                    <w:rPr>
                      <w:lang w:eastAsia="ja-JP"/>
                    </w:rPr>
                    <w:t>ies</w:t>
                  </w:r>
                  <w:r w:rsidRPr="00542D84">
                    <w:rPr>
                      <w:lang w:eastAsia="ja-JP"/>
                    </w:rPr>
                    <w:t xml:space="preserve"> and human hazard issues for </w:t>
                  </w:r>
                  <w:r w:rsidR="00E62B7B">
                    <w:rPr>
                      <w:lang w:eastAsia="ja-JP"/>
                    </w:rPr>
                    <w:t>w</w:t>
                  </w:r>
                  <w:r w:rsidRPr="00542D84">
                    <w:rPr>
                      <w:lang w:eastAsia="ja-JP"/>
                    </w:rPr>
                    <w:t xml:space="preserve">ireless </w:t>
                  </w:r>
                  <w:r w:rsidR="00E62B7B">
                    <w:rPr>
                      <w:lang w:eastAsia="ja-JP"/>
                    </w:rPr>
                    <w:t>p</w:t>
                  </w:r>
                  <w:r w:rsidRPr="00542D84">
                    <w:rPr>
                      <w:lang w:eastAsia="ja-JP"/>
                    </w:rPr>
                    <w:t xml:space="preserve">ower </w:t>
                  </w:r>
                  <w:r w:rsidR="00E62B7B">
                    <w:rPr>
                      <w:lang w:eastAsia="ja-JP"/>
                    </w:rPr>
                    <w:t>t</w:t>
                  </w:r>
                  <w:r w:rsidRPr="00542D84">
                    <w:rPr>
                      <w:lang w:eastAsia="ja-JP"/>
                    </w:rPr>
                    <w:t>ransmission</w:t>
                  </w:r>
                  <w:r>
                    <w:rPr>
                      <w:lang w:eastAsia="ja-JP"/>
                    </w:rPr>
                    <w:t xml:space="preserve"> </w:t>
                  </w:r>
                  <w:r w:rsidRPr="00542D84">
                    <w:rPr>
                      <w:lang w:eastAsia="ja-JP"/>
                    </w:rPr>
                    <w:t>via radio frequency beam</w:t>
                  </w:r>
                </w:p>
              </w:tc>
            </w:tr>
          </w:tbl>
          <w:p w:rsidR="000B2F84" w:rsidRPr="005A5715" w:rsidRDefault="000B2F84" w:rsidP="000B2F84">
            <w:pPr>
              <w:pStyle w:val="Title1"/>
              <w:rPr>
                <w:lang w:val="en-US" w:eastAsia="zh-CN"/>
              </w:rPr>
            </w:pPr>
          </w:p>
        </w:tc>
      </w:tr>
    </w:tbl>
    <w:p w:rsidR="00BB0A10" w:rsidRPr="00C30E9D" w:rsidRDefault="00BB0A10" w:rsidP="00BB0A10">
      <w:pPr>
        <w:pStyle w:val="Heading1"/>
        <w:rPr>
          <w:lang w:val="en-US" w:eastAsia="ja-JP"/>
        </w:rPr>
      </w:pPr>
      <w:bookmarkStart w:id="11" w:name="dbreak"/>
      <w:bookmarkEnd w:id="10"/>
      <w:bookmarkEnd w:id="11"/>
      <w:r w:rsidRPr="00C30E9D">
        <w:rPr>
          <w:lang w:val="en-US" w:eastAsia="ja-JP"/>
        </w:rPr>
        <w:t>1</w:t>
      </w:r>
      <w:r w:rsidRPr="00C30E9D">
        <w:rPr>
          <w:lang w:val="en-US" w:eastAsia="ja-JP"/>
        </w:rPr>
        <w:tab/>
        <w:t>Introduction</w:t>
      </w:r>
    </w:p>
    <w:p w:rsidR="00BB0A10" w:rsidRDefault="00BB0A10" w:rsidP="005472DF">
      <w:pPr>
        <w:rPr>
          <w:lang w:eastAsia="ja-JP"/>
        </w:rPr>
      </w:pPr>
      <w:r w:rsidRPr="00B678A6">
        <w:rPr>
          <w:lang w:eastAsia="ja-JP"/>
        </w:rPr>
        <w:t xml:space="preserve">Wireless Power Transmission (WPT) </w:t>
      </w:r>
      <w:r>
        <w:rPr>
          <w:lang w:eastAsia="ja-JP"/>
        </w:rPr>
        <w:t>t</w:t>
      </w:r>
      <w:r w:rsidRPr="00B678A6">
        <w:rPr>
          <w:lang w:eastAsia="ja-JP"/>
        </w:rPr>
        <w:t xml:space="preserve">echnology is </w:t>
      </w:r>
      <w:r>
        <w:rPr>
          <w:lang w:eastAsia="ja-JP"/>
        </w:rPr>
        <w:t>used to transfer power wirelessly from power sources to devices that use or consume power. S</w:t>
      </w:r>
      <w:r w:rsidRPr="00B678A6">
        <w:rPr>
          <w:lang w:eastAsia="ja-JP"/>
        </w:rPr>
        <w:t>ignificant innovation</w:t>
      </w:r>
      <w:r>
        <w:rPr>
          <w:lang w:eastAsia="ja-JP"/>
        </w:rPr>
        <w:t xml:space="preserve">s in WPT can </w:t>
      </w:r>
      <w:r w:rsidRPr="00B678A6">
        <w:rPr>
          <w:lang w:eastAsia="ja-JP"/>
        </w:rPr>
        <w:t xml:space="preserve">free </w:t>
      </w:r>
      <w:r>
        <w:rPr>
          <w:lang w:eastAsia="ja-JP"/>
        </w:rPr>
        <w:t xml:space="preserve">users </w:t>
      </w:r>
      <w:r w:rsidRPr="00B678A6">
        <w:rPr>
          <w:lang w:eastAsia="ja-JP"/>
        </w:rPr>
        <w:t xml:space="preserve">from needing electric power cords or changing batteries if electric power is supplied wirelessly. There are two major categories in WPT technologies. One of them is </w:t>
      </w:r>
      <w:r>
        <w:rPr>
          <w:lang w:eastAsia="ja-JP"/>
        </w:rPr>
        <w:t xml:space="preserve">non-beam </w:t>
      </w:r>
      <w:r w:rsidRPr="00B678A6">
        <w:rPr>
          <w:lang w:eastAsia="ja-JP"/>
        </w:rPr>
        <w:t>WPT technology</w:t>
      </w:r>
      <w:r>
        <w:rPr>
          <w:lang w:eastAsia="ja-JP"/>
        </w:rPr>
        <w:t xml:space="preserve">, which transfers power to devices using magnetically, </w:t>
      </w:r>
      <w:proofErr w:type="spellStart"/>
      <w:r>
        <w:rPr>
          <w:lang w:eastAsia="ja-JP"/>
        </w:rPr>
        <w:t>capacitively</w:t>
      </w:r>
      <w:proofErr w:type="spellEnd"/>
      <w:r>
        <w:rPr>
          <w:lang w:eastAsia="ja-JP"/>
        </w:rPr>
        <w:t xml:space="preserve">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rPr>
          <w:lang w:eastAsia="ja-JP"/>
        </w:rPr>
        <w:t>.</w:t>
      </w:r>
    </w:p>
    <w:p w:rsidR="00306971" w:rsidRPr="003519DA" w:rsidRDefault="00306971" w:rsidP="005472DF">
      <w:r w:rsidRPr="001D77B1">
        <w:t xml:space="preserve">Beam WPT regulations, standards, and operational guidelines are currently being developed at national, regional, and international levels for wireless charging technologies of mobile/portable and </w:t>
      </w:r>
      <w:proofErr w:type="spellStart"/>
      <w:r w:rsidRPr="001D77B1">
        <w:t>IoT</w:t>
      </w:r>
      <w:proofErr w:type="spellEnd"/>
      <w:r w:rsidRPr="001D77B1">
        <w:t xml:space="preserve"> sensor devices for applications of WPT via radio frequency beam. </w:t>
      </w:r>
      <w:r w:rsidR="00B31EAD" w:rsidRPr="00B678A6">
        <w:rPr>
          <w:lang w:eastAsia="ja-JP"/>
        </w:rPr>
        <w:t xml:space="preserve">Report </w:t>
      </w:r>
      <w:hyperlink r:id="rId8" w:history="1">
        <w:r w:rsidR="00B31EAD" w:rsidRPr="00B678A6">
          <w:rPr>
            <w:color w:val="0000FF"/>
            <w:u w:val="single"/>
            <w:lang w:eastAsia="ja-JP"/>
          </w:rPr>
          <w:t>ITU-R SM.2392</w:t>
        </w:r>
      </w:hyperlink>
      <w:r w:rsidR="00B31EAD" w:rsidRPr="00B678A6">
        <w:rPr>
          <w:lang w:eastAsia="ja-JP"/>
        </w:rPr>
        <w:t xml:space="preserve"> “Applications of wireless power transmission via radio frequency beam” </w:t>
      </w:r>
      <w:r w:rsidR="00B31EAD" w:rsidRPr="001D77B1">
        <w:t>indicates diverse applications and technologies of beam WPT in the future</w:t>
      </w:r>
      <w:r w:rsidR="00B31EAD" w:rsidRPr="00B678A6">
        <w:rPr>
          <w:lang w:eastAsia="ja-JP"/>
        </w:rPr>
        <w:t>. The Report focuses on applications of WPT technologies using radio frequency beam</w:t>
      </w:r>
      <w:r w:rsidR="00B31EAD">
        <w:rPr>
          <w:lang w:eastAsia="ja-JP"/>
        </w:rPr>
        <w:t xml:space="preserve"> and highlights that such devices may be classified as </w:t>
      </w:r>
      <w:r w:rsidR="00E8306D" w:rsidRPr="001D77B1">
        <w:t xml:space="preserve">Industrial, Scientific, Medical </w:t>
      </w:r>
      <w:r w:rsidR="00E8306D">
        <w:t>(</w:t>
      </w:r>
      <w:r w:rsidR="00B31EAD">
        <w:rPr>
          <w:lang w:eastAsia="ja-JP"/>
        </w:rPr>
        <w:t>ISM</w:t>
      </w:r>
      <w:r w:rsidR="00E8306D">
        <w:rPr>
          <w:lang w:eastAsia="ja-JP"/>
        </w:rPr>
        <w:t>)</w:t>
      </w:r>
      <w:r w:rsidR="00B31EAD">
        <w:rPr>
          <w:lang w:eastAsia="ja-JP"/>
        </w:rPr>
        <w:t xml:space="preserve"> or short-range devices (SRD). While both ISM and SRD Beam WPT devices are addressed in Report </w:t>
      </w:r>
      <w:r w:rsidR="008460E7">
        <w:rPr>
          <w:lang w:eastAsia="ja-JP"/>
        </w:rPr>
        <w:t xml:space="preserve">ITU-R </w:t>
      </w:r>
      <w:r w:rsidR="00B31EAD">
        <w:rPr>
          <w:lang w:eastAsia="ja-JP"/>
        </w:rPr>
        <w:t xml:space="preserve">SM.2392, Report </w:t>
      </w:r>
      <w:hyperlink r:id="rId9" w:history="1">
        <w:r w:rsidR="00B31EAD" w:rsidRPr="005D597F">
          <w:rPr>
            <w:rStyle w:val="Hyperlink"/>
            <w:lang w:eastAsia="ja-JP"/>
          </w:rPr>
          <w:t>ITU-R SM.1896</w:t>
        </w:r>
      </w:hyperlink>
      <w:r w:rsidR="00B31EAD">
        <w:rPr>
          <w:lang w:eastAsia="ja-JP"/>
        </w:rPr>
        <w:t xml:space="preserve"> provides a list of frequency ranges for global and regional harmonization of SRDs in its annexes, and Radio Regulations footnote </w:t>
      </w:r>
      <w:r w:rsidR="00B31EAD" w:rsidRPr="003C3B71">
        <w:rPr>
          <w:b/>
          <w:bCs/>
          <w:lang w:eastAsia="ja-JP"/>
        </w:rPr>
        <w:t>5.150</w:t>
      </w:r>
      <w:r w:rsidR="00B31EAD">
        <w:rPr>
          <w:lang w:eastAsia="ja-JP"/>
        </w:rPr>
        <w:t xml:space="preserve"> provides a list of frequency ranges for ISM devices</w:t>
      </w:r>
      <w:r w:rsidR="00B31EAD" w:rsidRPr="00B678A6">
        <w:rPr>
          <w:lang w:eastAsia="ja-JP"/>
        </w:rPr>
        <w:t xml:space="preserve">. </w:t>
      </w:r>
      <w:r w:rsidR="001F5DCD" w:rsidRPr="001D77B1">
        <w:t xml:space="preserve">To mitigate the impact of WPT devices on the operation of </w:t>
      </w:r>
      <w:proofErr w:type="spellStart"/>
      <w:r w:rsidR="001F5DCD" w:rsidRPr="001D77B1">
        <w:t>radiocommunication</w:t>
      </w:r>
      <w:proofErr w:type="spellEnd"/>
      <w:r w:rsidR="001F5DCD" w:rsidRPr="001D77B1">
        <w:t xml:space="preserve"> services as finding increasing technology and spectrum demand, some solutions</w:t>
      </w:r>
      <w:r w:rsidR="006453F5">
        <w:t xml:space="preserve"> that</w:t>
      </w:r>
      <w:r w:rsidR="001F5DCD" w:rsidRPr="001D77B1">
        <w:t xml:space="preserve"> utilize frequency bands designated for ISM applications and other solutions for spectrum sharing with the incumbent </w:t>
      </w:r>
      <w:proofErr w:type="spellStart"/>
      <w:r w:rsidR="001F5DCD" w:rsidRPr="001D77B1">
        <w:t>radiocommunication</w:t>
      </w:r>
      <w:proofErr w:type="spellEnd"/>
      <w:r w:rsidR="001F5DCD" w:rsidRPr="001D77B1">
        <w:t xml:space="preserve"> services are discussed.</w:t>
      </w:r>
      <w:r w:rsidR="00873159" w:rsidRPr="00873159">
        <w:rPr>
          <w:lang w:eastAsia="ja-JP"/>
        </w:rPr>
        <w:t xml:space="preserve"> </w:t>
      </w:r>
      <w:r w:rsidR="00873159" w:rsidRPr="00B678A6">
        <w:rPr>
          <w:lang w:eastAsia="ja-JP"/>
        </w:rPr>
        <w:t xml:space="preserve">In order to commercialize these WPT technologies, studies on the impact of WPT systems on </w:t>
      </w:r>
      <w:proofErr w:type="spellStart"/>
      <w:r w:rsidR="00873159" w:rsidRPr="00B678A6">
        <w:rPr>
          <w:lang w:eastAsia="ja-JP"/>
        </w:rPr>
        <w:t>radiocommunication</w:t>
      </w:r>
      <w:proofErr w:type="spellEnd"/>
      <w:r w:rsidR="00873159" w:rsidRPr="00B678A6">
        <w:rPr>
          <w:lang w:eastAsia="ja-JP"/>
        </w:rPr>
        <w:t xml:space="preserve"> systems are necessary.</w:t>
      </w:r>
    </w:p>
    <w:p w:rsidR="00BB0A10" w:rsidRPr="00B678A6" w:rsidRDefault="00BB0A10" w:rsidP="00BE2986">
      <w:r w:rsidRPr="003519DA">
        <w:t>The</w:t>
      </w:r>
      <w:r w:rsidRPr="00B678A6">
        <w:rPr>
          <w:lang w:eastAsia="ja-JP"/>
        </w:rPr>
        <w:t xml:space="preserve"> purpose of this Report is to indicate the possibilities of coexistence with </w:t>
      </w:r>
      <w:proofErr w:type="spellStart"/>
      <w:r w:rsidRPr="00B678A6">
        <w:rPr>
          <w:lang w:eastAsia="ja-JP"/>
        </w:rPr>
        <w:t>radiocommunication</w:t>
      </w:r>
      <w:proofErr w:type="spellEnd"/>
      <w:r w:rsidRPr="00B678A6">
        <w:rPr>
          <w:lang w:eastAsia="ja-JP"/>
        </w:rPr>
        <w:t xml:space="preserve"> systems by conducting impact studies and demonstrating compliance with international and/or national radio frequency regulations and RF exposure guidelines</w:t>
      </w:r>
      <w:r w:rsidR="00C5432F">
        <w:rPr>
          <w:lang w:eastAsia="ja-JP"/>
        </w:rPr>
        <w:t xml:space="preserve"> </w:t>
      </w:r>
      <w:r w:rsidR="00C5432F" w:rsidRPr="001D77B1">
        <w:rPr>
          <w:lang w:eastAsia="ja-JP"/>
        </w:rPr>
        <w:t xml:space="preserve">even in the proposed beam WPT </w:t>
      </w:r>
      <w:r w:rsidR="00C5432F" w:rsidRPr="001D77B1">
        <w:rPr>
          <w:lang w:eastAsia="ja-JP"/>
        </w:rPr>
        <w:lastRenderedPageBreak/>
        <w:t xml:space="preserve">operation conditions. It is also intended to provide guidance to the administrations wishing to allow implementation of beam WPT technologies in the proposed frequency ranges in order to minimize the potential impact of beam WPT on </w:t>
      </w:r>
      <w:proofErr w:type="spellStart"/>
      <w:r w:rsidR="00C5432F" w:rsidRPr="001D77B1">
        <w:rPr>
          <w:lang w:eastAsia="ja-JP"/>
        </w:rPr>
        <w:t>radiocommunication</w:t>
      </w:r>
      <w:proofErr w:type="spellEnd"/>
      <w:r w:rsidR="00C5432F" w:rsidRPr="001D77B1">
        <w:rPr>
          <w:lang w:eastAsia="ja-JP"/>
        </w:rPr>
        <w:t xml:space="preserve"> services</w:t>
      </w:r>
      <w:r w:rsidRPr="00B678A6">
        <w:rPr>
          <w:lang w:eastAsia="ja-JP"/>
        </w:rPr>
        <w:t xml:space="preserve">. Furthermore, this Report is expected to contribute to discussions towards international frequency ranges and regulations for beam WPT applications. </w:t>
      </w:r>
    </w:p>
    <w:p w:rsidR="00BB0A10" w:rsidRDefault="00BC2431" w:rsidP="005472DF">
      <w:pPr>
        <w:rPr>
          <w:lang w:eastAsia="ja-JP"/>
        </w:rPr>
      </w:pPr>
      <w:r w:rsidRPr="00BC2431">
        <w:rPr>
          <w:lang w:eastAsia="ja-JP"/>
        </w:rPr>
        <w:t>National regulations, such as those in the United States, offer reasonable protection against harmful interference from these devices in a residential installation, but such limits do not guarantee that interference will not occur in a particular instance. However, as demonstrated in the studies contained in this document, Beam WPT technologies have the benefit of causing little to no harmful interference to other devices at distances equal to or less than 30 cm. Any harmful interference that does exist can easily be mitigated by the user moving the charging device and/or affected device. As such, users are encouraged to try to correct any such interference.</w:t>
      </w:r>
    </w:p>
    <w:p w:rsidR="00BB0A10" w:rsidRPr="0005061E" w:rsidRDefault="00F8727A" w:rsidP="00BB0A10">
      <w:pPr>
        <w:pStyle w:val="Heading1"/>
        <w:rPr>
          <w:lang w:eastAsia="ja-JP"/>
        </w:rPr>
      </w:pPr>
      <w:r>
        <w:rPr>
          <w:lang w:val="en-US" w:eastAsia="ja-JP"/>
        </w:rPr>
        <w:t>2</w:t>
      </w:r>
      <w:r w:rsidR="00BB0A10" w:rsidRPr="0005061E">
        <w:rPr>
          <w:lang w:val="en-US" w:eastAsia="ja-JP"/>
        </w:rPr>
        <w:tab/>
      </w:r>
      <w:r w:rsidR="00A05DD7" w:rsidRPr="00A05DD7">
        <w:rPr>
          <w:lang w:val="en-US" w:eastAsia="ja-JP"/>
        </w:rPr>
        <w:t>Radio characteristics of beam WPT</w:t>
      </w:r>
    </w:p>
    <w:p w:rsidR="00BB0A10" w:rsidRDefault="00B51FF0" w:rsidP="00397C6E">
      <w:pPr>
        <w:rPr>
          <w:lang w:val="en-US" w:eastAsia="ja-JP"/>
        </w:rPr>
      </w:pPr>
      <w:r w:rsidRPr="00B51FF0">
        <w:rPr>
          <w:lang w:val="en-US" w:eastAsia="ja-JP"/>
        </w:rPr>
        <w:t xml:space="preserve">This section provides examples of the characteristics of the beam WPT system. </w:t>
      </w:r>
    </w:p>
    <w:p w:rsidR="007F7BF2" w:rsidRDefault="007F7BF2">
      <w:pPr>
        <w:tabs>
          <w:tab w:val="clear" w:pos="1134"/>
          <w:tab w:val="clear" w:pos="1871"/>
          <w:tab w:val="clear" w:pos="2268"/>
        </w:tabs>
        <w:overflowPunct/>
        <w:autoSpaceDE/>
        <w:autoSpaceDN/>
        <w:adjustRightInd/>
        <w:spacing w:before="0"/>
        <w:textAlignment w:val="auto"/>
        <w:rPr>
          <w:b/>
          <w:sz w:val="28"/>
          <w:lang w:eastAsia="ja-JP"/>
        </w:rPr>
      </w:pPr>
      <w:r>
        <w:rPr>
          <w:lang w:eastAsia="ja-JP"/>
        </w:rPr>
        <w:br w:type="page"/>
      </w:r>
    </w:p>
    <w:p w:rsidR="007F7BF2" w:rsidRDefault="007F7BF2">
      <w:pPr>
        <w:tabs>
          <w:tab w:val="clear" w:pos="1134"/>
          <w:tab w:val="clear" w:pos="1871"/>
          <w:tab w:val="clear" w:pos="2268"/>
        </w:tabs>
        <w:overflowPunct/>
        <w:autoSpaceDE/>
        <w:autoSpaceDN/>
        <w:adjustRightInd/>
        <w:spacing w:before="0"/>
        <w:textAlignment w:val="auto"/>
        <w:rPr>
          <w:lang w:eastAsia="ja-JP"/>
        </w:rPr>
        <w:sectPr w:rsidR="007F7BF2" w:rsidSect="00D02712">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pPr>
    </w:p>
    <w:p w:rsidR="007F7BF2" w:rsidRPr="00BA0914" w:rsidRDefault="007F7BF2" w:rsidP="00BA0914">
      <w:pPr>
        <w:tabs>
          <w:tab w:val="clear" w:pos="1134"/>
          <w:tab w:val="clear" w:pos="1871"/>
          <w:tab w:val="clear" w:pos="2268"/>
        </w:tabs>
        <w:overflowPunct/>
        <w:autoSpaceDE/>
        <w:autoSpaceDN/>
        <w:adjustRightInd/>
        <w:spacing w:before="0"/>
        <w:jc w:val="center"/>
        <w:textAlignment w:val="auto"/>
        <w:rPr>
          <w:b/>
          <w:sz w:val="28"/>
          <w:lang w:eastAsia="ja-JP"/>
        </w:rPr>
      </w:pPr>
      <w:r w:rsidRPr="001D77B1">
        <w:rPr>
          <w:lang w:eastAsia="ja-JP"/>
        </w:rPr>
        <w:lastRenderedPageBreak/>
        <w:t xml:space="preserve">TABLE </w:t>
      </w:r>
      <w:r>
        <w:rPr>
          <w:lang w:eastAsia="ja-JP"/>
        </w:rPr>
        <w:t>1</w:t>
      </w:r>
    </w:p>
    <w:p w:rsidR="007F7BF2" w:rsidRPr="001D77B1" w:rsidRDefault="007F7BF2" w:rsidP="007F7BF2">
      <w:pPr>
        <w:pStyle w:val="Tabletitle"/>
        <w:rPr>
          <w:lang w:eastAsia="ja-JP"/>
        </w:rPr>
      </w:pPr>
      <w:r w:rsidRPr="001D77B1">
        <w:rPr>
          <w:lang w:eastAsia="ja-JP"/>
        </w:rPr>
        <w:t>Examples of radio characteristics of beam WPT systems</w:t>
      </w:r>
    </w:p>
    <w:tbl>
      <w:tblPr>
        <w:tblStyle w:val="TableGrid"/>
        <w:tblW w:w="0" w:type="auto"/>
        <w:jc w:val="center"/>
        <w:tblLook w:val="04A0" w:firstRow="1" w:lastRow="0" w:firstColumn="1" w:lastColumn="0" w:noHBand="0" w:noVBand="1"/>
        <w:tblPrChange w:id="20" w:author="USA " w:date="2021-02-21T13:36:00Z">
          <w:tblPr>
            <w:tblStyle w:val="TableGrid"/>
            <w:tblW w:w="0" w:type="auto"/>
            <w:jc w:val="center"/>
            <w:tblLook w:val="04A0" w:firstRow="1" w:lastRow="0" w:firstColumn="1" w:lastColumn="0" w:noHBand="0" w:noVBand="1"/>
          </w:tblPr>
        </w:tblPrChange>
      </w:tblPr>
      <w:tblGrid>
        <w:gridCol w:w="1525"/>
        <w:gridCol w:w="1530"/>
        <w:gridCol w:w="1440"/>
        <w:gridCol w:w="1620"/>
        <w:gridCol w:w="1710"/>
        <w:gridCol w:w="1350"/>
        <w:gridCol w:w="1530"/>
        <w:gridCol w:w="1440"/>
        <w:gridCol w:w="1440"/>
        <w:tblGridChange w:id="21">
          <w:tblGrid>
            <w:gridCol w:w="1525"/>
            <w:gridCol w:w="1530"/>
            <w:gridCol w:w="1440"/>
            <w:gridCol w:w="1620"/>
            <w:gridCol w:w="1710"/>
            <w:gridCol w:w="1350"/>
            <w:gridCol w:w="1530"/>
            <w:gridCol w:w="1440"/>
            <w:gridCol w:w="1364"/>
          </w:tblGrid>
        </w:tblGridChange>
      </w:tblGrid>
      <w:tr w:rsidR="007F7BF2" w:rsidRPr="001D77B1" w:rsidTr="002B136C">
        <w:trPr>
          <w:cantSplit/>
          <w:jc w:val="center"/>
          <w:trPrChange w:id="22" w:author="USA " w:date="2021-02-21T13:36:00Z">
            <w:trPr>
              <w:cantSplit/>
              <w:jc w:val="center"/>
            </w:trPr>
          </w:trPrChange>
        </w:trPr>
        <w:tc>
          <w:tcPr>
            <w:tcW w:w="1525" w:type="dxa"/>
            <w:tcPrChange w:id="23" w:author="USA " w:date="2021-02-21T13:36:00Z">
              <w:tcPr>
                <w:tcW w:w="1525" w:type="dxa"/>
              </w:tcPr>
            </w:tcPrChange>
          </w:tcPr>
          <w:p w:rsidR="007F7BF2" w:rsidRPr="001D77B1" w:rsidRDefault="007F7BF2" w:rsidP="007F7BF2">
            <w:pPr>
              <w:pStyle w:val="Tablehead"/>
              <w:rPr>
                <w:lang w:eastAsia="ja-JP"/>
              </w:rPr>
            </w:pPr>
            <w:r w:rsidRPr="001D77B1">
              <w:rPr>
                <w:lang w:eastAsia="ja-JP"/>
              </w:rPr>
              <w:t>System</w:t>
            </w:r>
          </w:p>
        </w:tc>
        <w:tc>
          <w:tcPr>
            <w:tcW w:w="1530" w:type="dxa"/>
            <w:tcPrChange w:id="24" w:author="USA " w:date="2021-02-21T13:36:00Z">
              <w:tcPr>
                <w:tcW w:w="1530" w:type="dxa"/>
              </w:tcPr>
            </w:tcPrChange>
          </w:tcPr>
          <w:p w:rsidR="007F7BF2" w:rsidRPr="001D77B1" w:rsidRDefault="007F7BF2" w:rsidP="007F7BF2">
            <w:pPr>
              <w:pStyle w:val="Tablehead"/>
              <w:rPr>
                <w:lang w:eastAsia="ja-JP"/>
              </w:rPr>
            </w:pPr>
            <w:r>
              <w:rPr>
                <w:lang w:eastAsia="ja-JP"/>
              </w:rPr>
              <w:t>System 1</w:t>
            </w:r>
          </w:p>
        </w:tc>
        <w:tc>
          <w:tcPr>
            <w:tcW w:w="1440" w:type="dxa"/>
            <w:tcPrChange w:id="25" w:author="USA " w:date="2021-02-21T13:36:00Z">
              <w:tcPr>
                <w:tcW w:w="1440" w:type="dxa"/>
              </w:tcPr>
            </w:tcPrChange>
          </w:tcPr>
          <w:p w:rsidR="007F7BF2" w:rsidRPr="001D77B1" w:rsidRDefault="007F7BF2" w:rsidP="007F7BF2">
            <w:pPr>
              <w:pStyle w:val="Tablehead"/>
              <w:rPr>
                <w:lang w:eastAsia="ja-JP"/>
              </w:rPr>
            </w:pPr>
            <w:r>
              <w:rPr>
                <w:lang w:eastAsia="ja-JP"/>
              </w:rPr>
              <w:t>System 2</w:t>
            </w:r>
          </w:p>
        </w:tc>
        <w:tc>
          <w:tcPr>
            <w:tcW w:w="1620" w:type="dxa"/>
            <w:tcPrChange w:id="26" w:author="USA " w:date="2021-02-21T13:36:00Z">
              <w:tcPr>
                <w:tcW w:w="1620" w:type="dxa"/>
              </w:tcPr>
            </w:tcPrChange>
          </w:tcPr>
          <w:p w:rsidR="007F7BF2" w:rsidRPr="001D77B1" w:rsidRDefault="007F7BF2" w:rsidP="007F7BF2">
            <w:pPr>
              <w:pStyle w:val="Tablehead"/>
              <w:rPr>
                <w:lang w:eastAsia="ja-JP"/>
              </w:rPr>
            </w:pPr>
            <w:r>
              <w:rPr>
                <w:lang w:eastAsia="ja-JP"/>
              </w:rPr>
              <w:t>System 3</w:t>
            </w:r>
          </w:p>
        </w:tc>
        <w:tc>
          <w:tcPr>
            <w:tcW w:w="1710" w:type="dxa"/>
            <w:tcPrChange w:id="27" w:author="USA " w:date="2021-02-21T13:36:00Z">
              <w:tcPr>
                <w:tcW w:w="1710" w:type="dxa"/>
              </w:tcPr>
            </w:tcPrChange>
          </w:tcPr>
          <w:p w:rsidR="007F7BF2" w:rsidRPr="001D77B1" w:rsidRDefault="007F7BF2" w:rsidP="007F7BF2">
            <w:pPr>
              <w:pStyle w:val="Tablehead"/>
              <w:rPr>
                <w:lang w:eastAsia="ja-JP"/>
              </w:rPr>
            </w:pPr>
            <w:r w:rsidRPr="001D77B1">
              <w:rPr>
                <w:lang w:eastAsia="ja-JP"/>
              </w:rPr>
              <w:t xml:space="preserve">System </w:t>
            </w:r>
            <w:r>
              <w:rPr>
                <w:lang w:eastAsia="ja-JP"/>
              </w:rPr>
              <w:t>4</w:t>
            </w:r>
          </w:p>
        </w:tc>
        <w:tc>
          <w:tcPr>
            <w:tcW w:w="1350" w:type="dxa"/>
            <w:tcPrChange w:id="28" w:author="USA " w:date="2021-02-21T13:36:00Z">
              <w:tcPr>
                <w:tcW w:w="1350" w:type="dxa"/>
              </w:tcPr>
            </w:tcPrChange>
          </w:tcPr>
          <w:p w:rsidR="007F7BF2" w:rsidRPr="001D77B1" w:rsidRDefault="007F7BF2" w:rsidP="007F7BF2">
            <w:pPr>
              <w:pStyle w:val="Tablehead"/>
              <w:rPr>
                <w:lang w:eastAsia="ja-JP"/>
              </w:rPr>
            </w:pPr>
            <w:r w:rsidRPr="001D77B1">
              <w:rPr>
                <w:lang w:eastAsia="ja-JP"/>
              </w:rPr>
              <w:t xml:space="preserve">System </w:t>
            </w:r>
            <w:r>
              <w:rPr>
                <w:lang w:eastAsia="ja-JP"/>
              </w:rPr>
              <w:t>5</w:t>
            </w:r>
          </w:p>
        </w:tc>
        <w:tc>
          <w:tcPr>
            <w:tcW w:w="1530" w:type="dxa"/>
            <w:tcPrChange w:id="29" w:author="USA " w:date="2021-02-21T13:36:00Z">
              <w:tcPr>
                <w:tcW w:w="1530" w:type="dxa"/>
              </w:tcPr>
            </w:tcPrChange>
          </w:tcPr>
          <w:p w:rsidR="007F7BF2" w:rsidRPr="001D77B1" w:rsidRDefault="007F7BF2" w:rsidP="007F7BF2">
            <w:pPr>
              <w:pStyle w:val="Tablehead"/>
              <w:rPr>
                <w:lang w:eastAsia="ja-JP"/>
              </w:rPr>
            </w:pPr>
            <w:r w:rsidRPr="001D77B1">
              <w:rPr>
                <w:lang w:eastAsia="ja-JP"/>
              </w:rPr>
              <w:t xml:space="preserve">System </w:t>
            </w:r>
            <w:r>
              <w:rPr>
                <w:lang w:eastAsia="ja-JP"/>
              </w:rPr>
              <w:t>6</w:t>
            </w:r>
          </w:p>
        </w:tc>
        <w:tc>
          <w:tcPr>
            <w:tcW w:w="1440" w:type="dxa"/>
            <w:tcPrChange w:id="30" w:author="USA " w:date="2021-02-21T13:36:00Z">
              <w:tcPr>
                <w:tcW w:w="1440" w:type="dxa"/>
              </w:tcPr>
            </w:tcPrChange>
          </w:tcPr>
          <w:p w:rsidR="007F7BF2" w:rsidRPr="001D77B1" w:rsidRDefault="007F7BF2" w:rsidP="007F7BF2">
            <w:pPr>
              <w:pStyle w:val="Tablehead"/>
              <w:rPr>
                <w:lang w:eastAsia="ja-JP"/>
              </w:rPr>
            </w:pPr>
            <w:r w:rsidRPr="001D77B1">
              <w:rPr>
                <w:lang w:eastAsia="ja-JP"/>
              </w:rPr>
              <w:t xml:space="preserve">System </w:t>
            </w:r>
            <w:r>
              <w:rPr>
                <w:lang w:eastAsia="ja-JP"/>
              </w:rPr>
              <w:t>7</w:t>
            </w:r>
          </w:p>
        </w:tc>
        <w:tc>
          <w:tcPr>
            <w:tcW w:w="1440" w:type="dxa"/>
            <w:tcPrChange w:id="31" w:author="USA " w:date="2021-02-21T13:36:00Z">
              <w:tcPr>
                <w:tcW w:w="1364" w:type="dxa"/>
              </w:tcPr>
            </w:tcPrChange>
          </w:tcPr>
          <w:p w:rsidR="007F7BF2" w:rsidRPr="001D77B1" w:rsidRDefault="007F7BF2" w:rsidP="007F7BF2">
            <w:pPr>
              <w:pStyle w:val="Tablehead"/>
              <w:rPr>
                <w:lang w:eastAsia="ja-JP"/>
              </w:rPr>
            </w:pPr>
            <w:r w:rsidRPr="001D77B1">
              <w:rPr>
                <w:lang w:eastAsia="ja-JP"/>
              </w:rPr>
              <w:t xml:space="preserve">System </w:t>
            </w:r>
            <w:r>
              <w:rPr>
                <w:lang w:eastAsia="ja-JP"/>
              </w:rPr>
              <w:t>8</w:t>
            </w:r>
          </w:p>
        </w:tc>
      </w:tr>
      <w:tr w:rsidR="007F7BF2" w:rsidRPr="001D77B1" w:rsidTr="002B136C">
        <w:trPr>
          <w:cantSplit/>
          <w:jc w:val="center"/>
          <w:trPrChange w:id="32" w:author="USA " w:date="2021-02-21T13:36:00Z">
            <w:trPr>
              <w:cantSplit/>
              <w:jc w:val="center"/>
            </w:trPr>
          </w:trPrChange>
        </w:trPr>
        <w:tc>
          <w:tcPr>
            <w:tcW w:w="1525" w:type="dxa"/>
            <w:tcPrChange w:id="33" w:author="USA " w:date="2021-02-21T13:36:00Z">
              <w:tcPr>
                <w:tcW w:w="1525" w:type="dxa"/>
              </w:tcPr>
            </w:tcPrChange>
          </w:tcPr>
          <w:p w:rsidR="007F7BF2" w:rsidRPr="001D77B1" w:rsidRDefault="007F7BF2" w:rsidP="007F7BF2">
            <w:pPr>
              <w:pStyle w:val="Tabletext"/>
              <w:rPr>
                <w:lang w:eastAsia="ja-JP"/>
              </w:rPr>
            </w:pPr>
            <w:r w:rsidRPr="001D77B1">
              <w:rPr>
                <w:lang w:eastAsia="ja-JP"/>
              </w:rPr>
              <w:t>Frequency</w:t>
            </w:r>
          </w:p>
        </w:tc>
        <w:tc>
          <w:tcPr>
            <w:tcW w:w="1530" w:type="dxa"/>
            <w:tcPrChange w:id="34" w:author="USA " w:date="2021-02-21T13:36:00Z">
              <w:tcPr>
                <w:tcW w:w="1530" w:type="dxa"/>
              </w:tcPr>
            </w:tcPrChange>
          </w:tcPr>
          <w:p w:rsidR="007F7BF2" w:rsidRPr="001D77B1" w:rsidRDefault="007F7BF2" w:rsidP="007F7BF2">
            <w:pPr>
              <w:pStyle w:val="Tabletext"/>
              <w:jc w:val="center"/>
              <w:rPr>
                <w:lang w:eastAsia="ja-JP"/>
              </w:rPr>
            </w:pPr>
            <w:r>
              <w:rPr>
                <w:lang w:val="en-US" w:eastAsia="ja-JP"/>
              </w:rPr>
              <w:t>915-921 MHz</w:t>
            </w:r>
          </w:p>
        </w:tc>
        <w:tc>
          <w:tcPr>
            <w:tcW w:w="1440" w:type="dxa"/>
            <w:tcPrChange w:id="35" w:author="USA " w:date="2021-02-21T13:36:00Z">
              <w:tcPr>
                <w:tcW w:w="1440" w:type="dxa"/>
              </w:tcPr>
            </w:tcPrChange>
          </w:tcPr>
          <w:p w:rsidR="007F7BF2" w:rsidRPr="001D77B1" w:rsidRDefault="007F7BF2" w:rsidP="007F7BF2">
            <w:pPr>
              <w:pStyle w:val="Tabletext"/>
              <w:jc w:val="center"/>
              <w:rPr>
                <w:lang w:eastAsia="ja-JP"/>
              </w:rPr>
            </w:pPr>
            <w:r>
              <w:rPr>
                <w:lang w:val="en-US" w:eastAsia="ja-JP"/>
              </w:rPr>
              <w:t>915-921 MHz</w:t>
            </w:r>
          </w:p>
        </w:tc>
        <w:tc>
          <w:tcPr>
            <w:tcW w:w="1620" w:type="dxa"/>
            <w:tcPrChange w:id="36" w:author="USA " w:date="2021-02-21T13:36:00Z">
              <w:tcPr>
                <w:tcW w:w="1620" w:type="dxa"/>
              </w:tcPr>
            </w:tcPrChange>
          </w:tcPr>
          <w:p w:rsidR="007F7BF2" w:rsidRPr="001D77B1" w:rsidRDefault="007F7BF2" w:rsidP="007F7BF2">
            <w:pPr>
              <w:pStyle w:val="Tabletext"/>
              <w:jc w:val="center"/>
              <w:rPr>
                <w:lang w:eastAsia="ja-JP"/>
              </w:rPr>
            </w:pPr>
            <w:r>
              <w:rPr>
                <w:lang w:val="en-US" w:eastAsia="ja-JP"/>
              </w:rPr>
              <w:t>915-921 MHz</w:t>
            </w:r>
          </w:p>
        </w:tc>
        <w:tc>
          <w:tcPr>
            <w:tcW w:w="1710" w:type="dxa"/>
            <w:tcPrChange w:id="37" w:author="USA " w:date="2021-02-21T13:36:00Z">
              <w:tcPr>
                <w:tcW w:w="1710" w:type="dxa"/>
              </w:tcPr>
            </w:tcPrChange>
          </w:tcPr>
          <w:p w:rsidR="007F7BF2" w:rsidRPr="001D77B1" w:rsidRDefault="007F7BF2" w:rsidP="007F7BF2">
            <w:pPr>
              <w:pStyle w:val="Tabletext"/>
              <w:jc w:val="center"/>
              <w:rPr>
                <w:lang w:eastAsia="ja-JP"/>
              </w:rPr>
            </w:pPr>
            <w:r w:rsidRPr="001D77B1">
              <w:rPr>
                <w:lang w:eastAsia="ja-JP"/>
              </w:rPr>
              <w:t>917-920 MHz</w:t>
            </w:r>
          </w:p>
        </w:tc>
        <w:tc>
          <w:tcPr>
            <w:tcW w:w="1350" w:type="dxa"/>
            <w:tcPrChange w:id="38" w:author="USA " w:date="2021-02-21T13:36:00Z">
              <w:tcPr>
                <w:tcW w:w="1350" w:type="dxa"/>
              </w:tcPr>
            </w:tcPrChange>
          </w:tcPr>
          <w:p w:rsidR="007F7BF2" w:rsidRPr="001D77B1" w:rsidRDefault="007F7BF2" w:rsidP="007F7BF2">
            <w:pPr>
              <w:pStyle w:val="Tabletext"/>
              <w:jc w:val="center"/>
              <w:rPr>
                <w:lang w:eastAsia="ja-JP"/>
              </w:rPr>
            </w:pPr>
            <w:r w:rsidRPr="001D77B1">
              <w:rPr>
                <w:lang w:eastAsia="ja-JP"/>
              </w:rPr>
              <w:t>2.410-2.486 GHz</w:t>
            </w:r>
          </w:p>
        </w:tc>
        <w:tc>
          <w:tcPr>
            <w:tcW w:w="1530" w:type="dxa"/>
            <w:tcPrChange w:id="39" w:author="USA " w:date="2021-02-21T13:36:00Z">
              <w:tcPr>
                <w:tcW w:w="1530" w:type="dxa"/>
              </w:tcPr>
            </w:tcPrChange>
          </w:tcPr>
          <w:p w:rsidR="007F7BF2" w:rsidRPr="001D77B1" w:rsidRDefault="007F7BF2" w:rsidP="007F7BF2">
            <w:pPr>
              <w:pStyle w:val="Tabletext"/>
              <w:jc w:val="center"/>
              <w:rPr>
                <w:lang w:eastAsia="ja-JP"/>
              </w:rPr>
            </w:pPr>
            <w:r w:rsidRPr="001D77B1">
              <w:rPr>
                <w:lang w:eastAsia="ja-JP"/>
              </w:rPr>
              <w:t>5.738-5.766 GHz</w:t>
            </w:r>
          </w:p>
        </w:tc>
        <w:tc>
          <w:tcPr>
            <w:tcW w:w="1440" w:type="dxa"/>
            <w:tcPrChange w:id="40" w:author="USA " w:date="2021-02-21T13:36:00Z">
              <w:tcPr>
                <w:tcW w:w="1440" w:type="dxa"/>
              </w:tcPr>
            </w:tcPrChange>
          </w:tcPr>
          <w:p w:rsidR="007F7BF2" w:rsidRPr="001D77B1" w:rsidRDefault="002B136C" w:rsidP="007F7BF2">
            <w:pPr>
              <w:pStyle w:val="Tabletext"/>
              <w:jc w:val="center"/>
              <w:rPr>
                <w:lang w:eastAsia="ja-JP"/>
              </w:rPr>
            </w:pPr>
            <w:ins w:id="41" w:author="USA " w:date="2021-02-21T13:30:00Z">
              <w:r>
                <w:rPr>
                  <w:lang w:eastAsia="ja-JP"/>
                </w:rPr>
                <w:t>24.1 – 24.15 GHz</w:t>
              </w:r>
            </w:ins>
          </w:p>
        </w:tc>
        <w:tc>
          <w:tcPr>
            <w:tcW w:w="1440" w:type="dxa"/>
            <w:tcPrChange w:id="42" w:author="USA " w:date="2021-02-21T13:36:00Z">
              <w:tcPr>
                <w:tcW w:w="1364" w:type="dxa"/>
              </w:tcPr>
            </w:tcPrChange>
          </w:tcPr>
          <w:p w:rsidR="00CC2543" w:rsidRPr="001D77B1" w:rsidRDefault="002B136C" w:rsidP="007F7BF2">
            <w:pPr>
              <w:pStyle w:val="Tabletext"/>
              <w:jc w:val="center"/>
              <w:rPr>
                <w:lang w:eastAsia="ja-JP"/>
              </w:rPr>
            </w:pPr>
            <w:ins w:id="43" w:author="USA " w:date="2021-02-21T13:30:00Z">
              <w:r>
                <w:rPr>
                  <w:lang w:eastAsia="ja-JP"/>
                </w:rPr>
                <w:t>61</w:t>
              </w:r>
            </w:ins>
            <w:ins w:id="44" w:author="USA " w:date="2021-02-21T13:31:00Z">
              <w:r>
                <w:rPr>
                  <w:lang w:eastAsia="ja-JP"/>
                </w:rPr>
                <w:t xml:space="preserve"> – 61.5 GHz</w:t>
              </w:r>
            </w:ins>
          </w:p>
        </w:tc>
      </w:tr>
      <w:tr w:rsidR="002B136C" w:rsidRPr="001D77B1" w:rsidTr="002B136C">
        <w:trPr>
          <w:cantSplit/>
          <w:jc w:val="center"/>
          <w:trPrChange w:id="45" w:author="USA " w:date="2021-02-21T13:36:00Z">
            <w:trPr>
              <w:cantSplit/>
              <w:jc w:val="center"/>
            </w:trPr>
          </w:trPrChange>
        </w:trPr>
        <w:tc>
          <w:tcPr>
            <w:tcW w:w="1525" w:type="dxa"/>
            <w:tcPrChange w:id="46" w:author="USA " w:date="2021-02-21T13:36:00Z">
              <w:tcPr>
                <w:tcW w:w="1525" w:type="dxa"/>
              </w:tcPr>
            </w:tcPrChange>
          </w:tcPr>
          <w:p w:rsidR="002B136C" w:rsidRPr="001D77B1" w:rsidRDefault="002B136C" w:rsidP="002B136C">
            <w:pPr>
              <w:pStyle w:val="Tabletext"/>
              <w:rPr>
                <w:lang w:eastAsia="ja-JP"/>
              </w:rPr>
            </w:pPr>
            <w:r w:rsidRPr="001D77B1">
              <w:rPr>
                <w:lang w:eastAsia="ja-JP"/>
              </w:rPr>
              <w:t>Output Power</w:t>
            </w:r>
          </w:p>
        </w:tc>
        <w:tc>
          <w:tcPr>
            <w:tcW w:w="1530" w:type="dxa"/>
            <w:tcPrChange w:id="47" w:author="USA " w:date="2021-02-21T13:36:00Z">
              <w:tcPr>
                <w:tcW w:w="1530" w:type="dxa"/>
              </w:tcPr>
            </w:tcPrChange>
          </w:tcPr>
          <w:p w:rsidR="002B136C" w:rsidRPr="001D77B1" w:rsidRDefault="002B136C" w:rsidP="002B136C">
            <w:pPr>
              <w:pStyle w:val="Tabletext"/>
              <w:jc w:val="center"/>
              <w:rPr>
                <w:lang w:eastAsia="ja-JP"/>
              </w:rPr>
            </w:pPr>
            <w:r>
              <w:rPr>
                <w:lang w:val="en-US" w:eastAsia="ja-JP"/>
              </w:rPr>
              <w:t xml:space="preserve">4 W </w:t>
            </w:r>
          </w:p>
        </w:tc>
        <w:tc>
          <w:tcPr>
            <w:tcW w:w="1440" w:type="dxa"/>
            <w:tcPrChange w:id="48" w:author="USA " w:date="2021-02-21T13:36:00Z">
              <w:tcPr>
                <w:tcW w:w="1440" w:type="dxa"/>
              </w:tcPr>
            </w:tcPrChange>
          </w:tcPr>
          <w:p w:rsidR="002B136C" w:rsidRPr="001D77B1" w:rsidRDefault="002B136C" w:rsidP="002B136C">
            <w:pPr>
              <w:pStyle w:val="Tabletext"/>
              <w:jc w:val="center"/>
              <w:rPr>
                <w:lang w:eastAsia="ja-JP"/>
              </w:rPr>
            </w:pPr>
            <w:r>
              <w:rPr>
                <w:lang w:val="en-US" w:eastAsia="ja-JP"/>
              </w:rPr>
              <w:t xml:space="preserve">15 W </w:t>
            </w:r>
          </w:p>
        </w:tc>
        <w:tc>
          <w:tcPr>
            <w:tcW w:w="1620" w:type="dxa"/>
            <w:tcPrChange w:id="49" w:author="USA " w:date="2021-02-21T13:36:00Z">
              <w:tcPr>
                <w:tcW w:w="1620" w:type="dxa"/>
              </w:tcPr>
            </w:tcPrChange>
          </w:tcPr>
          <w:p w:rsidR="002B136C" w:rsidRPr="001D77B1" w:rsidRDefault="002B136C" w:rsidP="002B136C">
            <w:pPr>
              <w:pStyle w:val="Tabletext"/>
              <w:jc w:val="center"/>
              <w:rPr>
                <w:lang w:eastAsia="ja-JP"/>
              </w:rPr>
            </w:pPr>
            <w:r>
              <w:rPr>
                <w:lang w:val="en-US" w:eastAsia="ja-JP"/>
              </w:rPr>
              <w:t>Up to 50 W</w:t>
            </w:r>
          </w:p>
        </w:tc>
        <w:tc>
          <w:tcPr>
            <w:tcW w:w="1710" w:type="dxa"/>
            <w:tcPrChange w:id="50" w:author="USA " w:date="2021-02-21T13:36:00Z">
              <w:tcPr>
                <w:tcW w:w="1710" w:type="dxa"/>
              </w:tcPr>
            </w:tcPrChange>
          </w:tcPr>
          <w:p w:rsidR="002B136C" w:rsidRPr="001D77B1" w:rsidRDefault="002B136C" w:rsidP="002B136C">
            <w:pPr>
              <w:pStyle w:val="Tabletext"/>
              <w:jc w:val="center"/>
              <w:rPr>
                <w:lang w:eastAsia="ja-JP"/>
              </w:rPr>
            </w:pPr>
            <w:r w:rsidRPr="001D77B1">
              <w:rPr>
                <w:lang w:eastAsia="ja-JP"/>
              </w:rPr>
              <w:t>1 W</w:t>
            </w:r>
          </w:p>
        </w:tc>
        <w:tc>
          <w:tcPr>
            <w:tcW w:w="1350" w:type="dxa"/>
            <w:tcPrChange w:id="51" w:author="USA " w:date="2021-02-21T13:36:00Z">
              <w:tcPr>
                <w:tcW w:w="1350" w:type="dxa"/>
              </w:tcPr>
            </w:tcPrChange>
          </w:tcPr>
          <w:p w:rsidR="002B136C" w:rsidRPr="001D77B1" w:rsidRDefault="002B136C" w:rsidP="002B136C">
            <w:pPr>
              <w:pStyle w:val="Tabletext"/>
              <w:jc w:val="center"/>
              <w:rPr>
                <w:lang w:eastAsia="ja-JP"/>
              </w:rPr>
            </w:pPr>
            <w:r w:rsidRPr="001D77B1">
              <w:rPr>
                <w:lang w:eastAsia="ja-JP"/>
              </w:rPr>
              <w:t>15 W</w:t>
            </w:r>
          </w:p>
        </w:tc>
        <w:tc>
          <w:tcPr>
            <w:tcW w:w="1530" w:type="dxa"/>
            <w:tcPrChange w:id="52" w:author="USA " w:date="2021-02-21T13:36:00Z">
              <w:tcPr>
                <w:tcW w:w="1530" w:type="dxa"/>
              </w:tcPr>
            </w:tcPrChange>
          </w:tcPr>
          <w:p w:rsidR="002B136C" w:rsidRPr="001D77B1" w:rsidRDefault="002B136C" w:rsidP="002B136C">
            <w:pPr>
              <w:pStyle w:val="Tabletext"/>
              <w:jc w:val="center"/>
              <w:rPr>
                <w:lang w:eastAsia="ja-JP"/>
              </w:rPr>
            </w:pPr>
            <w:r w:rsidRPr="001D77B1">
              <w:rPr>
                <w:lang w:eastAsia="ja-JP"/>
              </w:rPr>
              <w:t>32 W</w:t>
            </w:r>
          </w:p>
        </w:tc>
        <w:tc>
          <w:tcPr>
            <w:tcW w:w="1440" w:type="dxa"/>
            <w:tcPrChange w:id="53" w:author="USA " w:date="2021-02-21T13:36:00Z">
              <w:tcPr>
                <w:tcW w:w="1440" w:type="dxa"/>
              </w:tcPr>
            </w:tcPrChange>
          </w:tcPr>
          <w:p w:rsidR="002B136C" w:rsidRPr="001D77B1" w:rsidRDefault="00652B99" w:rsidP="002B136C">
            <w:pPr>
              <w:pStyle w:val="Tabletext"/>
              <w:jc w:val="center"/>
              <w:rPr>
                <w:lang w:eastAsia="ja-JP"/>
              </w:rPr>
            </w:pPr>
            <w:ins w:id="54" w:author="USA " w:date="2021-03-04T16:33:00Z">
              <w:r>
                <w:rPr>
                  <w:lang w:eastAsia="ja-JP"/>
                </w:rPr>
                <w:t>50 W</w:t>
              </w:r>
            </w:ins>
          </w:p>
        </w:tc>
        <w:tc>
          <w:tcPr>
            <w:tcW w:w="1440" w:type="dxa"/>
            <w:tcPrChange w:id="55" w:author="USA " w:date="2021-02-21T13:36:00Z">
              <w:tcPr>
                <w:tcW w:w="1364" w:type="dxa"/>
              </w:tcPr>
            </w:tcPrChange>
          </w:tcPr>
          <w:p w:rsidR="002B136C" w:rsidRPr="001D77B1" w:rsidRDefault="00652B99" w:rsidP="002B136C">
            <w:pPr>
              <w:pStyle w:val="Tabletext"/>
              <w:jc w:val="center"/>
              <w:rPr>
                <w:lang w:eastAsia="ja-JP"/>
              </w:rPr>
            </w:pPr>
            <w:ins w:id="56" w:author="USA " w:date="2021-03-04T16:34:00Z">
              <w:r>
                <w:rPr>
                  <w:lang w:eastAsia="ja-JP"/>
                </w:rPr>
                <w:t>50 W</w:t>
              </w:r>
            </w:ins>
          </w:p>
        </w:tc>
      </w:tr>
      <w:tr w:rsidR="002B136C" w:rsidRPr="001D77B1" w:rsidTr="002B136C">
        <w:trPr>
          <w:cantSplit/>
          <w:jc w:val="center"/>
          <w:trPrChange w:id="57" w:author="USA " w:date="2021-02-21T13:36:00Z">
            <w:trPr>
              <w:cantSplit/>
              <w:jc w:val="center"/>
            </w:trPr>
          </w:trPrChange>
        </w:trPr>
        <w:tc>
          <w:tcPr>
            <w:tcW w:w="1525" w:type="dxa"/>
            <w:tcPrChange w:id="58" w:author="USA " w:date="2021-02-21T13:36:00Z">
              <w:tcPr>
                <w:tcW w:w="1525" w:type="dxa"/>
              </w:tcPr>
            </w:tcPrChange>
          </w:tcPr>
          <w:p w:rsidR="002B136C" w:rsidRPr="001D77B1" w:rsidRDefault="002B136C" w:rsidP="002B136C">
            <w:pPr>
              <w:pStyle w:val="Tabletext"/>
              <w:rPr>
                <w:lang w:eastAsia="ja-JP"/>
              </w:rPr>
            </w:pPr>
            <w:r w:rsidRPr="001D77B1">
              <w:rPr>
                <w:lang w:eastAsia="ja-JP"/>
              </w:rPr>
              <w:t>Antenna gain</w:t>
            </w:r>
          </w:p>
        </w:tc>
        <w:tc>
          <w:tcPr>
            <w:tcW w:w="1530" w:type="dxa"/>
            <w:tcPrChange w:id="59" w:author="USA " w:date="2021-02-21T13:36:00Z">
              <w:tcPr>
                <w:tcW w:w="1530" w:type="dxa"/>
              </w:tcPr>
            </w:tcPrChange>
          </w:tcPr>
          <w:p w:rsidR="002B136C" w:rsidRPr="001D77B1" w:rsidRDefault="002B136C" w:rsidP="002B136C">
            <w:pPr>
              <w:pStyle w:val="Tabletext"/>
              <w:jc w:val="center"/>
              <w:rPr>
                <w:lang w:eastAsia="ja-JP"/>
              </w:rPr>
            </w:pPr>
            <w:r>
              <w:rPr>
                <w:lang w:val="en-US" w:eastAsia="ja-JP"/>
              </w:rPr>
              <w:t xml:space="preserve">7 </w:t>
            </w:r>
            <w:proofErr w:type="spellStart"/>
            <w:r>
              <w:rPr>
                <w:lang w:val="en-US" w:eastAsia="ja-JP"/>
              </w:rPr>
              <w:t>dBi</w:t>
            </w:r>
            <w:proofErr w:type="spellEnd"/>
          </w:p>
        </w:tc>
        <w:tc>
          <w:tcPr>
            <w:tcW w:w="1440" w:type="dxa"/>
            <w:tcPrChange w:id="60" w:author="USA " w:date="2021-02-21T13:36:00Z">
              <w:tcPr>
                <w:tcW w:w="1440" w:type="dxa"/>
              </w:tcPr>
            </w:tcPrChange>
          </w:tcPr>
          <w:p w:rsidR="002B136C" w:rsidRPr="001D77B1" w:rsidRDefault="002B136C" w:rsidP="002B136C">
            <w:pPr>
              <w:pStyle w:val="Tabletext"/>
              <w:jc w:val="center"/>
              <w:rPr>
                <w:lang w:eastAsia="ja-JP"/>
              </w:rPr>
            </w:pPr>
            <w:r>
              <w:rPr>
                <w:lang w:val="en-US" w:eastAsia="ja-JP"/>
              </w:rPr>
              <w:t xml:space="preserve">8.24 </w:t>
            </w:r>
            <w:proofErr w:type="spellStart"/>
            <w:r>
              <w:rPr>
                <w:lang w:val="en-US" w:eastAsia="ja-JP"/>
              </w:rPr>
              <w:t>dBi</w:t>
            </w:r>
            <w:proofErr w:type="spellEnd"/>
          </w:p>
        </w:tc>
        <w:tc>
          <w:tcPr>
            <w:tcW w:w="1620" w:type="dxa"/>
            <w:tcPrChange w:id="61" w:author="USA " w:date="2021-02-21T13:36:00Z">
              <w:tcPr>
                <w:tcW w:w="1620" w:type="dxa"/>
              </w:tcPr>
            </w:tcPrChange>
          </w:tcPr>
          <w:p w:rsidR="002B136C" w:rsidRPr="001D77B1" w:rsidRDefault="002B136C" w:rsidP="002B136C">
            <w:pPr>
              <w:pStyle w:val="Tabletext"/>
              <w:jc w:val="center"/>
              <w:rPr>
                <w:lang w:eastAsia="ja-JP"/>
              </w:rPr>
            </w:pPr>
            <w:r>
              <w:rPr>
                <w:lang w:val="en-US" w:eastAsia="ja-JP"/>
              </w:rPr>
              <w:t xml:space="preserve">Not to exceed </w:t>
            </w:r>
            <w:proofErr w:type="spellStart"/>
            <w:r>
              <w:rPr>
                <w:lang w:val="en-US" w:eastAsia="ja-JP"/>
              </w:rPr>
              <w:t>e.i.r.p</w:t>
            </w:r>
            <w:proofErr w:type="spellEnd"/>
            <w:r>
              <w:rPr>
                <w:lang w:val="en-US" w:eastAsia="ja-JP"/>
              </w:rPr>
              <w:t>.</w:t>
            </w:r>
          </w:p>
        </w:tc>
        <w:tc>
          <w:tcPr>
            <w:tcW w:w="1710" w:type="dxa"/>
            <w:tcPrChange w:id="62" w:author="USA " w:date="2021-02-21T13:36:00Z">
              <w:tcPr>
                <w:tcW w:w="1710" w:type="dxa"/>
              </w:tcPr>
            </w:tcPrChange>
          </w:tcPr>
          <w:p w:rsidR="002B136C" w:rsidRPr="001D77B1" w:rsidRDefault="002B136C" w:rsidP="002B136C">
            <w:pPr>
              <w:pStyle w:val="Tabletext"/>
              <w:jc w:val="center"/>
              <w:rPr>
                <w:lang w:eastAsia="ja-JP"/>
              </w:rPr>
            </w:pPr>
            <w:r w:rsidRPr="001D77B1">
              <w:rPr>
                <w:lang w:eastAsia="ja-JP"/>
              </w:rPr>
              <w:t>6 </w:t>
            </w:r>
            <w:proofErr w:type="spellStart"/>
            <w:r w:rsidRPr="001D77B1">
              <w:rPr>
                <w:lang w:eastAsia="ja-JP"/>
              </w:rPr>
              <w:t>dBi</w:t>
            </w:r>
            <w:proofErr w:type="spellEnd"/>
          </w:p>
        </w:tc>
        <w:tc>
          <w:tcPr>
            <w:tcW w:w="1350" w:type="dxa"/>
            <w:tcPrChange w:id="63" w:author="USA " w:date="2021-02-21T13:36:00Z">
              <w:tcPr>
                <w:tcW w:w="1350" w:type="dxa"/>
              </w:tcPr>
            </w:tcPrChange>
          </w:tcPr>
          <w:p w:rsidR="002B136C" w:rsidRPr="001D77B1" w:rsidRDefault="002B136C" w:rsidP="002B136C">
            <w:pPr>
              <w:pStyle w:val="Tabletext"/>
              <w:jc w:val="center"/>
              <w:rPr>
                <w:lang w:eastAsia="ja-JP"/>
              </w:rPr>
            </w:pPr>
            <w:r w:rsidRPr="001D77B1">
              <w:rPr>
                <w:lang w:eastAsia="ja-JP"/>
              </w:rPr>
              <w:t>24 </w:t>
            </w:r>
            <w:proofErr w:type="spellStart"/>
            <w:r w:rsidRPr="001D77B1">
              <w:rPr>
                <w:lang w:eastAsia="ja-JP"/>
              </w:rPr>
              <w:t>dBi</w:t>
            </w:r>
            <w:proofErr w:type="spellEnd"/>
          </w:p>
        </w:tc>
        <w:tc>
          <w:tcPr>
            <w:tcW w:w="1530" w:type="dxa"/>
            <w:tcPrChange w:id="64" w:author="USA " w:date="2021-02-21T13:36:00Z">
              <w:tcPr>
                <w:tcW w:w="1530" w:type="dxa"/>
              </w:tcPr>
            </w:tcPrChange>
          </w:tcPr>
          <w:p w:rsidR="002B136C" w:rsidRPr="001D77B1" w:rsidRDefault="002B136C" w:rsidP="002B136C">
            <w:pPr>
              <w:pStyle w:val="Tabletext"/>
              <w:jc w:val="center"/>
              <w:rPr>
                <w:lang w:eastAsia="ja-JP"/>
              </w:rPr>
            </w:pPr>
            <w:r w:rsidRPr="001D77B1">
              <w:rPr>
                <w:lang w:eastAsia="ja-JP"/>
              </w:rPr>
              <w:t>25 </w:t>
            </w:r>
            <w:proofErr w:type="spellStart"/>
            <w:r w:rsidRPr="001D77B1">
              <w:rPr>
                <w:lang w:eastAsia="ja-JP"/>
              </w:rPr>
              <w:t>dBi</w:t>
            </w:r>
            <w:proofErr w:type="spellEnd"/>
          </w:p>
        </w:tc>
        <w:tc>
          <w:tcPr>
            <w:tcW w:w="1440" w:type="dxa"/>
            <w:tcPrChange w:id="65" w:author="USA " w:date="2021-02-21T13:36:00Z">
              <w:tcPr>
                <w:tcW w:w="1440" w:type="dxa"/>
              </w:tcPr>
            </w:tcPrChange>
          </w:tcPr>
          <w:p w:rsidR="002B136C" w:rsidRPr="001D77B1" w:rsidRDefault="00652B99" w:rsidP="002B136C">
            <w:pPr>
              <w:pStyle w:val="Tabletext"/>
              <w:jc w:val="center"/>
              <w:rPr>
                <w:lang w:eastAsia="ja-JP"/>
              </w:rPr>
            </w:pPr>
            <w:ins w:id="66" w:author="USA " w:date="2021-03-04T16:36:00Z">
              <w:r>
                <w:rPr>
                  <w:lang w:eastAsia="ja-JP"/>
                </w:rPr>
                <w:t xml:space="preserve">29 </w:t>
              </w:r>
              <w:proofErr w:type="spellStart"/>
              <w:r>
                <w:rPr>
                  <w:lang w:eastAsia="ja-JP"/>
                </w:rPr>
                <w:t>dBi</w:t>
              </w:r>
            </w:ins>
            <w:proofErr w:type="spellEnd"/>
          </w:p>
        </w:tc>
        <w:tc>
          <w:tcPr>
            <w:tcW w:w="1440" w:type="dxa"/>
            <w:tcPrChange w:id="67" w:author="USA " w:date="2021-02-21T13:36:00Z">
              <w:tcPr>
                <w:tcW w:w="1364" w:type="dxa"/>
              </w:tcPr>
            </w:tcPrChange>
          </w:tcPr>
          <w:p w:rsidR="002B136C" w:rsidRPr="001D77B1" w:rsidRDefault="00652B99">
            <w:pPr>
              <w:pStyle w:val="Tabletext"/>
              <w:rPr>
                <w:lang w:eastAsia="ja-JP"/>
              </w:rPr>
              <w:pPrChange w:id="68" w:author="USA " w:date="2021-03-04T16:36:00Z">
                <w:pPr>
                  <w:pStyle w:val="Tabletext"/>
                  <w:jc w:val="center"/>
                </w:pPr>
              </w:pPrChange>
            </w:pPr>
            <w:ins w:id="69" w:author="USA " w:date="2021-03-04T16:36:00Z">
              <w:r>
                <w:rPr>
                  <w:lang w:eastAsia="ja-JP"/>
                </w:rPr>
                <w:t xml:space="preserve">29 </w:t>
              </w:r>
              <w:proofErr w:type="spellStart"/>
              <w:r>
                <w:rPr>
                  <w:lang w:eastAsia="ja-JP"/>
                </w:rPr>
                <w:t>dB</w:t>
              </w:r>
            </w:ins>
            <w:ins w:id="70" w:author="USA " w:date="2021-03-04T16:37:00Z">
              <w:r>
                <w:rPr>
                  <w:lang w:eastAsia="ja-JP"/>
                </w:rPr>
                <w:t>i</w:t>
              </w:r>
              <w:proofErr w:type="spellEnd"/>
              <w:r>
                <w:rPr>
                  <w:lang w:eastAsia="ja-JP"/>
                </w:rPr>
                <w:t xml:space="preserve"> </w:t>
              </w:r>
            </w:ins>
          </w:p>
        </w:tc>
      </w:tr>
      <w:tr w:rsidR="002B136C" w:rsidRPr="001D77B1" w:rsidTr="002B136C">
        <w:trPr>
          <w:cantSplit/>
          <w:jc w:val="center"/>
          <w:trPrChange w:id="71" w:author="USA " w:date="2021-02-21T13:36:00Z">
            <w:trPr>
              <w:cantSplit/>
              <w:jc w:val="center"/>
            </w:trPr>
          </w:trPrChange>
        </w:trPr>
        <w:tc>
          <w:tcPr>
            <w:tcW w:w="1525" w:type="dxa"/>
            <w:tcPrChange w:id="72" w:author="USA " w:date="2021-02-21T13:36:00Z">
              <w:tcPr>
                <w:tcW w:w="1525" w:type="dxa"/>
              </w:tcPr>
            </w:tcPrChange>
          </w:tcPr>
          <w:p w:rsidR="002B136C" w:rsidRPr="001D77B1" w:rsidRDefault="002B136C" w:rsidP="002B136C">
            <w:pPr>
              <w:pStyle w:val="Tabletext"/>
              <w:rPr>
                <w:lang w:eastAsia="ja-JP"/>
              </w:rPr>
            </w:pPr>
            <w:proofErr w:type="spellStart"/>
            <w:r w:rsidRPr="001D77B1">
              <w:rPr>
                <w:lang w:eastAsia="ja-JP"/>
              </w:rPr>
              <w:t>e.i.r.p</w:t>
            </w:r>
            <w:proofErr w:type="spellEnd"/>
            <w:r w:rsidRPr="001D77B1">
              <w:rPr>
                <w:lang w:eastAsia="ja-JP"/>
              </w:rPr>
              <w:t>.</w:t>
            </w:r>
          </w:p>
        </w:tc>
        <w:tc>
          <w:tcPr>
            <w:tcW w:w="1530" w:type="dxa"/>
            <w:tcPrChange w:id="73" w:author="USA " w:date="2021-02-21T13:36:00Z">
              <w:tcPr>
                <w:tcW w:w="1530" w:type="dxa"/>
              </w:tcPr>
            </w:tcPrChange>
          </w:tcPr>
          <w:p w:rsidR="002B136C" w:rsidRPr="001D77B1" w:rsidRDefault="002B136C" w:rsidP="002B136C">
            <w:pPr>
              <w:pStyle w:val="Tabletext"/>
              <w:jc w:val="center"/>
              <w:rPr>
                <w:lang w:eastAsia="ja-JP"/>
              </w:rPr>
            </w:pPr>
            <w:r w:rsidRPr="00BC5CA5">
              <w:rPr>
                <w:lang w:val="en-US" w:eastAsia="ja-JP"/>
              </w:rPr>
              <w:t xml:space="preserve">20 W </w:t>
            </w:r>
          </w:p>
        </w:tc>
        <w:tc>
          <w:tcPr>
            <w:tcW w:w="1440" w:type="dxa"/>
            <w:tcPrChange w:id="74" w:author="USA " w:date="2021-02-21T13:36:00Z">
              <w:tcPr>
                <w:tcW w:w="1440" w:type="dxa"/>
              </w:tcPr>
            </w:tcPrChange>
          </w:tcPr>
          <w:p w:rsidR="002B136C" w:rsidRPr="001D77B1" w:rsidRDefault="002B136C" w:rsidP="002B136C">
            <w:pPr>
              <w:pStyle w:val="Tabletext"/>
              <w:jc w:val="center"/>
              <w:rPr>
                <w:lang w:eastAsia="ja-JP"/>
              </w:rPr>
            </w:pPr>
            <w:r w:rsidRPr="00BC5CA5">
              <w:rPr>
                <w:lang w:val="en-US" w:eastAsia="ja-JP"/>
              </w:rPr>
              <w:t xml:space="preserve">100 W </w:t>
            </w:r>
          </w:p>
        </w:tc>
        <w:tc>
          <w:tcPr>
            <w:tcW w:w="1620" w:type="dxa"/>
            <w:tcPrChange w:id="75" w:author="USA " w:date="2021-02-21T13:36:00Z">
              <w:tcPr>
                <w:tcW w:w="1620" w:type="dxa"/>
              </w:tcPr>
            </w:tcPrChange>
          </w:tcPr>
          <w:p w:rsidR="002B136C" w:rsidRPr="001D77B1" w:rsidRDefault="002B136C" w:rsidP="002B136C">
            <w:pPr>
              <w:pStyle w:val="Tabletext"/>
              <w:jc w:val="center"/>
              <w:rPr>
                <w:lang w:eastAsia="ja-JP"/>
              </w:rPr>
            </w:pPr>
            <w:r w:rsidRPr="00BC5CA5">
              <w:rPr>
                <w:lang w:val="en-US" w:eastAsia="ja-JP"/>
              </w:rPr>
              <w:t xml:space="preserve">300 W </w:t>
            </w:r>
          </w:p>
        </w:tc>
        <w:tc>
          <w:tcPr>
            <w:tcW w:w="1710" w:type="dxa"/>
            <w:tcPrChange w:id="76" w:author="USA " w:date="2021-02-21T13:36:00Z">
              <w:tcPr>
                <w:tcW w:w="1710" w:type="dxa"/>
              </w:tcPr>
            </w:tcPrChange>
          </w:tcPr>
          <w:p w:rsidR="002B136C" w:rsidRPr="001D77B1" w:rsidRDefault="002B136C" w:rsidP="002B136C">
            <w:pPr>
              <w:pStyle w:val="Tabletext"/>
              <w:jc w:val="center"/>
              <w:rPr>
                <w:lang w:eastAsia="ja-JP"/>
              </w:rPr>
            </w:pPr>
            <w:r w:rsidRPr="001D77B1">
              <w:rPr>
                <w:lang w:eastAsia="ja-JP"/>
              </w:rPr>
              <w:t>36 </w:t>
            </w:r>
            <w:proofErr w:type="spellStart"/>
            <w:r w:rsidRPr="001D77B1">
              <w:rPr>
                <w:lang w:eastAsia="ja-JP"/>
              </w:rPr>
              <w:t>dBm</w:t>
            </w:r>
            <w:proofErr w:type="spellEnd"/>
          </w:p>
        </w:tc>
        <w:tc>
          <w:tcPr>
            <w:tcW w:w="1350" w:type="dxa"/>
            <w:tcPrChange w:id="77" w:author="USA " w:date="2021-02-21T13:36:00Z">
              <w:tcPr>
                <w:tcW w:w="1350" w:type="dxa"/>
              </w:tcPr>
            </w:tcPrChange>
          </w:tcPr>
          <w:p w:rsidR="002B136C" w:rsidRPr="001D77B1" w:rsidRDefault="002B136C" w:rsidP="002B136C">
            <w:pPr>
              <w:pStyle w:val="Tabletext"/>
              <w:jc w:val="center"/>
              <w:rPr>
                <w:lang w:eastAsia="ja-JP"/>
              </w:rPr>
            </w:pPr>
            <w:r w:rsidRPr="001D77B1">
              <w:rPr>
                <w:lang w:eastAsia="ja-JP"/>
              </w:rPr>
              <w:t>65.8 </w:t>
            </w:r>
            <w:proofErr w:type="spellStart"/>
            <w:r w:rsidRPr="001D77B1">
              <w:rPr>
                <w:lang w:eastAsia="ja-JP"/>
              </w:rPr>
              <w:t>dBm</w:t>
            </w:r>
            <w:proofErr w:type="spellEnd"/>
          </w:p>
        </w:tc>
        <w:tc>
          <w:tcPr>
            <w:tcW w:w="1530" w:type="dxa"/>
            <w:tcPrChange w:id="78" w:author="USA " w:date="2021-02-21T13:36:00Z">
              <w:tcPr>
                <w:tcW w:w="1530" w:type="dxa"/>
              </w:tcPr>
            </w:tcPrChange>
          </w:tcPr>
          <w:p w:rsidR="002B136C" w:rsidRPr="001D77B1" w:rsidRDefault="002B136C" w:rsidP="002B136C">
            <w:pPr>
              <w:pStyle w:val="Tabletext"/>
              <w:jc w:val="center"/>
              <w:rPr>
                <w:lang w:eastAsia="ja-JP"/>
              </w:rPr>
            </w:pPr>
            <w:r w:rsidRPr="001D77B1">
              <w:rPr>
                <w:lang w:eastAsia="ja-JP"/>
              </w:rPr>
              <w:t>70 </w:t>
            </w:r>
            <w:proofErr w:type="spellStart"/>
            <w:r w:rsidRPr="001D77B1">
              <w:rPr>
                <w:lang w:eastAsia="ja-JP"/>
              </w:rPr>
              <w:t>dBm</w:t>
            </w:r>
            <w:proofErr w:type="spellEnd"/>
          </w:p>
        </w:tc>
        <w:tc>
          <w:tcPr>
            <w:tcW w:w="1440" w:type="dxa"/>
            <w:tcPrChange w:id="79" w:author="USA " w:date="2021-02-21T13:36:00Z">
              <w:tcPr>
                <w:tcW w:w="1440" w:type="dxa"/>
              </w:tcPr>
            </w:tcPrChange>
          </w:tcPr>
          <w:p w:rsidR="002B136C" w:rsidRPr="001D77B1" w:rsidRDefault="00652B99" w:rsidP="002B136C">
            <w:pPr>
              <w:pStyle w:val="Tabletext"/>
              <w:jc w:val="center"/>
              <w:rPr>
                <w:lang w:eastAsia="ja-JP"/>
              </w:rPr>
            </w:pPr>
            <w:ins w:id="80" w:author="USA " w:date="2021-03-04T16:37:00Z">
              <w:r>
                <w:rPr>
                  <w:lang w:eastAsia="ja-JP"/>
                </w:rPr>
                <w:t>#</w:t>
              </w:r>
            </w:ins>
          </w:p>
        </w:tc>
        <w:tc>
          <w:tcPr>
            <w:tcW w:w="1440" w:type="dxa"/>
            <w:tcPrChange w:id="81" w:author="USA " w:date="2021-02-21T13:36:00Z">
              <w:tcPr>
                <w:tcW w:w="1364" w:type="dxa"/>
              </w:tcPr>
            </w:tcPrChange>
          </w:tcPr>
          <w:p w:rsidR="002B136C" w:rsidRPr="001D77B1" w:rsidRDefault="00652B99" w:rsidP="002B136C">
            <w:pPr>
              <w:pStyle w:val="Tabletext"/>
              <w:jc w:val="center"/>
              <w:rPr>
                <w:lang w:eastAsia="ja-JP"/>
              </w:rPr>
            </w:pPr>
            <w:ins w:id="82" w:author="USA " w:date="2021-03-04T16:37:00Z">
              <w:r>
                <w:rPr>
                  <w:lang w:eastAsia="ja-JP"/>
                </w:rPr>
                <w:t>#</w:t>
              </w:r>
            </w:ins>
          </w:p>
        </w:tc>
      </w:tr>
      <w:tr w:rsidR="002B136C" w:rsidRPr="001D77B1" w:rsidTr="002B136C">
        <w:trPr>
          <w:cantSplit/>
          <w:jc w:val="center"/>
          <w:trPrChange w:id="83" w:author="USA " w:date="2021-02-21T13:36:00Z">
            <w:trPr>
              <w:cantSplit/>
              <w:jc w:val="center"/>
            </w:trPr>
          </w:trPrChange>
        </w:trPr>
        <w:tc>
          <w:tcPr>
            <w:tcW w:w="1525" w:type="dxa"/>
            <w:tcPrChange w:id="84" w:author="USA " w:date="2021-02-21T13:36:00Z">
              <w:tcPr>
                <w:tcW w:w="1525" w:type="dxa"/>
              </w:tcPr>
            </w:tcPrChange>
          </w:tcPr>
          <w:p w:rsidR="002B136C" w:rsidRPr="001D77B1" w:rsidRDefault="002B136C" w:rsidP="002B136C">
            <w:pPr>
              <w:pStyle w:val="Tabletext"/>
              <w:rPr>
                <w:lang w:eastAsia="ja-JP"/>
              </w:rPr>
            </w:pPr>
            <w:r w:rsidRPr="001D77B1">
              <w:rPr>
                <w:lang w:eastAsia="ja-JP"/>
              </w:rPr>
              <w:t>Modulation</w:t>
            </w:r>
          </w:p>
        </w:tc>
        <w:tc>
          <w:tcPr>
            <w:tcW w:w="1530" w:type="dxa"/>
            <w:tcPrChange w:id="85" w:author="USA " w:date="2021-02-21T13:36:00Z">
              <w:tcPr>
                <w:tcW w:w="1530" w:type="dxa"/>
              </w:tcPr>
            </w:tcPrChange>
          </w:tcPr>
          <w:p w:rsidR="002B136C" w:rsidRPr="001D77B1" w:rsidRDefault="002B136C" w:rsidP="002B136C">
            <w:pPr>
              <w:pStyle w:val="Tabletext"/>
              <w:jc w:val="center"/>
              <w:rPr>
                <w:lang w:eastAsia="ja-JP"/>
              </w:rPr>
            </w:pPr>
            <w:r>
              <w:rPr>
                <w:lang w:val="en-US" w:eastAsia="ja-JP"/>
              </w:rPr>
              <w:t>CW</w:t>
            </w:r>
          </w:p>
        </w:tc>
        <w:tc>
          <w:tcPr>
            <w:tcW w:w="1440" w:type="dxa"/>
            <w:tcPrChange w:id="86" w:author="USA " w:date="2021-02-21T13:36:00Z">
              <w:tcPr>
                <w:tcW w:w="1440" w:type="dxa"/>
              </w:tcPr>
            </w:tcPrChange>
          </w:tcPr>
          <w:p w:rsidR="002B136C" w:rsidRPr="001D77B1" w:rsidRDefault="002B136C" w:rsidP="002B136C">
            <w:pPr>
              <w:pStyle w:val="Tabletext"/>
              <w:jc w:val="center"/>
              <w:rPr>
                <w:lang w:eastAsia="ja-JP"/>
              </w:rPr>
            </w:pPr>
            <w:r>
              <w:rPr>
                <w:lang w:val="en-US" w:eastAsia="ja-JP"/>
              </w:rPr>
              <w:t>CW</w:t>
            </w:r>
          </w:p>
        </w:tc>
        <w:tc>
          <w:tcPr>
            <w:tcW w:w="1620" w:type="dxa"/>
            <w:tcPrChange w:id="87" w:author="USA " w:date="2021-02-21T13:36:00Z">
              <w:tcPr>
                <w:tcW w:w="1620" w:type="dxa"/>
              </w:tcPr>
            </w:tcPrChange>
          </w:tcPr>
          <w:p w:rsidR="002B136C" w:rsidRPr="001D77B1" w:rsidRDefault="002B136C" w:rsidP="002B136C">
            <w:pPr>
              <w:pStyle w:val="Tabletext"/>
              <w:jc w:val="center"/>
              <w:rPr>
                <w:lang w:eastAsia="ja-JP"/>
              </w:rPr>
            </w:pPr>
            <w:r>
              <w:rPr>
                <w:lang w:val="en-US" w:eastAsia="ja-JP"/>
              </w:rPr>
              <w:t>CW</w:t>
            </w:r>
          </w:p>
        </w:tc>
        <w:tc>
          <w:tcPr>
            <w:tcW w:w="1710" w:type="dxa"/>
            <w:tcPrChange w:id="88" w:author="USA " w:date="2021-02-21T13:36:00Z">
              <w:tcPr>
                <w:tcW w:w="1710" w:type="dxa"/>
              </w:tcPr>
            </w:tcPrChange>
          </w:tcPr>
          <w:p w:rsidR="002B136C" w:rsidRPr="001D77B1" w:rsidRDefault="002B136C" w:rsidP="002B136C">
            <w:pPr>
              <w:pStyle w:val="Tabletext"/>
              <w:jc w:val="center"/>
              <w:rPr>
                <w:lang w:eastAsia="ja-JP"/>
              </w:rPr>
            </w:pPr>
            <w:r w:rsidRPr="001D77B1">
              <w:rPr>
                <w:lang w:eastAsia="ja-JP"/>
              </w:rPr>
              <w:t>CW or Other modulation</w:t>
            </w:r>
          </w:p>
        </w:tc>
        <w:tc>
          <w:tcPr>
            <w:tcW w:w="1350" w:type="dxa"/>
            <w:tcPrChange w:id="89" w:author="USA " w:date="2021-02-21T13:36:00Z">
              <w:tcPr>
                <w:tcW w:w="1350" w:type="dxa"/>
              </w:tcPr>
            </w:tcPrChange>
          </w:tcPr>
          <w:p w:rsidR="002B136C" w:rsidRPr="001D77B1" w:rsidRDefault="002B136C" w:rsidP="002B136C">
            <w:pPr>
              <w:pStyle w:val="Tabletext"/>
              <w:jc w:val="center"/>
              <w:rPr>
                <w:lang w:eastAsia="ja-JP"/>
              </w:rPr>
            </w:pPr>
            <w:r w:rsidRPr="001D77B1">
              <w:rPr>
                <w:lang w:eastAsia="ja-JP"/>
              </w:rPr>
              <w:t>CW</w:t>
            </w:r>
          </w:p>
        </w:tc>
        <w:tc>
          <w:tcPr>
            <w:tcW w:w="1530" w:type="dxa"/>
            <w:tcPrChange w:id="90" w:author="USA " w:date="2021-02-21T13:36:00Z">
              <w:tcPr>
                <w:tcW w:w="1530" w:type="dxa"/>
              </w:tcPr>
            </w:tcPrChange>
          </w:tcPr>
          <w:p w:rsidR="002B136C" w:rsidRPr="001D77B1" w:rsidRDefault="002B136C" w:rsidP="002B136C">
            <w:pPr>
              <w:pStyle w:val="Tabletext"/>
              <w:jc w:val="center"/>
              <w:rPr>
                <w:lang w:eastAsia="ja-JP"/>
              </w:rPr>
            </w:pPr>
            <w:r w:rsidRPr="001D77B1">
              <w:rPr>
                <w:lang w:eastAsia="ja-JP"/>
              </w:rPr>
              <w:t>CW</w:t>
            </w:r>
          </w:p>
        </w:tc>
        <w:tc>
          <w:tcPr>
            <w:tcW w:w="1440" w:type="dxa"/>
            <w:tcPrChange w:id="91" w:author="USA " w:date="2021-02-21T13:36:00Z">
              <w:tcPr>
                <w:tcW w:w="1440" w:type="dxa"/>
              </w:tcPr>
            </w:tcPrChange>
          </w:tcPr>
          <w:p w:rsidR="002B136C" w:rsidRPr="001D77B1" w:rsidRDefault="00652B99" w:rsidP="002B136C">
            <w:pPr>
              <w:pStyle w:val="Tabletext"/>
              <w:jc w:val="center"/>
              <w:rPr>
                <w:lang w:eastAsia="ja-JP"/>
              </w:rPr>
            </w:pPr>
            <w:ins w:id="92" w:author="USA " w:date="2021-03-04T16:34:00Z">
              <w:r>
                <w:rPr>
                  <w:lang w:eastAsia="ja-JP"/>
                </w:rPr>
                <w:t>CW</w:t>
              </w:r>
            </w:ins>
          </w:p>
        </w:tc>
        <w:tc>
          <w:tcPr>
            <w:tcW w:w="1440" w:type="dxa"/>
            <w:tcPrChange w:id="93" w:author="USA " w:date="2021-02-21T13:36:00Z">
              <w:tcPr>
                <w:tcW w:w="1364" w:type="dxa"/>
              </w:tcPr>
            </w:tcPrChange>
          </w:tcPr>
          <w:p w:rsidR="002B136C" w:rsidRPr="001D77B1" w:rsidRDefault="00652B99" w:rsidP="002B136C">
            <w:pPr>
              <w:pStyle w:val="Tabletext"/>
              <w:jc w:val="center"/>
              <w:rPr>
                <w:lang w:eastAsia="ja-JP"/>
              </w:rPr>
            </w:pPr>
            <w:ins w:id="94" w:author="USA " w:date="2021-03-04T16:34:00Z">
              <w:r>
                <w:rPr>
                  <w:lang w:eastAsia="ja-JP"/>
                </w:rPr>
                <w:t>CW</w:t>
              </w:r>
            </w:ins>
          </w:p>
        </w:tc>
      </w:tr>
      <w:tr w:rsidR="002B136C" w:rsidRPr="001D77B1" w:rsidTr="002B136C">
        <w:trPr>
          <w:cantSplit/>
          <w:jc w:val="center"/>
          <w:trPrChange w:id="95" w:author="USA " w:date="2021-02-21T13:36:00Z">
            <w:trPr>
              <w:cantSplit/>
              <w:jc w:val="center"/>
            </w:trPr>
          </w:trPrChange>
        </w:trPr>
        <w:tc>
          <w:tcPr>
            <w:tcW w:w="1525" w:type="dxa"/>
            <w:tcPrChange w:id="96" w:author="USA " w:date="2021-02-21T13:36:00Z">
              <w:tcPr>
                <w:tcW w:w="1525" w:type="dxa"/>
              </w:tcPr>
            </w:tcPrChange>
          </w:tcPr>
          <w:p w:rsidR="002B136C" w:rsidRPr="001D77B1" w:rsidRDefault="002B136C" w:rsidP="002B136C">
            <w:pPr>
              <w:pStyle w:val="Tabletext"/>
              <w:rPr>
                <w:lang w:eastAsia="ja-JP"/>
              </w:rPr>
            </w:pPr>
            <w:r w:rsidRPr="001D77B1">
              <w:rPr>
                <w:lang w:eastAsia="ja-JP"/>
              </w:rPr>
              <w:t>Bandwidth</w:t>
            </w:r>
          </w:p>
        </w:tc>
        <w:tc>
          <w:tcPr>
            <w:tcW w:w="1530" w:type="dxa"/>
            <w:tcPrChange w:id="97" w:author="USA " w:date="2021-02-21T13:36:00Z">
              <w:tcPr>
                <w:tcW w:w="1530" w:type="dxa"/>
              </w:tcPr>
            </w:tcPrChange>
          </w:tcPr>
          <w:p w:rsidR="002B136C" w:rsidRPr="001D77B1" w:rsidRDefault="002B136C" w:rsidP="002B136C">
            <w:pPr>
              <w:pStyle w:val="Tabletext"/>
              <w:jc w:val="center"/>
              <w:rPr>
                <w:lang w:eastAsia="ja-JP"/>
              </w:rPr>
            </w:pPr>
            <w:r>
              <w:rPr>
                <w:lang w:eastAsia="ja-JP"/>
              </w:rPr>
              <w:t>500 kHz</w:t>
            </w:r>
          </w:p>
        </w:tc>
        <w:tc>
          <w:tcPr>
            <w:tcW w:w="1440" w:type="dxa"/>
            <w:tcPrChange w:id="98" w:author="USA " w:date="2021-02-21T13:36:00Z">
              <w:tcPr>
                <w:tcW w:w="1440" w:type="dxa"/>
              </w:tcPr>
            </w:tcPrChange>
          </w:tcPr>
          <w:p w:rsidR="002B136C" w:rsidRPr="001D77B1" w:rsidRDefault="002B136C" w:rsidP="002B136C">
            <w:pPr>
              <w:pStyle w:val="Tabletext"/>
              <w:jc w:val="center"/>
              <w:rPr>
                <w:lang w:eastAsia="ja-JP"/>
              </w:rPr>
            </w:pPr>
            <w:r>
              <w:rPr>
                <w:lang w:eastAsia="ja-JP"/>
              </w:rPr>
              <w:t>500 kHz</w:t>
            </w:r>
          </w:p>
        </w:tc>
        <w:tc>
          <w:tcPr>
            <w:tcW w:w="1620" w:type="dxa"/>
            <w:tcPrChange w:id="99" w:author="USA " w:date="2021-02-21T13:36:00Z">
              <w:tcPr>
                <w:tcW w:w="1620" w:type="dxa"/>
              </w:tcPr>
            </w:tcPrChange>
          </w:tcPr>
          <w:p w:rsidR="002B136C" w:rsidRPr="001D77B1" w:rsidRDefault="002B136C" w:rsidP="002B136C">
            <w:pPr>
              <w:pStyle w:val="Tabletext"/>
              <w:jc w:val="center"/>
              <w:rPr>
                <w:lang w:eastAsia="ja-JP"/>
              </w:rPr>
            </w:pPr>
            <w:r>
              <w:rPr>
                <w:lang w:eastAsia="ja-JP"/>
              </w:rPr>
              <w:t>500 kHz</w:t>
            </w:r>
          </w:p>
        </w:tc>
        <w:tc>
          <w:tcPr>
            <w:tcW w:w="1710" w:type="dxa"/>
            <w:tcPrChange w:id="100" w:author="USA " w:date="2021-02-21T13:36:00Z">
              <w:tcPr>
                <w:tcW w:w="1710" w:type="dxa"/>
              </w:tcPr>
            </w:tcPrChange>
          </w:tcPr>
          <w:p w:rsidR="002B136C" w:rsidRPr="001D77B1" w:rsidRDefault="002B136C" w:rsidP="002B136C">
            <w:pPr>
              <w:pStyle w:val="Tabletext"/>
              <w:jc w:val="center"/>
              <w:rPr>
                <w:lang w:eastAsia="ja-JP"/>
              </w:rPr>
            </w:pPr>
            <w:r w:rsidRPr="001D77B1">
              <w:rPr>
                <w:lang w:eastAsia="ja-JP"/>
              </w:rPr>
              <w:t>200</w:t>
            </w:r>
            <w:r>
              <w:rPr>
                <w:lang w:eastAsia="ja-JP"/>
              </w:rPr>
              <w:t> </w:t>
            </w:r>
            <w:r w:rsidRPr="001D77B1">
              <w:rPr>
                <w:lang w:eastAsia="ja-JP"/>
              </w:rPr>
              <w:t>kHz</w:t>
            </w:r>
          </w:p>
        </w:tc>
        <w:tc>
          <w:tcPr>
            <w:tcW w:w="1350" w:type="dxa"/>
            <w:tcPrChange w:id="101" w:author="USA " w:date="2021-02-21T13:36:00Z">
              <w:tcPr>
                <w:tcW w:w="1350" w:type="dxa"/>
              </w:tcPr>
            </w:tcPrChange>
          </w:tcPr>
          <w:p w:rsidR="002B136C" w:rsidRPr="001D77B1" w:rsidRDefault="002B136C" w:rsidP="002B136C">
            <w:pPr>
              <w:pStyle w:val="Tabletext"/>
              <w:jc w:val="center"/>
              <w:rPr>
                <w:lang w:eastAsia="ja-JP"/>
              </w:rPr>
            </w:pPr>
            <w:r w:rsidRPr="001D77B1">
              <w:rPr>
                <w:lang w:eastAsia="ja-JP"/>
              </w:rPr>
              <w:t>-</w:t>
            </w:r>
          </w:p>
        </w:tc>
        <w:tc>
          <w:tcPr>
            <w:tcW w:w="1530" w:type="dxa"/>
            <w:tcPrChange w:id="102" w:author="USA " w:date="2021-02-21T13:36:00Z">
              <w:tcPr>
                <w:tcW w:w="1530" w:type="dxa"/>
              </w:tcPr>
            </w:tcPrChange>
          </w:tcPr>
          <w:p w:rsidR="002B136C" w:rsidRPr="001D77B1" w:rsidRDefault="002B136C" w:rsidP="002B136C">
            <w:pPr>
              <w:pStyle w:val="Tabletext"/>
              <w:jc w:val="center"/>
              <w:rPr>
                <w:lang w:eastAsia="ja-JP"/>
              </w:rPr>
            </w:pPr>
            <w:r w:rsidRPr="001D77B1">
              <w:rPr>
                <w:lang w:eastAsia="ja-JP"/>
              </w:rPr>
              <w:t>-</w:t>
            </w:r>
          </w:p>
        </w:tc>
        <w:tc>
          <w:tcPr>
            <w:tcW w:w="1440" w:type="dxa"/>
            <w:tcPrChange w:id="103" w:author="USA " w:date="2021-02-21T13:36:00Z">
              <w:tcPr>
                <w:tcW w:w="1440" w:type="dxa"/>
              </w:tcPr>
            </w:tcPrChange>
          </w:tcPr>
          <w:p w:rsidR="002B136C" w:rsidRPr="001D77B1" w:rsidRDefault="002B136C" w:rsidP="002B136C">
            <w:pPr>
              <w:pStyle w:val="Tabletext"/>
              <w:jc w:val="center"/>
              <w:rPr>
                <w:lang w:eastAsia="ja-JP"/>
              </w:rPr>
            </w:pPr>
            <w:ins w:id="104" w:author="USA " w:date="2021-02-21T13:31:00Z">
              <w:r>
                <w:rPr>
                  <w:lang w:eastAsia="ja-JP"/>
                </w:rPr>
                <w:t>10 MH</w:t>
              </w:r>
            </w:ins>
            <w:ins w:id="105" w:author="USA " w:date="2021-02-21T13:32:00Z">
              <w:r>
                <w:rPr>
                  <w:lang w:eastAsia="ja-JP"/>
                </w:rPr>
                <w:t>z</w:t>
              </w:r>
            </w:ins>
          </w:p>
        </w:tc>
        <w:tc>
          <w:tcPr>
            <w:tcW w:w="1440" w:type="dxa"/>
            <w:tcPrChange w:id="106" w:author="USA " w:date="2021-02-21T13:36:00Z">
              <w:tcPr>
                <w:tcW w:w="1364" w:type="dxa"/>
              </w:tcPr>
            </w:tcPrChange>
          </w:tcPr>
          <w:p w:rsidR="002B136C" w:rsidRPr="001D77B1" w:rsidRDefault="002B136C" w:rsidP="002B136C">
            <w:pPr>
              <w:pStyle w:val="Tabletext"/>
              <w:jc w:val="center"/>
              <w:rPr>
                <w:lang w:eastAsia="ja-JP"/>
              </w:rPr>
            </w:pPr>
            <w:ins w:id="107" w:author="USA " w:date="2021-02-21T13:32:00Z">
              <w:r>
                <w:rPr>
                  <w:lang w:eastAsia="ja-JP"/>
                </w:rPr>
                <w:t>10 MHz</w:t>
              </w:r>
            </w:ins>
          </w:p>
        </w:tc>
      </w:tr>
      <w:tr w:rsidR="002B136C" w:rsidRPr="001D77B1" w:rsidTr="002B136C">
        <w:trPr>
          <w:cantSplit/>
          <w:jc w:val="center"/>
          <w:trPrChange w:id="108" w:author="USA " w:date="2021-02-21T13:36:00Z">
            <w:trPr>
              <w:cantSplit/>
              <w:jc w:val="center"/>
            </w:trPr>
          </w:trPrChange>
        </w:trPr>
        <w:tc>
          <w:tcPr>
            <w:tcW w:w="1525" w:type="dxa"/>
            <w:tcPrChange w:id="109" w:author="USA " w:date="2021-02-21T13:36:00Z">
              <w:tcPr>
                <w:tcW w:w="1525" w:type="dxa"/>
              </w:tcPr>
            </w:tcPrChange>
          </w:tcPr>
          <w:p w:rsidR="002B136C" w:rsidRPr="001D77B1" w:rsidRDefault="002B136C" w:rsidP="002B136C">
            <w:pPr>
              <w:pStyle w:val="Tabletext"/>
              <w:rPr>
                <w:lang w:eastAsia="ja-JP"/>
              </w:rPr>
            </w:pPr>
            <w:r w:rsidRPr="001D77B1">
              <w:rPr>
                <w:lang w:eastAsia="ja-JP"/>
              </w:rPr>
              <w:t>Beacon signals</w:t>
            </w:r>
          </w:p>
        </w:tc>
        <w:tc>
          <w:tcPr>
            <w:tcW w:w="1530" w:type="dxa"/>
            <w:tcPrChange w:id="110" w:author="USA " w:date="2021-02-21T13:36:00Z">
              <w:tcPr>
                <w:tcW w:w="1530" w:type="dxa"/>
              </w:tcPr>
            </w:tcPrChange>
          </w:tcPr>
          <w:p w:rsidR="002B136C" w:rsidRPr="001D77B1" w:rsidRDefault="002B136C" w:rsidP="002B136C">
            <w:pPr>
              <w:pStyle w:val="Tabletext"/>
              <w:jc w:val="center"/>
            </w:pPr>
            <w:r w:rsidRPr="001D77B1">
              <w:t>Other wireless systems</w:t>
            </w:r>
          </w:p>
        </w:tc>
        <w:tc>
          <w:tcPr>
            <w:tcW w:w="1440" w:type="dxa"/>
            <w:tcPrChange w:id="111" w:author="USA " w:date="2021-02-21T13:36:00Z">
              <w:tcPr>
                <w:tcW w:w="1440" w:type="dxa"/>
              </w:tcPr>
            </w:tcPrChange>
          </w:tcPr>
          <w:p w:rsidR="002B136C" w:rsidRPr="001D77B1" w:rsidRDefault="002B136C" w:rsidP="002B136C">
            <w:pPr>
              <w:pStyle w:val="Tabletext"/>
              <w:jc w:val="center"/>
            </w:pPr>
            <w:r w:rsidRPr="001D77B1">
              <w:t>Other wireless systems</w:t>
            </w:r>
          </w:p>
        </w:tc>
        <w:tc>
          <w:tcPr>
            <w:tcW w:w="1620" w:type="dxa"/>
            <w:tcPrChange w:id="112" w:author="USA " w:date="2021-02-21T13:36:00Z">
              <w:tcPr>
                <w:tcW w:w="1620" w:type="dxa"/>
              </w:tcPr>
            </w:tcPrChange>
          </w:tcPr>
          <w:p w:rsidR="002B136C" w:rsidRPr="001D77B1" w:rsidRDefault="002B136C" w:rsidP="002B136C">
            <w:pPr>
              <w:pStyle w:val="Tabletext"/>
              <w:jc w:val="center"/>
            </w:pPr>
            <w:r w:rsidRPr="001D77B1">
              <w:t>Other wireless systems</w:t>
            </w:r>
          </w:p>
        </w:tc>
        <w:tc>
          <w:tcPr>
            <w:tcW w:w="1710" w:type="dxa"/>
            <w:tcPrChange w:id="113" w:author="USA " w:date="2021-02-21T13:36:00Z">
              <w:tcPr>
                <w:tcW w:w="1710" w:type="dxa"/>
              </w:tcPr>
            </w:tcPrChange>
          </w:tcPr>
          <w:p w:rsidR="002B136C" w:rsidRPr="001D77B1" w:rsidRDefault="002B136C" w:rsidP="002B136C">
            <w:pPr>
              <w:pStyle w:val="Tabletext"/>
              <w:jc w:val="center"/>
              <w:rPr>
                <w:lang w:eastAsia="ja-JP"/>
              </w:rPr>
            </w:pPr>
            <w:r w:rsidRPr="001D77B1">
              <w:t>Other wireless systems</w:t>
            </w:r>
          </w:p>
        </w:tc>
        <w:tc>
          <w:tcPr>
            <w:tcW w:w="1350" w:type="dxa"/>
            <w:tcPrChange w:id="114" w:author="USA " w:date="2021-02-21T13:36:00Z">
              <w:tcPr>
                <w:tcW w:w="1350" w:type="dxa"/>
              </w:tcPr>
            </w:tcPrChange>
          </w:tcPr>
          <w:p w:rsidR="002B136C" w:rsidRPr="001D77B1" w:rsidRDefault="002B136C" w:rsidP="002B136C">
            <w:pPr>
              <w:pStyle w:val="Tabletext"/>
              <w:jc w:val="center"/>
              <w:rPr>
                <w:lang w:eastAsia="ja-JP"/>
              </w:rPr>
            </w:pPr>
            <w:r w:rsidRPr="001D77B1">
              <w:t>Other wireless systems</w:t>
            </w:r>
          </w:p>
        </w:tc>
        <w:tc>
          <w:tcPr>
            <w:tcW w:w="1530" w:type="dxa"/>
            <w:tcPrChange w:id="115" w:author="USA " w:date="2021-02-21T13:36:00Z">
              <w:tcPr>
                <w:tcW w:w="1530" w:type="dxa"/>
              </w:tcPr>
            </w:tcPrChange>
          </w:tcPr>
          <w:p w:rsidR="002B136C" w:rsidRPr="001D77B1" w:rsidRDefault="002B136C" w:rsidP="002B136C">
            <w:pPr>
              <w:pStyle w:val="Tabletext"/>
              <w:jc w:val="center"/>
              <w:rPr>
                <w:lang w:eastAsia="ja-JP"/>
              </w:rPr>
            </w:pPr>
            <w:r w:rsidRPr="001D77B1">
              <w:rPr>
                <w:lang w:eastAsia="ja-JP"/>
              </w:rPr>
              <w:t>Beam-WPT dedicated wireless system</w:t>
            </w:r>
          </w:p>
        </w:tc>
        <w:tc>
          <w:tcPr>
            <w:tcW w:w="1440" w:type="dxa"/>
            <w:tcPrChange w:id="116" w:author="USA " w:date="2021-02-21T13:36:00Z">
              <w:tcPr>
                <w:tcW w:w="1440" w:type="dxa"/>
              </w:tcPr>
            </w:tcPrChange>
          </w:tcPr>
          <w:p w:rsidR="002B136C" w:rsidRPr="001D77B1" w:rsidRDefault="002B136C" w:rsidP="002B136C">
            <w:pPr>
              <w:pStyle w:val="Tabletext"/>
              <w:jc w:val="center"/>
              <w:rPr>
                <w:lang w:eastAsia="ja-JP"/>
              </w:rPr>
            </w:pPr>
          </w:p>
        </w:tc>
        <w:tc>
          <w:tcPr>
            <w:tcW w:w="1440" w:type="dxa"/>
            <w:tcPrChange w:id="117" w:author="USA " w:date="2021-02-21T13:36:00Z">
              <w:tcPr>
                <w:tcW w:w="1364" w:type="dxa"/>
              </w:tcPr>
            </w:tcPrChange>
          </w:tcPr>
          <w:p w:rsidR="002B136C" w:rsidRPr="001D77B1" w:rsidRDefault="002B136C" w:rsidP="002B136C">
            <w:pPr>
              <w:pStyle w:val="Tabletext"/>
              <w:jc w:val="center"/>
              <w:rPr>
                <w:lang w:eastAsia="ja-JP"/>
              </w:rPr>
            </w:pPr>
          </w:p>
        </w:tc>
      </w:tr>
      <w:tr w:rsidR="002B136C" w:rsidRPr="001D77B1" w:rsidTr="002B136C">
        <w:trPr>
          <w:cantSplit/>
          <w:jc w:val="center"/>
          <w:trPrChange w:id="118" w:author="USA " w:date="2021-02-21T13:36:00Z">
            <w:trPr>
              <w:cantSplit/>
              <w:jc w:val="center"/>
            </w:trPr>
          </w:trPrChange>
        </w:trPr>
        <w:tc>
          <w:tcPr>
            <w:tcW w:w="1525" w:type="dxa"/>
            <w:tcPrChange w:id="119" w:author="USA " w:date="2021-02-21T13:36:00Z">
              <w:tcPr>
                <w:tcW w:w="1525" w:type="dxa"/>
              </w:tcPr>
            </w:tcPrChange>
          </w:tcPr>
          <w:p w:rsidR="002B136C" w:rsidRPr="001D77B1" w:rsidRDefault="002B136C" w:rsidP="002B136C">
            <w:pPr>
              <w:pStyle w:val="Tabletext"/>
              <w:rPr>
                <w:lang w:eastAsia="ja-JP"/>
              </w:rPr>
            </w:pPr>
            <w:r w:rsidRPr="001D77B1">
              <w:rPr>
                <w:lang w:eastAsia="ja-JP"/>
              </w:rPr>
              <w:t>Antenna</w:t>
            </w:r>
          </w:p>
        </w:tc>
        <w:tc>
          <w:tcPr>
            <w:tcW w:w="1530" w:type="dxa"/>
            <w:tcPrChange w:id="120" w:author="USA " w:date="2021-02-21T13:36:00Z">
              <w:tcPr>
                <w:tcW w:w="1530" w:type="dxa"/>
              </w:tcPr>
            </w:tcPrChange>
          </w:tcPr>
          <w:p w:rsidR="002B136C" w:rsidRPr="001D77B1" w:rsidRDefault="002B136C" w:rsidP="002B136C">
            <w:pPr>
              <w:pStyle w:val="Tabletext"/>
              <w:jc w:val="center"/>
              <w:rPr>
                <w:lang w:eastAsia="ja-JP"/>
              </w:rPr>
            </w:pPr>
            <w:r w:rsidRPr="001D77B1">
              <w:rPr>
                <w:lang w:eastAsia="ja-JP"/>
              </w:rPr>
              <w:t>Wide-beam</w:t>
            </w:r>
          </w:p>
        </w:tc>
        <w:tc>
          <w:tcPr>
            <w:tcW w:w="1440" w:type="dxa"/>
            <w:tcPrChange w:id="121" w:author="USA " w:date="2021-02-21T13:36:00Z">
              <w:tcPr>
                <w:tcW w:w="1440" w:type="dxa"/>
              </w:tcPr>
            </w:tcPrChange>
          </w:tcPr>
          <w:p w:rsidR="002B136C" w:rsidRPr="001D77B1" w:rsidRDefault="002B136C" w:rsidP="002B136C">
            <w:pPr>
              <w:pStyle w:val="Tabletext"/>
              <w:jc w:val="center"/>
              <w:rPr>
                <w:lang w:eastAsia="ja-JP"/>
              </w:rPr>
            </w:pPr>
            <w:r w:rsidRPr="001D77B1">
              <w:rPr>
                <w:lang w:eastAsia="ja-JP"/>
              </w:rPr>
              <w:t>Wide-beam</w:t>
            </w:r>
          </w:p>
        </w:tc>
        <w:tc>
          <w:tcPr>
            <w:tcW w:w="1620" w:type="dxa"/>
            <w:tcPrChange w:id="122" w:author="USA " w:date="2021-02-21T13:36:00Z">
              <w:tcPr>
                <w:tcW w:w="1620" w:type="dxa"/>
              </w:tcPr>
            </w:tcPrChange>
          </w:tcPr>
          <w:p w:rsidR="002B136C" w:rsidRPr="001D77B1" w:rsidRDefault="002B136C" w:rsidP="002B136C">
            <w:pPr>
              <w:pStyle w:val="Tabletext"/>
              <w:jc w:val="center"/>
              <w:rPr>
                <w:lang w:eastAsia="ja-JP"/>
              </w:rPr>
            </w:pPr>
            <w:r w:rsidRPr="001D77B1">
              <w:rPr>
                <w:lang w:eastAsia="ja-JP"/>
              </w:rPr>
              <w:t>Wide-beam</w:t>
            </w:r>
          </w:p>
        </w:tc>
        <w:tc>
          <w:tcPr>
            <w:tcW w:w="1710" w:type="dxa"/>
            <w:tcPrChange w:id="123" w:author="USA " w:date="2021-02-21T13:36:00Z">
              <w:tcPr>
                <w:tcW w:w="1710" w:type="dxa"/>
              </w:tcPr>
            </w:tcPrChange>
          </w:tcPr>
          <w:p w:rsidR="002B136C" w:rsidRPr="001D77B1" w:rsidRDefault="002B136C" w:rsidP="002B136C">
            <w:pPr>
              <w:pStyle w:val="Tabletext"/>
              <w:jc w:val="center"/>
              <w:rPr>
                <w:lang w:eastAsia="ja-JP"/>
              </w:rPr>
            </w:pPr>
            <w:r w:rsidRPr="001D77B1">
              <w:rPr>
                <w:lang w:eastAsia="ja-JP"/>
              </w:rPr>
              <w:t>Wide-beam</w:t>
            </w:r>
          </w:p>
        </w:tc>
        <w:tc>
          <w:tcPr>
            <w:tcW w:w="1350" w:type="dxa"/>
            <w:tcPrChange w:id="124" w:author="USA " w:date="2021-02-21T13:36:00Z">
              <w:tcPr>
                <w:tcW w:w="1350" w:type="dxa"/>
              </w:tcPr>
            </w:tcPrChange>
          </w:tcPr>
          <w:p w:rsidR="002B136C" w:rsidRPr="001D77B1" w:rsidRDefault="002B136C" w:rsidP="002B136C">
            <w:pPr>
              <w:pStyle w:val="Tabletext"/>
              <w:jc w:val="center"/>
              <w:rPr>
                <w:lang w:eastAsia="ja-JP"/>
              </w:rPr>
            </w:pPr>
            <w:r w:rsidRPr="001D77B1">
              <w:rPr>
                <w:lang w:eastAsia="ja-JP"/>
              </w:rPr>
              <w:t>Beam forming</w:t>
            </w:r>
          </w:p>
        </w:tc>
        <w:tc>
          <w:tcPr>
            <w:tcW w:w="1530" w:type="dxa"/>
            <w:tcPrChange w:id="125" w:author="USA " w:date="2021-02-21T13:36:00Z">
              <w:tcPr>
                <w:tcW w:w="1530" w:type="dxa"/>
              </w:tcPr>
            </w:tcPrChange>
          </w:tcPr>
          <w:p w:rsidR="002B136C" w:rsidRPr="001D77B1" w:rsidRDefault="002B136C" w:rsidP="002B136C">
            <w:pPr>
              <w:pStyle w:val="Tabletext"/>
              <w:jc w:val="center"/>
              <w:rPr>
                <w:lang w:eastAsia="ja-JP"/>
              </w:rPr>
            </w:pPr>
            <w:r w:rsidRPr="001D77B1">
              <w:rPr>
                <w:lang w:eastAsia="ja-JP"/>
              </w:rPr>
              <w:t>Beam forming</w:t>
            </w:r>
          </w:p>
        </w:tc>
        <w:tc>
          <w:tcPr>
            <w:tcW w:w="1440" w:type="dxa"/>
            <w:tcPrChange w:id="126" w:author="USA " w:date="2021-02-21T13:36:00Z">
              <w:tcPr>
                <w:tcW w:w="1440" w:type="dxa"/>
              </w:tcPr>
            </w:tcPrChange>
          </w:tcPr>
          <w:p w:rsidR="002B136C" w:rsidRPr="001D77B1" w:rsidRDefault="002B136C" w:rsidP="002B136C">
            <w:pPr>
              <w:pStyle w:val="Tabletext"/>
              <w:jc w:val="center"/>
              <w:rPr>
                <w:lang w:eastAsia="ja-JP"/>
              </w:rPr>
            </w:pPr>
            <w:ins w:id="127" w:author="USA " w:date="2021-02-21T13:35:00Z">
              <w:r>
                <w:rPr>
                  <w:lang w:eastAsia="ja-JP"/>
                </w:rPr>
                <w:t xml:space="preserve">Near field </w:t>
              </w:r>
            </w:ins>
            <w:ins w:id="128" w:author="USA " w:date="2021-02-21T13:36:00Z">
              <w:r>
                <w:rPr>
                  <w:lang w:eastAsia="ja-JP"/>
                </w:rPr>
                <w:t>beam focusing</w:t>
              </w:r>
            </w:ins>
          </w:p>
        </w:tc>
        <w:tc>
          <w:tcPr>
            <w:tcW w:w="1440" w:type="dxa"/>
            <w:tcPrChange w:id="129" w:author="USA " w:date="2021-02-21T13:36:00Z">
              <w:tcPr>
                <w:tcW w:w="1364" w:type="dxa"/>
              </w:tcPr>
            </w:tcPrChange>
          </w:tcPr>
          <w:p w:rsidR="002B136C" w:rsidRPr="001D77B1" w:rsidRDefault="002B136C" w:rsidP="002B136C">
            <w:pPr>
              <w:pStyle w:val="Tabletext"/>
              <w:jc w:val="center"/>
              <w:rPr>
                <w:lang w:eastAsia="ja-JP"/>
              </w:rPr>
            </w:pPr>
            <w:ins w:id="130" w:author="USA " w:date="2021-02-21T13:36:00Z">
              <w:r>
                <w:rPr>
                  <w:lang w:eastAsia="ja-JP"/>
                </w:rPr>
                <w:t>Near field beam focusing</w:t>
              </w:r>
            </w:ins>
          </w:p>
        </w:tc>
      </w:tr>
      <w:tr w:rsidR="002B136C" w:rsidRPr="001D77B1" w:rsidTr="002B136C">
        <w:trPr>
          <w:cantSplit/>
          <w:jc w:val="center"/>
          <w:trPrChange w:id="131" w:author="USA " w:date="2021-02-21T13:36:00Z">
            <w:trPr>
              <w:cantSplit/>
              <w:jc w:val="center"/>
            </w:trPr>
          </w:trPrChange>
        </w:trPr>
        <w:tc>
          <w:tcPr>
            <w:tcW w:w="1525" w:type="dxa"/>
            <w:tcPrChange w:id="132" w:author="USA " w:date="2021-02-21T13:36:00Z">
              <w:tcPr>
                <w:tcW w:w="1525" w:type="dxa"/>
              </w:tcPr>
            </w:tcPrChange>
          </w:tcPr>
          <w:p w:rsidR="002B136C" w:rsidRPr="001D77B1" w:rsidRDefault="002B136C" w:rsidP="002B136C">
            <w:pPr>
              <w:pStyle w:val="Tabletext"/>
              <w:rPr>
                <w:lang w:eastAsia="ja-JP"/>
              </w:rPr>
            </w:pPr>
            <w:r w:rsidRPr="001D77B1">
              <w:rPr>
                <w:lang w:eastAsia="ja-JP"/>
              </w:rPr>
              <w:t>Applications</w:t>
            </w:r>
          </w:p>
        </w:tc>
        <w:tc>
          <w:tcPr>
            <w:tcW w:w="12060" w:type="dxa"/>
            <w:gridSpan w:val="8"/>
            <w:tcPrChange w:id="133" w:author="USA " w:date="2021-02-21T13:36:00Z">
              <w:tcPr>
                <w:tcW w:w="11984" w:type="dxa"/>
                <w:gridSpan w:val="8"/>
              </w:tcPr>
            </w:tcPrChange>
          </w:tcPr>
          <w:p w:rsidR="002B136C" w:rsidRDefault="002B136C" w:rsidP="002B136C">
            <w:pPr>
              <w:pStyle w:val="Tabletext"/>
              <w:jc w:val="center"/>
              <w:rPr>
                <w:lang w:eastAsia="ja-JP"/>
              </w:rPr>
            </w:pPr>
            <w:r w:rsidRPr="00F049A5">
              <w:rPr>
                <w:lang w:eastAsia="ja-JP"/>
              </w:rPr>
              <w:t xml:space="preserve">Wireless Charging of Mobile/Portable Devices </w:t>
            </w:r>
          </w:p>
          <w:p w:rsidR="002B136C" w:rsidRPr="00F049A5" w:rsidRDefault="002B136C" w:rsidP="002B136C">
            <w:pPr>
              <w:pStyle w:val="Tabletext"/>
              <w:jc w:val="center"/>
              <w:rPr>
                <w:lang w:eastAsia="ja-JP"/>
              </w:rPr>
            </w:pPr>
            <w:r w:rsidRPr="001D77B1">
              <w:rPr>
                <w:lang w:eastAsia="ja-JP"/>
              </w:rPr>
              <w:t>Wireless Powered &amp; Charging of Sensor Networks</w:t>
            </w:r>
          </w:p>
        </w:tc>
      </w:tr>
      <w:tr w:rsidR="002B136C" w:rsidRPr="001D77B1" w:rsidTr="002B136C">
        <w:trPr>
          <w:cantSplit/>
          <w:jc w:val="center"/>
          <w:trPrChange w:id="134" w:author="USA " w:date="2021-02-21T13:36:00Z">
            <w:trPr>
              <w:cantSplit/>
              <w:jc w:val="center"/>
            </w:trPr>
          </w:trPrChange>
        </w:trPr>
        <w:tc>
          <w:tcPr>
            <w:tcW w:w="13585" w:type="dxa"/>
            <w:gridSpan w:val="9"/>
            <w:tcPrChange w:id="135" w:author="USA " w:date="2021-02-21T13:36:00Z">
              <w:tcPr>
                <w:tcW w:w="13509" w:type="dxa"/>
                <w:gridSpan w:val="9"/>
              </w:tcPr>
            </w:tcPrChange>
          </w:tcPr>
          <w:p w:rsidR="002B136C" w:rsidRDefault="002B136C" w:rsidP="002B136C">
            <w:pPr>
              <w:pStyle w:val="Tabletext"/>
              <w:rPr>
                <w:ins w:id="136" w:author="USA " w:date="2021-02-21T13:33:00Z"/>
                <w:lang w:eastAsia="ja-JP"/>
              </w:rPr>
            </w:pPr>
            <w:r w:rsidRPr="00F94077">
              <w:rPr>
                <w:lang w:eastAsia="ja-JP"/>
              </w:rPr>
              <w:t>Note: The technical specifications contained in this table describe some of the characteristics used in the respective studies, and are not meant to be interpreted as regulatory limits, as there may be other Beam WPT systems with higher power than those listed.</w:t>
            </w:r>
          </w:p>
          <w:p w:rsidR="002B136C" w:rsidRDefault="002B136C" w:rsidP="002B136C">
            <w:pPr>
              <w:pStyle w:val="Tabletext"/>
              <w:rPr>
                <w:ins w:id="137" w:author="USA " w:date="2021-02-21T13:33:00Z"/>
                <w:lang w:eastAsia="ja-JP"/>
              </w:rPr>
            </w:pPr>
          </w:p>
          <w:p w:rsidR="002B136C" w:rsidRPr="00F94077" w:rsidRDefault="002B136C" w:rsidP="002B136C">
            <w:pPr>
              <w:pStyle w:val="Tabletext"/>
              <w:rPr>
                <w:lang w:eastAsia="ja-JP"/>
              </w:rPr>
            </w:pPr>
            <w:ins w:id="138" w:author="USA " w:date="2021-02-21T13:33:00Z">
              <w:r>
                <w:rPr>
                  <w:lang w:eastAsia="ja-JP"/>
                </w:rPr>
                <w:t># For these units the transmitting antenna has a focal point in its near field.  As a result</w:t>
              </w:r>
            </w:ins>
            <w:ins w:id="139" w:author="USA " w:date="2021-02-21T13:35:00Z">
              <w:r>
                <w:rPr>
                  <w:lang w:eastAsia="ja-JP"/>
                </w:rPr>
                <w:t>,</w:t>
              </w:r>
            </w:ins>
            <w:ins w:id="140" w:author="USA " w:date="2021-02-21T13:33:00Z">
              <w:r>
                <w:rPr>
                  <w:lang w:eastAsia="ja-JP"/>
                </w:rPr>
                <w:t xml:space="preserve"> </w:t>
              </w:r>
              <w:proofErr w:type="spellStart"/>
              <w:r>
                <w:rPr>
                  <w:lang w:eastAsia="ja-JP"/>
                </w:rPr>
                <w:t>e.</w:t>
              </w:r>
            </w:ins>
            <w:ins w:id="141" w:author="USA " w:date="2021-02-21T13:34:00Z">
              <w:r>
                <w:rPr>
                  <w:lang w:eastAsia="ja-JP"/>
                </w:rPr>
                <w:t>i.r.p</w:t>
              </w:r>
              <w:proofErr w:type="spellEnd"/>
              <w:r>
                <w:rPr>
                  <w:lang w:eastAsia="ja-JP"/>
                </w:rPr>
                <w:t>. is not a meaningful concept and does not act as a predictor of distant</w:t>
              </w:r>
            </w:ins>
            <w:ins w:id="142" w:author="USA " w:date="2021-02-21T13:35:00Z">
              <w:r>
                <w:rPr>
                  <w:lang w:eastAsia="ja-JP"/>
                </w:rPr>
                <w:t xml:space="preserve"> field strengths</w:t>
              </w:r>
            </w:ins>
          </w:p>
        </w:tc>
      </w:tr>
    </w:tbl>
    <w:p w:rsidR="007F7BF2" w:rsidRDefault="007F7BF2" w:rsidP="007F7BF2">
      <w:pPr>
        <w:pStyle w:val="Heading1"/>
        <w:rPr>
          <w:lang w:eastAsia="ja-JP"/>
        </w:rPr>
      </w:pPr>
    </w:p>
    <w:p w:rsidR="007F7BF2" w:rsidRDefault="007F7BF2" w:rsidP="007F7BF2">
      <w:pPr>
        <w:pStyle w:val="Heading1"/>
        <w:rPr>
          <w:lang w:eastAsia="ja-JP"/>
        </w:rPr>
        <w:sectPr w:rsidR="007F7BF2" w:rsidSect="007F7BF2">
          <w:pgSz w:w="16820" w:h="11900" w:orient="landscape"/>
          <w:pgMar w:top="1134" w:right="1418" w:bottom="1134" w:left="1418" w:header="720" w:footer="720" w:gutter="0"/>
          <w:paperSrc w:first="15" w:other="15"/>
          <w:cols w:space="720"/>
          <w:titlePg/>
          <w:docGrid w:linePitch="326"/>
        </w:sectPr>
      </w:pPr>
    </w:p>
    <w:p w:rsidR="00BA0914" w:rsidRPr="00B678A6" w:rsidRDefault="00B87106" w:rsidP="00BA0914">
      <w:pPr>
        <w:pStyle w:val="Heading1"/>
        <w:rPr>
          <w:lang w:eastAsia="ja-JP"/>
        </w:rPr>
      </w:pPr>
      <w:r>
        <w:rPr>
          <w:lang w:eastAsia="ja-JP"/>
        </w:rPr>
        <w:lastRenderedPageBreak/>
        <w:t>3</w:t>
      </w:r>
      <w:r w:rsidR="00BA0914">
        <w:rPr>
          <w:lang w:eastAsia="ja-JP"/>
        </w:rPr>
        <w:t xml:space="preserve"> S</w:t>
      </w:r>
      <w:r w:rsidR="00BA0914" w:rsidRPr="00B678A6">
        <w:rPr>
          <w:lang w:eastAsia="ja-JP"/>
        </w:rPr>
        <w:t>tudies on the impact to the incumbent systems</w:t>
      </w:r>
    </w:p>
    <w:p w:rsidR="00BB0A10" w:rsidRPr="00BA0914" w:rsidRDefault="00BB0A10" w:rsidP="00BA0914">
      <w:pPr>
        <w:pStyle w:val="Heading1"/>
        <w:ind w:left="0"/>
        <w:rPr>
          <w:b w:val="0"/>
          <w:bCs/>
          <w:sz w:val="24"/>
          <w:szCs w:val="24"/>
          <w:lang w:eastAsia="ja-JP"/>
        </w:rPr>
      </w:pPr>
      <w:r w:rsidRPr="00B678A6">
        <w:rPr>
          <w:lang w:eastAsia="ja-JP"/>
        </w:rPr>
        <w:tab/>
      </w:r>
      <w:r w:rsidRPr="00BA0914">
        <w:rPr>
          <w:b w:val="0"/>
          <w:bCs/>
          <w:iCs/>
          <w:sz w:val="24"/>
          <w:szCs w:val="24"/>
          <w:lang w:eastAsia="ja-JP"/>
        </w:rPr>
        <w:t xml:space="preserve">The </w:t>
      </w:r>
      <w:r w:rsidR="00202B4F" w:rsidRPr="00BA0914">
        <w:rPr>
          <w:b w:val="0"/>
          <w:bCs/>
          <w:iCs/>
          <w:sz w:val="24"/>
          <w:szCs w:val="24"/>
          <w:lang w:eastAsia="ja-JP"/>
        </w:rPr>
        <w:t xml:space="preserve">possible </w:t>
      </w:r>
      <w:r w:rsidRPr="00BA0914">
        <w:rPr>
          <w:b w:val="0"/>
          <w:bCs/>
          <w:iCs/>
          <w:sz w:val="24"/>
          <w:szCs w:val="24"/>
          <w:lang w:eastAsia="ja-JP"/>
        </w:rPr>
        <w:t xml:space="preserve">incumbent systems </w:t>
      </w:r>
      <w:r w:rsidR="00DE02AB" w:rsidRPr="00BA0914">
        <w:rPr>
          <w:b w:val="0"/>
          <w:bCs/>
          <w:iCs/>
          <w:sz w:val="24"/>
          <w:szCs w:val="24"/>
          <w:lang w:eastAsia="ja-JP"/>
        </w:rPr>
        <w:t>that may require impact studies are as follows</w:t>
      </w:r>
      <w:r w:rsidR="005F1C5B" w:rsidRPr="00BA0914">
        <w:rPr>
          <w:b w:val="0"/>
          <w:bCs/>
          <w:iCs/>
          <w:sz w:val="24"/>
          <w:szCs w:val="24"/>
          <w:lang w:eastAsia="ja-JP"/>
        </w:rPr>
        <w:t>:</w:t>
      </w:r>
    </w:p>
    <w:p w:rsidR="00BB0A10" w:rsidRPr="00F17FED" w:rsidRDefault="00BB0A10" w:rsidP="00BB0A10">
      <w:pPr>
        <w:pStyle w:val="enumlev1"/>
        <w:rPr>
          <w:lang w:eastAsia="ja-JP"/>
        </w:rPr>
      </w:pPr>
      <w:r>
        <w:rPr>
          <w:lang w:eastAsia="ja-JP"/>
        </w:rPr>
        <w:t>–</w:t>
      </w:r>
      <w:r w:rsidRPr="00F17FED">
        <w:rPr>
          <w:lang w:eastAsia="ja-JP"/>
        </w:rPr>
        <w:tab/>
        <w:t>Wireless LAN</w:t>
      </w:r>
      <w:r>
        <w:rPr>
          <w:lang w:eastAsia="ja-JP"/>
        </w:rPr>
        <w:t> </w:t>
      </w:r>
      <w:r w:rsidRPr="00F17FED">
        <w:rPr>
          <w:lang w:eastAsia="ja-JP"/>
        </w:rPr>
        <w:t>(2.4</w:t>
      </w:r>
      <w:r>
        <w:rPr>
          <w:lang w:eastAsia="ja-JP"/>
        </w:rPr>
        <w:t> </w:t>
      </w:r>
      <w:r w:rsidRPr="00F17FED">
        <w:rPr>
          <w:lang w:eastAsia="ja-JP"/>
        </w:rPr>
        <w:t>G</w:t>
      </w:r>
      <w:r>
        <w:rPr>
          <w:lang w:eastAsia="ja-JP"/>
        </w:rPr>
        <w:t>Hz</w:t>
      </w:r>
      <w:r>
        <w:rPr>
          <w:rFonts w:hint="eastAsia"/>
          <w:lang w:eastAsia="ja-JP"/>
        </w:rPr>
        <w:t xml:space="preserve">, </w:t>
      </w:r>
      <w:r w:rsidRPr="00F17FED">
        <w:rPr>
          <w:lang w:eastAsia="ja-JP"/>
        </w:rPr>
        <w:t>5.6</w:t>
      </w:r>
      <w:r>
        <w:rPr>
          <w:lang w:eastAsia="ja-JP"/>
        </w:rPr>
        <w:t> </w:t>
      </w:r>
      <w:r w:rsidRPr="00F17FED">
        <w:rPr>
          <w:lang w:eastAsia="ja-JP"/>
        </w:rPr>
        <w:t>GHz</w:t>
      </w:r>
      <w:r>
        <w:rPr>
          <w:rFonts w:hint="eastAsia"/>
          <w:lang w:eastAsia="ja-JP"/>
        </w:rPr>
        <w:t xml:space="preserve"> </w:t>
      </w:r>
      <w:r w:rsidRPr="00F17FED">
        <w:rPr>
          <w:lang w:eastAsia="ja-JP"/>
        </w:rPr>
        <w:t>band)</w:t>
      </w:r>
      <w:r>
        <w:rPr>
          <w:lang w:eastAsia="ja-JP"/>
        </w:rPr>
        <w:t>;</w:t>
      </w:r>
    </w:p>
    <w:p w:rsidR="00BB0A10" w:rsidRPr="005756A4" w:rsidRDefault="00BB0A10" w:rsidP="00BB0A10">
      <w:pPr>
        <w:pStyle w:val="enumlev1"/>
        <w:rPr>
          <w:lang w:val="de-DE" w:eastAsia="ja-JP"/>
        </w:rPr>
      </w:pPr>
      <w:r w:rsidRPr="005756A4">
        <w:rPr>
          <w:lang w:val="de-DE" w:eastAsia="ja-JP"/>
        </w:rPr>
        <w:t>–</w:t>
      </w:r>
      <w:r w:rsidRPr="005756A4">
        <w:rPr>
          <w:lang w:val="de-DE" w:eastAsia="ja-JP"/>
        </w:rPr>
        <w:tab/>
        <w:t>DSRC (5.8 GHz band);</w:t>
      </w:r>
    </w:p>
    <w:p w:rsidR="00BB0A10" w:rsidRPr="005756A4" w:rsidRDefault="00BB0A10" w:rsidP="00BB0A10">
      <w:pPr>
        <w:pStyle w:val="enumlev1"/>
        <w:rPr>
          <w:lang w:val="de-DE" w:eastAsia="ja-JP"/>
        </w:rPr>
      </w:pPr>
      <w:r w:rsidRPr="005756A4">
        <w:rPr>
          <w:lang w:val="de-DE" w:eastAsia="ja-JP"/>
        </w:rPr>
        <w:t>–</w:t>
      </w:r>
      <w:r w:rsidRPr="005756A4">
        <w:rPr>
          <w:lang w:val="de-DE" w:eastAsia="ja-JP"/>
        </w:rPr>
        <w:tab/>
      </w:r>
      <w:r w:rsidR="00A042B6">
        <w:rPr>
          <w:lang w:val="de-DE" w:eastAsia="ja-JP"/>
        </w:rPr>
        <w:t>IMT</w:t>
      </w:r>
      <w:r w:rsidR="00A042B6" w:rsidRPr="005756A4">
        <w:rPr>
          <w:lang w:val="de-DE" w:eastAsia="ja-JP"/>
        </w:rPr>
        <w:t> </w:t>
      </w:r>
      <w:r w:rsidRPr="005756A4">
        <w:rPr>
          <w:lang w:val="de-DE" w:eastAsia="ja-JP"/>
        </w:rPr>
        <w:t>(900 MHz band);</w:t>
      </w:r>
    </w:p>
    <w:p w:rsidR="00BB0A10" w:rsidRPr="005756A4" w:rsidRDefault="00BB0A10" w:rsidP="00BB0A10">
      <w:pPr>
        <w:pStyle w:val="enumlev1"/>
        <w:rPr>
          <w:lang w:val="de-DE" w:eastAsia="ja-JP"/>
        </w:rPr>
      </w:pPr>
      <w:r w:rsidRPr="005756A4">
        <w:rPr>
          <w:lang w:val="de-DE" w:eastAsia="ja-JP"/>
        </w:rPr>
        <w:t>–</w:t>
      </w:r>
      <w:r w:rsidRPr="005756A4">
        <w:rPr>
          <w:lang w:val="de-DE" w:eastAsia="ja-JP"/>
        </w:rPr>
        <w:tab/>
        <w:t>MCA (920 MHz band);</w:t>
      </w:r>
    </w:p>
    <w:p w:rsidR="00BB0A10" w:rsidRPr="005756A4" w:rsidRDefault="00BB0A10" w:rsidP="00BB0A10">
      <w:pPr>
        <w:pStyle w:val="enumlev1"/>
        <w:rPr>
          <w:lang w:val="de-DE" w:eastAsia="ja-JP"/>
        </w:rPr>
      </w:pPr>
      <w:r w:rsidRPr="005756A4">
        <w:rPr>
          <w:lang w:val="de-DE" w:eastAsia="ja-JP"/>
        </w:rPr>
        <w:t>–</w:t>
      </w:r>
      <w:r w:rsidRPr="005756A4">
        <w:rPr>
          <w:lang w:val="de-DE" w:eastAsia="ja-JP"/>
        </w:rPr>
        <w:tab/>
        <w:t>LPWA (920 MHz band);</w:t>
      </w:r>
    </w:p>
    <w:p w:rsidR="00BB0A10" w:rsidRPr="005756A4" w:rsidRDefault="00BB0A10" w:rsidP="00BB0A10">
      <w:pPr>
        <w:pStyle w:val="enumlev1"/>
        <w:rPr>
          <w:lang w:val="de-DE" w:eastAsia="ja-JP"/>
        </w:rPr>
      </w:pPr>
      <w:r w:rsidRPr="005756A4">
        <w:rPr>
          <w:lang w:val="de-DE" w:eastAsia="ja-JP"/>
        </w:rPr>
        <w:t>–</w:t>
      </w:r>
      <w:r w:rsidRPr="005756A4">
        <w:rPr>
          <w:color w:val="0000FF"/>
          <w:lang w:val="de-DE" w:eastAsia="ja-JP"/>
        </w:rPr>
        <w:tab/>
      </w:r>
      <w:r w:rsidRPr="005756A4">
        <w:rPr>
          <w:lang w:val="de-DE" w:eastAsia="ja-JP"/>
        </w:rPr>
        <w:t>RFID (920 MHz band);</w:t>
      </w:r>
    </w:p>
    <w:p w:rsidR="00BB0A10" w:rsidRPr="005756A4" w:rsidRDefault="00BB0A10" w:rsidP="00BB0A10">
      <w:pPr>
        <w:pStyle w:val="enumlev1"/>
        <w:rPr>
          <w:lang w:val="de-DE" w:eastAsia="ja-JP"/>
        </w:rPr>
      </w:pPr>
      <w:r w:rsidRPr="005756A4">
        <w:rPr>
          <w:lang w:val="de-DE" w:eastAsia="ja-JP"/>
        </w:rPr>
        <w:t>–</w:t>
      </w:r>
      <w:r w:rsidRPr="005756A4">
        <w:rPr>
          <w:lang w:val="de-DE" w:eastAsia="ja-JP"/>
        </w:rPr>
        <w:tab/>
        <w:t>Amateur radio (2.4 GHz band, 5.7 GHz band);</w:t>
      </w:r>
    </w:p>
    <w:p w:rsidR="00BB0A10" w:rsidRPr="005756A4" w:rsidRDefault="00BB0A10" w:rsidP="00BB0A10">
      <w:pPr>
        <w:pStyle w:val="enumlev1"/>
        <w:rPr>
          <w:lang w:val="de-DE" w:eastAsia="ja-JP"/>
        </w:rPr>
      </w:pPr>
      <w:r w:rsidRPr="005756A4">
        <w:rPr>
          <w:lang w:val="de-DE" w:eastAsia="ja-JP"/>
        </w:rPr>
        <w:t>–</w:t>
      </w:r>
      <w:r w:rsidRPr="005756A4">
        <w:rPr>
          <w:lang w:val="de-DE" w:eastAsia="ja-JP"/>
        </w:rPr>
        <w:tab/>
        <w:t>Radar (5.6 GHz band);</w:t>
      </w:r>
    </w:p>
    <w:p w:rsidR="00BB0A10" w:rsidRPr="005756A4" w:rsidRDefault="00BB0A10" w:rsidP="00BB0A10">
      <w:pPr>
        <w:pStyle w:val="enumlev1"/>
        <w:rPr>
          <w:lang w:val="de-DE" w:eastAsia="ja-JP"/>
        </w:rPr>
      </w:pPr>
      <w:r w:rsidRPr="005756A4">
        <w:rPr>
          <w:lang w:val="de-DE" w:eastAsia="ja-JP"/>
        </w:rPr>
        <w:t>–</w:t>
      </w:r>
      <w:r w:rsidRPr="005756A4">
        <w:rPr>
          <w:lang w:val="de-DE" w:eastAsia="ja-JP"/>
        </w:rPr>
        <w:tab/>
        <w:t>Microwave link (5.9 GHz band);</w:t>
      </w:r>
    </w:p>
    <w:p w:rsidR="00BB0A10" w:rsidRPr="005756A4" w:rsidRDefault="00BB0A10" w:rsidP="00BB0A10">
      <w:pPr>
        <w:pStyle w:val="enumlev1"/>
        <w:rPr>
          <w:lang w:val="de-DE" w:eastAsia="ja-JP"/>
        </w:rPr>
      </w:pPr>
      <w:r w:rsidRPr="005756A4">
        <w:rPr>
          <w:lang w:val="de-DE" w:eastAsia="ja-JP"/>
        </w:rPr>
        <w:t>–</w:t>
      </w:r>
      <w:r w:rsidRPr="005756A4">
        <w:rPr>
          <w:lang w:val="de-DE" w:eastAsia="ja-JP"/>
        </w:rPr>
        <w:tab/>
        <w:t>N-STAR (Mobile satellite communication system) (2.5 GHz band);</w:t>
      </w:r>
    </w:p>
    <w:p w:rsidR="00BB0A10" w:rsidRDefault="00BB0A10" w:rsidP="00BB0A10">
      <w:pPr>
        <w:pStyle w:val="enumlev1"/>
        <w:rPr>
          <w:lang w:eastAsia="ja-JP"/>
        </w:rPr>
      </w:pPr>
      <w:r>
        <w:rPr>
          <w:lang w:eastAsia="ja-JP"/>
        </w:rPr>
        <w:t>–</w:t>
      </w:r>
      <w:r w:rsidRPr="00CB375D">
        <w:rPr>
          <w:lang w:eastAsia="ja-JP"/>
        </w:rPr>
        <w:tab/>
        <w:t>Radio astronomy</w:t>
      </w:r>
      <w:r>
        <w:rPr>
          <w:lang w:eastAsia="ja-JP"/>
        </w:rPr>
        <w:t xml:space="preserve"> </w:t>
      </w:r>
      <w:r w:rsidRPr="00CB375D">
        <w:rPr>
          <w:lang w:eastAsia="ja-JP"/>
        </w:rPr>
        <w:t>(920</w:t>
      </w:r>
      <w:r>
        <w:rPr>
          <w:lang w:eastAsia="ja-JP"/>
        </w:rPr>
        <w:t> </w:t>
      </w:r>
      <w:r w:rsidRPr="00CB375D">
        <w:rPr>
          <w:lang w:eastAsia="ja-JP"/>
        </w:rPr>
        <w:t>MHz</w:t>
      </w:r>
      <w:r>
        <w:rPr>
          <w:lang w:eastAsia="ja-JP"/>
        </w:rPr>
        <w:t> </w:t>
      </w:r>
      <w:r w:rsidRPr="00CB375D">
        <w:rPr>
          <w:lang w:eastAsia="ja-JP"/>
        </w:rPr>
        <w:t>band</w:t>
      </w:r>
      <w:r>
        <w:rPr>
          <w:rFonts w:hint="eastAsia"/>
          <w:lang w:eastAsia="ja-JP"/>
        </w:rPr>
        <w:t>,</w:t>
      </w:r>
      <w:r>
        <w:rPr>
          <w:lang w:eastAsia="ja-JP"/>
        </w:rPr>
        <w:t xml:space="preserve"> </w:t>
      </w:r>
      <w:r w:rsidRPr="00CB375D">
        <w:rPr>
          <w:lang w:eastAsia="ja-JP"/>
        </w:rPr>
        <w:t>2.3</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2.7</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4.8</w:t>
      </w:r>
      <w:r>
        <w:rPr>
          <w:lang w:eastAsia="ja-JP"/>
        </w:rPr>
        <w:t> </w:t>
      </w:r>
      <w:r w:rsidRPr="00CB375D">
        <w:rPr>
          <w:lang w:eastAsia="ja-JP"/>
        </w:rPr>
        <w:t>GHz</w:t>
      </w:r>
      <w:r>
        <w:rPr>
          <w:lang w:eastAsia="ja-JP"/>
        </w:rPr>
        <w:t xml:space="preserve"> </w:t>
      </w:r>
      <w:r w:rsidRPr="00CB375D">
        <w:rPr>
          <w:lang w:eastAsia="ja-JP"/>
        </w:rPr>
        <w:t>band etc.)</w:t>
      </w:r>
      <w:r w:rsidR="009A3465">
        <w:rPr>
          <w:lang w:eastAsia="ja-JP"/>
        </w:rPr>
        <w:t xml:space="preserve">, </w:t>
      </w:r>
      <w:ins w:id="143" w:author="USA " w:date="2021-02-21T13:37:00Z">
        <w:r w:rsidR="00DB525C">
          <w:rPr>
            <w:lang w:eastAsia="ja-JP"/>
          </w:rPr>
          <w:t xml:space="preserve">adjacent </w:t>
        </w:r>
      </w:ins>
      <w:ins w:id="144" w:author="USA " w:date="2021-02-21T13:38:00Z">
        <w:r w:rsidR="00DB525C">
          <w:rPr>
            <w:lang w:eastAsia="ja-JP"/>
          </w:rPr>
          <w:t>23.6 – 24.0 GHz</w:t>
        </w:r>
      </w:ins>
    </w:p>
    <w:p w:rsidR="00DF0777" w:rsidRDefault="00DF0777" w:rsidP="00BB0A10">
      <w:pPr>
        <w:pStyle w:val="enumlev1"/>
        <w:rPr>
          <w:lang w:eastAsia="ja-JP"/>
        </w:rPr>
      </w:pPr>
      <w:r>
        <w:rPr>
          <w:lang w:eastAsia="ja-JP"/>
        </w:rPr>
        <w:t>–</w:t>
      </w:r>
      <w:r w:rsidRPr="00CB375D">
        <w:rPr>
          <w:lang w:eastAsia="ja-JP"/>
        </w:rPr>
        <w:tab/>
      </w:r>
      <w:r w:rsidRPr="00416629">
        <w:rPr>
          <w:lang w:eastAsia="ja-JP"/>
        </w:rPr>
        <w:t>EESS (active) (co-frequency 5</w:t>
      </w:r>
      <w:r>
        <w:rPr>
          <w:lang w:eastAsia="ja-JP"/>
        </w:rPr>
        <w:t> </w:t>
      </w:r>
      <w:r w:rsidRPr="00416629">
        <w:rPr>
          <w:lang w:eastAsia="ja-JP"/>
        </w:rPr>
        <w:t>470-5</w:t>
      </w:r>
      <w:r>
        <w:rPr>
          <w:lang w:eastAsia="ja-JP"/>
        </w:rPr>
        <w:t> </w:t>
      </w:r>
      <w:r w:rsidRPr="00416629">
        <w:rPr>
          <w:lang w:eastAsia="ja-JP"/>
        </w:rPr>
        <w:t>570 MHz, adjacent 5</w:t>
      </w:r>
      <w:r>
        <w:rPr>
          <w:lang w:eastAsia="ja-JP"/>
        </w:rPr>
        <w:t> </w:t>
      </w:r>
      <w:r w:rsidRPr="00416629">
        <w:rPr>
          <w:lang w:eastAsia="ja-JP"/>
        </w:rPr>
        <w:t>250-5</w:t>
      </w:r>
      <w:r>
        <w:rPr>
          <w:lang w:eastAsia="ja-JP"/>
        </w:rPr>
        <w:t> </w:t>
      </w:r>
      <w:r w:rsidRPr="00416629">
        <w:rPr>
          <w:lang w:eastAsia="ja-JP"/>
        </w:rPr>
        <w:t>470 MHz)</w:t>
      </w:r>
      <w:r>
        <w:rPr>
          <w:lang w:eastAsia="ja-JP"/>
        </w:rPr>
        <w:t>;</w:t>
      </w:r>
      <w:r w:rsidR="009A3465">
        <w:rPr>
          <w:lang w:eastAsia="ja-JP"/>
        </w:rPr>
        <w:t xml:space="preserve"> </w:t>
      </w:r>
    </w:p>
    <w:p w:rsidR="009A3465" w:rsidRDefault="009A3465" w:rsidP="00BB0A10">
      <w:pPr>
        <w:pStyle w:val="enumlev1"/>
        <w:rPr>
          <w:ins w:id="145" w:author="USA " w:date="2021-02-22T15:01:00Z"/>
          <w:lang w:eastAsia="ja-JP"/>
        </w:rPr>
      </w:pPr>
      <w:r>
        <w:rPr>
          <w:lang w:eastAsia="ja-JP"/>
        </w:rPr>
        <w:t>–</w:t>
      </w:r>
      <w:r>
        <w:rPr>
          <w:lang w:eastAsia="ja-JP"/>
        </w:rPr>
        <w:tab/>
      </w:r>
      <w:ins w:id="146" w:author="USA " w:date="2021-02-21T13:37:00Z">
        <w:r w:rsidR="00DB525C">
          <w:rPr>
            <w:lang w:eastAsia="ja-JP"/>
          </w:rPr>
          <w:t xml:space="preserve">EESS (passive) adjacent </w:t>
        </w:r>
        <w:r w:rsidR="00DB525C" w:rsidRPr="009A3465">
          <w:rPr>
            <w:lang w:eastAsia="ja-JP"/>
          </w:rPr>
          <w:t>23</w:t>
        </w:r>
        <w:r w:rsidR="00DB525C">
          <w:rPr>
            <w:lang w:eastAsia="ja-JP"/>
          </w:rPr>
          <w:t>.</w:t>
        </w:r>
        <w:r w:rsidR="00DB525C" w:rsidRPr="009A3465">
          <w:rPr>
            <w:lang w:eastAsia="ja-JP"/>
          </w:rPr>
          <w:t>6</w:t>
        </w:r>
        <w:r w:rsidR="00DB525C">
          <w:rPr>
            <w:lang w:eastAsia="ja-JP"/>
          </w:rPr>
          <w:t xml:space="preserve"> – </w:t>
        </w:r>
        <w:r w:rsidR="00DB525C" w:rsidRPr="009A3465">
          <w:rPr>
            <w:lang w:eastAsia="ja-JP"/>
          </w:rPr>
          <w:t>24</w:t>
        </w:r>
        <w:r w:rsidR="00DB525C">
          <w:rPr>
            <w:lang w:eastAsia="ja-JP"/>
          </w:rPr>
          <w:t>.0 GHz</w:t>
        </w:r>
      </w:ins>
    </w:p>
    <w:p w:rsidR="00CA7224" w:rsidRPr="00CB375D" w:rsidDel="003B7433" w:rsidRDefault="00CA7224">
      <w:pPr>
        <w:pStyle w:val="enumlev1"/>
        <w:numPr>
          <w:ilvl w:val="0"/>
          <w:numId w:val="21"/>
        </w:numPr>
        <w:ind w:hanging="1080"/>
        <w:rPr>
          <w:del w:id="147" w:author="USA " w:date="2021-04-07T16:53:00Z"/>
          <w:lang w:eastAsia="ja-JP"/>
        </w:rPr>
        <w:pPrChange w:id="148" w:author="USA " w:date="2021-02-22T15:05:00Z">
          <w:pPr>
            <w:pStyle w:val="enumlev1"/>
          </w:pPr>
        </w:pPrChange>
      </w:pPr>
    </w:p>
    <w:p w:rsidR="00BB0A10" w:rsidRDefault="00BB0A10" w:rsidP="00BB0A10">
      <w:pPr>
        <w:pStyle w:val="enumlev1"/>
        <w:rPr>
          <w:lang w:eastAsia="ja-JP"/>
        </w:rPr>
      </w:pPr>
      <w:r>
        <w:rPr>
          <w:lang w:eastAsia="ja-JP"/>
        </w:rPr>
        <w:t>–</w:t>
      </w:r>
      <w:r w:rsidRPr="00CB375D">
        <w:rPr>
          <w:lang w:eastAsia="ja-JP"/>
        </w:rPr>
        <w:tab/>
      </w:r>
      <w:proofErr w:type="gramStart"/>
      <w:r w:rsidRPr="00CB375D">
        <w:rPr>
          <w:lang w:eastAsia="ja-JP"/>
        </w:rPr>
        <w:t>etc</w:t>
      </w:r>
      <w:proofErr w:type="gramEnd"/>
      <w:r w:rsidRPr="00CB375D">
        <w:rPr>
          <w:lang w:eastAsia="ja-JP"/>
        </w:rPr>
        <w:t>.</w:t>
      </w:r>
    </w:p>
    <w:p w:rsidR="00BA0293" w:rsidRDefault="00C561C9" w:rsidP="00BA0293">
      <w:pPr>
        <w:pStyle w:val="Heading2"/>
        <w:rPr>
          <w:lang w:val="en-US" w:eastAsia="ja-JP"/>
        </w:rPr>
      </w:pPr>
      <w:r>
        <w:rPr>
          <w:lang w:val="en-US" w:eastAsia="ja-JP"/>
        </w:rPr>
        <w:t>3</w:t>
      </w:r>
      <w:r w:rsidR="00BA0293" w:rsidRPr="00EC5786">
        <w:rPr>
          <w:lang w:val="en-US" w:eastAsia="ja-JP"/>
        </w:rPr>
        <w:t>.</w:t>
      </w:r>
      <w:r w:rsidR="00BA0293">
        <w:rPr>
          <w:lang w:val="en-US" w:eastAsia="ja-JP"/>
        </w:rPr>
        <w:t>1</w:t>
      </w:r>
      <w:r w:rsidR="00BA0293" w:rsidRPr="00EC5786">
        <w:rPr>
          <w:lang w:val="en-US" w:eastAsia="ja-JP"/>
        </w:rPr>
        <w:tab/>
      </w:r>
      <w:r w:rsidR="00BA0293">
        <w:rPr>
          <w:lang w:val="en-US" w:eastAsia="ja-JP"/>
        </w:rPr>
        <w:t>Study A</w:t>
      </w:r>
    </w:p>
    <w:p w:rsidR="00BA0293" w:rsidRDefault="00BA0293" w:rsidP="00BA0293">
      <w:pPr>
        <w:rPr>
          <w:lang w:val="en-US" w:eastAsia="ja-JP"/>
        </w:rPr>
      </w:pPr>
      <w:r>
        <w:rPr>
          <w:lang w:val="en-US"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w:t>
      </w:r>
      <w:proofErr w:type="spellStart"/>
      <w:r>
        <w:rPr>
          <w:lang w:val="en-US" w:eastAsia="ja-JP"/>
        </w:rPr>
        <w:t>dBm</w:t>
      </w:r>
      <w:proofErr w:type="spellEnd"/>
      <w:r>
        <w:rPr>
          <w:lang w:val="en-US" w:eastAsia="ja-JP"/>
        </w:rPr>
        <w:t xml:space="preserve">. The DUT is designed to charge other devices at a distance of up to 30 cm.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rPr>
          <w:lang w:val="en-US" w:eastAsia="ja-JP"/>
        </w:rPr>
        <w:t xml:space="preserve"> </w:t>
      </w:r>
    </w:p>
    <w:p w:rsidR="00BA0293" w:rsidRDefault="00BA0293" w:rsidP="00BA0293">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rsidR="00BA0293" w:rsidRDefault="00BA0293" w:rsidP="00BA0293">
      <w:pPr>
        <w:pStyle w:val="FigureNo"/>
        <w:rPr>
          <w:lang w:val="en-US"/>
        </w:rPr>
      </w:pPr>
      <w:bookmarkStart w:id="149" w:name="_Ref35852325"/>
      <w:r w:rsidRPr="00113F2A">
        <w:lastRenderedPageBreak/>
        <w:t>Figure</w:t>
      </w:r>
      <w:r>
        <w:t xml:space="preserve"> 1 </w:t>
      </w:r>
      <w:bookmarkEnd w:id="149"/>
    </w:p>
    <w:p w:rsidR="00BA0293" w:rsidRPr="00113F2A" w:rsidRDefault="00BA0293" w:rsidP="00BA0293">
      <w:pPr>
        <w:pStyle w:val="Figuretitle"/>
      </w:pPr>
      <w:r w:rsidRPr="00113F2A">
        <w:rPr>
          <w:lang w:val="en-US"/>
        </w:rPr>
        <w:t>Test setup in room 1, open area</w:t>
      </w:r>
    </w:p>
    <w:p w:rsidR="00BA0293" w:rsidRDefault="00BA0293" w:rsidP="00BA0293">
      <w:pPr>
        <w:rPr>
          <w:lang w:val="en-US" w:eastAsia="ja-JP"/>
        </w:rPr>
      </w:pPr>
      <w:r>
        <w:rPr>
          <w:noProof/>
          <w:szCs w:val="24"/>
          <w:lang w:val="en-US"/>
        </w:rPr>
        <w:drawing>
          <wp:inline distT="0" distB="0" distL="0" distR="0" wp14:anchorId="3B647748" wp14:editId="1840DA5A">
            <wp:extent cx="5943600" cy="3383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rsidR="00BA0293" w:rsidRDefault="00BA0293" w:rsidP="00BA0293">
      <w:pPr>
        <w:pStyle w:val="FigureNo"/>
        <w:rPr>
          <w:lang w:val="en-US"/>
        </w:rPr>
      </w:pPr>
      <w:bookmarkStart w:id="150" w:name="_Ref35852366"/>
      <w:r w:rsidRPr="00113F2A">
        <w:t>Figure</w:t>
      </w:r>
      <w:bookmarkEnd w:id="150"/>
      <w:r>
        <w:t xml:space="preserve"> 2 </w:t>
      </w:r>
    </w:p>
    <w:p w:rsidR="00BA0293" w:rsidRPr="00113F2A" w:rsidRDefault="00BA0293" w:rsidP="00BA0293">
      <w:pPr>
        <w:pStyle w:val="Figuretitle"/>
        <w:spacing w:after="360"/>
      </w:pPr>
      <w:r w:rsidRPr="00113F2A">
        <w:rPr>
          <w:lang w:val="en-US"/>
        </w:rPr>
        <w:t>Test setup in room 2, anechoic chamber</w:t>
      </w:r>
    </w:p>
    <w:p w:rsidR="00BA0293" w:rsidRDefault="00BA0293" w:rsidP="00BA0293">
      <w:pPr>
        <w:rPr>
          <w:lang w:val="en-US" w:eastAsia="ja-JP"/>
        </w:rPr>
      </w:pPr>
      <w:r>
        <w:rPr>
          <w:noProof/>
          <w:szCs w:val="24"/>
          <w:lang w:val="en-US"/>
        </w:rPr>
        <w:drawing>
          <wp:inline distT="0" distB="0" distL="0" distR="0" wp14:anchorId="0B057655" wp14:editId="6B9940DD">
            <wp:extent cx="5942815" cy="33826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rsidR="00BA0293" w:rsidRDefault="00BA0293" w:rsidP="00BA0293">
      <w:pPr>
        <w:rPr>
          <w:lang w:val="en-US" w:eastAsia="ja-JP"/>
        </w:rPr>
      </w:pPr>
      <w:r>
        <w:rPr>
          <w:lang w:val="en-US" w:eastAsia="ja-JP"/>
        </w:rPr>
        <w:t>Tests were performed on the following types of wireless devices:</w:t>
      </w:r>
    </w:p>
    <w:p w:rsidR="00BA0293" w:rsidRDefault="00BA0293" w:rsidP="00BA0293">
      <w:pPr>
        <w:pStyle w:val="TableNo"/>
      </w:pPr>
      <w:r w:rsidRPr="002B204B">
        <w:lastRenderedPageBreak/>
        <w:t>Table</w:t>
      </w:r>
      <w:r>
        <w:t xml:space="preserve"> </w:t>
      </w:r>
      <w:r w:rsidR="00600AC6">
        <w:t>2</w:t>
      </w:r>
    </w:p>
    <w:p w:rsidR="00BA0293" w:rsidRPr="008A0D64" w:rsidRDefault="00BA0293" w:rsidP="00BA0293">
      <w:pPr>
        <w:pStyle w:val="Tabletitle"/>
        <w:rPr>
          <w:i/>
          <w:color w:val="1F497D" w:themeColor="text2"/>
          <w:sz w:val="18"/>
        </w:rPr>
      </w:pPr>
      <w:r w:rsidRPr="002B204B">
        <w:rPr>
          <w:lang w:val="en-US"/>
        </w:rPr>
        <w:t>Types of devices used, frequencies, and distances in Study A</w:t>
      </w:r>
    </w:p>
    <w:tbl>
      <w:tblPr>
        <w:tblStyle w:val="TableGrid"/>
        <w:tblW w:w="0" w:type="auto"/>
        <w:tblLook w:val="04A0" w:firstRow="1" w:lastRow="0" w:firstColumn="1" w:lastColumn="0" w:noHBand="0" w:noVBand="1"/>
      </w:tblPr>
      <w:tblGrid>
        <w:gridCol w:w="540"/>
        <w:gridCol w:w="4606"/>
        <w:gridCol w:w="2601"/>
        <w:gridCol w:w="1875"/>
      </w:tblGrid>
      <w:tr w:rsidR="00BA0293" w:rsidTr="00AB3B31">
        <w:tc>
          <w:tcPr>
            <w:tcW w:w="540" w:type="dxa"/>
            <w:vAlign w:val="center"/>
          </w:tcPr>
          <w:p w:rsidR="00BA0293" w:rsidRPr="008A0D64" w:rsidRDefault="00BA0293" w:rsidP="00AB3B31">
            <w:pPr>
              <w:pStyle w:val="Tablehead"/>
              <w:rPr>
                <w:szCs w:val="20"/>
                <w:lang w:val="en-US" w:eastAsia="ja-JP"/>
              </w:rPr>
            </w:pPr>
            <w:r w:rsidRPr="008A0D64">
              <w:rPr>
                <w:szCs w:val="20"/>
                <w:lang w:val="en-US" w:eastAsia="ja-JP"/>
              </w:rPr>
              <w:t>No.</w:t>
            </w:r>
          </w:p>
        </w:tc>
        <w:tc>
          <w:tcPr>
            <w:tcW w:w="4610" w:type="dxa"/>
            <w:vAlign w:val="center"/>
          </w:tcPr>
          <w:p w:rsidR="00BA0293" w:rsidRDefault="00BA0293" w:rsidP="00AB3B31">
            <w:pPr>
              <w:pStyle w:val="Tablehead"/>
              <w:rPr>
                <w:lang w:val="en-US" w:eastAsia="ja-JP"/>
              </w:rPr>
            </w:pPr>
            <w:r w:rsidRPr="0062661D">
              <w:rPr>
                <w:lang w:val="en-US" w:eastAsia="ja-JP"/>
              </w:rPr>
              <w:t>Type of device</w:t>
            </w:r>
          </w:p>
        </w:tc>
        <w:tc>
          <w:tcPr>
            <w:tcW w:w="2603" w:type="dxa"/>
            <w:vAlign w:val="center"/>
          </w:tcPr>
          <w:p w:rsidR="00BA0293" w:rsidRDefault="00BA0293" w:rsidP="00AB3B31">
            <w:pPr>
              <w:pStyle w:val="Tablehead"/>
              <w:rPr>
                <w:lang w:val="en-US" w:eastAsia="ja-JP"/>
              </w:rPr>
            </w:pPr>
            <w:r w:rsidRPr="0062661D">
              <w:rPr>
                <w:lang w:val="en-US" w:eastAsia="ja-JP"/>
              </w:rPr>
              <w:t>Frequency range (MHz)</w:t>
            </w:r>
          </w:p>
        </w:tc>
        <w:tc>
          <w:tcPr>
            <w:tcW w:w="1876" w:type="dxa"/>
            <w:vAlign w:val="center"/>
          </w:tcPr>
          <w:p w:rsidR="00BA0293" w:rsidRDefault="00BA0293" w:rsidP="00AB3B31">
            <w:pPr>
              <w:pStyle w:val="Tablehead"/>
              <w:rPr>
                <w:lang w:val="en-US" w:eastAsia="ja-JP"/>
              </w:rPr>
            </w:pPr>
            <w:r>
              <w:rPr>
                <w:lang w:val="en-US" w:eastAsia="ja-JP"/>
              </w:rPr>
              <w:t>Distances tested (cm)</w:t>
            </w:r>
          </w:p>
        </w:tc>
      </w:tr>
      <w:tr w:rsidR="00BA0293" w:rsidTr="007E2ADB">
        <w:tc>
          <w:tcPr>
            <w:tcW w:w="540" w:type="dxa"/>
          </w:tcPr>
          <w:p w:rsidR="00BA0293" w:rsidRPr="004B5E5E" w:rsidRDefault="00BA0293" w:rsidP="008A0D64">
            <w:pPr>
              <w:pStyle w:val="Tabletext"/>
              <w:rPr>
                <w:lang w:val="en-US" w:eastAsia="ja-JP"/>
              </w:rPr>
            </w:pPr>
            <w:r>
              <w:rPr>
                <w:lang w:val="en-US" w:eastAsia="ja-JP"/>
              </w:rPr>
              <w:t>1</w:t>
            </w:r>
          </w:p>
        </w:tc>
        <w:tc>
          <w:tcPr>
            <w:tcW w:w="4610" w:type="dxa"/>
          </w:tcPr>
          <w:p w:rsidR="00BA0293" w:rsidRPr="004B5E5E" w:rsidRDefault="00BA0293" w:rsidP="007E2ADB">
            <w:pPr>
              <w:pStyle w:val="Tabletext"/>
              <w:rPr>
                <w:lang w:val="en-US" w:eastAsia="ja-JP"/>
              </w:rPr>
            </w:pPr>
            <w:r>
              <w:rPr>
                <w:lang w:val="en-US" w:eastAsia="ja-JP"/>
              </w:rPr>
              <w:t>Cellphone</w:t>
            </w:r>
          </w:p>
        </w:tc>
        <w:tc>
          <w:tcPr>
            <w:tcW w:w="2603" w:type="dxa"/>
          </w:tcPr>
          <w:p w:rsidR="00BA0293" w:rsidRDefault="00BA0293" w:rsidP="007E2ADB">
            <w:pPr>
              <w:pStyle w:val="Tabletext"/>
              <w:rPr>
                <w:lang w:val="en-US" w:eastAsia="ja-JP"/>
              </w:rPr>
            </w:pPr>
            <w:r w:rsidRPr="008A0D64">
              <w:rPr>
                <w:szCs w:val="20"/>
                <w:u w:val="single"/>
                <w:lang w:val="en-US" w:eastAsia="ja-JP"/>
              </w:rPr>
              <w:t>Uplink</w:t>
            </w:r>
            <w:r>
              <w:rPr>
                <w:lang w:val="en-US" w:eastAsia="ja-JP"/>
              </w:rPr>
              <w:t>: 888.0</w:t>
            </w:r>
            <w:r w:rsidR="00AB3B31">
              <w:rPr>
                <w:lang w:val="en-US" w:eastAsia="ja-JP"/>
              </w:rPr>
              <w:t>-</w:t>
            </w:r>
            <w:r>
              <w:rPr>
                <w:lang w:val="en-US" w:eastAsia="ja-JP"/>
              </w:rPr>
              <w:t>915.0</w:t>
            </w:r>
          </w:p>
          <w:p w:rsidR="00BA0293" w:rsidRPr="004B5E5E" w:rsidRDefault="00BA0293" w:rsidP="007E2ADB">
            <w:pPr>
              <w:pStyle w:val="Tabletext"/>
              <w:rPr>
                <w:lang w:val="en-US" w:eastAsia="ja-JP"/>
              </w:rPr>
            </w:pPr>
            <w:r w:rsidRPr="008A0D64">
              <w:rPr>
                <w:szCs w:val="20"/>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rsidR="00BA0293" w:rsidRDefault="00BA0293" w:rsidP="007E2ADB">
            <w:pPr>
              <w:pStyle w:val="Tabletext"/>
              <w:rPr>
                <w:lang w:val="en-US" w:eastAsia="ja-JP"/>
              </w:rPr>
            </w:pPr>
            <w:r>
              <w:rPr>
                <w:lang w:val="en-US" w:eastAsia="ja-JP"/>
              </w:rPr>
              <w:t xml:space="preserve">0, 10, 20, 30, 40, 50, 70, 100 </w:t>
            </w:r>
          </w:p>
        </w:tc>
      </w:tr>
      <w:tr w:rsidR="00BA0293" w:rsidTr="007E2ADB">
        <w:tc>
          <w:tcPr>
            <w:tcW w:w="540" w:type="dxa"/>
          </w:tcPr>
          <w:p w:rsidR="00BA0293" w:rsidRPr="004B5E5E" w:rsidRDefault="00BA0293" w:rsidP="008A0D64">
            <w:pPr>
              <w:pStyle w:val="Tabletext"/>
              <w:rPr>
                <w:lang w:val="en-US" w:eastAsia="ja-JP"/>
              </w:rPr>
            </w:pPr>
            <w:r>
              <w:rPr>
                <w:lang w:val="en-US" w:eastAsia="ja-JP"/>
              </w:rPr>
              <w:t>2</w:t>
            </w:r>
          </w:p>
        </w:tc>
        <w:tc>
          <w:tcPr>
            <w:tcW w:w="4610" w:type="dxa"/>
          </w:tcPr>
          <w:p w:rsidR="00BA0293" w:rsidRPr="004B5E5E" w:rsidRDefault="00BA0293" w:rsidP="007E2ADB">
            <w:pPr>
              <w:pStyle w:val="Tabletext"/>
              <w:rPr>
                <w:lang w:val="en-US" w:eastAsia="ja-JP"/>
              </w:rPr>
            </w:pPr>
            <w:r>
              <w:rPr>
                <w:lang w:val="en-US" w:eastAsia="ja-JP"/>
              </w:rPr>
              <w:t>Cellphone</w:t>
            </w:r>
          </w:p>
        </w:tc>
        <w:tc>
          <w:tcPr>
            <w:tcW w:w="2603" w:type="dxa"/>
          </w:tcPr>
          <w:p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rsidR="00BA0293" w:rsidRDefault="00BA0293" w:rsidP="007E2ADB">
            <w:pPr>
              <w:pStyle w:val="Tabletext"/>
              <w:rPr>
                <w:lang w:val="en-US" w:eastAsia="ja-JP"/>
              </w:rPr>
            </w:pPr>
            <w:r>
              <w:rPr>
                <w:lang w:val="en-US" w:eastAsia="ja-JP"/>
              </w:rPr>
              <w:t>0, 10, 20, 30, 40, 50, 70, 100</w:t>
            </w:r>
          </w:p>
        </w:tc>
      </w:tr>
      <w:tr w:rsidR="00BA0293" w:rsidTr="007E2ADB">
        <w:tc>
          <w:tcPr>
            <w:tcW w:w="540" w:type="dxa"/>
          </w:tcPr>
          <w:p w:rsidR="00BA0293" w:rsidRPr="004B5E5E" w:rsidRDefault="00BA0293" w:rsidP="008A0D64">
            <w:pPr>
              <w:pStyle w:val="Tabletext"/>
              <w:rPr>
                <w:lang w:val="en-US" w:eastAsia="ja-JP"/>
              </w:rPr>
            </w:pPr>
            <w:r>
              <w:rPr>
                <w:lang w:val="en-US" w:eastAsia="ja-JP"/>
              </w:rPr>
              <w:t>3</w:t>
            </w:r>
          </w:p>
        </w:tc>
        <w:tc>
          <w:tcPr>
            <w:tcW w:w="4610" w:type="dxa"/>
          </w:tcPr>
          <w:p w:rsidR="00BA0293" w:rsidRPr="004B5E5E" w:rsidRDefault="00BA0293" w:rsidP="007E2ADB">
            <w:pPr>
              <w:pStyle w:val="Tabletext"/>
              <w:rPr>
                <w:lang w:val="en-US" w:eastAsia="ja-JP"/>
              </w:rPr>
            </w:pPr>
            <w:r>
              <w:rPr>
                <w:lang w:val="en-US" w:eastAsia="ja-JP"/>
              </w:rPr>
              <w:t>Cellphone</w:t>
            </w:r>
          </w:p>
        </w:tc>
        <w:tc>
          <w:tcPr>
            <w:tcW w:w="2603" w:type="dxa"/>
          </w:tcPr>
          <w:p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rsidR="00BA0293" w:rsidRDefault="00BA0293" w:rsidP="007E2ADB">
            <w:pPr>
              <w:pStyle w:val="Tabletext"/>
              <w:rPr>
                <w:lang w:val="en-US" w:eastAsia="ja-JP"/>
              </w:rPr>
            </w:pPr>
            <w:r>
              <w:rPr>
                <w:lang w:val="en-US" w:eastAsia="ja-JP"/>
              </w:rPr>
              <w:t>0, 10, 20, 30, 40, 50, 70, 100</w:t>
            </w:r>
          </w:p>
        </w:tc>
      </w:tr>
      <w:tr w:rsidR="00BA0293" w:rsidTr="007E2ADB">
        <w:tc>
          <w:tcPr>
            <w:tcW w:w="540" w:type="dxa"/>
          </w:tcPr>
          <w:p w:rsidR="00BA0293" w:rsidRPr="004B5E5E" w:rsidRDefault="00BA0293" w:rsidP="008A0D64">
            <w:pPr>
              <w:pStyle w:val="Tabletext"/>
              <w:rPr>
                <w:lang w:val="en-US" w:eastAsia="ja-JP"/>
              </w:rPr>
            </w:pPr>
            <w:r>
              <w:rPr>
                <w:lang w:val="en-US" w:eastAsia="ja-JP"/>
              </w:rPr>
              <w:t>4</w:t>
            </w:r>
          </w:p>
        </w:tc>
        <w:tc>
          <w:tcPr>
            <w:tcW w:w="4610" w:type="dxa"/>
          </w:tcPr>
          <w:p w:rsidR="00BA0293" w:rsidRPr="004B5E5E" w:rsidRDefault="00BA0293" w:rsidP="007E2ADB">
            <w:pPr>
              <w:pStyle w:val="Tabletext"/>
              <w:rPr>
                <w:lang w:val="en-US" w:eastAsia="ja-JP"/>
              </w:rPr>
            </w:pPr>
            <w:r>
              <w:rPr>
                <w:lang w:val="en-US" w:eastAsia="ja-JP"/>
              </w:rPr>
              <w:t>Cellphone</w:t>
            </w:r>
          </w:p>
        </w:tc>
        <w:tc>
          <w:tcPr>
            <w:tcW w:w="2603" w:type="dxa"/>
          </w:tcPr>
          <w:p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rsidR="00BA0293" w:rsidRDefault="00BA0293" w:rsidP="007E2ADB">
            <w:pPr>
              <w:pStyle w:val="Tabletext"/>
              <w:rPr>
                <w:lang w:val="en-US" w:eastAsia="ja-JP"/>
              </w:rPr>
            </w:pPr>
            <w:r>
              <w:rPr>
                <w:lang w:val="en-US" w:eastAsia="ja-JP"/>
              </w:rPr>
              <w:t>0, 10, 20, 30, 40, 50, 70, 100</w:t>
            </w:r>
          </w:p>
        </w:tc>
      </w:tr>
      <w:tr w:rsidR="00BA0293" w:rsidTr="007E2ADB">
        <w:tc>
          <w:tcPr>
            <w:tcW w:w="540" w:type="dxa"/>
          </w:tcPr>
          <w:p w:rsidR="00BA0293" w:rsidRPr="00C36CD4" w:rsidRDefault="00BA0293" w:rsidP="008A0D64">
            <w:pPr>
              <w:pStyle w:val="Tabletext"/>
              <w:rPr>
                <w:szCs w:val="20"/>
                <w:lang w:val="en-US" w:eastAsia="ja-JP"/>
              </w:rPr>
            </w:pPr>
            <w:r>
              <w:rPr>
                <w:lang w:val="en-US" w:eastAsia="ja-JP"/>
              </w:rPr>
              <w:t>5</w:t>
            </w:r>
          </w:p>
        </w:tc>
        <w:tc>
          <w:tcPr>
            <w:tcW w:w="4610" w:type="dxa"/>
          </w:tcPr>
          <w:p w:rsidR="00BA0293" w:rsidRPr="00BA0293" w:rsidRDefault="00BA0293" w:rsidP="008A0D64">
            <w:pPr>
              <w:pStyle w:val="Tabletext"/>
              <w:rPr>
                <w:szCs w:val="20"/>
                <w:lang w:val="en-US" w:eastAsia="ja-JP"/>
              </w:rPr>
            </w:pPr>
            <w:r w:rsidRPr="00BA0293">
              <w:rPr>
                <w:szCs w:val="20"/>
                <w:lang w:val="en-US" w:eastAsia="ja-JP"/>
              </w:rPr>
              <w:t>Wireless Microphone and base station</w:t>
            </w:r>
          </w:p>
        </w:tc>
        <w:tc>
          <w:tcPr>
            <w:tcW w:w="2603" w:type="dxa"/>
          </w:tcPr>
          <w:p w:rsidR="00BA0293" w:rsidRPr="00C36CD4" w:rsidRDefault="00BA0293" w:rsidP="008A0D64">
            <w:pPr>
              <w:pStyle w:val="Tabletext"/>
              <w:rPr>
                <w:szCs w:val="20"/>
                <w:lang w:val="en-US" w:eastAsia="ja-JP"/>
              </w:rPr>
            </w:pPr>
            <w:r w:rsidRPr="008A0D64">
              <w:rPr>
                <w:szCs w:val="20"/>
                <w:lang w:val="en-US" w:eastAsia="ja-JP"/>
              </w:rPr>
              <w:t>904.45</w:t>
            </w:r>
            <w:r w:rsidR="00AB3B31">
              <w:rPr>
                <w:szCs w:val="20"/>
                <w:lang w:val="en-US" w:eastAsia="ja-JP"/>
              </w:rPr>
              <w:t>-</w:t>
            </w:r>
            <w:r w:rsidRPr="00C36CD4">
              <w:rPr>
                <w:szCs w:val="20"/>
                <w:lang w:val="en-US" w:eastAsia="ja-JP"/>
              </w:rPr>
              <w:t>927.45</w:t>
            </w:r>
          </w:p>
          <w:p w:rsidR="00BA0293" w:rsidRPr="00BA0293" w:rsidRDefault="00BA0293" w:rsidP="008A0D64">
            <w:pPr>
              <w:pStyle w:val="Tabletext"/>
              <w:rPr>
                <w:szCs w:val="20"/>
                <w:lang w:val="en-US" w:eastAsia="ja-JP"/>
              </w:rPr>
            </w:pPr>
            <w:r w:rsidRPr="00BA0293">
              <w:rPr>
                <w:szCs w:val="20"/>
                <w:lang w:val="en-US" w:eastAsia="ja-JP"/>
              </w:rPr>
              <w:t>User Selectable</w:t>
            </w:r>
          </w:p>
        </w:tc>
        <w:tc>
          <w:tcPr>
            <w:tcW w:w="1876" w:type="dxa"/>
          </w:tcPr>
          <w:p w:rsidR="00BA0293" w:rsidRPr="004B5E5E" w:rsidRDefault="00BA0293" w:rsidP="007E2ADB">
            <w:pPr>
              <w:pStyle w:val="Tabletext"/>
              <w:rPr>
                <w:lang w:val="en-US" w:eastAsia="ja-JP"/>
              </w:rPr>
            </w:pPr>
            <w:r>
              <w:rPr>
                <w:lang w:val="en-US" w:eastAsia="ja-JP"/>
              </w:rPr>
              <w:t>0, 10, 30, 100, 200</w:t>
            </w:r>
          </w:p>
        </w:tc>
      </w:tr>
      <w:tr w:rsidR="00BA0293" w:rsidTr="007E2ADB">
        <w:tc>
          <w:tcPr>
            <w:tcW w:w="540" w:type="dxa"/>
          </w:tcPr>
          <w:p w:rsidR="00BA0293" w:rsidRPr="00C36CD4" w:rsidRDefault="00BA0293" w:rsidP="008A0D64">
            <w:pPr>
              <w:pStyle w:val="Tabletext"/>
              <w:rPr>
                <w:szCs w:val="20"/>
                <w:lang w:val="en-US" w:eastAsia="ja-JP"/>
              </w:rPr>
            </w:pPr>
            <w:r>
              <w:rPr>
                <w:lang w:val="en-US" w:eastAsia="ja-JP"/>
              </w:rPr>
              <w:t>6</w:t>
            </w:r>
          </w:p>
        </w:tc>
        <w:tc>
          <w:tcPr>
            <w:tcW w:w="4610" w:type="dxa"/>
          </w:tcPr>
          <w:p w:rsidR="00BA0293" w:rsidRPr="00BA0293" w:rsidRDefault="00BA0293" w:rsidP="008A0D64">
            <w:pPr>
              <w:pStyle w:val="Tabletext"/>
              <w:rPr>
                <w:szCs w:val="20"/>
                <w:lang w:val="en-US" w:eastAsia="ja-JP"/>
              </w:rPr>
            </w:pPr>
            <w:r w:rsidRPr="00BA0293">
              <w:rPr>
                <w:szCs w:val="20"/>
                <w:lang w:val="en-US" w:eastAsia="ja-JP"/>
              </w:rPr>
              <w:t>Assisted listening device</w:t>
            </w:r>
          </w:p>
        </w:tc>
        <w:tc>
          <w:tcPr>
            <w:tcW w:w="2603" w:type="dxa"/>
          </w:tcPr>
          <w:p w:rsidR="00BA0293" w:rsidRPr="00C36CD4" w:rsidRDefault="00BA0293" w:rsidP="008A0D64">
            <w:pPr>
              <w:pStyle w:val="Tabletext"/>
              <w:rPr>
                <w:szCs w:val="20"/>
                <w:lang w:val="en-US" w:eastAsia="ja-JP"/>
              </w:rPr>
            </w:pPr>
            <w:r w:rsidRPr="008A0D64">
              <w:rPr>
                <w:szCs w:val="20"/>
                <w:lang w:val="en-US" w:eastAsia="ja-JP"/>
              </w:rPr>
              <w:t>863.25</w:t>
            </w:r>
            <w:r w:rsidR="00AB3B31">
              <w:rPr>
                <w:szCs w:val="20"/>
                <w:lang w:val="en-US" w:eastAsia="ja-JP"/>
              </w:rPr>
              <w:t>-</w:t>
            </w:r>
            <w:r w:rsidRPr="00C36CD4">
              <w:rPr>
                <w:szCs w:val="20"/>
                <w:lang w:val="en-US" w:eastAsia="ja-JP"/>
              </w:rPr>
              <w:t xml:space="preserve">864.75 </w:t>
            </w:r>
          </w:p>
          <w:p w:rsidR="00BA0293" w:rsidRPr="00BA0293" w:rsidRDefault="00BA0293" w:rsidP="008A0D64">
            <w:pPr>
              <w:pStyle w:val="Tabletext"/>
              <w:rPr>
                <w:szCs w:val="20"/>
                <w:lang w:val="en-US" w:eastAsia="ja-JP"/>
              </w:rPr>
            </w:pPr>
            <w:r w:rsidRPr="00BA0293">
              <w:rPr>
                <w:szCs w:val="20"/>
                <w:lang w:val="en-US" w:eastAsia="ja-JP"/>
              </w:rPr>
              <w:t>User Selectable</w:t>
            </w:r>
          </w:p>
        </w:tc>
        <w:tc>
          <w:tcPr>
            <w:tcW w:w="1876" w:type="dxa"/>
          </w:tcPr>
          <w:p w:rsidR="00BA0293" w:rsidRPr="004B5E5E" w:rsidRDefault="00BA0293" w:rsidP="007E2ADB">
            <w:pPr>
              <w:pStyle w:val="Tabletext"/>
              <w:rPr>
                <w:lang w:val="en-US" w:eastAsia="ja-JP"/>
              </w:rPr>
            </w:pPr>
            <w:r>
              <w:rPr>
                <w:lang w:val="en-US" w:eastAsia="ja-JP"/>
              </w:rPr>
              <w:t>0, 10, 30, 100, 200</w:t>
            </w:r>
          </w:p>
        </w:tc>
      </w:tr>
      <w:tr w:rsidR="00BA0293" w:rsidTr="007E2ADB">
        <w:tc>
          <w:tcPr>
            <w:tcW w:w="540" w:type="dxa"/>
          </w:tcPr>
          <w:p w:rsidR="00BA0293" w:rsidRPr="00C36CD4" w:rsidRDefault="00BA0293" w:rsidP="008A0D64">
            <w:pPr>
              <w:pStyle w:val="Tabletext"/>
              <w:rPr>
                <w:szCs w:val="20"/>
                <w:lang w:val="en-US" w:eastAsia="ja-JP"/>
              </w:rPr>
            </w:pPr>
            <w:r>
              <w:rPr>
                <w:lang w:val="en-US" w:eastAsia="ja-JP"/>
              </w:rPr>
              <w:t>7</w:t>
            </w:r>
          </w:p>
        </w:tc>
        <w:tc>
          <w:tcPr>
            <w:tcW w:w="4610" w:type="dxa"/>
          </w:tcPr>
          <w:p w:rsidR="00BA0293" w:rsidRPr="00BA0293" w:rsidRDefault="00BA0293" w:rsidP="008A0D64">
            <w:pPr>
              <w:pStyle w:val="Tabletext"/>
              <w:rPr>
                <w:szCs w:val="20"/>
                <w:lang w:val="en-US" w:eastAsia="ja-JP"/>
              </w:rPr>
            </w:pPr>
            <w:r w:rsidRPr="00BA0293">
              <w:rPr>
                <w:szCs w:val="20"/>
                <w:lang w:val="en-US" w:eastAsia="ja-JP"/>
              </w:rPr>
              <w:t>Assisted listening device</w:t>
            </w:r>
          </w:p>
        </w:tc>
        <w:tc>
          <w:tcPr>
            <w:tcW w:w="2603" w:type="dxa"/>
          </w:tcPr>
          <w:p w:rsidR="00BA0293" w:rsidRPr="00C36CD4" w:rsidRDefault="00BA0293" w:rsidP="008A0D64">
            <w:pPr>
              <w:pStyle w:val="Tabletext"/>
              <w:rPr>
                <w:szCs w:val="20"/>
                <w:lang w:val="en-US" w:eastAsia="ja-JP"/>
              </w:rPr>
            </w:pPr>
            <w:r w:rsidRPr="008A0D64">
              <w:rPr>
                <w:szCs w:val="20"/>
                <w:lang w:val="en-US" w:eastAsia="ja-JP"/>
              </w:rPr>
              <w:t>904.65</w:t>
            </w:r>
            <w:r w:rsidR="00AB3B31">
              <w:rPr>
                <w:szCs w:val="20"/>
                <w:lang w:val="en-US" w:eastAsia="ja-JP"/>
              </w:rPr>
              <w:t>-</w:t>
            </w:r>
            <w:r w:rsidRPr="00C36CD4">
              <w:rPr>
                <w:szCs w:val="20"/>
                <w:lang w:val="en-US" w:eastAsia="ja-JP"/>
              </w:rPr>
              <w:t>926.85</w:t>
            </w:r>
          </w:p>
          <w:p w:rsidR="00BA0293" w:rsidRPr="00BA0293" w:rsidRDefault="00BA0293" w:rsidP="008A0D64">
            <w:pPr>
              <w:pStyle w:val="Tabletext"/>
              <w:rPr>
                <w:szCs w:val="20"/>
                <w:lang w:val="en-US" w:eastAsia="ja-JP"/>
              </w:rPr>
            </w:pPr>
            <w:r w:rsidRPr="00BA0293">
              <w:rPr>
                <w:szCs w:val="20"/>
                <w:lang w:val="en-US" w:eastAsia="ja-JP"/>
              </w:rPr>
              <w:t>User Selectable</w:t>
            </w:r>
          </w:p>
        </w:tc>
        <w:tc>
          <w:tcPr>
            <w:tcW w:w="1876" w:type="dxa"/>
          </w:tcPr>
          <w:p w:rsidR="00BA0293" w:rsidRPr="004B5E5E" w:rsidRDefault="00BA0293" w:rsidP="007E2ADB">
            <w:pPr>
              <w:pStyle w:val="Tabletext"/>
              <w:rPr>
                <w:lang w:val="en-US" w:eastAsia="ja-JP"/>
              </w:rPr>
            </w:pPr>
            <w:r>
              <w:rPr>
                <w:lang w:val="en-US" w:eastAsia="ja-JP"/>
              </w:rPr>
              <w:t>0, 10, 30, 100, 200</w:t>
            </w:r>
          </w:p>
        </w:tc>
      </w:tr>
      <w:tr w:rsidR="00BA0293" w:rsidTr="007E2ADB">
        <w:tc>
          <w:tcPr>
            <w:tcW w:w="540" w:type="dxa"/>
          </w:tcPr>
          <w:p w:rsidR="00BA0293" w:rsidRPr="00C36CD4" w:rsidRDefault="00BA0293" w:rsidP="008A0D64">
            <w:pPr>
              <w:pStyle w:val="Tabletext"/>
              <w:rPr>
                <w:szCs w:val="20"/>
                <w:lang w:val="en-US" w:eastAsia="ja-JP"/>
              </w:rPr>
            </w:pPr>
            <w:r>
              <w:rPr>
                <w:lang w:val="en-US" w:eastAsia="ja-JP"/>
              </w:rPr>
              <w:t>8</w:t>
            </w:r>
          </w:p>
        </w:tc>
        <w:tc>
          <w:tcPr>
            <w:tcW w:w="4610" w:type="dxa"/>
          </w:tcPr>
          <w:p w:rsidR="00BA0293" w:rsidRPr="00BA0293" w:rsidRDefault="00BA0293" w:rsidP="008A0D64">
            <w:pPr>
              <w:pStyle w:val="Tabletext"/>
              <w:rPr>
                <w:szCs w:val="20"/>
                <w:lang w:val="en-US" w:eastAsia="ja-JP"/>
              </w:rPr>
            </w:pPr>
            <w:r w:rsidRPr="00BA0293">
              <w:rPr>
                <w:szCs w:val="20"/>
                <w:lang w:val="en-US" w:eastAsia="ja-JP"/>
              </w:rPr>
              <w:t>RFID reader</w:t>
            </w:r>
          </w:p>
        </w:tc>
        <w:tc>
          <w:tcPr>
            <w:tcW w:w="2603" w:type="dxa"/>
          </w:tcPr>
          <w:p w:rsidR="00BA0293" w:rsidRPr="00C36CD4" w:rsidRDefault="00BA0293" w:rsidP="008A0D64">
            <w:pPr>
              <w:pStyle w:val="Tabletext"/>
              <w:rPr>
                <w:szCs w:val="20"/>
                <w:lang w:val="en-US" w:eastAsia="ja-JP"/>
              </w:rPr>
            </w:pPr>
            <w:r w:rsidRPr="008A0D64">
              <w:rPr>
                <w:szCs w:val="20"/>
                <w:lang w:val="en-US" w:eastAsia="ja-JP"/>
              </w:rPr>
              <w:t>903</w:t>
            </w:r>
            <w:r w:rsidR="00AB3B31">
              <w:rPr>
                <w:szCs w:val="20"/>
                <w:lang w:val="en-US" w:eastAsia="ja-JP"/>
              </w:rPr>
              <w:t>-</w:t>
            </w:r>
            <w:r w:rsidRPr="00C36CD4">
              <w:rPr>
                <w:szCs w:val="20"/>
                <w:lang w:val="en-US" w:eastAsia="ja-JP"/>
              </w:rPr>
              <w:t>927</w:t>
            </w:r>
          </w:p>
          <w:p w:rsidR="00BA0293" w:rsidRPr="00BA0293" w:rsidRDefault="00BA0293" w:rsidP="008A0D64">
            <w:pPr>
              <w:pStyle w:val="Tabletext"/>
              <w:rPr>
                <w:szCs w:val="20"/>
                <w:lang w:val="en-US" w:eastAsia="ja-JP"/>
              </w:rPr>
            </w:pPr>
            <w:r w:rsidRPr="00BA0293">
              <w:rPr>
                <w:szCs w:val="20"/>
                <w:lang w:val="en-US" w:eastAsia="ja-JP"/>
              </w:rPr>
              <w:t>Hopping</w:t>
            </w:r>
          </w:p>
        </w:tc>
        <w:tc>
          <w:tcPr>
            <w:tcW w:w="1876" w:type="dxa"/>
          </w:tcPr>
          <w:p w:rsidR="00BA0293" w:rsidRPr="004B5E5E" w:rsidRDefault="00BA0293" w:rsidP="007E2ADB">
            <w:pPr>
              <w:pStyle w:val="Tabletext"/>
              <w:rPr>
                <w:lang w:val="en-US" w:eastAsia="ja-JP"/>
              </w:rPr>
            </w:pPr>
            <w:r>
              <w:rPr>
                <w:lang w:val="en-US" w:eastAsia="ja-JP"/>
              </w:rPr>
              <w:t>0, 10, 30, 100, 200</w:t>
            </w:r>
          </w:p>
        </w:tc>
      </w:tr>
      <w:tr w:rsidR="00BA0293" w:rsidTr="007E2ADB">
        <w:tc>
          <w:tcPr>
            <w:tcW w:w="540" w:type="dxa"/>
          </w:tcPr>
          <w:p w:rsidR="00BA0293" w:rsidRPr="00C36CD4" w:rsidRDefault="00BA0293" w:rsidP="008A0D64">
            <w:pPr>
              <w:pStyle w:val="Tabletext"/>
              <w:rPr>
                <w:szCs w:val="20"/>
                <w:lang w:val="en-US" w:eastAsia="ja-JP"/>
              </w:rPr>
            </w:pPr>
            <w:r>
              <w:rPr>
                <w:lang w:val="en-US" w:eastAsia="ja-JP"/>
              </w:rPr>
              <w:t>9</w:t>
            </w:r>
          </w:p>
        </w:tc>
        <w:tc>
          <w:tcPr>
            <w:tcW w:w="4610" w:type="dxa"/>
          </w:tcPr>
          <w:p w:rsidR="00BA0293" w:rsidRPr="00BA0293" w:rsidRDefault="00BA0293" w:rsidP="008A0D64">
            <w:pPr>
              <w:pStyle w:val="Tabletext"/>
              <w:rPr>
                <w:szCs w:val="20"/>
                <w:lang w:val="en-US" w:eastAsia="ja-JP"/>
              </w:rPr>
            </w:pPr>
            <w:r w:rsidRPr="00BA0293">
              <w:rPr>
                <w:szCs w:val="20"/>
                <w:lang w:val="en-US" w:eastAsia="ja-JP"/>
              </w:rPr>
              <w:t>RFID reader</w:t>
            </w:r>
          </w:p>
        </w:tc>
        <w:tc>
          <w:tcPr>
            <w:tcW w:w="2603" w:type="dxa"/>
          </w:tcPr>
          <w:p w:rsidR="00BA0293" w:rsidRPr="00C36CD4" w:rsidRDefault="00BA0293" w:rsidP="008A0D64">
            <w:pPr>
              <w:pStyle w:val="Tabletext"/>
              <w:rPr>
                <w:szCs w:val="20"/>
                <w:lang w:val="en-US" w:eastAsia="ja-JP"/>
              </w:rPr>
            </w:pPr>
            <w:r w:rsidRPr="008A0D64">
              <w:rPr>
                <w:szCs w:val="20"/>
                <w:lang w:val="en-US" w:eastAsia="ja-JP"/>
              </w:rPr>
              <w:t>865</w:t>
            </w:r>
            <w:r w:rsidR="00AB3B31">
              <w:rPr>
                <w:szCs w:val="20"/>
                <w:lang w:val="en-US" w:eastAsia="ja-JP"/>
              </w:rPr>
              <w:t>-</w:t>
            </w:r>
            <w:r w:rsidRPr="00C36CD4">
              <w:rPr>
                <w:szCs w:val="20"/>
                <w:lang w:val="en-US" w:eastAsia="ja-JP"/>
              </w:rPr>
              <w:t>868</w:t>
            </w:r>
          </w:p>
          <w:p w:rsidR="00BA0293" w:rsidRPr="00BA0293" w:rsidRDefault="00BA0293" w:rsidP="008A0D64">
            <w:pPr>
              <w:pStyle w:val="Tabletext"/>
              <w:rPr>
                <w:szCs w:val="20"/>
                <w:lang w:val="en-US" w:eastAsia="ja-JP"/>
              </w:rPr>
            </w:pPr>
            <w:r w:rsidRPr="00BA0293">
              <w:rPr>
                <w:szCs w:val="20"/>
                <w:lang w:val="en-US" w:eastAsia="ja-JP"/>
              </w:rPr>
              <w:t>Hopping</w:t>
            </w:r>
          </w:p>
        </w:tc>
        <w:tc>
          <w:tcPr>
            <w:tcW w:w="1876" w:type="dxa"/>
          </w:tcPr>
          <w:p w:rsidR="00BA0293" w:rsidRPr="004B5E5E" w:rsidRDefault="00BA0293" w:rsidP="007E2ADB">
            <w:pPr>
              <w:pStyle w:val="Tabletext"/>
              <w:rPr>
                <w:lang w:val="en-US" w:eastAsia="ja-JP"/>
              </w:rPr>
            </w:pPr>
            <w:r>
              <w:rPr>
                <w:lang w:val="en-US" w:eastAsia="ja-JP"/>
              </w:rPr>
              <w:t>0, 10, 30, 100, 200</w:t>
            </w:r>
          </w:p>
        </w:tc>
      </w:tr>
    </w:tbl>
    <w:p w:rsidR="00BA0293" w:rsidRDefault="00BA0293" w:rsidP="00BA0293">
      <w:pPr>
        <w:pStyle w:val="Tablefin"/>
        <w:rPr>
          <w:lang w:val="en-US"/>
        </w:rPr>
      </w:pPr>
    </w:p>
    <w:p w:rsidR="00BA0293" w:rsidRDefault="00BA0293" w:rsidP="00BA0293">
      <w:pPr>
        <w:rPr>
          <w:lang w:val="en-US" w:eastAsia="ja-JP"/>
        </w:rPr>
      </w:pPr>
      <w:r w:rsidRPr="008A0D64">
        <w:rPr>
          <w:b/>
          <w:bCs/>
          <w:lang w:val="en-US" w:eastAsia="ja-JP"/>
        </w:rPr>
        <w:t>Cellphone</w:t>
      </w:r>
      <w:r w:rsidRPr="008A0D64">
        <w:rPr>
          <w:lang w:val="en-US" w:eastAsia="ja-JP"/>
        </w:rPr>
        <w:t>.</w:t>
      </w:r>
      <w:r w:rsidRPr="004A6C31">
        <w:rPr>
          <w:lang w:val="en-US" w:eastAsia="ja-JP"/>
        </w:rPr>
        <w:t xml:space="preserve"> The DUT was placed 100 cm from a mobile phone simulating a desktop environment. The cell antenna, cabled to</w:t>
      </w:r>
      <w:r>
        <w:rPr>
          <w:lang w:val="en-US" w:eastAsia="ja-JP"/>
        </w:rPr>
        <w:t xml:space="preserve"> base station simulator, was placed </w:t>
      </w:r>
      <w:r w:rsidRPr="004A6C31">
        <w:rPr>
          <w:lang w:val="en-US" w:eastAsia="ja-JP"/>
        </w:rPr>
        <w:t>3</w:t>
      </w:r>
      <w:r>
        <w:rPr>
          <w:lang w:val="en-US" w:eastAsia="ja-JP"/>
        </w:rPr>
        <w:t xml:space="preserve"> </w:t>
      </w:r>
      <w:r w:rsidRPr="004A6C31">
        <w:rPr>
          <w:lang w:val="en-US" w:eastAsia="ja-JP"/>
        </w:rPr>
        <w:t xml:space="preserve">m from the DUT and mobile phone devices. A call from the mobile phone was established to the callbox in the GSM 900 Band, on a specific frequency. After the call was established, the DUT was switched on at 917.5 </w:t>
      </w:r>
      <w:proofErr w:type="spellStart"/>
      <w:r w:rsidRPr="004A6C31">
        <w:rPr>
          <w:lang w:val="en-US" w:eastAsia="ja-JP"/>
        </w:rPr>
        <w:t>MHz.</w:t>
      </w:r>
      <w:proofErr w:type="spellEnd"/>
      <w:r w:rsidRPr="004A6C31">
        <w:rPr>
          <w:lang w:val="en-US" w:eastAsia="ja-JP"/>
        </w:rPr>
        <w:t xml:space="preserve">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val="en-US" w:eastAsia="ja-JP"/>
        </w:rPr>
        <w:t xml:space="preserve"> </w:t>
      </w:r>
      <w:r w:rsidRPr="004A6C31">
        <w:rPr>
          <w:lang w:val="en-US" w:eastAsia="ja-JP"/>
        </w:rPr>
        <w:t>cm. Testing was performed using 5 different channels.</w:t>
      </w:r>
    </w:p>
    <w:p w:rsidR="00BA0293" w:rsidRDefault="00BA0293" w:rsidP="00BA0293">
      <w:pPr>
        <w:pStyle w:val="FigureNo"/>
        <w:rPr>
          <w:lang w:val="en-US"/>
        </w:rPr>
      </w:pPr>
      <w:r w:rsidRPr="00C36CD4">
        <w:t>Figure</w:t>
      </w:r>
      <w:r>
        <w:t xml:space="preserve"> 3</w:t>
      </w:r>
    </w:p>
    <w:p w:rsidR="00BA0293" w:rsidRPr="00C36CD4" w:rsidRDefault="00BA0293" w:rsidP="00BA0293">
      <w:pPr>
        <w:pStyle w:val="Figuretitle"/>
      </w:pPr>
      <w:r w:rsidRPr="00C36CD4">
        <w:rPr>
          <w:lang w:val="en-US"/>
        </w:rPr>
        <w:t>Cellphone impact test setup</w:t>
      </w:r>
    </w:p>
    <w:p w:rsidR="00BA0293" w:rsidRDefault="00BA0293" w:rsidP="00BA0293">
      <w:pPr>
        <w:jc w:val="center"/>
        <w:rPr>
          <w:lang w:val="en-US" w:eastAsia="ja-JP"/>
        </w:rPr>
      </w:pPr>
      <w:r w:rsidRPr="00571F08">
        <w:rPr>
          <w:noProof/>
          <w:lang w:val="en-US"/>
        </w:rPr>
        <w:drawing>
          <wp:inline distT="0" distB="0" distL="0" distR="0" wp14:anchorId="715A6202" wp14:editId="336ECD28">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rsidR="00BA0293" w:rsidRDefault="00BA0293" w:rsidP="00BA0293">
      <w:pPr>
        <w:pStyle w:val="FigureNo"/>
        <w:rPr>
          <w:lang w:val="en-US"/>
        </w:rPr>
      </w:pPr>
      <w:r w:rsidRPr="00C36CD4">
        <w:lastRenderedPageBreak/>
        <w:t xml:space="preserve">Figure </w:t>
      </w:r>
      <w:r>
        <w:t xml:space="preserve">4 </w:t>
      </w:r>
    </w:p>
    <w:p w:rsidR="00BA0293" w:rsidRPr="00C36CD4" w:rsidRDefault="00BA0293" w:rsidP="00BA0293">
      <w:pPr>
        <w:pStyle w:val="Figuretitle"/>
      </w:pPr>
      <w:r w:rsidRPr="00C36CD4">
        <w:rPr>
          <w:lang w:val="en-US"/>
        </w:rPr>
        <w:t xml:space="preserve"> Other In-band device impact test set up</w:t>
      </w:r>
    </w:p>
    <w:p w:rsidR="00BA0293" w:rsidRDefault="00BA0293" w:rsidP="00BA0293">
      <w:pPr>
        <w:jc w:val="center"/>
        <w:rPr>
          <w:lang w:val="en-US" w:eastAsia="ja-JP"/>
        </w:rPr>
      </w:pPr>
      <w:r w:rsidRPr="00571F08">
        <w:rPr>
          <w:noProof/>
          <w:lang w:val="en-US"/>
        </w:rPr>
        <w:drawing>
          <wp:inline distT="0" distB="0" distL="0" distR="0" wp14:anchorId="3CC136B2" wp14:editId="5B5C2939">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rsidR="00BA0293" w:rsidRDefault="00BA0293" w:rsidP="00BA0293">
      <w:pPr>
        <w:rPr>
          <w:lang w:val="en-US" w:eastAsia="ja-JP"/>
        </w:rPr>
      </w:pPr>
      <w:r>
        <w:rPr>
          <w:lang w:val="en-US" w:eastAsia="ja-JP"/>
        </w:rPr>
        <w:t>The results demonstrated that all phones were able to operate without harmful interference on at least one channel and on all channels when separated by 1 m or more from the DUT.</w:t>
      </w:r>
    </w:p>
    <w:p w:rsidR="00BA0293" w:rsidRDefault="00BA0293" w:rsidP="00BA0293">
      <w:pPr>
        <w:rPr>
          <w:lang w:val="en-US" w:eastAsia="ja-JP"/>
        </w:rPr>
      </w:pPr>
      <w:r w:rsidRPr="008A0D64">
        <w:rPr>
          <w:b/>
          <w:bCs/>
          <w:lang w:val="en-US" w:eastAsia="ja-JP"/>
        </w:rPr>
        <w:t>Wireless Microphone and base station</w:t>
      </w:r>
      <w:r w:rsidRPr="008A0D64">
        <w:rPr>
          <w:lang w:val="en-US" w:eastAsia="ja-JP"/>
        </w:rPr>
        <w:t>.</w:t>
      </w:r>
      <w:r w:rsidRPr="002B0D4D">
        <w:rPr>
          <w:lang w:val="en-US"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rsidR="00BA0293" w:rsidRDefault="00BA0293" w:rsidP="00BA0293">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rsidR="00BA0293" w:rsidRDefault="00BA0293" w:rsidP="00BA0293">
      <w:pPr>
        <w:rPr>
          <w:lang w:val="en-US" w:eastAsia="ja-JP"/>
        </w:rPr>
      </w:pPr>
      <w:r w:rsidRPr="008A0D64">
        <w:rPr>
          <w:b/>
          <w:bCs/>
          <w:lang w:val="en-US" w:eastAsia="ja-JP"/>
        </w:rPr>
        <w:t>Assisted listening device</w:t>
      </w:r>
      <w:r w:rsidRPr="00804E33">
        <w:rPr>
          <w:lang w:val="en-US" w:eastAsia="ja-JP"/>
        </w:rPr>
        <w:t>. The Transmitter was placed 30 cm from the DUT, and the Receiver was moved through the test distances. Following this, the Receiver was placed 30 cm from the DUT, and the Transmitter was moved through the test distances.</w:t>
      </w:r>
    </w:p>
    <w:p w:rsidR="00BA0293" w:rsidRDefault="00BA0293" w:rsidP="00BA0293">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rsidR="00BA0293" w:rsidRPr="00B51634" w:rsidRDefault="00BA0293" w:rsidP="008A0D64">
      <w:pPr>
        <w:rPr>
          <w:lang w:val="en-US" w:eastAsia="ja-JP"/>
        </w:rPr>
      </w:pPr>
      <w:r w:rsidRPr="008A0D64">
        <w:rPr>
          <w:b/>
          <w:bCs/>
          <w:lang w:val="en-US" w:eastAsia="ja-JP"/>
        </w:rPr>
        <w:t>RFID reader</w:t>
      </w:r>
      <w:r w:rsidRPr="00B51634">
        <w:rPr>
          <w:lang w:val="en-US" w:eastAsia="ja-JP"/>
        </w:rPr>
        <w:t xml:space="preserve">. For the first device, scans were performed at 903.250; 904.250; 915.250; 915.750; 920.250; 926.750; and 927.250 </w:t>
      </w:r>
      <w:proofErr w:type="spellStart"/>
      <w:r w:rsidRPr="00B51634">
        <w:rPr>
          <w:lang w:val="en-US" w:eastAsia="ja-JP"/>
        </w:rPr>
        <w:t>MHz.</w:t>
      </w:r>
      <w:proofErr w:type="spellEnd"/>
      <w:r w:rsidRPr="00B51634">
        <w:rPr>
          <w:lang w:val="en-US" w:eastAsia="ja-JP"/>
        </w:rPr>
        <w:t xml:space="preserve"> The software transmitting setting was set to 30 </w:t>
      </w:r>
      <w:proofErr w:type="spellStart"/>
      <w:r w:rsidRPr="00B51634">
        <w:rPr>
          <w:lang w:val="en-US" w:eastAsia="ja-JP"/>
        </w:rPr>
        <w:t>dBm</w:t>
      </w:r>
      <w:proofErr w:type="spellEnd"/>
      <w:r>
        <w:rPr>
          <w:lang w:val="en-US" w:eastAsia="ja-JP"/>
        </w:rPr>
        <w:t>.</w:t>
      </w:r>
      <w:r w:rsidRPr="00B51634">
        <w:rPr>
          <w:lang w:val="en-US" w:eastAsia="ja-JP"/>
        </w:rPr>
        <w:t xml:space="preserve"> RFID tags were then placed 30 cm from the DUT. For the second, scans were performed at 865.00; 866.00; 867.00; and 868.00 MHz with default settings. RFID tags were then placed 30 cm from the DUT.</w:t>
      </w:r>
    </w:p>
    <w:p w:rsidR="00BA0293" w:rsidRDefault="00BA0293" w:rsidP="00BA0293">
      <w:pPr>
        <w:rPr>
          <w:lang w:val="en-US" w:eastAsia="ja-JP"/>
        </w:rPr>
      </w:pPr>
      <w:r>
        <w:rPr>
          <w:lang w:val="en-US" w:eastAsia="ja-JP"/>
        </w:rPr>
        <w:t>At separation distances of 1 m or greater between the DUT and RFID reader and tags, the readers worked without error.</w:t>
      </w:r>
    </w:p>
    <w:p w:rsidR="00BA0293" w:rsidRDefault="00C561C9" w:rsidP="00BA0293">
      <w:pPr>
        <w:pStyle w:val="Heading2"/>
        <w:rPr>
          <w:lang w:val="en-US" w:eastAsia="ja-JP"/>
        </w:rPr>
      </w:pPr>
      <w:r>
        <w:rPr>
          <w:lang w:val="en-US" w:eastAsia="ja-JP"/>
        </w:rPr>
        <w:t>3</w:t>
      </w:r>
      <w:r w:rsidR="00BA0293" w:rsidRPr="00EC5786">
        <w:rPr>
          <w:lang w:val="en-US" w:eastAsia="ja-JP"/>
        </w:rPr>
        <w:t>.</w:t>
      </w:r>
      <w:r w:rsidR="00BA0293">
        <w:rPr>
          <w:lang w:val="en-US" w:eastAsia="ja-JP"/>
        </w:rPr>
        <w:t>2</w:t>
      </w:r>
      <w:r w:rsidR="00BA0293" w:rsidRPr="00EC5786">
        <w:rPr>
          <w:lang w:val="en-US" w:eastAsia="ja-JP"/>
        </w:rPr>
        <w:tab/>
      </w:r>
      <w:r w:rsidR="00BA0293">
        <w:rPr>
          <w:lang w:val="en-US" w:eastAsia="ja-JP"/>
        </w:rPr>
        <w:t>Study B</w:t>
      </w:r>
    </w:p>
    <w:p w:rsidR="00BA0293" w:rsidRDefault="00BA0293" w:rsidP="00BA0293">
      <w:pPr>
        <w:rPr>
          <w:lang w:val="en-US" w:eastAsia="ja-JP"/>
        </w:rPr>
      </w:pPr>
      <w:r>
        <w:rPr>
          <w:lang w:val="en-US" w:eastAsia="ja-JP"/>
        </w:rPr>
        <w:t>A single client RF near-field contact charger, the device under testing (DUT</w:t>
      </w:r>
      <w:proofErr w:type="gramStart"/>
      <w:r>
        <w:rPr>
          <w:lang w:val="en-US" w:eastAsia="ja-JP"/>
        </w:rPr>
        <w:t>), that</w:t>
      </w:r>
      <w:proofErr w:type="gramEnd"/>
      <w:r>
        <w:rPr>
          <w:lang w:val="en-US" w:eastAsia="ja-JP"/>
        </w:rPr>
        <w:t xml:space="preserve">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w:t>
      </w:r>
      <w:proofErr w:type="spellStart"/>
      <w:r>
        <w:rPr>
          <w:lang w:val="en-US" w:eastAsia="ja-JP"/>
        </w:rPr>
        <w:t>MHz.</w:t>
      </w:r>
      <w:proofErr w:type="spellEnd"/>
      <w:r>
        <w:rPr>
          <w:lang w:val="en-US" w:eastAsia="ja-JP"/>
        </w:rPr>
        <w:t xml:space="preserve"> The maximum declared average power was 33.0 </w:t>
      </w:r>
      <w:proofErr w:type="spellStart"/>
      <w:r>
        <w:rPr>
          <w:lang w:val="en-US" w:eastAsia="ja-JP"/>
        </w:rPr>
        <w:t>dBm</w:t>
      </w:r>
      <w:proofErr w:type="spellEnd"/>
      <w:r>
        <w:rPr>
          <w:lang w:val="en-US" w:eastAsia="ja-JP"/>
        </w:rPr>
        <w:t xml:space="preserve"> per port, </w:t>
      </w:r>
      <w:r>
        <w:rPr>
          <w:lang w:val="en-US" w:eastAsia="ja-JP"/>
        </w:rPr>
        <w:lastRenderedPageBreak/>
        <w:t xml:space="preserve">with a measured ERP of 1.0 W, and EIRP of 1.64 W. The DUT is designed to charge other devices that rest on its surface.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p>
    <w:p w:rsidR="00BA0293" w:rsidRDefault="00BA0293" w:rsidP="00BA0293">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rsidR="00BA0293" w:rsidRDefault="00BA0293" w:rsidP="00BA0293">
      <w:pPr>
        <w:pStyle w:val="FigureNo"/>
        <w:rPr>
          <w:lang w:val="en-US"/>
        </w:rPr>
      </w:pPr>
      <w:bookmarkStart w:id="151" w:name="_Ref35854204"/>
      <w:r w:rsidRPr="00185173">
        <w:t>Figure</w:t>
      </w:r>
      <w:bookmarkEnd w:id="151"/>
      <w:r>
        <w:t xml:space="preserve"> 5</w:t>
      </w:r>
    </w:p>
    <w:p w:rsidR="00BA0293" w:rsidRPr="00185173" w:rsidRDefault="00BA0293" w:rsidP="00BA0293">
      <w:pPr>
        <w:pStyle w:val="Figuretitle"/>
      </w:pPr>
      <w:r w:rsidRPr="00185173">
        <w:rPr>
          <w:lang w:val="en-US"/>
        </w:rPr>
        <w:t>Test setup in room 1, open area</w:t>
      </w:r>
    </w:p>
    <w:p w:rsidR="00BA0293" w:rsidRDefault="00BA0293" w:rsidP="00BA0293">
      <w:pPr>
        <w:rPr>
          <w:lang w:val="en-US" w:eastAsia="ja-JP"/>
        </w:rPr>
      </w:pPr>
      <w:r>
        <w:rPr>
          <w:noProof/>
          <w:szCs w:val="24"/>
          <w:lang w:val="en-US"/>
        </w:rPr>
        <w:drawing>
          <wp:inline distT="0" distB="0" distL="0" distR="0" wp14:anchorId="79A65262" wp14:editId="7CB38244">
            <wp:extent cx="5943600" cy="33832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rsidR="00BA0293" w:rsidRDefault="00BA0293" w:rsidP="00BA0293">
      <w:pPr>
        <w:pStyle w:val="FigureNo"/>
        <w:rPr>
          <w:lang w:val="en-US"/>
        </w:rPr>
      </w:pPr>
      <w:bookmarkStart w:id="152" w:name="_Ref35854212"/>
      <w:r w:rsidRPr="00185173">
        <w:lastRenderedPageBreak/>
        <w:t>Figure</w:t>
      </w:r>
      <w:r>
        <w:t xml:space="preserve"> 6</w:t>
      </w:r>
      <w:bookmarkEnd w:id="152"/>
    </w:p>
    <w:p w:rsidR="00BA0293" w:rsidRPr="00185173" w:rsidRDefault="00BA0293" w:rsidP="00AB3B31">
      <w:pPr>
        <w:pStyle w:val="Figuretitle"/>
        <w:spacing w:after="120"/>
      </w:pPr>
      <w:r w:rsidRPr="00185173">
        <w:rPr>
          <w:lang w:val="en-US"/>
        </w:rPr>
        <w:t>Test setup in room 2, anechoic chamber</w:t>
      </w:r>
    </w:p>
    <w:p w:rsidR="00BA0293" w:rsidRDefault="00BA0293" w:rsidP="00BA0293">
      <w:pPr>
        <w:rPr>
          <w:lang w:val="en-US" w:eastAsia="ja-JP"/>
        </w:rPr>
      </w:pPr>
      <w:r>
        <w:rPr>
          <w:noProof/>
          <w:szCs w:val="24"/>
          <w:lang w:val="en-US"/>
        </w:rPr>
        <w:drawing>
          <wp:inline distT="0" distB="0" distL="0" distR="0" wp14:anchorId="0D9976E6" wp14:editId="53730356">
            <wp:extent cx="5942815" cy="3382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rsidR="00BA0293" w:rsidRDefault="00BA0293" w:rsidP="00BA0293">
      <w:pPr>
        <w:rPr>
          <w:lang w:val="en-US" w:eastAsia="ja-JP"/>
        </w:rPr>
      </w:pPr>
      <w:r>
        <w:rPr>
          <w:lang w:val="en-US" w:eastAsia="ja-JP"/>
        </w:rPr>
        <w:t>Tests were performed on the following types of wireless devices:</w:t>
      </w:r>
    </w:p>
    <w:p w:rsidR="00BA0293" w:rsidRDefault="00BA0293" w:rsidP="00AB3B31">
      <w:pPr>
        <w:pStyle w:val="TableNo"/>
        <w:spacing w:before="240"/>
        <w:rPr>
          <w:lang w:val="en-US"/>
        </w:rPr>
      </w:pPr>
      <w:r w:rsidRPr="002B204B">
        <w:t>Table</w:t>
      </w:r>
      <w:r>
        <w:t xml:space="preserve"> </w:t>
      </w:r>
      <w:r w:rsidR="00FA5EAF">
        <w:t>3</w:t>
      </w:r>
    </w:p>
    <w:p w:rsidR="00BA0293" w:rsidRPr="00A81A8C" w:rsidRDefault="00BA0293" w:rsidP="00BA0293">
      <w:pPr>
        <w:pStyle w:val="Tabletitle"/>
        <w:rPr>
          <w:i/>
          <w:color w:val="1F497D" w:themeColor="text2"/>
          <w:sz w:val="18"/>
        </w:rPr>
      </w:pPr>
      <w:r w:rsidRPr="002B204B">
        <w:rPr>
          <w:lang w:val="en-US"/>
        </w:rPr>
        <w:t>Types of devices used, frequencies, and distances in Study B</w:t>
      </w:r>
    </w:p>
    <w:tbl>
      <w:tblPr>
        <w:tblStyle w:val="TableGrid"/>
        <w:tblW w:w="0" w:type="auto"/>
        <w:tblLook w:val="04A0" w:firstRow="1" w:lastRow="0" w:firstColumn="1" w:lastColumn="0" w:noHBand="0" w:noVBand="1"/>
      </w:tblPr>
      <w:tblGrid>
        <w:gridCol w:w="540"/>
        <w:gridCol w:w="4606"/>
        <w:gridCol w:w="2601"/>
        <w:gridCol w:w="1875"/>
      </w:tblGrid>
      <w:tr w:rsidR="00BA0293" w:rsidTr="00AB3B31">
        <w:tc>
          <w:tcPr>
            <w:tcW w:w="540" w:type="dxa"/>
            <w:vAlign w:val="center"/>
          </w:tcPr>
          <w:p w:rsidR="00BA0293" w:rsidRPr="00174388" w:rsidRDefault="00BA0293" w:rsidP="00AB3B31">
            <w:pPr>
              <w:pStyle w:val="Tablehead"/>
              <w:rPr>
                <w:lang w:val="en-US" w:eastAsia="ja-JP"/>
              </w:rPr>
            </w:pPr>
            <w:r w:rsidRPr="00174388">
              <w:rPr>
                <w:lang w:val="en-US" w:eastAsia="ja-JP"/>
              </w:rPr>
              <w:t>No.</w:t>
            </w:r>
          </w:p>
        </w:tc>
        <w:tc>
          <w:tcPr>
            <w:tcW w:w="4610" w:type="dxa"/>
            <w:vAlign w:val="center"/>
          </w:tcPr>
          <w:p w:rsidR="00BA0293" w:rsidRDefault="00BA0293" w:rsidP="00AB3B31">
            <w:pPr>
              <w:pStyle w:val="Tablehead"/>
              <w:rPr>
                <w:lang w:val="en-US" w:eastAsia="ja-JP"/>
              </w:rPr>
            </w:pPr>
            <w:r w:rsidRPr="0062661D">
              <w:rPr>
                <w:lang w:val="en-US" w:eastAsia="ja-JP"/>
              </w:rPr>
              <w:t>Type of device</w:t>
            </w:r>
          </w:p>
        </w:tc>
        <w:tc>
          <w:tcPr>
            <w:tcW w:w="2603" w:type="dxa"/>
            <w:vAlign w:val="center"/>
          </w:tcPr>
          <w:p w:rsidR="00BA0293" w:rsidRDefault="00BA0293" w:rsidP="00AB3B31">
            <w:pPr>
              <w:pStyle w:val="Tablehead"/>
              <w:rPr>
                <w:lang w:val="en-US" w:eastAsia="ja-JP"/>
              </w:rPr>
            </w:pPr>
            <w:r w:rsidRPr="0062661D">
              <w:rPr>
                <w:lang w:val="en-US" w:eastAsia="ja-JP"/>
              </w:rPr>
              <w:t>Frequency range (MHz)</w:t>
            </w:r>
          </w:p>
        </w:tc>
        <w:tc>
          <w:tcPr>
            <w:tcW w:w="1876" w:type="dxa"/>
            <w:vAlign w:val="center"/>
          </w:tcPr>
          <w:p w:rsidR="00BA0293" w:rsidRDefault="00BA0293" w:rsidP="00AB3B31">
            <w:pPr>
              <w:pStyle w:val="Tablehead"/>
              <w:rPr>
                <w:lang w:val="en-US" w:eastAsia="ja-JP"/>
              </w:rPr>
            </w:pPr>
            <w:r>
              <w:rPr>
                <w:lang w:val="en-US" w:eastAsia="ja-JP"/>
              </w:rPr>
              <w:t>Distances tested (cm)</w:t>
            </w:r>
          </w:p>
        </w:tc>
      </w:tr>
      <w:tr w:rsidR="00BA0293" w:rsidTr="007E2ADB">
        <w:tc>
          <w:tcPr>
            <w:tcW w:w="540" w:type="dxa"/>
          </w:tcPr>
          <w:p w:rsidR="00BA0293" w:rsidRPr="004B5E5E" w:rsidRDefault="00BA0293" w:rsidP="007E2ADB">
            <w:pPr>
              <w:pStyle w:val="Tabletext"/>
              <w:rPr>
                <w:lang w:val="en-US" w:eastAsia="ja-JP"/>
              </w:rPr>
            </w:pPr>
            <w:r>
              <w:rPr>
                <w:lang w:val="en-US" w:eastAsia="ja-JP"/>
              </w:rPr>
              <w:t>1</w:t>
            </w:r>
          </w:p>
        </w:tc>
        <w:tc>
          <w:tcPr>
            <w:tcW w:w="4610" w:type="dxa"/>
          </w:tcPr>
          <w:p w:rsidR="00BA0293" w:rsidRPr="004B5E5E" w:rsidRDefault="00BA0293" w:rsidP="007E2ADB">
            <w:pPr>
              <w:pStyle w:val="Tabletext"/>
              <w:rPr>
                <w:lang w:val="en-US" w:eastAsia="ja-JP"/>
              </w:rPr>
            </w:pPr>
            <w:r>
              <w:rPr>
                <w:lang w:val="en-US" w:eastAsia="ja-JP"/>
              </w:rPr>
              <w:t>Cellphone</w:t>
            </w:r>
          </w:p>
        </w:tc>
        <w:tc>
          <w:tcPr>
            <w:tcW w:w="2603" w:type="dxa"/>
          </w:tcPr>
          <w:p w:rsidR="00BA0293" w:rsidRDefault="00BA0293" w:rsidP="007E2ADB">
            <w:pPr>
              <w:pStyle w:val="Tabletext"/>
              <w:rPr>
                <w:lang w:val="en-US" w:eastAsia="ja-JP"/>
              </w:rPr>
            </w:pPr>
            <w:r w:rsidRPr="00174388">
              <w:rPr>
                <w:u w:val="single"/>
                <w:lang w:val="en-US" w:eastAsia="ja-JP"/>
              </w:rPr>
              <w:t>Uplink</w:t>
            </w:r>
            <w:r>
              <w:rPr>
                <w:lang w:val="en-US" w:eastAsia="ja-JP"/>
              </w:rPr>
              <w:t>: 888.0</w:t>
            </w:r>
            <w:r w:rsidR="00AB3B31">
              <w:rPr>
                <w:lang w:val="en-US" w:eastAsia="ja-JP"/>
              </w:rPr>
              <w:t>-</w:t>
            </w:r>
            <w:r>
              <w:rPr>
                <w:lang w:val="en-US" w:eastAsia="ja-JP"/>
              </w:rPr>
              <w:t>915.0</w:t>
            </w:r>
          </w:p>
          <w:p w:rsidR="00BA0293" w:rsidRPr="004B5E5E" w:rsidRDefault="00BA0293" w:rsidP="007E2ADB">
            <w:pPr>
              <w:pStyle w:val="Tabletext"/>
              <w:rPr>
                <w:lang w:val="en-US" w:eastAsia="ja-JP"/>
              </w:rPr>
            </w:pPr>
            <w:r w:rsidRPr="00174388">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rsidR="00BA0293" w:rsidRDefault="00BA0293" w:rsidP="007E2ADB">
            <w:pPr>
              <w:pStyle w:val="Tabletext"/>
              <w:rPr>
                <w:lang w:val="en-US" w:eastAsia="ja-JP"/>
              </w:rPr>
            </w:pPr>
            <w:r>
              <w:rPr>
                <w:lang w:val="en-US" w:eastAsia="ja-JP"/>
              </w:rPr>
              <w:t xml:space="preserve">0, 10, 20, 30, 40, 50 </w:t>
            </w:r>
          </w:p>
        </w:tc>
      </w:tr>
      <w:tr w:rsidR="00BA0293" w:rsidTr="007E2ADB">
        <w:tc>
          <w:tcPr>
            <w:tcW w:w="540" w:type="dxa"/>
          </w:tcPr>
          <w:p w:rsidR="00BA0293" w:rsidRPr="004B5E5E" w:rsidRDefault="00BA0293" w:rsidP="007E2ADB">
            <w:pPr>
              <w:pStyle w:val="Tabletext"/>
              <w:rPr>
                <w:lang w:val="en-US" w:eastAsia="ja-JP"/>
              </w:rPr>
            </w:pPr>
            <w:r>
              <w:rPr>
                <w:lang w:val="en-US" w:eastAsia="ja-JP"/>
              </w:rPr>
              <w:t>2</w:t>
            </w:r>
          </w:p>
        </w:tc>
        <w:tc>
          <w:tcPr>
            <w:tcW w:w="4610" w:type="dxa"/>
          </w:tcPr>
          <w:p w:rsidR="00BA0293" w:rsidRPr="004B5E5E" w:rsidRDefault="00BA0293" w:rsidP="007E2ADB">
            <w:pPr>
              <w:pStyle w:val="Tabletext"/>
              <w:rPr>
                <w:lang w:val="en-US" w:eastAsia="ja-JP"/>
              </w:rPr>
            </w:pPr>
            <w:r>
              <w:rPr>
                <w:lang w:val="en-US" w:eastAsia="ja-JP"/>
              </w:rPr>
              <w:t>Cellphone</w:t>
            </w:r>
          </w:p>
        </w:tc>
        <w:tc>
          <w:tcPr>
            <w:tcW w:w="2603" w:type="dxa"/>
          </w:tcPr>
          <w:p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rsidR="00BA0293" w:rsidRDefault="00BA0293" w:rsidP="007E2ADB">
            <w:pPr>
              <w:pStyle w:val="Tabletext"/>
              <w:rPr>
                <w:lang w:val="en-US" w:eastAsia="ja-JP"/>
              </w:rPr>
            </w:pPr>
            <w:r>
              <w:rPr>
                <w:lang w:val="en-US" w:eastAsia="ja-JP"/>
              </w:rPr>
              <w:t>0, 10, 20, 30, 40, 50</w:t>
            </w:r>
          </w:p>
        </w:tc>
      </w:tr>
      <w:tr w:rsidR="00BA0293" w:rsidTr="007E2ADB">
        <w:tc>
          <w:tcPr>
            <w:tcW w:w="540" w:type="dxa"/>
          </w:tcPr>
          <w:p w:rsidR="00BA0293" w:rsidRPr="004B5E5E" w:rsidRDefault="00BA0293" w:rsidP="007E2ADB">
            <w:pPr>
              <w:pStyle w:val="Tabletext"/>
              <w:rPr>
                <w:lang w:val="en-US" w:eastAsia="ja-JP"/>
              </w:rPr>
            </w:pPr>
            <w:r>
              <w:rPr>
                <w:lang w:val="en-US" w:eastAsia="ja-JP"/>
              </w:rPr>
              <w:t>3</w:t>
            </w:r>
          </w:p>
        </w:tc>
        <w:tc>
          <w:tcPr>
            <w:tcW w:w="4610" w:type="dxa"/>
          </w:tcPr>
          <w:p w:rsidR="00BA0293" w:rsidRPr="004B5E5E" w:rsidRDefault="00BA0293" w:rsidP="007E2ADB">
            <w:pPr>
              <w:pStyle w:val="Tabletext"/>
              <w:rPr>
                <w:lang w:val="en-US" w:eastAsia="ja-JP"/>
              </w:rPr>
            </w:pPr>
            <w:r>
              <w:rPr>
                <w:lang w:val="en-US" w:eastAsia="ja-JP"/>
              </w:rPr>
              <w:t>Cellphone</w:t>
            </w:r>
          </w:p>
        </w:tc>
        <w:tc>
          <w:tcPr>
            <w:tcW w:w="2603" w:type="dxa"/>
          </w:tcPr>
          <w:p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rsidR="00BA0293" w:rsidRDefault="00BA0293" w:rsidP="007E2ADB">
            <w:pPr>
              <w:pStyle w:val="Tabletext"/>
              <w:rPr>
                <w:lang w:val="en-US" w:eastAsia="ja-JP"/>
              </w:rPr>
            </w:pPr>
            <w:r>
              <w:rPr>
                <w:lang w:val="en-US" w:eastAsia="ja-JP"/>
              </w:rPr>
              <w:t>0, 10, 20, 30, 40, 50</w:t>
            </w:r>
          </w:p>
        </w:tc>
      </w:tr>
      <w:tr w:rsidR="00BA0293" w:rsidTr="007E2ADB">
        <w:tc>
          <w:tcPr>
            <w:tcW w:w="540" w:type="dxa"/>
          </w:tcPr>
          <w:p w:rsidR="00BA0293" w:rsidRPr="004B5E5E" w:rsidRDefault="00BA0293" w:rsidP="007E2ADB">
            <w:pPr>
              <w:pStyle w:val="Tabletext"/>
              <w:rPr>
                <w:lang w:val="en-US" w:eastAsia="ja-JP"/>
              </w:rPr>
            </w:pPr>
            <w:r>
              <w:rPr>
                <w:lang w:val="en-US" w:eastAsia="ja-JP"/>
              </w:rPr>
              <w:t>4</w:t>
            </w:r>
          </w:p>
        </w:tc>
        <w:tc>
          <w:tcPr>
            <w:tcW w:w="4610" w:type="dxa"/>
          </w:tcPr>
          <w:p w:rsidR="00BA0293" w:rsidRPr="004B5E5E" w:rsidRDefault="00BA0293" w:rsidP="007E2ADB">
            <w:pPr>
              <w:pStyle w:val="Tabletext"/>
              <w:rPr>
                <w:lang w:val="en-US" w:eastAsia="ja-JP"/>
              </w:rPr>
            </w:pPr>
            <w:r>
              <w:rPr>
                <w:lang w:val="en-US" w:eastAsia="ja-JP"/>
              </w:rPr>
              <w:t>Cellphone</w:t>
            </w:r>
          </w:p>
        </w:tc>
        <w:tc>
          <w:tcPr>
            <w:tcW w:w="2603" w:type="dxa"/>
          </w:tcPr>
          <w:p w:rsidR="00BA0293" w:rsidRDefault="00BA0293" w:rsidP="007E2ADB">
            <w:pPr>
              <w:pStyle w:val="Tabletext"/>
              <w:rPr>
                <w:lang w:val="en-US" w:eastAsia="ja-JP"/>
              </w:rPr>
            </w:pPr>
            <w:r w:rsidRPr="0062661D">
              <w:rPr>
                <w:u w:val="single"/>
                <w:lang w:val="en-US" w:eastAsia="ja-JP"/>
              </w:rPr>
              <w:t>Uplink</w:t>
            </w:r>
            <w:r>
              <w:rPr>
                <w:lang w:val="en-US" w:eastAsia="ja-JP"/>
              </w:rPr>
              <w:t>: 888.0</w:t>
            </w:r>
            <w:r w:rsidR="00AB3B31">
              <w:rPr>
                <w:lang w:val="en-US" w:eastAsia="ja-JP"/>
              </w:rPr>
              <w:t>-</w:t>
            </w:r>
            <w:r>
              <w:rPr>
                <w:lang w:val="en-US" w:eastAsia="ja-JP"/>
              </w:rPr>
              <w:t>915.0</w:t>
            </w:r>
          </w:p>
          <w:p w:rsidR="00BA0293" w:rsidRPr="004B5E5E" w:rsidRDefault="00BA0293" w:rsidP="007E2ADB">
            <w:pPr>
              <w:pStyle w:val="Tabletext"/>
              <w:rPr>
                <w:lang w:val="en-US" w:eastAsia="ja-JP"/>
              </w:rPr>
            </w:pPr>
            <w:r w:rsidRPr="0062661D">
              <w:rPr>
                <w:u w:val="single"/>
                <w:lang w:val="en-US" w:eastAsia="ja-JP"/>
              </w:rPr>
              <w:t>Downlink</w:t>
            </w:r>
            <w:r>
              <w:rPr>
                <w:lang w:val="en-US" w:eastAsia="ja-JP"/>
              </w:rPr>
              <w:t>: 925.2</w:t>
            </w:r>
            <w:r w:rsidR="00AB3B31">
              <w:rPr>
                <w:lang w:val="en-US" w:eastAsia="ja-JP"/>
              </w:rPr>
              <w:t>-</w:t>
            </w:r>
            <w:r>
              <w:rPr>
                <w:lang w:val="en-US" w:eastAsia="ja-JP"/>
              </w:rPr>
              <w:t>960.0</w:t>
            </w:r>
          </w:p>
        </w:tc>
        <w:tc>
          <w:tcPr>
            <w:tcW w:w="1876" w:type="dxa"/>
          </w:tcPr>
          <w:p w:rsidR="00BA0293" w:rsidRDefault="00BA0293" w:rsidP="007E2ADB">
            <w:pPr>
              <w:pStyle w:val="Tabletext"/>
              <w:rPr>
                <w:lang w:val="en-US" w:eastAsia="ja-JP"/>
              </w:rPr>
            </w:pPr>
            <w:r>
              <w:rPr>
                <w:lang w:val="en-US" w:eastAsia="ja-JP"/>
              </w:rPr>
              <w:t>0, 10, 20, 30, 40, 50</w:t>
            </w:r>
          </w:p>
        </w:tc>
      </w:tr>
      <w:tr w:rsidR="00BA0293" w:rsidTr="007E2ADB">
        <w:tc>
          <w:tcPr>
            <w:tcW w:w="540" w:type="dxa"/>
          </w:tcPr>
          <w:p w:rsidR="00BA0293" w:rsidRDefault="00BA0293" w:rsidP="007E2ADB">
            <w:pPr>
              <w:pStyle w:val="Tabletext"/>
              <w:rPr>
                <w:lang w:val="en-US" w:eastAsia="ja-JP"/>
              </w:rPr>
            </w:pPr>
            <w:r>
              <w:rPr>
                <w:lang w:val="en-US" w:eastAsia="ja-JP"/>
              </w:rPr>
              <w:t>5</w:t>
            </w:r>
          </w:p>
        </w:tc>
        <w:tc>
          <w:tcPr>
            <w:tcW w:w="4610" w:type="dxa"/>
          </w:tcPr>
          <w:p w:rsidR="00BA0293" w:rsidRDefault="00BA0293" w:rsidP="007E2ADB">
            <w:pPr>
              <w:pStyle w:val="Tabletext"/>
              <w:rPr>
                <w:lang w:val="en-US" w:eastAsia="ja-JP"/>
              </w:rPr>
            </w:pPr>
            <w:r w:rsidRPr="00174388">
              <w:rPr>
                <w:lang w:val="en-US" w:eastAsia="ja-JP"/>
              </w:rPr>
              <w:t>Wireless Microphone and base station</w:t>
            </w:r>
          </w:p>
        </w:tc>
        <w:tc>
          <w:tcPr>
            <w:tcW w:w="2603" w:type="dxa"/>
          </w:tcPr>
          <w:p w:rsidR="00BA0293" w:rsidRPr="00174388" w:rsidRDefault="00BA0293" w:rsidP="007E2ADB">
            <w:pPr>
              <w:pStyle w:val="Tabletext"/>
              <w:rPr>
                <w:lang w:val="en-US" w:eastAsia="ja-JP"/>
              </w:rPr>
            </w:pPr>
            <w:r w:rsidRPr="00174388">
              <w:rPr>
                <w:lang w:val="en-US" w:eastAsia="ja-JP"/>
              </w:rPr>
              <w:t>904.45</w:t>
            </w:r>
            <w:r w:rsidR="00AB3B31">
              <w:rPr>
                <w:lang w:val="en-US" w:eastAsia="ja-JP"/>
              </w:rPr>
              <w:t>-</w:t>
            </w:r>
            <w:r w:rsidRPr="00174388">
              <w:rPr>
                <w:lang w:val="en-US" w:eastAsia="ja-JP"/>
              </w:rPr>
              <w:t>927.45</w:t>
            </w:r>
          </w:p>
          <w:p w:rsidR="00BA0293" w:rsidRPr="0062661D" w:rsidRDefault="00BA0293" w:rsidP="007E2ADB">
            <w:pPr>
              <w:pStyle w:val="Tabletext"/>
              <w:rPr>
                <w:u w:val="single"/>
                <w:lang w:val="en-US" w:eastAsia="ja-JP"/>
              </w:rPr>
            </w:pPr>
            <w:r w:rsidRPr="00174388">
              <w:rPr>
                <w:lang w:val="en-US" w:eastAsia="ja-JP"/>
              </w:rPr>
              <w:t>User Selectable</w:t>
            </w:r>
          </w:p>
        </w:tc>
        <w:tc>
          <w:tcPr>
            <w:tcW w:w="1876" w:type="dxa"/>
          </w:tcPr>
          <w:p w:rsidR="00BA0293" w:rsidRDefault="00BA0293" w:rsidP="007E2ADB">
            <w:pPr>
              <w:pStyle w:val="Tabletext"/>
              <w:rPr>
                <w:lang w:val="en-US" w:eastAsia="ja-JP"/>
              </w:rPr>
            </w:pPr>
            <w:r>
              <w:rPr>
                <w:lang w:val="en-US" w:eastAsia="ja-JP"/>
              </w:rPr>
              <w:t>0, 30, 100, 200</w:t>
            </w:r>
          </w:p>
        </w:tc>
      </w:tr>
      <w:tr w:rsidR="00BA0293" w:rsidTr="007E2ADB">
        <w:tc>
          <w:tcPr>
            <w:tcW w:w="540" w:type="dxa"/>
          </w:tcPr>
          <w:p w:rsidR="00BA0293" w:rsidRDefault="00BA0293" w:rsidP="007E2ADB">
            <w:pPr>
              <w:pStyle w:val="Tabletext"/>
              <w:rPr>
                <w:lang w:val="en-US" w:eastAsia="ja-JP"/>
              </w:rPr>
            </w:pPr>
            <w:r>
              <w:rPr>
                <w:lang w:val="en-US" w:eastAsia="ja-JP"/>
              </w:rPr>
              <w:t>6</w:t>
            </w:r>
          </w:p>
        </w:tc>
        <w:tc>
          <w:tcPr>
            <w:tcW w:w="4610" w:type="dxa"/>
          </w:tcPr>
          <w:p w:rsidR="00BA0293" w:rsidRDefault="00BA0293" w:rsidP="007E2ADB">
            <w:pPr>
              <w:pStyle w:val="Tabletext"/>
              <w:rPr>
                <w:lang w:val="en-US" w:eastAsia="ja-JP"/>
              </w:rPr>
            </w:pPr>
            <w:r w:rsidRPr="00174388">
              <w:rPr>
                <w:lang w:val="en-US" w:eastAsia="ja-JP"/>
              </w:rPr>
              <w:t>Assisted listening device</w:t>
            </w:r>
          </w:p>
        </w:tc>
        <w:tc>
          <w:tcPr>
            <w:tcW w:w="2603" w:type="dxa"/>
          </w:tcPr>
          <w:p w:rsidR="00BA0293" w:rsidRPr="00174388" w:rsidRDefault="00BA0293" w:rsidP="007E2ADB">
            <w:pPr>
              <w:pStyle w:val="Tabletext"/>
              <w:rPr>
                <w:lang w:val="en-US" w:eastAsia="ja-JP"/>
              </w:rPr>
            </w:pPr>
            <w:r w:rsidRPr="00174388">
              <w:rPr>
                <w:lang w:val="en-US" w:eastAsia="ja-JP"/>
              </w:rPr>
              <w:t>863.25</w:t>
            </w:r>
            <w:r w:rsidR="00AB3B31">
              <w:rPr>
                <w:lang w:val="en-US" w:eastAsia="ja-JP"/>
              </w:rPr>
              <w:t>-</w:t>
            </w:r>
            <w:r w:rsidRPr="00174388">
              <w:rPr>
                <w:lang w:val="en-US" w:eastAsia="ja-JP"/>
              </w:rPr>
              <w:t xml:space="preserve">864.75 </w:t>
            </w:r>
          </w:p>
          <w:p w:rsidR="00BA0293" w:rsidRPr="0062661D" w:rsidRDefault="00BA0293" w:rsidP="007E2ADB">
            <w:pPr>
              <w:pStyle w:val="Tabletext"/>
              <w:rPr>
                <w:u w:val="single"/>
                <w:lang w:val="en-US" w:eastAsia="ja-JP"/>
              </w:rPr>
            </w:pPr>
            <w:r w:rsidRPr="00174388">
              <w:rPr>
                <w:lang w:val="en-US" w:eastAsia="ja-JP"/>
              </w:rPr>
              <w:t>User Selectable</w:t>
            </w:r>
          </w:p>
        </w:tc>
        <w:tc>
          <w:tcPr>
            <w:tcW w:w="1876" w:type="dxa"/>
          </w:tcPr>
          <w:p w:rsidR="00BA0293" w:rsidRDefault="00BA0293" w:rsidP="007E2ADB">
            <w:pPr>
              <w:pStyle w:val="Tabletext"/>
              <w:rPr>
                <w:lang w:val="en-US" w:eastAsia="ja-JP"/>
              </w:rPr>
            </w:pPr>
            <w:r>
              <w:rPr>
                <w:lang w:val="en-US" w:eastAsia="ja-JP"/>
              </w:rPr>
              <w:t>0, 30, 100, 200</w:t>
            </w:r>
          </w:p>
        </w:tc>
      </w:tr>
      <w:tr w:rsidR="00BA0293" w:rsidTr="007E2ADB">
        <w:tc>
          <w:tcPr>
            <w:tcW w:w="540" w:type="dxa"/>
          </w:tcPr>
          <w:p w:rsidR="00BA0293" w:rsidRDefault="00BA0293" w:rsidP="007E2ADB">
            <w:pPr>
              <w:pStyle w:val="Tabletext"/>
              <w:rPr>
                <w:lang w:val="en-US" w:eastAsia="ja-JP"/>
              </w:rPr>
            </w:pPr>
            <w:r>
              <w:rPr>
                <w:lang w:val="en-US" w:eastAsia="ja-JP"/>
              </w:rPr>
              <w:t>7</w:t>
            </w:r>
          </w:p>
        </w:tc>
        <w:tc>
          <w:tcPr>
            <w:tcW w:w="4610" w:type="dxa"/>
          </w:tcPr>
          <w:p w:rsidR="00BA0293" w:rsidRDefault="00BA0293" w:rsidP="007E2ADB">
            <w:pPr>
              <w:pStyle w:val="Tabletext"/>
              <w:rPr>
                <w:lang w:val="en-US" w:eastAsia="ja-JP"/>
              </w:rPr>
            </w:pPr>
            <w:r w:rsidRPr="00174388">
              <w:rPr>
                <w:lang w:val="en-US" w:eastAsia="ja-JP"/>
              </w:rPr>
              <w:t>RFID reader</w:t>
            </w:r>
          </w:p>
        </w:tc>
        <w:tc>
          <w:tcPr>
            <w:tcW w:w="2603" w:type="dxa"/>
          </w:tcPr>
          <w:p w:rsidR="00BA0293" w:rsidRPr="00174388" w:rsidRDefault="00BA0293" w:rsidP="007E2ADB">
            <w:pPr>
              <w:pStyle w:val="Tabletext"/>
              <w:rPr>
                <w:lang w:val="en-US" w:eastAsia="ja-JP"/>
              </w:rPr>
            </w:pPr>
            <w:r w:rsidRPr="00174388">
              <w:rPr>
                <w:lang w:val="en-US" w:eastAsia="ja-JP"/>
              </w:rPr>
              <w:t>903</w:t>
            </w:r>
            <w:r w:rsidR="00AB3B31">
              <w:rPr>
                <w:lang w:val="en-US" w:eastAsia="ja-JP"/>
              </w:rPr>
              <w:t>-</w:t>
            </w:r>
            <w:r w:rsidRPr="00174388">
              <w:rPr>
                <w:lang w:val="en-US" w:eastAsia="ja-JP"/>
              </w:rPr>
              <w:t>927</w:t>
            </w:r>
          </w:p>
          <w:p w:rsidR="00BA0293" w:rsidRPr="0062661D" w:rsidRDefault="00BA0293" w:rsidP="007E2ADB">
            <w:pPr>
              <w:pStyle w:val="Tabletext"/>
              <w:rPr>
                <w:u w:val="single"/>
                <w:lang w:val="en-US" w:eastAsia="ja-JP"/>
              </w:rPr>
            </w:pPr>
            <w:r w:rsidRPr="00174388">
              <w:rPr>
                <w:lang w:val="en-US" w:eastAsia="ja-JP"/>
              </w:rPr>
              <w:t>Hopping</w:t>
            </w:r>
          </w:p>
        </w:tc>
        <w:tc>
          <w:tcPr>
            <w:tcW w:w="1876" w:type="dxa"/>
          </w:tcPr>
          <w:p w:rsidR="00BA0293" w:rsidRDefault="00BA0293" w:rsidP="007E2ADB">
            <w:pPr>
              <w:pStyle w:val="Tabletext"/>
              <w:rPr>
                <w:lang w:val="en-US" w:eastAsia="ja-JP"/>
              </w:rPr>
            </w:pPr>
            <w:r>
              <w:rPr>
                <w:lang w:val="en-US" w:eastAsia="ja-JP"/>
              </w:rPr>
              <w:t>0, 10, 30, 100</w:t>
            </w:r>
          </w:p>
        </w:tc>
      </w:tr>
      <w:tr w:rsidR="00BA0293" w:rsidTr="007E2ADB">
        <w:tc>
          <w:tcPr>
            <w:tcW w:w="540" w:type="dxa"/>
          </w:tcPr>
          <w:p w:rsidR="00BA0293" w:rsidRDefault="00BA0293" w:rsidP="007E2ADB">
            <w:pPr>
              <w:pStyle w:val="Tabletext"/>
              <w:rPr>
                <w:lang w:val="en-US" w:eastAsia="ja-JP"/>
              </w:rPr>
            </w:pPr>
            <w:r>
              <w:rPr>
                <w:lang w:val="en-US" w:eastAsia="ja-JP"/>
              </w:rPr>
              <w:t>8</w:t>
            </w:r>
          </w:p>
        </w:tc>
        <w:tc>
          <w:tcPr>
            <w:tcW w:w="4610" w:type="dxa"/>
          </w:tcPr>
          <w:p w:rsidR="00BA0293" w:rsidRDefault="00BA0293" w:rsidP="007E2ADB">
            <w:pPr>
              <w:pStyle w:val="Tabletext"/>
              <w:rPr>
                <w:lang w:val="en-US" w:eastAsia="ja-JP"/>
              </w:rPr>
            </w:pPr>
            <w:r w:rsidRPr="00174388">
              <w:rPr>
                <w:lang w:val="en-US" w:eastAsia="ja-JP"/>
              </w:rPr>
              <w:t>RFID reader</w:t>
            </w:r>
          </w:p>
        </w:tc>
        <w:tc>
          <w:tcPr>
            <w:tcW w:w="2603" w:type="dxa"/>
          </w:tcPr>
          <w:p w:rsidR="00BA0293" w:rsidRPr="00174388" w:rsidRDefault="00BA0293" w:rsidP="007E2ADB">
            <w:pPr>
              <w:pStyle w:val="Tabletext"/>
              <w:rPr>
                <w:lang w:val="en-US" w:eastAsia="ja-JP"/>
              </w:rPr>
            </w:pPr>
            <w:r w:rsidRPr="00174388">
              <w:rPr>
                <w:lang w:val="en-US" w:eastAsia="ja-JP"/>
              </w:rPr>
              <w:t>865</w:t>
            </w:r>
            <w:r w:rsidR="00AB3B31">
              <w:rPr>
                <w:lang w:val="en-US" w:eastAsia="ja-JP"/>
              </w:rPr>
              <w:t>-</w:t>
            </w:r>
            <w:r w:rsidRPr="00174388">
              <w:rPr>
                <w:lang w:val="en-US" w:eastAsia="ja-JP"/>
              </w:rPr>
              <w:t>868</w:t>
            </w:r>
          </w:p>
          <w:p w:rsidR="00BA0293" w:rsidRPr="0062661D" w:rsidRDefault="00BA0293" w:rsidP="007E2ADB">
            <w:pPr>
              <w:pStyle w:val="Tabletext"/>
              <w:rPr>
                <w:u w:val="single"/>
                <w:lang w:val="en-US" w:eastAsia="ja-JP"/>
              </w:rPr>
            </w:pPr>
            <w:r w:rsidRPr="00174388">
              <w:rPr>
                <w:lang w:val="en-US" w:eastAsia="ja-JP"/>
              </w:rPr>
              <w:t>Hopping</w:t>
            </w:r>
          </w:p>
        </w:tc>
        <w:tc>
          <w:tcPr>
            <w:tcW w:w="1876" w:type="dxa"/>
          </w:tcPr>
          <w:p w:rsidR="00BA0293" w:rsidRDefault="00BA0293" w:rsidP="007E2ADB">
            <w:pPr>
              <w:pStyle w:val="Tabletext"/>
              <w:rPr>
                <w:lang w:val="en-US" w:eastAsia="ja-JP"/>
              </w:rPr>
            </w:pPr>
            <w:r>
              <w:rPr>
                <w:lang w:val="en-US" w:eastAsia="ja-JP"/>
              </w:rPr>
              <w:t>0, 10, 30, 100</w:t>
            </w:r>
          </w:p>
        </w:tc>
      </w:tr>
      <w:tr w:rsidR="00BA0293" w:rsidTr="007E2ADB">
        <w:tc>
          <w:tcPr>
            <w:tcW w:w="540" w:type="dxa"/>
          </w:tcPr>
          <w:p w:rsidR="00BA0293" w:rsidRDefault="00BA0293" w:rsidP="007E2ADB">
            <w:pPr>
              <w:pStyle w:val="Tabletext"/>
              <w:rPr>
                <w:lang w:val="en-US" w:eastAsia="ja-JP"/>
              </w:rPr>
            </w:pPr>
            <w:r>
              <w:rPr>
                <w:lang w:val="en-US" w:eastAsia="ja-JP"/>
              </w:rPr>
              <w:t>9</w:t>
            </w:r>
          </w:p>
        </w:tc>
        <w:tc>
          <w:tcPr>
            <w:tcW w:w="4610" w:type="dxa"/>
          </w:tcPr>
          <w:p w:rsidR="00BA0293" w:rsidRDefault="00BA0293" w:rsidP="007E2ADB">
            <w:pPr>
              <w:pStyle w:val="Tabletext"/>
              <w:rPr>
                <w:lang w:val="en-US" w:eastAsia="ja-JP"/>
              </w:rPr>
            </w:pPr>
            <w:r>
              <w:rPr>
                <w:lang w:val="en-US" w:eastAsia="ja-JP"/>
              </w:rPr>
              <w:t>Smart hub</w:t>
            </w:r>
          </w:p>
        </w:tc>
        <w:tc>
          <w:tcPr>
            <w:tcW w:w="2603" w:type="dxa"/>
          </w:tcPr>
          <w:p w:rsidR="00BA0293" w:rsidRPr="00A81A8C" w:rsidRDefault="00BA0293" w:rsidP="007E2ADB">
            <w:pPr>
              <w:pStyle w:val="Tabletext"/>
              <w:rPr>
                <w:szCs w:val="20"/>
                <w:lang w:val="en-US" w:eastAsia="ja-JP"/>
              </w:rPr>
            </w:pPr>
            <w:r w:rsidRPr="00A81A8C">
              <w:rPr>
                <w:szCs w:val="20"/>
                <w:lang w:val="en-US" w:eastAsia="ja-JP"/>
              </w:rPr>
              <w:t>903</w:t>
            </w:r>
            <w:r w:rsidR="00AB3B31">
              <w:rPr>
                <w:szCs w:val="20"/>
                <w:lang w:val="en-US" w:eastAsia="ja-JP"/>
              </w:rPr>
              <w:t>-</w:t>
            </w:r>
            <w:r w:rsidRPr="00A81A8C">
              <w:rPr>
                <w:szCs w:val="20"/>
                <w:lang w:val="en-US" w:eastAsia="ja-JP"/>
              </w:rPr>
              <w:t>914</w:t>
            </w:r>
          </w:p>
        </w:tc>
        <w:tc>
          <w:tcPr>
            <w:tcW w:w="1876" w:type="dxa"/>
          </w:tcPr>
          <w:p w:rsidR="00BA0293" w:rsidRDefault="00BA0293" w:rsidP="007E2ADB">
            <w:pPr>
              <w:pStyle w:val="Tabletext"/>
              <w:rPr>
                <w:lang w:val="en-US" w:eastAsia="ja-JP"/>
              </w:rPr>
            </w:pPr>
            <w:r>
              <w:rPr>
                <w:lang w:val="en-US" w:eastAsia="ja-JP"/>
              </w:rPr>
              <w:t>10, 30, 100</w:t>
            </w:r>
          </w:p>
        </w:tc>
      </w:tr>
      <w:tr w:rsidR="00BA0293" w:rsidTr="007E2ADB">
        <w:tc>
          <w:tcPr>
            <w:tcW w:w="540" w:type="dxa"/>
          </w:tcPr>
          <w:p w:rsidR="00BA0293" w:rsidRDefault="00BA0293" w:rsidP="007E2ADB">
            <w:pPr>
              <w:pStyle w:val="Tabletext"/>
              <w:rPr>
                <w:lang w:val="en-US" w:eastAsia="ja-JP"/>
              </w:rPr>
            </w:pPr>
            <w:r>
              <w:rPr>
                <w:lang w:val="en-US" w:eastAsia="ja-JP"/>
              </w:rPr>
              <w:t>10</w:t>
            </w:r>
          </w:p>
        </w:tc>
        <w:tc>
          <w:tcPr>
            <w:tcW w:w="4610" w:type="dxa"/>
          </w:tcPr>
          <w:p w:rsidR="00BA0293" w:rsidRDefault="00BA0293" w:rsidP="007E2ADB">
            <w:pPr>
              <w:pStyle w:val="Tabletext"/>
              <w:rPr>
                <w:lang w:val="en-US" w:eastAsia="ja-JP"/>
              </w:rPr>
            </w:pPr>
            <w:r>
              <w:rPr>
                <w:lang w:val="en-US" w:eastAsia="ja-JP"/>
              </w:rPr>
              <w:t>Push button</w:t>
            </w:r>
          </w:p>
        </w:tc>
        <w:tc>
          <w:tcPr>
            <w:tcW w:w="2603" w:type="dxa"/>
          </w:tcPr>
          <w:p w:rsidR="00BA0293" w:rsidRPr="00A81A8C" w:rsidRDefault="00BA0293" w:rsidP="007E2ADB">
            <w:pPr>
              <w:pStyle w:val="Tabletext"/>
              <w:rPr>
                <w:szCs w:val="20"/>
                <w:lang w:val="en-US" w:eastAsia="ja-JP"/>
              </w:rPr>
            </w:pPr>
            <w:r w:rsidRPr="00A81A8C">
              <w:rPr>
                <w:szCs w:val="20"/>
                <w:lang w:val="en-US" w:eastAsia="ja-JP"/>
              </w:rPr>
              <w:t>916</w:t>
            </w:r>
          </w:p>
        </w:tc>
        <w:tc>
          <w:tcPr>
            <w:tcW w:w="1876" w:type="dxa"/>
          </w:tcPr>
          <w:p w:rsidR="00BA0293" w:rsidRDefault="00BA0293" w:rsidP="007E2ADB">
            <w:pPr>
              <w:pStyle w:val="Tabletext"/>
              <w:rPr>
                <w:lang w:val="en-US" w:eastAsia="ja-JP"/>
              </w:rPr>
            </w:pPr>
            <w:r>
              <w:rPr>
                <w:lang w:val="en-US" w:eastAsia="ja-JP"/>
              </w:rPr>
              <w:t>10, 30, 100</w:t>
            </w:r>
          </w:p>
        </w:tc>
      </w:tr>
    </w:tbl>
    <w:p w:rsidR="00BA0293" w:rsidRDefault="00BA0293" w:rsidP="00AB3B31">
      <w:pPr>
        <w:spacing w:before="0"/>
        <w:rPr>
          <w:lang w:val="en-US" w:eastAsia="ja-JP"/>
        </w:rPr>
      </w:pPr>
      <w:r w:rsidRPr="00A81A8C">
        <w:rPr>
          <w:u w:val="single"/>
          <w:lang w:val="en-US" w:eastAsia="ja-JP"/>
        </w:rPr>
        <w:t>Note</w:t>
      </w:r>
      <w:r>
        <w:rPr>
          <w:lang w:val="en-US" w:eastAsia="ja-JP"/>
        </w:rPr>
        <w:t xml:space="preserve">: The smart hub (device no. 9) and push button (device no. 10) use </w:t>
      </w:r>
      <w:proofErr w:type="spellStart"/>
      <w:r>
        <w:rPr>
          <w:lang w:val="en-US" w:eastAsia="ja-JP"/>
        </w:rPr>
        <w:t>LoRa</w:t>
      </w:r>
      <w:proofErr w:type="spellEnd"/>
      <w:r>
        <w:rPr>
          <w:lang w:val="en-US" w:eastAsia="ja-JP"/>
        </w:rPr>
        <w:t xml:space="preserve"> technology and were tested together.</w:t>
      </w:r>
    </w:p>
    <w:p w:rsidR="00BA0293" w:rsidRDefault="00BA0293" w:rsidP="00AB3B31">
      <w:pPr>
        <w:pStyle w:val="Normalaftertitle"/>
        <w:spacing w:before="120"/>
        <w:rPr>
          <w:lang w:val="en-US" w:eastAsia="ja-JP"/>
        </w:rPr>
      </w:pPr>
      <w:r w:rsidRPr="00A81A8C">
        <w:rPr>
          <w:b/>
          <w:bCs/>
          <w:lang w:val="en-US" w:eastAsia="ja-JP"/>
        </w:rPr>
        <w:lastRenderedPageBreak/>
        <w:t>Cellphone</w:t>
      </w:r>
      <w:r>
        <w:rPr>
          <w:lang w:val="en-US" w:eastAsia="ja-JP"/>
        </w:rPr>
        <w:t xml:space="preserve">. The DUT was placed 50 cm from a mobile phone. A call to the mobile phone was setup to the callbox in the GSM 900 band on a specific frequency. The call box antenna was </w:t>
      </w:r>
      <w:r w:rsidRPr="0068590E">
        <w:rPr>
          <w:lang w:val="en-US" w:eastAsia="ja-JP"/>
        </w:rPr>
        <w:t>placed 50</w:t>
      </w:r>
      <w:r>
        <w:rPr>
          <w:lang w:val="en-US" w:eastAsia="ja-JP"/>
        </w:rPr>
        <w:t xml:space="preserve"> </w:t>
      </w:r>
      <w:r w:rsidRPr="0068590E">
        <w:rPr>
          <w:lang w:val="en-US" w:eastAsia="ja-JP"/>
        </w:rPr>
        <w:t>cm away from the mobile phone. A call was setup between the callbox and the mobile phone under test.</w:t>
      </w:r>
      <w:r>
        <w:rPr>
          <w:lang w:val="en-US" w:eastAsia="ja-JP"/>
        </w:rPr>
        <w:t xml:space="preserve"> </w:t>
      </w:r>
      <w:r w:rsidRPr="0068590E">
        <w:rPr>
          <w:lang w:val="en-US" w:eastAsia="ja-JP"/>
        </w:rPr>
        <w:t xml:space="preserve">Then the </w:t>
      </w:r>
      <w:r>
        <w:rPr>
          <w:lang w:val="en-US" w:eastAsia="ja-JP"/>
        </w:rPr>
        <w:t>DUT</w:t>
      </w:r>
      <w:r w:rsidRPr="0068590E">
        <w:rPr>
          <w:lang w:val="en-US" w:eastAsia="ja-JP"/>
        </w:rPr>
        <w:t xml:space="preserve"> was turned on and set to a specific frequency. The call was monitored for 60</w:t>
      </w:r>
      <w:r w:rsidR="00AB3B31">
        <w:rPr>
          <w:lang w:val="en-US" w:eastAsia="ja-JP"/>
        </w:rPr>
        <w:t> </w:t>
      </w:r>
      <w:r w:rsidRPr="0068590E">
        <w:rPr>
          <w:lang w:val="en-US" w:eastAsia="ja-JP"/>
        </w:rPr>
        <w:t xml:space="preserve">seconds. After which the call state was logged (call maintained or call dropped.). The </w:t>
      </w:r>
      <w:r>
        <w:rPr>
          <w:lang w:val="en-US" w:eastAsia="ja-JP"/>
        </w:rPr>
        <w:t>DUT</w:t>
      </w:r>
      <w:r w:rsidRPr="0068590E">
        <w:rPr>
          <w:lang w:val="en-US" w:eastAsia="ja-JP"/>
        </w:rPr>
        <w:t xml:space="preserve"> was then moved 10 cm closer to the mobile phone and the process repeated. This was continued until the </w:t>
      </w:r>
      <w:r>
        <w:rPr>
          <w:lang w:val="en-US" w:eastAsia="ja-JP"/>
        </w:rPr>
        <w:t>DUT</w:t>
      </w:r>
      <w:r w:rsidRPr="0068590E">
        <w:rPr>
          <w:lang w:val="en-US" w:eastAsia="ja-JP"/>
        </w:rPr>
        <w:t xml:space="preserve"> was touching the mobile phone (distance = 0 cm</w:t>
      </w:r>
      <w:r>
        <w:rPr>
          <w:lang w:val="en-US" w:eastAsia="ja-JP"/>
        </w:rPr>
        <w:t>).</w:t>
      </w:r>
    </w:p>
    <w:p w:rsidR="00BA0293" w:rsidRDefault="00BA0293" w:rsidP="00BA0293">
      <w:pPr>
        <w:rPr>
          <w:lang w:val="en-US" w:eastAsia="ja-JP"/>
        </w:rPr>
      </w:pPr>
      <w:r>
        <w:rPr>
          <w:lang w:val="en-US" w:eastAsia="ja-JP"/>
        </w:rPr>
        <w:t>No harmful interference was observed for any of the test configurations.</w:t>
      </w:r>
    </w:p>
    <w:p w:rsidR="00BA0293" w:rsidRDefault="00BA0293" w:rsidP="00BA0293">
      <w:pPr>
        <w:pStyle w:val="Normalaftertitle"/>
        <w:spacing w:before="260"/>
        <w:rPr>
          <w:lang w:val="en-US" w:eastAsia="ja-JP"/>
        </w:rPr>
      </w:pPr>
      <w:r>
        <w:rPr>
          <w:b/>
          <w:bCs/>
          <w:lang w:val="en-US" w:eastAsia="ja-JP"/>
        </w:rPr>
        <w:t>Wireless Microphone and base station</w:t>
      </w:r>
      <w:r>
        <w:rPr>
          <w:lang w:val="en-US" w:eastAsia="ja-JP"/>
        </w:rPr>
        <w:t xml:space="preserve">.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w:t>
      </w:r>
      <w:proofErr w:type="spellStart"/>
      <w:r>
        <w:rPr>
          <w:lang w:val="en-US" w:eastAsia="ja-JP"/>
        </w:rPr>
        <w:t>MHz.</w:t>
      </w:r>
      <w:proofErr w:type="spellEnd"/>
    </w:p>
    <w:p w:rsidR="00BA0293" w:rsidRDefault="00BA0293" w:rsidP="00BA0293">
      <w:pPr>
        <w:rPr>
          <w:lang w:val="en-US" w:eastAsia="ja-JP"/>
        </w:rPr>
      </w:pPr>
      <w:r>
        <w:rPr>
          <w:lang w:val="en-US" w:eastAsia="ja-JP"/>
        </w:rPr>
        <w:t>The microphone did not experience noticeable harmful interference except when it operated at 917.65 MHz; when the DUT operated at 918 MHz, this harmful interference was only experienced when the Microphone was within 30 cm of the DUT.</w:t>
      </w:r>
    </w:p>
    <w:p w:rsidR="00BA0293" w:rsidRDefault="00BA0293" w:rsidP="00BA0293">
      <w:pPr>
        <w:pStyle w:val="Normalaftertitle"/>
        <w:spacing w:before="260"/>
        <w:rPr>
          <w:lang w:val="en-US" w:eastAsia="ja-JP"/>
        </w:rPr>
      </w:pPr>
      <w:r>
        <w:rPr>
          <w:b/>
          <w:bCs/>
          <w:lang w:val="en-US" w:eastAsia="ja-JP"/>
        </w:rPr>
        <w:t>Assisted listening device</w:t>
      </w:r>
      <w:r>
        <w:rPr>
          <w:lang w:val="en-US" w:eastAsia="ja-JP"/>
        </w:rPr>
        <w:t xml:space="preserve">.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w:t>
      </w:r>
      <w:proofErr w:type="spellStart"/>
      <w:r>
        <w:rPr>
          <w:lang w:val="en-US" w:eastAsia="ja-JP"/>
        </w:rPr>
        <w:t>MHz.</w:t>
      </w:r>
      <w:proofErr w:type="spellEnd"/>
    </w:p>
    <w:p w:rsidR="00BA0293" w:rsidRDefault="00BA0293" w:rsidP="00BA0293">
      <w:pPr>
        <w:rPr>
          <w:lang w:val="en-US" w:eastAsia="ja-JP"/>
        </w:rPr>
      </w:pPr>
      <w:r>
        <w:rPr>
          <w:lang w:val="en-US" w:eastAsia="ja-JP"/>
        </w:rPr>
        <w:t>The tests show that the assisted listening device was not affected by the DUT due to the frequency offset between the two devices.</w:t>
      </w:r>
    </w:p>
    <w:p w:rsidR="00BA0293" w:rsidRDefault="00BA0293" w:rsidP="00BA0293">
      <w:pPr>
        <w:pStyle w:val="Normalaftertitle"/>
        <w:spacing w:before="260"/>
        <w:rPr>
          <w:lang w:val="en-US" w:eastAsia="ja-JP"/>
        </w:rPr>
      </w:pPr>
      <w:r>
        <w:rPr>
          <w:b/>
          <w:bCs/>
          <w:lang w:val="en-US" w:eastAsia="ja-JP"/>
        </w:rPr>
        <w:t>RFID reader</w:t>
      </w:r>
      <w:r>
        <w:rPr>
          <w:lang w:val="en-US" w:eastAsia="ja-JP"/>
        </w:rPr>
        <w:t xml:space="preserve">. The first device, scans were performed at 903.250; 904.250; 915.250; 915.750; 920.250; 926.750; and 927.250 </w:t>
      </w:r>
      <w:proofErr w:type="spellStart"/>
      <w:r>
        <w:rPr>
          <w:lang w:val="en-US" w:eastAsia="ja-JP"/>
        </w:rPr>
        <w:t>MHz.</w:t>
      </w:r>
      <w:proofErr w:type="spellEnd"/>
      <w:r>
        <w:rPr>
          <w:lang w:val="en-US" w:eastAsia="ja-JP"/>
        </w:rPr>
        <w:t xml:space="preserve"> The transmit settings was set to 30 </w:t>
      </w:r>
      <w:proofErr w:type="spellStart"/>
      <w:r>
        <w:rPr>
          <w:lang w:val="en-US" w:eastAsia="ja-JP"/>
        </w:rPr>
        <w:t>dBm</w:t>
      </w:r>
      <w:proofErr w:type="spellEnd"/>
      <w:r>
        <w:rPr>
          <w:lang w:val="en-US" w:eastAsia="ja-JP"/>
        </w:rPr>
        <w:t xml:space="preserve"> in software, and </w:t>
      </w:r>
      <w:proofErr w:type="gramStart"/>
      <w:r>
        <w:rPr>
          <w:lang w:val="en-US" w:eastAsia="ja-JP"/>
        </w:rPr>
        <w:t>the receive</w:t>
      </w:r>
      <w:proofErr w:type="gramEnd"/>
      <w:r>
        <w:rPr>
          <w:lang w:val="en-US" w:eastAsia="ja-JP"/>
        </w:rPr>
        <w:t xml:space="preserve"> was set to 0 </w:t>
      </w:r>
      <w:proofErr w:type="spellStart"/>
      <w:r>
        <w:rPr>
          <w:lang w:val="en-US" w:eastAsia="ja-JP"/>
        </w:rPr>
        <w:t>dBm</w:t>
      </w:r>
      <w:proofErr w:type="spellEnd"/>
      <w:r>
        <w:rPr>
          <w:lang w:val="en-US" w:eastAsia="ja-JP"/>
        </w:rPr>
        <w:t xml:space="preserve">. The RFID tag was placed 30 cm from the DUT, with its operating frequencies at 918 MHz then 917.5 </w:t>
      </w:r>
      <w:proofErr w:type="spellStart"/>
      <w:r>
        <w:rPr>
          <w:lang w:val="en-US" w:eastAsia="ja-JP"/>
        </w:rPr>
        <w:t>MHz.</w:t>
      </w:r>
      <w:proofErr w:type="spellEnd"/>
      <w:r>
        <w:rPr>
          <w:lang w:val="en-US" w:eastAsia="ja-JP"/>
        </w:rPr>
        <w:t xml:space="preserve"> The second reader was set to scan at 865.00; 866.00; 867.00; and 868.00 </w:t>
      </w:r>
      <w:proofErr w:type="spellStart"/>
      <w:r>
        <w:rPr>
          <w:lang w:val="en-US" w:eastAsia="ja-JP"/>
        </w:rPr>
        <w:t>MHz.</w:t>
      </w:r>
      <w:proofErr w:type="spellEnd"/>
      <w:r>
        <w:rPr>
          <w:lang w:val="en-US" w:eastAsia="ja-JP"/>
        </w:rPr>
        <w:t xml:space="preserve"> Default settings were used for the tests. The RFID tag was placed 30 cm from the DUT, with its operating frequency set to 918 </w:t>
      </w:r>
      <w:proofErr w:type="spellStart"/>
      <w:r>
        <w:rPr>
          <w:lang w:val="en-US" w:eastAsia="ja-JP"/>
        </w:rPr>
        <w:t>MHz.</w:t>
      </w:r>
      <w:proofErr w:type="spellEnd"/>
    </w:p>
    <w:p w:rsidR="00BA0293" w:rsidRDefault="00BA0293" w:rsidP="00BA0293">
      <w:pPr>
        <w:rPr>
          <w:lang w:val="en-US" w:eastAsia="ja-JP"/>
        </w:rPr>
      </w:pPr>
      <w:r>
        <w:rPr>
          <w:lang w:val="en-US" w:eastAsia="ja-JP"/>
        </w:rPr>
        <w:t>The results show that the RFID devices operated without significant degradation at separation distances greater than 30 cm.</w:t>
      </w:r>
    </w:p>
    <w:p w:rsidR="00805631" w:rsidRDefault="00BA0293" w:rsidP="00B87106">
      <w:pPr>
        <w:pStyle w:val="Normalaftertitle"/>
        <w:spacing w:before="260"/>
        <w:rPr>
          <w:lang w:val="en-US" w:eastAsia="ja-JP"/>
        </w:rPr>
      </w:pPr>
      <w:r>
        <w:rPr>
          <w:b/>
          <w:bCs/>
          <w:lang w:val="en-US" w:eastAsia="ja-JP"/>
        </w:rPr>
        <w:t>Smart hub with push button</w:t>
      </w:r>
      <w:r>
        <w:rPr>
          <w:lang w:val="en-US" w:eastAsia="ja-JP"/>
        </w:rPr>
        <w:t>. The smart hub and push button were operated using default settings, with the smart hub placed 30 cm from the DUT.</w:t>
      </w:r>
      <w:r w:rsidR="00B87106">
        <w:rPr>
          <w:lang w:val="en-US" w:eastAsia="ja-JP"/>
        </w:rPr>
        <w:t xml:space="preserve"> </w:t>
      </w:r>
      <w:r>
        <w:rPr>
          <w:lang w:val="en-US" w:eastAsia="ja-JP"/>
        </w:rPr>
        <w:t>The results demonstrated that the smart hub with push button operated without degradation under</w:t>
      </w:r>
      <w:r w:rsidR="00B87106">
        <w:rPr>
          <w:lang w:val="en-US" w:eastAsia="ja-JP"/>
        </w:rPr>
        <w:t xml:space="preserve"> </w:t>
      </w:r>
      <w:r>
        <w:rPr>
          <w:lang w:val="en-US" w:eastAsia="ja-JP"/>
        </w:rPr>
        <w:t>all of the configurations assessed.</w:t>
      </w:r>
    </w:p>
    <w:p w:rsidR="00B87106" w:rsidRDefault="00B87106" w:rsidP="00B87106">
      <w:pPr>
        <w:pStyle w:val="Heading2"/>
        <w:rPr>
          <w:lang w:val="en-US" w:eastAsia="ja-JP"/>
        </w:rPr>
      </w:pPr>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C</w:t>
      </w:r>
    </w:p>
    <w:p w:rsidR="00B33897" w:rsidRPr="001D77B1" w:rsidRDefault="00B33897" w:rsidP="008866DF">
      <w:pPr>
        <w:pStyle w:val="Heading2"/>
        <w:rPr>
          <w:lang w:eastAsia="ja-JP"/>
        </w:rPr>
      </w:pPr>
      <w:r w:rsidRPr="001D77B1">
        <w:rPr>
          <w:lang w:eastAsia="ja-JP"/>
        </w:rPr>
        <w:t>3</w:t>
      </w:r>
      <w:r w:rsidR="008866DF">
        <w:rPr>
          <w:lang w:eastAsia="ja-JP"/>
        </w:rPr>
        <w:t>.3.1</w:t>
      </w:r>
      <w:r w:rsidRPr="001D77B1">
        <w:rPr>
          <w:lang w:eastAsia="ja-JP"/>
        </w:rPr>
        <w:tab/>
      </w:r>
      <w:proofErr w:type="spellStart"/>
      <w:r w:rsidRPr="001D77B1">
        <w:t>Radiocommunication</w:t>
      </w:r>
      <w:proofErr w:type="spellEnd"/>
      <w:r w:rsidRPr="001D77B1">
        <w:t xml:space="preserve"> systems and services considered in the stud</w:t>
      </w:r>
      <w:r w:rsidRPr="001D77B1">
        <w:rPr>
          <w:lang w:eastAsia="ja-JP"/>
        </w:rPr>
        <w:t>y</w:t>
      </w:r>
    </w:p>
    <w:p w:rsidR="00B33897" w:rsidRPr="001D77B1" w:rsidRDefault="00B33897" w:rsidP="00B33897">
      <w:r w:rsidRPr="001D77B1">
        <w:t xml:space="preserve">This section shows the frequency and protection criteria for </w:t>
      </w:r>
      <w:proofErr w:type="spellStart"/>
      <w:r w:rsidRPr="001D77B1">
        <w:t>radiocommunication</w:t>
      </w:r>
      <w:proofErr w:type="spellEnd"/>
      <w:r w:rsidRPr="001D77B1">
        <w:t xml:space="preserve"> systems and considered in the study.</w:t>
      </w:r>
    </w:p>
    <w:p w:rsidR="00B33897" w:rsidRPr="001D77B1" w:rsidRDefault="008936E5" w:rsidP="00B33897">
      <w:pPr>
        <w:pStyle w:val="Heading2"/>
        <w:rPr>
          <w:lang w:eastAsia="ja-JP"/>
        </w:rPr>
      </w:pPr>
      <w:r>
        <w:rPr>
          <w:lang w:eastAsia="ja-JP"/>
        </w:rPr>
        <w:lastRenderedPageBreak/>
        <w:t>3.</w:t>
      </w:r>
      <w:r w:rsidR="00B33897" w:rsidRPr="001D77B1">
        <w:rPr>
          <w:lang w:eastAsia="ja-JP"/>
        </w:rPr>
        <w:t>3.1</w:t>
      </w:r>
      <w:r w:rsidR="00925A8B">
        <w:rPr>
          <w:lang w:eastAsia="ja-JP"/>
        </w:rPr>
        <w:t>.1</w:t>
      </w:r>
      <w:r w:rsidR="00B33897" w:rsidRPr="001D77B1">
        <w:rPr>
          <w:lang w:eastAsia="ja-JP"/>
        </w:rPr>
        <w:tab/>
        <w:t>902-928</w:t>
      </w:r>
      <w:r w:rsidR="00B33897" w:rsidRPr="001D77B1">
        <w:t xml:space="preserve"> </w:t>
      </w:r>
      <w:r w:rsidR="00B33897" w:rsidRPr="001D77B1">
        <w:rPr>
          <w:lang w:eastAsia="ja-JP"/>
        </w:rPr>
        <w:t>MHz (ISM in Region 2)</w:t>
      </w:r>
    </w:p>
    <w:p w:rsidR="00B33897" w:rsidRPr="001D77B1" w:rsidRDefault="00925A8B" w:rsidP="00B33897">
      <w:pPr>
        <w:pStyle w:val="Heading2"/>
        <w:rPr>
          <w:lang w:eastAsia="ja-JP"/>
        </w:rPr>
      </w:pPr>
      <w:r>
        <w:rPr>
          <w:lang w:eastAsia="ja-JP"/>
        </w:rPr>
        <w:t>3.</w:t>
      </w:r>
      <w:r w:rsidR="00B33897" w:rsidRPr="001D77B1">
        <w:rPr>
          <w:lang w:eastAsia="ja-JP"/>
        </w:rPr>
        <w:t>3</w:t>
      </w:r>
      <w:r>
        <w:rPr>
          <w:lang w:eastAsia="ja-JP"/>
        </w:rPr>
        <w:t>.1</w:t>
      </w:r>
      <w:r w:rsidR="00B33897" w:rsidRPr="001D77B1">
        <w:rPr>
          <w:lang w:eastAsia="ja-JP"/>
        </w:rPr>
        <w:t>.2</w:t>
      </w:r>
      <w:r w:rsidR="00B33897" w:rsidRPr="001D77B1">
        <w:rPr>
          <w:lang w:eastAsia="ja-JP"/>
        </w:rPr>
        <w:tab/>
      </w:r>
      <w:bookmarkStart w:id="153" w:name="_Hlk55555314"/>
      <w:r w:rsidR="00B33897" w:rsidRPr="001D77B1">
        <w:rPr>
          <w:lang w:eastAsia="ja-JP"/>
        </w:rPr>
        <w:t>917-920</w:t>
      </w:r>
      <w:r w:rsidR="00B33897" w:rsidRPr="001D77B1">
        <w:t xml:space="preserve"> </w:t>
      </w:r>
      <w:r w:rsidR="00B33897" w:rsidRPr="001D77B1">
        <w:rPr>
          <w:lang w:eastAsia="ja-JP"/>
        </w:rPr>
        <w:t>MHz</w:t>
      </w:r>
      <w:r w:rsidR="00B33897" w:rsidRPr="001D77B1">
        <w:t xml:space="preserve"> (</w:t>
      </w:r>
      <w:r w:rsidR="00B33897" w:rsidRPr="001D77B1">
        <w:rPr>
          <w:lang w:eastAsia="ja-JP"/>
        </w:rPr>
        <w:t>non-ISM)</w:t>
      </w:r>
      <w:bookmarkEnd w:id="153"/>
    </w:p>
    <w:p w:rsidR="00B33897" w:rsidRPr="001D77B1" w:rsidRDefault="00B33897" w:rsidP="00B33897">
      <w:pPr>
        <w:rPr>
          <w:b/>
          <w:lang w:eastAsia="ja-JP"/>
        </w:rPr>
      </w:pPr>
      <w:bookmarkStart w:id="154" w:name="_Hlk55555480"/>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(non-</w:t>
      </w:r>
      <w:r w:rsidRPr="001D77B1">
        <w:rPr>
          <w:lang w:eastAsia="ja-JP"/>
        </w:rPr>
        <w:t xml:space="preserve">ISM) </w:t>
      </w:r>
      <w:proofErr w:type="spellStart"/>
      <w:r w:rsidRPr="001D77B1">
        <w:t>radiocommunication</w:t>
      </w:r>
      <w:proofErr w:type="spellEnd"/>
      <w:r w:rsidRPr="001D77B1">
        <w:t xml:space="preserve"> systems and services considered in the stud</w:t>
      </w:r>
      <w:r w:rsidRPr="001D77B1">
        <w:rPr>
          <w:lang w:eastAsia="ja-JP"/>
        </w:rPr>
        <w:t xml:space="preserve">y show Table </w:t>
      </w:r>
      <w:r w:rsidR="00133408">
        <w:rPr>
          <w:lang w:eastAsia="ja-JP"/>
        </w:rPr>
        <w:t>4</w:t>
      </w:r>
      <w:r w:rsidRPr="001D77B1">
        <w:rPr>
          <w:lang w:eastAsia="ja-JP"/>
        </w:rPr>
        <w:t>.</w:t>
      </w:r>
    </w:p>
    <w:bookmarkEnd w:id="154"/>
    <w:p w:rsidR="00B33897" w:rsidRPr="001D77B1" w:rsidRDefault="00B33897" w:rsidP="00B33897">
      <w:pPr>
        <w:pStyle w:val="TableNo"/>
        <w:rPr>
          <w:lang w:eastAsia="ja-JP"/>
        </w:rPr>
      </w:pPr>
      <w:r w:rsidRPr="001D77B1">
        <w:rPr>
          <w:lang w:eastAsia="ja-JP"/>
        </w:rPr>
        <w:t xml:space="preserve">TABLE </w:t>
      </w:r>
      <w:r w:rsidR="00133408">
        <w:rPr>
          <w:lang w:eastAsia="ja-JP"/>
        </w:rPr>
        <w:t>4</w:t>
      </w:r>
    </w:p>
    <w:p w:rsidR="00B33897" w:rsidRPr="001D77B1" w:rsidRDefault="00B33897" w:rsidP="00B33897">
      <w:pPr>
        <w:pStyle w:val="Tabletitle"/>
        <w:rPr>
          <w:lang w:eastAsia="ja-JP"/>
        </w:rPr>
      </w:pPr>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(non-</w:t>
      </w:r>
      <w:r w:rsidRPr="001D77B1">
        <w:rPr>
          <w:lang w:eastAsia="ja-JP"/>
        </w:rPr>
        <w:t xml:space="preserve">ISM) </w:t>
      </w:r>
      <w:proofErr w:type="spellStart"/>
      <w:r w:rsidRPr="001D77B1">
        <w:t>radiocommunication</w:t>
      </w:r>
      <w:proofErr w:type="spellEnd"/>
      <w:r w:rsidRPr="001D77B1">
        <w:t xml:space="preserve"> systems and services considered in the stud</w:t>
      </w:r>
      <w:r w:rsidRPr="001D77B1">
        <w:rPr>
          <w:lang w:eastAsia="ja-JP"/>
        </w:rPr>
        <w:t>y</w:t>
      </w:r>
    </w:p>
    <w:tbl>
      <w:tblPr>
        <w:tblStyle w:val="TableGrid"/>
        <w:tblW w:w="9629" w:type="dxa"/>
        <w:jc w:val="center"/>
        <w:tblLook w:val="04A0" w:firstRow="1" w:lastRow="0" w:firstColumn="1" w:lastColumn="0" w:noHBand="0" w:noVBand="1"/>
      </w:tblPr>
      <w:tblGrid>
        <w:gridCol w:w="2393"/>
        <w:gridCol w:w="2542"/>
        <w:gridCol w:w="2560"/>
        <w:gridCol w:w="2134"/>
      </w:tblGrid>
      <w:tr w:rsidR="00B33897" w:rsidRPr="001D77B1" w:rsidTr="007E2ADB">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head"/>
              <w:rPr>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head"/>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head"/>
            </w:pPr>
            <w:r w:rsidRPr="001D77B1">
              <w:rPr>
                <w:lang w:eastAsia="ja-JP"/>
              </w:rPr>
              <w:t>Protection criterion</w:t>
            </w:r>
          </w:p>
        </w:tc>
        <w:tc>
          <w:tcPr>
            <w:tcW w:w="2134" w:type="dxa"/>
            <w:tcBorders>
              <w:top w:val="single" w:sz="4" w:space="0" w:color="auto"/>
              <w:left w:val="single" w:sz="4" w:space="0" w:color="auto"/>
              <w:bottom w:val="single" w:sz="4" w:space="0" w:color="auto"/>
              <w:right w:val="single" w:sz="4" w:space="0" w:color="auto"/>
            </w:tcBorders>
          </w:tcPr>
          <w:p w:rsidR="00B33897" w:rsidRPr="001D77B1" w:rsidRDefault="00B33897" w:rsidP="007E2ADB">
            <w:pPr>
              <w:pStyle w:val="Tablehead"/>
              <w:rPr>
                <w:lang w:eastAsia="ja-JP"/>
              </w:rPr>
            </w:pPr>
            <w:r w:rsidRPr="001D77B1">
              <w:rPr>
                <w:lang w:eastAsia="ja-JP"/>
              </w:rPr>
              <w:t>References</w:t>
            </w:r>
          </w:p>
        </w:tc>
      </w:tr>
      <w:tr w:rsidR="00B33897" w:rsidRPr="001D77B1" w:rsidTr="007E2ADB">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t>930</w:t>
            </w:r>
            <w:r>
              <w:t> </w:t>
            </w:r>
            <w:r w:rsidRPr="001D77B1">
              <w:t>MHz</w:t>
            </w:r>
            <w:r>
              <w:t xml:space="preserve"> – </w:t>
            </w:r>
            <w:r w:rsidRPr="001D77B1">
              <w:t>940</w:t>
            </w:r>
            <w:r>
              <w:t> </w:t>
            </w:r>
            <w:r w:rsidRPr="001D77B1">
              <w:t>MHz (up)</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rPr>
                <w:lang w:eastAsia="ja-JP"/>
              </w:rPr>
              <w:t>TBD</w:t>
            </w:r>
          </w:p>
        </w:tc>
        <w:tc>
          <w:tcPr>
            <w:tcW w:w="2134" w:type="dxa"/>
            <w:vMerge w:val="restart"/>
            <w:tcBorders>
              <w:top w:val="single" w:sz="4" w:space="0" w:color="auto"/>
              <w:left w:val="single" w:sz="4" w:space="0" w:color="auto"/>
              <w:right w:val="single" w:sz="4" w:space="0" w:color="auto"/>
            </w:tcBorders>
          </w:tcPr>
          <w:p w:rsidR="00B33897" w:rsidRPr="001D77B1" w:rsidRDefault="00B33897" w:rsidP="00842FEA">
            <w:pPr>
              <w:pStyle w:val="Tabletext"/>
              <w:jc w:val="center"/>
            </w:pPr>
            <w:r>
              <w:t>−</w:t>
            </w:r>
            <w:r w:rsidRPr="001D77B1">
              <w:t>108.8</w:t>
            </w:r>
            <w:r>
              <w:t> </w:t>
            </w:r>
            <w:proofErr w:type="spellStart"/>
            <w:r w:rsidRPr="001D77B1">
              <w:t>dBm</w:t>
            </w:r>
            <w:proofErr w:type="spellEnd"/>
            <w:r w:rsidRPr="001D77B1">
              <w:t xml:space="preserve">/MHz </w:t>
            </w:r>
            <w:r>
              <w:br/>
            </w:r>
            <w:r w:rsidRPr="001D77B1">
              <w:t>(in band)</w:t>
            </w:r>
          </w:p>
          <w:p w:rsidR="00B33897" w:rsidRPr="001D77B1" w:rsidRDefault="00B33897" w:rsidP="00842FEA">
            <w:pPr>
              <w:pStyle w:val="Tabletext"/>
              <w:jc w:val="center"/>
              <w:rPr>
                <w:lang w:eastAsia="ja-JP"/>
              </w:rPr>
            </w:pPr>
            <w:r>
              <w:t>−</w:t>
            </w:r>
            <w:r w:rsidRPr="001D77B1">
              <w:t>51</w:t>
            </w:r>
            <w:r>
              <w:t> </w:t>
            </w:r>
            <w:proofErr w:type="spellStart"/>
            <w:r w:rsidRPr="001D77B1">
              <w:t>dBm</w:t>
            </w:r>
            <w:proofErr w:type="spellEnd"/>
            <w:r w:rsidRPr="001D77B1">
              <w:t xml:space="preserve"> (out of band)</w:t>
            </w:r>
          </w:p>
          <w:p w:rsidR="00B33897" w:rsidRPr="001D77B1" w:rsidRDefault="00B33897" w:rsidP="00842FEA">
            <w:pPr>
              <w:pStyle w:val="Tabletext"/>
              <w:jc w:val="center"/>
              <w:rPr>
                <w:lang w:eastAsia="ja-JP"/>
              </w:rPr>
            </w:pPr>
            <w:r w:rsidRPr="001D77B1">
              <w:rPr>
                <w:lang w:eastAsia="ja-JP"/>
              </w:rPr>
              <w:t>ARIB</w:t>
            </w:r>
            <w:r w:rsidRPr="001D77B1">
              <w:rPr>
                <w:vertAlign w:val="superscript"/>
                <w:lang w:eastAsia="ja-JP"/>
              </w:rPr>
              <w:t>*1</w:t>
            </w:r>
            <w:r w:rsidRPr="001D77B1">
              <w:rPr>
                <w:lang w:eastAsia="ja-JP"/>
              </w:rPr>
              <w:t xml:space="preserve"> STD-T85</w:t>
            </w:r>
          </w:p>
          <w:p w:rsidR="00B33897" w:rsidRPr="001D77B1" w:rsidRDefault="00B33897" w:rsidP="00842FEA">
            <w:pPr>
              <w:pStyle w:val="Tabletext"/>
              <w:jc w:val="center"/>
            </w:pPr>
            <w:r w:rsidRPr="001D77B1">
              <w:rPr>
                <w:lang w:eastAsia="ja-JP"/>
              </w:rPr>
              <w:t>(Japan)</w:t>
            </w:r>
          </w:p>
        </w:tc>
      </w:tr>
      <w:tr w:rsidR="00B33897" w:rsidRPr="001D77B1" w:rsidTr="007E2ADB">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rsidR="00B33897" w:rsidRPr="001D77B1" w:rsidRDefault="00B33897" w:rsidP="00842FEA">
            <w:pPr>
              <w:pStyle w:val="Tabletext"/>
              <w:jc w:val="center"/>
              <w:rPr>
                <w:rFonts w:eastAsia="MS PGothic"/>
                <w:lang w:eastAsia="zh-CN"/>
              </w:rPr>
            </w:pPr>
          </w:p>
        </w:tc>
      </w:tr>
      <w:tr w:rsidR="00B33897" w:rsidRPr="001D77B1" w:rsidTr="007E2ADB">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p>
        </w:tc>
        <w:tc>
          <w:tcPr>
            <w:tcW w:w="2560"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t>−</w:t>
            </w:r>
            <w:r w:rsidRPr="001D77B1">
              <w:t>110.8</w:t>
            </w:r>
            <w:r>
              <w:t xml:space="preserve"> </w:t>
            </w:r>
            <w:proofErr w:type="spellStart"/>
            <w:r w:rsidRPr="001D77B1">
              <w:t>dBm</w:t>
            </w:r>
            <w:proofErr w:type="spellEnd"/>
            <w:r w:rsidRPr="001D77B1">
              <w:t>/MHz (in band)</w:t>
            </w:r>
          </w:p>
          <w:p w:rsidR="00B33897" w:rsidRPr="001D77B1" w:rsidRDefault="00B33897" w:rsidP="00842FEA">
            <w:pPr>
              <w:pStyle w:val="Tabletext"/>
              <w:jc w:val="center"/>
            </w:pPr>
            <w:r>
              <w:t>−</w:t>
            </w:r>
            <w:r w:rsidRPr="001D77B1">
              <w:t>44</w:t>
            </w:r>
            <w:r>
              <w:t xml:space="preserve"> </w:t>
            </w:r>
            <w:proofErr w:type="spellStart"/>
            <w:r w:rsidRPr="001D77B1">
              <w:t>dBm</w:t>
            </w:r>
            <w:proofErr w:type="spellEnd"/>
            <w:r w:rsidRPr="001D77B1">
              <w:t xml:space="preserve">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rsidTr="007E2ADB">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t>850</w:t>
            </w:r>
            <w:r>
              <w:t> </w:t>
            </w:r>
            <w:r w:rsidRPr="001D77B1">
              <w:t>MHz</w:t>
            </w:r>
            <w:r>
              <w:t xml:space="preserve"> – </w:t>
            </w:r>
            <w:r w:rsidRPr="001D77B1">
              <w:t>860</w:t>
            </w:r>
            <w:r>
              <w:t> </w:t>
            </w:r>
            <w:r w:rsidRPr="001D77B1">
              <w:t>MHz</w:t>
            </w:r>
            <w:r>
              <w:br/>
            </w:r>
            <w:r w:rsidRPr="001D77B1">
              <w:t>(down)</w:t>
            </w:r>
          </w:p>
        </w:tc>
        <w:tc>
          <w:tcPr>
            <w:tcW w:w="2560"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t>−</w:t>
            </w:r>
            <w:r w:rsidRPr="001D77B1">
              <w:t>119</w:t>
            </w:r>
            <w:r>
              <w:t> </w:t>
            </w:r>
            <w:proofErr w:type="spellStart"/>
            <w:r w:rsidRPr="001D77B1">
              <w:t>dBm</w:t>
            </w:r>
            <w:proofErr w:type="spellEnd"/>
            <w:r w:rsidRPr="001D77B1">
              <w:t>/MHz (in band)</w:t>
            </w:r>
          </w:p>
          <w:p w:rsidR="00B33897" w:rsidRPr="001D77B1" w:rsidRDefault="00B33897" w:rsidP="00842FEA">
            <w:pPr>
              <w:pStyle w:val="Tabletext"/>
              <w:jc w:val="center"/>
            </w:pPr>
            <w:r>
              <w:t>−</w:t>
            </w:r>
            <w:r w:rsidRPr="001D77B1">
              <w:t>43</w:t>
            </w:r>
            <w:r>
              <w:t> </w:t>
            </w:r>
            <w:proofErr w:type="spellStart"/>
            <w:r w:rsidRPr="001D77B1">
              <w:t>dBm</w:t>
            </w:r>
            <w:proofErr w:type="spellEnd"/>
            <w:r w:rsidRPr="001D77B1">
              <w:t xml:space="preserve"> (out of band, modulation)</w:t>
            </w:r>
          </w:p>
          <w:p w:rsidR="00B33897" w:rsidRPr="001D77B1" w:rsidRDefault="00B33897" w:rsidP="00842FEA">
            <w:pPr>
              <w:pStyle w:val="Tabletext"/>
              <w:jc w:val="center"/>
            </w:pPr>
            <w:r>
              <w:t>−</w:t>
            </w:r>
            <w:r w:rsidRPr="001D77B1">
              <w:t>15</w:t>
            </w:r>
            <w:r>
              <w:t> </w:t>
            </w:r>
            <w:proofErr w:type="spellStart"/>
            <w:r w:rsidRPr="001D77B1">
              <w:t>dBm</w:t>
            </w:r>
            <w:proofErr w:type="spellEnd"/>
            <w:r w:rsidRPr="001D77B1">
              <w:t xml:space="preserve"> (out of band, CW)</w:t>
            </w:r>
          </w:p>
        </w:tc>
        <w:tc>
          <w:tcPr>
            <w:tcW w:w="2134" w:type="dxa"/>
            <w:tcBorders>
              <w:top w:val="single" w:sz="4" w:space="0" w:color="auto"/>
              <w:left w:val="single" w:sz="4" w:space="0" w:color="auto"/>
              <w:bottom w:val="single" w:sz="4" w:space="0" w:color="auto"/>
              <w:right w:val="single" w:sz="4" w:space="0" w:color="auto"/>
            </w:tcBorders>
          </w:tcPr>
          <w:p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rsidTr="007E2ADB">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p>
        </w:tc>
        <w:tc>
          <w:tcPr>
            <w:tcW w:w="2560"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t>−</w:t>
            </w:r>
            <w:r w:rsidRPr="001D77B1">
              <w:t>110.8</w:t>
            </w:r>
            <w:r>
              <w:t> </w:t>
            </w:r>
            <w:proofErr w:type="spellStart"/>
            <w:r w:rsidRPr="001D77B1">
              <w:t>dBm</w:t>
            </w:r>
            <w:proofErr w:type="spellEnd"/>
            <w:r w:rsidRPr="001D77B1">
              <w:t>/MHz (in band)</w:t>
            </w:r>
          </w:p>
          <w:p w:rsidR="00B33897" w:rsidRPr="001D77B1" w:rsidRDefault="00B33897" w:rsidP="00842FEA">
            <w:pPr>
              <w:pStyle w:val="Tabletext"/>
              <w:jc w:val="center"/>
            </w:pPr>
            <w:r>
              <w:t>−</w:t>
            </w:r>
            <w:r w:rsidRPr="001D77B1">
              <w:t>44</w:t>
            </w:r>
            <w:r>
              <w:t> </w:t>
            </w:r>
            <w:proofErr w:type="spellStart"/>
            <w:r w:rsidRPr="001D77B1">
              <w:t>dBm</w:t>
            </w:r>
            <w:proofErr w:type="spellEnd"/>
            <w:r w:rsidRPr="001D77B1">
              <w:t xml:space="preserve">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rsidTr="007E2ADB">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t>945-960</w:t>
            </w:r>
            <w:r>
              <w:t> </w:t>
            </w:r>
            <w:r w:rsidRPr="001D77B1">
              <w:t>MHz (down)</w:t>
            </w:r>
          </w:p>
        </w:tc>
        <w:tc>
          <w:tcPr>
            <w:tcW w:w="2560"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t>−</w:t>
            </w:r>
            <w:r w:rsidRPr="001D77B1">
              <w:t>119</w:t>
            </w:r>
            <w:r>
              <w:t> </w:t>
            </w:r>
            <w:proofErr w:type="spellStart"/>
            <w:r w:rsidRPr="001D77B1">
              <w:t>dBm</w:t>
            </w:r>
            <w:proofErr w:type="spellEnd"/>
            <w:r w:rsidRPr="001D77B1">
              <w:t>/MHz (in band)</w:t>
            </w:r>
          </w:p>
          <w:p w:rsidR="00B33897" w:rsidRPr="001D77B1" w:rsidRDefault="00B33897" w:rsidP="00842FEA">
            <w:pPr>
              <w:pStyle w:val="Tabletext"/>
              <w:jc w:val="center"/>
            </w:pPr>
            <w:r>
              <w:t>−</w:t>
            </w:r>
            <w:r w:rsidRPr="001D77B1">
              <w:t>43</w:t>
            </w:r>
            <w:r>
              <w:t xml:space="preserve"> </w:t>
            </w:r>
            <w:proofErr w:type="spellStart"/>
            <w:r w:rsidRPr="001D77B1">
              <w:t>dBm</w:t>
            </w:r>
            <w:proofErr w:type="spellEnd"/>
            <w:r w:rsidRPr="001D77B1">
              <w:t xml:space="preserve"> (out of band, modulation)</w:t>
            </w:r>
          </w:p>
          <w:p w:rsidR="00B33897" w:rsidRPr="001D77B1" w:rsidRDefault="00B33897" w:rsidP="00842FEA">
            <w:pPr>
              <w:pStyle w:val="Tabletext"/>
              <w:jc w:val="center"/>
            </w:pPr>
            <w:r>
              <w:t>−</w:t>
            </w:r>
            <w:r w:rsidRPr="001D77B1">
              <w:t>15</w:t>
            </w:r>
            <w:r>
              <w:t> </w:t>
            </w:r>
            <w:proofErr w:type="spellStart"/>
            <w:r w:rsidRPr="001D77B1">
              <w:t>dBm</w:t>
            </w:r>
            <w:proofErr w:type="spellEnd"/>
            <w:r w:rsidRPr="001D77B1">
              <w:t xml:space="preserve"> (out of band, CW)</w:t>
            </w:r>
          </w:p>
        </w:tc>
        <w:tc>
          <w:tcPr>
            <w:tcW w:w="2134" w:type="dxa"/>
            <w:tcBorders>
              <w:top w:val="single" w:sz="4" w:space="0" w:color="auto"/>
              <w:left w:val="single" w:sz="4" w:space="0" w:color="auto"/>
              <w:bottom w:val="single" w:sz="4" w:space="0" w:color="auto"/>
              <w:right w:val="single" w:sz="4" w:space="0" w:color="auto"/>
            </w:tcBorders>
          </w:tcPr>
          <w:p w:rsidR="00B33897" w:rsidRPr="001D77B1" w:rsidRDefault="00B33897" w:rsidP="00842FEA">
            <w:pPr>
              <w:pStyle w:val="Tabletext"/>
              <w:jc w:val="center"/>
            </w:pPr>
            <w:r w:rsidRPr="001D77B1">
              <w:t xml:space="preserve">3Gpp TS36 104 </w:t>
            </w:r>
            <w:r w:rsidRPr="001D77B1">
              <w:t>ｖ</w:t>
            </w:r>
            <w:r w:rsidRPr="001D77B1">
              <w:t>8.3.0</w:t>
            </w:r>
            <w:r>
              <w:t xml:space="preserve"> </w:t>
            </w:r>
            <w:r w:rsidRPr="001D77B1">
              <w:t>(2008-9)</w:t>
            </w:r>
          </w:p>
        </w:tc>
      </w:tr>
      <w:tr w:rsidR="00B33897" w:rsidRPr="001D77B1" w:rsidTr="007E2ADB">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rPr>
                <w:lang w:eastAsia="ja-JP"/>
              </w:rPr>
              <w:t>TBD</w:t>
            </w:r>
          </w:p>
        </w:tc>
        <w:tc>
          <w:tcPr>
            <w:tcW w:w="2134" w:type="dxa"/>
            <w:tcBorders>
              <w:top w:val="single" w:sz="4" w:space="0" w:color="auto"/>
              <w:left w:val="single" w:sz="4" w:space="0" w:color="auto"/>
              <w:bottom w:val="single" w:sz="4" w:space="0" w:color="auto"/>
              <w:right w:val="single" w:sz="4" w:space="0" w:color="auto"/>
            </w:tcBorders>
          </w:tcPr>
          <w:p w:rsidR="00B33897" w:rsidRPr="001D77B1" w:rsidRDefault="00B33897" w:rsidP="00842FEA">
            <w:pPr>
              <w:pStyle w:val="Tabletext"/>
              <w:jc w:val="center"/>
            </w:pPr>
            <w:r>
              <w:t>−</w:t>
            </w:r>
            <w:r w:rsidRPr="001D77B1">
              <w:t>81</w:t>
            </w:r>
            <w:r>
              <w:t> </w:t>
            </w:r>
            <w:proofErr w:type="spellStart"/>
            <w:r w:rsidRPr="001D77B1">
              <w:t>dBm</w:t>
            </w:r>
            <w:proofErr w:type="spellEnd"/>
            <w:r w:rsidRPr="001D77B1">
              <w:t>/MHz (in band)</w:t>
            </w:r>
          </w:p>
          <w:p w:rsidR="00B33897" w:rsidRPr="001D77B1" w:rsidRDefault="00B33897" w:rsidP="00842FEA">
            <w:pPr>
              <w:pStyle w:val="Tabletext"/>
              <w:jc w:val="center"/>
              <w:rPr>
                <w:lang w:eastAsia="ja-JP"/>
              </w:rPr>
            </w:pPr>
            <w:r>
              <w:t>−</w:t>
            </w:r>
            <w:r w:rsidRPr="001D77B1">
              <w:t>30</w:t>
            </w:r>
            <w:r>
              <w:t> </w:t>
            </w:r>
            <w:proofErr w:type="spellStart"/>
            <w:r w:rsidRPr="001D77B1">
              <w:t>dBm</w:t>
            </w:r>
            <w:proofErr w:type="spellEnd"/>
            <w:r>
              <w:t xml:space="preserve"> </w:t>
            </w:r>
            <w:r w:rsidRPr="001D77B1">
              <w:t>(out of band, 2</w:t>
            </w:r>
            <w:r>
              <w:t> </w:t>
            </w:r>
            <w:r w:rsidRPr="001D77B1">
              <w:t>MHz separation)</w:t>
            </w:r>
          </w:p>
          <w:p w:rsidR="00B33897" w:rsidRPr="00842FEA" w:rsidRDefault="00B33897" w:rsidP="00842FEA">
            <w:pPr>
              <w:pStyle w:val="Tabletext"/>
              <w:jc w:val="center"/>
              <w:rPr>
                <w:lang w:val="fr-FR" w:eastAsia="ja-JP"/>
              </w:rPr>
            </w:pPr>
            <w:r w:rsidRPr="00842FEA">
              <w:rPr>
                <w:lang w:val="fr-FR" w:eastAsia="ja-JP"/>
              </w:rPr>
              <w:t>ARIB STD-T106</w:t>
            </w:r>
          </w:p>
          <w:p w:rsidR="00B33897" w:rsidRPr="00842FEA" w:rsidRDefault="00B33897" w:rsidP="00842FEA">
            <w:pPr>
              <w:pStyle w:val="Tabletext"/>
              <w:jc w:val="center"/>
              <w:rPr>
                <w:lang w:val="fr-FR" w:eastAsia="ja-JP"/>
              </w:rPr>
            </w:pPr>
            <w:r w:rsidRPr="00842FEA">
              <w:rPr>
                <w:lang w:val="fr-FR" w:eastAsia="ja-JP"/>
              </w:rPr>
              <w:t>ARIB STD-T107</w:t>
            </w:r>
          </w:p>
          <w:p w:rsidR="00B33897" w:rsidRPr="001D77B1" w:rsidRDefault="00B33897" w:rsidP="00842FEA">
            <w:pPr>
              <w:pStyle w:val="Tabletext"/>
              <w:jc w:val="center"/>
            </w:pPr>
            <w:r w:rsidRPr="001D77B1">
              <w:rPr>
                <w:lang w:eastAsia="ja-JP"/>
              </w:rPr>
              <w:t>(Japan)</w:t>
            </w:r>
          </w:p>
        </w:tc>
      </w:tr>
      <w:tr w:rsidR="00B33897" w:rsidRPr="001D77B1" w:rsidTr="007E2ADB">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rPr>
                <w:lang w:eastAsia="ja-JP"/>
              </w:rPr>
              <w:t>TBD</w:t>
            </w:r>
          </w:p>
        </w:tc>
        <w:tc>
          <w:tcPr>
            <w:tcW w:w="2134" w:type="dxa"/>
            <w:tcBorders>
              <w:top w:val="single" w:sz="4" w:space="0" w:color="auto"/>
              <w:left w:val="single" w:sz="4" w:space="0" w:color="auto"/>
              <w:bottom w:val="single" w:sz="4" w:space="0" w:color="auto"/>
              <w:right w:val="single" w:sz="4" w:space="0" w:color="auto"/>
            </w:tcBorders>
          </w:tcPr>
          <w:p w:rsidR="00B33897" w:rsidRPr="001D77B1" w:rsidRDefault="00B33897" w:rsidP="00842FEA">
            <w:pPr>
              <w:pStyle w:val="Tabletext"/>
              <w:jc w:val="center"/>
            </w:pPr>
            <w:r>
              <w:t>−</w:t>
            </w:r>
            <w:r w:rsidRPr="001D77B1">
              <w:t>127</w:t>
            </w:r>
            <w:r>
              <w:t> </w:t>
            </w:r>
            <w:proofErr w:type="spellStart"/>
            <w:r w:rsidRPr="001D77B1">
              <w:t>dBm</w:t>
            </w:r>
            <w:proofErr w:type="spellEnd"/>
            <w:r w:rsidRPr="001D77B1">
              <w:t>/MHz (in band)</w:t>
            </w:r>
          </w:p>
          <w:p w:rsidR="00B33897" w:rsidRPr="001D77B1" w:rsidRDefault="00B33897" w:rsidP="00842FEA">
            <w:pPr>
              <w:pStyle w:val="Tabletext"/>
              <w:jc w:val="center"/>
              <w:rPr>
                <w:lang w:eastAsia="ja-JP"/>
              </w:rPr>
            </w:pPr>
            <w:r>
              <w:t>−</w:t>
            </w:r>
            <w:r w:rsidRPr="001D77B1">
              <w:t>80</w:t>
            </w:r>
            <w:r>
              <w:t> </w:t>
            </w:r>
            <w:proofErr w:type="spellStart"/>
            <w:r w:rsidRPr="001D77B1">
              <w:t>dBm</w:t>
            </w:r>
            <w:proofErr w:type="spellEnd"/>
            <w:r w:rsidRPr="001D77B1">
              <w:t xml:space="preserve"> (out of band)</w:t>
            </w:r>
          </w:p>
          <w:p w:rsidR="00B33897" w:rsidRPr="001D77B1" w:rsidRDefault="00B33897" w:rsidP="00842FEA">
            <w:pPr>
              <w:pStyle w:val="Tabletext"/>
              <w:jc w:val="center"/>
              <w:rPr>
                <w:lang w:eastAsia="ja-JP"/>
              </w:rPr>
            </w:pPr>
            <w:r w:rsidRPr="001D77B1">
              <w:rPr>
                <w:lang w:eastAsia="ja-JP"/>
              </w:rPr>
              <w:t>ARIB STD-T108</w:t>
            </w:r>
          </w:p>
          <w:p w:rsidR="00B33897" w:rsidRPr="001D77B1" w:rsidRDefault="00B33897" w:rsidP="00842FEA">
            <w:pPr>
              <w:pStyle w:val="Tabletext"/>
              <w:jc w:val="center"/>
            </w:pPr>
            <w:r w:rsidRPr="001D77B1">
              <w:rPr>
                <w:lang w:eastAsia="ja-JP"/>
              </w:rPr>
              <w:t>(Japan)</w:t>
            </w:r>
          </w:p>
        </w:tc>
      </w:tr>
      <w:tr w:rsidR="00B33897" w:rsidRPr="001D77B1" w:rsidTr="007E2ADB">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7E2ADB">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rsidR="00B33897" w:rsidRPr="001D77B1" w:rsidRDefault="00B33897" w:rsidP="00842FEA">
            <w:pPr>
              <w:pStyle w:val="Tabletext"/>
              <w:jc w:val="center"/>
            </w:pPr>
            <w:r>
              <w:t>−</w:t>
            </w:r>
            <w:r w:rsidRPr="001D77B1">
              <w:t>197.4</w:t>
            </w:r>
            <w:r>
              <w:t> </w:t>
            </w:r>
            <w:proofErr w:type="spellStart"/>
            <w:r w:rsidRPr="001D77B1">
              <w:t>dBm</w:t>
            </w:r>
            <w:proofErr w:type="spellEnd"/>
            <w:r w:rsidRPr="001D77B1">
              <w:t>/MHz</w:t>
            </w:r>
          </w:p>
        </w:tc>
        <w:tc>
          <w:tcPr>
            <w:tcW w:w="2134" w:type="dxa"/>
            <w:tcBorders>
              <w:top w:val="single" w:sz="4" w:space="0" w:color="auto"/>
              <w:left w:val="single" w:sz="4" w:space="0" w:color="auto"/>
              <w:bottom w:val="single" w:sz="4" w:space="0" w:color="auto"/>
              <w:right w:val="single" w:sz="4" w:space="0" w:color="auto"/>
            </w:tcBorders>
          </w:tcPr>
          <w:p w:rsidR="00B33897" w:rsidRPr="001D77B1" w:rsidRDefault="00B33897" w:rsidP="00842FEA">
            <w:pPr>
              <w:pStyle w:val="Tabletext"/>
              <w:jc w:val="center"/>
            </w:pPr>
            <w:r w:rsidRPr="001D77B1">
              <w:t>ITU-R RA.769</w:t>
            </w:r>
            <w:r w:rsidRPr="001D77B1">
              <w:rPr>
                <w:lang w:eastAsia="ja-JP"/>
              </w:rPr>
              <w:t>-2</w:t>
            </w:r>
          </w:p>
        </w:tc>
      </w:tr>
      <w:tr w:rsidR="00B33897" w:rsidRPr="001D77B1" w:rsidTr="007E2ADB">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rsidR="00B33897" w:rsidRPr="001D77B1" w:rsidRDefault="00B33897" w:rsidP="007E2ADB">
            <w:pPr>
              <w:pStyle w:val="Tablelegend"/>
            </w:pPr>
            <w:r w:rsidRPr="00842FEA">
              <w:rPr>
                <w:vertAlign w:val="superscript"/>
                <w:lang w:eastAsia="ja-JP"/>
              </w:rPr>
              <w:t>*1</w:t>
            </w:r>
            <w:r>
              <w:rPr>
                <w:lang w:eastAsia="ja-JP"/>
              </w:rPr>
              <w:t xml:space="preserve">: </w:t>
            </w:r>
            <w:r w:rsidRPr="001D77B1">
              <w:rPr>
                <w:lang w:eastAsia="ja-JP"/>
              </w:rPr>
              <w:t>Association of Radio Industries and Businesses (</w:t>
            </w:r>
            <w:hyperlink r:id="rId17" w:history="1">
              <w:r w:rsidR="00583820" w:rsidRPr="00F06CC4">
                <w:rPr>
                  <w:rStyle w:val="Hyperlink"/>
                  <w:lang w:eastAsia="ja-JP"/>
                </w:rPr>
                <w:t>https://www.arib.or.jp/english/</w:t>
              </w:r>
            </w:hyperlink>
            <w:r w:rsidRPr="001D77B1">
              <w:rPr>
                <w:lang w:eastAsia="ja-JP"/>
              </w:rPr>
              <w:t>)</w:t>
            </w:r>
          </w:p>
        </w:tc>
      </w:tr>
    </w:tbl>
    <w:p w:rsidR="00B33897" w:rsidRPr="001D77B1" w:rsidRDefault="00B33897" w:rsidP="00B33897">
      <w:pPr>
        <w:pStyle w:val="Tablefin"/>
      </w:pPr>
    </w:p>
    <w:p w:rsidR="00B33897" w:rsidRPr="001D77B1" w:rsidRDefault="00B33897" w:rsidP="00B33897">
      <w:pPr>
        <w:pStyle w:val="Heading2"/>
        <w:rPr>
          <w:lang w:eastAsia="ja-JP"/>
        </w:rPr>
      </w:pPr>
      <w:r w:rsidRPr="001D77B1">
        <w:rPr>
          <w:lang w:eastAsia="ja-JP"/>
        </w:rPr>
        <w:lastRenderedPageBreak/>
        <w:t>3.3</w:t>
      </w:r>
      <w:r w:rsidR="00925A8B">
        <w:rPr>
          <w:lang w:eastAsia="ja-JP"/>
        </w:rPr>
        <w:t>.1.3</w:t>
      </w:r>
      <w:r w:rsidRPr="001D77B1">
        <w:rPr>
          <w:lang w:eastAsia="ja-JP"/>
        </w:rPr>
        <w:tab/>
        <w:t>2</w:t>
      </w:r>
      <w:r w:rsidR="0093040B">
        <w:rPr>
          <w:lang w:eastAsia="ja-JP"/>
        </w:rPr>
        <w:t xml:space="preserve"> </w:t>
      </w:r>
      <w:r w:rsidRPr="001D77B1">
        <w:rPr>
          <w:lang w:eastAsia="ja-JP"/>
        </w:rPr>
        <w:t>400-2</w:t>
      </w:r>
      <w:r>
        <w:rPr>
          <w:lang w:eastAsia="ja-JP"/>
        </w:rPr>
        <w:t> </w:t>
      </w:r>
      <w:r w:rsidRPr="001D77B1">
        <w:rPr>
          <w:lang w:eastAsia="ja-JP"/>
        </w:rPr>
        <w:t>500</w:t>
      </w:r>
      <w:r w:rsidRPr="001D77B1">
        <w:t xml:space="preserve"> </w:t>
      </w:r>
      <w:r w:rsidR="0093040B">
        <w:rPr>
          <w:lang w:eastAsia="ja-JP"/>
        </w:rPr>
        <w:t>M</w:t>
      </w:r>
      <w:r w:rsidRPr="001D77B1">
        <w:rPr>
          <w:lang w:eastAsia="ja-JP"/>
        </w:rPr>
        <w:t>Hz</w:t>
      </w:r>
      <w:r w:rsidRPr="001D77B1">
        <w:t xml:space="preserve"> </w:t>
      </w:r>
      <w:r w:rsidRPr="001D77B1">
        <w:rPr>
          <w:lang w:eastAsia="ja-JP"/>
        </w:rPr>
        <w:t>(ISM)</w:t>
      </w:r>
    </w:p>
    <w:p w:rsidR="00B33897" w:rsidRPr="001D77B1" w:rsidRDefault="00B33897" w:rsidP="00B33897">
      <w:pPr>
        <w:pStyle w:val="Heading2"/>
        <w:rPr>
          <w:lang w:eastAsia="ja-JP"/>
        </w:rPr>
      </w:pPr>
      <w:r w:rsidRPr="001D77B1">
        <w:rPr>
          <w:lang w:eastAsia="ja-JP"/>
        </w:rPr>
        <w:t>3.</w:t>
      </w:r>
      <w:r w:rsidR="00925A8B">
        <w:rPr>
          <w:lang w:eastAsia="ja-JP"/>
        </w:rPr>
        <w:t>3.</w:t>
      </w:r>
      <w:r w:rsidR="00842FEA">
        <w:rPr>
          <w:lang w:eastAsia="ja-JP"/>
        </w:rPr>
        <w:t>1.</w:t>
      </w:r>
      <w:r w:rsidRPr="001D77B1">
        <w:rPr>
          <w:lang w:eastAsia="ja-JP"/>
        </w:rPr>
        <w:t>4</w:t>
      </w:r>
      <w:r w:rsidRPr="001D77B1">
        <w:rPr>
          <w:lang w:eastAsia="ja-JP"/>
        </w:rPr>
        <w:tab/>
        <w:t>2</w:t>
      </w:r>
      <w:r w:rsidR="0093040B">
        <w:rPr>
          <w:lang w:eastAsia="ja-JP"/>
        </w:rPr>
        <w:t xml:space="preserve"> </w:t>
      </w:r>
      <w:r w:rsidRPr="001D77B1">
        <w:rPr>
          <w:lang w:eastAsia="ja-JP"/>
        </w:rPr>
        <w:t>410-2</w:t>
      </w:r>
      <w:r w:rsidR="0093040B">
        <w:rPr>
          <w:lang w:eastAsia="ja-JP"/>
        </w:rPr>
        <w:t xml:space="preserve"> </w:t>
      </w:r>
      <w:r w:rsidRPr="001D77B1">
        <w:rPr>
          <w:lang w:eastAsia="ja-JP"/>
        </w:rPr>
        <w:t>486</w:t>
      </w:r>
      <w:r w:rsidRPr="001D77B1">
        <w:t xml:space="preserve"> </w:t>
      </w:r>
      <w:r w:rsidR="0093040B">
        <w:rPr>
          <w:lang w:eastAsia="ja-JP"/>
        </w:rPr>
        <w:t>M</w:t>
      </w:r>
      <w:r w:rsidRPr="001D77B1">
        <w:rPr>
          <w:lang w:eastAsia="ja-JP"/>
        </w:rPr>
        <w:t>Hz</w:t>
      </w:r>
      <w:r w:rsidRPr="001D77B1">
        <w:t xml:space="preserve"> (</w:t>
      </w:r>
      <w:r w:rsidRPr="001D77B1">
        <w:rPr>
          <w:lang w:eastAsia="ja-JP"/>
        </w:rPr>
        <w:t>non-ISM)</w:t>
      </w:r>
    </w:p>
    <w:p w:rsidR="00B33897" w:rsidRPr="001D77B1" w:rsidRDefault="00B33897" w:rsidP="00B33897">
      <w:r w:rsidRPr="001D77B1">
        <w:t>2</w:t>
      </w:r>
      <w:r w:rsidR="0093040B">
        <w:t xml:space="preserve"> </w:t>
      </w:r>
      <w:r w:rsidRPr="001D77B1">
        <w:t>410-2</w:t>
      </w:r>
      <w:r w:rsidR="0093040B">
        <w:t xml:space="preserve"> </w:t>
      </w:r>
      <w:r w:rsidRPr="001D77B1">
        <w:t>486</w:t>
      </w:r>
      <w:r w:rsidRPr="001D77B1">
        <w:rPr>
          <w:b/>
        </w:rPr>
        <w:t xml:space="preserve"> </w:t>
      </w:r>
      <w:r w:rsidR="0093040B">
        <w:t>M</w:t>
      </w:r>
      <w:r w:rsidRPr="001D77B1">
        <w:t>Hz (</w:t>
      </w:r>
      <w:r w:rsidRPr="001D77B1">
        <w:rPr>
          <w:lang w:eastAsia="ja-JP"/>
        </w:rPr>
        <w:t>non-</w:t>
      </w:r>
      <w:r w:rsidRPr="001D77B1">
        <w:t xml:space="preserve">ISM) </w:t>
      </w:r>
      <w:proofErr w:type="spellStart"/>
      <w:r w:rsidRPr="001D77B1">
        <w:t>radiocommunication</w:t>
      </w:r>
      <w:proofErr w:type="spellEnd"/>
      <w:r w:rsidRPr="001D77B1">
        <w:t xml:space="preserve"> systems and services considered in the study show </w:t>
      </w:r>
      <w:r w:rsidRPr="001D77B1">
        <w:rPr>
          <w:lang w:eastAsia="ja-JP"/>
        </w:rPr>
        <w:t xml:space="preserve">Table </w:t>
      </w:r>
      <w:r w:rsidR="00133408">
        <w:rPr>
          <w:lang w:eastAsia="ja-JP"/>
        </w:rPr>
        <w:t>5</w:t>
      </w:r>
      <w:r w:rsidRPr="001D77B1">
        <w:t>.</w:t>
      </w:r>
    </w:p>
    <w:p w:rsidR="00B33897" w:rsidRPr="001D77B1" w:rsidRDefault="00B33897" w:rsidP="00B33897">
      <w:pPr>
        <w:pStyle w:val="TableNo"/>
        <w:rPr>
          <w:lang w:eastAsia="ja-JP"/>
        </w:rPr>
      </w:pPr>
      <w:r w:rsidRPr="001D77B1">
        <w:rPr>
          <w:lang w:eastAsia="ja-JP"/>
        </w:rPr>
        <w:t xml:space="preserve">TABLE </w:t>
      </w:r>
      <w:r w:rsidR="00133408">
        <w:rPr>
          <w:lang w:eastAsia="ja-JP"/>
        </w:rPr>
        <w:t>5</w:t>
      </w:r>
    </w:p>
    <w:p w:rsidR="00B33897" w:rsidRPr="001D77B1" w:rsidRDefault="00B33897" w:rsidP="00B33897">
      <w:pPr>
        <w:pStyle w:val="Tabletitle"/>
        <w:rPr>
          <w:lang w:eastAsia="ja-JP"/>
        </w:rPr>
      </w:pPr>
      <w:r w:rsidRPr="001D77B1">
        <w:rPr>
          <w:lang w:eastAsia="ja-JP"/>
        </w:rPr>
        <w:t>2</w:t>
      </w:r>
      <w:r w:rsidR="0093040B">
        <w:rPr>
          <w:lang w:eastAsia="ja-JP"/>
        </w:rPr>
        <w:t xml:space="preserve"> </w:t>
      </w:r>
      <w:r w:rsidRPr="001D77B1">
        <w:rPr>
          <w:lang w:eastAsia="ja-JP"/>
        </w:rPr>
        <w:t>410-2</w:t>
      </w:r>
      <w:r w:rsidR="0093040B">
        <w:rPr>
          <w:lang w:eastAsia="ja-JP"/>
        </w:rPr>
        <w:t xml:space="preserve"> </w:t>
      </w:r>
      <w:r w:rsidRPr="001D77B1">
        <w:rPr>
          <w:lang w:eastAsia="ja-JP"/>
        </w:rPr>
        <w:t>486</w:t>
      </w:r>
      <w:r w:rsidRPr="001D77B1">
        <w:t xml:space="preserve"> </w:t>
      </w:r>
      <w:r w:rsidR="0093040B">
        <w:rPr>
          <w:lang w:eastAsia="ja-JP"/>
        </w:rPr>
        <w:t>M</w:t>
      </w:r>
      <w:r w:rsidRPr="001D77B1">
        <w:rPr>
          <w:lang w:eastAsia="ja-JP"/>
        </w:rPr>
        <w:t xml:space="preserve">Hz (non-ISM) </w:t>
      </w:r>
      <w:proofErr w:type="spellStart"/>
      <w:r w:rsidRPr="001D77B1">
        <w:rPr>
          <w:lang w:eastAsia="ja-JP"/>
        </w:rPr>
        <w:t>r</w:t>
      </w:r>
      <w:r w:rsidRPr="001D77B1">
        <w:t>adiocommunication</w:t>
      </w:r>
      <w:proofErr w:type="spellEnd"/>
      <w:r w:rsidRPr="001D77B1">
        <w:t xml:space="preserve"> systems and services considered in the stud</w:t>
      </w:r>
      <w:r w:rsidRPr="001D77B1">
        <w:rPr>
          <w:lang w:eastAsia="ja-JP"/>
        </w:rPr>
        <w:t xml:space="preserve">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5"/>
        <w:gridCol w:w="2405"/>
        <w:gridCol w:w="2406"/>
        <w:gridCol w:w="2406"/>
      </w:tblGrid>
      <w:tr w:rsidR="00B33897" w:rsidRPr="001D77B1" w:rsidTr="007E2ADB">
        <w:trPr>
          <w:cantSplit/>
          <w:tblHeader/>
          <w:jc w:val="center"/>
        </w:trPr>
        <w:tc>
          <w:tcPr>
            <w:tcW w:w="1250" w:type="pct"/>
            <w:vAlign w:val="center"/>
          </w:tcPr>
          <w:p w:rsidR="00B33897" w:rsidRPr="001D77B1" w:rsidRDefault="00B33897" w:rsidP="007E2ADB">
            <w:pPr>
              <w:pStyle w:val="Tablehead"/>
              <w:rPr>
                <w:lang w:eastAsia="ja-JP"/>
              </w:rPr>
            </w:pPr>
            <w:r w:rsidRPr="001D77B1">
              <w:rPr>
                <w:lang w:eastAsia="ja-JP"/>
              </w:rPr>
              <w:t>System</w:t>
            </w:r>
          </w:p>
        </w:tc>
        <w:tc>
          <w:tcPr>
            <w:tcW w:w="1250" w:type="pct"/>
            <w:vAlign w:val="center"/>
          </w:tcPr>
          <w:p w:rsidR="00B33897" w:rsidRPr="001D77B1" w:rsidRDefault="00B33897" w:rsidP="007E2ADB">
            <w:pPr>
              <w:pStyle w:val="Tablehead"/>
              <w:rPr>
                <w:lang w:eastAsia="ja-JP"/>
              </w:rPr>
            </w:pPr>
            <w:r w:rsidRPr="001D77B1">
              <w:rPr>
                <w:lang w:eastAsia="ja-JP"/>
              </w:rPr>
              <w:t>Frequency</w:t>
            </w:r>
          </w:p>
        </w:tc>
        <w:tc>
          <w:tcPr>
            <w:tcW w:w="1250" w:type="pct"/>
            <w:vAlign w:val="center"/>
          </w:tcPr>
          <w:p w:rsidR="00B33897" w:rsidRPr="001D77B1" w:rsidRDefault="00B33897" w:rsidP="007E2ADB">
            <w:pPr>
              <w:pStyle w:val="Tablehead"/>
              <w:rPr>
                <w:lang w:eastAsia="ja-JP"/>
              </w:rPr>
            </w:pPr>
            <w:r w:rsidRPr="001D77B1">
              <w:rPr>
                <w:lang w:eastAsia="ja-JP"/>
              </w:rPr>
              <w:t>Protection criterion</w:t>
            </w:r>
          </w:p>
        </w:tc>
        <w:tc>
          <w:tcPr>
            <w:tcW w:w="1250" w:type="pct"/>
          </w:tcPr>
          <w:p w:rsidR="00B33897" w:rsidRPr="001D77B1" w:rsidRDefault="00B33897" w:rsidP="007E2ADB">
            <w:pPr>
              <w:pStyle w:val="Tablehead"/>
              <w:rPr>
                <w:lang w:eastAsia="ja-JP"/>
              </w:rPr>
            </w:pPr>
            <w:r w:rsidRPr="001D77B1">
              <w:rPr>
                <w:lang w:eastAsia="ja-JP"/>
              </w:rPr>
              <w:t>References</w:t>
            </w:r>
          </w:p>
        </w:tc>
      </w:tr>
      <w:tr w:rsidR="00B33897" w:rsidRPr="001D77B1" w:rsidTr="007E2ADB">
        <w:trPr>
          <w:cantSplit/>
          <w:jc w:val="center"/>
        </w:trPr>
        <w:tc>
          <w:tcPr>
            <w:tcW w:w="1250" w:type="pct"/>
            <w:vAlign w:val="center"/>
          </w:tcPr>
          <w:p w:rsidR="00B33897" w:rsidRPr="001D77B1" w:rsidRDefault="00B33897" w:rsidP="007E2ADB">
            <w:pPr>
              <w:pStyle w:val="Tabletext"/>
            </w:pPr>
            <w:r w:rsidRPr="001D77B1">
              <w:t xml:space="preserve">Wireless LAN </w:t>
            </w:r>
          </w:p>
        </w:tc>
        <w:tc>
          <w:tcPr>
            <w:tcW w:w="1250" w:type="pct"/>
            <w:vAlign w:val="center"/>
          </w:tcPr>
          <w:p w:rsidR="00B33897" w:rsidRPr="001D77B1" w:rsidRDefault="00B33897" w:rsidP="007E2ADB">
            <w:pPr>
              <w:pStyle w:val="Tabletext"/>
              <w:jc w:val="center"/>
            </w:pPr>
            <w:r w:rsidRPr="001D77B1">
              <w:rPr>
                <w:lang w:eastAsia="ja-JP"/>
              </w:rPr>
              <w:t>2</w:t>
            </w:r>
            <w:r>
              <w:rPr>
                <w:lang w:eastAsia="ja-JP"/>
              </w:rPr>
              <w:t> </w:t>
            </w:r>
            <w:r w:rsidRPr="001D77B1">
              <w:rPr>
                <w:lang w:eastAsia="ja-JP"/>
              </w:rPr>
              <w:t>400</w:t>
            </w:r>
            <w:r>
              <w:rPr>
                <w:lang w:eastAsia="ja-JP"/>
              </w:rPr>
              <w:t> </w:t>
            </w:r>
            <w:r w:rsidRPr="001D77B1">
              <w:t>MHz</w:t>
            </w:r>
            <w:r>
              <w:t xml:space="preserve"> – </w:t>
            </w:r>
            <w:r w:rsidRPr="001D77B1">
              <w:rPr>
                <w:lang w:eastAsia="ja-JP"/>
              </w:rPr>
              <w:t>2</w:t>
            </w:r>
            <w:r>
              <w:rPr>
                <w:lang w:eastAsia="ja-JP"/>
              </w:rPr>
              <w:t> </w:t>
            </w:r>
            <w:r w:rsidRPr="001D77B1">
              <w:rPr>
                <w:lang w:eastAsia="ja-JP"/>
              </w:rPr>
              <w:t>497</w:t>
            </w:r>
            <w:r>
              <w:rPr>
                <w:lang w:eastAsia="ja-JP"/>
              </w:rPr>
              <w:t> </w:t>
            </w:r>
            <w:r w:rsidRPr="001D77B1">
              <w:t>MHz</w:t>
            </w:r>
          </w:p>
        </w:tc>
        <w:tc>
          <w:tcPr>
            <w:tcW w:w="1250" w:type="pct"/>
            <w:vAlign w:val="center"/>
          </w:tcPr>
          <w:p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92</w:t>
            </w:r>
            <w:r>
              <w:rPr>
                <w:color w:val="000000" w:themeColor="text1"/>
                <w:lang w:eastAsia="ja-JP"/>
              </w:rPr>
              <w:t> </w:t>
            </w:r>
            <w:proofErr w:type="spellStart"/>
            <w:r w:rsidRPr="001D77B1">
              <w:rPr>
                <w:color w:val="000000" w:themeColor="text1"/>
                <w:lang w:eastAsia="ja-JP"/>
              </w:rPr>
              <w:t>dBm</w:t>
            </w:r>
            <w:proofErr w:type="spellEnd"/>
            <w:r>
              <w:rPr>
                <w:color w:val="000000" w:themeColor="text1"/>
                <w:lang w:eastAsia="ja-JP"/>
              </w:rPr>
              <w:t xml:space="preserve"> </w:t>
            </w:r>
            <w:r w:rsidRPr="001D77B1">
              <w:rPr>
                <w:color w:val="000000" w:themeColor="text1"/>
                <w:lang w:eastAsia="ja-JP"/>
              </w:rPr>
              <w:t>(co channel)</w:t>
            </w:r>
          </w:p>
          <w:p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66</w:t>
            </w:r>
            <w:r>
              <w:rPr>
                <w:color w:val="000000" w:themeColor="text1"/>
                <w:lang w:eastAsia="ja-JP"/>
              </w:rPr>
              <w:t> </w:t>
            </w:r>
            <w:proofErr w:type="spellStart"/>
            <w:r w:rsidRPr="001D77B1">
              <w:rPr>
                <w:color w:val="000000" w:themeColor="text1"/>
                <w:lang w:eastAsia="ja-JP"/>
              </w:rPr>
              <w:t>dBm</w:t>
            </w:r>
            <w:proofErr w:type="spellEnd"/>
            <w:r>
              <w:rPr>
                <w:color w:val="000000" w:themeColor="text1"/>
                <w:lang w:eastAsia="ja-JP"/>
              </w:rPr>
              <w:t xml:space="preserve"> </w:t>
            </w:r>
            <w:r w:rsidRPr="001D77B1">
              <w:rPr>
                <w:color w:val="000000" w:themeColor="text1"/>
                <w:lang w:eastAsia="ja-JP"/>
              </w:rPr>
              <w:t>(adjacent channel),</w:t>
            </w:r>
          </w:p>
          <w:p w:rsidR="00B33897" w:rsidRPr="001D77B1" w:rsidRDefault="00B33897" w:rsidP="007E2ADB">
            <w:pPr>
              <w:pStyle w:val="Tabletext"/>
              <w:jc w:val="center"/>
              <w:rPr>
                <w:color w:val="FF0000"/>
                <w:lang w:eastAsia="ja-JP"/>
              </w:rPr>
            </w:pPr>
            <w:r>
              <w:t>−</w:t>
            </w:r>
            <w:r w:rsidRPr="001D77B1">
              <w:rPr>
                <w:color w:val="000000" w:themeColor="text1"/>
                <w:lang w:eastAsia="ja-JP"/>
              </w:rPr>
              <w:t>50</w:t>
            </w:r>
            <w:r>
              <w:rPr>
                <w:color w:val="000000" w:themeColor="text1"/>
                <w:lang w:eastAsia="ja-JP"/>
              </w:rPr>
              <w:t> </w:t>
            </w:r>
            <w:proofErr w:type="spellStart"/>
            <w:r w:rsidRPr="001D77B1">
              <w:rPr>
                <w:color w:val="000000" w:themeColor="text1"/>
                <w:lang w:eastAsia="ja-JP"/>
              </w:rPr>
              <w:t>dBm</w:t>
            </w:r>
            <w:proofErr w:type="spellEnd"/>
            <w:r>
              <w:rPr>
                <w:color w:val="000000" w:themeColor="text1"/>
                <w:lang w:eastAsia="ja-JP"/>
              </w:rPr>
              <w:t xml:space="preserve"> </w:t>
            </w:r>
            <w:r w:rsidRPr="001D77B1">
              <w:rPr>
                <w:color w:val="000000" w:themeColor="text1"/>
                <w:lang w:eastAsia="ja-JP"/>
              </w:rPr>
              <w:t>(alternate adjacent channel)</w:t>
            </w:r>
          </w:p>
        </w:tc>
        <w:tc>
          <w:tcPr>
            <w:tcW w:w="1250" w:type="pct"/>
          </w:tcPr>
          <w:p w:rsidR="00B33897" w:rsidRPr="001D77B1" w:rsidRDefault="00B33897" w:rsidP="007E2ADB">
            <w:pPr>
              <w:pStyle w:val="Tabletext"/>
              <w:jc w:val="center"/>
              <w:rPr>
                <w:color w:val="000000" w:themeColor="text1"/>
                <w:lang w:eastAsia="ja-JP"/>
              </w:rPr>
            </w:pPr>
            <w:r w:rsidRPr="001D77B1">
              <w:rPr>
                <w:color w:val="000000" w:themeColor="text1"/>
                <w:lang w:eastAsia="ja-JP"/>
              </w:rPr>
              <w:t>IEEE Std.802.11-2016</w:t>
            </w:r>
          </w:p>
        </w:tc>
      </w:tr>
      <w:tr w:rsidR="00B33897" w:rsidRPr="001D77B1" w:rsidTr="007E2ADB">
        <w:trPr>
          <w:cantSplit/>
          <w:jc w:val="center"/>
        </w:trPr>
        <w:tc>
          <w:tcPr>
            <w:tcW w:w="1250" w:type="pct"/>
            <w:vAlign w:val="center"/>
          </w:tcPr>
          <w:p w:rsidR="00B33897" w:rsidRPr="001D77B1" w:rsidRDefault="00B33897" w:rsidP="007E2ADB">
            <w:pPr>
              <w:pStyle w:val="Tabletext"/>
            </w:pPr>
            <w:r w:rsidRPr="001D77B1">
              <w:rPr>
                <w:color w:val="000000"/>
              </w:rPr>
              <w:t xml:space="preserve">Premises radio </w:t>
            </w:r>
          </w:p>
        </w:tc>
        <w:tc>
          <w:tcPr>
            <w:tcW w:w="1250" w:type="pct"/>
            <w:vAlign w:val="center"/>
          </w:tcPr>
          <w:p w:rsidR="00B33897" w:rsidRPr="001D77B1" w:rsidRDefault="00B33897" w:rsidP="007E2ADB">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rsidR="00B33897" w:rsidRPr="001D77B1" w:rsidRDefault="00B33897" w:rsidP="007E2ADB">
            <w:pPr>
              <w:pStyle w:val="Tabletext"/>
              <w:jc w:val="center"/>
              <w:rPr>
                <w:lang w:eastAsia="ja-JP"/>
              </w:rPr>
            </w:pPr>
            <w:r w:rsidRPr="001D77B1">
              <w:rPr>
                <w:lang w:eastAsia="ja-JP"/>
              </w:rPr>
              <w:t>TBD</w:t>
            </w:r>
          </w:p>
        </w:tc>
        <w:tc>
          <w:tcPr>
            <w:tcW w:w="1250" w:type="pct"/>
          </w:tcPr>
          <w:p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98</w:t>
            </w:r>
            <w:r>
              <w:rPr>
                <w:color w:val="000000" w:themeColor="text1"/>
                <w:lang w:eastAsia="ja-JP"/>
              </w:rPr>
              <w:t> </w:t>
            </w:r>
            <w:proofErr w:type="spellStart"/>
            <w:r w:rsidRPr="001D77B1">
              <w:rPr>
                <w:color w:val="000000" w:themeColor="text1"/>
                <w:lang w:eastAsia="ja-JP"/>
              </w:rPr>
              <w:t>dBm</w:t>
            </w:r>
            <w:proofErr w:type="spellEnd"/>
          </w:p>
          <w:p w:rsidR="00B33897" w:rsidRPr="001D77B1" w:rsidRDefault="00B33897" w:rsidP="007E2ADB">
            <w:pPr>
              <w:pStyle w:val="Tabletext"/>
              <w:jc w:val="center"/>
              <w:rPr>
                <w:color w:val="000000" w:themeColor="text1"/>
                <w:lang w:eastAsia="ja-JP"/>
              </w:rPr>
            </w:pPr>
            <w:r w:rsidRPr="001D77B1">
              <w:rPr>
                <w:color w:val="000000" w:themeColor="text1"/>
                <w:lang w:eastAsia="ja-JP"/>
              </w:rPr>
              <w:t>(including 11</w:t>
            </w:r>
            <w:r>
              <w:rPr>
                <w:color w:val="000000" w:themeColor="text1"/>
                <w:lang w:eastAsia="ja-JP"/>
              </w:rPr>
              <w:t> </w:t>
            </w:r>
            <w:proofErr w:type="spellStart"/>
            <w:r w:rsidRPr="001D77B1">
              <w:rPr>
                <w:color w:val="000000" w:themeColor="text1"/>
                <w:lang w:eastAsia="ja-JP"/>
              </w:rPr>
              <w:t>dBi</w:t>
            </w:r>
            <w:proofErr w:type="spellEnd"/>
            <w:r w:rsidRPr="001D77B1">
              <w:rPr>
                <w:color w:val="000000" w:themeColor="text1"/>
                <w:lang w:eastAsia="ja-JP"/>
              </w:rPr>
              <w:t xml:space="preserve"> antenna gain)</w:t>
            </w:r>
          </w:p>
          <w:p w:rsidR="00B33897" w:rsidRPr="001D77B1" w:rsidRDefault="00B33897" w:rsidP="007E2ADB">
            <w:pPr>
              <w:pStyle w:val="Tabletext"/>
              <w:jc w:val="center"/>
              <w:rPr>
                <w:color w:val="000000" w:themeColor="text1"/>
                <w:lang w:eastAsia="ja-JP"/>
              </w:rPr>
            </w:pPr>
            <w:r w:rsidRPr="001D77B1">
              <w:rPr>
                <w:color w:val="000000" w:themeColor="text1"/>
                <w:lang w:eastAsia="ja-JP"/>
              </w:rPr>
              <w:t>ARIB RCR STD-1</w:t>
            </w:r>
          </w:p>
          <w:p w:rsidR="00B33897" w:rsidRPr="001D77B1" w:rsidRDefault="00B33897" w:rsidP="007E2ADB">
            <w:pPr>
              <w:pStyle w:val="Tabletext"/>
              <w:jc w:val="center"/>
              <w:rPr>
                <w:color w:val="000000" w:themeColor="text1"/>
                <w:lang w:eastAsia="ja-JP"/>
              </w:rPr>
            </w:pPr>
            <w:r w:rsidRPr="001D77B1">
              <w:rPr>
                <w:color w:val="000000" w:themeColor="text1"/>
                <w:lang w:eastAsia="ja-JP"/>
              </w:rPr>
              <w:t>ARIB RCR STD-29</w:t>
            </w:r>
          </w:p>
          <w:p w:rsidR="00B33897" w:rsidRPr="001D77B1" w:rsidRDefault="00B33897" w:rsidP="007E2ADB">
            <w:pPr>
              <w:pStyle w:val="Tabletext"/>
              <w:jc w:val="center"/>
              <w:rPr>
                <w:color w:val="000000" w:themeColor="text1"/>
                <w:lang w:eastAsia="ja-JP"/>
              </w:rPr>
            </w:pPr>
            <w:r w:rsidRPr="001D77B1">
              <w:rPr>
                <w:color w:val="000000" w:themeColor="text1"/>
                <w:lang w:eastAsia="ja-JP"/>
              </w:rPr>
              <w:t>(Japan)</w:t>
            </w:r>
          </w:p>
        </w:tc>
      </w:tr>
      <w:tr w:rsidR="00B33897" w:rsidRPr="001D77B1" w:rsidTr="007E2ADB">
        <w:trPr>
          <w:cantSplit/>
          <w:jc w:val="center"/>
        </w:trPr>
        <w:tc>
          <w:tcPr>
            <w:tcW w:w="1250" w:type="pct"/>
            <w:vAlign w:val="center"/>
          </w:tcPr>
          <w:p w:rsidR="00B33897" w:rsidRPr="001D77B1" w:rsidRDefault="00B33897" w:rsidP="007E2ADB">
            <w:pPr>
              <w:pStyle w:val="Tabletext"/>
            </w:pPr>
            <w:r w:rsidRPr="001D77B1">
              <w:t>Unmanned mobile image transmission system (Wireless system for drones and other unmanned vehicles)</w:t>
            </w:r>
          </w:p>
        </w:tc>
        <w:tc>
          <w:tcPr>
            <w:tcW w:w="1250" w:type="pct"/>
            <w:vAlign w:val="center"/>
          </w:tcPr>
          <w:p w:rsidR="00B33897" w:rsidRPr="001D77B1" w:rsidRDefault="00B33897" w:rsidP="007E2ADB">
            <w:pPr>
              <w:pStyle w:val="Tabletext"/>
              <w:jc w:val="center"/>
            </w:pPr>
            <w:r w:rsidRPr="001D77B1">
              <w:rPr>
                <w:lang w:eastAsia="ja-JP"/>
              </w:rPr>
              <w:t>2</w:t>
            </w:r>
            <w:r>
              <w:rPr>
                <w:lang w:eastAsia="ja-JP"/>
              </w:rPr>
              <w:t> </w:t>
            </w:r>
            <w:r w:rsidRPr="001D77B1">
              <w:rPr>
                <w:lang w:eastAsia="ja-JP"/>
              </w:rPr>
              <w:t>483.5</w:t>
            </w:r>
            <w:r>
              <w:rPr>
                <w:lang w:eastAsia="ja-JP"/>
              </w:rPr>
              <w:t> </w:t>
            </w:r>
            <w:r w:rsidRPr="001D77B1">
              <w:t>MHz</w:t>
            </w:r>
            <w:r>
              <w:t xml:space="preserve"> – </w:t>
            </w:r>
            <w:r w:rsidRPr="001D77B1">
              <w:rPr>
                <w:lang w:eastAsia="ja-JP"/>
              </w:rPr>
              <w:t>2</w:t>
            </w:r>
            <w:r>
              <w:rPr>
                <w:lang w:eastAsia="ja-JP"/>
              </w:rPr>
              <w:t> </w:t>
            </w:r>
            <w:r w:rsidRPr="001D77B1">
              <w:rPr>
                <w:lang w:eastAsia="ja-JP"/>
              </w:rPr>
              <w:t>494</w:t>
            </w:r>
            <w:r>
              <w:rPr>
                <w:lang w:eastAsia="ja-JP"/>
              </w:rPr>
              <w:t> </w:t>
            </w:r>
            <w:r w:rsidRPr="001D77B1">
              <w:t>MHz</w:t>
            </w:r>
          </w:p>
        </w:tc>
        <w:tc>
          <w:tcPr>
            <w:tcW w:w="1250" w:type="pct"/>
            <w:vAlign w:val="center"/>
          </w:tcPr>
          <w:p w:rsidR="00B33897" w:rsidRPr="001D77B1" w:rsidRDefault="00B33897" w:rsidP="007E2ADB">
            <w:pPr>
              <w:pStyle w:val="Tabletext"/>
              <w:jc w:val="center"/>
              <w:rPr>
                <w:lang w:eastAsia="ja-JP"/>
              </w:rPr>
            </w:pPr>
            <w:r w:rsidRPr="001D77B1">
              <w:rPr>
                <w:lang w:eastAsia="ja-JP"/>
              </w:rPr>
              <w:t>TBD</w:t>
            </w:r>
          </w:p>
        </w:tc>
        <w:tc>
          <w:tcPr>
            <w:tcW w:w="1250" w:type="pct"/>
          </w:tcPr>
          <w:p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98</w:t>
            </w:r>
            <w:r>
              <w:rPr>
                <w:color w:val="000000" w:themeColor="text1"/>
                <w:lang w:eastAsia="ja-JP"/>
              </w:rPr>
              <w:t> </w:t>
            </w:r>
            <w:proofErr w:type="spellStart"/>
            <w:r w:rsidRPr="001D77B1">
              <w:rPr>
                <w:color w:val="000000" w:themeColor="text1"/>
                <w:lang w:eastAsia="ja-JP"/>
              </w:rPr>
              <w:t>dBm</w:t>
            </w:r>
            <w:proofErr w:type="spellEnd"/>
            <w:r>
              <w:rPr>
                <w:color w:val="000000" w:themeColor="text1"/>
                <w:lang w:eastAsia="ja-JP"/>
              </w:rPr>
              <w:t xml:space="preserve"> </w:t>
            </w:r>
            <w:r w:rsidRPr="001D77B1">
              <w:rPr>
                <w:color w:val="000000" w:themeColor="text1"/>
                <w:lang w:eastAsia="ja-JP"/>
              </w:rPr>
              <w:t>(co channel)</w:t>
            </w:r>
          </w:p>
          <w:p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72</w:t>
            </w:r>
            <w:r>
              <w:rPr>
                <w:color w:val="000000" w:themeColor="text1"/>
                <w:lang w:eastAsia="ja-JP"/>
              </w:rPr>
              <w:t> </w:t>
            </w:r>
            <w:proofErr w:type="spellStart"/>
            <w:r w:rsidRPr="001D77B1">
              <w:rPr>
                <w:color w:val="000000" w:themeColor="text1"/>
                <w:lang w:eastAsia="ja-JP"/>
              </w:rPr>
              <w:t>dBm</w:t>
            </w:r>
            <w:proofErr w:type="spellEnd"/>
            <w:r>
              <w:rPr>
                <w:color w:val="000000" w:themeColor="text1"/>
                <w:lang w:eastAsia="ja-JP"/>
              </w:rPr>
              <w:t xml:space="preserve"> </w:t>
            </w:r>
            <w:r w:rsidRPr="001D77B1">
              <w:rPr>
                <w:color w:val="000000" w:themeColor="text1"/>
                <w:lang w:eastAsia="ja-JP"/>
              </w:rPr>
              <w:t>(adjacent channel),</w:t>
            </w:r>
          </w:p>
          <w:p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56</w:t>
            </w:r>
            <w:r>
              <w:rPr>
                <w:color w:val="000000" w:themeColor="text1"/>
                <w:lang w:eastAsia="ja-JP"/>
              </w:rPr>
              <w:t> </w:t>
            </w:r>
            <w:proofErr w:type="spellStart"/>
            <w:r w:rsidRPr="001D77B1">
              <w:rPr>
                <w:color w:val="000000" w:themeColor="text1"/>
                <w:lang w:eastAsia="ja-JP"/>
              </w:rPr>
              <w:t>dBm</w:t>
            </w:r>
            <w:proofErr w:type="spellEnd"/>
            <w:r>
              <w:rPr>
                <w:color w:val="000000" w:themeColor="text1"/>
                <w:lang w:eastAsia="ja-JP"/>
              </w:rPr>
              <w:t xml:space="preserve"> </w:t>
            </w:r>
            <w:r w:rsidRPr="001D77B1">
              <w:rPr>
                <w:color w:val="000000" w:themeColor="text1"/>
                <w:lang w:eastAsia="ja-JP"/>
              </w:rPr>
              <w:t>(alternate adjacent channel)</w:t>
            </w:r>
          </w:p>
          <w:p w:rsidR="00B33897" w:rsidRPr="001D77B1" w:rsidRDefault="00B33897" w:rsidP="007E2ADB">
            <w:pPr>
              <w:pStyle w:val="Tabletext"/>
              <w:jc w:val="center"/>
              <w:rPr>
                <w:lang w:eastAsia="ja-JP"/>
              </w:rPr>
            </w:pPr>
            <w:r w:rsidRPr="001D77B1">
              <w:rPr>
                <w:color w:val="000000" w:themeColor="text1"/>
                <w:lang w:eastAsia="ja-JP"/>
              </w:rPr>
              <w:t>(including 6</w:t>
            </w:r>
            <w:r>
              <w:rPr>
                <w:color w:val="000000" w:themeColor="text1"/>
                <w:lang w:eastAsia="ja-JP"/>
              </w:rPr>
              <w:t> </w:t>
            </w:r>
            <w:proofErr w:type="spellStart"/>
            <w:r w:rsidRPr="001D77B1">
              <w:rPr>
                <w:color w:val="000000" w:themeColor="text1"/>
                <w:lang w:eastAsia="ja-JP"/>
              </w:rPr>
              <w:t>dBi</w:t>
            </w:r>
            <w:proofErr w:type="spellEnd"/>
            <w:r w:rsidRPr="001D77B1">
              <w:rPr>
                <w:color w:val="000000" w:themeColor="text1"/>
                <w:lang w:eastAsia="ja-JP"/>
              </w:rPr>
              <w:t xml:space="preserve"> antenna gain)</w:t>
            </w:r>
          </w:p>
          <w:p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2034</w:t>
            </w:r>
          </w:p>
          <w:p w:rsidR="00B33897" w:rsidRPr="001D77B1" w:rsidRDefault="00B33897" w:rsidP="007E2ADB">
            <w:pPr>
              <w:pStyle w:val="Tabletext"/>
              <w:jc w:val="center"/>
              <w:rPr>
                <w:color w:val="000000" w:themeColor="text1"/>
                <w:lang w:eastAsia="ja-JP"/>
              </w:rPr>
            </w:pPr>
            <w:r w:rsidRPr="001D77B1">
              <w:rPr>
                <w:lang w:eastAsia="ja-JP"/>
              </w:rPr>
              <w:t>(Japan)</w:t>
            </w:r>
          </w:p>
        </w:tc>
      </w:tr>
      <w:tr w:rsidR="00B33897" w:rsidRPr="001D77B1" w:rsidTr="007E2ADB">
        <w:trPr>
          <w:cantSplit/>
          <w:jc w:val="center"/>
        </w:trPr>
        <w:tc>
          <w:tcPr>
            <w:tcW w:w="1250" w:type="pct"/>
            <w:vAlign w:val="center"/>
          </w:tcPr>
          <w:p w:rsidR="00B33897" w:rsidRPr="001D77B1" w:rsidRDefault="00B33897" w:rsidP="007E2ADB">
            <w:pPr>
              <w:pStyle w:val="Tabletext"/>
            </w:pPr>
            <w:r w:rsidRPr="001D77B1">
              <w:t>Geostationary Mobile Satellite Service</w:t>
            </w:r>
          </w:p>
        </w:tc>
        <w:tc>
          <w:tcPr>
            <w:tcW w:w="1250" w:type="pct"/>
            <w:vAlign w:val="center"/>
          </w:tcPr>
          <w:p w:rsidR="00B33897" w:rsidRPr="001D77B1" w:rsidRDefault="00B33897" w:rsidP="007E2ADB">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rsidR="00B33897" w:rsidRPr="001D77B1" w:rsidRDefault="00B33897" w:rsidP="007E2ADB">
            <w:pPr>
              <w:pStyle w:val="Tabletext"/>
              <w:jc w:val="center"/>
            </w:pPr>
            <w:r w:rsidRPr="001D77B1">
              <w:rPr>
                <w:lang w:eastAsia="ja-JP"/>
              </w:rPr>
              <w:t>TBD</w:t>
            </w:r>
          </w:p>
        </w:tc>
        <w:tc>
          <w:tcPr>
            <w:tcW w:w="1250" w:type="pct"/>
          </w:tcPr>
          <w:p w:rsidR="00B33897" w:rsidRPr="001D77B1" w:rsidRDefault="00B33897" w:rsidP="007E2ADB">
            <w:pPr>
              <w:pStyle w:val="Tabletext"/>
              <w:jc w:val="center"/>
              <w:rPr>
                <w:color w:val="000000" w:themeColor="text1"/>
              </w:rPr>
            </w:pPr>
            <w:r>
              <w:t>−</w:t>
            </w:r>
            <w:r w:rsidRPr="001D77B1">
              <w:rPr>
                <w:color w:val="000000" w:themeColor="text1"/>
                <w:lang w:eastAsia="ja-JP"/>
              </w:rPr>
              <w:t>124.9</w:t>
            </w:r>
            <w:r>
              <w:rPr>
                <w:color w:val="000000" w:themeColor="text1"/>
                <w:lang w:eastAsia="ja-JP"/>
              </w:rPr>
              <w:t> </w:t>
            </w:r>
            <w:proofErr w:type="spellStart"/>
            <w:r w:rsidRPr="001D77B1">
              <w:rPr>
                <w:color w:val="000000" w:themeColor="text1"/>
                <w:lang w:eastAsia="ja-JP"/>
              </w:rPr>
              <w:t>dBm</w:t>
            </w:r>
            <w:proofErr w:type="spellEnd"/>
            <w:r w:rsidRPr="001D77B1">
              <w:rPr>
                <w:color w:val="000000" w:themeColor="text1"/>
                <w:lang w:eastAsia="ja-JP"/>
              </w:rPr>
              <w:t>/MHz (in band)</w:t>
            </w:r>
          </w:p>
          <w:p w:rsidR="00B33897" w:rsidRPr="001D77B1" w:rsidRDefault="00B33897" w:rsidP="007E2ADB">
            <w:pPr>
              <w:pStyle w:val="Tabletext"/>
              <w:jc w:val="center"/>
              <w:rPr>
                <w:color w:val="000000" w:themeColor="text1"/>
              </w:rPr>
            </w:pPr>
            <w:r>
              <w:t>−</w:t>
            </w:r>
            <w:r w:rsidRPr="001D77B1">
              <w:rPr>
                <w:color w:val="000000" w:themeColor="text1"/>
              </w:rPr>
              <w:t>41</w:t>
            </w:r>
            <w:r>
              <w:rPr>
                <w:color w:val="000000" w:themeColor="text1"/>
              </w:rPr>
              <w:t> </w:t>
            </w:r>
            <w:proofErr w:type="spellStart"/>
            <w:r w:rsidRPr="001D77B1">
              <w:rPr>
                <w:color w:val="000000" w:themeColor="text1"/>
              </w:rPr>
              <w:t>dBm</w:t>
            </w:r>
            <w:proofErr w:type="spellEnd"/>
          </w:p>
          <w:p w:rsidR="00B33897" w:rsidRPr="001D77B1" w:rsidRDefault="00B33897" w:rsidP="007E2ADB">
            <w:pPr>
              <w:pStyle w:val="Tabletext"/>
              <w:jc w:val="center"/>
              <w:rPr>
                <w:lang w:eastAsia="ja-JP"/>
              </w:rPr>
            </w:pPr>
            <w:r w:rsidRPr="001D77B1">
              <w:rPr>
                <w:color w:val="000000" w:themeColor="text1"/>
              </w:rPr>
              <w:t>(out of band, 10-25</w:t>
            </w:r>
            <w:r>
              <w:rPr>
                <w:color w:val="000000" w:themeColor="text1"/>
              </w:rPr>
              <w:t> </w:t>
            </w:r>
            <w:r w:rsidRPr="001D77B1">
              <w:rPr>
                <w:color w:val="000000" w:themeColor="text1"/>
              </w:rPr>
              <w:t>MHz separation)</w:t>
            </w:r>
          </w:p>
          <w:p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2032</w:t>
            </w:r>
          </w:p>
          <w:p w:rsidR="00B33897" w:rsidRPr="001D77B1" w:rsidRDefault="00B33897" w:rsidP="007E2ADB">
            <w:pPr>
              <w:pStyle w:val="Tabletext"/>
              <w:jc w:val="center"/>
              <w:rPr>
                <w:color w:val="000000" w:themeColor="text1"/>
                <w:lang w:eastAsia="ja-JP"/>
              </w:rPr>
            </w:pPr>
            <w:r w:rsidRPr="001D77B1">
              <w:rPr>
                <w:lang w:eastAsia="ja-JP"/>
              </w:rPr>
              <w:t>(Japan)</w:t>
            </w:r>
          </w:p>
        </w:tc>
      </w:tr>
      <w:tr w:rsidR="00B33897" w:rsidRPr="001D77B1" w:rsidTr="007E2ADB">
        <w:trPr>
          <w:cantSplit/>
          <w:jc w:val="center"/>
        </w:trPr>
        <w:tc>
          <w:tcPr>
            <w:tcW w:w="1250" w:type="pct"/>
            <w:vAlign w:val="center"/>
          </w:tcPr>
          <w:p w:rsidR="00B33897" w:rsidRPr="000F7F94" w:rsidRDefault="00B33897" w:rsidP="007E2ADB">
            <w:pPr>
              <w:pStyle w:val="Tabletext"/>
              <w:rPr>
                <w:lang w:val="fr-FR"/>
              </w:rPr>
            </w:pPr>
            <w:r w:rsidRPr="000F7F94">
              <w:rPr>
                <w:lang w:val="fr-FR"/>
              </w:rPr>
              <w:t>Non-</w:t>
            </w:r>
            <w:proofErr w:type="spellStart"/>
            <w:r w:rsidRPr="000F7F94">
              <w:rPr>
                <w:lang w:val="fr-FR"/>
              </w:rPr>
              <w:t>Geostationary</w:t>
            </w:r>
            <w:proofErr w:type="spellEnd"/>
            <w:r w:rsidRPr="000F7F94">
              <w:rPr>
                <w:lang w:val="fr-FR"/>
              </w:rPr>
              <w:t xml:space="preserve"> Mobile Satellite Service</w:t>
            </w:r>
          </w:p>
        </w:tc>
        <w:tc>
          <w:tcPr>
            <w:tcW w:w="1250" w:type="pct"/>
            <w:vAlign w:val="center"/>
          </w:tcPr>
          <w:p w:rsidR="00B33897" w:rsidRPr="001D77B1" w:rsidRDefault="00B33897" w:rsidP="007E2ADB">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rsidR="00B33897" w:rsidRPr="001D77B1" w:rsidRDefault="00B33897" w:rsidP="007E2ADB">
            <w:pPr>
              <w:pStyle w:val="Tabletext"/>
              <w:jc w:val="center"/>
              <w:rPr>
                <w:color w:val="FF0000"/>
              </w:rPr>
            </w:pPr>
            <w:r w:rsidRPr="001D77B1">
              <w:rPr>
                <w:color w:val="000000" w:themeColor="text1"/>
                <w:lang w:eastAsia="ja-JP"/>
              </w:rPr>
              <w:t>TBD</w:t>
            </w:r>
          </w:p>
        </w:tc>
        <w:tc>
          <w:tcPr>
            <w:tcW w:w="1250" w:type="pct"/>
          </w:tcPr>
          <w:p w:rsidR="00B33897" w:rsidRPr="001D77B1" w:rsidRDefault="00B33897" w:rsidP="007E2ADB">
            <w:pPr>
              <w:pStyle w:val="Tabletext"/>
              <w:jc w:val="center"/>
              <w:rPr>
                <w:lang w:eastAsia="ja-JP"/>
              </w:rPr>
            </w:pPr>
            <w:r>
              <w:t>−</w:t>
            </w:r>
            <w:r w:rsidRPr="001D77B1">
              <w:rPr>
                <w:color w:val="000000" w:themeColor="text1"/>
              </w:rPr>
              <w:t>119.4</w:t>
            </w:r>
            <w:r>
              <w:rPr>
                <w:color w:val="000000" w:themeColor="text1"/>
              </w:rPr>
              <w:t> </w:t>
            </w:r>
            <w:proofErr w:type="spellStart"/>
            <w:r w:rsidRPr="001D77B1">
              <w:rPr>
                <w:color w:val="000000" w:themeColor="text1"/>
              </w:rPr>
              <w:t>dBm</w:t>
            </w:r>
            <w:proofErr w:type="spellEnd"/>
            <w:r w:rsidRPr="001D77B1">
              <w:rPr>
                <w:color w:val="000000" w:themeColor="text1"/>
              </w:rPr>
              <w:t>/MHz</w:t>
            </w:r>
          </w:p>
          <w:p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82</w:t>
            </w:r>
          </w:p>
          <w:p w:rsidR="00B33897" w:rsidRPr="001D77B1" w:rsidRDefault="00B33897" w:rsidP="007E2ADB">
            <w:pPr>
              <w:pStyle w:val="Tabletext"/>
              <w:jc w:val="center"/>
              <w:rPr>
                <w:color w:val="000000" w:themeColor="text1"/>
              </w:rPr>
            </w:pPr>
            <w:r w:rsidRPr="001D77B1">
              <w:rPr>
                <w:lang w:eastAsia="ja-JP"/>
              </w:rPr>
              <w:t>(Japan)</w:t>
            </w:r>
          </w:p>
        </w:tc>
      </w:tr>
      <w:tr w:rsidR="00B33897" w:rsidRPr="001D77B1" w:rsidTr="007E2ADB">
        <w:trPr>
          <w:cantSplit/>
          <w:jc w:val="center"/>
        </w:trPr>
        <w:tc>
          <w:tcPr>
            <w:tcW w:w="1250" w:type="pct"/>
            <w:vAlign w:val="center"/>
          </w:tcPr>
          <w:p w:rsidR="00B33897" w:rsidRPr="001D77B1" w:rsidRDefault="00B33897" w:rsidP="007E2ADB">
            <w:pPr>
              <w:pStyle w:val="Tabletext"/>
            </w:pPr>
            <w:r w:rsidRPr="001D77B1">
              <w:t xml:space="preserve">Broadcasting Service: Field Pickup (FPU) </w:t>
            </w:r>
          </w:p>
        </w:tc>
        <w:tc>
          <w:tcPr>
            <w:tcW w:w="1250" w:type="pct"/>
            <w:vAlign w:val="center"/>
          </w:tcPr>
          <w:p w:rsidR="00B33897" w:rsidRPr="001D77B1" w:rsidRDefault="00B33897" w:rsidP="007E2ADB">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rsidR="00B33897" w:rsidRPr="001D77B1" w:rsidRDefault="00B33897" w:rsidP="007E2ADB">
            <w:pPr>
              <w:pStyle w:val="Tabletext"/>
              <w:jc w:val="center"/>
              <w:rPr>
                <w:color w:val="FF0000"/>
                <w:lang w:eastAsia="ja-JP"/>
              </w:rPr>
            </w:pPr>
            <w:r w:rsidRPr="001D77B1">
              <w:rPr>
                <w:color w:val="000000" w:themeColor="text1"/>
                <w:lang w:eastAsia="ja-JP"/>
              </w:rPr>
              <w:t>TBD</w:t>
            </w:r>
          </w:p>
        </w:tc>
        <w:tc>
          <w:tcPr>
            <w:tcW w:w="1250" w:type="pct"/>
          </w:tcPr>
          <w:p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102</w:t>
            </w:r>
            <w:r>
              <w:rPr>
                <w:color w:val="000000" w:themeColor="text1"/>
                <w:lang w:eastAsia="ja-JP"/>
              </w:rPr>
              <w:t> </w:t>
            </w:r>
            <w:proofErr w:type="spellStart"/>
            <w:r w:rsidRPr="001D77B1">
              <w:rPr>
                <w:color w:val="000000" w:themeColor="text1"/>
                <w:lang w:eastAsia="ja-JP"/>
              </w:rPr>
              <w:t>dBm</w:t>
            </w:r>
            <w:proofErr w:type="spellEnd"/>
            <w:r w:rsidRPr="001D77B1">
              <w:rPr>
                <w:color w:val="000000" w:themeColor="text1"/>
                <w:lang w:eastAsia="ja-JP"/>
              </w:rPr>
              <w:t>/MHz</w:t>
            </w:r>
          </w:p>
          <w:p w:rsidR="00B33897" w:rsidRPr="001D77B1" w:rsidRDefault="00B33897" w:rsidP="007E2ADB">
            <w:pPr>
              <w:pStyle w:val="Tabletext"/>
              <w:jc w:val="center"/>
              <w:rPr>
                <w:lang w:eastAsia="ja-JP"/>
              </w:rPr>
            </w:pPr>
            <w:r w:rsidRPr="001D77B1">
              <w:rPr>
                <w:color w:val="000000" w:themeColor="text1"/>
                <w:lang w:eastAsia="ja-JP"/>
              </w:rPr>
              <w:t>(mobile relay Uplink)</w:t>
            </w:r>
          </w:p>
          <w:p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2024</w:t>
            </w:r>
          </w:p>
          <w:p w:rsidR="00B33897" w:rsidRPr="001D77B1" w:rsidRDefault="00B33897" w:rsidP="007E2ADB">
            <w:pPr>
              <w:pStyle w:val="Tabletext"/>
              <w:jc w:val="center"/>
              <w:rPr>
                <w:color w:val="000000" w:themeColor="text1"/>
                <w:lang w:eastAsia="ja-JP"/>
              </w:rPr>
            </w:pPr>
            <w:r w:rsidRPr="001D77B1">
              <w:rPr>
                <w:lang w:eastAsia="ja-JP"/>
              </w:rPr>
              <w:t>(Japan)</w:t>
            </w:r>
          </w:p>
        </w:tc>
      </w:tr>
      <w:tr w:rsidR="00B33897" w:rsidRPr="001D77B1" w:rsidTr="007E2ADB">
        <w:trPr>
          <w:cantSplit/>
          <w:jc w:val="center"/>
        </w:trPr>
        <w:tc>
          <w:tcPr>
            <w:tcW w:w="1250" w:type="pct"/>
            <w:vAlign w:val="center"/>
          </w:tcPr>
          <w:p w:rsidR="00B33897" w:rsidRPr="001D77B1" w:rsidRDefault="00B33897" w:rsidP="007E2ADB">
            <w:pPr>
              <w:pStyle w:val="Tabletext"/>
            </w:pPr>
            <w:r w:rsidRPr="001D77B1">
              <w:t>Radio astronomy</w:t>
            </w:r>
          </w:p>
        </w:tc>
        <w:tc>
          <w:tcPr>
            <w:tcW w:w="1250" w:type="pct"/>
            <w:vAlign w:val="center"/>
          </w:tcPr>
          <w:p w:rsidR="00B33897" w:rsidRPr="001D77B1" w:rsidRDefault="00B33897" w:rsidP="007E2ADB">
            <w:pPr>
              <w:pStyle w:val="Tabletext"/>
              <w:jc w:val="center"/>
            </w:pPr>
            <w:r w:rsidRPr="001D77B1">
              <w:rPr>
                <w:lang w:eastAsia="ja-JP"/>
              </w:rPr>
              <w:t>2</w:t>
            </w:r>
            <w:r>
              <w:rPr>
                <w:lang w:eastAsia="ja-JP"/>
              </w:rPr>
              <w:t> </w:t>
            </w:r>
            <w:r w:rsidRPr="001D77B1">
              <w:rPr>
                <w:lang w:eastAsia="ja-JP"/>
              </w:rPr>
              <w:t>695</w:t>
            </w:r>
            <w:r>
              <w:rPr>
                <w:lang w:eastAsia="ja-JP"/>
              </w:rPr>
              <w:t> </w:t>
            </w:r>
            <w:r w:rsidRPr="001D77B1">
              <w:rPr>
                <w:lang w:eastAsia="ja-JP"/>
              </w:rPr>
              <w:t>MHz</w:t>
            </w:r>
          </w:p>
        </w:tc>
        <w:tc>
          <w:tcPr>
            <w:tcW w:w="1250" w:type="pct"/>
            <w:vAlign w:val="center"/>
          </w:tcPr>
          <w:p w:rsidR="00B33897" w:rsidRPr="001D77B1" w:rsidRDefault="00B33897" w:rsidP="007E2ADB">
            <w:pPr>
              <w:pStyle w:val="Tabletext"/>
              <w:jc w:val="center"/>
              <w:rPr>
                <w:color w:val="FF0000"/>
              </w:rPr>
            </w:pPr>
            <w:r>
              <w:t>−</w:t>
            </w:r>
            <w:r w:rsidRPr="001D77B1">
              <w:rPr>
                <w:color w:val="000000" w:themeColor="text1"/>
                <w:lang w:eastAsia="ja-JP"/>
              </w:rPr>
              <w:t>187</w:t>
            </w:r>
            <w:r>
              <w:rPr>
                <w:color w:val="000000" w:themeColor="text1"/>
                <w:lang w:eastAsia="ja-JP"/>
              </w:rPr>
              <w:t> </w:t>
            </w:r>
            <w:proofErr w:type="spellStart"/>
            <w:r w:rsidRPr="001D77B1">
              <w:rPr>
                <w:color w:val="000000" w:themeColor="text1"/>
                <w:lang w:eastAsia="ja-JP"/>
              </w:rPr>
              <w:t>dBm</w:t>
            </w:r>
            <w:proofErr w:type="spellEnd"/>
            <w:r w:rsidRPr="001D77B1">
              <w:rPr>
                <w:color w:val="000000" w:themeColor="text1"/>
                <w:lang w:eastAsia="ja-JP"/>
              </w:rPr>
              <w:t>/MHz</w:t>
            </w:r>
          </w:p>
        </w:tc>
        <w:tc>
          <w:tcPr>
            <w:tcW w:w="1250" w:type="pct"/>
          </w:tcPr>
          <w:p w:rsidR="00B33897" w:rsidRPr="001D77B1" w:rsidRDefault="00B33897" w:rsidP="007E2ADB">
            <w:pPr>
              <w:pStyle w:val="Tabletext"/>
              <w:jc w:val="center"/>
              <w:rPr>
                <w:color w:val="000000" w:themeColor="text1"/>
                <w:lang w:eastAsia="ja-JP"/>
              </w:rPr>
            </w:pPr>
            <w:r w:rsidRPr="001D77B1">
              <w:rPr>
                <w:color w:val="000000" w:themeColor="text1"/>
                <w:lang w:eastAsia="ja-JP"/>
              </w:rPr>
              <w:t>ITU-R RA.769-2</w:t>
            </w:r>
          </w:p>
        </w:tc>
      </w:tr>
      <w:tr w:rsidR="00B33897" w:rsidRPr="001D77B1" w:rsidTr="007E2ADB">
        <w:trPr>
          <w:cantSplit/>
          <w:jc w:val="center"/>
        </w:trPr>
        <w:tc>
          <w:tcPr>
            <w:tcW w:w="1250" w:type="pct"/>
            <w:tcBorders>
              <w:bottom w:val="single" w:sz="4" w:space="0" w:color="auto"/>
            </w:tcBorders>
            <w:vAlign w:val="center"/>
          </w:tcPr>
          <w:p w:rsidR="00B33897" w:rsidRPr="001D77B1" w:rsidRDefault="00B33897" w:rsidP="007E2ADB">
            <w:pPr>
              <w:pStyle w:val="Tabletext"/>
            </w:pPr>
            <w:r w:rsidRPr="001D77B1">
              <w:t>Amateur radio</w:t>
            </w:r>
          </w:p>
        </w:tc>
        <w:tc>
          <w:tcPr>
            <w:tcW w:w="1250" w:type="pct"/>
            <w:tcBorders>
              <w:bottom w:val="single" w:sz="4" w:space="0" w:color="auto"/>
            </w:tcBorders>
            <w:vAlign w:val="center"/>
          </w:tcPr>
          <w:p w:rsidR="00B33897" w:rsidRPr="001D77B1" w:rsidRDefault="00B33897" w:rsidP="007E2ADB">
            <w:pPr>
              <w:pStyle w:val="Tabletext"/>
              <w:jc w:val="center"/>
              <w:rPr>
                <w:lang w:eastAsia="ja-JP"/>
              </w:rP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rsidR="00B33897" w:rsidRPr="001D77B1" w:rsidRDefault="00B33897" w:rsidP="007E2ADB">
            <w:pPr>
              <w:pStyle w:val="Tabletext"/>
              <w:jc w:val="center"/>
              <w:rPr>
                <w:color w:val="FF0000"/>
                <w:lang w:eastAsia="ja-JP"/>
              </w:rPr>
            </w:pPr>
            <w:r w:rsidRPr="001D77B1">
              <w:rPr>
                <w:lang w:eastAsia="ja-JP"/>
              </w:rPr>
              <w:t>TBD</w:t>
            </w:r>
          </w:p>
        </w:tc>
        <w:tc>
          <w:tcPr>
            <w:tcW w:w="1250" w:type="pct"/>
            <w:tcBorders>
              <w:bottom w:val="single" w:sz="4" w:space="0" w:color="auto"/>
            </w:tcBorders>
          </w:tcPr>
          <w:p w:rsidR="00B33897" w:rsidRPr="001D77B1" w:rsidRDefault="00B33897" w:rsidP="007E2ADB">
            <w:pPr>
              <w:pStyle w:val="Tabletext"/>
              <w:jc w:val="center"/>
              <w:rPr>
                <w:color w:val="000000" w:themeColor="text1"/>
                <w:lang w:eastAsia="ja-JP"/>
              </w:rPr>
            </w:pPr>
            <w:r>
              <w:t>−</w:t>
            </w:r>
            <w:r w:rsidRPr="001D77B1">
              <w:rPr>
                <w:color w:val="000000" w:themeColor="text1"/>
                <w:lang w:eastAsia="ja-JP"/>
              </w:rPr>
              <w:t>110.83</w:t>
            </w:r>
            <w:r>
              <w:rPr>
                <w:color w:val="000000" w:themeColor="text1"/>
                <w:lang w:eastAsia="ja-JP"/>
              </w:rPr>
              <w:t> </w:t>
            </w:r>
            <w:proofErr w:type="spellStart"/>
            <w:r w:rsidRPr="001D77B1">
              <w:rPr>
                <w:color w:val="000000" w:themeColor="text1"/>
                <w:lang w:eastAsia="ja-JP"/>
              </w:rPr>
              <w:t>dBm</w:t>
            </w:r>
            <w:proofErr w:type="spellEnd"/>
            <w:r w:rsidRPr="001D77B1">
              <w:rPr>
                <w:color w:val="000000" w:themeColor="text1"/>
                <w:lang w:eastAsia="ja-JP"/>
              </w:rPr>
              <w:t>/MHz</w:t>
            </w:r>
          </w:p>
          <w:p w:rsidR="00B33897" w:rsidRPr="001D77B1" w:rsidRDefault="00B33897" w:rsidP="007E2ADB">
            <w:pPr>
              <w:pStyle w:val="Tabletext"/>
              <w:jc w:val="center"/>
              <w:rPr>
                <w:color w:val="000000" w:themeColor="text1"/>
                <w:lang w:eastAsia="ja-JP"/>
              </w:rPr>
            </w:pPr>
            <w:r w:rsidRPr="001D77B1">
              <w:rPr>
                <w:color w:val="000000" w:themeColor="text1"/>
                <w:lang w:eastAsia="ja-JP"/>
              </w:rPr>
              <w:t>JARL</w:t>
            </w:r>
            <w:r w:rsidRPr="001D77B1">
              <w:rPr>
                <w:color w:val="000000" w:themeColor="text1"/>
                <w:vertAlign w:val="superscript"/>
                <w:lang w:eastAsia="ja-JP"/>
              </w:rPr>
              <w:t xml:space="preserve">*2 </w:t>
            </w:r>
            <w:r w:rsidRPr="001D77B1">
              <w:rPr>
                <w:color w:val="000000" w:themeColor="text1"/>
                <w:lang w:eastAsia="ja-JP"/>
              </w:rPr>
              <w:t>requirement</w:t>
            </w:r>
          </w:p>
        </w:tc>
      </w:tr>
      <w:tr w:rsidR="00B33897" w:rsidRPr="001D77B1" w:rsidTr="007E2ADB">
        <w:trPr>
          <w:cantSplit/>
          <w:jc w:val="center"/>
        </w:trPr>
        <w:tc>
          <w:tcPr>
            <w:tcW w:w="5000" w:type="pct"/>
            <w:gridSpan w:val="4"/>
            <w:tcBorders>
              <w:top w:val="single" w:sz="4" w:space="0" w:color="auto"/>
              <w:left w:val="nil"/>
              <w:bottom w:val="nil"/>
              <w:right w:val="nil"/>
            </w:tcBorders>
            <w:vAlign w:val="center"/>
          </w:tcPr>
          <w:p w:rsidR="00B33897" w:rsidRDefault="00B33897" w:rsidP="007E2ADB">
            <w:pPr>
              <w:pStyle w:val="Tablelegend"/>
            </w:pPr>
            <w:r w:rsidRPr="000F7F94">
              <w:rPr>
                <w:vertAlign w:val="superscript"/>
                <w:lang w:eastAsia="ja-JP"/>
              </w:rPr>
              <w:t>*2</w:t>
            </w:r>
            <w:r w:rsidRPr="00C21412">
              <w:rPr>
                <w:lang w:eastAsia="ja-JP"/>
              </w:rPr>
              <w:t>:</w:t>
            </w:r>
            <w:r>
              <w:rPr>
                <w:lang w:eastAsia="ja-JP"/>
              </w:rPr>
              <w:t xml:space="preserve"> </w:t>
            </w:r>
            <w:r w:rsidRPr="001D77B1">
              <w:rPr>
                <w:lang w:eastAsia="ja-JP"/>
              </w:rPr>
              <w:t>The Japan Amateur Radio League, Inc. (https://www.jarl.org/English/0-2.htm)</w:t>
            </w:r>
          </w:p>
        </w:tc>
      </w:tr>
    </w:tbl>
    <w:p w:rsidR="00B33897" w:rsidRPr="001D77B1" w:rsidRDefault="00B33897" w:rsidP="00B33897">
      <w:pPr>
        <w:pStyle w:val="Tablefin"/>
      </w:pPr>
    </w:p>
    <w:p w:rsidR="00B33897" w:rsidRPr="001D77B1" w:rsidRDefault="00B33897" w:rsidP="00B33897">
      <w:pPr>
        <w:pStyle w:val="Heading2"/>
        <w:rPr>
          <w:lang w:eastAsia="ja-JP"/>
        </w:rPr>
      </w:pPr>
      <w:r w:rsidRPr="001D77B1">
        <w:rPr>
          <w:lang w:eastAsia="ja-JP"/>
        </w:rPr>
        <w:lastRenderedPageBreak/>
        <w:t>3</w:t>
      </w:r>
      <w:r w:rsidR="00842FEA">
        <w:rPr>
          <w:lang w:eastAsia="ja-JP"/>
        </w:rPr>
        <w:t>.3.1</w:t>
      </w:r>
      <w:r w:rsidRPr="001D77B1">
        <w:rPr>
          <w:lang w:eastAsia="ja-JP"/>
        </w:rPr>
        <w:t>.5</w:t>
      </w:r>
      <w:r w:rsidRPr="001D77B1">
        <w:rPr>
          <w:lang w:eastAsia="ja-JP"/>
        </w:rPr>
        <w:tab/>
        <w:t>5</w:t>
      </w:r>
      <w:r w:rsidR="00572058">
        <w:rPr>
          <w:lang w:eastAsia="ja-JP"/>
        </w:rPr>
        <w:t xml:space="preserve"> </w:t>
      </w:r>
      <w:r w:rsidRPr="001D77B1">
        <w:rPr>
          <w:lang w:eastAsia="ja-JP"/>
        </w:rPr>
        <w:t>470-5</w:t>
      </w:r>
      <w:r>
        <w:rPr>
          <w:lang w:eastAsia="ja-JP"/>
        </w:rPr>
        <w:t> </w:t>
      </w:r>
      <w:r w:rsidRPr="001D77B1">
        <w:rPr>
          <w:lang w:eastAsia="ja-JP"/>
        </w:rPr>
        <w:t>770</w:t>
      </w:r>
      <w:r w:rsidRPr="001D77B1">
        <w:t xml:space="preserve"> </w:t>
      </w:r>
      <w:r w:rsidR="00572058">
        <w:rPr>
          <w:lang w:eastAsia="ja-JP"/>
        </w:rPr>
        <w:t>M</w:t>
      </w:r>
      <w:r w:rsidRPr="001D77B1">
        <w:rPr>
          <w:lang w:eastAsia="ja-JP"/>
        </w:rPr>
        <w:t>Hz (ISM)</w:t>
      </w:r>
    </w:p>
    <w:p w:rsidR="007073AE" w:rsidRPr="007073AE" w:rsidRDefault="00B33897" w:rsidP="007073AE">
      <w:pPr>
        <w:pStyle w:val="Heading2"/>
        <w:rPr>
          <w:lang w:eastAsia="ja-JP"/>
        </w:rPr>
      </w:pPr>
      <w:r w:rsidRPr="001D77B1">
        <w:rPr>
          <w:lang w:eastAsia="ja-JP"/>
        </w:rPr>
        <w:t>3</w:t>
      </w:r>
      <w:r w:rsidR="00842FEA">
        <w:rPr>
          <w:lang w:eastAsia="ja-JP"/>
        </w:rPr>
        <w:t>.2.1</w:t>
      </w:r>
      <w:r w:rsidRPr="001D77B1">
        <w:rPr>
          <w:lang w:eastAsia="ja-JP"/>
        </w:rPr>
        <w:t>.6</w:t>
      </w:r>
      <w:r w:rsidRPr="001D77B1">
        <w:rPr>
          <w:lang w:eastAsia="ja-JP"/>
        </w:rPr>
        <w:tab/>
      </w:r>
      <w:bookmarkStart w:id="155" w:name="_Hlk55555627"/>
      <w:r w:rsidRPr="001D77B1">
        <w:rPr>
          <w:lang w:eastAsia="ja-JP"/>
        </w:rPr>
        <w:t>5</w:t>
      </w:r>
      <w:r w:rsidR="00572058">
        <w:rPr>
          <w:lang w:eastAsia="ja-JP"/>
        </w:rPr>
        <w:t xml:space="preserve"> </w:t>
      </w:r>
      <w:r w:rsidRPr="001D77B1">
        <w:rPr>
          <w:lang w:eastAsia="ja-JP"/>
        </w:rPr>
        <w:t>738-5</w:t>
      </w:r>
      <w:r>
        <w:rPr>
          <w:lang w:eastAsia="ja-JP"/>
        </w:rPr>
        <w:t> </w:t>
      </w:r>
      <w:r w:rsidRPr="001D77B1">
        <w:rPr>
          <w:lang w:eastAsia="ja-JP"/>
        </w:rPr>
        <w:t>766</w:t>
      </w:r>
      <w:r w:rsidRPr="001D77B1">
        <w:t xml:space="preserve"> </w:t>
      </w:r>
      <w:r w:rsidR="00572058">
        <w:rPr>
          <w:lang w:eastAsia="ja-JP"/>
        </w:rPr>
        <w:t>M</w:t>
      </w:r>
      <w:r w:rsidRPr="001D77B1">
        <w:rPr>
          <w:lang w:eastAsia="ja-JP"/>
        </w:rPr>
        <w:t>Hz</w:t>
      </w:r>
      <w:bookmarkEnd w:id="155"/>
      <w:r w:rsidRPr="001D77B1">
        <w:rPr>
          <w:lang w:eastAsia="ja-JP"/>
        </w:rPr>
        <w:t xml:space="preserve"> (non-ISM)</w:t>
      </w:r>
    </w:p>
    <w:p w:rsidR="00B33897" w:rsidRPr="001D77B1" w:rsidRDefault="00B33897" w:rsidP="00B33897">
      <w:r w:rsidRPr="001D77B1">
        <w:t>5</w:t>
      </w:r>
      <w:r w:rsidR="00572058">
        <w:t xml:space="preserve"> </w:t>
      </w:r>
      <w:r w:rsidRPr="001D77B1">
        <w:t>738-5</w:t>
      </w:r>
      <w:r w:rsidR="00572058">
        <w:t xml:space="preserve"> </w:t>
      </w:r>
      <w:r w:rsidRPr="001D77B1">
        <w:t xml:space="preserve">766 </w:t>
      </w:r>
      <w:r w:rsidR="00572058">
        <w:t>M</w:t>
      </w:r>
      <w:r w:rsidRPr="001D77B1">
        <w:t>Hz (</w:t>
      </w:r>
      <w:r w:rsidRPr="001D77B1">
        <w:rPr>
          <w:lang w:eastAsia="ja-JP"/>
        </w:rPr>
        <w:t>non-</w:t>
      </w:r>
      <w:r w:rsidRPr="001D77B1">
        <w:t xml:space="preserve">ISM) </w:t>
      </w:r>
      <w:proofErr w:type="spellStart"/>
      <w:r w:rsidRPr="001D77B1">
        <w:t>radiocommunication</w:t>
      </w:r>
      <w:proofErr w:type="spellEnd"/>
      <w:r w:rsidRPr="001D77B1">
        <w:t xml:space="preserve"> systems and services considered in the study show </w:t>
      </w:r>
      <w:r w:rsidRPr="001D77B1">
        <w:rPr>
          <w:lang w:eastAsia="ja-JP"/>
        </w:rPr>
        <w:t xml:space="preserve">Table </w:t>
      </w:r>
      <w:r w:rsidR="00133408">
        <w:rPr>
          <w:lang w:eastAsia="ja-JP"/>
        </w:rPr>
        <w:t>6</w:t>
      </w:r>
      <w:r w:rsidRPr="001D77B1">
        <w:t>.</w:t>
      </w:r>
    </w:p>
    <w:p w:rsidR="00B33897" w:rsidRPr="001D77B1" w:rsidRDefault="00B33897" w:rsidP="00B33897">
      <w:pPr>
        <w:pStyle w:val="TableNo"/>
        <w:rPr>
          <w:lang w:eastAsia="ja-JP"/>
        </w:rPr>
      </w:pPr>
      <w:r w:rsidRPr="001D77B1">
        <w:rPr>
          <w:lang w:eastAsia="ja-JP"/>
        </w:rPr>
        <w:t xml:space="preserve">TABLE </w:t>
      </w:r>
      <w:r w:rsidR="00133408">
        <w:rPr>
          <w:lang w:eastAsia="ja-JP"/>
        </w:rPr>
        <w:t>6</w:t>
      </w:r>
    </w:p>
    <w:p w:rsidR="00B33897" w:rsidRPr="001D77B1" w:rsidRDefault="00B33897" w:rsidP="00B33897">
      <w:pPr>
        <w:pStyle w:val="Tabletitle"/>
        <w:rPr>
          <w:lang w:eastAsia="ja-JP"/>
        </w:rPr>
      </w:pPr>
      <w:r w:rsidRPr="001D77B1">
        <w:t>5</w:t>
      </w:r>
      <w:r w:rsidR="003339D3">
        <w:t xml:space="preserve"> </w:t>
      </w:r>
      <w:r w:rsidRPr="001D77B1">
        <w:t>738-5</w:t>
      </w:r>
      <w:r w:rsidR="003339D3">
        <w:t xml:space="preserve"> </w:t>
      </w:r>
      <w:r w:rsidRPr="001D77B1">
        <w:t xml:space="preserve">766 </w:t>
      </w:r>
      <w:r w:rsidR="003339D3">
        <w:t>M</w:t>
      </w:r>
      <w:r w:rsidRPr="001D77B1">
        <w:t>Hz (</w:t>
      </w:r>
      <w:r w:rsidRPr="001D77B1">
        <w:rPr>
          <w:lang w:eastAsia="ja-JP"/>
        </w:rPr>
        <w:t>non-</w:t>
      </w:r>
      <w:r w:rsidRPr="001D77B1">
        <w:t xml:space="preserve">ISM) </w:t>
      </w:r>
      <w:proofErr w:type="spellStart"/>
      <w:r w:rsidRPr="001D77B1">
        <w:t>radiocommunication</w:t>
      </w:r>
      <w:proofErr w:type="spellEnd"/>
      <w:r w:rsidRPr="001D77B1">
        <w:t xml:space="preserve"> systems and services considered in the stud</w:t>
      </w:r>
      <w:r w:rsidRPr="001D77B1">
        <w:rPr>
          <w:lang w:eastAsia="ja-JP"/>
        </w:rPr>
        <w:t xml:space="preserve">y </w:t>
      </w:r>
    </w:p>
    <w:tbl>
      <w:tblPr>
        <w:tblStyle w:val="TableGrid"/>
        <w:tblW w:w="9629" w:type="dxa"/>
        <w:jc w:val="center"/>
        <w:tblLook w:val="04A0" w:firstRow="1" w:lastRow="0" w:firstColumn="1" w:lastColumn="0" w:noHBand="0" w:noVBand="1"/>
      </w:tblPr>
      <w:tblGrid>
        <w:gridCol w:w="2407"/>
        <w:gridCol w:w="2407"/>
        <w:gridCol w:w="2407"/>
        <w:gridCol w:w="2408"/>
      </w:tblGrid>
      <w:tr w:rsidR="00B33897" w:rsidRPr="001D77B1" w:rsidTr="007E2ADB">
        <w:trPr>
          <w:cantSplit/>
          <w:tblHeader/>
          <w:jc w:val="center"/>
        </w:trPr>
        <w:tc>
          <w:tcPr>
            <w:tcW w:w="2407" w:type="dxa"/>
            <w:vAlign w:val="center"/>
          </w:tcPr>
          <w:p w:rsidR="00B33897" w:rsidRPr="001D77B1" w:rsidRDefault="00B33897" w:rsidP="007E2ADB">
            <w:pPr>
              <w:pStyle w:val="Tablehead"/>
              <w:rPr>
                <w:lang w:eastAsia="ja-JP"/>
              </w:rPr>
            </w:pPr>
            <w:r w:rsidRPr="001D77B1">
              <w:rPr>
                <w:lang w:eastAsia="ja-JP"/>
              </w:rPr>
              <w:t>System</w:t>
            </w:r>
          </w:p>
        </w:tc>
        <w:tc>
          <w:tcPr>
            <w:tcW w:w="2407" w:type="dxa"/>
            <w:vAlign w:val="center"/>
          </w:tcPr>
          <w:p w:rsidR="00B33897" w:rsidRPr="001D77B1" w:rsidRDefault="00B33897" w:rsidP="007E2ADB">
            <w:pPr>
              <w:pStyle w:val="Tablehead"/>
              <w:rPr>
                <w:lang w:eastAsia="ja-JP"/>
              </w:rPr>
            </w:pPr>
            <w:r w:rsidRPr="001D77B1">
              <w:rPr>
                <w:lang w:eastAsia="ja-JP"/>
              </w:rPr>
              <w:t>Frequency</w:t>
            </w:r>
          </w:p>
        </w:tc>
        <w:tc>
          <w:tcPr>
            <w:tcW w:w="2407" w:type="dxa"/>
            <w:vAlign w:val="center"/>
          </w:tcPr>
          <w:p w:rsidR="00B33897" w:rsidRPr="001D77B1" w:rsidRDefault="00B33897" w:rsidP="007E2ADB">
            <w:pPr>
              <w:pStyle w:val="Tablehead"/>
              <w:rPr>
                <w:lang w:eastAsia="ja-JP"/>
              </w:rPr>
            </w:pPr>
            <w:r w:rsidRPr="001D77B1">
              <w:rPr>
                <w:lang w:eastAsia="ja-JP"/>
              </w:rPr>
              <w:t>Protection criterion</w:t>
            </w:r>
          </w:p>
        </w:tc>
        <w:tc>
          <w:tcPr>
            <w:tcW w:w="2408" w:type="dxa"/>
          </w:tcPr>
          <w:p w:rsidR="00B33897" w:rsidRPr="001D77B1" w:rsidRDefault="00B33897" w:rsidP="007E2ADB">
            <w:pPr>
              <w:pStyle w:val="Tablehead"/>
              <w:rPr>
                <w:lang w:eastAsia="ja-JP"/>
              </w:rPr>
            </w:pPr>
            <w:r w:rsidRPr="001D77B1">
              <w:rPr>
                <w:lang w:eastAsia="ja-JP"/>
              </w:rPr>
              <w:t>References</w:t>
            </w:r>
          </w:p>
        </w:tc>
      </w:tr>
      <w:tr w:rsidR="00B33897" w:rsidRPr="001D77B1" w:rsidTr="007E2ADB">
        <w:trPr>
          <w:cantSplit/>
          <w:jc w:val="center"/>
        </w:trPr>
        <w:tc>
          <w:tcPr>
            <w:tcW w:w="2407" w:type="dxa"/>
            <w:vAlign w:val="center"/>
          </w:tcPr>
          <w:p w:rsidR="00B33897" w:rsidRPr="001D77B1" w:rsidRDefault="00B33897" w:rsidP="007E2ADB">
            <w:pPr>
              <w:pStyle w:val="Tabletext"/>
            </w:pPr>
            <w:r w:rsidRPr="001D77B1">
              <w:t>Wireless LAN (W56)</w:t>
            </w:r>
          </w:p>
        </w:tc>
        <w:tc>
          <w:tcPr>
            <w:tcW w:w="2407" w:type="dxa"/>
            <w:vAlign w:val="center"/>
          </w:tcPr>
          <w:p w:rsidR="00B33897" w:rsidRPr="001D77B1" w:rsidRDefault="00B33897" w:rsidP="007E2ADB">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rsidR="00B33897" w:rsidRPr="001D77B1" w:rsidRDefault="00B33897" w:rsidP="007E2ADB">
            <w:pPr>
              <w:pStyle w:val="Tabletext"/>
              <w:jc w:val="center"/>
              <w:rPr>
                <w:lang w:eastAsia="ja-JP"/>
              </w:rPr>
            </w:pPr>
            <w:r>
              <w:t>−</w:t>
            </w:r>
            <w:r w:rsidRPr="001D77B1">
              <w:rPr>
                <w:lang w:eastAsia="ja-JP"/>
              </w:rPr>
              <w:t>63</w:t>
            </w:r>
            <w:r>
              <w:rPr>
                <w:lang w:eastAsia="ja-JP"/>
              </w:rPr>
              <w:t> </w:t>
            </w:r>
            <w:proofErr w:type="spellStart"/>
            <w:r w:rsidRPr="001D77B1">
              <w:rPr>
                <w:lang w:eastAsia="ja-JP"/>
              </w:rPr>
              <w:t>dBm</w:t>
            </w:r>
            <w:proofErr w:type="spellEnd"/>
            <w:r>
              <w:rPr>
                <w:lang w:eastAsia="ja-JP"/>
              </w:rPr>
              <w:t xml:space="preserve"> </w:t>
            </w:r>
            <w:r w:rsidRPr="001D77B1">
              <w:rPr>
                <w:lang w:eastAsia="ja-JP"/>
              </w:rPr>
              <w:t>(adjacent channel),</w:t>
            </w:r>
          </w:p>
          <w:p w:rsidR="00B33897" w:rsidRPr="001D77B1" w:rsidRDefault="00B33897" w:rsidP="007E2ADB">
            <w:pPr>
              <w:pStyle w:val="Tabletext"/>
              <w:jc w:val="center"/>
              <w:rPr>
                <w:lang w:eastAsia="ja-JP"/>
              </w:rPr>
            </w:pPr>
            <w:r>
              <w:t>−</w:t>
            </w:r>
            <w:r w:rsidRPr="001D77B1">
              <w:rPr>
                <w:lang w:eastAsia="ja-JP"/>
              </w:rPr>
              <w:t>47</w:t>
            </w:r>
            <w:r>
              <w:rPr>
                <w:lang w:eastAsia="ja-JP"/>
              </w:rPr>
              <w:t> </w:t>
            </w:r>
            <w:proofErr w:type="spellStart"/>
            <w:r w:rsidRPr="001D77B1">
              <w:rPr>
                <w:lang w:eastAsia="ja-JP"/>
              </w:rPr>
              <w:t>dBm</w:t>
            </w:r>
            <w:proofErr w:type="spellEnd"/>
            <w:r>
              <w:rPr>
                <w:lang w:eastAsia="ja-JP"/>
              </w:rPr>
              <w:t xml:space="preserve"> </w:t>
            </w:r>
            <w:r w:rsidRPr="001D77B1">
              <w:rPr>
                <w:lang w:eastAsia="ja-JP"/>
              </w:rPr>
              <w:t>(alternate adjacent channel)</w:t>
            </w:r>
          </w:p>
        </w:tc>
        <w:tc>
          <w:tcPr>
            <w:tcW w:w="2408" w:type="dxa"/>
          </w:tcPr>
          <w:p w:rsidR="00B33897" w:rsidRPr="00C21412" w:rsidRDefault="00B33897" w:rsidP="007E2ADB">
            <w:pPr>
              <w:pStyle w:val="Tabletext"/>
              <w:jc w:val="center"/>
              <w:rPr>
                <w:color w:val="000000" w:themeColor="text1"/>
                <w:lang w:eastAsia="ja-JP"/>
              </w:rPr>
            </w:pPr>
            <w:r w:rsidRPr="001D77B1">
              <w:rPr>
                <w:color w:val="000000" w:themeColor="text1"/>
                <w:lang w:eastAsia="ja-JP"/>
              </w:rPr>
              <w:t>IEEE Std.802.11-2016</w:t>
            </w:r>
          </w:p>
        </w:tc>
      </w:tr>
      <w:tr w:rsidR="00B33897" w:rsidRPr="001D77B1" w:rsidTr="007E2ADB">
        <w:trPr>
          <w:cantSplit/>
          <w:jc w:val="center"/>
        </w:trPr>
        <w:tc>
          <w:tcPr>
            <w:tcW w:w="2407" w:type="dxa"/>
            <w:vAlign w:val="center"/>
          </w:tcPr>
          <w:p w:rsidR="00B33897" w:rsidRPr="001D77B1" w:rsidRDefault="00B33897" w:rsidP="007E2ADB">
            <w:pPr>
              <w:pStyle w:val="Tabletext"/>
            </w:pPr>
            <w:r w:rsidRPr="001D77B1">
              <w:t>Dedicated Short Range Communication (DSRC)</w:t>
            </w:r>
          </w:p>
        </w:tc>
        <w:tc>
          <w:tcPr>
            <w:tcW w:w="2407" w:type="dxa"/>
            <w:vAlign w:val="center"/>
          </w:tcPr>
          <w:p w:rsidR="00B33897" w:rsidRPr="001D77B1" w:rsidRDefault="00B33897" w:rsidP="007E2ADB">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rsidR="00B33897" w:rsidRPr="001D77B1" w:rsidRDefault="00B33897" w:rsidP="007E2ADB">
            <w:pPr>
              <w:pStyle w:val="Tabletext"/>
              <w:jc w:val="center"/>
              <w:rPr>
                <w:lang w:eastAsia="ja-JP"/>
              </w:rPr>
            </w:pPr>
            <w:r w:rsidRPr="001D77B1">
              <w:rPr>
                <w:lang w:eastAsia="ja-JP"/>
              </w:rPr>
              <w:t>TBD</w:t>
            </w:r>
          </w:p>
        </w:tc>
        <w:tc>
          <w:tcPr>
            <w:tcW w:w="2408" w:type="dxa"/>
          </w:tcPr>
          <w:p w:rsidR="00B33897" w:rsidRPr="001D77B1" w:rsidRDefault="00B33897" w:rsidP="007E2ADB">
            <w:pPr>
              <w:pStyle w:val="Tabletext"/>
              <w:jc w:val="center"/>
              <w:rPr>
                <w:lang w:eastAsia="ja-JP"/>
              </w:rPr>
            </w:pPr>
            <w:r>
              <w:t>−</w:t>
            </w:r>
            <w:r w:rsidRPr="001D77B1">
              <w:rPr>
                <w:lang w:eastAsia="ja-JP"/>
              </w:rPr>
              <w:t>42</w:t>
            </w:r>
            <w:r>
              <w:rPr>
                <w:lang w:eastAsia="ja-JP"/>
              </w:rPr>
              <w:t xml:space="preserve"> </w:t>
            </w:r>
            <w:proofErr w:type="spellStart"/>
            <w:r w:rsidRPr="001D77B1">
              <w:rPr>
                <w:lang w:eastAsia="ja-JP"/>
              </w:rPr>
              <w:t>dBm</w:t>
            </w:r>
            <w:proofErr w:type="spellEnd"/>
            <w:r>
              <w:rPr>
                <w:lang w:eastAsia="ja-JP"/>
              </w:rPr>
              <w:br/>
            </w:r>
            <w:r w:rsidRPr="001D77B1">
              <w:rPr>
                <w:lang w:eastAsia="ja-JP"/>
              </w:rPr>
              <w:t>(class-2, spurs response rejection),</w:t>
            </w:r>
          </w:p>
          <w:p w:rsidR="00B33897" w:rsidRPr="001D77B1" w:rsidRDefault="00B33897" w:rsidP="007E2ADB">
            <w:pPr>
              <w:pStyle w:val="Tabletext"/>
              <w:jc w:val="center"/>
              <w:rPr>
                <w:lang w:eastAsia="ja-JP"/>
              </w:rPr>
            </w:pPr>
            <w:r>
              <w:t>−</w:t>
            </w:r>
            <w:r w:rsidRPr="001D77B1">
              <w:rPr>
                <w:lang w:eastAsia="ja-JP"/>
              </w:rPr>
              <w:t>100</w:t>
            </w:r>
            <w:r>
              <w:rPr>
                <w:lang w:eastAsia="ja-JP"/>
              </w:rPr>
              <w:t xml:space="preserve"> </w:t>
            </w:r>
            <w:proofErr w:type="spellStart"/>
            <w:r w:rsidRPr="001D77B1">
              <w:rPr>
                <w:lang w:eastAsia="ja-JP"/>
              </w:rPr>
              <w:t>dBm</w:t>
            </w:r>
            <w:proofErr w:type="spellEnd"/>
            <w:r>
              <w:rPr>
                <w:lang w:eastAsia="ja-JP"/>
              </w:rPr>
              <w:t xml:space="preserve"> </w:t>
            </w:r>
            <w:r w:rsidRPr="001D77B1">
              <w:rPr>
                <w:lang w:eastAsia="ja-JP"/>
              </w:rPr>
              <w:t>(class-2)</w:t>
            </w:r>
          </w:p>
          <w:p w:rsidR="00B33897" w:rsidRPr="001D77B1" w:rsidRDefault="00B33897" w:rsidP="007E2ADB">
            <w:pPr>
              <w:pStyle w:val="Tabletext"/>
              <w:jc w:val="center"/>
              <w:rPr>
                <w:lang w:eastAsia="ja-JP"/>
              </w:rPr>
            </w:pPr>
            <w:r w:rsidRPr="001D77B1">
              <w:rPr>
                <w:lang w:eastAsia="ja-JP"/>
              </w:rPr>
              <w:t>ARIB STD-T75</w:t>
            </w:r>
          </w:p>
          <w:p w:rsidR="00B33897" w:rsidRPr="001D77B1" w:rsidRDefault="00B33897" w:rsidP="007E2ADB">
            <w:pPr>
              <w:pStyle w:val="Tabletext"/>
              <w:jc w:val="center"/>
              <w:rPr>
                <w:lang w:eastAsia="ja-JP"/>
              </w:rPr>
            </w:pPr>
            <w:r w:rsidRPr="001D77B1">
              <w:rPr>
                <w:lang w:eastAsia="ja-JP"/>
              </w:rPr>
              <w:t>(Japan)</w:t>
            </w:r>
          </w:p>
        </w:tc>
      </w:tr>
      <w:tr w:rsidR="00B33897" w:rsidRPr="001D77B1" w:rsidTr="007E2ADB">
        <w:trPr>
          <w:cantSplit/>
          <w:jc w:val="center"/>
        </w:trPr>
        <w:tc>
          <w:tcPr>
            <w:tcW w:w="2407" w:type="dxa"/>
            <w:vAlign w:val="center"/>
          </w:tcPr>
          <w:p w:rsidR="00B33897" w:rsidRPr="001D77B1" w:rsidRDefault="00B33897" w:rsidP="007E2ADB">
            <w:pPr>
              <w:pStyle w:val="Tabletext"/>
            </w:pPr>
            <w:r w:rsidRPr="001D77B1">
              <w:t>Broadcasting Service: Studio to Transmitter Link (STL) &amp; Transmitter to Transmitter Link (TTL)</w:t>
            </w:r>
          </w:p>
        </w:tc>
        <w:tc>
          <w:tcPr>
            <w:tcW w:w="2407" w:type="dxa"/>
            <w:vAlign w:val="center"/>
          </w:tcPr>
          <w:p w:rsidR="00B33897" w:rsidRPr="001D77B1" w:rsidRDefault="00B33897" w:rsidP="007E2ADB">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rsidR="00B33897" w:rsidRPr="001D77B1" w:rsidRDefault="00B33897" w:rsidP="007E2ADB">
            <w:pPr>
              <w:pStyle w:val="Tabletext"/>
              <w:jc w:val="center"/>
              <w:rPr>
                <w:lang w:eastAsia="ja-JP"/>
              </w:rPr>
            </w:pPr>
            <w:r w:rsidRPr="001D77B1">
              <w:rPr>
                <w:lang w:eastAsia="ja-JP"/>
              </w:rPr>
              <w:t>TBD</w:t>
            </w:r>
          </w:p>
        </w:tc>
        <w:tc>
          <w:tcPr>
            <w:tcW w:w="2408" w:type="dxa"/>
          </w:tcPr>
          <w:p w:rsidR="00B33897" w:rsidRPr="001D77B1" w:rsidRDefault="00B33897" w:rsidP="007E2ADB">
            <w:pPr>
              <w:pStyle w:val="Tabletext"/>
              <w:jc w:val="center"/>
              <w:rPr>
                <w:lang w:eastAsia="ja-JP"/>
              </w:rPr>
            </w:pPr>
            <w:r>
              <w:t>−</w:t>
            </w:r>
            <w:r w:rsidRPr="001D77B1">
              <w:rPr>
                <w:lang w:eastAsia="ja-JP"/>
              </w:rPr>
              <w:t>101.6</w:t>
            </w:r>
            <w:r>
              <w:rPr>
                <w:lang w:eastAsia="ja-JP"/>
              </w:rPr>
              <w:t> </w:t>
            </w:r>
            <w:proofErr w:type="spellStart"/>
            <w:r w:rsidRPr="001D77B1">
              <w:rPr>
                <w:lang w:eastAsia="ja-JP"/>
              </w:rPr>
              <w:t>dBm</w:t>
            </w:r>
            <w:proofErr w:type="spellEnd"/>
            <w:r>
              <w:rPr>
                <w:lang w:eastAsia="ja-JP"/>
              </w:rPr>
              <w:br/>
            </w:r>
            <w:r w:rsidRPr="001D77B1">
              <w:rPr>
                <w:lang w:eastAsia="ja-JP"/>
              </w:rPr>
              <w:t>(equivalent thermal noise level)</w:t>
            </w:r>
          </w:p>
          <w:p w:rsidR="00B33897" w:rsidRPr="001D77B1" w:rsidRDefault="00B33897" w:rsidP="007E2ADB">
            <w:pPr>
              <w:pStyle w:val="Tabletext"/>
              <w:jc w:val="center"/>
              <w:rPr>
                <w:lang w:eastAsia="ja-JP"/>
              </w:rPr>
            </w:pPr>
            <w:r w:rsidRPr="001D77B1">
              <w:rPr>
                <w:lang w:eastAsia="ja-JP"/>
              </w:rPr>
              <w:t>ARIB_STD-B22</w:t>
            </w:r>
          </w:p>
          <w:p w:rsidR="00B33897" w:rsidRPr="001D77B1" w:rsidRDefault="00B33897" w:rsidP="007E2ADB">
            <w:pPr>
              <w:pStyle w:val="Tabletext"/>
              <w:jc w:val="center"/>
              <w:rPr>
                <w:lang w:eastAsia="ja-JP"/>
              </w:rPr>
            </w:pPr>
            <w:r w:rsidRPr="001D77B1">
              <w:rPr>
                <w:lang w:eastAsia="ja-JP"/>
              </w:rPr>
              <w:t>(Japan)</w:t>
            </w:r>
          </w:p>
        </w:tc>
      </w:tr>
      <w:tr w:rsidR="00B33897" w:rsidRPr="001D77B1" w:rsidTr="007E2ADB">
        <w:trPr>
          <w:cantSplit/>
          <w:jc w:val="center"/>
        </w:trPr>
        <w:tc>
          <w:tcPr>
            <w:tcW w:w="2407" w:type="dxa"/>
            <w:vAlign w:val="center"/>
          </w:tcPr>
          <w:p w:rsidR="00B33897" w:rsidRPr="001D77B1" w:rsidRDefault="00B33897" w:rsidP="007E2ADB">
            <w:pPr>
              <w:pStyle w:val="Tabletext"/>
            </w:pPr>
            <w:r w:rsidRPr="001D77B1">
              <w:t>Broadcasting Service: Field Pickup (FPU) &amp; Transmitter to Studio Link (TSL) systems</w:t>
            </w:r>
          </w:p>
        </w:tc>
        <w:tc>
          <w:tcPr>
            <w:tcW w:w="2407" w:type="dxa"/>
            <w:vAlign w:val="center"/>
          </w:tcPr>
          <w:p w:rsidR="00B33897" w:rsidRPr="001D77B1" w:rsidRDefault="00B33897" w:rsidP="007E2ADB">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rsidR="00B33897" w:rsidRPr="001D77B1" w:rsidRDefault="00B33897" w:rsidP="007E2ADB">
            <w:pPr>
              <w:pStyle w:val="Tabletext"/>
              <w:jc w:val="center"/>
              <w:rPr>
                <w:lang w:eastAsia="ja-JP"/>
              </w:rPr>
            </w:pPr>
            <w:r w:rsidRPr="001D77B1">
              <w:rPr>
                <w:lang w:eastAsia="ja-JP"/>
              </w:rPr>
              <w:t>TBD</w:t>
            </w:r>
          </w:p>
        </w:tc>
        <w:tc>
          <w:tcPr>
            <w:tcW w:w="2408" w:type="dxa"/>
          </w:tcPr>
          <w:p w:rsidR="00B33897" w:rsidRPr="001D77B1" w:rsidRDefault="00B33897" w:rsidP="007E2ADB">
            <w:pPr>
              <w:pStyle w:val="Tabletext"/>
              <w:jc w:val="center"/>
              <w:rPr>
                <w:lang w:eastAsia="ja-JP"/>
              </w:rPr>
            </w:pPr>
            <w:r>
              <w:t>−</w:t>
            </w:r>
            <w:r w:rsidRPr="001D77B1">
              <w:rPr>
                <w:lang w:eastAsia="ja-JP"/>
              </w:rPr>
              <w:t>89.4</w:t>
            </w:r>
            <w:r>
              <w:rPr>
                <w:lang w:eastAsia="ja-JP"/>
              </w:rPr>
              <w:t> </w:t>
            </w:r>
            <w:proofErr w:type="spellStart"/>
            <w:r w:rsidRPr="001D77B1">
              <w:rPr>
                <w:lang w:eastAsia="ja-JP"/>
              </w:rPr>
              <w:t>dBm</w:t>
            </w:r>
            <w:proofErr w:type="spellEnd"/>
            <w:r>
              <w:rPr>
                <w:lang w:eastAsia="ja-JP"/>
              </w:rPr>
              <w:br/>
            </w:r>
            <w:r w:rsidRPr="001D77B1">
              <w:rPr>
                <w:lang w:eastAsia="ja-JP"/>
              </w:rPr>
              <w:t>(FPU fixed relay station)</w:t>
            </w:r>
          </w:p>
          <w:p w:rsidR="00B33897" w:rsidRPr="001D77B1" w:rsidRDefault="00B33897" w:rsidP="007E2ADB">
            <w:pPr>
              <w:pStyle w:val="Tabletext"/>
              <w:jc w:val="center"/>
              <w:rPr>
                <w:lang w:eastAsia="ja-JP"/>
              </w:rPr>
            </w:pPr>
            <w:r w:rsidRPr="001D77B1">
              <w:rPr>
                <w:lang w:eastAsia="ja-JP"/>
              </w:rPr>
              <w:t>ARIB STD-B33</w:t>
            </w:r>
          </w:p>
          <w:p w:rsidR="00B33897" w:rsidRPr="001D77B1" w:rsidRDefault="00B33897" w:rsidP="007E2ADB">
            <w:pPr>
              <w:pStyle w:val="Tabletext"/>
              <w:jc w:val="center"/>
              <w:rPr>
                <w:lang w:eastAsia="ja-JP"/>
              </w:rPr>
            </w:pPr>
            <w:r w:rsidRPr="001D77B1">
              <w:rPr>
                <w:lang w:eastAsia="ja-JP"/>
              </w:rPr>
              <w:t>(Japan)</w:t>
            </w:r>
          </w:p>
        </w:tc>
      </w:tr>
      <w:tr w:rsidR="00B33897" w:rsidRPr="001D77B1" w:rsidTr="007E2ADB">
        <w:trPr>
          <w:cantSplit/>
          <w:jc w:val="center"/>
        </w:trPr>
        <w:tc>
          <w:tcPr>
            <w:tcW w:w="2407" w:type="dxa"/>
            <w:vAlign w:val="center"/>
          </w:tcPr>
          <w:p w:rsidR="00B33897" w:rsidRPr="001D77B1" w:rsidRDefault="00B33897" w:rsidP="007E2ADB">
            <w:pPr>
              <w:pStyle w:val="Tabletext"/>
            </w:pPr>
            <w:r w:rsidRPr="001D77B1">
              <w:t>Unmanned mobile image transmission system (Wireless system for drones and other unmanned vehicles)</w:t>
            </w:r>
          </w:p>
        </w:tc>
        <w:tc>
          <w:tcPr>
            <w:tcW w:w="2407" w:type="dxa"/>
            <w:vAlign w:val="center"/>
          </w:tcPr>
          <w:p w:rsidR="00B33897" w:rsidRPr="001D77B1" w:rsidRDefault="00B33897" w:rsidP="007E2ADB">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rsidR="00B33897" w:rsidRPr="001D77B1" w:rsidRDefault="00B33897" w:rsidP="007E2ADB">
            <w:pPr>
              <w:pStyle w:val="Tabletext"/>
              <w:jc w:val="center"/>
              <w:rPr>
                <w:lang w:eastAsia="ja-JP"/>
              </w:rPr>
            </w:pPr>
            <w:r w:rsidRPr="001D77B1">
              <w:rPr>
                <w:lang w:eastAsia="ja-JP"/>
              </w:rPr>
              <w:t>TBD</w:t>
            </w:r>
          </w:p>
        </w:tc>
        <w:tc>
          <w:tcPr>
            <w:tcW w:w="2408" w:type="dxa"/>
          </w:tcPr>
          <w:p w:rsidR="00B33897" w:rsidRPr="001D77B1" w:rsidRDefault="00B33897" w:rsidP="007E2ADB">
            <w:pPr>
              <w:pStyle w:val="Tabletext"/>
              <w:jc w:val="center"/>
              <w:rPr>
                <w:lang w:eastAsia="ja-JP"/>
              </w:rPr>
            </w:pPr>
            <w:r>
              <w:t>−</w:t>
            </w:r>
            <w:r w:rsidRPr="001D77B1">
              <w:rPr>
                <w:lang w:eastAsia="ja-JP"/>
              </w:rPr>
              <w:t>98</w:t>
            </w:r>
            <w:r>
              <w:rPr>
                <w:lang w:eastAsia="ja-JP"/>
              </w:rPr>
              <w:t> </w:t>
            </w:r>
            <w:proofErr w:type="spellStart"/>
            <w:r w:rsidRPr="001D77B1">
              <w:rPr>
                <w:lang w:eastAsia="ja-JP"/>
              </w:rPr>
              <w:t>dBm</w:t>
            </w:r>
            <w:proofErr w:type="spellEnd"/>
            <w:r>
              <w:rPr>
                <w:lang w:eastAsia="ja-JP"/>
              </w:rPr>
              <w:t xml:space="preserve"> </w:t>
            </w:r>
            <w:r w:rsidRPr="001D77B1">
              <w:rPr>
                <w:lang w:eastAsia="ja-JP"/>
              </w:rPr>
              <w:t>(in-band),</w:t>
            </w:r>
          </w:p>
          <w:p w:rsidR="00B33897" w:rsidRPr="001D77B1" w:rsidRDefault="00B33897" w:rsidP="007E2ADB">
            <w:pPr>
              <w:pStyle w:val="Tabletext"/>
              <w:jc w:val="center"/>
              <w:rPr>
                <w:lang w:eastAsia="ja-JP"/>
              </w:rPr>
            </w:pPr>
            <w:r>
              <w:t>−</w:t>
            </w:r>
            <w:r w:rsidRPr="001D77B1">
              <w:rPr>
                <w:lang w:eastAsia="ja-JP"/>
              </w:rPr>
              <w:t>72</w:t>
            </w:r>
            <w:r>
              <w:rPr>
                <w:lang w:eastAsia="ja-JP"/>
              </w:rPr>
              <w:t> </w:t>
            </w:r>
            <w:proofErr w:type="spellStart"/>
            <w:r w:rsidRPr="001D77B1">
              <w:rPr>
                <w:lang w:eastAsia="ja-JP"/>
              </w:rPr>
              <w:t>dBm</w:t>
            </w:r>
            <w:proofErr w:type="spellEnd"/>
            <w:r>
              <w:rPr>
                <w:lang w:eastAsia="ja-JP"/>
              </w:rPr>
              <w:t xml:space="preserve"> </w:t>
            </w:r>
            <w:r w:rsidRPr="001D77B1">
              <w:rPr>
                <w:lang w:eastAsia="ja-JP"/>
              </w:rPr>
              <w:t>(adjacent channel),</w:t>
            </w:r>
          </w:p>
          <w:p w:rsidR="00B33897" w:rsidRPr="001D77B1" w:rsidRDefault="00B33897" w:rsidP="007E2ADB">
            <w:pPr>
              <w:pStyle w:val="Tabletext"/>
              <w:jc w:val="center"/>
              <w:rPr>
                <w:lang w:eastAsia="ja-JP"/>
              </w:rPr>
            </w:pPr>
            <w:r>
              <w:t>−</w:t>
            </w:r>
            <w:r w:rsidRPr="001D77B1">
              <w:rPr>
                <w:lang w:eastAsia="ja-JP"/>
              </w:rPr>
              <w:t>56</w:t>
            </w:r>
            <w:r>
              <w:rPr>
                <w:lang w:eastAsia="ja-JP"/>
              </w:rPr>
              <w:t> </w:t>
            </w:r>
            <w:proofErr w:type="spellStart"/>
            <w:r w:rsidRPr="001D77B1">
              <w:rPr>
                <w:lang w:eastAsia="ja-JP"/>
              </w:rPr>
              <w:t>dBm</w:t>
            </w:r>
            <w:proofErr w:type="spellEnd"/>
            <w:r>
              <w:rPr>
                <w:lang w:eastAsia="ja-JP"/>
              </w:rPr>
              <w:t xml:space="preserve"> </w:t>
            </w:r>
            <w:r w:rsidRPr="001D77B1">
              <w:rPr>
                <w:lang w:eastAsia="ja-JP"/>
              </w:rPr>
              <w:t>(alternate adjacent channel)</w:t>
            </w:r>
          </w:p>
          <w:p w:rsidR="00B33897" w:rsidRPr="001D77B1" w:rsidRDefault="00B33897" w:rsidP="007E2ADB">
            <w:pPr>
              <w:pStyle w:val="Tabletext"/>
              <w:jc w:val="center"/>
              <w:rPr>
                <w:lang w:eastAsia="ja-JP"/>
              </w:rPr>
            </w:pPr>
            <w:r w:rsidRPr="001D77B1">
              <w:rPr>
                <w:lang w:eastAsia="ja-JP"/>
              </w:rPr>
              <w:t>Report on MIC Advisory No.</w:t>
            </w:r>
            <w:r>
              <w:rPr>
                <w:lang w:eastAsia="ja-JP"/>
              </w:rPr>
              <w:t> </w:t>
            </w:r>
            <w:r w:rsidRPr="001D77B1">
              <w:rPr>
                <w:lang w:eastAsia="ja-JP"/>
              </w:rPr>
              <w:t>2034</w:t>
            </w:r>
          </w:p>
          <w:p w:rsidR="00B33897" w:rsidRPr="001D77B1" w:rsidRDefault="00B33897" w:rsidP="007E2ADB">
            <w:pPr>
              <w:pStyle w:val="Tabletext"/>
              <w:jc w:val="center"/>
              <w:rPr>
                <w:lang w:eastAsia="ja-JP"/>
              </w:rPr>
            </w:pPr>
            <w:r w:rsidRPr="001D77B1">
              <w:rPr>
                <w:lang w:eastAsia="ja-JP"/>
              </w:rPr>
              <w:t>(Japan)</w:t>
            </w:r>
          </w:p>
        </w:tc>
      </w:tr>
      <w:tr w:rsidR="00B33897" w:rsidRPr="001D77B1" w:rsidTr="007E2ADB">
        <w:trPr>
          <w:cantSplit/>
          <w:jc w:val="center"/>
        </w:trPr>
        <w:tc>
          <w:tcPr>
            <w:tcW w:w="2407" w:type="dxa"/>
            <w:vAlign w:val="center"/>
          </w:tcPr>
          <w:p w:rsidR="00B33897" w:rsidRPr="001D77B1" w:rsidRDefault="00B33897" w:rsidP="007E2ADB">
            <w:pPr>
              <w:pStyle w:val="Tabletext"/>
            </w:pPr>
            <w:r w:rsidRPr="001D77B1">
              <w:t>Weather radar</w:t>
            </w:r>
          </w:p>
        </w:tc>
        <w:tc>
          <w:tcPr>
            <w:tcW w:w="2407" w:type="dxa"/>
            <w:vAlign w:val="center"/>
          </w:tcPr>
          <w:p w:rsidR="00B33897" w:rsidRPr="001D77B1" w:rsidRDefault="00B33897" w:rsidP="007E2ADB">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rsidR="00B33897" w:rsidRPr="001D77B1" w:rsidRDefault="00B33897" w:rsidP="007E2ADB">
            <w:pPr>
              <w:pStyle w:val="Tabletext"/>
              <w:jc w:val="center"/>
              <w:rPr>
                <w:lang w:eastAsia="ja-JP"/>
              </w:rPr>
            </w:pPr>
            <w:r>
              <w:t>−</w:t>
            </w:r>
            <w:r w:rsidRPr="001D77B1">
              <w:rPr>
                <w:lang w:eastAsia="ja-JP"/>
              </w:rPr>
              <w:t>120</w:t>
            </w:r>
            <w:r>
              <w:rPr>
                <w:lang w:eastAsia="ja-JP"/>
              </w:rPr>
              <w:t> </w:t>
            </w:r>
            <w:proofErr w:type="spellStart"/>
            <w:r w:rsidRPr="001D77B1">
              <w:rPr>
                <w:lang w:eastAsia="ja-JP"/>
              </w:rPr>
              <w:t>dBm</w:t>
            </w:r>
            <w:proofErr w:type="spellEnd"/>
            <w:r>
              <w:rPr>
                <w:lang w:eastAsia="ja-JP"/>
              </w:rPr>
              <w:t xml:space="preserve"> </w:t>
            </w:r>
            <w:r w:rsidRPr="001D77B1">
              <w:rPr>
                <w:lang w:eastAsia="ja-JP"/>
              </w:rPr>
              <w:t xml:space="preserve">(noise), </w:t>
            </w:r>
            <w:r>
              <w:t>−</w:t>
            </w:r>
            <w:r w:rsidRPr="001D77B1">
              <w:rPr>
                <w:lang w:eastAsia="ja-JP"/>
              </w:rPr>
              <w:t>40</w:t>
            </w:r>
            <w:r>
              <w:rPr>
                <w:lang w:eastAsia="ja-JP"/>
              </w:rPr>
              <w:t> </w:t>
            </w:r>
            <w:proofErr w:type="spellStart"/>
            <w:r w:rsidRPr="001D77B1">
              <w:rPr>
                <w:lang w:eastAsia="ja-JP"/>
              </w:rPr>
              <w:t>dBm</w:t>
            </w:r>
            <w:proofErr w:type="spellEnd"/>
            <w:r>
              <w:rPr>
                <w:lang w:eastAsia="ja-JP"/>
              </w:rPr>
              <w:t> </w:t>
            </w:r>
            <w:r w:rsidRPr="001D77B1">
              <w:rPr>
                <w:lang w:eastAsia="ja-JP"/>
              </w:rPr>
              <w:t>(CW)</w:t>
            </w:r>
          </w:p>
        </w:tc>
        <w:tc>
          <w:tcPr>
            <w:tcW w:w="2408" w:type="dxa"/>
          </w:tcPr>
          <w:p w:rsidR="00B33897" w:rsidRPr="001D77B1" w:rsidRDefault="00B33897" w:rsidP="007E2ADB">
            <w:pPr>
              <w:pStyle w:val="Tabletext"/>
              <w:jc w:val="center"/>
              <w:rPr>
                <w:lang w:eastAsia="ja-JP"/>
              </w:rPr>
            </w:pPr>
            <w:r w:rsidRPr="001D77B1">
              <w:rPr>
                <w:color w:val="000000" w:themeColor="text1"/>
                <w:lang w:eastAsia="ja-JP"/>
              </w:rPr>
              <w:t>ITU-R M.1849-2</w:t>
            </w:r>
          </w:p>
        </w:tc>
      </w:tr>
      <w:tr w:rsidR="00B33897" w:rsidRPr="001D77B1" w:rsidTr="007E2ADB">
        <w:trPr>
          <w:cantSplit/>
          <w:jc w:val="center"/>
        </w:trPr>
        <w:tc>
          <w:tcPr>
            <w:tcW w:w="2407" w:type="dxa"/>
            <w:vAlign w:val="center"/>
          </w:tcPr>
          <w:p w:rsidR="00B33897" w:rsidRPr="001D77B1" w:rsidRDefault="00B33897" w:rsidP="007E2ADB">
            <w:pPr>
              <w:pStyle w:val="Tabletext"/>
            </w:pPr>
            <w:r w:rsidRPr="001D77B1">
              <w:t>Radio astronomy</w:t>
            </w:r>
          </w:p>
        </w:tc>
        <w:tc>
          <w:tcPr>
            <w:tcW w:w="2407" w:type="dxa"/>
            <w:vAlign w:val="center"/>
          </w:tcPr>
          <w:p w:rsidR="00B33897" w:rsidRPr="001D77B1" w:rsidRDefault="00B33897" w:rsidP="007E2ADB">
            <w:pPr>
              <w:pStyle w:val="Tabletext"/>
              <w:jc w:val="center"/>
              <w:rPr>
                <w:lang w:eastAsia="ja-JP"/>
              </w:rPr>
            </w:pPr>
            <w:r w:rsidRPr="001D77B1">
              <w:rPr>
                <w:lang w:eastAsia="ja-JP"/>
              </w:rPr>
              <w:t>4</w:t>
            </w:r>
            <w:r>
              <w:rPr>
                <w:lang w:eastAsia="ja-JP"/>
              </w:rPr>
              <w:t> </w:t>
            </w:r>
            <w:r w:rsidRPr="001D77B1">
              <w:rPr>
                <w:lang w:eastAsia="ja-JP"/>
              </w:rPr>
              <w:t>700</w:t>
            </w:r>
            <w:r>
              <w:t xml:space="preserve"> – </w:t>
            </w:r>
            <w:r w:rsidRPr="001D77B1">
              <w:rPr>
                <w:lang w:eastAsia="ja-JP"/>
              </w:rPr>
              <w:t>5</w:t>
            </w:r>
            <w:r>
              <w:rPr>
                <w:lang w:eastAsia="ja-JP"/>
              </w:rPr>
              <w:t> </w:t>
            </w:r>
            <w:r w:rsidRPr="001D77B1">
              <w:rPr>
                <w:lang w:eastAsia="ja-JP"/>
              </w:rPr>
              <w:t>140</w:t>
            </w:r>
            <w:r>
              <w:rPr>
                <w:lang w:eastAsia="ja-JP"/>
              </w:rPr>
              <w:t> </w:t>
            </w:r>
            <w:r w:rsidRPr="001D77B1">
              <w:rPr>
                <w:lang w:eastAsia="ja-JP"/>
              </w:rPr>
              <w:t>MHz, 3</w:t>
            </w:r>
            <w:r>
              <w:rPr>
                <w:lang w:eastAsia="ja-JP"/>
              </w:rPr>
              <w:t> </w:t>
            </w:r>
            <w:r w:rsidRPr="001D77B1">
              <w:rPr>
                <w:lang w:eastAsia="ja-JP"/>
              </w:rPr>
              <w:t>000</w:t>
            </w:r>
            <w:r>
              <w:rPr>
                <w:lang w:eastAsia="ja-JP"/>
              </w:rPr>
              <w:t> </w:t>
            </w:r>
            <w:r w:rsidRPr="001D77B1">
              <w:rPr>
                <w:lang w:eastAsia="ja-JP"/>
              </w:rPr>
              <w:t>MHz</w:t>
            </w:r>
            <w:r>
              <w:t xml:space="preserve"> – </w:t>
            </w:r>
            <w:r w:rsidRPr="001D77B1">
              <w:rPr>
                <w:lang w:eastAsia="ja-JP"/>
              </w:rPr>
              <w:t>14</w:t>
            </w:r>
            <w:r>
              <w:rPr>
                <w:lang w:eastAsia="ja-JP"/>
              </w:rPr>
              <w:t> </w:t>
            </w:r>
            <w:r w:rsidRPr="001D77B1">
              <w:rPr>
                <w:lang w:eastAsia="ja-JP"/>
              </w:rPr>
              <w:t>000</w:t>
            </w:r>
            <w:r>
              <w:rPr>
                <w:lang w:eastAsia="ja-JP"/>
              </w:rPr>
              <w:t> </w:t>
            </w:r>
            <w:r w:rsidRPr="001D77B1">
              <w:rPr>
                <w:lang w:eastAsia="ja-JP"/>
              </w:rPr>
              <w:t>MHz</w:t>
            </w:r>
          </w:p>
        </w:tc>
        <w:tc>
          <w:tcPr>
            <w:tcW w:w="2407" w:type="dxa"/>
            <w:vAlign w:val="center"/>
          </w:tcPr>
          <w:p w:rsidR="00B33897" w:rsidRPr="001D77B1" w:rsidRDefault="00B33897" w:rsidP="007E2ADB">
            <w:pPr>
              <w:pStyle w:val="Tabletext"/>
              <w:jc w:val="center"/>
              <w:rPr>
                <w:lang w:eastAsia="ja-JP"/>
              </w:rPr>
            </w:pPr>
            <w:r>
              <w:t>−</w:t>
            </w:r>
            <w:r w:rsidRPr="001D77B1">
              <w:rPr>
                <w:lang w:eastAsia="ja-JP"/>
              </w:rPr>
              <w:t>187</w:t>
            </w:r>
            <w:r>
              <w:rPr>
                <w:lang w:eastAsia="ja-JP"/>
              </w:rPr>
              <w:t> </w:t>
            </w:r>
            <w:proofErr w:type="spellStart"/>
            <w:r w:rsidRPr="001D77B1">
              <w:rPr>
                <w:lang w:eastAsia="ja-JP"/>
              </w:rPr>
              <w:t>dBm</w:t>
            </w:r>
            <w:proofErr w:type="spellEnd"/>
            <w:r w:rsidRPr="001D77B1">
              <w:rPr>
                <w:lang w:eastAsia="ja-JP"/>
              </w:rPr>
              <w:t>/MHz</w:t>
            </w:r>
          </w:p>
        </w:tc>
        <w:tc>
          <w:tcPr>
            <w:tcW w:w="2408" w:type="dxa"/>
          </w:tcPr>
          <w:p w:rsidR="00B33897" w:rsidRPr="001D77B1" w:rsidRDefault="00B33897" w:rsidP="007E2ADB">
            <w:pPr>
              <w:pStyle w:val="Tabletext"/>
              <w:jc w:val="center"/>
              <w:rPr>
                <w:lang w:eastAsia="ja-JP"/>
              </w:rPr>
            </w:pPr>
            <w:r w:rsidRPr="001D77B1">
              <w:rPr>
                <w:color w:val="000000" w:themeColor="text1"/>
                <w:lang w:eastAsia="ja-JP"/>
              </w:rPr>
              <w:t>ITU-R RA.769-2</w:t>
            </w:r>
          </w:p>
        </w:tc>
      </w:tr>
      <w:tr w:rsidR="00B33897" w:rsidRPr="001D77B1" w:rsidTr="007E2ADB">
        <w:trPr>
          <w:cantSplit/>
          <w:jc w:val="center"/>
        </w:trPr>
        <w:tc>
          <w:tcPr>
            <w:tcW w:w="2407" w:type="dxa"/>
            <w:vAlign w:val="center"/>
          </w:tcPr>
          <w:p w:rsidR="00B33897" w:rsidRPr="001D77B1" w:rsidRDefault="00B33897" w:rsidP="007E2ADB">
            <w:pPr>
              <w:pStyle w:val="Tabletext"/>
            </w:pPr>
            <w:r w:rsidRPr="001D77B1">
              <w:t>Amateur radio</w:t>
            </w:r>
          </w:p>
        </w:tc>
        <w:tc>
          <w:tcPr>
            <w:tcW w:w="2407" w:type="dxa"/>
            <w:vAlign w:val="center"/>
          </w:tcPr>
          <w:p w:rsidR="00B33897" w:rsidRPr="001D77B1" w:rsidRDefault="00B33897" w:rsidP="007E2ADB">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rsidR="00B33897" w:rsidRPr="001D77B1" w:rsidRDefault="00B33897" w:rsidP="007E2ADB">
            <w:pPr>
              <w:pStyle w:val="Tabletext"/>
              <w:jc w:val="center"/>
              <w:rPr>
                <w:lang w:eastAsia="ja-JP"/>
              </w:rPr>
            </w:pPr>
            <w:r w:rsidRPr="001D77B1">
              <w:rPr>
                <w:lang w:eastAsia="ja-JP"/>
              </w:rPr>
              <w:t>TBD</w:t>
            </w:r>
          </w:p>
        </w:tc>
        <w:tc>
          <w:tcPr>
            <w:tcW w:w="2408" w:type="dxa"/>
          </w:tcPr>
          <w:p w:rsidR="00B33897" w:rsidRPr="001D77B1" w:rsidRDefault="00B33897" w:rsidP="007E2ADB">
            <w:pPr>
              <w:pStyle w:val="Tabletext"/>
              <w:jc w:val="center"/>
              <w:rPr>
                <w:color w:val="000000" w:themeColor="text1"/>
                <w:lang w:eastAsia="ja-JP"/>
              </w:rPr>
            </w:pPr>
            <w:r>
              <w:t>−</w:t>
            </w:r>
            <w:r w:rsidRPr="001D77B1">
              <w:rPr>
                <w:lang w:eastAsia="ja-JP"/>
              </w:rPr>
              <w:t>110.83</w:t>
            </w:r>
            <w:r>
              <w:rPr>
                <w:lang w:eastAsia="ja-JP"/>
              </w:rPr>
              <w:t> </w:t>
            </w:r>
            <w:proofErr w:type="spellStart"/>
            <w:r w:rsidRPr="001D77B1">
              <w:rPr>
                <w:lang w:eastAsia="ja-JP"/>
              </w:rPr>
              <w:t>dBm</w:t>
            </w:r>
            <w:proofErr w:type="spellEnd"/>
            <w:r w:rsidRPr="001D77B1">
              <w:rPr>
                <w:lang w:eastAsia="ja-JP"/>
              </w:rPr>
              <w:t>/MHz</w:t>
            </w:r>
          </w:p>
          <w:p w:rsidR="00B33897" w:rsidRPr="001D77B1" w:rsidRDefault="00B33897" w:rsidP="007E2ADB">
            <w:pPr>
              <w:pStyle w:val="Tabletext"/>
              <w:jc w:val="center"/>
              <w:rPr>
                <w:lang w:eastAsia="ja-JP"/>
              </w:rPr>
            </w:pPr>
            <w:r w:rsidRPr="001D77B1">
              <w:rPr>
                <w:color w:val="000000" w:themeColor="text1"/>
                <w:lang w:eastAsia="ja-JP"/>
              </w:rPr>
              <w:t>JARL requirement</w:t>
            </w:r>
          </w:p>
        </w:tc>
      </w:tr>
    </w:tbl>
    <w:p w:rsidR="00B33897" w:rsidRDefault="00B33897" w:rsidP="00B33897">
      <w:pPr>
        <w:pStyle w:val="Tablefin"/>
        <w:rPr>
          <w:ins w:id="156" w:author="USA " w:date="2021-02-21T13:41:00Z"/>
        </w:rPr>
      </w:pPr>
    </w:p>
    <w:p w:rsidR="00E25B63" w:rsidRDefault="00E25B63">
      <w:pPr>
        <w:pStyle w:val="Heading2"/>
        <w:ind w:left="0" w:firstLine="540"/>
        <w:rPr>
          <w:ins w:id="157" w:author="USA " w:date="2021-02-21T13:41:00Z"/>
          <w:lang w:val="en-US" w:eastAsia="ja-JP"/>
        </w:rPr>
        <w:pPrChange w:id="158" w:author="USA " w:date="2021-03-04T13:01:00Z">
          <w:pPr>
            <w:pStyle w:val="Heading2"/>
          </w:pPr>
        </w:pPrChange>
      </w:pPr>
      <w:ins w:id="159" w:author="USA " w:date="2021-02-21T13:41:00Z">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D</w:t>
        </w:r>
      </w:ins>
    </w:p>
    <w:p w:rsidR="00E25B63" w:rsidRPr="001D77B1" w:rsidRDefault="00E25B63">
      <w:pPr>
        <w:pStyle w:val="Heading2"/>
        <w:ind w:left="0" w:firstLine="540"/>
        <w:rPr>
          <w:ins w:id="160" w:author="USA " w:date="2021-02-21T13:41:00Z"/>
          <w:lang w:eastAsia="ja-JP"/>
        </w:rPr>
        <w:pPrChange w:id="161" w:author="USA " w:date="2021-03-04T13:01:00Z">
          <w:pPr>
            <w:pStyle w:val="Heading2"/>
          </w:pPr>
        </w:pPrChange>
      </w:pPr>
      <w:ins w:id="162" w:author="USA " w:date="2021-02-21T13:41:00Z">
        <w:r w:rsidRPr="001D77B1">
          <w:rPr>
            <w:lang w:eastAsia="ja-JP"/>
          </w:rPr>
          <w:t>3</w:t>
        </w:r>
        <w:r>
          <w:rPr>
            <w:lang w:eastAsia="ja-JP"/>
          </w:rPr>
          <w:t>.3.1</w:t>
        </w:r>
        <w:r w:rsidRPr="001D77B1">
          <w:rPr>
            <w:lang w:eastAsia="ja-JP"/>
          </w:rPr>
          <w:tab/>
        </w:r>
        <w:r w:rsidRPr="001D77B1">
          <w:t>Radio services considered in the stud</w:t>
        </w:r>
        <w:r w:rsidRPr="001D77B1">
          <w:rPr>
            <w:lang w:eastAsia="ja-JP"/>
          </w:rPr>
          <w:t>y</w:t>
        </w:r>
      </w:ins>
    </w:p>
    <w:p w:rsidR="00E25B63" w:rsidRPr="00E25B63" w:rsidRDefault="00E25B63">
      <w:pPr>
        <w:ind w:firstLine="540"/>
        <w:pPrChange w:id="163" w:author="USA " w:date="2021-03-04T13:01:00Z">
          <w:pPr>
            <w:pStyle w:val="Tablefin"/>
          </w:pPr>
        </w:pPrChange>
      </w:pPr>
      <w:ins w:id="164" w:author="USA " w:date="2021-02-21T13:42:00Z">
        <w:r w:rsidRPr="001D77B1">
          <w:t>This section shows the frequency and protection criteria for systems and considered in the study</w:t>
        </w:r>
      </w:ins>
      <w:ins w:id="165" w:author="USA " w:date="2021-02-21T13:43:00Z">
        <w:r>
          <w:t xml:space="preserve">.  This study deals with use of </w:t>
        </w:r>
      </w:ins>
      <w:ins w:id="166" w:author="USA " w:date="2021-02-21T13:44:00Z">
        <w:r>
          <w:t xml:space="preserve">segments </w:t>
        </w:r>
      </w:ins>
      <w:ins w:id="167" w:author="USA " w:date="2021-02-21T13:43:00Z">
        <w:r>
          <w:t xml:space="preserve">the </w:t>
        </w:r>
      </w:ins>
      <w:ins w:id="168" w:author="USA " w:date="2021-02-21T13:45:00Z">
        <w:r>
          <w:t xml:space="preserve">longstanding </w:t>
        </w:r>
      </w:ins>
      <w:ins w:id="169" w:author="USA " w:date="2021-02-21T13:43:00Z">
        <w:r>
          <w:t xml:space="preserve">ISM bands at </w:t>
        </w:r>
      </w:ins>
      <w:ins w:id="170" w:author="USA " w:date="2021-02-21T13:44:00Z">
        <w:r>
          <w:t xml:space="preserve">24.0-24.250 GHz and </w:t>
        </w:r>
        <w:r>
          <w:lastRenderedPageBreak/>
          <w:t>61.0- 61.5 GHz</w:t>
        </w:r>
      </w:ins>
      <w:ins w:id="171" w:author="USA " w:date="2021-02-21T13:45:00Z">
        <w:r>
          <w:t xml:space="preserve"> for beam WPT.  Because of the small wavelength in these bands,</w:t>
        </w:r>
      </w:ins>
      <w:ins w:id="172" w:author="USA " w:date="2021-02-21T13:46:00Z">
        <w:r>
          <w:t xml:space="preserve"> multiple element an</w:t>
        </w:r>
      </w:ins>
      <w:ins w:id="173" w:author="USA " w:date="2021-02-21T13:48:00Z">
        <w:r>
          <w:t>t</w:t>
        </w:r>
      </w:ins>
      <w:ins w:id="174" w:author="USA " w:date="2021-02-21T13:46:00Z">
        <w:r>
          <w:t xml:space="preserve">ennas have modest size and can effectively focus power on the intended destination with absorption of the </w:t>
        </w:r>
      </w:ins>
      <w:ins w:id="175" w:author="USA " w:date="2021-02-21T13:47:00Z">
        <w:r>
          <w:t>transmitted</w:t>
        </w:r>
      </w:ins>
      <w:ins w:id="176" w:author="USA " w:date="2021-02-21T13:46:00Z">
        <w:r>
          <w:t xml:space="preserve"> </w:t>
        </w:r>
      </w:ins>
      <w:ins w:id="177" w:author="USA " w:date="2021-02-21T13:47:00Z">
        <w:r>
          <w:t xml:space="preserve">power exceeding 90% of the transmitted power.  </w:t>
        </w:r>
      </w:ins>
    </w:p>
    <w:p w:rsidR="007073AE" w:rsidRDefault="007D03D1">
      <w:pPr>
        <w:pStyle w:val="Heading2"/>
        <w:ind w:left="0" w:firstLine="540"/>
        <w:rPr>
          <w:ins w:id="178" w:author="USA " w:date="2021-02-21T14:38:00Z"/>
        </w:rPr>
        <w:pPrChange w:id="179" w:author="USA " w:date="2021-03-04T13:01:00Z">
          <w:pPr>
            <w:pStyle w:val="Heading2"/>
            <w:ind w:left="1080" w:firstLine="0"/>
          </w:pPr>
        </w:pPrChange>
      </w:pPr>
      <w:ins w:id="180" w:author="USA " w:date="2021-02-21T14:51:00Z">
        <w:r>
          <w:rPr>
            <w:lang w:eastAsia="ja-JP"/>
          </w:rPr>
          <w:t>3.3.2</w:t>
        </w:r>
      </w:ins>
      <w:ins w:id="181" w:author="USA " w:date="2021-02-21T14:36:00Z">
        <w:r w:rsidR="007073AE" w:rsidRPr="001D77B1">
          <w:rPr>
            <w:lang w:eastAsia="ja-JP"/>
          </w:rPr>
          <w:tab/>
        </w:r>
      </w:ins>
      <w:ins w:id="182" w:author="USA " w:date="2021-02-21T14:38:00Z">
        <w:r w:rsidR="007073AE">
          <w:t>Considerations</w:t>
        </w:r>
      </w:ins>
      <w:ins w:id="183" w:author="USA " w:date="2021-02-21T14:37:00Z">
        <w:r w:rsidR="007073AE">
          <w:t xml:space="preserve"> for </w:t>
        </w:r>
      </w:ins>
      <w:ins w:id="184" w:author="USA " w:date="2021-03-04T10:33:00Z">
        <w:r w:rsidR="005A2004">
          <w:rPr>
            <w:lang w:eastAsia="ja-JP"/>
          </w:rPr>
          <w:t xml:space="preserve">24.1 – 24.15 </w:t>
        </w:r>
      </w:ins>
      <w:ins w:id="185" w:author="USA " w:date="2021-02-21T14:37:00Z">
        <w:r w:rsidR="007073AE">
          <w:t>GHz and 61.0- 61.5 GHz in USA</w:t>
        </w:r>
      </w:ins>
    </w:p>
    <w:p w:rsidR="007073AE" w:rsidRDefault="007073AE">
      <w:pPr>
        <w:ind w:firstLine="540"/>
        <w:rPr>
          <w:ins w:id="186" w:author="USA " w:date="2021-02-21T14:44:00Z"/>
        </w:rPr>
        <w:pPrChange w:id="187" w:author="USA " w:date="2021-03-04T13:01:00Z">
          <w:pPr>
            <w:ind w:left="1080"/>
          </w:pPr>
        </w:pPrChange>
      </w:pPr>
      <w:ins w:id="188" w:author="USA " w:date="2021-02-21T14:38:00Z">
        <w:r>
          <w:t>In USA these two bands a</w:t>
        </w:r>
      </w:ins>
      <w:ins w:id="189" w:author="USA " w:date="2021-02-21T14:41:00Z">
        <w:r>
          <w:t>r</w:t>
        </w:r>
      </w:ins>
      <w:ins w:id="190" w:author="USA " w:date="2021-02-21T14:38:00Z">
        <w:r>
          <w:t xml:space="preserve">e identified for ISM use with explicit </w:t>
        </w:r>
      </w:ins>
      <w:ins w:id="191" w:author="USA " w:date="2021-02-21T14:40:00Z">
        <w:r>
          <w:t xml:space="preserve">out-of-band emission limits.  </w:t>
        </w:r>
      </w:ins>
      <w:ins w:id="192" w:author="USA " w:date="2021-02-21T14:41:00Z">
        <w:r>
          <w:t>For transmitter powers less than 500 W, t</w:t>
        </w:r>
      </w:ins>
      <w:ins w:id="193" w:author="USA " w:date="2021-02-21T14:40:00Z">
        <w:r>
          <w:t xml:space="preserve">hese </w:t>
        </w:r>
      </w:ins>
      <w:ins w:id="194" w:author="USA " w:date="2021-02-21T14:42:00Z">
        <w:r>
          <w:t xml:space="preserve">limits are 25 </w:t>
        </w:r>
      </w:ins>
      <m:oMath>
        <m:r>
          <w:ins w:id="195" w:author="USA " w:date="2021-02-21T14:43:00Z">
            <w:rPr>
              <w:rFonts w:ascii="Cambria Math" w:hAnsi="Cambria Math"/>
            </w:rPr>
            <m:t>μ</m:t>
          </w:ins>
        </m:r>
      </m:oMath>
      <w:ins w:id="196" w:author="USA " w:date="2021-02-21T14:42:00Z">
        <w:r w:rsidRPr="007073AE">
          <w:t>V/m</w:t>
        </w:r>
      </w:ins>
      <w:ins w:id="197" w:author="USA " w:date="2021-02-21T14:43:00Z">
        <w:r>
          <w:t xml:space="preserve"> at 300m measured over a 1 MHz bandwidth</w:t>
        </w:r>
      </w:ins>
      <w:ins w:id="198" w:author="USA " w:date="2021-02-21T14:44:00Z">
        <w:r>
          <w:t xml:space="preserve">.  </w:t>
        </w:r>
      </w:ins>
    </w:p>
    <w:p w:rsidR="00C7358E" w:rsidRDefault="007073AE">
      <w:pPr>
        <w:ind w:firstLine="540"/>
        <w:rPr>
          <w:ins w:id="199" w:author="USA " w:date="2021-02-22T15:08:00Z"/>
        </w:rPr>
        <w:pPrChange w:id="200" w:author="USA " w:date="2021-03-04T13:01:00Z">
          <w:pPr>
            <w:ind w:left="1080"/>
          </w:pPr>
        </w:pPrChange>
      </w:pPr>
      <w:ins w:id="201" w:author="USA " w:date="2021-02-21T14:44:00Z">
        <w:r>
          <w:t>The technology being considered at these frequencies involves close to CW tr</w:t>
        </w:r>
      </w:ins>
      <w:ins w:id="202" w:author="USA " w:date="2021-02-21T14:45:00Z">
        <w:r>
          <w:t>ans</w:t>
        </w:r>
      </w:ins>
      <w:ins w:id="203" w:author="USA " w:date="2021-02-21T14:44:00Z">
        <w:r>
          <w:t>mis</w:t>
        </w:r>
      </w:ins>
      <w:ins w:id="204" w:author="USA " w:date="2021-02-21T14:45:00Z">
        <w:r>
          <w:t xml:space="preserve">sion.  The maximum 10 MHz bandwidth comes from three sources: phase noise of the frequency source, </w:t>
        </w:r>
        <w:r w:rsidR="00F635A8">
          <w:t>inc</w:t>
        </w:r>
      </w:ins>
      <w:ins w:id="205" w:author="USA " w:date="2021-02-21T14:46:00Z">
        <w:r w:rsidR="00F635A8">
          <w:t xml:space="preserve">ident random phase modulation on the transmitted signal from continuous minor adjustments of the phase shifters in the </w:t>
        </w:r>
      </w:ins>
      <w:ins w:id="206" w:author="USA " w:date="2021-02-21T14:47:00Z">
        <w:r w:rsidR="00F635A8">
          <w:t>antenna</w:t>
        </w:r>
      </w:ins>
      <w:ins w:id="207" w:author="USA " w:date="2021-02-21T14:46:00Z">
        <w:r w:rsidR="00F635A8">
          <w:t xml:space="preserve"> elements to m</w:t>
        </w:r>
      </w:ins>
      <w:ins w:id="208" w:author="USA " w:date="2021-02-21T14:47:00Z">
        <w:r w:rsidR="00F635A8">
          <w:t>aintain focus on the intended destination, and low index modulation of the CW carrier</w:t>
        </w:r>
      </w:ins>
      <w:ins w:id="209" w:author="USA " w:date="2021-02-21T14:48:00Z">
        <w:r w:rsidR="00F635A8">
          <w:t xml:space="preserve"> for communications between the transmitter and power destination used to both maintain a tight focus of the band on the des</w:t>
        </w:r>
      </w:ins>
      <w:ins w:id="210" w:author="USA " w:date="2021-02-21T14:49:00Z">
        <w:r w:rsidR="00F635A8">
          <w:t>tination and to implement active safety features that decrease power</w:t>
        </w:r>
        <w:r w:rsidR="00776E01">
          <w:t xml:space="preserve"> when a</w:t>
        </w:r>
      </w:ins>
      <w:ins w:id="211" w:author="USA " w:date="2021-02-21T14:50:00Z">
        <w:r w:rsidR="00776E01">
          <w:t xml:space="preserve">n object or a human or pet approach the high </w:t>
        </w:r>
        <w:proofErr w:type="spellStart"/>
        <w:r w:rsidR="00776E01">
          <w:t>pfd</w:t>
        </w:r>
        <w:proofErr w:type="spellEnd"/>
        <w:r w:rsidR="00776E01">
          <w:t xml:space="preserve"> volume near the intended destination.</w:t>
        </w:r>
      </w:ins>
    </w:p>
    <w:p w:rsidR="00D7615D" w:rsidRDefault="00D7615D">
      <w:pPr>
        <w:ind w:firstLine="540"/>
        <w:rPr>
          <w:ins w:id="212" w:author="USA " w:date="2021-02-22T14:57:00Z"/>
        </w:rPr>
        <w:pPrChange w:id="213" w:author="USA " w:date="2021-03-04T13:01:00Z">
          <w:pPr>
            <w:ind w:left="1080"/>
          </w:pPr>
        </w:pPrChange>
      </w:pPr>
    </w:p>
    <w:p w:rsidR="00CA7224" w:rsidRDefault="00CA7224">
      <w:pPr>
        <w:tabs>
          <w:tab w:val="clear" w:pos="1134"/>
          <w:tab w:val="clear" w:pos="1871"/>
          <w:tab w:val="clear" w:pos="2268"/>
        </w:tabs>
        <w:overflowPunct/>
        <w:autoSpaceDE/>
        <w:autoSpaceDN/>
        <w:adjustRightInd/>
        <w:spacing w:before="0"/>
        <w:ind w:firstLine="540"/>
        <w:textAlignment w:val="auto"/>
        <w:rPr>
          <w:ins w:id="214" w:author="USA " w:date="2021-03-04T10:35:00Z"/>
          <w:szCs w:val="24"/>
          <w:lang w:val="en-US" w:eastAsia="ja-JP"/>
        </w:rPr>
        <w:pPrChange w:id="215" w:author="USA " w:date="2021-03-04T13:01:00Z">
          <w:pPr>
            <w:tabs>
              <w:tab w:val="clear" w:pos="1134"/>
              <w:tab w:val="clear" w:pos="1871"/>
              <w:tab w:val="clear" w:pos="2268"/>
            </w:tabs>
            <w:overflowPunct/>
            <w:autoSpaceDE/>
            <w:autoSpaceDN/>
            <w:adjustRightInd/>
            <w:spacing w:before="0"/>
            <w:ind w:left="1080"/>
            <w:textAlignment w:val="auto"/>
          </w:pPr>
        </w:pPrChange>
      </w:pPr>
      <w:ins w:id="216" w:author="USA " w:date="2021-02-22T14:57:00Z">
        <w:r w:rsidRPr="00CA7224">
          <w:rPr>
            <w:szCs w:val="24"/>
          </w:rPr>
          <w:t>ITU-R</w:t>
        </w:r>
      </w:ins>
      <w:ins w:id="217" w:author="USA " w:date="2021-02-22T14:58:00Z">
        <w:r w:rsidRPr="00CA7224">
          <w:rPr>
            <w:szCs w:val="24"/>
          </w:rPr>
          <w:t xml:space="preserve"> RS.2017-0(08/2012) gives the </w:t>
        </w:r>
        <w:r w:rsidRPr="00CA7224">
          <w:rPr>
            <w:szCs w:val="24"/>
            <w:lang w:val="en-US" w:eastAsia="ja-JP"/>
            <w:rPrChange w:id="218" w:author="USA " w:date="2021-02-22T14:59:00Z">
              <w:rPr>
                <w:rFonts w:ascii="Arial" w:hAnsi="Arial" w:cs="Arial"/>
                <w:sz w:val="55"/>
                <w:szCs w:val="55"/>
                <w:lang w:val="en-US" w:eastAsia="ja-JP"/>
              </w:rPr>
            </w:rPrChange>
          </w:rPr>
          <w:t>interference criteria</w:t>
        </w:r>
      </w:ins>
      <w:ins w:id="219" w:author="USA " w:date="2021-02-22T14:59:00Z">
        <w:r w:rsidRPr="00CA7224">
          <w:rPr>
            <w:szCs w:val="24"/>
            <w:lang w:val="en-US" w:eastAsia="ja-JP"/>
            <w:rPrChange w:id="220" w:author="USA " w:date="2021-02-22T14:59:00Z">
              <w:rPr>
                <w:rFonts w:ascii="Arial" w:hAnsi="Arial" w:cs="Arial"/>
                <w:sz w:val="55"/>
                <w:szCs w:val="55"/>
                <w:lang w:val="en-US" w:eastAsia="ja-JP"/>
              </w:rPr>
            </w:rPrChange>
          </w:rPr>
          <w:t xml:space="preserve"> </w:t>
        </w:r>
      </w:ins>
      <w:ins w:id="221" w:author="USA " w:date="2021-02-22T14:58:00Z">
        <w:r w:rsidRPr="00CA7224">
          <w:rPr>
            <w:szCs w:val="24"/>
            <w:lang w:val="en-US" w:eastAsia="ja-JP"/>
            <w:rPrChange w:id="222" w:author="USA " w:date="2021-02-22T14:59:00Z">
              <w:rPr>
                <w:rFonts w:ascii="Arial" w:hAnsi="Arial" w:cs="Arial"/>
                <w:sz w:val="55"/>
                <w:szCs w:val="55"/>
                <w:lang w:val="en-US" w:eastAsia="ja-JP"/>
              </w:rPr>
            </w:rPrChange>
          </w:rPr>
          <w:t>for satellite passive remote sensing</w:t>
        </w:r>
      </w:ins>
      <w:ins w:id="223" w:author="USA " w:date="2021-02-22T14:59:00Z">
        <w:r>
          <w:rPr>
            <w:szCs w:val="24"/>
            <w:lang w:val="en-US" w:eastAsia="ja-JP"/>
          </w:rPr>
          <w:t xml:space="preserve">.  For the </w:t>
        </w:r>
      </w:ins>
      <w:ins w:id="224" w:author="USA " w:date="2021-03-04T10:33:00Z">
        <w:r w:rsidR="005A2004">
          <w:rPr>
            <w:szCs w:val="24"/>
            <w:lang w:val="en-US" w:eastAsia="ja-JP"/>
          </w:rPr>
          <w:t xml:space="preserve">passive </w:t>
        </w:r>
      </w:ins>
      <w:ins w:id="225" w:author="USA " w:date="2021-02-22T14:59:00Z">
        <w:r>
          <w:rPr>
            <w:szCs w:val="24"/>
            <w:lang w:val="en-US" w:eastAsia="ja-JP"/>
          </w:rPr>
          <w:t xml:space="preserve">band in </w:t>
        </w:r>
      </w:ins>
      <w:ins w:id="226" w:author="USA " w:date="2021-02-22T15:00:00Z">
        <w:r w:rsidRPr="00CA7224">
          <w:rPr>
            <w:szCs w:val="24"/>
            <w:lang w:val="en-US" w:eastAsia="ja-JP"/>
          </w:rPr>
          <w:t>23.6-24</w:t>
        </w:r>
        <w:r>
          <w:rPr>
            <w:szCs w:val="24"/>
            <w:lang w:val="en-US" w:eastAsia="ja-JP"/>
          </w:rPr>
          <w:t xml:space="preserve"> GHz</w:t>
        </w:r>
      </w:ins>
      <w:ins w:id="227" w:author="USA " w:date="2021-02-22T15:05:00Z">
        <w:r>
          <w:rPr>
            <w:szCs w:val="24"/>
            <w:lang w:val="en-US" w:eastAsia="ja-JP"/>
          </w:rPr>
          <w:t xml:space="preserve"> </w:t>
        </w:r>
      </w:ins>
      <w:ins w:id="228" w:author="USA " w:date="2021-03-04T10:34:00Z">
        <w:r w:rsidR="005A2004">
          <w:rPr>
            <w:szCs w:val="24"/>
            <w:lang w:val="en-US" w:eastAsia="ja-JP"/>
          </w:rPr>
          <w:t xml:space="preserve">that is near the </w:t>
        </w:r>
        <w:r w:rsidR="006F21B5">
          <w:rPr>
            <w:szCs w:val="24"/>
            <w:lang w:val="en-US" w:eastAsia="ja-JP"/>
          </w:rPr>
          <w:t xml:space="preserve">24.1-24.15 GHz band being considered for WPT </w:t>
        </w:r>
      </w:ins>
      <w:ins w:id="229" w:author="USA " w:date="2021-02-22T15:05:00Z">
        <w:r>
          <w:rPr>
            <w:szCs w:val="24"/>
            <w:lang w:val="en-US" w:eastAsia="ja-JP"/>
          </w:rPr>
          <w:t xml:space="preserve">the </w:t>
        </w:r>
      </w:ins>
      <w:ins w:id="230" w:author="USA " w:date="2021-02-22T15:06:00Z">
        <w:r>
          <w:rPr>
            <w:szCs w:val="24"/>
            <w:lang w:val="en-US" w:eastAsia="ja-JP"/>
          </w:rPr>
          <w:t>m</w:t>
        </w:r>
        <w:r w:rsidRPr="00CA7224">
          <w:rPr>
            <w:szCs w:val="24"/>
            <w:lang w:val="en-US" w:eastAsia="ja-JP"/>
          </w:rPr>
          <w:t>aximum interference level</w:t>
        </w:r>
        <w:r>
          <w:rPr>
            <w:szCs w:val="24"/>
            <w:lang w:val="en-US" w:eastAsia="ja-JP"/>
          </w:rPr>
          <w:t xml:space="preserve"> from all sources is -166</w:t>
        </w:r>
        <w:r w:rsidRPr="00CA7224">
          <w:rPr>
            <w:szCs w:val="24"/>
            <w:lang w:val="en-US" w:eastAsia="ja-JP"/>
          </w:rPr>
          <w:t xml:space="preserve"> </w:t>
        </w:r>
        <w:proofErr w:type="spellStart"/>
        <w:r w:rsidRPr="00CA7224">
          <w:rPr>
            <w:szCs w:val="24"/>
            <w:lang w:val="en-US" w:eastAsia="ja-JP"/>
          </w:rPr>
          <w:t>dBW</w:t>
        </w:r>
        <w:proofErr w:type="spellEnd"/>
        <w:r>
          <w:rPr>
            <w:szCs w:val="24"/>
            <w:lang w:val="en-US" w:eastAsia="ja-JP"/>
          </w:rPr>
          <w:t xml:space="preserve"> measured over</w:t>
        </w:r>
      </w:ins>
      <w:ins w:id="231" w:author="USA " w:date="2021-02-22T15:07:00Z">
        <w:r>
          <w:rPr>
            <w:szCs w:val="24"/>
            <w:lang w:val="en-US" w:eastAsia="ja-JP"/>
          </w:rPr>
          <w:t xml:space="preserve"> 200 MHz and </w:t>
        </w:r>
      </w:ins>
      <w:ins w:id="232" w:author="USA " w:date="2021-02-22T15:08:00Z">
        <w:r>
          <w:rPr>
            <w:szCs w:val="24"/>
            <w:lang w:val="en-US" w:eastAsia="ja-JP"/>
          </w:rPr>
          <w:t>the p</w:t>
        </w:r>
      </w:ins>
      <w:ins w:id="233" w:author="USA " w:date="2021-02-22T15:07:00Z">
        <w:r w:rsidRPr="00CA7224">
          <w:rPr>
            <w:szCs w:val="24"/>
            <w:lang w:val="en-US" w:eastAsia="ja-JP"/>
          </w:rPr>
          <w:t>ercentage of area or time permissible interference level may be exceeded</w:t>
        </w:r>
      </w:ins>
      <w:ins w:id="234" w:author="USA " w:date="2021-02-22T15:08:00Z">
        <w:r>
          <w:rPr>
            <w:szCs w:val="24"/>
            <w:lang w:val="en-US" w:eastAsia="ja-JP"/>
          </w:rPr>
          <w:t xml:space="preserve"> is </w:t>
        </w:r>
        <w:r w:rsidR="00D7615D">
          <w:rPr>
            <w:szCs w:val="24"/>
            <w:lang w:val="en-US" w:eastAsia="ja-JP"/>
          </w:rPr>
          <w:t>0</w:t>
        </w:r>
        <w:r>
          <w:rPr>
            <w:szCs w:val="24"/>
            <w:lang w:val="en-US" w:eastAsia="ja-JP"/>
          </w:rPr>
          <w:t>.01%</w:t>
        </w:r>
        <w:r w:rsidR="00D7615D">
          <w:rPr>
            <w:szCs w:val="24"/>
            <w:lang w:val="en-US" w:eastAsia="ja-JP"/>
          </w:rPr>
          <w:t>.</w:t>
        </w:r>
      </w:ins>
      <w:ins w:id="235" w:author="USA " w:date="2021-03-04T10:24:00Z">
        <w:r w:rsidR="005A2004">
          <w:rPr>
            <w:szCs w:val="24"/>
            <w:lang w:val="en-US" w:eastAsia="ja-JP"/>
          </w:rPr>
          <w:t xml:space="preserve">  </w:t>
        </w:r>
      </w:ins>
      <w:ins w:id="236" w:author="USA " w:date="2021-03-04T10:26:00Z">
        <w:r w:rsidR="005A2004">
          <w:rPr>
            <w:szCs w:val="24"/>
            <w:lang w:val="en-US" w:eastAsia="ja-JP"/>
          </w:rPr>
          <w:t xml:space="preserve">The closest passive band </w:t>
        </w:r>
      </w:ins>
      <w:ins w:id="237" w:author="USA " w:date="2021-03-04T10:27:00Z">
        <w:r w:rsidR="005A2004">
          <w:rPr>
            <w:szCs w:val="24"/>
            <w:lang w:val="en-US" w:eastAsia="ja-JP"/>
          </w:rPr>
          <w:t xml:space="preserve">to 61.0-61.5 GHz that is </w:t>
        </w:r>
      </w:ins>
      <w:ins w:id="238" w:author="USA " w:date="2021-03-04T10:26:00Z">
        <w:r w:rsidR="005A2004">
          <w:rPr>
            <w:szCs w:val="24"/>
            <w:lang w:val="en-US" w:eastAsia="ja-JP"/>
          </w:rPr>
          <w:t xml:space="preserve">protected </w:t>
        </w:r>
      </w:ins>
      <w:ins w:id="239" w:author="USA " w:date="2021-03-04T10:27:00Z">
        <w:r w:rsidR="005A2004">
          <w:rPr>
            <w:szCs w:val="24"/>
            <w:lang w:val="en-US" w:eastAsia="ja-JP"/>
          </w:rPr>
          <w:t xml:space="preserve">by </w:t>
        </w:r>
        <w:r w:rsidR="005A2004" w:rsidRPr="005A2004">
          <w:rPr>
            <w:b/>
            <w:bCs/>
            <w:szCs w:val="24"/>
            <w:lang w:val="en-US" w:eastAsia="ja-JP"/>
            <w:rPrChange w:id="240" w:author="USA " w:date="2021-03-04T10:30:00Z">
              <w:rPr>
                <w:szCs w:val="24"/>
                <w:lang w:val="en-US" w:eastAsia="ja-JP"/>
              </w:rPr>
            </w:rPrChange>
          </w:rPr>
          <w:t xml:space="preserve">5.340 </w:t>
        </w:r>
        <w:r w:rsidR="005A2004">
          <w:rPr>
            <w:szCs w:val="24"/>
            <w:lang w:val="en-US" w:eastAsia="ja-JP"/>
          </w:rPr>
          <w:t xml:space="preserve">is the </w:t>
        </w:r>
        <w:r w:rsidR="005A2004" w:rsidRPr="005A2004">
          <w:rPr>
            <w:szCs w:val="24"/>
            <w:lang w:val="en-US" w:eastAsia="ja-JP"/>
          </w:rPr>
          <w:t>52.6</w:t>
        </w:r>
        <w:r w:rsidR="005A2004">
          <w:rPr>
            <w:szCs w:val="24"/>
            <w:lang w:val="en-US" w:eastAsia="ja-JP"/>
          </w:rPr>
          <w:t xml:space="preserve"> </w:t>
        </w:r>
        <w:r w:rsidR="005A2004" w:rsidRPr="005A2004">
          <w:rPr>
            <w:szCs w:val="24"/>
            <w:lang w:val="en-US" w:eastAsia="ja-JP"/>
          </w:rPr>
          <w:t>-</w:t>
        </w:r>
      </w:ins>
      <w:ins w:id="241" w:author="USA " w:date="2021-03-04T10:28:00Z">
        <w:r w:rsidR="005A2004">
          <w:rPr>
            <w:szCs w:val="24"/>
            <w:lang w:val="en-US" w:eastAsia="ja-JP"/>
          </w:rPr>
          <w:t xml:space="preserve"> </w:t>
        </w:r>
      </w:ins>
      <w:ins w:id="242" w:author="USA " w:date="2021-03-04T10:27:00Z">
        <w:r w:rsidR="005A2004" w:rsidRPr="005A2004">
          <w:rPr>
            <w:szCs w:val="24"/>
            <w:lang w:val="en-US" w:eastAsia="ja-JP"/>
          </w:rPr>
          <w:t>54.25</w:t>
        </w:r>
        <w:r w:rsidR="005A2004">
          <w:rPr>
            <w:szCs w:val="24"/>
            <w:lang w:val="en-US" w:eastAsia="ja-JP"/>
          </w:rPr>
          <w:t xml:space="preserve"> GHz</w:t>
        </w:r>
      </w:ins>
      <w:ins w:id="243" w:author="USA " w:date="2021-03-04T10:28:00Z">
        <w:r w:rsidR="005A2004">
          <w:rPr>
            <w:szCs w:val="24"/>
            <w:lang w:val="en-US" w:eastAsia="ja-JP"/>
          </w:rPr>
          <w:t xml:space="preserve"> allocation to </w:t>
        </w:r>
        <w:r w:rsidR="005A2004" w:rsidRPr="005A2004">
          <w:rPr>
            <w:szCs w:val="24"/>
            <w:lang w:val="en-US" w:eastAsia="ja-JP"/>
          </w:rPr>
          <w:t>EARTH EXPLORATION-SATELLITE (passive)</w:t>
        </w:r>
      </w:ins>
      <w:ins w:id="244" w:author="USA " w:date="2021-03-04T10:30:00Z">
        <w:r w:rsidR="005A2004">
          <w:rPr>
            <w:szCs w:val="24"/>
            <w:lang w:val="en-US" w:eastAsia="ja-JP"/>
          </w:rPr>
          <w:t xml:space="preserve"> and </w:t>
        </w:r>
      </w:ins>
      <w:ins w:id="245" w:author="USA " w:date="2021-03-04T10:28:00Z">
        <w:r w:rsidR="005A2004" w:rsidRPr="005A2004">
          <w:rPr>
            <w:szCs w:val="24"/>
            <w:lang w:val="en-US" w:eastAsia="ja-JP"/>
          </w:rPr>
          <w:t>SPACE RESEARCH (passive</w:t>
        </w:r>
        <w:r w:rsidR="005A2004">
          <w:rPr>
            <w:szCs w:val="24"/>
            <w:lang w:val="en-US" w:eastAsia="ja-JP"/>
          </w:rPr>
          <w:t xml:space="preserve">) which is </w:t>
        </w:r>
      </w:ins>
      <w:ins w:id="246" w:author="USA " w:date="2021-03-04T10:29:00Z">
        <w:r w:rsidR="005A2004">
          <w:rPr>
            <w:szCs w:val="24"/>
            <w:lang w:val="en-US" w:eastAsia="ja-JP"/>
          </w:rPr>
          <w:t>6.75 GHz away or 11%</w:t>
        </w:r>
      </w:ins>
      <w:ins w:id="247" w:author="USA " w:date="2021-03-04T10:30:00Z">
        <w:r w:rsidR="005A2004">
          <w:rPr>
            <w:szCs w:val="24"/>
            <w:lang w:val="en-US" w:eastAsia="ja-JP"/>
          </w:rPr>
          <w:t xml:space="preserve"> of the ISM band lower frequency.</w:t>
        </w:r>
      </w:ins>
      <w:ins w:id="248" w:author="USA " w:date="2021-03-04T10:31:00Z">
        <w:r w:rsidR="005A2004">
          <w:rPr>
            <w:szCs w:val="24"/>
            <w:lang w:val="en-US" w:eastAsia="ja-JP"/>
          </w:rPr>
          <w:t xml:space="preserve">  This is presumed to be too far away for out-of-band emissions to be of concern for a near CW signal.  But the</w:t>
        </w:r>
      </w:ins>
      <w:ins w:id="249" w:author="USA " w:date="2021-03-04T10:32:00Z">
        <w:r w:rsidR="005A2004">
          <w:rPr>
            <w:szCs w:val="24"/>
            <w:lang w:val="en-US" w:eastAsia="ja-JP"/>
          </w:rPr>
          <w:t xml:space="preserve"> </w:t>
        </w:r>
      </w:ins>
      <w:ins w:id="250" w:author="USA " w:date="2021-03-04T10:31:00Z">
        <w:r w:rsidR="005A2004">
          <w:rPr>
            <w:szCs w:val="24"/>
            <w:lang w:val="en-US" w:eastAsia="ja-JP"/>
          </w:rPr>
          <w:t>much closer spacing between</w:t>
        </w:r>
      </w:ins>
      <w:ins w:id="251" w:author="USA " w:date="2021-03-04T10:32:00Z">
        <w:r w:rsidR="005A2004">
          <w:rPr>
            <w:szCs w:val="24"/>
            <w:lang w:val="en-US" w:eastAsia="ja-JP"/>
          </w:rPr>
          <w:t xml:space="preserve"> 23.</w:t>
        </w:r>
      </w:ins>
      <w:ins w:id="252" w:author="USA " w:date="2021-03-04T10:35:00Z">
        <w:r w:rsidR="006F21B5">
          <w:rPr>
            <w:szCs w:val="24"/>
            <w:lang w:val="en-US" w:eastAsia="ja-JP"/>
          </w:rPr>
          <w:t>6-24 GHz passive band and the 24.1-24.15 GHz band being considered for WPT is discussed below.</w:t>
        </w:r>
      </w:ins>
    </w:p>
    <w:p w:rsidR="006F21B5" w:rsidRDefault="006F21B5">
      <w:pPr>
        <w:pStyle w:val="Heading2"/>
        <w:ind w:left="0" w:firstLine="540"/>
        <w:rPr>
          <w:ins w:id="253" w:author="USA " w:date="2021-03-04T10:36:00Z"/>
          <w:lang w:eastAsia="ja-JP"/>
        </w:rPr>
        <w:pPrChange w:id="254" w:author="USA " w:date="2021-03-04T13:01:00Z">
          <w:pPr>
            <w:pStyle w:val="Heading2"/>
          </w:pPr>
        </w:pPrChange>
      </w:pPr>
    </w:p>
    <w:p w:rsidR="006F21B5" w:rsidRDefault="006F21B5">
      <w:pPr>
        <w:pStyle w:val="Heading2"/>
        <w:ind w:left="0" w:firstLine="540"/>
        <w:rPr>
          <w:ins w:id="255" w:author="USA " w:date="2021-03-04T10:38:00Z"/>
          <w:szCs w:val="24"/>
          <w:lang w:val="en-US" w:eastAsia="ja-JP"/>
        </w:rPr>
        <w:pPrChange w:id="256" w:author="USA " w:date="2021-03-04T13:01:00Z">
          <w:pPr>
            <w:pStyle w:val="Heading2"/>
          </w:pPr>
        </w:pPrChange>
      </w:pPr>
      <w:ins w:id="257" w:author="USA " w:date="2021-03-04T10:36:00Z">
        <w:r>
          <w:rPr>
            <w:lang w:eastAsia="ja-JP"/>
          </w:rPr>
          <w:t>3.3.3</w:t>
        </w:r>
        <w:r w:rsidRPr="001D77B1">
          <w:rPr>
            <w:lang w:eastAsia="ja-JP"/>
          </w:rPr>
          <w:tab/>
        </w:r>
      </w:ins>
      <w:ins w:id="258" w:author="USA " w:date="2021-03-04T10:38:00Z">
        <w:r>
          <w:t>I</w:t>
        </w:r>
      </w:ins>
      <w:ins w:id="259" w:author="USA " w:date="2021-03-04T10:36:00Z">
        <w:r w:rsidRPr="001D77B1">
          <w:t xml:space="preserve">mpact of </w:t>
        </w:r>
      </w:ins>
      <w:ins w:id="260" w:author="USA " w:date="2021-03-04T10:38:00Z">
        <w:r>
          <w:rPr>
            <w:lang w:eastAsia="ja-JP"/>
          </w:rPr>
          <w:t xml:space="preserve">24.1 – 24.15 </w:t>
        </w:r>
        <w:r>
          <w:t xml:space="preserve">GHz </w:t>
        </w:r>
      </w:ins>
      <w:ins w:id="261" w:author="USA " w:date="2021-03-04T10:36:00Z">
        <w:r w:rsidRPr="001D77B1">
          <w:t xml:space="preserve">beam WPT on </w:t>
        </w:r>
      </w:ins>
      <w:ins w:id="262" w:author="USA " w:date="2021-03-04T10:38:00Z">
        <w:r w:rsidRPr="00CA7224">
          <w:rPr>
            <w:szCs w:val="24"/>
            <w:lang w:val="en-US" w:eastAsia="ja-JP"/>
          </w:rPr>
          <w:t>23.6-24</w:t>
        </w:r>
        <w:r>
          <w:rPr>
            <w:szCs w:val="24"/>
            <w:lang w:val="en-US" w:eastAsia="ja-JP"/>
          </w:rPr>
          <w:t xml:space="preserve"> GHz passive allocation</w:t>
        </w:r>
      </w:ins>
    </w:p>
    <w:p w:rsidR="00681AC9" w:rsidRPr="003B7433" w:rsidRDefault="003B7433">
      <w:pPr>
        <w:pStyle w:val="Heading2"/>
        <w:ind w:left="0" w:firstLine="540"/>
        <w:rPr>
          <w:ins w:id="263" w:author="USA " w:date="2021-03-04T12:57:00Z"/>
          <w:b w:val="0"/>
          <w:bCs/>
          <w:lang w:eastAsia="ja-JP"/>
          <w:rPrChange w:id="264" w:author="USA " w:date="2021-04-07T16:56:00Z">
            <w:rPr>
              <w:ins w:id="265" w:author="USA " w:date="2021-03-04T12:57:00Z"/>
              <w:lang w:eastAsia="ja-JP"/>
            </w:rPr>
          </w:rPrChange>
        </w:rPr>
        <w:pPrChange w:id="266" w:author="USA " w:date="2021-04-07T16:55:00Z">
          <w:pPr>
            <w:pStyle w:val="Heading2"/>
          </w:pPr>
        </w:pPrChange>
      </w:pPr>
      <w:ins w:id="267" w:author="USA " w:date="2021-04-07T16:56:00Z">
        <w:r w:rsidRPr="003B7433">
          <w:rPr>
            <w:b w:val="0"/>
            <w:bCs/>
            <w:lang w:eastAsia="ja-JP"/>
            <w:rPrChange w:id="268" w:author="USA " w:date="2021-04-07T16:56:00Z">
              <w:rPr>
                <w:lang w:eastAsia="ja-JP"/>
              </w:rPr>
            </w:rPrChange>
          </w:rPr>
          <w:t xml:space="preserve">Any </w:t>
        </w:r>
        <w:r>
          <w:rPr>
            <w:b w:val="0"/>
            <w:bCs/>
            <w:lang w:eastAsia="ja-JP"/>
          </w:rPr>
          <w:t xml:space="preserve">possible </w:t>
        </w:r>
        <w:r w:rsidRPr="003B7433">
          <w:rPr>
            <w:b w:val="0"/>
            <w:bCs/>
            <w:lang w:eastAsia="ja-JP"/>
            <w:rPrChange w:id="269" w:author="USA " w:date="2021-04-07T16:56:00Z">
              <w:rPr>
                <w:lang w:eastAsia="ja-JP"/>
              </w:rPr>
            </w:rPrChange>
          </w:rPr>
          <w:t xml:space="preserve">impact on </w:t>
        </w:r>
        <w:r>
          <w:rPr>
            <w:b w:val="0"/>
            <w:bCs/>
            <w:lang w:eastAsia="ja-JP"/>
          </w:rPr>
          <w:t>EE</w:t>
        </w:r>
      </w:ins>
      <w:ins w:id="270" w:author="USA " w:date="2021-04-07T16:57:00Z">
        <w:r>
          <w:rPr>
            <w:b w:val="0"/>
            <w:bCs/>
            <w:lang w:eastAsia="ja-JP"/>
          </w:rPr>
          <w:t xml:space="preserve">SS (passive) allocations in the nearby band would be from out-of-band emissions from the WPT system </w:t>
        </w:r>
      </w:ins>
      <w:ins w:id="271" w:author="USA " w:date="2021-04-07T16:58:00Z">
        <w:r>
          <w:rPr>
            <w:b w:val="0"/>
            <w:bCs/>
            <w:lang w:eastAsia="ja-JP"/>
          </w:rPr>
          <w:t xml:space="preserve">more than 100 MHz away.  This could be </w:t>
        </w:r>
      </w:ins>
      <w:ins w:id="272" w:author="USA " w:date="2021-04-07T16:59:00Z">
        <w:r>
          <w:rPr>
            <w:b w:val="0"/>
            <w:bCs/>
            <w:lang w:eastAsia="ja-JP"/>
          </w:rPr>
          <w:t>mai</w:t>
        </w:r>
      </w:ins>
      <w:ins w:id="273" w:author="USA " w:date="2021-04-07T17:00:00Z">
        <w:r>
          <w:rPr>
            <w:b w:val="0"/>
            <w:bCs/>
            <w:lang w:eastAsia="ja-JP"/>
          </w:rPr>
          <w:t xml:space="preserve">ntain </w:t>
        </w:r>
        <w:proofErr w:type="gramStart"/>
        <w:r>
          <w:rPr>
            <w:b w:val="0"/>
            <w:bCs/>
            <w:lang w:eastAsia="ja-JP"/>
          </w:rPr>
          <w:t xml:space="preserve">at </w:t>
        </w:r>
      </w:ins>
      <w:ins w:id="274" w:author="USA " w:date="2021-04-07T16:58:00Z">
        <w:r>
          <w:rPr>
            <w:b w:val="0"/>
            <w:bCs/>
            <w:lang w:eastAsia="ja-JP"/>
          </w:rPr>
          <w:t xml:space="preserve"> </w:t>
        </w:r>
      </w:ins>
      <w:ins w:id="275" w:author="USA " w:date="2021-04-07T17:00:00Z">
        <w:r>
          <w:rPr>
            <w:b w:val="0"/>
            <w:bCs/>
            <w:lang w:eastAsia="ja-JP"/>
          </w:rPr>
          <w:t>less</w:t>
        </w:r>
        <w:proofErr w:type="gramEnd"/>
        <w:r>
          <w:rPr>
            <w:b w:val="0"/>
            <w:bCs/>
            <w:lang w:eastAsia="ja-JP"/>
          </w:rPr>
          <w:t xml:space="preserve"> than the </w:t>
        </w:r>
      </w:ins>
      <w:ins w:id="276" w:author="USA " w:date="2021-04-07T16:58:00Z">
        <w:r>
          <w:rPr>
            <w:b w:val="0"/>
            <w:bCs/>
            <w:lang w:eastAsia="ja-JP"/>
          </w:rPr>
          <w:t xml:space="preserve"> RS.2017 limit by </w:t>
        </w:r>
      </w:ins>
      <w:ins w:id="277" w:author="USA " w:date="2021-04-07T17:00:00Z">
        <w:r>
          <w:rPr>
            <w:b w:val="0"/>
            <w:bCs/>
            <w:lang w:eastAsia="ja-JP"/>
          </w:rPr>
          <w:t>a</w:t>
        </w:r>
      </w:ins>
      <w:ins w:id="278" w:author="USA " w:date="2021-04-07T17:01:00Z">
        <w:r>
          <w:rPr>
            <w:b w:val="0"/>
            <w:bCs/>
            <w:lang w:eastAsia="ja-JP"/>
          </w:rPr>
          <w:t>d</w:t>
        </w:r>
      </w:ins>
      <w:ins w:id="279" w:author="USA " w:date="2021-04-07T17:00:00Z">
        <w:r>
          <w:rPr>
            <w:b w:val="0"/>
            <w:bCs/>
            <w:lang w:eastAsia="ja-JP"/>
          </w:rPr>
          <w:t>opting an adjacent band out-of-band emission limit.</w:t>
        </w:r>
      </w:ins>
      <w:ins w:id="280" w:author="USA " w:date="2021-04-07T17:01:00Z">
        <w:r>
          <w:rPr>
            <w:b w:val="0"/>
            <w:bCs/>
            <w:lang w:eastAsia="ja-JP"/>
          </w:rPr>
          <w:t xml:space="preserve"> Studies are now underway to determine that maximum permissible out-of-band missions that could be permitted from W</w:t>
        </w:r>
      </w:ins>
      <w:ins w:id="281" w:author="USA " w:date="2021-04-07T17:02:00Z">
        <w:r>
          <w:rPr>
            <w:b w:val="0"/>
            <w:bCs/>
            <w:lang w:eastAsia="ja-JP"/>
          </w:rPr>
          <w:t>PT devices in 24.1-24.15 GHz</w:t>
        </w:r>
      </w:ins>
    </w:p>
    <w:p w:rsidR="00681AC9" w:rsidRDefault="00681AC9">
      <w:pPr>
        <w:pStyle w:val="Heading2"/>
        <w:ind w:left="0" w:firstLine="540"/>
        <w:rPr>
          <w:ins w:id="282" w:author="USA " w:date="2021-03-04T12:57:00Z"/>
          <w:lang w:eastAsia="ja-JP"/>
        </w:rPr>
        <w:pPrChange w:id="283" w:author="USA " w:date="2021-03-04T13:01:00Z">
          <w:pPr>
            <w:pStyle w:val="Heading2"/>
          </w:pPr>
        </w:pPrChange>
      </w:pPr>
      <w:ins w:id="284" w:author="USA " w:date="2021-03-04T12:57:00Z">
        <w:r>
          <w:rPr>
            <w:lang w:eastAsia="ja-JP"/>
          </w:rPr>
          <w:t>3.3.4</w:t>
        </w:r>
      </w:ins>
      <w:ins w:id="285" w:author="USA " w:date="2021-03-04T12:58:00Z">
        <w:r>
          <w:rPr>
            <w:lang w:eastAsia="ja-JP"/>
          </w:rPr>
          <w:tab/>
          <w:t xml:space="preserve">Human hazard issues for 24.1 – 24.15 </w:t>
        </w:r>
        <w:r>
          <w:t>GHz and 61.0- 61.5 GHz WPT</w:t>
        </w:r>
      </w:ins>
    </w:p>
    <w:p w:rsidR="00681AC9" w:rsidRDefault="00681AC9" w:rsidP="00681AC9">
      <w:pPr>
        <w:pStyle w:val="Heading2"/>
        <w:ind w:left="0" w:firstLine="540"/>
        <w:rPr>
          <w:ins w:id="286" w:author="USA " w:date="2021-03-04T13:04:00Z"/>
          <w:b w:val="0"/>
          <w:bCs/>
          <w:lang w:eastAsia="ja-JP"/>
        </w:rPr>
      </w:pPr>
      <w:ins w:id="287" w:author="USA " w:date="2021-03-04T12:59:00Z">
        <w:r w:rsidRPr="00681AC9">
          <w:rPr>
            <w:b w:val="0"/>
            <w:bCs/>
            <w:lang w:eastAsia="ja-JP"/>
            <w:rPrChange w:id="288" w:author="USA " w:date="2021-03-04T12:59:00Z">
              <w:rPr>
                <w:lang w:eastAsia="ja-JP"/>
              </w:rPr>
            </w:rPrChange>
          </w:rPr>
          <w:t xml:space="preserve">Technology being considered for these </w:t>
        </w:r>
        <w:r>
          <w:rPr>
            <w:b w:val="0"/>
            <w:bCs/>
            <w:lang w:eastAsia="ja-JP"/>
          </w:rPr>
          <w:t>bands used phased arr</w:t>
        </w:r>
      </w:ins>
      <w:ins w:id="289" w:author="USA " w:date="2021-03-04T13:01:00Z">
        <w:r>
          <w:rPr>
            <w:b w:val="0"/>
            <w:bCs/>
            <w:lang w:eastAsia="ja-JP"/>
          </w:rPr>
          <w:t>a</w:t>
        </w:r>
      </w:ins>
      <w:ins w:id="290" w:author="USA " w:date="2021-03-04T12:59:00Z">
        <w:r>
          <w:rPr>
            <w:b w:val="0"/>
            <w:bCs/>
            <w:lang w:eastAsia="ja-JP"/>
          </w:rPr>
          <w:t xml:space="preserve">y multiple </w:t>
        </w:r>
      </w:ins>
      <w:ins w:id="291" w:author="USA " w:date="2021-03-04T13:00:00Z">
        <w:r>
          <w:rPr>
            <w:b w:val="0"/>
            <w:bCs/>
            <w:lang w:eastAsia="ja-JP"/>
          </w:rPr>
          <w:t>element beams to focus power on a small are</w:t>
        </w:r>
      </w:ins>
      <w:ins w:id="292" w:author="USA " w:date="2021-03-04T13:01:00Z">
        <w:r>
          <w:rPr>
            <w:b w:val="0"/>
            <w:bCs/>
            <w:lang w:eastAsia="ja-JP"/>
          </w:rPr>
          <w:t>a</w:t>
        </w:r>
      </w:ins>
      <w:ins w:id="293" w:author="USA " w:date="2021-03-04T13:00:00Z">
        <w:r>
          <w:rPr>
            <w:b w:val="0"/>
            <w:bCs/>
            <w:lang w:eastAsia="ja-JP"/>
          </w:rPr>
          <w:t xml:space="preserve"> for effic</w:t>
        </w:r>
      </w:ins>
      <w:ins w:id="294" w:author="USA " w:date="2021-03-04T13:01:00Z">
        <w:r>
          <w:rPr>
            <w:b w:val="0"/>
            <w:bCs/>
            <w:lang w:eastAsia="ja-JP"/>
          </w:rPr>
          <w:t>ient power transfer.</w:t>
        </w:r>
      </w:ins>
      <w:ins w:id="295" w:author="USA " w:date="2021-03-04T13:02:00Z">
        <w:r>
          <w:rPr>
            <w:b w:val="0"/>
            <w:bCs/>
            <w:lang w:eastAsia="ja-JP"/>
          </w:rPr>
          <w:t xml:space="preserve">  This creates a high power flux density</w:t>
        </w:r>
      </w:ins>
      <w:ins w:id="296" w:author="USA " w:date="2021-03-04T13:03:00Z">
        <w:r>
          <w:rPr>
            <w:b w:val="0"/>
            <w:bCs/>
            <w:lang w:eastAsia="ja-JP"/>
          </w:rPr>
          <w:t xml:space="preserve"> (</w:t>
        </w:r>
        <w:proofErr w:type="spellStart"/>
        <w:r>
          <w:rPr>
            <w:b w:val="0"/>
            <w:bCs/>
            <w:lang w:eastAsia="ja-JP"/>
          </w:rPr>
          <w:t>pf</w:t>
        </w:r>
      </w:ins>
      <w:ins w:id="297" w:author="USA " w:date="2021-03-04T13:05:00Z">
        <w:r>
          <w:rPr>
            <w:b w:val="0"/>
            <w:bCs/>
            <w:lang w:eastAsia="ja-JP"/>
          </w:rPr>
          <w:t>d</w:t>
        </w:r>
      </w:ins>
      <w:proofErr w:type="spellEnd"/>
      <w:ins w:id="298" w:author="USA " w:date="2021-03-04T13:03:00Z">
        <w:r>
          <w:rPr>
            <w:b w:val="0"/>
            <w:bCs/>
            <w:lang w:eastAsia="ja-JP"/>
          </w:rPr>
          <w:t>)</w:t>
        </w:r>
      </w:ins>
      <w:ins w:id="299" w:author="USA " w:date="2021-03-04T13:02:00Z">
        <w:r>
          <w:rPr>
            <w:b w:val="0"/>
            <w:bCs/>
            <w:lang w:eastAsia="ja-JP"/>
          </w:rPr>
          <w:t xml:space="preserve"> at and near the power receiving area that could violate applicable safety standards.  This situation is avoid</w:t>
        </w:r>
      </w:ins>
      <w:ins w:id="300" w:author="USA " w:date="2021-03-04T13:03:00Z">
        <w:r>
          <w:rPr>
            <w:b w:val="0"/>
            <w:bCs/>
            <w:lang w:eastAsia="ja-JP"/>
          </w:rPr>
          <w:t xml:space="preserve">ed by active measures that detect the presence of objects near the high </w:t>
        </w:r>
        <w:proofErr w:type="spellStart"/>
        <w:r>
          <w:rPr>
            <w:b w:val="0"/>
            <w:bCs/>
            <w:lang w:eastAsia="ja-JP"/>
          </w:rPr>
          <w:t>pfd</w:t>
        </w:r>
        <w:proofErr w:type="spellEnd"/>
        <w:r>
          <w:rPr>
            <w:b w:val="0"/>
            <w:bCs/>
            <w:lang w:eastAsia="ja-JP"/>
          </w:rPr>
          <w:t xml:space="preserve"> volume and</w:t>
        </w:r>
      </w:ins>
      <w:ins w:id="301" w:author="USA " w:date="2021-03-04T13:04:00Z">
        <w:r>
          <w:rPr>
            <w:b w:val="0"/>
            <w:bCs/>
            <w:lang w:eastAsia="ja-JP"/>
          </w:rPr>
          <w:t xml:space="preserve"> reduces or ceases power transmissions when such objects are detected.</w:t>
        </w:r>
      </w:ins>
    </w:p>
    <w:p w:rsidR="00681AC9" w:rsidRPr="0093112D" w:rsidRDefault="00681AC9">
      <w:pPr>
        <w:ind w:firstLine="540"/>
        <w:rPr>
          <w:ins w:id="302" w:author="USA " w:date="2021-03-04T12:57:00Z"/>
          <w:lang w:val="en-US" w:eastAsia="ja-JP"/>
          <w:rPrChange w:id="303" w:author="USA " w:date="2021-03-04T13:40:00Z">
            <w:rPr>
              <w:ins w:id="304" w:author="USA " w:date="2021-03-04T12:57:00Z"/>
              <w:lang w:eastAsia="ja-JP"/>
            </w:rPr>
          </w:rPrChange>
        </w:rPr>
        <w:pPrChange w:id="305" w:author="USA " w:date="2021-03-04T13:04:00Z">
          <w:pPr>
            <w:pStyle w:val="Heading2"/>
          </w:pPr>
        </w:pPrChange>
      </w:pPr>
      <w:ins w:id="306" w:author="USA " w:date="2021-03-04T13:05:00Z">
        <w:r>
          <w:rPr>
            <w:lang w:eastAsia="ja-JP"/>
          </w:rPr>
          <w:t>The strategy being followed is to make sure</w:t>
        </w:r>
      </w:ins>
      <w:ins w:id="307" w:author="USA " w:date="2021-03-04T13:40:00Z">
        <w:r w:rsidR="0093112D">
          <w:rPr>
            <w:lang w:eastAsia="ja-JP"/>
          </w:rPr>
          <w:t xml:space="preserve"> applicable safety standards are met: Systems w</w:t>
        </w:r>
        <w:r w:rsidR="0093112D" w:rsidRPr="0093112D">
          <w:rPr>
            <w:lang w:eastAsia="ja-JP"/>
          </w:rPr>
          <w:t>ill employ multiple, independently</w:t>
        </w:r>
      </w:ins>
      <w:ins w:id="308" w:author="USA " w:date="2021-03-04T13:42:00Z">
        <w:r w:rsidR="00AF567B">
          <w:rPr>
            <w:lang w:eastAsia="ja-JP"/>
          </w:rPr>
          <w:t xml:space="preserve"> operating and </w:t>
        </w:r>
        <w:r w:rsidR="00AF567B" w:rsidRPr="0093112D">
          <w:rPr>
            <w:lang w:eastAsia="ja-JP"/>
          </w:rPr>
          <w:t>independently</w:t>
        </w:r>
      </w:ins>
      <w:ins w:id="309" w:author="USA " w:date="2021-03-04T13:40:00Z">
        <w:r w:rsidR="0093112D" w:rsidRPr="0093112D">
          <w:rPr>
            <w:lang w:eastAsia="ja-JP"/>
          </w:rPr>
          <w:t xml:space="preserve"> testable safeguards that will ensure that exposure requirements are met. Examples of these are the ability to evaluate the orientation of the device being charged, including whether it is moving, fixed, or set on a stable surface; the ability to passively sense nearby movement and beam interruption; and the ability to detect Doppler </w:t>
        </w:r>
        <w:r w:rsidR="0093112D" w:rsidRPr="0093112D">
          <w:rPr>
            <w:lang w:eastAsia="ja-JP"/>
          </w:rPr>
          <w:lastRenderedPageBreak/>
          <w:t xml:space="preserve">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t>
        </w:r>
      </w:ins>
      <w:ins w:id="310" w:author="USA " w:date="2021-03-04T13:41:00Z">
        <w:r w:rsidR="0093112D">
          <w:rPr>
            <w:lang w:eastAsia="ja-JP"/>
          </w:rPr>
          <w:t>WPT</w:t>
        </w:r>
      </w:ins>
      <w:ins w:id="311" w:author="USA " w:date="2021-03-04T13:40:00Z">
        <w:r w:rsidR="0093112D" w:rsidRPr="0093112D">
          <w:rPr>
            <w:lang w:eastAsia="ja-JP"/>
          </w:rPr>
          <w:t xml:space="preserve"> system, meaning that they are inherent in the function of the beam formation apparatus of the</w:t>
        </w:r>
      </w:ins>
      <w:ins w:id="312" w:author="USA " w:date="2021-03-04T13:42:00Z">
        <w:r w:rsidR="0093112D">
          <w:rPr>
            <w:lang w:eastAsia="ja-JP"/>
          </w:rPr>
          <w:t xml:space="preserve"> WPT system.</w:t>
        </w:r>
      </w:ins>
    </w:p>
    <w:p w:rsidR="00B33897" w:rsidRPr="001D77B1" w:rsidRDefault="00F05208" w:rsidP="007073AE">
      <w:pPr>
        <w:pStyle w:val="Heading2"/>
        <w:rPr>
          <w:lang w:eastAsia="ja-JP"/>
        </w:rPr>
      </w:pPr>
      <w:r>
        <w:rPr>
          <w:lang w:eastAsia="ja-JP"/>
        </w:rPr>
        <w:t>3.3.</w:t>
      </w:r>
      <w:ins w:id="313" w:author="USA " w:date="2021-03-04T12:57:00Z">
        <w:r w:rsidR="00681AC9">
          <w:rPr>
            <w:lang w:eastAsia="ja-JP"/>
          </w:rPr>
          <w:t>5</w:t>
        </w:r>
      </w:ins>
      <w:del w:id="314" w:author="USA " w:date="2021-03-04T10:36:00Z">
        <w:r w:rsidDel="006F21B5">
          <w:rPr>
            <w:lang w:eastAsia="ja-JP"/>
          </w:rPr>
          <w:delText>2</w:delText>
        </w:r>
      </w:del>
      <w:r w:rsidR="00B33897" w:rsidRPr="001D77B1">
        <w:rPr>
          <w:lang w:eastAsia="ja-JP"/>
        </w:rPr>
        <w:tab/>
      </w:r>
      <w:r w:rsidR="00B33897" w:rsidRPr="001D77B1">
        <w:t>Summary of the studies on the impact of beam WPT on radio services</w:t>
      </w:r>
    </w:p>
    <w:p w:rsidR="00B33897" w:rsidRPr="001D77B1" w:rsidRDefault="00B33897" w:rsidP="00B33897">
      <w:r w:rsidRPr="001D77B1">
        <w:t xml:space="preserve">This section summarizes study results on the impact of beam WPT per each proposed operation frequency range to </w:t>
      </w:r>
      <w:proofErr w:type="spellStart"/>
      <w:r w:rsidRPr="001D77B1">
        <w:t>radiocommunication</w:t>
      </w:r>
      <w:proofErr w:type="spellEnd"/>
      <w:r w:rsidRPr="001D77B1">
        <w:t xml:space="preserve"> services and systems considered.</w:t>
      </w:r>
    </w:p>
    <w:p w:rsidR="00B33897" w:rsidRPr="001D77B1" w:rsidRDefault="00F05208" w:rsidP="00B33897">
      <w:pPr>
        <w:pStyle w:val="Heading2"/>
        <w:rPr>
          <w:lang w:eastAsia="ja-JP"/>
        </w:rPr>
      </w:pPr>
      <w:r>
        <w:rPr>
          <w:lang w:eastAsia="ja-JP"/>
        </w:rPr>
        <w:t>3.3.</w:t>
      </w:r>
      <w:ins w:id="315" w:author="USA " w:date="2021-03-04T13:43:00Z">
        <w:r w:rsidR="00AF567B">
          <w:rPr>
            <w:lang w:eastAsia="ja-JP"/>
          </w:rPr>
          <w:t>5</w:t>
        </w:r>
      </w:ins>
      <w:del w:id="316" w:author="USA " w:date="2021-03-04T13:43:00Z">
        <w:r w:rsidDel="00AF567B">
          <w:rPr>
            <w:lang w:eastAsia="ja-JP"/>
          </w:rPr>
          <w:delText>2</w:delText>
        </w:r>
      </w:del>
      <w:r w:rsidR="00B33897" w:rsidRPr="001D77B1">
        <w:rPr>
          <w:lang w:eastAsia="ja-JP"/>
        </w:rPr>
        <w:t>.1</w:t>
      </w:r>
      <w:r w:rsidR="00B33897" w:rsidRPr="001D77B1">
        <w:rPr>
          <w:lang w:eastAsia="ja-JP"/>
        </w:rPr>
        <w:tab/>
      </w:r>
      <w:r w:rsidR="00B33897" w:rsidRPr="001D77B1">
        <w:t>Studies in Japan</w:t>
      </w:r>
    </w:p>
    <w:p w:rsidR="00B33897" w:rsidRPr="001D77B1" w:rsidRDefault="00B33897" w:rsidP="00B33897">
      <w:pPr>
        <w:rPr>
          <w:bCs/>
          <w:lang w:eastAsia="ja-JP"/>
        </w:rPr>
      </w:pPr>
      <w:r w:rsidRPr="001D77B1">
        <w:rPr>
          <w:bCs/>
          <w:lang w:eastAsia="ja-JP"/>
        </w:rPr>
        <w:t xml:space="preserve">A study on the impact of Beam WPT technologies operating in 920 MHz band, 2.4 GHz band, and 5.7 GHz band to the incumbent </w:t>
      </w:r>
      <w:proofErr w:type="spellStart"/>
      <w:r w:rsidRPr="001D77B1">
        <w:rPr>
          <w:bCs/>
          <w:lang w:eastAsia="ja-JP"/>
        </w:rPr>
        <w:t>radiocommunication</w:t>
      </w:r>
      <w:proofErr w:type="spellEnd"/>
      <w:r w:rsidRPr="001D77B1">
        <w:rPr>
          <w:bCs/>
          <w:lang w:eastAsia="ja-JP"/>
        </w:rPr>
        <w:t xml:space="preserve"> systems and services was performed in Japan in 2020 for the purpose of new rulemaking. Summary is described below.</w:t>
      </w:r>
    </w:p>
    <w:p w:rsidR="00B33897" w:rsidRPr="00F05208" w:rsidRDefault="00B33897" w:rsidP="00B33897">
      <w:pPr>
        <w:rPr>
          <w:bCs/>
          <w:spacing w:val="-2"/>
          <w:lang w:eastAsia="ja-JP"/>
        </w:rPr>
      </w:pPr>
      <w:r w:rsidRPr="00F05208">
        <w:rPr>
          <w:bCs/>
          <w:spacing w:val="-2"/>
          <w:lang w:eastAsia="ja-JP"/>
        </w:rPr>
        <w:t xml:space="preserve">System parameters used for the study are shown in Table </w:t>
      </w:r>
      <w:r w:rsidR="00133408">
        <w:rPr>
          <w:bCs/>
          <w:spacing w:val="-2"/>
          <w:lang w:eastAsia="ja-JP"/>
        </w:rPr>
        <w:t>7</w:t>
      </w:r>
      <w:r w:rsidRPr="00F05208">
        <w:rPr>
          <w:bCs/>
          <w:spacing w:val="-2"/>
          <w:lang w:eastAsia="ja-JP"/>
        </w:rPr>
        <w:t>. Detailed results are found in Annex</w:t>
      </w:r>
      <w:r w:rsidR="00133408">
        <w:rPr>
          <w:bCs/>
          <w:spacing w:val="-2"/>
          <w:lang w:eastAsia="ja-JP"/>
        </w:rPr>
        <w:t xml:space="preserve"> </w:t>
      </w:r>
      <w:r w:rsidRPr="00F05208">
        <w:rPr>
          <w:bCs/>
          <w:spacing w:val="-2"/>
          <w:lang w:eastAsia="ja-JP"/>
        </w:rPr>
        <w:t>2</w:t>
      </w:r>
      <w:r w:rsidR="00133408">
        <w:rPr>
          <w:bCs/>
          <w:spacing w:val="-2"/>
          <w:lang w:eastAsia="ja-JP"/>
        </w:rPr>
        <w:t>.</w:t>
      </w:r>
    </w:p>
    <w:p w:rsidR="00B33897" w:rsidRPr="001D77B1" w:rsidRDefault="00B33897" w:rsidP="00B33897">
      <w:pPr>
        <w:pStyle w:val="TableNo"/>
        <w:rPr>
          <w:lang w:eastAsia="ja-JP"/>
        </w:rPr>
      </w:pPr>
      <w:r w:rsidRPr="001D77B1">
        <w:rPr>
          <w:lang w:eastAsia="ja-JP"/>
        </w:rPr>
        <w:t xml:space="preserve">TABLE </w:t>
      </w:r>
      <w:r w:rsidR="001A29BB">
        <w:rPr>
          <w:lang w:eastAsia="ja-JP"/>
        </w:rPr>
        <w:t>7</w:t>
      </w:r>
    </w:p>
    <w:p w:rsidR="00B33897" w:rsidRPr="001D77B1" w:rsidRDefault="00B33897" w:rsidP="00B33897">
      <w:pPr>
        <w:pStyle w:val="Tabletitle"/>
        <w:rPr>
          <w:lang w:eastAsia="ja-JP"/>
        </w:rPr>
      </w:pPr>
      <w:r w:rsidRPr="001D77B1">
        <w:rPr>
          <w:lang w:eastAsia="ja-JP"/>
        </w:rPr>
        <w:t>Expect</w:t>
      </w:r>
      <w:r w:rsidR="00831D43">
        <w:rPr>
          <w:lang w:eastAsia="ja-JP"/>
        </w:rPr>
        <w:t>ed</w:t>
      </w:r>
      <w:r w:rsidRPr="001D77B1">
        <w:rPr>
          <w:lang w:eastAsia="ja-JP"/>
        </w:rPr>
        <w:t xml:space="preserve"> specifications of beam WPT commercial systems in 2020 (Step 1)</w:t>
      </w:r>
    </w:p>
    <w:tbl>
      <w:tblPr>
        <w:tblStyle w:val="11"/>
        <w:tblW w:w="0" w:type="auto"/>
        <w:jc w:val="center"/>
        <w:tblLayout w:type="fixed"/>
        <w:tblLook w:val="0420" w:firstRow="1" w:lastRow="0" w:firstColumn="0" w:lastColumn="0" w:noHBand="0" w:noVBand="1"/>
      </w:tblPr>
      <w:tblGrid>
        <w:gridCol w:w="1465"/>
        <w:gridCol w:w="1658"/>
        <w:gridCol w:w="2076"/>
        <w:gridCol w:w="2076"/>
        <w:gridCol w:w="2077"/>
      </w:tblGrid>
      <w:tr w:rsidR="00B33897" w:rsidRPr="001D77B1" w:rsidTr="007E2ADB">
        <w:trPr>
          <w:cantSplit/>
          <w:jc w:val="center"/>
        </w:trPr>
        <w:tc>
          <w:tcPr>
            <w:tcW w:w="3123" w:type="dxa"/>
            <w:gridSpan w:val="2"/>
            <w:hideMark/>
          </w:tcPr>
          <w:p w:rsidR="00B33897" w:rsidRPr="001D77B1" w:rsidRDefault="00B33897" w:rsidP="007E2ADB">
            <w:pPr>
              <w:pStyle w:val="Tablehead"/>
              <w:rPr>
                <w:lang w:eastAsia="ja-JP"/>
              </w:rPr>
            </w:pPr>
            <w:r w:rsidRPr="001D77B1">
              <w:rPr>
                <w:lang w:eastAsia="ja-JP"/>
              </w:rPr>
              <w:t>System</w:t>
            </w:r>
          </w:p>
        </w:tc>
        <w:tc>
          <w:tcPr>
            <w:tcW w:w="2076" w:type="dxa"/>
            <w:hideMark/>
          </w:tcPr>
          <w:p w:rsidR="00B33897" w:rsidRPr="001D77B1" w:rsidRDefault="00B33897" w:rsidP="007E2ADB">
            <w:pPr>
              <w:pStyle w:val="Tablehead"/>
              <w:rPr>
                <w:lang w:eastAsia="ja-JP"/>
              </w:rPr>
            </w:pPr>
            <w:r w:rsidRPr="001D77B1">
              <w:rPr>
                <w:lang w:eastAsia="ja-JP"/>
              </w:rPr>
              <w:t>System 1</w:t>
            </w:r>
          </w:p>
        </w:tc>
        <w:tc>
          <w:tcPr>
            <w:tcW w:w="2076" w:type="dxa"/>
            <w:hideMark/>
          </w:tcPr>
          <w:p w:rsidR="00B33897" w:rsidRPr="001D77B1" w:rsidRDefault="00B33897" w:rsidP="007E2ADB">
            <w:pPr>
              <w:pStyle w:val="Tablehead"/>
              <w:rPr>
                <w:lang w:eastAsia="ja-JP"/>
              </w:rPr>
            </w:pPr>
            <w:r w:rsidRPr="001D77B1">
              <w:rPr>
                <w:lang w:eastAsia="ja-JP"/>
              </w:rPr>
              <w:t>System 2</w:t>
            </w:r>
          </w:p>
        </w:tc>
        <w:tc>
          <w:tcPr>
            <w:tcW w:w="2077" w:type="dxa"/>
            <w:hideMark/>
          </w:tcPr>
          <w:p w:rsidR="00B33897" w:rsidRPr="001D77B1" w:rsidRDefault="00B33897" w:rsidP="007E2ADB">
            <w:pPr>
              <w:pStyle w:val="Tablehead"/>
              <w:rPr>
                <w:lang w:eastAsia="ja-JP"/>
              </w:rPr>
            </w:pPr>
            <w:r w:rsidRPr="001D77B1">
              <w:rPr>
                <w:lang w:eastAsia="ja-JP"/>
              </w:rPr>
              <w:t>System 3</w:t>
            </w:r>
          </w:p>
        </w:tc>
      </w:tr>
      <w:tr w:rsidR="00B33897" w:rsidRPr="001D77B1" w:rsidTr="00F05208">
        <w:trPr>
          <w:cantSplit/>
          <w:jc w:val="center"/>
        </w:trPr>
        <w:tc>
          <w:tcPr>
            <w:tcW w:w="1465" w:type="dxa"/>
            <w:vMerge w:val="restart"/>
            <w:vAlign w:val="center"/>
            <w:hideMark/>
          </w:tcPr>
          <w:p w:rsidR="00B33897" w:rsidRPr="001D77B1" w:rsidRDefault="00B33897" w:rsidP="007E2ADB">
            <w:pPr>
              <w:pStyle w:val="Tabletext"/>
              <w:rPr>
                <w:lang w:eastAsia="ja-JP"/>
              </w:rPr>
            </w:pPr>
            <w:r w:rsidRPr="001D77B1">
              <w:rPr>
                <w:lang w:eastAsia="ja-JP"/>
              </w:rPr>
              <w:t>Spec.</w:t>
            </w:r>
          </w:p>
        </w:tc>
        <w:tc>
          <w:tcPr>
            <w:tcW w:w="1658" w:type="dxa"/>
            <w:hideMark/>
          </w:tcPr>
          <w:p w:rsidR="00B33897" w:rsidRPr="008F01FF" w:rsidRDefault="00B33897" w:rsidP="007E2ADB">
            <w:pPr>
              <w:pStyle w:val="Tabletext"/>
            </w:pPr>
            <w:r w:rsidRPr="008F01FF">
              <w:t>Frequency</w:t>
            </w:r>
          </w:p>
        </w:tc>
        <w:tc>
          <w:tcPr>
            <w:tcW w:w="2076" w:type="dxa"/>
            <w:hideMark/>
          </w:tcPr>
          <w:p w:rsidR="00B33897" w:rsidRPr="008F01FF" w:rsidRDefault="00B33897" w:rsidP="00F05208">
            <w:pPr>
              <w:pStyle w:val="Tabletext"/>
              <w:jc w:val="center"/>
            </w:pPr>
            <w:r w:rsidRPr="008F01FF">
              <w:t>920 MHz band</w:t>
            </w:r>
          </w:p>
          <w:p w:rsidR="00B33897" w:rsidRPr="008F01FF" w:rsidRDefault="00B33897" w:rsidP="00F05208">
            <w:pPr>
              <w:pStyle w:val="Tabletext"/>
              <w:jc w:val="center"/>
            </w:pPr>
            <w:r w:rsidRPr="008F01FF">
              <w:t>(915-930 MHz)</w:t>
            </w:r>
          </w:p>
        </w:tc>
        <w:tc>
          <w:tcPr>
            <w:tcW w:w="2076" w:type="dxa"/>
            <w:hideMark/>
          </w:tcPr>
          <w:p w:rsidR="00B33897" w:rsidRPr="008F01FF" w:rsidRDefault="00B33897" w:rsidP="00F05208">
            <w:pPr>
              <w:pStyle w:val="Tabletext"/>
              <w:jc w:val="center"/>
            </w:pPr>
            <w:r w:rsidRPr="008F01FF">
              <w:t>2.45 GHz band</w:t>
            </w:r>
          </w:p>
          <w:p w:rsidR="00B33897" w:rsidRPr="008F01FF" w:rsidRDefault="00B33897" w:rsidP="00F05208">
            <w:pPr>
              <w:pStyle w:val="Tabletext"/>
              <w:jc w:val="center"/>
            </w:pPr>
            <w:r w:rsidRPr="008F01FF">
              <w:t>(2.40-2.499 GHz)</w:t>
            </w:r>
          </w:p>
        </w:tc>
        <w:tc>
          <w:tcPr>
            <w:tcW w:w="2077" w:type="dxa"/>
            <w:hideMark/>
          </w:tcPr>
          <w:p w:rsidR="00B33897" w:rsidRPr="008F01FF" w:rsidRDefault="00B33897" w:rsidP="00F05208">
            <w:pPr>
              <w:pStyle w:val="Tabletext"/>
              <w:jc w:val="center"/>
            </w:pPr>
            <w:r w:rsidRPr="008F01FF">
              <w:t>5.7 GHz band</w:t>
            </w:r>
          </w:p>
          <w:p w:rsidR="00B33897" w:rsidRPr="008F01FF" w:rsidRDefault="00B33897" w:rsidP="00F05208">
            <w:pPr>
              <w:pStyle w:val="Tabletext"/>
              <w:jc w:val="center"/>
            </w:pPr>
            <w:r w:rsidRPr="008F01FF">
              <w:t>(5.470-5.770 GHz)</w:t>
            </w:r>
          </w:p>
        </w:tc>
      </w:tr>
      <w:tr w:rsidR="00B33897" w:rsidRPr="001D77B1" w:rsidTr="007E2ADB">
        <w:trPr>
          <w:cantSplit/>
          <w:jc w:val="center"/>
        </w:trPr>
        <w:tc>
          <w:tcPr>
            <w:tcW w:w="1465" w:type="dxa"/>
            <w:vMerge/>
            <w:hideMark/>
          </w:tcPr>
          <w:p w:rsidR="00B33897" w:rsidRPr="001D77B1" w:rsidRDefault="00B33897" w:rsidP="007E2ADB">
            <w:pPr>
              <w:pStyle w:val="Tabletext"/>
              <w:rPr>
                <w:lang w:eastAsia="ja-JP"/>
              </w:rPr>
            </w:pPr>
          </w:p>
        </w:tc>
        <w:tc>
          <w:tcPr>
            <w:tcW w:w="1658" w:type="dxa"/>
            <w:hideMark/>
          </w:tcPr>
          <w:p w:rsidR="00B33897" w:rsidRPr="008F01FF" w:rsidRDefault="00B33897" w:rsidP="007E2ADB">
            <w:pPr>
              <w:pStyle w:val="Tabletext"/>
            </w:pPr>
            <w:r w:rsidRPr="008F01FF">
              <w:t>Output Power</w:t>
            </w:r>
          </w:p>
        </w:tc>
        <w:tc>
          <w:tcPr>
            <w:tcW w:w="2076" w:type="dxa"/>
            <w:hideMark/>
          </w:tcPr>
          <w:p w:rsidR="00B33897" w:rsidRPr="008F01FF" w:rsidRDefault="00B33897" w:rsidP="00F05208">
            <w:pPr>
              <w:pStyle w:val="Tabletext"/>
              <w:jc w:val="center"/>
            </w:pPr>
            <w:r w:rsidRPr="008F01FF">
              <w:t>1 W</w:t>
            </w:r>
          </w:p>
        </w:tc>
        <w:tc>
          <w:tcPr>
            <w:tcW w:w="2076" w:type="dxa"/>
            <w:hideMark/>
          </w:tcPr>
          <w:p w:rsidR="00B33897" w:rsidRPr="008F01FF" w:rsidRDefault="00B33897" w:rsidP="00F05208">
            <w:pPr>
              <w:pStyle w:val="Tabletext"/>
              <w:jc w:val="center"/>
            </w:pPr>
            <w:r w:rsidRPr="008F01FF">
              <w:t>15 W</w:t>
            </w:r>
          </w:p>
        </w:tc>
        <w:tc>
          <w:tcPr>
            <w:tcW w:w="2077" w:type="dxa"/>
            <w:hideMark/>
          </w:tcPr>
          <w:p w:rsidR="00B33897" w:rsidRPr="008F01FF" w:rsidRDefault="00B33897" w:rsidP="00F05208">
            <w:pPr>
              <w:pStyle w:val="Tabletext"/>
              <w:jc w:val="center"/>
            </w:pPr>
            <w:r w:rsidRPr="008F01FF">
              <w:t>32 W</w:t>
            </w:r>
          </w:p>
        </w:tc>
      </w:tr>
      <w:tr w:rsidR="00B33897" w:rsidRPr="001D77B1" w:rsidTr="007E2ADB">
        <w:trPr>
          <w:cantSplit/>
          <w:jc w:val="center"/>
        </w:trPr>
        <w:tc>
          <w:tcPr>
            <w:tcW w:w="1465" w:type="dxa"/>
            <w:vMerge/>
            <w:hideMark/>
          </w:tcPr>
          <w:p w:rsidR="00B33897" w:rsidRPr="001D77B1" w:rsidRDefault="00B33897" w:rsidP="007E2ADB">
            <w:pPr>
              <w:pStyle w:val="Tabletext"/>
              <w:rPr>
                <w:lang w:eastAsia="ja-JP"/>
              </w:rPr>
            </w:pPr>
          </w:p>
        </w:tc>
        <w:tc>
          <w:tcPr>
            <w:tcW w:w="1658" w:type="dxa"/>
            <w:hideMark/>
          </w:tcPr>
          <w:p w:rsidR="00B33897" w:rsidRPr="008F01FF" w:rsidRDefault="00B33897" w:rsidP="007E2ADB">
            <w:pPr>
              <w:pStyle w:val="Tabletext"/>
            </w:pPr>
            <w:r w:rsidRPr="008F01FF">
              <w:t>Antenna gain</w:t>
            </w:r>
          </w:p>
        </w:tc>
        <w:tc>
          <w:tcPr>
            <w:tcW w:w="2076" w:type="dxa"/>
            <w:hideMark/>
          </w:tcPr>
          <w:p w:rsidR="00B33897" w:rsidRPr="008F01FF" w:rsidRDefault="00B33897" w:rsidP="00831D43">
            <w:pPr>
              <w:pStyle w:val="Tabletext"/>
              <w:jc w:val="center"/>
            </w:pPr>
            <w:r w:rsidRPr="008F01FF">
              <w:t xml:space="preserve">6 </w:t>
            </w:r>
            <w:proofErr w:type="spellStart"/>
            <w:r w:rsidRPr="008F01FF">
              <w:t>dBi</w:t>
            </w:r>
            <w:proofErr w:type="spellEnd"/>
          </w:p>
        </w:tc>
        <w:tc>
          <w:tcPr>
            <w:tcW w:w="2076" w:type="dxa"/>
            <w:hideMark/>
          </w:tcPr>
          <w:p w:rsidR="00B33897" w:rsidRPr="008F01FF" w:rsidRDefault="00B33897" w:rsidP="00831D43">
            <w:pPr>
              <w:pStyle w:val="Tabletext"/>
              <w:jc w:val="center"/>
            </w:pPr>
            <w:r w:rsidRPr="008F01FF">
              <w:t xml:space="preserve">24 </w:t>
            </w:r>
            <w:proofErr w:type="spellStart"/>
            <w:r w:rsidRPr="008F01FF">
              <w:t>dBi</w:t>
            </w:r>
            <w:proofErr w:type="spellEnd"/>
          </w:p>
        </w:tc>
        <w:tc>
          <w:tcPr>
            <w:tcW w:w="2077" w:type="dxa"/>
            <w:hideMark/>
          </w:tcPr>
          <w:p w:rsidR="00B33897" w:rsidRPr="008F01FF" w:rsidRDefault="00B33897" w:rsidP="00831D43">
            <w:pPr>
              <w:pStyle w:val="Tabletext"/>
              <w:jc w:val="center"/>
            </w:pPr>
            <w:r w:rsidRPr="008F01FF">
              <w:t xml:space="preserve">25 </w:t>
            </w:r>
            <w:proofErr w:type="spellStart"/>
            <w:r w:rsidRPr="008F01FF">
              <w:t>dBi</w:t>
            </w:r>
            <w:proofErr w:type="spellEnd"/>
          </w:p>
        </w:tc>
      </w:tr>
      <w:tr w:rsidR="00B33897" w:rsidRPr="001D77B1" w:rsidTr="007E2ADB">
        <w:trPr>
          <w:cantSplit/>
          <w:jc w:val="center"/>
        </w:trPr>
        <w:tc>
          <w:tcPr>
            <w:tcW w:w="1465" w:type="dxa"/>
            <w:vMerge/>
            <w:hideMark/>
          </w:tcPr>
          <w:p w:rsidR="00B33897" w:rsidRPr="001D77B1" w:rsidRDefault="00B33897" w:rsidP="007E2ADB">
            <w:pPr>
              <w:pStyle w:val="Tabletext"/>
              <w:rPr>
                <w:lang w:eastAsia="ja-JP"/>
              </w:rPr>
            </w:pPr>
          </w:p>
        </w:tc>
        <w:tc>
          <w:tcPr>
            <w:tcW w:w="1658" w:type="dxa"/>
            <w:hideMark/>
          </w:tcPr>
          <w:p w:rsidR="00B33897" w:rsidRPr="008F01FF" w:rsidRDefault="00B33897" w:rsidP="007E2ADB">
            <w:pPr>
              <w:pStyle w:val="Tabletext"/>
            </w:pPr>
            <w:proofErr w:type="spellStart"/>
            <w:r w:rsidRPr="008F01FF">
              <w:t>e</w:t>
            </w:r>
            <w:r>
              <w:t>.</w:t>
            </w:r>
            <w:r w:rsidRPr="008F01FF">
              <w:t>i</w:t>
            </w:r>
            <w:r>
              <w:t>.</w:t>
            </w:r>
            <w:r w:rsidRPr="008F01FF">
              <w:t>r</w:t>
            </w:r>
            <w:r>
              <w:t>.</w:t>
            </w:r>
            <w:r w:rsidRPr="008F01FF">
              <w:t>p</w:t>
            </w:r>
            <w:proofErr w:type="spellEnd"/>
            <w:r>
              <w:t>.</w:t>
            </w:r>
          </w:p>
        </w:tc>
        <w:tc>
          <w:tcPr>
            <w:tcW w:w="2076" w:type="dxa"/>
            <w:hideMark/>
          </w:tcPr>
          <w:p w:rsidR="00B33897" w:rsidRPr="008F01FF" w:rsidRDefault="00B33897" w:rsidP="00831D43">
            <w:pPr>
              <w:pStyle w:val="Tabletext"/>
              <w:jc w:val="center"/>
            </w:pPr>
            <w:r w:rsidRPr="008F01FF">
              <w:t xml:space="preserve">36 </w:t>
            </w:r>
            <w:proofErr w:type="spellStart"/>
            <w:r w:rsidRPr="008F01FF">
              <w:t>dBm</w:t>
            </w:r>
            <w:proofErr w:type="spellEnd"/>
          </w:p>
        </w:tc>
        <w:tc>
          <w:tcPr>
            <w:tcW w:w="2076" w:type="dxa"/>
            <w:hideMark/>
          </w:tcPr>
          <w:p w:rsidR="00B33897" w:rsidRPr="008F01FF" w:rsidRDefault="00B33897" w:rsidP="00831D43">
            <w:pPr>
              <w:pStyle w:val="Tabletext"/>
              <w:jc w:val="center"/>
            </w:pPr>
            <w:r w:rsidRPr="008F01FF">
              <w:t xml:space="preserve">Max. 65.8 </w:t>
            </w:r>
            <w:proofErr w:type="spellStart"/>
            <w:r w:rsidRPr="008F01FF">
              <w:t>dBm</w:t>
            </w:r>
            <w:proofErr w:type="spellEnd"/>
          </w:p>
        </w:tc>
        <w:tc>
          <w:tcPr>
            <w:tcW w:w="2077" w:type="dxa"/>
            <w:hideMark/>
          </w:tcPr>
          <w:p w:rsidR="00B33897" w:rsidRPr="008F01FF" w:rsidRDefault="00B33897" w:rsidP="00831D43">
            <w:pPr>
              <w:pStyle w:val="Tabletext"/>
              <w:jc w:val="center"/>
            </w:pPr>
            <w:r w:rsidRPr="008F01FF">
              <w:t xml:space="preserve">Max. 70 </w:t>
            </w:r>
            <w:proofErr w:type="spellStart"/>
            <w:r w:rsidRPr="008F01FF">
              <w:t>dBm</w:t>
            </w:r>
            <w:proofErr w:type="spellEnd"/>
          </w:p>
        </w:tc>
      </w:tr>
      <w:tr w:rsidR="00B33897" w:rsidRPr="001D77B1" w:rsidTr="007E2ADB">
        <w:trPr>
          <w:cantSplit/>
          <w:jc w:val="center"/>
        </w:trPr>
        <w:tc>
          <w:tcPr>
            <w:tcW w:w="1465" w:type="dxa"/>
            <w:vMerge/>
            <w:hideMark/>
          </w:tcPr>
          <w:p w:rsidR="00B33897" w:rsidRPr="001D77B1" w:rsidRDefault="00B33897" w:rsidP="007E2ADB">
            <w:pPr>
              <w:pStyle w:val="Tabletext"/>
              <w:rPr>
                <w:lang w:eastAsia="ja-JP"/>
              </w:rPr>
            </w:pPr>
          </w:p>
        </w:tc>
        <w:tc>
          <w:tcPr>
            <w:tcW w:w="1658" w:type="dxa"/>
            <w:hideMark/>
          </w:tcPr>
          <w:p w:rsidR="00B33897" w:rsidRPr="008F01FF" w:rsidRDefault="00B33897" w:rsidP="007E2ADB">
            <w:pPr>
              <w:pStyle w:val="Tabletext"/>
            </w:pPr>
            <w:r w:rsidRPr="008F01FF">
              <w:t>Modulation</w:t>
            </w:r>
          </w:p>
        </w:tc>
        <w:tc>
          <w:tcPr>
            <w:tcW w:w="2076" w:type="dxa"/>
            <w:hideMark/>
          </w:tcPr>
          <w:p w:rsidR="00B33897" w:rsidRPr="008F01FF" w:rsidRDefault="00B33897" w:rsidP="00831D43">
            <w:pPr>
              <w:pStyle w:val="Tabletext"/>
              <w:jc w:val="center"/>
            </w:pPr>
            <w:r w:rsidRPr="008F01FF">
              <w:t>Not specified</w:t>
            </w:r>
          </w:p>
        </w:tc>
        <w:tc>
          <w:tcPr>
            <w:tcW w:w="2076" w:type="dxa"/>
            <w:hideMark/>
          </w:tcPr>
          <w:p w:rsidR="00B33897" w:rsidRPr="008F01FF" w:rsidRDefault="00B33897" w:rsidP="00831D43">
            <w:pPr>
              <w:pStyle w:val="Tabletext"/>
              <w:jc w:val="center"/>
            </w:pPr>
            <w:r w:rsidRPr="008F01FF">
              <w:t>NON</w:t>
            </w:r>
          </w:p>
        </w:tc>
        <w:tc>
          <w:tcPr>
            <w:tcW w:w="2077" w:type="dxa"/>
            <w:hideMark/>
          </w:tcPr>
          <w:p w:rsidR="00B33897" w:rsidRPr="008F01FF" w:rsidRDefault="00B33897" w:rsidP="00831D43">
            <w:pPr>
              <w:pStyle w:val="Tabletext"/>
              <w:jc w:val="center"/>
            </w:pPr>
            <w:r w:rsidRPr="008F01FF">
              <w:t>NON</w:t>
            </w:r>
          </w:p>
        </w:tc>
      </w:tr>
      <w:tr w:rsidR="00B33897" w:rsidRPr="001D77B1" w:rsidTr="00355250">
        <w:trPr>
          <w:cantSplit/>
          <w:jc w:val="center"/>
        </w:trPr>
        <w:tc>
          <w:tcPr>
            <w:tcW w:w="1465" w:type="dxa"/>
            <w:vMerge/>
            <w:hideMark/>
          </w:tcPr>
          <w:p w:rsidR="00B33897" w:rsidRPr="00355250" w:rsidRDefault="00B33897" w:rsidP="007E2ADB">
            <w:pPr>
              <w:pStyle w:val="Tabletext"/>
              <w:rPr>
                <w:sz w:val="24"/>
              </w:rPr>
            </w:pPr>
          </w:p>
        </w:tc>
        <w:tc>
          <w:tcPr>
            <w:tcW w:w="1658" w:type="dxa"/>
            <w:hideMark/>
          </w:tcPr>
          <w:p w:rsidR="00B33897" w:rsidRPr="00831D43" w:rsidRDefault="00B33897" w:rsidP="007E2ADB">
            <w:pPr>
              <w:pStyle w:val="Tabletext"/>
            </w:pPr>
            <w:r w:rsidRPr="008F01FF">
              <w:t>Place of use</w:t>
            </w:r>
          </w:p>
        </w:tc>
        <w:tc>
          <w:tcPr>
            <w:tcW w:w="2076" w:type="dxa"/>
            <w:hideMark/>
          </w:tcPr>
          <w:p w:rsidR="00B33897" w:rsidRPr="00831D43" w:rsidRDefault="00B33897" w:rsidP="00831D43">
            <w:pPr>
              <w:pStyle w:val="Tabletext"/>
              <w:jc w:val="center"/>
            </w:pPr>
            <w:r w:rsidRPr="008F01FF">
              <w:t>Indoor</w:t>
            </w:r>
          </w:p>
        </w:tc>
        <w:tc>
          <w:tcPr>
            <w:tcW w:w="2076" w:type="dxa"/>
            <w:hideMark/>
          </w:tcPr>
          <w:p w:rsidR="00B33897" w:rsidRPr="00831D43" w:rsidRDefault="00B33897" w:rsidP="00831D43">
            <w:pPr>
              <w:pStyle w:val="Tabletext"/>
              <w:jc w:val="center"/>
            </w:pPr>
            <w:r w:rsidRPr="00831D43">
              <w:t>Indoor</w:t>
            </w:r>
          </w:p>
        </w:tc>
        <w:tc>
          <w:tcPr>
            <w:tcW w:w="2077" w:type="dxa"/>
            <w:hideMark/>
          </w:tcPr>
          <w:p w:rsidR="00B33897" w:rsidRPr="00831D43" w:rsidRDefault="00B33897" w:rsidP="00831D43">
            <w:pPr>
              <w:pStyle w:val="Tabletext"/>
              <w:jc w:val="center"/>
            </w:pPr>
            <w:r w:rsidRPr="00831D43">
              <w:t>Indoor</w:t>
            </w:r>
          </w:p>
        </w:tc>
      </w:tr>
    </w:tbl>
    <w:p w:rsidR="00B33897" w:rsidRPr="001D77B1" w:rsidRDefault="00B33897" w:rsidP="00B33897">
      <w:pPr>
        <w:pStyle w:val="Tablefin"/>
      </w:pPr>
    </w:p>
    <w:p w:rsidR="00B33897" w:rsidRPr="001D77B1" w:rsidRDefault="00B33897" w:rsidP="00B33897">
      <w:pPr>
        <w:rPr>
          <w:lang w:eastAsia="ja-JP"/>
        </w:rPr>
      </w:pPr>
      <w:r w:rsidRPr="001D77B1">
        <w:rPr>
          <w:lang w:eastAsia="ja-JP"/>
        </w:rPr>
        <w:t xml:space="preserve">The standard wall loss is defined in Section 3 of Recommendation ITU-R P.2109-1 “Prediction of building entry loss” and can be calculated using the Building entry loss model. </w:t>
      </w:r>
      <w:proofErr w:type="gramStart"/>
      <w:r w:rsidRPr="001D77B1">
        <w:rPr>
          <w:lang w:eastAsia="ja-JP"/>
        </w:rPr>
        <w:t>is</w:t>
      </w:r>
      <w:proofErr w:type="gramEnd"/>
      <w:r w:rsidRPr="001D77B1">
        <w:rPr>
          <w:lang w:eastAsia="ja-JP"/>
        </w:rPr>
        <w:t xml:space="preserve"> there.</w:t>
      </w:r>
    </w:p>
    <w:p w:rsidR="00B33897" w:rsidRPr="001D77B1" w:rsidRDefault="00B33897" w:rsidP="00B33897">
      <w:pPr>
        <w:rPr>
          <w:szCs w:val="24"/>
          <w:lang w:eastAsia="ja-JP"/>
        </w:rPr>
      </w:pPr>
      <w:r w:rsidRPr="001D77B1">
        <w:rPr>
          <w:szCs w:val="24"/>
          <w:lang w:eastAsia="ja-JP"/>
        </w:rPr>
        <w:t>Since the passage loss value depends on the outer wall material, the model offers two types of outer wall "Thermally efficient" that uses heat shield and heat insulating material with high electromagnetic wave reflection characteristics and "Traditional" that does not use them. , It is possible to find the median loss. The calculation formula of the loss model is shown below. Moreover, since the loss also depends on the frequency, the formula also considers the frequency dependence.</w:t>
      </w:r>
    </w:p>
    <w:p w:rsidR="00B33897" w:rsidRPr="001D77B1" w:rsidRDefault="00B33897" w:rsidP="00B33897">
      <w:pPr>
        <w:pStyle w:val="Equation"/>
      </w:pPr>
      <w:bookmarkStart w:id="317" w:name="_Hlk55806895"/>
      <w:r w:rsidRPr="001D77B1">
        <w:tab/>
      </w:r>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317"/>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rsidR="00B33897" w:rsidRPr="001D77B1" w:rsidRDefault="00E04BFA" w:rsidP="00B33897">
      <w:pPr>
        <w:rPr>
          <w:szCs w:val="24"/>
          <w:lang w:eastAsia="ja-JP"/>
        </w:rPr>
      </w:pPr>
      <m:oMath>
        <m:sSub>
          <m:sSubPr>
            <m:ctrlPr>
              <w:rPr>
                <w:rFonts w:ascii="Cambria Math" w:hAnsi="Cambria Math"/>
                <w:sz w:val="28"/>
              </w:rPr>
            </m:ctrlPr>
          </m:sSubPr>
          <m:e>
            <m:r>
              <w:rPr>
                <w:rFonts w:ascii="Cambria Math" w:hAnsi="Cambria Math"/>
                <w:sz w:val="28"/>
              </w:rPr>
              <m:t>L</m:t>
            </m:r>
          </m:e>
          <m:sub>
            <m:r>
              <w:rPr>
                <w:rFonts w:ascii="Cambria Math" w:hAnsi="Cambria Math"/>
                <w:sz w:val="28"/>
              </w:rPr>
              <m:t>h</m:t>
            </m:r>
          </m:sub>
        </m:sSub>
      </m:oMath>
      <w:r w:rsidR="00B33897" w:rsidRPr="001D77B1">
        <w:rPr>
          <w:szCs w:val="24"/>
          <w:lang w:eastAsia="ja-JP"/>
        </w:rPr>
        <w:t xml:space="preserve"> </w:t>
      </w:r>
      <w:proofErr w:type="gramStart"/>
      <w:r w:rsidR="00B33897" w:rsidRPr="001D77B1">
        <w:rPr>
          <w:szCs w:val="24"/>
          <w:lang w:eastAsia="ja-JP"/>
        </w:rPr>
        <w:t>in</w:t>
      </w:r>
      <w:proofErr w:type="gramEnd"/>
      <w:r w:rsidR="00B33897" w:rsidRPr="001D77B1">
        <w:rPr>
          <w:szCs w:val="24"/>
          <w:lang w:eastAsia="ja-JP"/>
        </w:rPr>
        <w:t xml:space="preserve"> the calculation formula is the median path loss, </w:t>
      </w:r>
      <w:r w:rsidR="00B33897" w:rsidRPr="004B6FD1">
        <w:rPr>
          <w:i/>
          <w:iCs/>
          <w:szCs w:val="24"/>
          <w:lang w:eastAsia="ja-JP"/>
        </w:rPr>
        <w:t>r</w:t>
      </w:r>
      <w:r w:rsidR="00B33897" w:rsidRPr="001D77B1">
        <w:rPr>
          <w:szCs w:val="24"/>
          <w:lang w:eastAsia="ja-JP"/>
        </w:rPr>
        <w:t xml:space="preserve">, </w:t>
      </w:r>
      <w:r w:rsidR="00B33897" w:rsidRPr="004B6FD1">
        <w:rPr>
          <w:i/>
          <w:iCs/>
          <w:szCs w:val="24"/>
          <w:lang w:eastAsia="ja-JP"/>
        </w:rPr>
        <w:t>s</w:t>
      </w:r>
      <w:r w:rsidR="00B33897" w:rsidRPr="001D77B1">
        <w:rPr>
          <w:szCs w:val="24"/>
          <w:lang w:eastAsia="ja-JP"/>
        </w:rPr>
        <w:t xml:space="preserve">, and </w:t>
      </w:r>
      <w:r w:rsidR="00B33897" w:rsidRPr="004B6FD1">
        <w:rPr>
          <w:i/>
          <w:iCs/>
          <w:szCs w:val="24"/>
          <w:lang w:eastAsia="ja-JP"/>
        </w:rPr>
        <w:t>t</w:t>
      </w:r>
      <w:r w:rsidR="00B33897" w:rsidRPr="001D77B1">
        <w:rPr>
          <w:szCs w:val="24"/>
          <w:lang w:eastAsia="ja-JP"/>
        </w:rPr>
        <w:t xml:space="preserve"> are the constants shown in Table</w:t>
      </w:r>
      <w:r w:rsidR="00583820">
        <w:rPr>
          <w:szCs w:val="24"/>
          <w:lang w:eastAsia="ja-JP"/>
        </w:rPr>
        <w:t> </w:t>
      </w:r>
      <w:r w:rsidR="00B33897" w:rsidRPr="001D77B1">
        <w:rPr>
          <w:szCs w:val="24"/>
          <w:lang w:eastAsia="ja-JP"/>
        </w:rPr>
        <w:t xml:space="preserve">4.2, and </w:t>
      </w:r>
      <w:r w:rsidR="00B33897" w:rsidRPr="004B6FD1">
        <w:rPr>
          <w:i/>
          <w:iCs/>
          <w:szCs w:val="24"/>
          <w:lang w:eastAsia="ja-JP"/>
        </w:rPr>
        <w:t>f</w:t>
      </w:r>
      <w:r w:rsidR="00B33897" w:rsidRPr="001D77B1">
        <w:rPr>
          <w:szCs w:val="24"/>
          <w:lang w:eastAsia="ja-JP"/>
        </w:rPr>
        <w:t xml:space="preserve"> is the path frequency (GHz). Table 4.3 shows the calculation results for the representative frequencies of the three frequency bands used in the spatial transmission wireless power transmission system.</w:t>
      </w:r>
    </w:p>
    <w:p w:rsidR="00B33897" w:rsidRPr="001D77B1" w:rsidRDefault="00B33897" w:rsidP="00B33897">
      <w:pPr>
        <w:rPr>
          <w:szCs w:val="24"/>
          <w:lang w:eastAsia="ja-JP"/>
        </w:rPr>
      </w:pPr>
      <w:r w:rsidRPr="001D77B1">
        <w:rPr>
          <w:szCs w:val="24"/>
          <w:lang w:eastAsia="ja-JP"/>
        </w:rPr>
        <w:t>The "Thermally efficient" model has a large loss of about 15 dB compared to "Traditional", but it is unlikely that heat insulating and heat insulating materials are used for all outer walls, so the pathing loss to be used is</w:t>
      </w:r>
      <w:r>
        <w:rPr>
          <w:szCs w:val="24"/>
          <w:lang w:eastAsia="ja-JP"/>
        </w:rPr>
        <w:t>.</w:t>
      </w:r>
      <w:r w:rsidRPr="001D77B1">
        <w:rPr>
          <w:szCs w:val="24"/>
          <w:lang w:eastAsia="ja-JP"/>
        </w:rPr>
        <w:t xml:space="preserve"> The examination was based on the value of the "Traditional" model.</w:t>
      </w:r>
    </w:p>
    <w:p w:rsidR="00B33897" w:rsidRPr="001D77B1" w:rsidRDefault="00B33897" w:rsidP="00B33897">
      <w:pPr>
        <w:pStyle w:val="TableNo"/>
        <w:rPr>
          <w:lang w:eastAsia="ja-JP"/>
        </w:rPr>
      </w:pPr>
      <w:r w:rsidRPr="001D77B1">
        <w:rPr>
          <w:lang w:eastAsia="ja-JP"/>
        </w:rPr>
        <w:lastRenderedPageBreak/>
        <w:t xml:space="preserve">Table </w:t>
      </w:r>
      <w:r w:rsidR="001A29BB">
        <w:rPr>
          <w:lang w:eastAsia="ja-JP"/>
        </w:rPr>
        <w:t>8</w:t>
      </w:r>
    </w:p>
    <w:p w:rsidR="00B33897" w:rsidRPr="001D77B1" w:rsidRDefault="00B33897" w:rsidP="00B33897">
      <w:pPr>
        <w:pStyle w:val="Tabletitle"/>
        <w:rPr>
          <w:lang w:eastAsia="ja-JP"/>
        </w:rPr>
      </w:pPr>
      <w:r w:rsidRPr="001D77B1">
        <w:rPr>
          <w:lang w:eastAsia="ja-JP"/>
        </w:rPr>
        <w:t>Constants used for loss model in ITU-R P.2109-1</w:t>
      </w:r>
    </w:p>
    <w:tbl>
      <w:tblPr>
        <w:tblStyle w:val="9"/>
        <w:tblW w:w="0" w:type="auto"/>
        <w:jc w:val="center"/>
        <w:tblLook w:val="04A0" w:firstRow="1" w:lastRow="0" w:firstColumn="1" w:lastColumn="0" w:noHBand="0" w:noVBand="1"/>
      </w:tblPr>
      <w:tblGrid>
        <w:gridCol w:w="2609"/>
        <w:gridCol w:w="1717"/>
        <w:gridCol w:w="1717"/>
        <w:gridCol w:w="1718"/>
      </w:tblGrid>
      <w:tr w:rsidR="00B33897" w:rsidRPr="001D77B1" w:rsidTr="007E2ADB">
        <w:trPr>
          <w:cantSplit/>
          <w:jc w:val="center"/>
        </w:trPr>
        <w:tc>
          <w:tcPr>
            <w:tcW w:w="2609" w:type="dxa"/>
            <w:vAlign w:val="center"/>
          </w:tcPr>
          <w:p w:rsidR="00B33897" w:rsidRPr="001D77B1" w:rsidRDefault="00B33897" w:rsidP="007E2ADB">
            <w:pPr>
              <w:pStyle w:val="Tablehead"/>
              <w:rPr>
                <w:rFonts w:eastAsia="MS Mincho" w:cs="Times New Roman"/>
                <w:lang w:eastAsia="ja-JP"/>
              </w:rPr>
            </w:pPr>
            <w:r w:rsidRPr="001D77B1">
              <w:rPr>
                <w:lang w:eastAsia="ja-JP"/>
              </w:rPr>
              <w:t>Item</w:t>
            </w:r>
          </w:p>
        </w:tc>
        <w:tc>
          <w:tcPr>
            <w:tcW w:w="1717" w:type="dxa"/>
            <w:vAlign w:val="center"/>
          </w:tcPr>
          <w:p w:rsidR="00B33897" w:rsidRPr="004B6FD1" w:rsidRDefault="00B33897" w:rsidP="007E2ADB">
            <w:pPr>
              <w:pStyle w:val="Tablehead"/>
              <w:rPr>
                <w:rFonts w:cs="Times New Roman"/>
                <w:i/>
                <w:iCs/>
              </w:rPr>
            </w:pPr>
            <w:r w:rsidRPr="004B6FD1">
              <w:rPr>
                <w:i/>
                <w:iCs/>
              </w:rPr>
              <w:t>r</w:t>
            </w:r>
          </w:p>
        </w:tc>
        <w:tc>
          <w:tcPr>
            <w:tcW w:w="1717" w:type="dxa"/>
            <w:vAlign w:val="center"/>
          </w:tcPr>
          <w:p w:rsidR="00B33897" w:rsidRPr="004B6FD1" w:rsidRDefault="00B33897" w:rsidP="007E2ADB">
            <w:pPr>
              <w:pStyle w:val="Tablehead"/>
              <w:rPr>
                <w:rFonts w:cs="Times New Roman"/>
                <w:i/>
                <w:iCs/>
              </w:rPr>
            </w:pPr>
            <w:r w:rsidRPr="004B6FD1">
              <w:rPr>
                <w:i/>
                <w:iCs/>
              </w:rPr>
              <w:t>s</w:t>
            </w:r>
          </w:p>
        </w:tc>
        <w:tc>
          <w:tcPr>
            <w:tcW w:w="1718" w:type="dxa"/>
            <w:vAlign w:val="center"/>
          </w:tcPr>
          <w:p w:rsidR="00B33897" w:rsidRPr="004B6FD1" w:rsidRDefault="00B33897" w:rsidP="007E2ADB">
            <w:pPr>
              <w:pStyle w:val="Tablehead"/>
              <w:rPr>
                <w:rFonts w:cs="Times New Roman"/>
                <w:i/>
                <w:iCs/>
              </w:rPr>
            </w:pPr>
            <w:r w:rsidRPr="004B6FD1">
              <w:rPr>
                <w:i/>
                <w:iCs/>
              </w:rPr>
              <w:t>t</w:t>
            </w:r>
          </w:p>
        </w:tc>
      </w:tr>
      <w:tr w:rsidR="00B33897" w:rsidRPr="001D77B1" w:rsidTr="007E2ADB">
        <w:trPr>
          <w:cantSplit/>
          <w:jc w:val="center"/>
        </w:trPr>
        <w:tc>
          <w:tcPr>
            <w:tcW w:w="2609" w:type="dxa"/>
            <w:vAlign w:val="center"/>
          </w:tcPr>
          <w:p w:rsidR="00B33897" w:rsidRPr="001D77B1" w:rsidRDefault="00B33897" w:rsidP="007E2ADB">
            <w:pPr>
              <w:pStyle w:val="Tabletext"/>
              <w:rPr>
                <w:rFonts w:cs="Times New Roman"/>
              </w:rPr>
            </w:pPr>
            <w:r w:rsidRPr="001D77B1">
              <w:t>Traditional</w:t>
            </w:r>
          </w:p>
        </w:tc>
        <w:tc>
          <w:tcPr>
            <w:tcW w:w="1717" w:type="dxa"/>
            <w:vAlign w:val="center"/>
          </w:tcPr>
          <w:p w:rsidR="00B33897" w:rsidRPr="001D77B1" w:rsidRDefault="00B33897" w:rsidP="007E2ADB">
            <w:pPr>
              <w:pStyle w:val="Tabletext"/>
              <w:jc w:val="center"/>
              <w:rPr>
                <w:rFonts w:cs="Times New Roman"/>
              </w:rPr>
            </w:pPr>
            <w:r w:rsidRPr="001D77B1">
              <w:t>12.64</w:t>
            </w:r>
          </w:p>
        </w:tc>
        <w:tc>
          <w:tcPr>
            <w:tcW w:w="1717" w:type="dxa"/>
            <w:vAlign w:val="center"/>
          </w:tcPr>
          <w:p w:rsidR="00B33897" w:rsidRPr="001D77B1" w:rsidRDefault="00B33897" w:rsidP="007E2ADB">
            <w:pPr>
              <w:pStyle w:val="Tabletext"/>
              <w:jc w:val="center"/>
              <w:rPr>
                <w:rFonts w:cs="Times New Roman"/>
              </w:rPr>
            </w:pPr>
            <w:r w:rsidRPr="001D77B1">
              <w:t>3.72</w:t>
            </w:r>
          </w:p>
        </w:tc>
        <w:tc>
          <w:tcPr>
            <w:tcW w:w="1718" w:type="dxa"/>
            <w:vAlign w:val="center"/>
          </w:tcPr>
          <w:p w:rsidR="00B33897" w:rsidRPr="001D77B1" w:rsidRDefault="00B33897" w:rsidP="007E2ADB">
            <w:pPr>
              <w:pStyle w:val="Tabletext"/>
              <w:jc w:val="center"/>
              <w:rPr>
                <w:rFonts w:cs="Times New Roman"/>
              </w:rPr>
            </w:pPr>
            <w:r w:rsidRPr="001D77B1">
              <w:t>0.96</w:t>
            </w:r>
          </w:p>
        </w:tc>
      </w:tr>
      <w:tr w:rsidR="00B33897" w:rsidRPr="001D77B1" w:rsidTr="007E2ADB">
        <w:trPr>
          <w:cantSplit/>
          <w:jc w:val="center"/>
        </w:trPr>
        <w:tc>
          <w:tcPr>
            <w:tcW w:w="2609" w:type="dxa"/>
            <w:vAlign w:val="center"/>
          </w:tcPr>
          <w:p w:rsidR="00B33897" w:rsidRPr="001D77B1" w:rsidRDefault="00B33897" w:rsidP="007E2ADB">
            <w:pPr>
              <w:pStyle w:val="Tabletext"/>
              <w:rPr>
                <w:rFonts w:cs="Times New Roman"/>
              </w:rPr>
            </w:pPr>
            <w:r w:rsidRPr="001D77B1">
              <w:t>Thermally efficient</w:t>
            </w:r>
          </w:p>
        </w:tc>
        <w:tc>
          <w:tcPr>
            <w:tcW w:w="1717" w:type="dxa"/>
            <w:vAlign w:val="center"/>
          </w:tcPr>
          <w:p w:rsidR="00B33897" w:rsidRPr="001D77B1" w:rsidRDefault="00B33897" w:rsidP="007E2ADB">
            <w:pPr>
              <w:pStyle w:val="Tabletext"/>
              <w:jc w:val="center"/>
              <w:rPr>
                <w:rFonts w:cs="Times New Roman"/>
              </w:rPr>
            </w:pPr>
            <w:r w:rsidRPr="001D77B1">
              <w:t>28.19</w:t>
            </w:r>
          </w:p>
        </w:tc>
        <w:tc>
          <w:tcPr>
            <w:tcW w:w="1717" w:type="dxa"/>
            <w:vAlign w:val="center"/>
          </w:tcPr>
          <w:p w:rsidR="00B33897" w:rsidRPr="001D77B1" w:rsidRDefault="00B33897" w:rsidP="007E2ADB">
            <w:pPr>
              <w:pStyle w:val="Tabletext"/>
              <w:jc w:val="center"/>
              <w:rPr>
                <w:rFonts w:cs="Times New Roman"/>
              </w:rPr>
            </w:pPr>
            <w:r>
              <w:t>–</w:t>
            </w:r>
            <w:r w:rsidRPr="001D77B1">
              <w:t>3.00</w:t>
            </w:r>
          </w:p>
        </w:tc>
        <w:tc>
          <w:tcPr>
            <w:tcW w:w="1718" w:type="dxa"/>
            <w:vAlign w:val="center"/>
          </w:tcPr>
          <w:p w:rsidR="00B33897" w:rsidRPr="001D77B1" w:rsidRDefault="00B33897" w:rsidP="007E2ADB">
            <w:pPr>
              <w:pStyle w:val="Tabletext"/>
              <w:jc w:val="center"/>
              <w:rPr>
                <w:rFonts w:cs="Times New Roman"/>
              </w:rPr>
            </w:pPr>
            <w:r w:rsidRPr="001D77B1">
              <w:t>8.48</w:t>
            </w:r>
          </w:p>
        </w:tc>
      </w:tr>
    </w:tbl>
    <w:p w:rsidR="00B33897" w:rsidRPr="001D77B1" w:rsidRDefault="00B33897" w:rsidP="00B33897">
      <w:pPr>
        <w:pStyle w:val="TableNo"/>
        <w:rPr>
          <w:szCs w:val="21"/>
          <w:lang w:eastAsia="ja-JP"/>
        </w:rPr>
      </w:pPr>
      <w:r w:rsidRPr="001D77B1">
        <w:rPr>
          <w:lang w:eastAsia="ja-JP"/>
        </w:rPr>
        <w:t xml:space="preserve">Table </w:t>
      </w:r>
      <w:r w:rsidR="001A29BB">
        <w:rPr>
          <w:lang w:eastAsia="ja-JP"/>
        </w:rPr>
        <w:t>9</w:t>
      </w:r>
      <w:r w:rsidRPr="001D77B1">
        <w:rPr>
          <w:szCs w:val="21"/>
          <w:lang w:eastAsia="ja-JP"/>
        </w:rPr>
        <w:t xml:space="preserve"> </w:t>
      </w:r>
    </w:p>
    <w:p w:rsidR="00B33897" w:rsidRPr="001D77B1" w:rsidRDefault="00B33897" w:rsidP="00B33897">
      <w:pPr>
        <w:pStyle w:val="Tabletitle"/>
        <w:rPr>
          <w:lang w:eastAsia="ja-JP"/>
        </w:rPr>
      </w:pPr>
      <w:r w:rsidRPr="001D77B1">
        <w:rPr>
          <w:lang w:eastAsia="ja-JP"/>
        </w:rPr>
        <w:t>Calculation results 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B33897" w:rsidRPr="001D77B1" w:rsidTr="007E2ADB">
        <w:trPr>
          <w:cantSplit/>
          <w:jc w:val="center"/>
        </w:trPr>
        <w:tc>
          <w:tcPr>
            <w:tcW w:w="2552" w:type="dxa"/>
            <w:vAlign w:val="center"/>
            <w:hideMark/>
          </w:tcPr>
          <w:p w:rsidR="00B33897" w:rsidRPr="001D77B1" w:rsidRDefault="00B33897" w:rsidP="007E2ADB">
            <w:pPr>
              <w:pStyle w:val="Tablehead"/>
              <w:rPr>
                <w:rFonts w:eastAsia="MS Mincho" w:cs="Times New Roman"/>
                <w:lang w:eastAsia="ja-JP"/>
              </w:rPr>
            </w:pPr>
            <w:r w:rsidRPr="001D77B1">
              <w:rPr>
                <w:lang w:eastAsia="ja-JP"/>
              </w:rPr>
              <w:t>Item</w:t>
            </w:r>
          </w:p>
        </w:tc>
        <w:tc>
          <w:tcPr>
            <w:tcW w:w="1641" w:type="dxa"/>
            <w:vAlign w:val="center"/>
            <w:hideMark/>
          </w:tcPr>
          <w:p w:rsidR="00B33897" w:rsidRPr="001D77B1" w:rsidRDefault="00B33897" w:rsidP="007E2ADB">
            <w:pPr>
              <w:pStyle w:val="Tablehead"/>
              <w:rPr>
                <w:rFonts w:cs="Times New Roman"/>
              </w:rPr>
            </w:pPr>
            <w:r w:rsidRPr="001D77B1">
              <w:t>920</w:t>
            </w:r>
            <w:r>
              <w:t> </w:t>
            </w:r>
            <w:r w:rsidRPr="001D77B1">
              <w:t>MHz</w:t>
            </w:r>
          </w:p>
        </w:tc>
        <w:tc>
          <w:tcPr>
            <w:tcW w:w="1641" w:type="dxa"/>
            <w:vAlign w:val="center"/>
            <w:hideMark/>
          </w:tcPr>
          <w:p w:rsidR="00B33897" w:rsidRPr="001D77B1" w:rsidRDefault="00B33897" w:rsidP="007E2ADB">
            <w:pPr>
              <w:pStyle w:val="Tablehead"/>
              <w:rPr>
                <w:rFonts w:cs="Times New Roman"/>
              </w:rPr>
            </w:pPr>
            <w:r w:rsidRPr="001D77B1">
              <w:t>2</w:t>
            </w:r>
            <w:r>
              <w:t> </w:t>
            </w:r>
            <w:r w:rsidRPr="001D77B1">
              <w:t>450</w:t>
            </w:r>
            <w:r>
              <w:t> </w:t>
            </w:r>
            <w:r w:rsidRPr="001D77B1">
              <w:t>MHz</w:t>
            </w:r>
          </w:p>
        </w:tc>
        <w:tc>
          <w:tcPr>
            <w:tcW w:w="1642" w:type="dxa"/>
            <w:vAlign w:val="center"/>
            <w:hideMark/>
          </w:tcPr>
          <w:p w:rsidR="00B33897" w:rsidRPr="001D77B1" w:rsidRDefault="00B33897" w:rsidP="007E2ADB">
            <w:pPr>
              <w:pStyle w:val="Tablehead"/>
              <w:rPr>
                <w:rFonts w:cs="Times New Roman"/>
              </w:rPr>
            </w:pPr>
            <w:r w:rsidRPr="001D77B1">
              <w:t>5</w:t>
            </w:r>
            <w:r>
              <w:t> </w:t>
            </w:r>
            <w:r w:rsidRPr="001D77B1">
              <w:t>750</w:t>
            </w:r>
            <w:r>
              <w:t> </w:t>
            </w:r>
            <w:r w:rsidRPr="001D77B1">
              <w:t>MHz</w:t>
            </w:r>
          </w:p>
        </w:tc>
      </w:tr>
      <w:tr w:rsidR="00B33897" w:rsidRPr="001D77B1" w:rsidTr="007E2ADB">
        <w:trPr>
          <w:cantSplit/>
          <w:jc w:val="center"/>
        </w:trPr>
        <w:tc>
          <w:tcPr>
            <w:tcW w:w="2552" w:type="dxa"/>
            <w:vAlign w:val="center"/>
            <w:hideMark/>
          </w:tcPr>
          <w:p w:rsidR="00B33897" w:rsidRPr="001D77B1" w:rsidRDefault="00B33897" w:rsidP="007E2ADB">
            <w:pPr>
              <w:pStyle w:val="Tabletext"/>
              <w:rPr>
                <w:rFonts w:cs="Times New Roman"/>
              </w:rPr>
            </w:pPr>
            <w:proofErr w:type="spellStart"/>
            <w:r w:rsidRPr="004B6FD1">
              <w:rPr>
                <w:i/>
                <w:iCs/>
              </w:rPr>
              <w:t>Lh</w:t>
            </w:r>
            <w:proofErr w:type="spellEnd"/>
            <w:r w:rsidRPr="001D77B1">
              <w:t xml:space="preserve"> (Traditional)</w:t>
            </w:r>
          </w:p>
        </w:tc>
        <w:tc>
          <w:tcPr>
            <w:tcW w:w="1641" w:type="dxa"/>
            <w:vAlign w:val="center"/>
            <w:hideMark/>
          </w:tcPr>
          <w:p w:rsidR="00B33897" w:rsidRPr="001D77B1" w:rsidRDefault="00B33897" w:rsidP="007E2ADB">
            <w:pPr>
              <w:pStyle w:val="Tabletext"/>
              <w:jc w:val="center"/>
              <w:rPr>
                <w:rFonts w:cs="Times New Roman"/>
              </w:rPr>
            </w:pPr>
            <w:r w:rsidRPr="001D77B1">
              <w:t>12.5 dB</w:t>
            </w:r>
          </w:p>
        </w:tc>
        <w:tc>
          <w:tcPr>
            <w:tcW w:w="1641" w:type="dxa"/>
            <w:vAlign w:val="center"/>
            <w:hideMark/>
          </w:tcPr>
          <w:p w:rsidR="00B33897" w:rsidRPr="001D77B1" w:rsidRDefault="00B33897" w:rsidP="007E2ADB">
            <w:pPr>
              <w:pStyle w:val="Tabletext"/>
              <w:jc w:val="center"/>
              <w:rPr>
                <w:rFonts w:cs="Times New Roman"/>
              </w:rPr>
            </w:pPr>
            <w:r w:rsidRPr="001D77B1">
              <w:t>14.2 dB</w:t>
            </w:r>
          </w:p>
        </w:tc>
        <w:tc>
          <w:tcPr>
            <w:tcW w:w="1642" w:type="dxa"/>
            <w:vAlign w:val="center"/>
            <w:hideMark/>
          </w:tcPr>
          <w:p w:rsidR="00B33897" w:rsidRPr="001D77B1" w:rsidRDefault="00B33897" w:rsidP="007E2ADB">
            <w:pPr>
              <w:pStyle w:val="Tabletext"/>
              <w:jc w:val="center"/>
              <w:rPr>
                <w:rFonts w:cs="Times New Roman"/>
              </w:rPr>
            </w:pPr>
            <w:r w:rsidRPr="001D77B1">
              <w:t>16.0 dB</w:t>
            </w:r>
          </w:p>
        </w:tc>
      </w:tr>
      <w:tr w:rsidR="00B33897" w:rsidRPr="001D77B1" w:rsidTr="007E2ADB">
        <w:trPr>
          <w:cantSplit/>
          <w:jc w:val="center"/>
        </w:trPr>
        <w:tc>
          <w:tcPr>
            <w:tcW w:w="2552" w:type="dxa"/>
            <w:vAlign w:val="center"/>
            <w:hideMark/>
          </w:tcPr>
          <w:p w:rsidR="00B33897" w:rsidRPr="001D77B1" w:rsidRDefault="00B33897" w:rsidP="007E2ADB">
            <w:pPr>
              <w:pStyle w:val="Tabletext"/>
              <w:rPr>
                <w:rFonts w:cs="Times New Roman"/>
              </w:rPr>
            </w:pPr>
            <w:proofErr w:type="spellStart"/>
            <w:r w:rsidRPr="004B6FD1">
              <w:rPr>
                <w:i/>
                <w:iCs/>
              </w:rPr>
              <w:t>Lh</w:t>
            </w:r>
            <w:proofErr w:type="spellEnd"/>
            <w:r w:rsidRPr="001D77B1">
              <w:t xml:space="preserve"> (Thermally efficient)</w:t>
            </w:r>
          </w:p>
        </w:tc>
        <w:tc>
          <w:tcPr>
            <w:tcW w:w="1641" w:type="dxa"/>
            <w:vAlign w:val="center"/>
            <w:hideMark/>
          </w:tcPr>
          <w:p w:rsidR="00B33897" w:rsidRPr="001D77B1" w:rsidRDefault="00B33897" w:rsidP="007E2ADB">
            <w:pPr>
              <w:pStyle w:val="Tabletext"/>
              <w:jc w:val="center"/>
              <w:rPr>
                <w:rFonts w:cs="Times New Roman"/>
              </w:rPr>
            </w:pPr>
            <w:r w:rsidRPr="001D77B1">
              <w:t>28.3 dB</w:t>
            </w:r>
          </w:p>
        </w:tc>
        <w:tc>
          <w:tcPr>
            <w:tcW w:w="1641" w:type="dxa"/>
            <w:vAlign w:val="center"/>
            <w:hideMark/>
          </w:tcPr>
          <w:p w:rsidR="00B33897" w:rsidRPr="001D77B1" w:rsidRDefault="00B33897" w:rsidP="007E2ADB">
            <w:pPr>
              <w:pStyle w:val="Tabletext"/>
              <w:jc w:val="center"/>
              <w:rPr>
                <w:rFonts w:cs="Times New Roman"/>
              </w:rPr>
            </w:pPr>
            <w:r w:rsidRPr="001D77B1">
              <w:t>28.3 dB</w:t>
            </w:r>
          </w:p>
        </w:tc>
        <w:tc>
          <w:tcPr>
            <w:tcW w:w="1642" w:type="dxa"/>
            <w:vAlign w:val="center"/>
            <w:hideMark/>
          </w:tcPr>
          <w:p w:rsidR="00B33897" w:rsidRPr="001D77B1" w:rsidRDefault="00B33897" w:rsidP="007E2ADB">
            <w:pPr>
              <w:pStyle w:val="Tabletext"/>
              <w:jc w:val="center"/>
              <w:rPr>
                <w:rFonts w:cs="Times New Roman"/>
              </w:rPr>
            </w:pPr>
            <w:r w:rsidRPr="001D77B1">
              <w:t>30.8 dB</w:t>
            </w:r>
          </w:p>
        </w:tc>
      </w:tr>
    </w:tbl>
    <w:p w:rsidR="00B33897" w:rsidRPr="001D77B1" w:rsidRDefault="00B33897" w:rsidP="00B33897">
      <w:pPr>
        <w:pStyle w:val="TableNo"/>
        <w:rPr>
          <w:lang w:eastAsia="ja-JP"/>
        </w:rPr>
      </w:pPr>
      <w:r w:rsidRPr="001D77B1">
        <w:rPr>
          <w:lang w:eastAsia="ja-JP"/>
        </w:rPr>
        <w:t xml:space="preserve">Table </w:t>
      </w:r>
      <w:r w:rsidR="004162AC">
        <w:rPr>
          <w:lang w:eastAsia="ja-JP"/>
        </w:rPr>
        <w:t>1</w:t>
      </w:r>
      <w:r w:rsidR="001A29BB">
        <w:rPr>
          <w:lang w:eastAsia="ja-JP"/>
        </w:rPr>
        <w:t>0</w:t>
      </w:r>
      <w:r w:rsidRPr="001D77B1">
        <w:rPr>
          <w:lang w:eastAsia="ja-JP"/>
        </w:rPr>
        <w:t xml:space="preserve"> </w:t>
      </w:r>
    </w:p>
    <w:p w:rsidR="00B33897" w:rsidRPr="001D77B1" w:rsidRDefault="00B33897" w:rsidP="00B33897">
      <w:pPr>
        <w:pStyle w:val="Tabletitle"/>
        <w:rPr>
          <w:rFonts w:ascii="MS Mincho" w:hAnsi="MS Mincho"/>
          <w:szCs w:val="21"/>
          <w:lang w:eastAsia="ja-JP"/>
        </w:rPr>
      </w:pPr>
      <w:r w:rsidRPr="001D77B1">
        <w:rPr>
          <w:szCs w:val="24"/>
          <w:lang w:eastAsia="ja-JP"/>
        </w:rPr>
        <w:t xml:space="preserve">Wall loss used for </w:t>
      </w:r>
      <w:r w:rsidRPr="001D77B1">
        <w:t>of 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B33897" w:rsidRPr="001D77B1" w:rsidTr="007E2ADB">
        <w:trPr>
          <w:cantSplit/>
          <w:jc w:val="center"/>
        </w:trPr>
        <w:tc>
          <w:tcPr>
            <w:tcW w:w="3118" w:type="dxa"/>
            <w:vAlign w:val="center"/>
            <w:hideMark/>
          </w:tcPr>
          <w:p w:rsidR="00B33897" w:rsidRPr="001D77B1" w:rsidRDefault="00B33897" w:rsidP="007E2ADB">
            <w:pPr>
              <w:pStyle w:val="Tablehead"/>
              <w:rPr>
                <w:rFonts w:cs="Times New Roman"/>
              </w:rPr>
            </w:pPr>
            <w:r w:rsidRPr="001D77B1">
              <w:rPr>
                <w:lang w:eastAsia="ja-JP"/>
              </w:rPr>
              <w:t>Item</w:t>
            </w:r>
          </w:p>
        </w:tc>
        <w:tc>
          <w:tcPr>
            <w:tcW w:w="1736" w:type="dxa"/>
            <w:vAlign w:val="center"/>
            <w:hideMark/>
          </w:tcPr>
          <w:p w:rsidR="00B33897" w:rsidRPr="001D77B1" w:rsidRDefault="00B33897" w:rsidP="007E2ADB">
            <w:pPr>
              <w:pStyle w:val="Tablehead"/>
              <w:rPr>
                <w:rFonts w:cs="Times New Roman"/>
                <w:kern w:val="0"/>
              </w:rPr>
            </w:pPr>
            <w:r w:rsidRPr="001D77B1">
              <w:rPr>
                <w:kern w:val="24"/>
              </w:rPr>
              <w:t>920</w:t>
            </w:r>
            <w:r>
              <w:rPr>
                <w:kern w:val="24"/>
              </w:rPr>
              <w:t> </w:t>
            </w:r>
            <w:r w:rsidRPr="001D77B1">
              <w:rPr>
                <w:kern w:val="24"/>
              </w:rPr>
              <w:t>MHz</w:t>
            </w:r>
          </w:p>
        </w:tc>
        <w:tc>
          <w:tcPr>
            <w:tcW w:w="1736" w:type="dxa"/>
            <w:vAlign w:val="center"/>
            <w:hideMark/>
          </w:tcPr>
          <w:p w:rsidR="00B33897" w:rsidRPr="001D77B1" w:rsidRDefault="00B33897" w:rsidP="007E2ADB">
            <w:pPr>
              <w:pStyle w:val="Tablehead"/>
              <w:rPr>
                <w:rFonts w:cs="Times New Roman"/>
                <w:kern w:val="0"/>
              </w:rPr>
            </w:pPr>
            <w:r w:rsidRPr="001D77B1">
              <w:rPr>
                <w:kern w:val="24"/>
              </w:rPr>
              <w:t>2.4</w:t>
            </w:r>
            <w:r>
              <w:rPr>
                <w:kern w:val="24"/>
              </w:rPr>
              <w:t> </w:t>
            </w:r>
            <w:r w:rsidRPr="001D77B1">
              <w:rPr>
                <w:kern w:val="24"/>
              </w:rPr>
              <w:t>GHz</w:t>
            </w:r>
          </w:p>
        </w:tc>
        <w:tc>
          <w:tcPr>
            <w:tcW w:w="1736" w:type="dxa"/>
            <w:vAlign w:val="center"/>
            <w:hideMark/>
          </w:tcPr>
          <w:p w:rsidR="00B33897" w:rsidRPr="001D77B1" w:rsidRDefault="00B33897" w:rsidP="007E2ADB">
            <w:pPr>
              <w:pStyle w:val="Tablehead"/>
              <w:rPr>
                <w:rFonts w:cs="Times New Roman"/>
                <w:kern w:val="0"/>
              </w:rPr>
            </w:pPr>
            <w:r w:rsidRPr="001D77B1">
              <w:rPr>
                <w:kern w:val="24"/>
              </w:rPr>
              <w:t>5.7</w:t>
            </w:r>
            <w:r>
              <w:rPr>
                <w:kern w:val="24"/>
              </w:rPr>
              <w:t> </w:t>
            </w:r>
            <w:r w:rsidRPr="001D77B1">
              <w:rPr>
                <w:kern w:val="24"/>
              </w:rPr>
              <w:t>GHz</w:t>
            </w:r>
          </w:p>
        </w:tc>
      </w:tr>
      <w:tr w:rsidR="00B33897" w:rsidRPr="001D77B1" w:rsidTr="007E2ADB">
        <w:trPr>
          <w:cantSplit/>
          <w:jc w:val="center"/>
        </w:trPr>
        <w:tc>
          <w:tcPr>
            <w:tcW w:w="3118" w:type="dxa"/>
            <w:vAlign w:val="center"/>
            <w:hideMark/>
          </w:tcPr>
          <w:p w:rsidR="00B33897" w:rsidRPr="001D77B1" w:rsidRDefault="00B33897" w:rsidP="007E2ADB">
            <w:pPr>
              <w:pStyle w:val="Tabletext"/>
              <w:rPr>
                <w:rFonts w:cs="Times New Roman"/>
                <w:lang w:eastAsia="ja-JP"/>
              </w:rPr>
            </w:pPr>
            <w:r w:rsidRPr="001D77B1">
              <w:rPr>
                <w:rFonts w:cs="Times New Roman"/>
                <w:lang w:eastAsia="ja-JP"/>
              </w:rPr>
              <w:t>Wall loss</w:t>
            </w:r>
          </w:p>
        </w:tc>
        <w:tc>
          <w:tcPr>
            <w:tcW w:w="1736" w:type="dxa"/>
            <w:vAlign w:val="center"/>
            <w:hideMark/>
          </w:tcPr>
          <w:p w:rsidR="00B33897" w:rsidRPr="001D77B1" w:rsidRDefault="00B33897" w:rsidP="007E2ADB">
            <w:pPr>
              <w:pStyle w:val="Tabletext"/>
              <w:jc w:val="center"/>
              <w:rPr>
                <w:rFonts w:cs="Times New Roman"/>
                <w:kern w:val="0"/>
              </w:rPr>
            </w:pPr>
            <w:r w:rsidRPr="001D77B1">
              <w:rPr>
                <w:kern w:val="24"/>
              </w:rPr>
              <w:t>10.0 dB</w:t>
            </w:r>
          </w:p>
        </w:tc>
        <w:tc>
          <w:tcPr>
            <w:tcW w:w="1736" w:type="dxa"/>
            <w:vAlign w:val="center"/>
            <w:hideMark/>
          </w:tcPr>
          <w:p w:rsidR="00B33897" w:rsidRPr="001D77B1" w:rsidRDefault="00B33897" w:rsidP="007E2ADB">
            <w:pPr>
              <w:pStyle w:val="Tabletext"/>
              <w:jc w:val="center"/>
              <w:rPr>
                <w:rFonts w:cs="Times New Roman"/>
                <w:kern w:val="0"/>
              </w:rPr>
            </w:pPr>
            <w:r w:rsidRPr="001D77B1">
              <w:rPr>
                <w:kern w:val="24"/>
              </w:rPr>
              <w:t>14.0 dB</w:t>
            </w:r>
          </w:p>
        </w:tc>
        <w:tc>
          <w:tcPr>
            <w:tcW w:w="1736" w:type="dxa"/>
            <w:vAlign w:val="center"/>
            <w:hideMark/>
          </w:tcPr>
          <w:p w:rsidR="00B33897" w:rsidRPr="001D77B1" w:rsidRDefault="00B33897" w:rsidP="007E2ADB">
            <w:pPr>
              <w:pStyle w:val="Tabletext"/>
              <w:jc w:val="center"/>
              <w:rPr>
                <w:rFonts w:cs="Times New Roman"/>
                <w:kern w:val="0"/>
              </w:rPr>
            </w:pPr>
            <w:r w:rsidRPr="001D77B1">
              <w:rPr>
                <w:kern w:val="24"/>
              </w:rPr>
              <w:t>16.0 dB</w:t>
            </w:r>
          </w:p>
        </w:tc>
      </w:tr>
    </w:tbl>
    <w:p w:rsidR="00B33897" w:rsidRPr="001D77B1" w:rsidRDefault="00B33897" w:rsidP="00B33897">
      <w:pPr>
        <w:pStyle w:val="Tablefin"/>
      </w:pPr>
    </w:p>
    <w:p w:rsidR="00B33897" w:rsidRPr="001D77B1" w:rsidRDefault="00B33897" w:rsidP="00B33897">
      <w:pPr>
        <w:rPr>
          <w:lang w:eastAsia="ja-JP"/>
        </w:rPr>
      </w:pPr>
      <w:proofErr w:type="spellStart"/>
      <w:r w:rsidRPr="001D77B1">
        <w:t>Radiocommunication</w:t>
      </w:r>
      <w:proofErr w:type="spellEnd"/>
      <w:r w:rsidRPr="001D77B1">
        <w:t xml:space="preserve"> services and systems considered for the study were shown below.</w:t>
      </w:r>
    </w:p>
    <w:p w:rsidR="00B33897" w:rsidRPr="001D77B1" w:rsidRDefault="00B33897" w:rsidP="00B33897">
      <w:pPr>
        <w:pStyle w:val="enumlev1"/>
      </w:pPr>
      <w:r w:rsidRPr="001D77B1">
        <w:t>–</w:t>
      </w:r>
      <w:r w:rsidRPr="001D77B1">
        <w:tab/>
        <w:t>920 MHz band (915-930 MHz)</w:t>
      </w:r>
    </w:p>
    <w:p w:rsidR="00B33897" w:rsidRPr="001D77B1" w:rsidRDefault="00B33897" w:rsidP="00B33897">
      <w:pPr>
        <w:pStyle w:val="enumlev2"/>
      </w:pPr>
      <w:r w:rsidRPr="001D77B1">
        <w:t>•</w:t>
      </w:r>
      <w:r w:rsidRPr="001D77B1">
        <w:tab/>
        <w:t>Digital MCA (Multi-Channel Access radio system): Relay station and mobile station</w:t>
      </w:r>
    </w:p>
    <w:p w:rsidR="00B33897" w:rsidRPr="001D77B1" w:rsidRDefault="00B33897" w:rsidP="00B33897">
      <w:pPr>
        <w:pStyle w:val="enumlev2"/>
      </w:pPr>
      <w:r w:rsidRPr="001D77B1">
        <w:t>•</w:t>
      </w:r>
      <w:r w:rsidRPr="001D77B1">
        <w:tab/>
        <w:t xml:space="preserve">MCA (Multi-Channel Access radio system): Mobile station </w:t>
      </w:r>
    </w:p>
    <w:p w:rsidR="00B33897" w:rsidRPr="001D77B1" w:rsidRDefault="00B33897" w:rsidP="00B33897">
      <w:pPr>
        <w:pStyle w:val="enumlev2"/>
      </w:pPr>
      <w:r w:rsidRPr="001D77B1">
        <w:t>•</w:t>
      </w:r>
      <w:r w:rsidRPr="001D77B1">
        <w:tab/>
        <w:t>MCA (Multi-Channel Access radio system): Base station</w:t>
      </w:r>
    </w:p>
    <w:p w:rsidR="00B33897" w:rsidRPr="001D77B1" w:rsidRDefault="00B33897" w:rsidP="00B33897">
      <w:pPr>
        <w:pStyle w:val="enumlev2"/>
      </w:pPr>
      <w:r w:rsidRPr="001D77B1">
        <w:t>•</w:t>
      </w:r>
      <w:r w:rsidRPr="001D77B1">
        <w:tab/>
        <w:t>Mobile communication system (LTE): Base station and mobile terminal station</w:t>
      </w:r>
    </w:p>
    <w:p w:rsidR="00B33897" w:rsidRPr="001D77B1" w:rsidRDefault="00B33897" w:rsidP="00B33897">
      <w:pPr>
        <w:pStyle w:val="enumlev2"/>
      </w:pPr>
      <w:r w:rsidRPr="001D77B1">
        <w:t>•</w:t>
      </w:r>
      <w:r w:rsidRPr="001D77B1">
        <w:tab/>
        <w:t>RF-ID system</w:t>
      </w:r>
    </w:p>
    <w:p w:rsidR="00B33897" w:rsidRPr="001D77B1" w:rsidRDefault="00B33897" w:rsidP="00B33897">
      <w:pPr>
        <w:pStyle w:val="enumlev2"/>
      </w:pPr>
      <w:r w:rsidRPr="001D77B1">
        <w:t>•</w:t>
      </w:r>
      <w:r w:rsidRPr="001D77B1">
        <w:tab/>
        <w:t>Radio astronomy</w:t>
      </w:r>
    </w:p>
    <w:p w:rsidR="00B33897" w:rsidRPr="001D77B1" w:rsidRDefault="00B33897" w:rsidP="00B33897">
      <w:pPr>
        <w:pStyle w:val="enumlev1"/>
      </w:pPr>
      <w:r w:rsidRPr="001D77B1">
        <w:t>–</w:t>
      </w:r>
      <w:r w:rsidRPr="001D77B1">
        <w:tab/>
        <w:t>2.4 GHz band (2.400-2.499 GHz)</w:t>
      </w:r>
    </w:p>
    <w:p w:rsidR="00B33897" w:rsidRPr="001D77B1" w:rsidRDefault="00B33897" w:rsidP="00B33897">
      <w:pPr>
        <w:pStyle w:val="enumlev2"/>
      </w:pPr>
      <w:r w:rsidRPr="001D77B1">
        <w:t>•</w:t>
      </w:r>
      <w:r w:rsidRPr="001D77B1">
        <w:tab/>
        <w:t>Wireless LAN systems</w:t>
      </w:r>
    </w:p>
    <w:p w:rsidR="00B33897" w:rsidRPr="001D77B1" w:rsidRDefault="00B33897" w:rsidP="00B33897">
      <w:pPr>
        <w:pStyle w:val="enumlev2"/>
      </w:pPr>
      <w:r w:rsidRPr="001D77B1">
        <w:t>•</w:t>
      </w:r>
      <w:r w:rsidRPr="001D77B1">
        <w:tab/>
        <w:t>Premises Radio Stations and Specified Low Power Radio Stations</w:t>
      </w:r>
    </w:p>
    <w:p w:rsidR="00B33897" w:rsidRPr="001D77B1" w:rsidRDefault="00B33897" w:rsidP="00B33897">
      <w:pPr>
        <w:pStyle w:val="enumlev2"/>
      </w:pPr>
      <w:r w:rsidRPr="001D77B1">
        <w:t>•</w:t>
      </w:r>
      <w:r w:rsidRPr="001D77B1">
        <w:tab/>
        <w:t>Unmanned mobile image transmission system (Wireless system for drones and other unmanned vehicles)</w:t>
      </w:r>
    </w:p>
    <w:p w:rsidR="00B33897" w:rsidRPr="004162AC" w:rsidRDefault="00B33897" w:rsidP="00B33897">
      <w:pPr>
        <w:pStyle w:val="enumlev2"/>
        <w:rPr>
          <w:lang w:val="fr-FR"/>
        </w:rPr>
      </w:pPr>
      <w:r w:rsidRPr="004162AC">
        <w:rPr>
          <w:lang w:val="fr-FR"/>
        </w:rPr>
        <w:t>•</w:t>
      </w:r>
      <w:r w:rsidRPr="004162AC">
        <w:rPr>
          <w:lang w:val="fr-FR"/>
        </w:rPr>
        <w:tab/>
        <w:t xml:space="preserve">Mobile satellite communication system: N-STAR </w:t>
      </w:r>
    </w:p>
    <w:p w:rsidR="00B33897" w:rsidRPr="001D77B1" w:rsidRDefault="00B33897" w:rsidP="00B33897">
      <w:pPr>
        <w:pStyle w:val="enumlev2"/>
      </w:pPr>
      <w:r w:rsidRPr="001D77B1">
        <w:t>•</w:t>
      </w:r>
      <w:r w:rsidRPr="001D77B1">
        <w:tab/>
        <w:t xml:space="preserve">Mobile satellite communication system: </w:t>
      </w:r>
      <w:proofErr w:type="spellStart"/>
      <w:r w:rsidRPr="001D77B1">
        <w:t>Globalstar</w:t>
      </w:r>
      <w:proofErr w:type="spellEnd"/>
    </w:p>
    <w:p w:rsidR="00B33897" w:rsidRPr="001D77B1" w:rsidRDefault="00B33897" w:rsidP="00B33897">
      <w:pPr>
        <w:pStyle w:val="enumlev2"/>
      </w:pPr>
      <w:r w:rsidRPr="001D77B1">
        <w:t>•</w:t>
      </w:r>
      <w:r w:rsidRPr="001D77B1">
        <w:tab/>
        <w:t>Broadcasting: Field Pickup Unit (FPU) system</w:t>
      </w:r>
    </w:p>
    <w:p w:rsidR="00B33897" w:rsidRPr="001D77B1" w:rsidRDefault="00B33897" w:rsidP="00B33897">
      <w:pPr>
        <w:pStyle w:val="enumlev2"/>
      </w:pPr>
      <w:r w:rsidRPr="001D77B1">
        <w:t>•</w:t>
      </w:r>
      <w:r w:rsidRPr="001D77B1">
        <w:tab/>
        <w:t>Radio beacon</w:t>
      </w:r>
    </w:p>
    <w:p w:rsidR="00B33897" w:rsidRPr="001D77B1" w:rsidRDefault="00B33897" w:rsidP="00B33897">
      <w:pPr>
        <w:pStyle w:val="enumlev2"/>
      </w:pPr>
      <w:r w:rsidRPr="001D77B1">
        <w:t>•</w:t>
      </w:r>
      <w:r w:rsidRPr="001D77B1">
        <w:tab/>
        <w:t>Radio astronomy</w:t>
      </w:r>
    </w:p>
    <w:p w:rsidR="00B33897" w:rsidRPr="001D77B1" w:rsidRDefault="00B33897" w:rsidP="00B33897">
      <w:pPr>
        <w:pStyle w:val="enumlev2"/>
      </w:pPr>
      <w:r w:rsidRPr="001D77B1">
        <w:t>•</w:t>
      </w:r>
      <w:r w:rsidRPr="001D77B1">
        <w:tab/>
        <w:t>Amateur radio</w:t>
      </w:r>
    </w:p>
    <w:p w:rsidR="00B33897" w:rsidRPr="001D77B1" w:rsidRDefault="00B33897" w:rsidP="00B33897">
      <w:pPr>
        <w:pStyle w:val="enumlev1"/>
      </w:pPr>
      <w:r w:rsidRPr="001D77B1">
        <w:t>–</w:t>
      </w:r>
      <w:r w:rsidRPr="001D77B1">
        <w:tab/>
        <w:t>5.7 GHz band (5.470-5.770 GHz)</w:t>
      </w:r>
    </w:p>
    <w:p w:rsidR="00B33897" w:rsidRPr="001D77B1" w:rsidRDefault="00B33897" w:rsidP="00B33897">
      <w:pPr>
        <w:pStyle w:val="enumlev2"/>
      </w:pPr>
      <w:r w:rsidRPr="001D77B1">
        <w:lastRenderedPageBreak/>
        <w:t>•</w:t>
      </w:r>
      <w:r w:rsidRPr="001D77B1">
        <w:tab/>
        <w:t>Wireless LAN systems</w:t>
      </w:r>
    </w:p>
    <w:p w:rsidR="00B33897" w:rsidRPr="001D77B1" w:rsidRDefault="00B33897" w:rsidP="00B33897">
      <w:pPr>
        <w:pStyle w:val="enumlev2"/>
      </w:pPr>
      <w:r w:rsidRPr="001D77B1">
        <w:t>•</w:t>
      </w:r>
      <w:r w:rsidRPr="001D77B1">
        <w:tab/>
        <w:t>Dedicated Short Range Communication (DSRC) system</w:t>
      </w:r>
    </w:p>
    <w:p w:rsidR="00B33897" w:rsidRPr="001D77B1" w:rsidRDefault="00B33897" w:rsidP="00B33897">
      <w:pPr>
        <w:pStyle w:val="enumlev2"/>
      </w:pPr>
      <w:r w:rsidRPr="001D77B1">
        <w:t>•</w:t>
      </w:r>
      <w:r w:rsidRPr="001D77B1">
        <w:tab/>
        <w:t>Broadcasting Service: Studio to Transmitter Link (STL) &amp; Transmitter to Transmitter Link (TTL) systems</w:t>
      </w:r>
    </w:p>
    <w:p w:rsidR="00B33897" w:rsidRPr="001D77B1" w:rsidRDefault="00B33897" w:rsidP="00B33897">
      <w:pPr>
        <w:pStyle w:val="enumlev2"/>
      </w:pPr>
      <w:r w:rsidRPr="001D77B1">
        <w:t>•</w:t>
      </w:r>
      <w:r w:rsidRPr="001D77B1">
        <w:tab/>
        <w:t>Broadcasting Service: Field Pickup (FPU) &amp; Transmitter to Studio Link (TSL) systems</w:t>
      </w:r>
    </w:p>
    <w:p w:rsidR="00B33897" w:rsidRPr="001D77B1" w:rsidRDefault="00B33897" w:rsidP="00B33897">
      <w:pPr>
        <w:pStyle w:val="enumlev2"/>
      </w:pPr>
      <w:r w:rsidRPr="001D77B1">
        <w:t>•</w:t>
      </w:r>
      <w:r w:rsidRPr="001D77B1">
        <w:tab/>
        <w:t>Unmanned mobile image transmission system (Wireless system for drones and other unmanned vehicles)</w:t>
      </w:r>
    </w:p>
    <w:p w:rsidR="00B33897" w:rsidRPr="001D77B1" w:rsidRDefault="00B33897" w:rsidP="00B33897">
      <w:pPr>
        <w:pStyle w:val="enumlev2"/>
      </w:pPr>
      <w:r w:rsidRPr="001D77B1">
        <w:t>•</w:t>
      </w:r>
      <w:r w:rsidRPr="001D77B1">
        <w:tab/>
        <w:t>Weather radar</w:t>
      </w:r>
    </w:p>
    <w:p w:rsidR="00B33897" w:rsidRPr="001D77B1" w:rsidRDefault="00B33897" w:rsidP="00B33897">
      <w:pPr>
        <w:pStyle w:val="enumlev2"/>
      </w:pPr>
      <w:r w:rsidRPr="001D77B1">
        <w:t>•</w:t>
      </w:r>
      <w:r w:rsidRPr="001D77B1">
        <w:tab/>
        <w:t>Radio astronomy</w:t>
      </w:r>
    </w:p>
    <w:p w:rsidR="00B33897" w:rsidRPr="001D77B1" w:rsidRDefault="00B33897" w:rsidP="00B33897">
      <w:pPr>
        <w:pStyle w:val="enumlev2"/>
      </w:pPr>
      <w:r w:rsidRPr="001D77B1">
        <w:t>•</w:t>
      </w:r>
      <w:r w:rsidRPr="001D77B1">
        <w:tab/>
        <w:t>Amateur radio</w:t>
      </w:r>
    </w:p>
    <w:p w:rsidR="00B33897" w:rsidRPr="001D77B1" w:rsidRDefault="00B33897" w:rsidP="00B33897">
      <w:r w:rsidRPr="001D77B1">
        <w:t xml:space="preserve">For the WPT systems intended the operation 920 MHz band, the system parameters assumed for the impact study (See Table </w:t>
      </w:r>
      <w:r w:rsidRPr="001D77B1">
        <w:rPr>
          <w:lang w:eastAsia="ja-JP"/>
        </w:rPr>
        <w:t>4.1</w:t>
      </w:r>
      <w:r w:rsidRPr="001D77B1">
        <w:t>) were compliant with the radio regulation including transmission intervals for the RF-ID systems currently operated in the same frequency range. Minimum separation distances were derived in accordance with the Beam WPT characteristics for the case geographical separation distance is necessary to regulate. In addition, Monte-Carlo system-level simulation was performed to assess interfering likelihood from Beam WPT to LTE and MCA mobile communication networks. Furthermore, a comprehensive Beam WPT management rule regarding WPT operation environment and WPT radio frequency EMFs was defined and can be applied specific use cases using the band to abide by Radio-Radiation Protection Guidelines. Thus, required technical requirements and operational conditions (See Annex [</w:t>
      </w:r>
      <w:r w:rsidRPr="001D77B1">
        <w:rPr>
          <w:lang w:eastAsia="ja-JP"/>
        </w:rPr>
        <w:t>2</w:t>
      </w:r>
      <w:r w:rsidRPr="001D77B1">
        <w:t>] for details) not to cause harmful impact to the existing systems and services were determined.</w:t>
      </w:r>
    </w:p>
    <w:p w:rsidR="00B33897" w:rsidRPr="001D77B1" w:rsidRDefault="00B33897" w:rsidP="007E2ADB">
      <w:r w:rsidRPr="001D77B1">
        <w:t xml:space="preserve">For the Beam WPT systems intended for the operation in 2.4 GHz band and 5.7 GHz band, the study was conducted with the system parameters (See Table </w:t>
      </w:r>
      <w:r w:rsidRPr="001D77B1">
        <w:rPr>
          <w:lang w:eastAsia="ja-JP"/>
        </w:rPr>
        <w:t>4.1</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rsidR="00B33897" w:rsidRPr="001D77B1" w:rsidRDefault="00B33897" w:rsidP="00B33897">
      <w:pPr>
        <w:pStyle w:val="enumlev1"/>
      </w:pPr>
      <w:r w:rsidRPr="001D77B1">
        <w:t>1</w:t>
      </w:r>
      <w:r w:rsidRPr="001D77B1">
        <w:tab/>
        <w:t xml:space="preserve">A comprehensive Beam WPT management rule regarding WPT operation environment and WPT radio frequency EMFs was defined and applied to abide by Radio-Radiation Protection Guidelines. </w:t>
      </w:r>
    </w:p>
    <w:p w:rsidR="00B33897" w:rsidRPr="001D77B1" w:rsidRDefault="00B33897" w:rsidP="00B33897">
      <w:pPr>
        <w:pStyle w:val="enumlev1"/>
      </w:pPr>
      <w:r w:rsidRPr="001D77B1">
        <w:t>2</w:t>
      </w:r>
      <w:r w:rsidRPr="001D77B1">
        <w:tab/>
        <w:t xml:space="preserve">Carrier sensing mechanism shall be adopted to coexist with WLAN systems and / or Specified Low Power Radio Stations. It turned out that WLAN system performance such as throughput can be maintained without harmful interference by adding carrier sensing mechanism. </w:t>
      </w:r>
    </w:p>
    <w:p w:rsidR="00B33897" w:rsidRPr="001D77B1" w:rsidRDefault="00B33897" w:rsidP="00B33897">
      <w:pPr>
        <w:pStyle w:val="enumlev1"/>
      </w:pPr>
      <w:r w:rsidRPr="001D77B1">
        <w:t>3</w:t>
      </w:r>
      <w:r w:rsidRPr="001D77B1">
        <w:tab/>
        <w:t xml:space="preserve">For </w:t>
      </w:r>
      <w:proofErr w:type="spellStart"/>
      <w:r w:rsidRPr="001D77B1">
        <w:t>radioastronomy</w:t>
      </w:r>
      <w:proofErr w:type="spellEnd"/>
      <w:r w:rsidRPr="001D77B1">
        <w:t>, weather radar, and Radio Beacon services, minimum separation distances were specified.</w:t>
      </w:r>
    </w:p>
    <w:p w:rsidR="00B33897" w:rsidRPr="001D77B1" w:rsidRDefault="00B33897" w:rsidP="00B33897">
      <w:pPr>
        <w:pStyle w:val="enumlev1"/>
      </w:pPr>
      <w:r w:rsidRPr="001D77B1">
        <w:t>4</w:t>
      </w:r>
      <w:r w:rsidRPr="001D77B1">
        <w:tab/>
        <w:t>For broadcasting systems, mobile satellite communication systems, and Dedicated Short Range Communication (DSRC) system, minimum separation distances were specified. In addition, operational coordination was addressed for the case Beam WPT causes harmful interference.</w:t>
      </w:r>
    </w:p>
    <w:p w:rsidR="00B33897" w:rsidRPr="001D77B1" w:rsidRDefault="00B33897" w:rsidP="00B33897">
      <w:pPr>
        <w:pStyle w:val="enumlev1"/>
      </w:pPr>
      <w:r w:rsidRPr="001D77B1">
        <w:t>5</w:t>
      </w:r>
      <w:r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rsidR="00B33897" w:rsidRPr="001D77B1" w:rsidRDefault="00B33897" w:rsidP="00B33897">
      <w:pPr>
        <w:pStyle w:val="enumlev1"/>
      </w:pPr>
      <w:r w:rsidRPr="001D77B1">
        <w:lastRenderedPageBreak/>
        <w:t>6</w:t>
      </w:r>
      <w:r w:rsidRPr="001D77B1">
        <w:tab/>
        <w:t>For amateur radio services, Beam WPT installation conditions for spectrum sharing were specified. In addition, Beam WPT systems shall not use the frequency band for Earth-Moon-Earth (EME) systems and repeater systems. Operational coordination is undertaken between WPT systems and amateur radio systems.</w:t>
      </w:r>
    </w:p>
    <w:p w:rsidR="00B33897" w:rsidRPr="001D77B1" w:rsidRDefault="004162AC" w:rsidP="00B33897">
      <w:pPr>
        <w:pStyle w:val="Heading3"/>
        <w:rPr>
          <w:lang w:eastAsia="ja-JP"/>
        </w:rPr>
      </w:pPr>
      <w:r>
        <w:rPr>
          <w:lang w:eastAsia="ja-JP"/>
        </w:rPr>
        <w:t>3.3.</w:t>
      </w:r>
      <w:ins w:id="318" w:author="USA " w:date="2021-03-04T13:43:00Z">
        <w:r w:rsidR="00AF567B">
          <w:rPr>
            <w:lang w:eastAsia="ja-JP"/>
          </w:rPr>
          <w:t>5</w:t>
        </w:r>
      </w:ins>
      <w:del w:id="319" w:author="USA " w:date="2021-03-04T13:43:00Z">
        <w:r w:rsidDel="00AF567B">
          <w:rPr>
            <w:lang w:eastAsia="ja-JP"/>
          </w:rPr>
          <w:delText>2</w:delText>
        </w:r>
      </w:del>
      <w:r w:rsidR="00B33897" w:rsidRPr="001D77B1">
        <w:rPr>
          <w:lang w:eastAsia="ja-JP"/>
        </w:rPr>
        <w:t>.1.1</w:t>
      </w:r>
      <w:r w:rsidR="00B33897" w:rsidRPr="001D77B1">
        <w:rPr>
          <w:lang w:eastAsia="ja-JP"/>
        </w:rPr>
        <w:tab/>
        <w:t>917-920</w:t>
      </w:r>
      <w:r w:rsidR="00B33897" w:rsidRPr="001D77B1">
        <w:t xml:space="preserve"> </w:t>
      </w:r>
      <w:r w:rsidR="00B33897" w:rsidRPr="001D77B1">
        <w:rPr>
          <w:lang w:eastAsia="ja-JP"/>
        </w:rPr>
        <w:t>MHz</w:t>
      </w:r>
      <w:r w:rsidR="00B33897" w:rsidRPr="001D77B1">
        <w:t xml:space="preserve"> (</w:t>
      </w:r>
      <w:r w:rsidR="00B33897" w:rsidRPr="001D77B1">
        <w:rPr>
          <w:lang w:eastAsia="ja-JP"/>
        </w:rPr>
        <w:t>non-ISM)</w:t>
      </w:r>
    </w:p>
    <w:p w:rsidR="00B33897" w:rsidRPr="001D77B1" w:rsidRDefault="00B33897" w:rsidP="00B33897">
      <w:pPr>
        <w:rPr>
          <w:bCs/>
          <w:lang w:eastAsia="ja-JP"/>
        </w:rPr>
      </w:pPr>
      <w:r w:rsidRPr="001D77B1">
        <w:rPr>
          <w:bCs/>
          <w:lang w:eastAsia="ja-JP"/>
        </w:rPr>
        <w:t xml:space="preserve">Radio characteristics example of beam WPT (non-ISM) is shown on Table </w:t>
      </w:r>
      <w:r w:rsidR="00793C41">
        <w:rPr>
          <w:bCs/>
          <w:lang w:eastAsia="ja-JP"/>
        </w:rPr>
        <w:t>1</w:t>
      </w:r>
      <w:r w:rsidR="00202937">
        <w:rPr>
          <w:bCs/>
          <w:lang w:eastAsia="ja-JP"/>
        </w:rPr>
        <w:t>.</w:t>
      </w:r>
    </w:p>
    <w:p w:rsidR="007E2ADB" w:rsidRDefault="007E2ADB">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ja-JP"/>
        </w:rPr>
      </w:pPr>
      <w:r>
        <w:rPr>
          <w:lang w:eastAsia="ja-JP"/>
        </w:rPr>
        <w:br w:type="page"/>
      </w:r>
    </w:p>
    <w:p w:rsidR="00B33897" w:rsidRPr="001D77B1" w:rsidRDefault="00B33897" w:rsidP="00B33897">
      <w:pPr>
        <w:pStyle w:val="Headingb"/>
        <w:rPr>
          <w:lang w:val="en-GB" w:eastAsia="ja-JP"/>
        </w:rPr>
      </w:pPr>
      <w:r w:rsidRPr="001D77B1">
        <w:rPr>
          <w:lang w:val="en-GB" w:eastAsia="ja-JP"/>
        </w:rPr>
        <w:lastRenderedPageBreak/>
        <w:t>(1)</w:t>
      </w:r>
      <w:r w:rsidRPr="001D77B1">
        <w:rPr>
          <w:lang w:val="en-GB" w:eastAsia="ja-JP"/>
        </w:rPr>
        <w:tab/>
      </w:r>
      <w:r w:rsidRPr="001D77B1">
        <w:rPr>
          <w:lang w:val="en-GB"/>
        </w:rPr>
        <w:t>Digital MCA Service</w:t>
      </w:r>
    </w:p>
    <w:p w:rsidR="00B33897" w:rsidRPr="001D77B1" w:rsidRDefault="00B33897" w:rsidP="00B33897">
      <w:pPr>
        <w:rPr>
          <w:szCs w:val="24"/>
        </w:rPr>
      </w:pPr>
      <w:r w:rsidRPr="001D77B1">
        <w:rPr>
          <w:szCs w:val="24"/>
        </w:rPr>
        <w:t>We referred to the examination in the past shared report with RFID. This is because it uses almost the same technology as RFID.</w:t>
      </w:r>
    </w:p>
    <w:p w:rsidR="00B33897" w:rsidRPr="001D77B1" w:rsidRDefault="00B33897" w:rsidP="00B33897">
      <w:pPr>
        <w:pStyle w:val="Headingb"/>
        <w:rPr>
          <w:lang w:val="en-GB"/>
        </w:rPr>
      </w:pPr>
      <w:r w:rsidRPr="001D77B1">
        <w:rPr>
          <w:lang w:val="en-GB" w:eastAsia="ja-JP"/>
        </w:rPr>
        <w:t>(2)</w:t>
      </w:r>
      <w:r w:rsidRPr="001D77B1">
        <w:rPr>
          <w:lang w:val="en-GB" w:eastAsia="ja-JP"/>
        </w:rPr>
        <w:tab/>
      </w:r>
      <w:r w:rsidRPr="001D77B1">
        <w:rPr>
          <w:lang w:val="en-GB"/>
        </w:rPr>
        <w:t>Advanced MCA Service</w:t>
      </w:r>
    </w:p>
    <w:p w:rsidR="00B33897" w:rsidRPr="001D77B1" w:rsidRDefault="00B33897" w:rsidP="00B33897">
      <w:pPr>
        <w:rPr>
          <w:szCs w:val="24"/>
        </w:rPr>
      </w:pPr>
      <w:r w:rsidRPr="001D77B1">
        <w:rPr>
          <w:szCs w:val="24"/>
        </w:rPr>
        <w:t>WPT can be shared by the control station (base station: downlink) by considering vertical directivity.</w:t>
      </w:r>
    </w:p>
    <w:p w:rsidR="00B33897" w:rsidRPr="001D77B1" w:rsidRDefault="00B33897" w:rsidP="00B33897">
      <w:pPr>
        <w:rPr>
          <w:szCs w:val="24"/>
        </w:rPr>
      </w:pPr>
      <w:r w:rsidRPr="001D77B1">
        <w:rPr>
          <w:szCs w:val="24"/>
        </w:rPr>
        <w:t xml:space="preserve">The mobile station (upstream) can be shared when both systems do not exist in the same room by Monte-Carlo simulation using the extended </w:t>
      </w:r>
      <w:proofErr w:type="spellStart"/>
      <w:r w:rsidRPr="001D77B1">
        <w:rPr>
          <w:szCs w:val="24"/>
        </w:rPr>
        <w:t>Hata</w:t>
      </w:r>
      <w:proofErr w:type="spellEnd"/>
      <w:r w:rsidRPr="001D77B1">
        <w:rPr>
          <w:szCs w:val="24"/>
        </w:rPr>
        <w:t xml:space="preserve"> formula (300 m or less).</w:t>
      </w:r>
    </w:p>
    <w:p w:rsidR="00B33897" w:rsidRPr="001D77B1" w:rsidRDefault="00B33897" w:rsidP="00B33897">
      <w:pPr>
        <w:rPr>
          <w:szCs w:val="24"/>
        </w:rPr>
      </w:pPr>
      <w:r w:rsidRPr="001D77B1">
        <w:rPr>
          <w:szCs w:val="24"/>
        </w:rPr>
        <w:t>In the case of the same room, the required improvement amount is about 10 dB, but it can be shared because it is expected to be attenuated by obstacles and the human body in the room.</w:t>
      </w:r>
    </w:p>
    <w:p w:rsidR="00B33897" w:rsidRPr="001D77B1" w:rsidRDefault="00B33897" w:rsidP="00B33897">
      <w:pPr>
        <w:rPr>
          <w:szCs w:val="24"/>
        </w:rPr>
      </w:pPr>
      <w:r w:rsidRPr="001D77B1">
        <w:rPr>
          <w:szCs w:val="24"/>
        </w:rPr>
        <w:t>However, regarding the use with the WPT system in the same room, the WPT users will be alerted by giving cautions to the instruction manual.</w:t>
      </w:r>
    </w:p>
    <w:p w:rsidR="00B33897" w:rsidRPr="001D77B1" w:rsidRDefault="00B33897" w:rsidP="00B33897">
      <w:pPr>
        <w:pStyle w:val="Headingb"/>
        <w:rPr>
          <w:lang w:val="en-GB"/>
        </w:rPr>
      </w:pPr>
      <w:r w:rsidRPr="001D77B1">
        <w:rPr>
          <w:lang w:val="en-GB" w:eastAsia="ja-JP"/>
        </w:rPr>
        <w:t>(</w:t>
      </w:r>
      <w:r w:rsidRPr="001D77B1">
        <w:rPr>
          <w:lang w:val="en-GB"/>
        </w:rPr>
        <w:t>3</w:t>
      </w:r>
      <w:r w:rsidRPr="001D77B1">
        <w:rPr>
          <w:lang w:val="en-GB" w:eastAsia="ja-JP"/>
        </w:rPr>
        <w:t>)</w:t>
      </w:r>
      <w:r w:rsidRPr="001D77B1">
        <w:rPr>
          <w:lang w:val="en-GB" w:eastAsia="ja-JP"/>
        </w:rPr>
        <w:tab/>
      </w:r>
      <w:r w:rsidRPr="001D77B1">
        <w:rPr>
          <w:lang w:val="en-GB"/>
        </w:rPr>
        <w:t>LTE-A (Band 8)</w:t>
      </w:r>
    </w:p>
    <w:p w:rsidR="00B33897" w:rsidRPr="001D77B1" w:rsidRDefault="00B33897" w:rsidP="00B33897">
      <w:pPr>
        <w:rPr>
          <w:szCs w:val="24"/>
        </w:rPr>
      </w:pPr>
      <w:r w:rsidRPr="001D77B1">
        <w:rPr>
          <w:szCs w:val="24"/>
        </w:rPr>
        <w:t xml:space="preserve">The WPT system can be shared in a general environment even when there is no transmission time limit. On the other hand, the WPT system can be shared in the management environment by limiting the transmission time (stopping transmission for 50 </w:t>
      </w:r>
      <w:proofErr w:type="spellStart"/>
      <w:r w:rsidRPr="001D77B1">
        <w:rPr>
          <w:szCs w:val="24"/>
        </w:rPr>
        <w:t>msec</w:t>
      </w:r>
      <w:proofErr w:type="spellEnd"/>
      <w:r w:rsidRPr="001D77B1">
        <w:rPr>
          <w:szCs w:val="24"/>
        </w:rPr>
        <w:t xml:space="preserve"> within 4 seconds of the transmission time).</w:t>
      </w:r>
    </w:p>
    <w:p w:rsidR="00B33897" w:rsidRPr="001D77B1" w:rsidRDefault="00B33897" w:rsidP="00B33897">
      <w:pPr>
        <w:pStyle w:val="Headingb"/>
        <w:rPr>
          <w:lang w:val="en-GB"/>
        </w:rPr>
      </w:pPr>
      <w:r w:rsidRPr="001D77B1">
        <w:rPr>
          <w:lang w:val="en-GB" w:eastAsia="ja-JP"/>
        </w:rPr>
        <w:t>(</w:t>
      </w:r>
      <w:r w:rsidRPr="001D77B1">
        <w:rPr>
          <w:lang w:val="en-GB"/>
        </w:rPr>
        <w:t>4</w:t>
      </w:r>
      <w:r w:rsidRPr="001D77B1">
        <w:rPr>
          <w:lang w:val="en-GB" w:eastAsia="ja-JP"/>
        </w:rPr>
        <w:t>)</w:t>
      </w:r>
      <w:r w:rsidRPr="001D77B1">
        <w:rPr>
          <w:lang w:val="en-GB" w:eastAsia="ja-JP"/>
        </w:rPr>
        <w:tab/>
      </w:r>
      <w:r w:rsidRPr="001D77B1">
        <w:rPr>
          <w:lang w:val="en-GB"/>
        </w:rPr>
        <w:t>RFID (Passive)</w:t>
      </w:r>
    </w:p>
    <w:p w:rsidR="00B33897" w:rsidRPr="001D77B1" w:rsidRDefault="00B33897" w:rsidP="00B33897">
      <w:pPr>
        <w:rPr>
          <w:szCs w:val="24"/>
        </w:rPr>
      </w:pPr>
      <w:r w:rsidRPr="001D77B1">
        <w:rPr>
          <w:szCs w:val="24"/>
        </w:rPr>
        <w:t>The WPT system and RFID system can be shared on the same channel if a separation distance of about 6 m is secured. If the separation distance cannot be secured, the channel can be changed or sharing by shielding with a wall.</w:t>
      </w:r>
    </w:p>
    <w:p w:rsidR="00B33897" w:rsidRPr="001D77B1" w:rsidRDefault="00B33897" w:rsidP="00B33897">
      <w:pPr>
        <w:pStyle w:val="Headingb"/>
        <w:rPr>
          <w:lang w:val="en-GB"/>
        </w:rPr>
      </w:pPr>
      <w:r w:rsidRPr="001D77B1">
        <w:rPr>
          <w:lang w:val="en-GB" w:eastAsia="ja-JP"/>
        </w:rPr>
        <w:t>(</w:t>
      </w:r>
      <w:r w:rsidRPr="001D77B1">
        <w:rPr>
          <w:lang w:val="en-GB"/>
        </w:rPr>
        <w:t>5</w:t>
      </w:r>
      <w:r w:rsidRPr="001D77B1">
        <w:rPr>
          <w:lang w:val="en-GB" w:eastAsia="ja-JP"/>
        </w:rPr>
        <w:t>)</w:t>
      </w:r>
      <w:r w:rsidRPr="001D77B1">
        <w:rPr>
          <w:lang w:val="en-GB" w:eastAsia="ja-JP"/>
        </w:rPr>
        <w:tab/>
      </w:r>
      <w:r w:rsidRPr="001D77B1">
        <w:rPr>
          <w:lang w:val="en-GB"/>
        </w:rPr>
        <w:t>RFID (Active)</w:t>
      </w:r>
    </w:p>
    <w:p w:rsidR="00B33897" w:rsidRPr="001D77B1" w:rsidRDefault="00B33897" w:rsidP="00B33897">
      <w:pPr>
        <w:rPr>
          <w:szCs w:val="24"/>
        </w:rPr>
      </w:pPr>
      <w:r w:rsidRPr="001D77B1">
        <w:rPr>
          <w:szCs w:val="24"/>
        </w:rPr>
        <w:t>The WPT system can be shared by operating in accordance with the RFID band operation rules.</w:t>
      </w:r>
    </w:p>
    <w:p w:rsidR="00B33897" w:rsidRPr="001D77B1" w:rsidRDefault="00B33897" w:rsidP="00B33897">
      <w:pPr>
        <w:pStyle w:val="Headingb"/>
        <w:rPr>
          <w:lang w:val="en-GB"/>
        </w:rPr>
      </w:pPr>
      <w:r w:rsidRPr="001D77B1">
        <w:rPr>
          <w:lang w:val="en-GB" w:eastAsia="ja-JP"/>
        </w:rPr>
        <w:t>(</w:t>
      </w:r>
      <w:r w:rsidRPr="001D77B1">
        <w:rPr>
          <w:lang w:val="en-GB"/>
        </w:rPr>
        <w:t>6</w:t>
      </w:r>
      <w:r w:rsidRPr="001D77B1">
        <w:rPr>
          <w:lang w:val="en-GB" w:eastAsia="ja-JP"/>
        </w:rPr>
        <w:t>)</w:t>
      </w:r>
      <w:r w:rsidRPr="001D77B1">
        <w:rPr>
          <w:lang w:val="en-GB" w:eastAsia="ja-JP"/>
        </w:rPr>
        <w:tab/>
      </w:r>
      <w:r w:rsidRPr="001D77B1">
        <w:rPr>
          <w:lang w:val="en-GB"/>
        </w:rPr>
        <w:t>Radio Astronomy</w:t>
      </w:r>
    </w:p>
    <w:p w:rsidR="00B33897" w:rsidRPr="001D77B1" w:rsidRDefault="00B33897" w:rsidP="00B33897">
      <w:pPr>
        <w:rPr>
          <w:szCs w:val="24"/>
        </w:rPr>
      </w:pPr>
      <w:r w:rsidRPr="001D77B1">
        <w:rPr>
          <w:szCs w:val="24"/>
        </w:rPr>
        <w:t xml:space="preserve">The separation distance was calculated </w:t>
      </w:r>
      <w:r w:rsidRPr="001D77B1">
        <w:rPr>
          <w:szCs w:val="24"/>
          <w:lang w:eastAsia="ja-JP"/>
        </w:rPr>
        <w:t xml:space="preserve">with free space loss model </w:t>
      </w:r>
      <w:r w:rsidRPr="001D77B1">
        <w:rPr>
          <w:szCs w:val="24"/>
        </w:rPr>
        <w:t xml:space="preserve">to be 37.5 km using the spurious ability value (-60.5 </w:t>
      </w:r>
      <w:proofErr w:type="spellStart"/>
      <w:r w:rsidRPr="001D77B1">
        <w:rPr>
          <w:szCs w:val="24"/>
        </w:rPr>
        <w:t>dBm</w:t>
      </w:r>
      <w:proofErr w:type="spellEnd"/>
      <w:r w:rsidRPr="001D77B1">
        <w:rPr>
          <w:szCs w:val="24"/>
        </w:rPr>
        <w:t xml:space="preserve"> / MHz). The WPT system has set that distance from radio astronomy as a restricted installation area.</w:t>
      </w:r>
    </w:p>
    <w:p w:rsidR="00B33897" w:rsidRPr="001D77B1" w:rsidRDefault="0040444F" w:rsidP="00B33897">
      <w:pPr>
        <w:pStyle w:val="Heading3"/>
        <w:rPr>
          <w:lang w:eastAsia="ja-JP"/>
        </w:rPr>
      </w:pPr>
      <w:r>
        <w:rPr>
          <w:lang w:eastAsia="ja-JP"/>
        </w:rPr>
        <w:t>3.3.2</w:t>
      </w:r>
      <w:r w:rsidR="00B33897" w:rsidRPr="001D77B1">
        <w:rPr>
          <w:lang w:eastAsia="ja-JP"/>
        </w:rPr>
        <w:t>.1.2</w:t>
      </w:r>
      <w:r w:rsidR="00B33897" w:rsidRPr="001D77B1">
        <w:rPr>
          <w:lang w:eastAsia="ja-JP"/>
        </w:rPr>
        <w:tab/>
        <w:t>2.410-2.486</w:t>
      </w:r>
      <w:r w:rsidR="00B33897" w:rsidRPr="001D77B1">
        <w:t xml:space="preserve"> </w:t>
      </w:r>
      <w:r w:rsidR="00B33897" w:rsidRPr="001D77B1">
        <w:rPr>
          <w:lang w:eastAsia="ja-JP"/>
        </w:rPr>
        <w:t>GHz</w:t>
      </w:r>
      <w:r w:rsidR="00B33897" w:rsidRPr="001D77B1">
        <w:t xml:space="preserve"> (</w:t>
      </w:r>
      <w:r w:rsidR="00B33897" w:rsidRPr="001D77B1">
        <w:rPr>
          <w:lang w:eastAsia="ja-JP"/>
        </w:rPr>
        <w:t>non-ISM)</w:t>
      </w:r>
    </w:p>
    <w:p w:rsidR="00B33897" w:rsidRPr="001D77B1" w:rsidRDefault="00B33897" w:rsidP="00B33897">
      <w:pPr>
        <w:rPr>
          <w:bCs/>
          <w:lang w:eastAsia="ja-JP"/>
        </w:rPr>
      </w:pPr>
      <w:r w:rsidRPr="001D77B1">
        <w:rPr>
          <w:bCs/>
          <w:lang w:eastAsia="ja-JP"/>
        </w:rPr>
        <w:t xml:space="preserve">Radio characteristics example of beam WPT (non-ISM) is shown on Table </w:t>
      </w:r>
      <w:r w:rsidR="00793C41">
        <w:rPr>
          <w:bCs/>
          <w:lang w:eastAsia="ja-JP"/>
        </w:rPr>
        <w:t>1</w:t>
      </w:r>
    </w:p>
    <w:p w:rsidR="00B33897" w:rsidRPr="001D77B1" w:rsidRDefault="00B33897" w:rsidP="00B33897">
      <w:pPr>
        <w:pStyle w:val="Headingb"/>
        <w:rPr>
          <w:lang w:val="en-GB" w:eastAsia="ja-JP"/>
        </w:rPr>
      </w:pPr>
      <w:r w:rsidRPr="001D77B1">
        <w:rPr>
          <w:lang w:val="en-GB" w:eastAsia="ja-JP"/>
        </w:rPr>
        <w:t>(</w:t>
      </w:r>
      <w:r w:rsidRPr="001D77B1">
        <w:rPr>
          <w:lang w:val="en-GB"/>
        </w:rPr>
        <w:t>1</w:t>
      </w:r>
      <w:r w:rsidRPr="001D77B1">
        <w:rPr>
          <w:lang w:val="en-GB" w:eastAsia="ja-JP"/>
        </w:rPr>
        <w:t>)</w:t>
      </w:r>
      <w:r w:rsidRPr="001D77B1">
        <w:rPr>
          <w:lang w:val="en-GB" w:eastAsia="ja-JP"/>
        </w:rPr>
        <w:tab/>
      </w:r>
      <w:r w:rsidRPr="001D77B1">
        <w:rPr>
          <w:lang w:val="en-GB"/>
        </w:rPr>
        <w:t>Wireless LAN</w:t>
      </w:r>
    </w:p>
    <w:p w:rsidR="00B33897" w:rsidRPr="001D77B1" w:rsidRDefault="00B33897" w:rsidP="00B33897">
      <w:pPr>
        <w:rPr>
          <w:szCs w:val="24"/>
        </w:rPr>
      </w:pPr>
      <w:r w:rsidRPr="001D77B1">
        <w:rPr>
          <w:szCs w:val="24"/>
        </w:rPr>
        <w:t>The simulation using the carrier sense mechanism on the beam WPT system was conducted to study the impact to the Wi</w:t>
      </w:r>
      <w:r>
        <w:rPr>
          <w:szCs w:val="24"/>
        </w:rPr>
        <w:t>-</w:t>
      </w:r>
      <w:r w:rsidRPr="001D77B1">
        <w:rPr>
          <w:szCs w:val="24"/>
        </w:rPr>
        <w:t>Fi devices located outside of the WPT controlled environment. The decline of the throughput of those Wi</w:t>
      </w:r>
      <w:r>
        <w:rPr>
          <w:szCs w:val="24"/>
        </w:rPr>
        <w:t>-</w:t>
      </w:r>
      <w:r w:rsidRPr="001D77B1">
        <w:rPr>
          <w:szCs w:val="24"/>
        </w:rPr>
        <w:t>Fi devices could be suppressed with appropriate parameters of carrier sense mechanism, compared with the case when another Wi</w:t>
      </w:r>
      <w:r>
        <w:rPr>
          <w:szCs w:val="24"/>
        </w:rPr>
        <w:t>-</w:t>
      </w:r>
      <w:r w:rsidRPr="001D77B1">
        <w:rPr>
          <w:szCs w:val="24"/>
        </w:rPr>
        <w:t>Fi AP was operated at the same location instead of the beam WPT inside the WPT controlled environment.</w:t>
      </w:r>
    </w:p>
    <w:p w:rsidR="00B33897" w:rsidRPr="001D77B1" w:rsidRDefault="00B33897" w:rsidP="00B33897">
      <w:pPr>
        <w:pStyle w:val="Headingb"/>
        <w:rPr>
          <w:lang w:val="en-GB"/>
        </w:rPr>
      </w:pPr>
      <w:r w:rsidRPr="001D77B1">
        <w:rPr>
          <w:lang w:val="en-GB" w:eastAsia="ja-JP"/>
        </w:rPr>
        <w:t>(</w:t>
      </w:r>
      <w:r w:rsidRPr="001D77B1">
        <w:rPr>
          <w:lang w:val="en-GB"/>
        </w:rPr>
        <w:t>2</w:t>
      </w:r>
      <w:r w:rsidRPr="001D77B1">
        <w:rPr>
          <w:lang w:val="en-GB" w:eastAsia="ja-JP"/>
        </w:rPr>
        <w:t>)</w:t>
      </w:r>
      <w:r w:rsidRPr="001D77B1">
        <w:rPr>
          <w:lang w:val="en-GB" w:eastAsia="ja-JP"/>
        </w:rPr>
        <w:tab/>
      </w:r>
      <w:r w:rsidRPr="001D77B1">
        <w:rPr>
          <w:lang w:val="en-GB"/>
        </w:rPr>
        <w:t>Premises Radio</w:t>
      </w:r>
    </w:p>
    <w:p w:rsidR="00B33897" w:rsidRPr="001D77B1" w:rsidRDefault="00B33897" w:rsidP="00B33897">
      <w:pPr>
        <w:rPr>
          <w:szCs w:val="24"/>
        </w:rPr>
      </w:pPr>
      <w:r w:rsidRPr="001D77B1">
        <w:rPr>
          <w:szCs w:val="24"/>
        </w:rPr>
        <w:t>Within the beam WPT controlled environment the operation of the premises radio can be managed and controlled by the same operator as for the beam WPT. Moreover, within the 84.9</w:t>
      </w:r>
      <w:r>
        <w:rPr>
          <w:szCs w:val="24"/>
        </w:rPr>
        <w:t> </w:t>
      </w:r>
      <w:r w:rsidRPr="001D77B1">
        <w:rPr>
          <w:szCs w:val="24"/>
        </w:rPr>
        <w:t>m from the beam WPT location it can be suppressed the transmission with the carrier sense mechanism when premises radio is transmitting.</w:t>
      </w:r>
    </w:p>
    <w:p w:rsidR="00B33897" w:rsidRPr="001D77B1" w:rsidRDefault="00B33897" w:rsidP="00B33897">
      <w:pPr>
        <w:pStyle w:val="Headingb"/>
        <w:rPr>
          <w:lang w:val="en-GB"/>
        </w:rPr>
      </w:pPr>
      <w:r w:rsidRPr="001D77B1">
        <w:rPr>
          <w:lang w:val="en-GB" w:eastAsia="ja-JP"/>
        </w:rPr>
        <w:lastRenderedPageBreak/>
        <w:t>(</w:t>
      </w:r>
      <w:r w:rsidRPr="001D77B1">
        <w:rPr>
          <w:lang w:val="en-GB"/>
        </w:rPr>
        <w:t>3</w:t>
      </w:r>
      <w:r w:rsidRPr="001D77B1">
        <w:rPr>
          <w:lang w:val="en-GB" w:eastAsia="ja-JP"/>
        </w:rPr>
        <w:t>)</w:t>
      </w:r>
      <w:r w:rsidRPr="001D77B1">
        <w:rPr>
          <w:lang w:val="en-GB" w:eastAsia="ja-JP"/>
        </w:rPr>
        <w:tab/>
      </w:r>
      <w:r w:rsidRPr="001D77B1">
        <w:rPr>
          <w:lang w:val="en-GB"/>
        </w:rPr>
        <w:t>Unmanned mobile image transmission system</w:t>
      </w:r>
    </w:p>
    <w:p w:rsidR="00B33897" w:rsidRPr="001D77B1" w:rsidRDefault="00B33897" w:rsidP="00B33897">
      <w:pPr>
        <w:rPr>
          <w:szCs w:val="24"/>
        </w:rPr>
      </w:pPr>
      <w:r w:rsidRPr="001D77B1">
        <w:rPr>
          <w:szCs w:val="24"/>
        </w:rPr>
        <w:t xml:space="preserve">In the study separation distance was calculated with extended </w:t>
      </w:r>
      <w:proofErr w:type="spellStart"/>
      <w:r w:rsidRPr="001D77B1">
        <w:rPr>
          <w:szCs w:val="24"/>
        </w:rPr>
        <w:t>Hata</w:t>
      </w:r>
      <w:proofErr w:type="spellEnd"/>
      <w:r w:rsidRPr="001D77B1">
        <w:rPr>
          <w:szCs w:val="24"/>
        </w:rPr>
        <w:t xml:space="preserve"> model and it is 3.6</w:t>
      </w:r>
      <w:r>
        <w:rPr>
          <w:szCs w:val="24"/>
        </w:rPr>
        <w:t> </w:t>
      </w:r>
      <w:r w:rsidRPr="001D77B1">
        <w:rPr>
          <w:szCs w:val="24"/>
        </w:rPr>
        <w:t xml:space="preserve">km on co channel from the beam WPT to the </w:t>
      </w:r>
      <w:proofErr w:type="gramStart"/>
      <w:r w:rsidRPr="001D77B1">
        <w:rPr>
          <w:szCs w:val="24"/>
        </w:rPr>
        <w:t>Unmanned</w:t>
      </w:r>
      <w:proofErr w:type="gramEnd"/>
      <w:r w:rsidRPr="001D77B1">
        <w:rPr>
          <w:szCs w:val="24"/>
        </w:rPr>
        <w:t xml:space="preserve"> mobile image transmission system outdoor. However, since the system is usually operated outside the cities and the usage time and places are planned, the harmful interference can be avoided by the coordination procedure.</w:t>
      </w:r>
    </w:p>
    <w:p w:rsidR="00B33897" w:rsidRPr="001D77B1" w:rsidRDefault="00B33897" w:rsidP="00B33897">
      <w:pPr>
        <w:pStyle w:val="Headingb"/>
        <w:rPr>
          <w:lang w:val="en-GB"/>
        </w:rPr>
      </w:pPr>
      <w:r w:rsidRPr="001D77B1">
        <w:rPr>
          <w:lang w:val="en-GB" w:eastAsia="ja-JP"/>
        </w:rPr>
        <w:t>(</w:t>
      </w:r>
      <w:r w:rsidRPr="001D77B1">
        <w:rPr>
          <w:lang w:val="en-GB"/>
        </w:rPr>
        <w:t>4</w:t>
      </w:r>
      <w:r w:rsidRPr="001D77B1">
        <w:rPr>
          <w:lang w:val="en-GB" w:eastAsia="ja-JP"/>
        </w:rPr>
        <w:t>)</w:t>
      </w:r>
      <w:r w:rsidRPr="001D77B1">
        <w:rPr>
          <w:lang w:val="en-GB"/>
        </w:rPr>
        <w:t xml:space="preserve"> </w:t>
      </w:r>
      <w:r w:rsidRPr="001D77B1">
        <w:rPr>
          <w:lang w:val="en-GB" w:eastAsia="ja-JP"/>
        </w:rPr>
        <w:tab/>
      </w:r>
      <w:r w:rsidRPr="001D77B1">
        <w:rPr>
          <w:lang w:val="en-GB"/>
        </w:rPr>
        <w:t>Geostationary Mobile Satellite Service</w:t>
      </w:r>
    </w:p>
    <w:p w:rsidR="00B33897" w:rsidRPr="001D77B1" w:rsidRDefault="00B33897" w:rsidP="00B33897">
      <w:pPr>
        <w:rPr>
          <w:szCs w:val="24"/>
        </w:rPr>
      </w:pPr>
      <w:r w:rsidRPr="001D77B1">
        <w:rPr>
          <w:szCs w:val="24"/>
        </w:rPr>
        <w:t>In the study separation distance was calculated with worst case scenario of out of band interference, where antenna directivity direction of the GEO MSS receiver was perfectly matched to the beam direction of the beam WPT. It is 30</w:t>
      </w:r>
      <w:r>
        <w:rPr>
          <w:szCs w:val="24"/>
        </w:rPr>
        <w:t> </w:t>
      </w:r>
      <w:r w:rsidRPr="001D77B1">
        <w:rPr>
          <w:szCs w:val="24"/>
        </w:rPr>
        <w:t>m in the northern part of Japan. With the separation distance and coordination procedure if necessary, harmful interference can be avoided.</w:t>
      </w:r>
    </w:p>
    <w:p w:rsidR="00B33897" w:rsidRPr="001D77B1" w:rsidRDefault="00B33897" w:rsidP="00B33897">
      <w:pPr>
        <w:pStyle w:val="Headingb"/>
        <w:rPr>
          <w:rFonts w:cs="MS PGothic"/>
          <w:lang w:val="en-GB"/>
        </w:rPr>
      </w:pPr>
      <w:r w:rsidRPr="001D77B1">
        <w:rPr>
          <w:lang w:val="en-GB" w:eastAsia="ja-JP"/>
        </w:rPr>
        <w:t>(</w:t>
      </w:r>
      <w:r w:rsidRPr="001D77B1">
        <w:rPr>
          <w:lang w:val="en-GB"/>
        </w:rPr>
        <w:t>5</w:t>
      </w:r>
      <w:r w:rsidRPr="001D77B1">
        <w:rPr>
          <w:lang w:val="en-GB" w:eastAsia="ja-JP"/>
        </w:rPr>
        <w:t>)</w:t>
      </w:r>
      <w:r w:rsidRPr="001D77B1">
        <w:rPr>
          <w:lang w:val="en-GB"/>
        </w:rPr>
        <w:t xml:space="preserve"> </w:t>
      </w:r>
      <w:r w:rsidRPr="001D77B1">
        <w:rPr>
          <w:lang w:val="en-GB" w:eastAsia="ja-JP"/>
        </w:rPr>
        <w:tab/>
      </w:r>
      <w:r w:rsidRPr="001D77B1">
        <w:rPr>
          <w:lang w:val="en-GB"/>
        </w:rPr>
        <w:t>Non-Geostationary Mobile Satellite Service</w:t>
      </w:r>
    </w:p>
    <w:p w:rsidR="00B33897" w:rsidRPr="001D77B1" w:rsidRDefault="00B33897" w:rsidP="00B33897">
      <w:pPr>
        <w:rPr>
          <w:szCs w:val="24"/>
        </w:rPr>
      </w:pPr>
      <w:r w:rsidRPr="001D77B1">
        <w:rPr>
          <w:szCs w:val="24"/>
        </w:rPr>
        <w:t xml:space="preserve">In the study separation distance was calculated of in band interference with extend </w:t>
      </w:r>
      <w:proofErr w:type="spellStart"/>
      <w:r w:rsidRPr="001D77B1">
        <w:rPr>
          <w:szCs w:val="24"/>
        </w:rPr>
        <w:t>Hata</w:t>
      </w:r>
      <w:proofErr w:type="spellEnd"/>
      <w:r w:rsidRPr="001D77B1">
        <w:rPr>
          <w:szCs w:val="24"/>
        </w:rPr>
        <w:t xml:space="preserve"> model and it was 0.96</w:t>
      </w:r>
      <w:r>
        <w:rPr>
          <w:szCs w:val="24"/>
        </w:rPr>
        <w:t> </w:t>
      </w:r>
      <w:r w:rsidRPr="001D77B1">
        <w:rPr>
          <w:szCs w:val="24"/>
        </w:rPr>
        <w:t xml:space="preserve">km. Since Non-Geostationary Mobile Satellite Service is generally used in the location where cellular mobile system cannot be reached in Japan and the beam WPT does not possibly exist, the harmful interference can be avoided. </w:t>
      </w:r>
    </w:p>
    <w:p w:rsidR="00B33897" w:rsidRPr="001D77B1" w:rsidRDefault="00B33897" w:rsidP="00B33897">
      <w:pPr>
        <w:pStyle w:val="Headingb"/>
        <w:rPr>
          <w:rFonts w:cs="MS PGothic"/>
          <w:lang w:val="en-GB"/>
        </w:rPr>
      </w:pPr>
      <w:r w:rsidRPr="001D77B1">
        <w:rPr>
          <w:lang w:val="en-GB" w:eastAsia="ja-JP"/>
        </w:rPr>
        <w:t>(</w:t>
      </w:r>
      <w:r w:rsidRPr="001D77B1">
        <w:rPr>
          <w:lang w:val="en-GB"/>
        </w:rPr>
        <w:t>6</w:t>
      </w:r>
      <w:r w:rsidRPr="001D77B1">
        <w:rPr>
          <w:lang w:val="en-GB" w:eastAsia="ja-JP"/>
        </w:rPr>
        <w:t>)</w:t>
      </w:r>
      <w:r w:rsidRPr="001D77B1">
        <w:rPr>
          <w:lang w:val="en-GB"/>
        </w:rPr>
        <w:t xml:space="preserve"> </w:t>
      </w:r>
      <w:r w:rsidRPr="001D77B1">
        <w:rPr>
          <w:lang w:val="en-GB"/>
        </w:rPr>
        <w:tab/>
        <w:t>Broadcasting Service: Field Pickup</w:t>
      </w:r>
    </w:p>
    <w:p w:rsidR="00B33897" w:rsidRPr="001D77B1" w:rsidRDefault="00B33897" w:rsidP="00B33897">
      <w:pPr>
        <w:rPr>
          <w:szCs w:val="24"/>
        </w:rPr>
      </w:pPr>
      <w:r w:rsidRPr="001D77B1">
        <w:rPr>
          <w:szCs w:val="24"/>
        </w:rPr>
        <w:t xml:space="preserve">In the study separation distance was calculated in various scenarios and systems and with the antenna directivity it does not </w:t>
      </w:r>
      <w:proofErr w:type="gramStart"/>
      <w:r w:rsidRPr="001D77B1">
        <w:rPr>
          <w:szCs w:val="24"/>
        </w:rPr>
        <w:t>cause</w:t>
      </w:r>
      <w:proofErr w:type="gramEnd"/>
      <w:r w:rsidRPr="001D77B1">
        <w:rPr>
          <w:szCs w:val="24"/>
        </w:rPr>
        <w:t xml:space="preserve"> harmful interference with 10</w:t>
      </w:r>
      <w:r>
        <w:rPr>
          <w:szCs w:val="24"/>
        </w:rPr>
        <w:t> </w:t>
      </w:r>
      <w:r w:rsidRPr="001D77B1">
        <w:rPr>
          <w:szCs w:val="24"/>
        </w:rPr>
        <w:t xml:space="preserve">m separation distance outside the WPT controlled environment. </w:t>
      </w:r>
    </w:p>
    <w:p w:rsidR="00B33897" w:rsidRPr="001D77B1" w:rsidRDefault="00B33897" w:rsidP="00B33897">
      <w:pPr>
        <w:pStyle w:val="Headingb"/>
        <w:rPr>
          <w:lang w:val="en-GB"/>
        </w:rPr>
      </w:pPr>
      <w:r w:rsidRPr="001D77B1">
        <w:rPr>
          <w:lang w:val="en-GB" w:eastAsia="ja-JP"/>
        </w:rPr>
        <w:t>(</w:t>
      </w:r>
      <w:r w:rsidRPr="001D77B1">
        <w:rPr>
          <w:lang w:val="en-GB"/>
        </w:rPr>
        <w:t>7</w:t>
      </w:r>
      <w:r w:rsidRPr="001D77B1">
        <w:rPr>
          <w:lang w:val="en-GB" w:eastAsia="ja-JP"/>
        </w:rPr>
        <w:t>)</w:t>
      </w:r>
      <w:r w:rsidRPr="001D77B1">
        <w:rPr>
          <w:lang w:val="en-GB"/>
        </w:rPr>
        <w:t xml:space="preserve"> </w:t>
      </w:r>
      <w:r w:rsidRPr="001D77B1">
        <w:rPr>
          <w:lang w:val="en-GB"/>
        </w:rPr>
        <w:tab/>
        <w:t>Radio Astronomy</w:t>
      </w:r>
    </w:p>
    <w:p w:rsidR="00B33897" w:rsidRPr="001D77B1" w:rsidRDefault="00B33897" w:rsidP="00B33897">
      <w:pPr>
        <w:rPr>
          <w:szCs w:val="24"/>
        </w:rPr>
      </w:pPr>
      <w:r w:rsidRPr="001D77B1">
        <w:rPr>
          <w:szCs w:val="24"/>
        </w:rPr>
        <w:t>In the study separation distance was calculated for each radio astronomy site operating 2</w:t>
      </w:r>
      <w:r>
        <w:rPr>
          <w:szCs w:val="24"/>
        </w:rPr>
        <w:t> </w:t>
      </w:r>
      <w:r w:rsidRPr="001D77B1">
        <w:rPr>
          <w:szCs w:val="24"/>
        </w:rPr>
        <w:t>695</w:t>
      </w:r>
      <w:r>
        <w:rPr>
          <w:szCs w:val="24"/>
        </w:rPr>
        <w:t> </w:t>
      </w:r>
      <w:r w:rsidRPr="001D77B1">
        <w:rPr>
          <w:szCs w:val="24"/>
        </w:rPr>
        <w:t>MHz considering clutter loss. The separation distances are 5.7</w:t>
      </w:r>
      <w:r>
        <w:rPr>
          <w:szCs w:val="24"/>
        </w:rPr>
        <w:t> </w:t>
      </w:r>
      <w:r w:rsidRPr="001D77B1">
        <w:rPr>
          <w:szCs w:val="24"/>
        </w:rPr>
        <w:t>km or 1.6</w:t>
      </w:r>
      <w:r>
        <w:rPr>
          <w:szCs w:val="24"/>
        </w:rPr>
        <w:t> </w:t>
      </w:r>
      <w:r w:rsidRPr="001D77B1">
        <w:rPr>
          <w:szCs w:val="24"/>
        </w:rPr>
        <w:t>km depending on the environment of the site. To avoid the harmful interference to radio astronomy restricted area around the sites are set with those separation distances.</w:t>
      </w:r>
    </w:p>
    <w:p w:rsidR="00B33897" w:rsidRPr="001D77B1" w:rsidRDefault="00B33897" w:rsidP="00B33897">
      <w:pPr>
        <w:pStyle w:val="Headingb"/>
        <w:rPr>
          <w:lang w:val="en-GB"/>
        </w:rPr>
      </w:pPr>
      <w:r w:rsidRPr="001D77B1">
        <w:rPr>
          <w:lang w:val="en-GB" w:eastAsia="ja-JP"/>
        </w:rPr>
        <w:t>(</w:t>
      </w:r>
      <w:r w:rsidRPr="001D77B1">
        <w:rPr>
          <w:lang w:val="en-GB"/>
        </w:rPr>
        <w:t>8</w:t>
      </w:r>
      <w:r w:rsidRPr="001D77B1">
        <w:rPr>
          <w:lang w:val="en-GB" w:eastAsia="ja-JP"/>
        </w:rPr>
        <w:t>)</w:t>
      </w:r>
      <w:r w:rsidRPr="001D77B1">
        <w:rPr>
          <w:lang w:val="en-GB"/>
        </w:rPr>
        <w:t xml:space="preserve"> </w:t>
      </w:r>
      <w:r w:rsidRPr="001D77B1">
        <w:rPr>
          <w:lang w:val="en-GB"/>
        </w:rPr>
        <w:tab/>
        <w:t>Impact study for Radio Amateur</w:t>
      </w:r>
    </w:p>
    <w:p w:rsidR="00B33897" w:rsidRPr="001D77B1" w:rsidRDefault="00B33897" w:rsidP="00B33897">
      <w:pPr>
        <w:rPr>
          <w:szCs w:val="24"/>
        </w:rPr>
      </w:pPr>
      <w:r w:rsidRPr="001D77B1">
        <w:rPr>
          <w:szCs w:val="24"/>
        </w:rPr>
        <w:t>In the study separation distance was calculated considering clutter loss. 2 out of 4 frequencies of beam WPT are co-channel with Radio Amateur, which need 4.4</w:t>
      </w:r>
      <w:r>
        <w:rPr>
          <w:szCs w:val="24"/>
        </w:rPr>
        <w:t> </w:t>
      </w:r>
      <w:r w:rsidRPr="001D77B1">
        <w:rPr>
          <w:szCs w:val="24"/>
        </w:rPr>
        <w:t xml:space="preserve">km separation distance with 18 </w:t>
      </w:r>
      <w:proofErr w:type="spellStart"/>
      <w:r w:rsidRPr="001D77B1">
        <w:rPr>
          <w:szCs w:val="24"/>
        </w:rPr>
        <w:t>dBi</w:t>
      </w:r>
      <w:proofErr w:type="spellEnd"/>
      <w:r w:rsidRPr="001D77B1">
        <w:rPr>
          <w:szCs w:val="24"/>
        </w:rPr>
        <w:t xml:space="preserve"> Radio Amateur antenna. Considering antenna directive loss and using adjacent band if necessary, the harmful interference can be avoided. </w:t>
      </w:r>
    </w:p>
    <w:p w:rsidR="00B33897" w:rsidRPr="001D77B1" w:rsidRDefault="005B39D0" w:rsidP="00B33897">
      <w:pPr>
        <w:pStyle w:val="Heading3"/>
        <w:rPr>
          <w:lang w:eastAsia="ja-JP"/>
        </w:rPr>
      </w:pPr>
      <w:r>
        <w:rPr>
          <w:lang w:eastAsia="ja-JP"/>
        </w:rPr>
        <w:t>3.3.2</w:t>
      </w:r>
      <w:r w:rsidR="00B33897" w:rsidRPr="001D77B1">
        <w:rPr>
          <w:lang w:eastAsia="ja-JP"/>
        </w:rPr>
        <w:t>.1.3</w:t>
      </w:r>
      <w:r w:rsidR="00B33897" w:rsidRPr="001D77B1">
        <w:rPr>
          <w:lang w:eastAsia="ja-JP"/>
        </w:rPr>
        <w:tab/>
        <w:t>5.738-5.766</w:t>
      </w:r>
      <w:r w:rsidR="00B33897" w:rsidRPr="001D77B1">
        <w:t xml:space="preserve"> </w:t>
      </w:r>
      <w:r w:rsidR="00B33897" w:rsidRPr="001D77B1">
        <w:rPr>
          <w:lang w:eastAsia="ja-JP"/>
        </w:rPr>
        <w:t>GHz</w:t>
      </w:r>
      <w:r w:rsidR="00B33897" w:rsidRPr="001D77B1">
        <w:t xml:space="preserve"> (</w:t>
      </w:r>
      <w:r w:rsidR="00B33897" w:rsidRPr="001D77B1">
        <w:rPr>
          <w:lang w:eastAsia="ja-JP"/>
        </w:rPr>
        <w:t>non-ISM)</w:t>
      </w:r>
    </w:p>
    <w:p w:rsidR="00B33897" w:rsidRPr="001D77B1" w:rsidRDefault="00B33897" w:rsidP="00B33897">
      <w:pPr>
        <w:rPr>
          <w:bCs/>
          <w:lang w:eastAsia="ja-JP"/>
        </w:rPr>
      </w:pPr>
      <w:r w:rsidRPr="001D77B1">
        <w:rPr>
          <w:bCs/>
          <w:lang w:eastAsia="ja-JP"/>
        </w:rPr>
        <w:t xml:space="preserve">Radio characteristics example of beam WPT (non-ISM) is shown on Table </w:t>
      </w:r>
      <w:r w:rsidR="0040444F">
        <w:rPr>
          <w:bCs/>
          <w:lang w:eastAsia="ja-JP"/>
        </w:rPr>
        <w:t>1</w:t>
      </w:r>
    </w:p>
    <w:p w:rsidR="00B33897" w:rsidRPr="001D77B1" w:rsidRDefault="00B33897" w:rsidP="00B33897">
      <w:pPr>
        <w:pStyle w:val="Headingb"/>
        <w:rPr>
          <w:lang w:val="en-GB" w:eastAsia="ja-JP"/>
        </w:rPr>
      </w:pPr>
      <w:r w:rsidRPr="001D77B1">
        <w:rPr>
          <w:lang w:val="en-GB"/>
        </w:rPr>
        <w:t xml:space="preserve">(1) </w:t>
      </w:r>
      <w:r w:rsidRPr="001D77B1">
        <w:rPr>
          <w:lang w:val="en-GB"/>
        </w:rPr>
        <w:tab/>
        <w:t>Wireless LAN</w:t>
      </w:r>
    </w:p>
    <w:p w:rsidR="00B33897" w:rsidRPr="001D77B1" w:rsidRDefault="00B33897" w:rsidP="00B33897">
      <w:pPr>
        <w:rPr>
          <w:szCs w:val="24"/>
        </w:rPr>
      </w:pPr>
      <w:r w:rsidRPr="001D77B1">
        <w:rPr>
          <w:szCs w:val="24"/>
        </w:rPr>
        <w:t>Simulation was conducted to study the impact of the beam WPT system to the Wi</w:t>
      </w:r>
      <w:r>
        <w:rPr>
          <w:szCs w:val="24"/>
        </w:rPr>
        <w:t>-</w:t>
      </w:r>
      <w:r w:rsidRPr="001D77B1">
        <w:rPr>
          <w:szCs w:val="24"/>
        </w:rPr>
        <w:t>Fi system that operate outside the WPT controlled environment. When carrier sense mechanism with appropriate parameters was applied to the beam WPT system, the impact to the Wi</w:t>
      </w:r>
      <w:r>
        <w:rPr>
          <w:szCs w:val="24"/>
        </w:rPr>
        <w:t>-</w:t>
      </w:r>
      <w:r w:rsidRPr="001D77B1">
        <w:rPr>
          <w:szCs w:val="24"/>
        </w:rPr>
        <w:t>Fi throughput was equivalent to the case when another Wi</w:t>
      </w:r>
      <w:r>
        <w:rPr>
          <w:szCs w:val="24"/>
        </w:rPr>
        <w:t>-</w:t>
      </w:r>
      <w:r w:rsidRPr="001D77B1">
        <w:rPr>
          <w:szCs w:val="24"/>
        </w:rPr>
        <w:t>Fi system existed instead of the beam WPT system.</w:t>
      </w:r>
    </w:p>
    <w:p w:rsidR="00B33897" w:rsidRPr="001D77B1" w:rsidRDefault="00B33897" w:rsidP="00B33897">
      <w:pPr>
        <w:pStyle w:val="Headingb"/>
        <w:rPr>
          <w:lang w:val="en-GB"/>
        </w:rPr>
      </w:pPr>
      <w:r w:rsidRPr="001D77B1">
        <w:rPr>
          <w:lang w:val="en-GB"/>
        </w:rPr>
        <w:t xml:space="preserve">(2) </w:t>
      </w:r>
      <w:r w:rsidRPr="001D77B1">
        <w:rPr>
          <w:lang w:val="en-GB"/>
        </w:rPr>
        <w:tab/>
        <w:t>Dedicated Short Range Communication (DSRC)</w:t>
      </w:r>
    </w:p>
    <w:p w:rsidR="00B33897" w:rsidRPr="001D77B1" w:rsidRDefault="00B33897" w:rsidP="00B33897">
      <w:pPr>
        <w:rPr>
          <w:szCs w:val="24"/>
        </w:rPr>
      </w:pPr>
      <w:r w:rsidRPr="001D77B1">
        <w:rPr>
          <w:szCs w:val="24"/>
        </w:rPr>
        <w:t xml:space="preserve">Study on separation distance was made for the worst case scenario, where antenna directivity of the DSRC system perfectly matched to the beam direction of the beam WPT system. The separation distance was calculated </w:t>
      </w:r>
      <w:r w:rsidRPr="001D77B1">
        <w:rPr>
          <w:szCs w:val="24"/>
          <w:lang w:eastAsia="ja-JP"/>
        </w:rPr>
        <w:t xml:space="preserve">with free space loss model </w:t>
      </w:r>
      <w:r w:rsidRPr="001D77B1">
        <w:rPr>
          <w:szCs w:val="24"/>
        </w:rPr>
        <w:t>to be 2.6</w:t>
      </w:r>
      <w:r>
        <w:rPr>
          <w:szCs w:val="24"/>
        </w:rPr>
        <w:t> </w:t>
      </w:r>
      <w:r w:rsidRPr="001D77B1">
        <w:rPr>
          <w:szCs w:val="24"/>
        </w:rPr>
        <w:t xml:space="preserve">km from the beam WPT system to the </w:t>
      </w:r>
      <w:r w:rsidRPr="001D77B1">
        <w:rPr>
          <w:szCs w:val="24"/>
        </w:rPr>
        <w:lastRenderedPageBreak/>
        <w:t>DSRC Class 2 base station. Propagation loss due to building wall and directivity loss of DSRC antenna can be expected to further avoid harmful interference.</w:t>
      </w:r>
    </w:p>
    <w:p w:rsidR="00B33897" w:rsidRPr="001D77B1" w:rsidRDefault="00B33897" w:rsidP="0040444F">
      <w:pPr>
        <w:pStyle w:val="Headingb"/>
        <w:ind w:left="1134" w:hanging="1134"/>
        <w:rPr>
          <w:lang w:val="en-GB"/>
        </w:rPr>
      </w:pPr>
      <w:r w:rsidRPr="001D77B1">
        <w:rPr>
          <w:lang w:val="en-GB"/>
        </w:rPr>
        <w:t xml:space="preserve">(3) </w:t>
      </w:r>
      <w:r w:rsidRPr="001D77B1">
        <w:rPr>
          <w:lang w:val="en-GB"/>
        </w:rPr>
        <w:tab/>
        <w:t>Broadcasting Service: Studio to Transmitter Link (STL) &amp; Transmitter to Transmitter Link (TTL)</w:t>
      </w:r>
    </w:p>
    <w:p w:rsidR="00B33897" w:rsidRPr="001D77B1" w:rsidRDefault="00B33897" w:rsidP="00B33897">
      <w:pPr>
        <w:rPr>
          <w:szCs w:val="24"/>
        </w:rPr>
      </w:pPr>
      <w:r w:rsidRPr="001D77B1">
        <w:rPr>
          <w:szCs w:val="24"/>
          <w:lang w:eastAsia="ja-JP"/>
        </w:rPr>
        <w:t>S</w:t>
      </w:r>
      <w:r w:rsidRPr="001D77B1">
        <w:rPr>
          <w:szCs w:val="24"/>
        </w:rPr>
        <w:t xml:space="preserve">eparation distance was calculated </w:t>
      </w:r>
      <w:r w:rsidRPr="001D77B1">
        <w:rPr>
          <w:szCs w:val="24"/>
          <w:lang w:eastAsia="ja-JP"/>
        </w:rPr>
        <w:t xml:space="preserve">with free space loss model </w:t>
      </w:r>
      <w:r w:rsidRPr="001D77B1">
        <w:rPr>
          <w:szCs w:val="24"/>
        </w:rPr>
        <w:t>to be 836</w:t>
      </w:r>
      <w:r>
        <w:rPr>
          <w:szCs w:val="24"/>
        </w:rPr>
        <w:t> </w:t>
      </w:r>
      <w:r w:rsidRPr="001D77B1">
        <w:rPr>
          <w:szCs w:val="24"/>
        </w:rPr>
        <w:t>m for out band noise signal from the beam WPT to the STL/TTL base station. When difference in height is more than 5</w:t>
      </w:r>
      <w:r>
        <w:rPr>
          <w:szCs w:val="24"/>
        </w:rPr>
        <w:t> </w:t>
      </w:r>
      <w:r w:rsidRPr="001D77B1">
        <w:rPr>
          <w:szCs w:val="24"/>
        </w:rPr>
        <w:t>m, 20</w:t>
      </w:r>
      <w:r>
        <w:rPr>
          <w:szCs w:val="24"/>
        </w:rPr>
        <w:t> </w:t>
      </w:r>
      <w:r w:rsidRPr="001D77B1">
        <w:rPr>
          <w:szCs w:val="24"/>
        </w:rPr>
        <w:t>dB of directivity loss of STL/TTL antenna can be expected to further avoid harmful interference.</w:t>
      </w:r>
    </w:p>
    <w:p w:rsidR="00B33897" w:rsidRPr="001D77B1" w:rsidRDefault="00B33897" w:rsidP="0040444F">
      <w:pPr>
        <w:pStyle w:val="Headingb"/>
        <w:ind w:left="1134" w:hanging="1134"/>
        <w:rPr>
          <w:lang w:val="en-GB"/>
        </w:rPr>
      </w:pPr>
      <w:r w:rsidRPr="001D77B1">
        <w:rPr>
          <w:lang w:val="en-GB"/>
        </w:rPr>
        <w:t xml:space="preserve">(4) </w:t>
      </w:r>
      <w:r w:rsidRPr="001D77B1">
        <w:rPr>
          <w:lang w:val="en-GB"/>
        </w:rPr>
        <w:tab/>
        <w:t>Broadcasting Service: Field Pickup (FPU) &amp; Transmitter to Studio Link (TSL) systems</w:t>
      </w:r>
    </w:p>
    <w:p w:rsidR="00B33897" w:rsidRPr="001D77B1" w:rsidRDefault="00B33897" w:rsidP="00B33897">
      <w:pPr>
        <w:rPr>
          <w:szCs w:val="24"/>
        </w:rPr>
      </w:pPr>
      <w:r w:rsidRPr="001D77B1">
        <w:rPr>
          <w:szCs w:val="24"/>
        </w:rPr>
        <w:t>Separation distance was calculated to be 80</w:t>
      </w:r>
      <w:r>
        <w:rPr>
          <w:szCs w:val="24"/>
        </w:rPr>
        <w:t> </w:t>
      </w:r>
      <w:r w:rsidRPr="001D77B1">
        <w:rPr>
          <w:szCs w:val="24"/>
        </w:rPr>
        <w:t>m for out band noise signal from the beam WPT to the FPU base station. When difference in height is more than 25</w:t>
      </w:r>
      <w:r>
        <w:rPr>
          <w:szCs w:val="24"/>
        </w:rPr>
        <w:t> </w:t>
      </w:r>
      <w:r w:rsidRPr="001D77B1">
        <w:rPr>
          <w:szCs w:val="24"/>
        </w:rPr>
        <w:t>m, more than 14 dB of directivity loss of FPU antenna can be expected to further avoid harmful interference.</w:t>
      </w:r>
    </w:p>
    <w:p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w:t>
      </w:r>
      <w:r>
        <w:rPr>
          <w:szCs w:val="24"/>
        </w:rPr>
        <w:t> </w:t>
      </w:r>
      <w:r w:rsidRPr="001D77B1">
        <w:rPr>
          <w:szCs w:val="24"/>
        </w:rPr>
        <w:t>485</w:t>
      </w:r>
      <w:r>
        <w:rPr>
          <w:szCs w:val="24"/>
        </w:rPr>
        <w:t> </w:t>
      </w:r>
      <w:r w:rsidRPr="001D77B1">
        <w:rPr>
          <w:szCs w:val="24"/>
        </w:rPr>
        <w:t>m for out band noise signal from the beam WPT system to the TSL base station. When difference in height is more than 7</w:t>
      </w:r>
      <w:r>
        <w:rPr>
          <w:szCs w:val="24"/>
        </w:rPr>
        <w:t> </w:t>
      </w:r>
      <w:r w:rsidRPr="001D77B1">
        <w:rPr>
          <w:szCs w:val="24"/>
        </w:rPr>
        <w:t>m, 20 dB of directivity loss of STL/TTL antenna can be expected to further avoid harmful interference.</w:t>
      </w:r>
    </w:p>
    <w:p w:rsidR="00B33897" w:rsidRPr="001D77B1" w:rsidRDefault="00B33897" w:rsidP="00B33897">
      <w:pPr>
        <w:pStyle w:val="Headingb"/>
        <w:rPr>
          <w:rFonts w:cs="MS PGothic"/>
          <w:lang w:val="en-GB"/>
        </w:rPr>
      </w:pPr>
      <w:r w:rsidRPr="001D77B1">
        <w:rPr>
          <w:lang w:val="en-GB"/>
        </w:rPr>
        <w:t xml:space="preserve">(5) </w:t>
      </w:r>
      <w:r w:rsidRPr="001D77B1">
        <w:rPr>
          <w:lang w:val="en-GB"/>
        </w:rPr>
        <w:tab/>
        <w:t>Unmanned mobile image transmission system</w:t>
      </w:r>
    </w:p>
    <w:p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23</w:t>
      </w:r>
      <w:r>
        <w:rPr>
          <w:szCs w:val="24"/>
        </w:rPr>
        <w:t> </w:t>
      </w:r>
      <w:r w:rsidRPr="001D77B1">
        <w:rPr>
          <w:szCs w:val="24"/>
        </w:rPr>
        <w:t>km on co-channel and 185</w:t>
      </w:r>
      <w:r>
        <w:rPr>
          <w:szCs w:val="24"/>
        </w:rPr>
        <w:t> </w:t>
      </w:r>
      <w:r w:rsidRPr="001D77B1">
        <w:rPr>
          <w:szCs w:val="24"/>
        </w:rPr>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rsidR="00B33897" w:rsidRPr="001D77B1" w:rsidRDefault="00B33897" w:rsidP="00B33897">
      <w:pPr>
        <w:pStyle w:val="Headingb"/>
        <w:rPr>
          <w:rFonts w:cs="MS PGothic"/>
          <w:lang w:val="en-GB"/>
        </w:rPr>
      </w:pPr>
      <w:r w:rsidRPr="001D77B1">
        <w:rPr>
          <w:lang w:val="en-GB"/>
        </w:rPr>
        <w:t xml:space="preserve">(6) </w:t>
      </w:r>
      <w:r w:rsidRPr="001D77B1">
        <w:rPr>
          <w:lang w:val="en-GB"/>
        </w:rPr>
        <w:tab/>
        <w:t>Weather radar</w:t>
      </w:r>
    </w:p>
    <w:p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3</w:t>
      </w:r>
      <w:r>
        <w:rPr>
          <w:szCs w:val="24"/>
        </w:rPr>
        <w:t> </w:t>
      </w:r>
      <w:r w:rsidRPr="001D77B1">
        <w:rPr>
          <w:szCs w:val="24"/>
        </w:rPr>
        <w:t>308</w:t>
      </w:r>
      <w:r>
        <w:rPr>
          <w:szCs w:val="24"/>
        </w:rPr>
        <w:t> </w:t>
      </w:r>
      <w:r w:rsidRPr="001D77B1">
        <w:rPr>
          <w:szCs w:val="24"/>
        </w:rPr>
        <w:t>m for out band noise signal from the beam WPT system for each weather radar site. To avoid the harmful interference, separation distance should be kept.</w:t>
      </w:r>
    </w:p>
    <w:p w:rsidR="00B33897" w:rsidRPr="001D77B1" w:rsidRDefault="00B33897" w:rsidP="00B33897">
      <w:pPr>
        <w:pStyle w:val="Headingb"/>
        <w:rPr>
          <w:lang w:val="en-GB"/>
        </w:rPr>
      </w:pPr>
      <w:r w:rsidRPr="001D77B1">
        <w:rPr>
          <w:lang w:val="en-GB"/>
        </w:rPr>
        <w:t xml:space="preserve">(7) </w:t>
      </w:r>
      <w:r w:rsidRPr="001D77B1">
        <w:rPr>
          <w:lang w:val="en-GB"/>
        </w:rPr>
        <w:tab/>
        <w:t>Radio Astronomy</w:t>
      </w:r>
    </w:p>
    <w:p w:rsidR="00B33897" w:rsidRPr="001D77B1" w:rsidRDefault="00B33897" w:rsidP="00B33897">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1.1</w:t>
      </w:r>
      <w:r>
        <w:rPr>
          <w:szCs w:val="24"/>
        </w:rPr>
        <w:t> </w:t>
      </w:r>
      <w:r w:rsidRPr="001D77B1">
        <w:rPr>
          <w:szCs w:val="24"/>
        </w:rPr>
        <w:t>km or 1.7</w:t>
      </w:r>
      <w:r>
        <w:rPr>
          <w:szCs w:val="24"/>
        </w:rPr>
        <w:t> </w:t>
      </w:r>
      <w:r w:rsidRPr="001D77B1">
        <w:rPr>
          <w:szCs w:val="24"/>
        </w:rPr>
        <w:t>km for 4</w:t>
      </w:r>
      <w:r>
        <w:rPr>
          <w:szCs w:val="24"/>
        </w:rPr>
        <w:t> </w:t>
      </w:r>
      <w:r w:rsidRPr="001D77B1">
        <w:rPr>
          <w:szCs w:val="24"/>
        </w:rPr>
        <w:t>995</w:t>
      </w:r>
      <w:r>
        <w:rPr>
          <w:szCs w:val="24"/>
        </w:rPr>
        <w:t> </w:t>
      </w:r>
      <w:r w:rsidRPr="001D77B1">
        <w:rPr>
          <w:szCs w:val="24"/>
        </w:rPr>
        <w:t>MHz and 10</w:t>
      </w:r>
      <w:r>
        <w:rPr>
          <w:szCs w:val="24"/>
        </w:rPr>
        <w:t> </w:t>
      </w:r>
      <w:r w:rsidRPr="001D77B1">
        <w:rPr>
          <w:szCs w:val="24"/>
        </w:rPr>
        <w:t>650</w:t>
      </w:r>
      <w:r>
        <w:rPr>
          <w:szCs w:val="24"/>
        </w:rPr>
        <w:t> </w:t>
      </w:r>
      <w:r w:rsidRPr="001D77B1">
        <w:rPr>
          <w:szCs w:val="24"/>
        </w:rPr>
        <w:t>MHz radio astronomy sites. To avoid the harmful interference, separation distance should be kept.</w:t>
      </w:r>
    </w:p>
    <w:p w:rsidR="00B33897" w:rsidRPr="005B39D0" w:rsidRDefault="00B33897" w:rsidP="00B33897">
      <w:pPr>
        <w:pStyle w:val="Headingb"/>
        <w:rPr>
          <w:lang w:val="en-GB"/>
        </w:rPr>
      </w:pPr>
      <w:r w:rsidRPr="005B39D0">
        <w:rPr>
          <w:lang w:val="en-GB"/>
        </w:rPr>
        <w:t xml:space="preserve">(8) </w:t>
      </w:r>
      <w:r w:rsidRPr="005B39D0">
        <w:rPr>
          <w:lang w:val="en-GB"/>
        </w:rPr>
        <w:tab/>
        <w:t>Impact study for Radio Amateur</w:t>
      </w:r>
    </w:p>
    <w:p w:rsidR="00B87106" w:rsidRPr="00C561C9" w:rsidRDefault="00B33897" w:rsidP="00B33897">
      <w:pPr>
        <w:rPr>
          <w:lang w:val="en-US" w:eastAsia="ja-JP"/>
        </w:rPr>
      </w:pPr>
      <w:r w:rsidRPr="001D77B1">
        <w:rPr>
          <w:szCs w:val="24"/>
        </w:rPr>
        <w:t xml:space="preserve">Separation distance was studied considering clutter loss. The calculated separation distance </w:t>
      </w:r>
      <w:r w:rsidRPr="001D77B1">
        <w:rPr>
          <w:szCs w:val="24"/>
          <w:lang w:eastAsia="ja-JP"/>
        </w:rPr>
        <w:t xml:space="preserve">with free space loss model </w:t>
      </w:r>
      <w:r w:rsidRPr="001D77B1">
        <w:rPr>
          <w:szCs w:val="24"/>
        </w:rPr>
        <w:t>was 1.5</w:t>
      </w:r>
      <w:r>
        <w:rPr>
          <w:szCs w:val="24"/>
        </w:rPr>
        <w:t> </w:t>
      </w:r>
      <w:r w:rsidRPr="001D77B1">
        <w:rPr>
          <w:szCs w:val="24"/>
        </w:rPr>
        <w:t>km and 262</w:t>
      </w:r>
      <w:r>
        <w:rPr>
          <w:szCs w:val="24"/>
        </w:rPr>
        <w:t> </w:t>
      </w:r>
      <w:r w:rsidRPr="001D77B1">
        <w:rPr>
          <w:szCs w:val="24"/>
        </w:rPr>
        <w:t>m for 30</w:t>
      </w:r>
      <w:r>
        <w:rPr>
          <w:szCs w:val="24"/>
        </w:rPr>
        <w:t> </w:t>
      </w:r>
      <w:proofErr w:type="spellStart"/>
      <w:r w:rsidRPr="001D77B1">
        <w:rPr>
          <w:szCs w:val="24"/>
        </w:rPr>
        <w:t>dBi</w:t>
      </w:r>
      <w:proofErr w:type="spellEnd"/>
      <w:r w:rsidRPr="001D77B1">
        <w:rPr>
          <w:szCs w:val="24"/>
        </w:rPr>
        <w:t xml:space="preserve"> and 15</w:t>
      </w:r>
      <w:r>
        <w:rPr>
          <w:szCs w:val="24"/>
        </w:rPr>
        <w:t> </w:t>
      </w:r>
      <w:proofErr w:type="spellStart"/>
      <w:r w:rsidRPr="001D77B1">
        <w:rPr>
          <w:szCs w:val="24"/>
        </w:rPr>
        <w:t>dBi</w:t>
      </w:r>
      <w:proofErr w:type="spellEnd"/>
      <w:r w:rsidRPr="001D77B1">
        <w:rPr>
          <w:szCs w:val="24"/>
        </w:rPr>
        <w:t xml:space="preserve"> Radio Amateur antennas, respectively. Antenna directivity and coordination procedure can avoid harmful interference.</w:t>
      </w:r>
    </w:p>
    <w:p w:rsidR="00BB0A10" w:rsidRPr="00B678A6" w:rsidRDefault="00CA73CC" w:rsidP="00BB0A10">
      <w:pPr>
        <w:pStyle w:val="Heading1"/>
        <w:rPr>
          <w:lang w:eastAsia="ja-JP"/>
        </w:rPr>
      </w:pPr>
      <w:r>
        <w:rPr>
          <w:lang w:eastAsia="ja-JP"/>
        </w:rPr>
        <w:t>4</w:t>
      </w:r>
      <w:r w:rsidR="00BB0A10" w:rsidRPr="00B678A6">
        <w:rPr>
          <w:lang w:eastAsia="ja-JP"/>
        </w:rPr>
        <w:tab/>
        <w:t>Human hazard issues</w:t>
      </w:r>
    </w:p>
    <w:p w:rsidR="00607C8B" w:rsidRPr="001D77B1" w:rsidRDefault="00607C8B" w:rsidP="00607C8B">
      <w:pPr>
        <w:rPr>
          <w:lang w:eastAsia="ja-JP"/>
        </w:rPr>
      </w:pPr>
      <w:r w:rsidRPr="001D77B1">
        <w:rPr>
          <w:lang w:eastAsia="ja-JP"/>
        </w:rPr>
        <w:t xml:space="preserve">Human exposure to electromagnetic fields (EMF) is addressed by a number of regulatory agencies as well as international expert organizations such as the World Health Organization (WHO), the Institute of Electrical and Electronics Engineers (IEEE), and the International Commission on Non Ionizing Radiation Protection (ICNIRP). The determination of EMF safety limits is addressed by these groups and are not in the scope of ITU-R’s work. There are a number of different guidelines on human exposure to EMF that have been published by these organizations, across several frequency ranges. These guidelines include: ICNIRP guidelines of 1998, 2010, and 2020 and IEEE </w:t>
      </w:r>
      <w:r w:rsidRPr="001D77B1">
        <w:rPr>
          <w:lang w:eastAsia="ja-JP"/>
        </w:rPr>
        <w:lastRenderedPageBreak/>
        <w:t xml:space="preserve">C95.1-2019 - IEEE Standard for Safety Levels with Respect to Human Exposure to Electric, Magnetic, and Electromagnetic Fields, 0 Hz to 300 GHz. Many Administrations have or may at some point adopt these guidelines or modified/updated guidelines based on their own experts’ studies. System designers, manufacturers, and operators of WPT equipment should consider steps to adequately protect the public from the hazardous effects of EMF and should consider these limits in their planning and deployment of WPT systems. </w:t>
      </w:r>
    </w:p>
    <w:p w:rsidR="00607C8B" w:rsidRPr="001D77B1" w:rsidRDefault="00607C8B" w:rsidP="00607C8B">
      <w:pPr>
        <w:rPr>
          <w:lang w:eastAsia="ja-JP"/>
        </w:rPr>
      </w:pPr>
      <w:bookmarkStart w:id="320" w:name="_Hlk54011570"/>
      <w:r w:rsidRPr="001D77B1">
        <w:rPr>
          <w:lang w:eastAsia="ja-JP"/>
        </w:rPr>
        <w:t>Unlike non-beam WPT, beam WPT in the practical implementation would employ microwave transmission systems using 920 MHz band, 2.4 GHz band, and 5.7 GHz band to transmit the power. Microwaves may be beamed from an antenna, by way of point-to-point or point-to-multipoint, over a distance of several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w:t>
      </w:r>
      <w:r w:rsidRPr="001D77B1">
        <w:t xml:space="preserve"> to be compliant with the current guidelines </w:t>
      </w:r>
      <w:r w:rsidRPr="001D77B1">
        <w:rPr>
          <w:lang w:eastAsia="ja-JP"/>
        </w:rPr>
        <w:t>in the beam WPT planning and operation.</w:t>
      </w:r>
    </w:p>
    <w:p w:rsidR="00607C8B" w:rsidRPr="00B678A6" w:rsidRDefault="00607C8B" w:rsidP="00607C8B">
      <w:pPr>
        <w:rPr>
          <w:lang w:eastAsia="ja-JP"/>
        </w:rPr>
      </w:pPr>
      <w:r w:rsidRPr="001D77B1">
        <w:rPr>
          <w:lang w:eastAsia="ja-JP"/>
        </w:rPr>
        <w:t>To cope with above-mentioned unique and standing technical requirements, some current beam WPT implementations are considering adoption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320"/>
      <w:r w:rsidRPr="001D77B1">
        <w:rPr>
          <w:lang w:eastAsia="ja-JP"/>
        </w:rPr>
        <w:t xml:space="preserve"> See Annex 1 for details.</w:t>
      </w:r>
    </w:p>
    <w:p w:rsidR="00BB0A10" w:rsidRDefault="00BE2986" w:rsidP="007B707F">
      <w:pPr>
        <w:pStyle w:val="Heading1"/>
        <w:rPr>
          <w:lang w:eastAsia="ja-JP"/>
        </w:rPr>
      </w:pPr>
      <w:r>
        <w:rPr>
          <w:lang w:eastAsia="ja-JP"/>
        </w:rPr>
        <w:t>5</w:t>
      </w:r>
      <w:r w:rsidR="00BB0A10" w:rsidRPr="00B678A6">
        <w:rPr>
          <w:lang w:eastAsia="ja-JP"/>
        </w:rPr>
        <w:tab/>
        <w:t>Summary</w:t>
      </w:r>
    </w:p>
    <w:p w:rsidR="000800D5" w:rsidRPr="000800D5" w:rsidRDefault="000800D5" w:rsidP="007E2ADB">
      <w:pPr>
        <w:rPr>
          <w:iCs/>
          <w:lang w:eastAsia="ja-JP"/>
        </w:rPr>
      </w:pPr>
      <w:r w:rsidRPr="0055065E">
        <w:rPr>
          <w:highlight w:val="yellow"/>
          <w:lang w:val="en-US" w:eastAsia="ja-JP"/>
        </w:rPr>
        <w:t>[</w:t>
      </w:r>
      <w:r w:rsidRPr="0055065E">
        <w:rPr>
          <w:i/>
          <w:iCs/>
          <w:highlight w:val="yellow"/>
          <w:lang w:val="en-US" w:eastAsia="ja-JP"/>
        </w:rPr>
        <w:t xml:space="preserve">Editor’s note: </w:t>
      </w:r>
      <w:r w:rsidR="001E05D6" w:rsidRPr="0055065E">
        <w:rPr>
          <w:i/>
          <w:iCs/>
          <w:highlight w:val="yellow"/>
          <w:lang w:val="en-US" w:eastAsia="ja-JP"/>
        </w:rPr>
        <w:t xml:space="preserve">The following text summarizes the results of </w:t>
      </w:r>
      <w:r w:rsidR="007E2ADB" w:rsidRPr="0055065E">
        <w:rPr>
          <w:i/>
          <w:iCs/>
          <w:highlight w:val="yellow"/>
          <w:lang w:val="en-US" w:eastAsia="ja-JP"/>
        </w:rPr>
        <w:t xml:space="preserve">Studies </w:t>
      </w:r>
      <w:r w:rsidR="0055065E" w:rsidRPr="0055065E">
        <w:rPr>
          <w:i/>
          <w:iCs/>
          <w:highlight w:val="yellow"/>
          <w:lang w:val="en-US" w:eastAsia="ja-JP"/>
        </w:rPr>
        <w:t xml:space="preserve">A and B. </w:t>
      </w:r>
      <w:r w:rsidR="001E05D6" w:rsidRPr="0055065E">
        <w:rPr>
          <w:i/>
          <w:iCs/>
          <w:highlight w:val="yellow"/>
          <w:lang w:val="en-US" w:eastAsia="ja-JP"/>
        </w:rPr>
        <w:t xml:space="preserve">A paragraph summarizing the results of </w:t>
      </w:r>
      <w:r w:rsidR="0055065E" w:rsidRPr="0055065E">
        <w:rPr>
          <w:i/>
          <w:iCs/>
          <w:highlight w:val="yellow"/>
          <w:lang w:val="en-US" w:eastAsia="ja-JP"/>
        </w:rPr>
        <w:t>s</w:t>
      </w:r>
      <w:r w:rsidR="001E05D6" w:rsidRPr="0055065E">
        <w:rPr>
          <w:i/>
          <w:iCs/>
          <w:highlight w:val="yellow"/>
          <w:lang w:val="en-US" w:eastAsia="ja-JP"/>
        </w:rPr>
        <w:t>tudy C is expected to be provide</w:t>
      </w:r>
      <w:r w:rsidR="0055065E" w:rsidRPr="0055065E">
        <w:rPr>
          <w:i/>
          <w:iCs/>
          <w:highlight w:val="yellow"/>
          <w:lang w:val="en-US" w:eastAsia="ja-JP"/>
        </w:rPr>
        <w:t>d</w:t>
      </w:r>
      <w:r w:rsidR="001E05D6" w:rsidRPr="0055065E">
        <w:rPr>
          <w:i/>
          <w:iCs/>
          <w:highlight w:val="yellow"/>
          <w:lang w:val="en-US" w:eastAsia="ja-JP"/>
        </w:rPr>
        <w:t xml:space="preserve"> at the next meeting of WP 1A.</w:t>
      </w:r>
      <w:r w:rsidRPr="0055065E">
        <w:rPr>
          <w:highlight w:val="yellow"/>
          <w:lang w:val="en-US" w:eastAsia="ja-JP"/>
        </w:rPr>
        <w:t>]</w:t>
      </w:r>
    </w:p>
    <w:p w:rsidR="003B4C26" w:rsidRDefault="003B4C26" w:rsidP="005472DF">
      <w:pPr>
        <w:rPr>
          <w:i/>
          <w:iCs/>
          <w:lang w:eastAsia="ja-JP"/>
        </w:rPr>
      </w:pPr>
      <w:r>
        <w:t xml:space="preserve">The studies presented in this document demonstrate that the </w:t>
      </w:r>
      <w:r w:rsidRPr="009853B7">
        <w:t>impact of Beam WPT systems on other wireless devices and technologies depends on factors such as</w:t>
      </w:r>
      <w:r w:rsidRPr="003B4C26">
        <w:t xml:space="preserve"> the output power of the beam WPT, </w:t>
      </w:r>
      <w:r w:rsidRPr="009853B7">
        <w:t xml:space="preserve">the </w:t>
      </w:r>
      <w:r>
        <w:t>distance between devices, and whether the same operating frequencies are being used. For Beam WPT systems operating in the 915-921 MHz band, results from the studies demonstrate that in most cases their operation is feasible and causes little to no interference to the following types of devices: IMT user terminals, wireless microphones and base stations, assisted listening devices, RFID readers, door/window sensors, smart hubs, and smart power outlets</w:t>
      </w:r>
      <w:r w:rsidRPr="00C61BF9">
        <w:rPr>
          <w:iCs/>
        </w:rPr>
        <w:t>.</w:t>
      </w:r>
    </w:p>
    <w:p w:rsidR="00F24A65" w:rsidRDefault="00F24A65" w:rsidP="00F24A65">
      <w:pPr>
        <w:jc w:val="both"/>
      </w:pPr>
    </w:p>
    <w:p w:rsidR="00397C6E" w:rsidRPr="001D77B1" w:rsidRDefault="00397C6E" w:rsidP="00397C6E">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rsidR="00397C6E" w:rsidRPr="001D77B1" w:rsidRDefault="00397C6E" w:rsidP="00397C6E">
      <w:pPr>
        <w:pStyle w:val="AnnexNo"/>
        <w:rPr>
          <w:lang w:eastAsia="ja-JP"/>
        </w:rPr>
      </w:pPr>
      <w:r w:rsidRPr="001D77B1">
        <w:rPr>
          <w:lang w:eastAsia="ja-JP"/>
        </w:rPr>
        <w:lastRenderedPageBreak/>
        <w:t>Annex</w:t>
      </w:r>
      <w:r w:rsidR="007E2ADB">
        <w:rPr>
          <w:lang w:eastAsia="ja-JP"/>
        </w:rPr>
        <w:t xml:space="preserve"> 1</w:t>
      </w:r>
    </w:p>
    <w:p w:rsidR="00397C6E" w:rsidRPr="001D77B1" w:rsidRDefault="00397C6E" w:rsidP="00397C6E">
      <w:pPr>
        <w:pStyle w:val="Annextitle"/>
        <w:rPr>
          <w:lang w:eastAsia="ja-JP"/>
        </w:rPr>
      </w:pPr>
      <w:r w:rsidRPr="001D77B1">
        <w:rPr>
          <w:lang w:eastAsia="ja-JP"/>
        </w:rPr>
        <w:t xml:space="preserve">RF exposure environmental control to comply with </w:t>
      </w:r>
      <w:r w:rsidR="007E2ADB">
        <w:rPr>
          <w:lang w:eastAsia="ja-JP"/>
        </w:rPr>
        <w:br/>
      </w:r>
      <w:r w:rsidRPr="001D77B1">
        <w:rPr>
          <w:lang w:eastAsia="ja-JP"/>
        </w:rPr>
        <w:t>the Radio Protection Guidelines</w:t>
      </w:r>
    </w:p>
    <w:p w:rsidR="00397C6E" w:rsidRPr="001D77B1" w:rsidRDefault="00397C6E" w:rsidP="00397C6E">
      <w:pPr>
        <w:pStyle w:val="Heading1"/>
      </w:pPr>
      <w:r w:rsidRPr="001D77B1">
        <w:t>1</w:t>
      </w:r>
      <w:r w:rsidRPr="001D77B1">
        <w:tab/>
        <w:t>Beam WPT installation environments</w:t>
      </w:r>
    </w:p>
    <w:p w:rsidR="00397C6E" w:rsidRPr="001D77B1" w:rsidRDefault="00397C6E" w:rsidP="00397C6E">
      <w:pPr>
        <w:rPr>
          <w:lang w:eastAsia="ja-JP"/>
        </w:rPr>
      </w:pPr>
      <w:r w:rsidRPr="001D77B1">
        <w:rPr>
          <w:lang w:eastAsia="ja-JP"/>
        </w:rPr>
        <w:t>Information and Communication Council of the Ministry of Internal Affairs and Communication (MIC) of Japan defined the</w:t>
      </w:r>
      <w:bookmarkStart w:id="321" w:name="_Hlk53586123"/>
      <w:r w:rsidRPr="001D77B1">
        <w:rPr>
          <w:lang w:eastAsia="ja-JP"/>
        </w:rPr>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rsidR="007E2ADB">
        <w:rPr>
          <w:lang w:eastAsia="ja-JP"/>
        </w:rPr>
        <w:t> </w:t>
      </w:r>
      <w:r w:rsidRPr="001D77B1">
        <w:rPr>
          <w:lang w:eastAsia="ja-JP"/>
        </w:rPr>
        <w:t>GHz) to comply with their Radio Protection Guidelines (the Guidelines, thereafter) as follows</w:t>
      </w:r>
      <w:bookmarkEnd w:id="321"/>
      <w:r w:rsidRPr="001D77B1">
        <w:rPr>
          <w:lang w:eastAsia="ja-JP"/>
        </w:rPr>
        <w:t xml:space="preserve">. </w:t>
      </w:r>
    </w:p>
    <w:p w:rsidR="00397C6E" w:rsidRPr="001D77B1" w:rsidRDefault="00397C6E" w:rsidP="00397C6E">
      <w:pPr>
        <w:pStyle w:val="Heading2"/>
        <w:rPr>
          <w:lang w:eastAsia="ja-JP"/>
        </w:rPr>
      </w:pPr>
      <w:r w:rsidRPr="001D77B1">
        <w:rPr>
          <w:lang w:eastAsia="ja-JP"/>
        </w:rPr>
        <w:t>1.1</w:t>
      </w:r>
      <w:r w:rsidRPr="001D77B1">
        <w:rPr>
          <w:lang w:eastAsia="ja-JP"/>
        </w:rPr>
        <w:tab/>
        <w:t>WPT controlled environment</w:t>
      </w:r>
    </w:p>
    <w:p w:rsidR="00397C6E" w:rsidRPr="001D77B1" w:rsidRDefault="00397C6E" w:rsidP="00397C6E">
      <w:pPr>
        <w:rPr>
          <w:lang w:eastAsia="ja-JP"/>
        </w:rPr>
      </w:pPr>
      <w:r w:rsidRPr="001D77B1">
        <w:rPr>
          <w:lang w:eastAsia="ja-JP"/>
        </w:rPr>
        <w:t xml:space="preserve">The WPT controlled environment is summarized as shown below: </w:t>
      </w:r>
    </w:p>
    <w:p w:rsidR="00397C6E" w:rsidRPr="001D77B1" w:rsidRDefault="00397C6E" w:rsidP="00397C6E">
      <w:pPr>
        <w:pStyle w:val="enumlev1"/>
        <w:rPr>
          <w:lang w:eastAsia="ja-JP"/>
        </w:rPr>
      </w:pPr>
      <w:r w:rsidRPr="001D77B1">
        <w:rPr>
          <w:lang w:eastAsia="ja-JP"/>
        </w:rPr>
        <w:t>–</w:t>
      </w:r>
      <w:r w:rsidRPr="001D77B1">
        <w:rPr>
          <w:lang w:eastAsia="ja-JP"/>
        </w:rPr>
        <w:tab/>
        <w:t>It is categorized as indoor and closed space for beam WPT operation</w:t>
      </w:r>
    </w:p>
    <w:p w:rsidR="00397C6E" w:rsidRPr="001D77B1" w:rsidRDefault="00397C6E" w:rsidP="00397C6E">
      <w:pPr>
        <w:pStyle w:val="enumlev1"/>
        <w:rPr>
          <w:lang w:eastAsia="ja-JP"/>
        </w:rPr>
      </w:pPr>
      <w:r w:rsidRPr="001D77B1">
        <w:rPr>
          <w:lang w:eastAsia="ja-JP"/>
        </w:rPr>
        <w:t>–</w:t>
      </w:r>
      <w:r w:rsidRPr="001D77B1">
        <w:rPr>
          <w:lang w:eastAsia="ja-JP"/>
        </w:rPr>
        <w:tab/>
        <w:t>In the environment, WPT</w:t>
      </w:r>
      <w:bookmarkStart w:id="322" w:name="_Hlk53592657"/>
      <w:r w:rsidRPr="001D77B1">
        <w:rPr>
          <w:lang w:eastAsia="ja-JP"/>
        </w:rPr>
        <w:t xml:space="preserve"> radio frequency EMF levels</w:t>
      </w:r>
      <w:bookmarkEnd w:id="322"/>
      <w:r w:rsidRPr="001D77B1">
        <w:rPr>
          <w:lang w:eastAsia="ja-JP"/>
        </w:rPr>
        <w:t xml:space="preserve"> meet the allowable range specified for the controlled environment in the Radio Protection Guidelines.  (Power transmission shall be ceased when detecting an individual entering the area where EMFs surpass the limits of the controlled environment specified in the Guidelines.)</w:t>
      </w:r>
    </w:p>
    <w:p w:rsidR="00397C6E" w:rsidRPr="001D77B1" w:rsidRDefault="00397C6E" w:rsidP="00397C6E">
      <w:pPr>
        <w:pStyle w:val="enumlev1"/>
        <w:rPr>
          <w:lang w:eastAsia="ja-JP"/>
        </w:rPr>
      </w:pPr>
      <w:r w:rsidRPr="001D77B1">
        <w:rPr>
          <w:lang w:eastAsia="ja-JP"/>
        </w:rPr>
        <w:t>–</w:t>
      </w:r>
      <w:r w:rsidRPr="001D77B1">
        <w:rPr>
          <w:lang w:eastAsia="ja-JP"/>
        </w:rPr>
        <w:tab/>
        <w:t xml:space="preserve">When a beam WPT system is operated in the WPT controlled environment, for the purpose of avoiding and mitigating harmful effect to other </w:t>
      </w:r>
      <w:proofErr w:type="spellStart"/>
      <w:r w:rsidRPr="001D77B1">
        <w:rPr>
          <w:lang w:eastAsia="ja-JP"/>
        </w:rPr>
        <w:t>radiocommunication</w:t>
      </w:r>
      <w:proofErr w:type="spellEnd"/>
      <w:r w:rsidRPr="001D77B1">
        <w:rPr>
          <w:lang w:eastAsia="ja-JP"/>
        </w:rPr>
        <w:t xml:space="preserve"> systems</w:t>
      </w:r>
      <w:proofErr w:type="gramStart"/>
      <w:r w:rsidRPr="001D77B1">
        <w:rPr>
          <w:lang w:eastAsia="ja-JP"/>
        </w:rPr>
        <w:t>,  the</w:t>
      </w:r>
      <w:proofErr w:type="gramEnd"/>
      <w:r w:rsidRPr="001D77B1">
        <w:rPr>
          <w:lang w:eastAsia="ja-JP"/>
        </w:rPr>
        <w:t xml:space="preserve"> WPT system installation personnel, the WPT system operator, the WPT licensee, and other authorized personnel shall be able to manage and control the use of other </w:t>
      </w:r>
      <w:proofErr w:type="spellStart"/>
      <w:r w:rsidRPr="001D77B1">
        <w:rPr>
          <w:lang w:eastAsia="ja-JP"/>
        </w:rPr>
        <w:t>radiocommunication</w:t>
      </w:r>
      <w:proofErr w:type="spellEnd"/>
      <w:r w:rsidRPr="001D77B1">
        <w:rPr>
          <w:lang w:eastAsia="ja-JP"/>
        </w:rPr>
        <w:t xml:space="preserve"> systems and device installation conditions in an integrated manner. </w:t>
      </w:r>
    </w:p>
    <w:p w:rsidR="00397C6E" w:rsidRPr="001D77B1" w:rsidRDefault="00397C6E" w:rsidP="00397C6E">
      <w:pPr>
        <w:pStyle w:val="enumlev1"/>
        <w:rPr>
          <w:lang w:eastAsia="ja-JP"/>
        </w:rPr>
      </w:pPr>
      <w:r w:rsidRPr="001D77B1">
        <w:rPr>
          <w:lang w:eastAsia="ja-JP"/>
        </w:rPr>
        <w:t>–</w:t>
      </w:r>
      <w:r w:rsidRPr="001D77B1">
        <w:rPr>
          <w:lang w:eastAsia="ja-JP"/>
        </w:rPr>
        <w:tab/>
        <w:t>When the concerned WPT controlled environment is bordering other indoor space (e.g., side-by-side rooms or upper-and-lower floors),</w:t>
      </w:r>
      <w:r w:rsidRPr="001D77B1">
        <w:t xml:space="preserve"> WPT </w:t>
      </w:r>
      <w:r w:rsidRPr="001D77B1">
        <w:rPr>
          <w:lang w:eastAsia="ja-JP"/>
        </w:rPr>
        <w:t xml:space="preserve">radio frequency EMF levels shall meet the allowable range of specified spectrum sharing conditions with the </w:t>
      </w:r>
      <w:proofErr w:type="gramStart"/>
      <w:r w:rsidRPr="001D77B1">
        <w:rPr>
          <w:lang w:eastAsia="ja-JP"/>
        </w:rPr>
        <w:t xml:space="preserve">other  </w:t>
      </w:r>
      <w:proofErr w:type="spellStart"/>
      <w:r w:rsidRPr="001D77B1">
        <w:rPr>
          <w:lang w:eastAsia="ja-JP"/>
        </w:rPr>
        <w:t>radiocommunication</w:t>
      </w:r>
      <w:proofErr w:type="spellEnd"/>
      <w:proofErr w:type="gramEnd"/>
      <w:r w:rsidRPr="001D77B1">
        <w:rPr>
          <w:lang w:eastAsia="ja-JP"/>
        </w:rPr>
        <w:t xml:space="preserve">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rsidR="00397C6E" w:rsidRPr="001D77B1" w:rsidRDefault="00397C6E" w:rsidP="00397C6E">
      <w:pPr>
        <w:pStyle w:val="Heading2"/>
        <w:rPr>
          <w:lang w:eastAsia="ja-JP"/>
        </w:rPr>
      </w:pPr>
      <w:r w:rsidRPr="001D77B1">
        <w:rPr>
          <w:lang w:eastAsia="ja-JP"/>
        </w:rPr>
        <w:t>1.2</w:t>
      </w:r>
      <w:r w:rsidRPr="001D77B1">
        <w:rPr>
          <w:lang w:eastAsia="ja-JP"/>
        </w:rPr>
        <w:tab/>
        <w:t>WPT general environment</w:t>
      </w:r>
    </w:p>
    <w:p w:rsidR="00397C6E" w:rsidRPr="001D77B1" w:rsidRDefault="00397C6E" w:rsidP="00397C6E">
      <w:pPr>
        <w:rPr>
          <w:lang w:eastAsia="ja-JP"/>
        </w:rPr>
      </w:pPr>
      <w:r w:rsidRPr="001D77B1">
        <w:rPr>
          <w:lang w:eastAsia="ja-JP"/>
        </w:rPr>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rsidR="00397C6E" w:rsidRPr="001D77B1" w:rsidRDefault="00397C6E" w:rsidP="00397C6E">
      <w:pPr>
        <w:pStyle w:val="Heading1"/>
        <w:rPr>
          <w:lang w:eastAsia="ja-JP"/>
        </w:rPr>
      </w:pPr>
      <w:r w:rsidRPr="001D77B1">
        <w:rPr>
          <w:lang w:eastAsia="ja-JP"/>
        </w:rPr>
        <w:t>2</w:t>
      </w:r>
      <w:r w:rsidRPr="001D77B1">
        <w:rPr>
          <w:lang w:eastAsia="ja-JP"/>
        </w:rPr>
        <w:tab/>
        <w:t>Compliance with the Radio Protection Guidelines</w:t>
      </w:r>
    </w:p>
    <w:p w:rsidR="00397C6E" w:rsidRPr="001D77B1" w:rsidRDefault="00397C6E" w:rsidP="00397C6E">
      <w:pPr>
        <w:pStyle w:val="Heading2"/>
        <w:rPr>
          <w:lang w:eastAsia="ja-JP"/>
        </w:rPr>
      </w:pPr>
      <w:r w:rsidRPr="001D77B1">
        <w:rPr>
          <w:lang w:eastAsia="ja-JP"/>
        </w:rPr>
        <w:t xml:space="preserve">2.1 </w:t>
      </w:r>
      <w:r w:rsidRPr="001D77B1">
        <w:rPr>
          <w:lang w:eastAsia="ja-JP"/>
        </w:rPr>
        <w:tab/>
        <w:t>Separation distance</w:t>
      </w:r>
    </w:p>
    <w:p w:rsidR="00397C6E" w:rsidRPr="001D77B1" w:rsidRDefault="00397C6E" w:rsidP="00397C6E">
      <w:pPr>
        <w:rPr>
          <w:lang w:eastAsia="ja-JP"/>
        </w:rPr>
      </w:pPr>
      <w:r w:rsidRPr="001D77B1">
        <w:rPr>
          <w:lang w:eastAsia="ja-JP"/>
        </w:rPr>
        <w:t>To comply with the radio frequency EMF exposure requirements in the Radio Protection Guidelines, the following separation distances were derived and specified.</w:t>
      </w:r>
    </w:p>
    <w:p w:rsidR="00397C6E" w:rsidRPr="001D77B1" w:rsidRDefault="00397C6E" w:rsidP="00397C6E">
      <w:pPr>
        <w:pStyle w:val="TableNo"/>
        <w:rPr>
          <w:lang w:eastAsia="ja-JP"/>
        </w:rPr>
      </w:pPr>
      <w:r w:rsidRPr="001D77B1">
        <w:rPr>
          <w:lang w:eastAsia="ja-JP"/>
        </w:rPr>
        <w:lastRenderedPageBreak/>
        <w:t>Table [A-01-</w:t>
      </w:r>
      <w:proofErr w:type="gramStart"/>
      <w:r w:rsidRPr="001D77B1">
        <w:rPr>
          <w:lang w:eastAsia="ja-JP"/>
        </w:rPr>
        <w:t>1 ]</w:t>
      </w:r>
      <w:proofErr w:type="gramEnd"/>
    </w:p>
    <w:p w:rsidR="00397C6E" w:rsidRPr="001D77B1" w:rsidRDefault="00397C6E" w:rsidP="00397C6E">
      <w:pPr>
        <w:pStyle w:val="Tabletitle"/>
        <w:rPr>
          <w:lang w:eastAsia="ja-JP"/>
        </w:rPr>
      </w:pPr>
      <w:r w:rsidRPr="001D77B1">
        <w:rPr>
          <w:lang w:eastAsia="ja-JP"/>
        </w:rPr>
        <w:t>Separation distances to meet the RF exposure limits of the Radio Protection Guidelines</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397C6E" w:rsidRPr="001D77B1" w:rsidTr="00583820">
        <w:tc>
          <w:tcPr>
            <w:tcW w:w="846" w:type="dxa"/>
            <w:vMerge w:val="restart"/>
            <w:vAlign w:val="center"/>
          </w:tcPr>
          <w:p w:rsidR="00397C6E" w:rsidRPr="001D77B1" w:rsidRDefault="00397C6E" w:rsidP="007E2ADB">
            <w:pPr>
              <w:pStyle w:val="Tablehead"/>
              <w:rPr>
                <w:lang w:eastAsia="ja-JP"/>
              </w:rPr>
            </w:pPr>
          </w:p>
        </w:tc>
        <w:tc>
          <w:tcPr>
            <w:tcW w:w="1701" w:type="dxa"/>
            <w:vMerge w:val="restart"/>
            <w:vAlign w:val="center"/>
          </w:tcPr>
          <w:p w:rsidR="00397C6E" w:rsidRPr="001D77B1" w:rsidRDefault="00397C6E" w:rsidP="007E2ADB">
            <w:pPr>
              <w:pStyle w:val="Tablehead"/>
              <w:rPr>
                <w:lang w:eastAsia="ja-JP"/>
              </w:rPr>
            </w:pPr>
            <w:r w:rsidRPr="001D77B1">
              <w:rPr>
                <w:lang w:eastAsia="ja-JP"/>
              </w:rPr>
              <w:t>Environmental condition defined in the Radio Protection Guidelines</w:t>
            </w:r>
          </w:p>
        </w:tc>
        <w:tc>
          <w:tcPr>
            <w:tcW w:w="1417" w:type="dxa"/>
            <w:vMerge w:val="restart"/>
            <w:vAlign w:val="center"/>
          </w:tcPr>
          <w:p w:rsidR="00397C6E" w:rsidRPr="001D77B1" w:rsidRDefault="00397C6E" w:rsidP="007E2ADB">
            <w:pPr>
              <w:pStyle w:val="Tablehead"/>
              <w:rPr>
                <w:lang w:eastAsia="ja-JP"/>
              </w:rPr>
            </w:pPr>
            <w:r w:rsidRPr="001D77B1">
              <w:rPr>
                <w:lang w:eastAsia="ja-JP"/>
              </w:rPr>
              <w:t>Reflection coefficient</w:t>
            </w:r>
            <w:r>
              <w:rPr>
                <w:lang w:eastAsia="ja-JP"/>
              </w:rPr>
              <w:br/>
            </w:r>
            <w:r w:rsidRPr="001D77B1">
              <w:rPr>
                <w:lang w:eastAsia="ja-JP"/>
              </w:rPr>
              <w:t>K = 1</w:t>
            </w:r>
            <w:r w:rsidRPr="004B6FD1">
              <w:rPr>
                <w:vertAlign w:val="superscript"/>
                <w:lang w:eastAsia="ja-JP"/>
              </w:rPr>
              <w:t>(*1)</w:t>
            </w:r>
          </w:p>
        </w:tc>
        <w:tc>
          <w:tcPr>
            <w:tcW w:w="1418" w:type="dxa"/>
            <w:vMerge w:val="restart"/>
            <w:vAlign w:val="center"/>
          </w:tcPr>
          <w:p w:rsidR="00397C6E" w:rsidRPr="001D77B1" w:rsidRDefault="00397C6E" w:rsidP="007E2ADB">
            <w:pPr>
              <w:pStyle w:val="Tablehead"/>
              <w:rPr>
                <w:lang w:eastAsia="ja-JP"/>
              </w:rPr>
            </w:pPr>
            <w:r w:rsidRPr="001D77B1">
              <w:rPr>
                <w:lang w:eastAsia="ja-JP"/>
              </w:rPr>
              <w:t>Reflection coefficient</w:t>
            </w:r>
            <w:r>
              <w:rPr>
                <w:lang w:eastAsia="ja-JP"/>
              </w:rPr>
              <w:br/>
            </w:r>
            <w:r w:rsidRPr="001D77B1">
              <w:rPr>
                <w:lang w:eastAsia="ja-JP"/>
              </w:rPr>
              <w:t>K = 2.56</w:t>
            </w:r>
            <w:r w:rsidRPr="004B6FD1">
              <w:rPr>
                <w:vertAlign w:val="superscript"/>
                <w:lang w:eastAsia="ja-JP"/>
              </w:rPr>
              <w:t>(*2)</w:t>
            </w:r>
          </w:p>
        </w:tc>
        <w:tc>
          <w:tcPr>
            <w:tcW w:w="1417" w:type="dxa"/>
            <w:vMerge w:val="restart"/>
            <w:vAlign w:val="center"/>
          </w:tcPr>
          <w:p w:rsidR="00397C6E" w:rsidRPr="001D77B1" w:rsidRDefault="00397C6E" w:rsidP="007E2ADB">
            <w:pPr>
              <w:pStyle w:val="Tablehead"/>
              <w:rPr>
                <w:lang w:eastAsia="ja-JP"/>
              </w:rPr>
            </w:pPr>
            <w:r w:rsidRPr="001D77B1">
              <w:rPr>
                <w:lang w:eastAsia="ja-JP"/>
              </w:rPr>
              <w:t>Reflection coefficient</w:t>
            </w:r>
            <w:r>
              <w:rPr>
                <w:lang w:eastAsia="ja-JP"/>
              </w:rPr>
              <w:br/>
            </w:r>
            <w:r w:rsidRPr="001D77B1">
              <w:rPr>
                <w:lang w:eastAsia="ja-JP"/>
              </w:rPr>
              <w:t>K = 4</w:t>
            </w:r>
            <w:r w:rsidRPr="004B6FD1">
              <w:rPr>
                <w:vertAlign w:val="superscript"/>
                <w:lang w:eastAsia="ja-JP"/>
              </w:rPr>
              <w:t>(*3)</w:t>
            </w:r>
          </w:p>
        </w:tc>
        <w:tc>
          <w:tcPr>
            <w:tcW w:w="2835" w:type="dxa"/>
            <w:gridSpan w:val="2"/>
            <w:vAlign w:val="center"/>
          </w:tcPr>
          <w:p w:rsidR="00397C6E" w:rsidRPr="001D77B1" w:rsidRDefault="00397C6E" w:rsidP="007E2ADB">
            <w:pPr>
              <w:pStyle w:val="Tablehead"/>
              <w:rPr>
                <w:lang w:eastAsia="ja-JP"/>
              </w:rPr>
            </w:pPr>
            <w:r w:rsidRPr="001D77B1">
              <w:rPr>
                <w:lang w:eastAsia="ja-JP"/>
              </w:rPr>
              <w:t xml:space="preserve">Adding 6 dB to EMF </w:t>
            </w:r>
            <w:r>
              <w:rPr>
                <w:lang w:eastAsia="ja-JP"/>
              </w:rPr>
              <w:br/>
            </w:r>
            <w:r w:rsidRPr="001D77B1">
              <w:rPr>
                <w:lang w:eastAsia="ja-JP"/>
              </w:rPr>
              <w:t>strength</w:t>
            </w:r>
            <w:r w:rsidRPr="004B6FD1">
              <w:rPr>
                <w:vertAlign w:val="superscript"/>
                <w:lang w:eastAsia="ja-JP"/>
              </w:rPr>
              <w:t>(*4)</w:t>
            </w:r>
          </w:p>
        </w:tc>
      </w:tr>
      <w:tr w:rsidR="00397C6E" w:rsidRPr="001D77B1" w:rsidTr="00583820">
        <w:tc>
          <w:tcPr>
            <w:tcW w:w="846" w:type="dxa"/>
            <w:vMerge/>
            <w:vAlign w:val="center"/>
          </w:tcPr>
          <w:p w:rsidR="00397C6E" w:rsidRPr="001D77B1" w:rsidRDefault="00397C6E" w:rsidP="007E2ADB">
            <w:pPr>
              <w:pStyle w:val="Tablehead"/>
              <w:rPr>
                <w:lang w:eastAsia="ja-JP"/>
              </w:rPr>
            </w:pPr>
          </w:p>
        </w:tc>
        <w:tc>
          <w:tcPr>
            <w:tcW w:w="1701" w:type="dxa"/>
            <w:vMerge/>
            <w:vAlign w:val="center"/>
          </w:tcPr>
          <w:p w:rsidR="00397C6E" w:rsidRPr="001D77B1" w:rsidRDefault="00397C6E" w:rsidP="007E2ADB">
            <w:pPr>
              <w:pStyle w:val="Tablehead"/>
              <w:rPr>
                <w:lang w:eastAsia="ja-JP"/>
              </w:rPr>
            </w:pPr>
          </w:p>
        </w:tc>
        <w:tc>
          <w:tcPr>
            <w:tcW w:w="1417" w:type="dxa"/>
            <w:vMerge/>
            <w:vAlign w:val="center"/>
          </w:tcPr>
          <w:p w:rsidR="00397C6E" w:rsidRPr="001D77B1" w:rsidRDefault="00397C6E" w:rsidP="007E2ADB">
            <w:pPr>
              <w:pStyle w:val="Tablehead"/>
              <w:rPr>
                <w:lang w:eastAsia="ja-JP"/>
              </w:rPr>
            </w:pPr>
          </w:p>
        </w:tc>
        <w:tc>
          <w:tcPr>
            <w:tcW w:w="1418" w:type="dxa"/>
            <w:vMerge/>
            <w:vAlign w:val="center"/>
          </w:tcPr>
          <w:p w:rsidR="00397C6E" w:rsidRPr="001D77B1" w:rsidRDefault="00397C6E" w:rsidP="007E2ADB">
            <w:pPr>
              <w:pStyle w:val="Tablehead"/>
              <w:rPr>
                <w:lang w:eastAsia="ja-JP"/>
              </w:rPr>
            </w:pPr>
          </w:p>
        </w:tc>
        <w:tc>
          <w:tcPr>
            <w:tcW w:w="1417" w:type="dxa"/>
            <w:vMerge/>
            <w:vAlign w:val="center"/>
          </w:tcPr>
          <w:p w:rsidR="00397C6E" w:rsidRPr="001D77B1" w:rsidRDefault="00397C6E" w:rsidP="007E2ADB">
            <w:pPr>
              <w:pStyle w:val="Tablehead"/>
              <w:rPr>
                <w:lang w:eastAsia="ja-JP"/>
              </w:rPr>
            </w:pPr>
          </w:p>
        </w:tc>
        <w:tc>
          <w:tcPr>
            <w:tcW w:w="1418" w:type="dxa"/>
            <w:vAlign w:val="center"/>
          </w:tcPr>
          <w:p w:rsidR="00397C6E" w:rsidRPr="001D77B1" w:rsidRDefault="00397C6E" w:rsidP="007E2ADB">
            <w:pPr>
              <w:pStyle w:val="Tablehead"/>
              <w:rPr>
                <w:lang w:eastAsia="ja-JP"/>
              </w:rPr>
            </w:pPr>
            <w:r w:rsidRPr="001D77B1">
              <w:rPr>
                <w:lang w:eastAsia="ja-JP"/>
              </w:rPr>
              <w:t>Reflection coefficient</w:t>
            </w:r>
            <w:r>
              <w:rPr>
                <w:lang w:eastAsia="ja-JP"/>
              </w:rPr>
              <w:br/>
            </w:r>
            <w:r w:rsidRPr="001D77B1">
              <w:rPr>
                <w:lang w:eastAsia="ja-JP"/>
              </w:rPr>
              <w:t>K = 2.56</w:t>
            </w:r>
          </w:p>
        </w:tc>
        <w:tc>
          <w:tcPr>
            <w:tcW w:w="1417" w:type="dxa"/>
            <w:vAlign w:val="center"/>
          </w:tcPr>
          <w:p w:rsidR="00397C6E" w:rsidRPr="001D77B1" w:rsidRDefault="00397C6E" w:rsidP="007E2ADB">
            <w:pPr>
              <w:pStyle w:val="Tablehead"/>
              <w:rPr>
                <w:lang w:eastAsia="ja-JP"/>
              </w:rPr>
            </w:pPr>
            <w:r w:rsidRPr="001D77B1">
              <w:rPr>
                <w:lang w:eastAsia="ja-JP"/>
              </w:rPr>
              <w:t>Reflection coefficient</w:t>
            </w:r>
            <w:r>
              <w:rPr>
                <w:lang w:eastAsia="ja-JP"/>
              </w:rPr>
              <w:br/>
            </w:r>
            <w:r w:rsidRPr="001D77B1">
              <w:rPr>
                <w:lang w:eastAsia="ja-JP"/>
              </w:rPr>
              <w:t>K = 4</w:t>
            </w:r>
          </w:p>
        </w:tc>
      </w:tr>
      <w:tr w:rsidR="00397C6E" w:rsidRPr="001D77B1" w:rsidTr="00583820">
        <w:tc>
          <w:tcPr>
            <w:tcW w:w="846" w:type="dxa"/>
            <w:vMerge w:val="restart"/>
          </w:tcPr>
          <w:p w:rsidR="00397C6E" w:rsidRPr="001D77B1" w:rsidRDefault="00397C6E" w:rsidP="007E2ADB">
            <w:pPr>
              <w:pStyle w:val="Tabletext"/>
              <w:rPr>
                <w:lang w:eastAsia="ja-JP"/>
              </w:rPr>
            </w:pPr>
            <w:r w:rsidRPr="001D77B1">
              <w:rPr>
                <w:lang w:eastAsia="ja-JP"/>
              </w:rPr>
              <w:t>920 kHz band</w:t>
            </w:r>
          </w:p>
        </w:tc>
        <w:tc>
          <w:tcPr>
            <w:tcW w:w="1701" w:type="dxa"/>
          </w:tcPr>
          <w:p w:rsidR="00397C6E" w:rsidRPr="001D77B1" w:rsidRDefault="00397C6E" w:rsidP="007E2ADB">
            <w:pPr>
              <w:pStyle w:val="Tabletext"/>
              <w:rPr>
                <w:lang w:eastAsia="ja-JP"/>
              </w:rPr>
            </w:pPr>
            <w:r w:rsidRPr="001D77B1">
              <w:rPr>
                <w:lang w:eastAsia="ja-JP"/>
              </w:rPr>
              <w:t>Controlled environment</w:t>
            </w:r>
          </w:p>
        </w:tc>
        <w:tc>
          <w:tcPr>
            <w:tcW w:w="1417" w:type="dxa"/>
          </w:tcPr>
          <w:p w:rsidR="00397C6E" w:rsidRPr="001D77B1" w:rsidRDefault="00397C6E" w:rsidP="007E2ADB">
            <w:pPr>
              <w:pStyle w:val="Tabletext"/>
              <w:jc w:val="center"/>
              <w:rPr>
                <w:lang w:eastAsia="ja-JP"/>
              </w:rPr>
            </w:pPr>
            <w:r w:rsidRPr="001D77B1">
              <w:rPr>
                <w:lang w:eastAsia="ja-JP"/>
              </w:rPr>
              <w:t>0.102 m</w:t>
            </w:r>
          </w:p>
        </w:tc>
        <w:tc>
          <w:tcPr>
            <w:tcW w:w="1418" w:type="dxa"/>
          </w:tcPr>
          <w:p w:rsidR="00397C6E" w:rsidRPr="001D77B1" w:rsidRDefault="00397C6E" w:rsidP="007E2ADB">
            <w:pPr>
              <w:pStyle w:val="Tabletext"/>
              <w:jc w:val="center"/>
              <w:rPr>
                <w:lang w:eastAsia="ja-JP"/>
              </w:rPr>
            </w:pPr>
            <w:r w:rsidRPr="001D77B1">
              <w:rPr>
                <w:lang w:eastAsia="ja-JP"/>
              </w:rPr>
              <w:t>0.163 m</w:t>
            </w:r>
          </w:p>
        </w:tc>
        <w:tc>
          <w:tcPr>
            <w:tcW w:w="1417" w:type="dxa"/>
          </w:tcPr>
          <w:p w:rsidR="00397C6E" w:rsidRPr="001D77B1" w:rsidRDefault="00397C6E" w:rsidP="007E2ADB">
            <w:pPr>
              <w:pStyle w:val="Tabletext"/>
              <w:jc w:val="center"/>
              <w:rPr>
                <w:lang w:eastAsia="ja-JP"/>
              </w:rPr>
            </w:pPr>
            <w:r w:rsidRPr="001D77B1">
              <w:rPr>
                <w:lang w:eastAsia="ja-JP"/>
              </w:rPr>
              <w:t>0.203 m</w:t>
            </w:r>
          </w:p>
        </w:tc>
        <w:tc>
          <w:tcPr>
            <w:tcW w:w="1418" w:type="dxa"/>
          </w:tcPr>
          <w:p w:rsidR="00397C6E" w:rsidRPr="001D77B1" w:rsidRDefault="00397C6E" w:rsidP="007E2ADB">
            <w:pPr>
              <w:pStyle w:val="Tabletext"/>
              <w:jc w:val="center"/>
              <w:rPr>
                <w:lang w:eastAsia="ja-JP"/>
              </w:rPr>
            </w:pPr>
            <w:r w:rsidRPr="001D77B1">
              <w:rPr>
                <w:lang w:eastAsia="ja-JP"/>
              </w:rPr>
              <w:t>0.325 m</w:t>
            </w:r>
          </w:p>
        </w:tc>
        <w:tc>
          <w:tcPr>
            <w:tcW w:w="1417" w:type="dxa"/>
          </w:tcPr>
          <w:p w:rsidR="00397C6E" w:rsidRPr="001D77B1" w:rsidRDefault="00397C6E" w:rsidP="007E2ADB">
            <w:pPr>
              <w:pStyle w:val="Tabletext"/>
              <w:jc w:val="center"/>
              <w:rPr>
                <w:lang w:eastAsia="ja-JP"/>
              </w:rPr>
            </w:pPr>
            <w:r w:rsidRPr="001D77B1">
              <w:rPr>
                <w:lang w:eastAsia="ja-JP"/>
              </w:rPr>
              <w:t>0.4065 m</w:t>
            </w:r>
          </w:p>
        </w:tc>
      </w:tr>
      <w:tr w:rsidR="00397C6E" w:rsidRPr="001D77B1" w:rsidTr="00583820">
        <w:tc>
          <w:tcPr>
            <w:tcW w:w="846" w:type="dxa"/>
            <w:vMerge/>
          </w:tcPr>
          <w:p w:rsidR="00397C6E" w:rsidRPr="001D77B1" w:rsidRDefault="00397C6E" w:rsidP="007E2ADB">
            <w:pPr>
              <w:pStyle w:val="Tabletext"/>
              <w:rPr>
                <w:lang w:eastAsia="ja-JP"/>
              </w:rPr>
            </w:pPr>
          </w:p>
        </w:tc>
        <w:tc>
          <w:tcPr>
            <w:tcW w:w="1701" w:type="dxa"/>
          </w:tcPr>
          <w:p w:rsidR="00397C6E" w:rsidRPr="001D77B1" w:rsidRDefault="00397C6E" w:rsidP="007E2ADB">
            <w:pPr>
              <w:pStyle w:val="Tabletext"/>
              <w:rPr>
                <w:lang w:eastAsia="ja-JP"/>
              </w:rPr>
            </w:pPr>
            <w:r w:rsidRPr="001D77B1">
              <w:rPr>
                <w:lang w:eastAsia="ja-JP"/>
              </w:rPr>
              <w:t>General environment</w:t>
            </w:r>
          </w:p>
        </w:tc>
        <w:tc>
          <w:tcPr>
            <w:tcW w:w="1417" w:type="dxa"/>
          </w:tcPr>
          <w:p w:rsidR="00397C6E" w:rsidRPr="001D77B1" w:rsidRDefault="00397C6E" w:rsidP="007E2ADB">
            <w:pPr>
              <w:pStyle w:val="Tabletext"/>
              <w:jc w:val="center"/>
              <w:rPr>
                <w:lang w:eastAsia="ja-JP"/>
              </w:rPr>
            </w:pPr>
            <w:r w:rsidRPr="001D77B1">
              <w:rPr>
                <w:lang w:eastAsia="ja-JP"/>
              </w:rPr>
              <w:t>0.227 m</w:t>
            </w:r>
          </w:p>
        </w:tc>
        <w:tc>
          <w:tcPr>
            <w:tcW w:w="1418" w:type="dxa"/>
          </w:tcPr>
          <w:p w:rsidR="00397C6E" w:rsidRPr="001D77B1" w:rsidRDefault="00397C6E" w:rsidP="007E2ADB">
            <w:pPr>
              <w:pStyle w:val="Tabletext"/>
              <w:jc w:val="center"/>
              <w:rPr>
                <w:lang w:eastAsia="ja-JP"/>
              </w:rPr>
            </w:pPr>
            <w:r w:rsidRPr="001D77B1">
              <w:rPr>
                <w:lang w:eastAsia="ja-JP"/>
              </w:rPr>
              <w:t>0.364 m</w:t>
            </w:r>
          </w:p>
        </w:tc>
        <w:tc>
          <w:tcPr>
            <w:tcW w:w="1417" w:type="dxa"/>
          </w:tcPr>
          <w:p w:rsidR="00397C6E" w:rsidRPr="001D77B1" w:rsidRDefault="00397C6E" w:rsidP="007E2ADB">
            <w:pPr>
              <w:pStyle w:val="Tabletext"/>
              <w:jc w:val="center"/>
              <w:rPr>
                <w:lang w:eastAsia="ja-JP"/>
              </w:rPr>
            </w:pPr>
            <w:r w:rsidRPr="001D77B1">
              <w:rPr>
                <w:lang w:eastAsia="ja-JP"/>
              </w:rPr>
              <w:t>0.456 m</w:t>
            </w:r>
          </w:p>
        </w:tc>
        <w:tc>
          <w:tcPr>
            <w:tcW w:w="1418" w:type="dxa"/>
          </w:tcPr>
          <w:p w:rsidR="00397C6E" w:rsidRPr="001D77B1" w:rsidRDefault="00397C6E" w:rsidP="007E2ADB">
            <w:pPr>
              <w:pStyle w:val="Tabletext"/>
              <w:jc w:val="center"/>
              <w:rPr>
                <w:lang w:eastAsia="ja-JP"/>
              </w:rPr>
            </w:pPr>
            <w:r w:rsidRPr="001D77B1">
              <w:rPr>
                <w:lang w:eastAsia="ja-JP"/>
              </w:rPr>
              <w:t>0.727 m</w:t>
            </w:r>
          </w:p>
        </w:tc>
        <w:tc>
          <w:tcPr>
            <w:tcW w:w="1417" w:type="dxa"/>
          </w:tcPr>
          <w:p w:rsidR="00397C6E" w:rsidRPr="001D77B1" w:rsidRDefault="00397C6E" w:rsidP="007E2ADB">
            <w:pPr>
              <w:pStyle w:val="Tabletext"/>
              <w:jc w:val="center"/>
              <w:rPr>
                <w:lang w:eastAsia="ja-JP"/>
              </w:rPr>
            </w:pPr>
            <w:r w:rsidRPr="001D77B1">
              <w:rPr>
                <w:lang w:eastAsia="ja-JP"/>
              </w:rPr>
              <w:t>0.912 m</w:t>
            </w:r>
          </w:p>
        </w:tc>
      </w:tr>
      <w:tr w:rsidR="00397C6E" w:rsidRPr="001D77B1" w:rsidTr="00583820">
        <w:tc>
          <w:tcPr>
            <w:tcW w:w="846" w:type="dxa"/>
            <w:vMerge w:val="restart"/>
          </w:tcPr>
          <w:p w:rsidR="00397C6E" w:rsidRPr="001D77B1" w:rsidRDefault="00397C6E" w:rsidP="007E2ADB">
            <w:pPr>
              <w:pStyle w:val="Tabletext"/>
              <w:rPr>
                <w:lang w:eastAsia="ja-JP"/>
              </w:rPr>
            </w:pPr>
            <w:r w:rsidRPr="001D77B1">
              <w:rPr>
                <w:lang w:eastAsia="ja-JP"/>
              </w:rPr>
              <w:t>2.4 GHz band</w:t>
            </w:r>
          </w:p>
        </w:tc>
        <w:tc>
          <w:tcPr>
            <w:tcW w:w="1701" w:type="dxa"/>
          </w:tcPr>
          <w:p w:rsidR="00397C6E" w:rsidRPr="001D77B1" w:rsidRDefault="00397C6E" w:rsidP="007E2ADB">
            <w:pPr>
              <w:pStyle w:val="Tabletext"/>
              <w:rPr>
                <w:lang w:eastAsia="ja-JP"/>
              </w:rPr>
            </w:pPr>
            <w:r w:rsidRPr="001D77B1">
              <w:rPr>
                <w:lang w:eastAsia="ja-JP"/>
              </w:rPr>
              <w:t>Controlled environment</w:t>
            </w:r>
          </w:p>
        </w:tc>
        <w:tc>
          <w:tcPr>
            <w:tcW w:w="1417" w:type="dxa"/>
          </w:tcPr>
          <w:p w:rsidR="00397C6E" w:rsidRPr="001D77B1" w:rsidRDefault="00397C6E" w:rsidP="007E2ADB">
            <w:pPr>
              <w:pStyle w:val="Tabletext"/>
              <w:jc w:val="center"/>
              <w:rPr>
                <w:lang w:eastAsia="ja-JP"/>
              </w:rPr>
            </w:pPr>
            <w:r w:rsidRPr="001D77B1">
              <w:rPr>
                <w:lang w:eastAsia="ja-JP"/>
              </w:rPr>
              <w:t>2.45 m</w:t>
            </w:r>
          </w:p>
        </w:tc>
        <w:tc>
          <w:tcPr>
            <w:tcW w:w="1418" w:type="dxa"/>
          </w:tcPr>
          <w:p w:rsidR="00397C6E" w:rsidRPr="001D77B1" w:rsidRDefault="00397C6E" w:rsidP="007E2ADB">
            <w:pPr>
              <w:pStyle w:val="Tabletext"/>
              <w:jc w:val="center"/>
              <w:rPr>
                <w:lang w:eastAsia="ja-JP"/>
              </w:rPr>
            </w:pPr>
            <w:r w:rsidRPr="001D77B1">
              <w:rPr>
                <w:lang w:eastAsia="ja-JP"/>
              </w:rPr>
              <w:t>3.92 m</w:t>
            </w:r>
          </w:p>
        </w:tc>
        <w:tc>
          <w:tcPr>
            <w:tcW w:w="1417" w:type="dxa"/>
          </w:tcPr>
          <w:p w:rsidR="00397C6E" w:rsidRPr="001D77B1" w:rsidRDefault="00397C6E" w:rsidP="007E2ADB">
            <w:pPr>
              <w:pStyle w:val="Tabletext"/>
              <w:jc w:val="center"/>
              <w:rPr>
                <w:lang w:eastAsia="ja-JP"/>
              </w:rPr>
            </w:pPr>
            <w:r w:rsidRPr="001D77B1">
              <w:rPr>
                <w:lang w:eastAsia="ja-JP"/>
              </w:rPr>
              <w:t>4.90 m</w:t>
            </w:r>
          </w:p>
        </w:tc>
        <w:tc>
          <w:tcPr>
            <w:tcW w:w="1418" w:type="dxa"/>
          </w:tcPr>
          <w:p w:rsidR="00397C6E" w:rsidRPr="001D77B1" w:rsidRDefault="00397C6E" w:rsidP="007E2ADB">
            <w:pPr>
              <w:pStyle w:val="Tabletext"/>
              <w:jc w:val="center"/>
              <w:rPr>
                <w:lang w:eastAsia="ja-JP"/>
              </w:rPr>
            </w:pPr>
            <w:r w:rsidRPr="001D77B1">
              <w:rPr>
                <w:lang w:eastAsia="ja-JP"/>
              </w:rPr>
              <w:t>7.82 m</w:t>
            </w:r>
          </w:p>
        </w:tc>
        <w:tc>
          <w:tcPr>
            <w:tcW w:w="1417" w:type="dxa"/>
          </w:tcPr>
          <w:p w:rsidR="00397C6E" w:rsidRPr="001D77B1" w:rsidRDefault="00397C6E" w:rsidP="007E2ADB">
            <w:pPr>
              <w:pStyle w:val="Tabletext"/>
              <w:jc w:val="center"/>
              <w:rPr>
                <w:lang w:eastAsia="ja-JP"/>
              </w:rPr>
            </w:pPr>
            <w:r w:rsidRPr="001D77B1">
              <w:rPr>
                <w:lang w:eastAsia="ja-JP"/>
              </w:rPr>
              <w:t>9.80 m</w:t>
            </w:r>
          </w:p>
        </w:tc>
      </w:tr>
      <w:tr w:rsidR="00397C6E" w:rsidRPr="001D77B1" w:rsidTr="00583820">
        <w:tc>
          <w:tcPr>
            <w:tcW w:w="846" w:type="dxa"/>
            <w:vMerge/>
          </w:tcPr>
          <w:p w:rsidR="00397C6E" w:rsidRPr="001D77B1" w:rsidRDefault="00397C6E" w:rsidP="007E2ADB">
            <w:pPr>
              <w:pStyle w:val="Tabletext"/>
              <w:rPr>
                <w:lang w:eastAsia="ja-JP"/>
              </w:rPr>
            </w:pPr>
          </w:p>
        </w:tc>
        <w:tc>
          <w:tcPr>
            <w:tcW w:w="1701" w:type="dxa"/>
          </w:tcPr>
          <w:p w:rsidR="00397C6E" w:rsidRPr="001D77B1" w:rsidRDefault="00397C6E" w:rsidP="007E2ADB">
            <w:pPr>
              <w:pStyle w:val="Tabletext"/>
              <w:rPr>
                <w:lang w:eastAsia="ja-JP"/>
              </w:rPr>
            </w:pPr>
            <w:r w:rsidRPr="001D77B1">
              <w:rPr>
                <w:lang w:eastAsia="ja-JP"/>
              </w:rPr>
              <w:t>General environment</w:t>
            </w:r>
          </w:p>
        </w:tc>
        <w:tc>
          <w:tcPr>
            <w:tcW w:w="1417" w:type="dxa"/>
          </w:tcPr>
          <w:p w:rsidR="00397C6E" w:rsidRPr="001D77B1" w:rsidRDefault="00397C6E" w:rsidP="007E2ADB">
            <w:pPr>
              <w:pStyle w:val="Tabletext"/>
              <w:jc w:val="center"/>
              <w:rPr>
                <w:lang w:eastAsia="ja-JP"/>
              </w:rPr>
            </w:pPr>
            <w:r w:rsidRPr="001D77B1">
              <w:rPr>
                <w:lang w:eastAsia="ja-JP"/>
              </w:rPr>
              <w:t>5.48 m</w:t>
            </w:r>
          </w:p>
        </w:tc>
        <w:tc>
          <w:tcPr>
            <w:tcW w:w="1418" w:type="dxa"/>
          </w:tcPr>
          <w:p w:rsidR="00397C6E" w:rsidRPr="001D77B1" w:rsidRDefault="00397C6E" w:rsidP="007E2ADB">
            <w:pPr>
              <w:pStyle w:val="Tabletext"/>
              <w:jc w:val="center"/>
              <w:rPr>
                <w:lang w:eastAsia="ja-JP"/>
              </w:rPr>
            </w:pPr>
            <w:r w:rsidRPr="001D77B1">
              <w:rPr>
                <w:lang w:eastAsia="ja-JP"/>
              </w:rPr>
              <w:t>8.76 m</w:t>
            </w:r>
          </w:p>
        </w:tc>
        <w:tc>
          <w:tcPr>
            <w:tcW w:w="1417" w:type="dxa"/>
          </w:tcPr>
          <w:p w:rsidR="00397C6E" w:rsidRPr="001D77B1" w:rsidRDefault="00397C6E" w:rsidP="007E2ADB">
            <w:pPr>
              <w:pStyle w:val="Tabletext"/>
              <w:jc w:val="center"/>
              <w:rPr>
                <w:lang w:eastAsia="ja-JP"/>
              </w:rPr>
            </w:pPr>
            <w:r w:rsidRPr="001D77B1">
              <w:rPr>
                <w:lang w:eastAsia="ja-JP"/>
              </w:rPr>
              <w:t>10.95 m</w:t>
            </w:r>
          </w:p>
        </w:tc>
        <w:tc>
          <w:tcPr>
            <w:tcW w:w="1418" w:type="dxa"/>
          </w:tcPr>
          <w:p w:rsidR="00397C6E" w:rsidRPr="001D77B1" w:rsidRDefault="00397C6E" w:rsidP="007E2ADB">
            <w:pPr>
              <w:pStyle w:val="Tabletext"/>
              <w:jc w:val="center"/>
              <w:rPr>
                <w:lang w:eastAsia="ja-JP"/>
              </w:rPr>
            </w:pPr>
            <w:r w:rsidRPr="001D77B1">
              <w:rPr>
                <w:lang w:eastAsia="ja-JP"/>
              </w:rPr>
              <w:t>17.49 m</w:t>
            </w:r>
          </w:p>
        </w:tc>
        <w:tc>
          <w:tcPr>
            <w:tcW w:w="1417" w:type="dxa"/>
          </w:tcPr>
          <w:p w:rsidR="00397C6E" w:rsidRPr="001D77B1" w:rsidRDefault="00397C6E" w:rsidP="007E2ADB">
            <w:pPr>
              <w:pStyle w:val="Tabletext"/>
              <w:jc w:val="center"/>
              <w:rPr>
                <w:lang w:eastAsia="ja-JP"/>
              </w:rPr>
            </w:pPr>
            <w:r w:rsidRPr="001D77B1">
              <w:rPr>
                <w:lang w:eastAsia="ja-JP"/>
              </w:rPr>
              <w:t>21.90 m</w:t>
            </w:r>
          </w:p>
        </w:tc>
      </w:tr>
      <w:tr w:rsidR="00397C6E" w:rsidRPr="001D77B1" w:rsidTr="00583820">
        <w:tc>
          <w:tcPr>
            <w:tcW w:w="846" w:type="dxa"/>
            <w:vMerge w:val="restart"/>
          </w:tcPr>
          <w:p w:rsidR="00397C6E" w:rsidRPr="001D77B1" w:rsidRDefault="00397C6E" w:rsidP="007E2ADB">
            <w:pPr>
              <w:pStyle w:val="Tabletext"/>
              <w:rPr>
                <w:lang w:eastAsia="ja-JP"/>
              </w:rPr>
            </w:pPr>
            <w:r w:rsidRPr="001D77B1">
              <w:rPr>
                <w:lang w:eastAsia="ja-JP"/>
              </w:rPr>
              <w:t>5.7 GHz band</w:t>
            </w:r>
          </w:p>
        </w:tc>
        <w:tc>
          <w:tcPr>
            <w:tcW w:w="1701" w:type="dxa"/>
          </w:tcPr>
          <w:p w:rsidR="00397C6E" w:rsidRPr="001D77B1" w:rsidRDefault="00397C6E" w:rsidP="007E2ADB">
            <w:pPr>
              <w:pStyle w:val="Tabletext"/>
              <w:rPr>
                <w:lang w:eastAsia="ja-JP"/>
              </w:rPr>
            </w:pPr>
            <w:r w:rsidRPr="001D77B1">
              <w:rPr>
                <w:lang w:eastAsia="ja-JP"/>
              </w:rPr>
              <w:t>WPT controlled environment</w:t>
            </w:r>
          </w:p>
        </w:tc>
        <w:tc>
          <w:tcPr>
            <w:tcW w:w="1417" w:type="dxa"/>
          </w:tcPr>
          <w:p w:rsidR="00397C6E" w:rsidRPr="001D77B1" w:rsidRDefault="00397C6E" w:rsidP="007E2ADB">
            <w:pPr>
              <w:pStyle w:val="Tabletext"/>
              <w:jc w:val="center"/>
              <w:rPr>
                <w:lang w:eastAsia="ja-JP"/>
              </w:rPr>
            </w:pPr>
            <w:r w:rsidRPr="001D77B1">
              <w:rPr>
                <w:lang w:eastAsia="ja-JP"/>
              </w:rPr>
              <w:t>4.00 m</w:t>
            </w:r>
          </w:p>
        </w:tc>
        <w:tc>
          <w:tcPr>
            <w:tcW w:w="1418" w:type="dxa"/>
          </w:tcPr>
          <w:p w:rsidR="00397C6E" w:rsidRPr="001D77B1" w:rsidRDefault="00397C6E" w:rsidP="007E2ADB">
            <w:pPr>
              <w:pStyle w:val="Tabletext"/>
              <w:jc w:val="center"/>
              <w:rPr>
                <w:lang w:eastAsia="ja-JP"/>
              </w:rPr>
            </w:pPr>
            <w:r w:rsidRPr="001D77B1">
              <w:rPr>
                <w:lang w:eastAsia="ja-JP"/>
              </w:rPr>
              <w:t>6.40 m</w:t>
            </w:r>
          </w:p>
        </w:tc>
        <w:tc>
          <w:tcPr>
            <w:tcW w:w="1417" w:type="dxa"/>
          </w:tcPr>
          <w:p w:rsidR="00397C6E" w:rsidRPr="001D77B1" w:rsidRDefault="00397C6E" w:rsidP="007E2ADB">
            <w:pPr>
              <w:pStyle w:val="Tabletext"/>
              <w:jc w:val="center"/>
              <w:rPr>
                <w:lang w:eastAsia="ja-JP"/>
              </w:rPr>
            </w:pPr>
            <w:r w:rsidRPr="001D77B1">
              <w:rPr>
                <w:lang w:eastAsia="ja-JP"/>
              </w:rPr>
              <w:t>8.00 m</w:t>
            </w:r>
          </w:p>
        </w:tc>
        <w:tc>
          <w:tcPr>
            <w:tcW w:w="1418" w:type="dxa"/>
          </w:tcPr>
          <w:p w:rsidR="00397C6E" w:rsidRPr="001D77B1" w:rsidRDefault="00397C6E" w:rsidP="007E2ADB">
            <w:pPr>
              <w:pStyle w:val="Tabletext"/>
              <w:jc w:val="center"/>
              <w:rPr>
                <w:lang w:eastAsia="ja-JP"/>
              </w:rPr>
            </w:pPr>
            <w:r w:rsidRPr="001D77B1">
              <w:rPr>
                <w:lang w:eastAsia="ja-JP"/>
              </w:rPr>
              <w:t>12.80 m</w:t>
            </w:r>
          </w:p>
        </w:tc>
        <w:tc>
          <w:tcPr>
            <w:tcW w:w="1417" w:type="dxa"/>
          </w:tcPr>
          <w:p w:rsidR="00397C6E" w:rsidRPr="001D77B1" w:rsidRDefault="00397C6E" w:rsidP="007E2ADB">
            <w:pPr>
              <w:pStyle w:val="Tabletext"/>
              <w:jc w:val="center"/>
              <w:rPr>
                <w:lang w:eastAsia="ja-JP"/>
              </w:rPr>
            </w:pPr>
            <w:r w:rsidRPr="001D77B1">
              <w:rPr>
                <w:lang w:eastAsia="ja-JP"/>
              </w:rPr>
              <w:t>16.00 m</w:t>
            </w:r>
          </w:p>
        </w:tc>
      </w:tr>
      <w:tr w:rsidR="00397C6E" w:rsidRPr="001D77B1" w:rsidTr="00583820">
        <w:tc>
          <w:tcPr>
            <w:tcW w:w="846" w:type="dxa"/>
            <w:vMerge/>
            <w:tcBorders>
              <w:bottom w:val="single" w:sz="4" w:space="0" w:color="auto"/>
            </w:tcBorders>
          </w:tcPr>
          <w:p w:rsidR="00397C6E" w:rsidRPr="001D77B1" w:rsidRDefault="00397C6E" w:rsidP="007E2ADB">
            <w:pPr>
              <w:pStyle w:val="Tabletext"/>
              <w:rPr>
                <w:lang w:eastAsia="ja-JP"/>
              </w:rPr>
            </w:pPr>
          </w:p>
        </w:tc>
        <w:tc>
          <w:tcPr>
            <w:tcW w:w="1701" w:type="dxa"/>
            <w:tcBorders>
              <w:bottom w:val="single" w:sz="4" w:space="0" w:color="auto"/>
            </w:tcBorders>
          </w:tcPr>
          <w:p w:rsidR="00397C6E" w:rsidRPr="001D77B1" w:rsidRDefault="00397C6E" w:rsidP="007E2ADB">
            <w:pPr>
              <w:pStyle w:val="Tabletext"/>
              <w:rPr>
                <w:lang w:eastAsia="ja-JP"/>
              </w:rPr>
            </w:pPr>
            <w:r w:rsidRPr="001D77B1">
              <w:rPr>
                <w:lang w:eastAsia="ja-JP"/>
              </w:rPr>
              <w:t>WPT general environment</w:t>
            </w:r>
          </w:p>
        </w:tc>
        <w:tc>
          <w:tcPr>
            <w:tcW w:w="1417" w:type="dxa"/>
            <w:tcBorders>
              <w:bottom w:val="single" w:sz="4" w:space="0" w:color="auto"/>
            </w:tcBorders>
          </w:tcPr>
          <w:p w:rsidR="00397C6E" w:rsidRPr="001D77B1" w:rsidRDefault="00397C6E" w:rsidP="007E2ADB">
            <w:pPr>
              <w:pStyle w:val="Tabletext"/>
              <w:jc w:val="center"/>
              <w:rPr>
                <w:lang w:eastAsia="ja-JP"/>
              </w:rPr>
            </w:pPr>
            <w:r w:rsidRPr="001D77B1">
              <w:rPr>
                <w:lang w:eastAsia="ja-JP"/>
              </w:rPr>
              <w:t>9.00 m</w:t>
            </w:r>
          </w:p>
        </w:tc>
        <w:tc>
          <w:tcPr>
            <w:tcW w:w="1418" w:type="dxa"/>
            <w:tcBorders>
              <w:bottom w:val="single" w:sz="4" w:space="0" w:color="auto"/>
            </w:tcBorders>
          </w:tcPr>
          <w:p w:rsidR="00397C6E" w:rsidRPr="001D77B1" w:rsidRDefault="00397C6E" w:rsidP="007E2ADB">
            <w:pPr>
              <w:pStyle w:val="Tabletext"/>
              <w:jc w:val="center"/>
              <w:rPr>
                <w:lang w:eastAsia="ja-JP"/>
              </w:rPr>
            </w:pPr>
            <w:r w:rsidRPr="001D77B1">
              <w:rPr>
                <w:lang w:eastAsia="ja-JP"/>
              </w:rPr>
              <w:t>14.30 m</w:t>
            </w:r>
          </w:p>
        </w:tc>
        <w:tc>
          <w:tcPr>
            <w:tcW w:w="1417" w:type="dxa"/>
            <w:tcBorders>
              <w:bottom w:val="single" w:sz="4" w:space="0" w:color="auto"/>
            </w:tcBorders>
          </w:tcPr>
          <w:p w:rsidR="00397C6E" w:rsidRPr="001D77B1" w:rsidRDefault="00397C6E" w:rsidP="007E2ADB">
            <w:pPr>
              <w:pStyle w:val="Tabletext"/>
              <w:jc w:val="center"/>
              <w:rPr>
                <w:lang w:eastAsia="ja-JP"/>
              </w:rPr>
            </w:pPr>
            <w:r w:rsidRPr="001D77B1">
              <w:rPr>
                <w:lang w:eastAsia="ja-JP"/>
              </w:rPr>
              <w:t>17.80 m</w:t>
            </w:r>
          </w:p>
        </w:tc>
        <w:tc>
          <w:tcPr>
            <w:tcW w:w="1418" w:type="dxa"/>
            <w:tcBorders>
              <w:bottom w:val="single" w:sz="4" w:space="0" w:color="auto"/>
            </w:tcBorders>
          </w:tcPr>
          <w:p w:rsidR="00397C6E" w:rsidRPr="001D77B1" w:rsidRDefault="00397C6E" w:rsidP="007E2ADB">
            <w:pPr>
              <w:pStyle w:val="Tabletext"/>
              <w:jc w:val="center"/>
              <w:rPr>
                <w:lang w:eastAsia="ja-JP"/>
              </w:rPr>
            </w:pPr>
            <w:r w:rsidRPr="001D77B1">
              <w:rPr>
                <w:lang w:eastAsia="ja-JP"/>
              </w:rPr>
              <w:t>28.50 m</w:t>
            </w:r>
          </w:p>
        </w:tc>
        <w:tc>
          <w:tcPr>
            <w:tcW w:w="1417" w:type="dxa"/>
            <w:tcBorders>
              <w:bottom w:val="single" w:sz="4" w:space="0" w:color="auto"/>
            </w:tcBorders>
          </w:tcPr>
          <w:p w:rsidR="00397C6E" w:rsidRPr="001D77B1" w:rsidRDefault="00397C6E" w:rsidP="007E2ADB">
            <w:pPr>
              <w:pStyle w:val="Tabletext"/>
              <w:jc w:val="center"/>
              <w:rPr>
                <w:lang w:eastAsia="ja-JP"/>
              </w:rPr>
            </w:pPr>
            <w:r w:rsidRPr="001D77B1">
              <w:rPr>
                <w:lang w:eastAsia="ja-JP"/>
              </w:rPr>
              <w:t>35.70 m</w:t>
            </w:r>
          </w:p>
        </w:tc>
      </w:tr>
      <w:tr w:rsidR="00397C6E" w:rsidRPr="001D77B1" w:rsidTr="007E2ADB">
        <w:tc>
          <w:tcPr>
            <w:tcW w:w="9634" w:type="dxa"/>
            <w:gridSpan w:val="7"/>
            <w:tcBorders>
              <w:top w:val="single" w:sz="4" w:space="0" w:color="auto"/>
              <w:left w:val="nil"/>
              <w:bottom w:val="nil"/>
              <w:right w:val="nil"/>
            </w:tcBorders>
          </w:tcPr>
          <w:p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(*1)</w:t>
            </w:r>
            <w:r w:rsidRPr="001D77B1">
              <w:rPr>
                <w:lang w:eastAsia="ja-JP"/>
              </w:rPr>
              <w:t xml:space="preserve"> </w:t>
            </w:r>
            <w:r w:rsidRPr="001D77B1">
              <w:rPr>
                <w:lang w:eastAsia="ja-JP"/>
              </w:rPr>
              <w:tab/>
              <w:t>No reflections counted.</w:t>
            </w:r>
          </w:p>
          <w:p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(*2)</w:t>
            </w:r>
            <w:r w:rsidRPr="001D77B1">
              <w:rPr>
                <w:lang w:eastAsia="ja-JP"/>
              </w:rPr>
              <w:t xml:space="preserve"> </w:t>
            </w:r>
            <w:r w:rsidRPr="001D77B1">
              <w:rPr>
                <w:lang w:eastAsia="ja-JP"/>
              </w:rPr>
              <w:tab/>
              <w:t>Reflections from the ground counted.</w:t>
            </w:r>
          </w:p>
          <w:p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(*3)</w:t>
            </w:r>
            <w:r w:rsidRPr="001D77B1">
              <w:rPr>
                <w:lang w:eastAsia="ja-JP"/>
              </w:rPr>
              <w:t xml:space="preserve"> </w:t>
            </w:r>
            <w:r w:rsidRPr="001D77B1">
              <w:rPr>
                <w:lang w:eastAsia="ja-JP"/>
              </w:rPr>
              <w:tab/>
              <w:t>Reflections from the water surface and from those other than the ground counted.</w:t>
            </w:r>
          </w:p>
          <w:p w:rsidR="00397C6E" w:rsidRPr="001D77B1" w:rsidRDefault="00397C6E" w:rsidP="007E2ADB">
            <w:pPr>
              <w:pStyle w:val="Tablelegend"/>
              <w:tabs>
                <w:tab w:val="clear" w:pos="1134"/>
                <w:tab w:val="left" w:pos="456"/>
              </w:tabs>
              <w:ind w:left="456" w:hanging="456"/>
              <w:rPr>
                <w:lang w:eastAsia="ja-JP"/>
              </w:rPr>
            </w:pPr>
            <w:r w:rsidRPr="004B6FD1">
              <w:rPr>
                <w:vertAlign w:val="superscript"/>
                <w:lang w:eastAsia="ja-JP"/>
              </w:rPr>
              <w:t>(*4)</w:t>
            </w:r>
            <w:r w:rsidRPr="001D77B1">
              <w:rPr>
                <w:lang w:eastAsia="ja-JP"/>
              </w:rPr>
              <w:t xml:space="preserve"> </w:t>
            </w:r>
            <w:r w:rsidRPr="001D77B1">
              <w:rPr>
                <w:lang w:eastAsia="ja-JP"/>
              </w:rPr>
              <w:tab/>
              <w:t xml:space="preserve">6 dB is added in the case greater reflection is expected to observe due to buildings such as </w:t>
            </w:r>
            <w:r w:rsidR="007E2ADB" w:rsidRPr="001D77B1">
              <w:rPr>
                <w:lang w:eastAsia="ja-JP"/>
              </w:rPr>
              <w:t>an</w:t>
            </w:r>
            <w:r w:rsidRPr="001D77B1">
              <w:rPr>
                <w:lang w:eastAsia="ja-JP"/>
              </w:rPr>
              <w:t xml:space="preserve"> office building nearby the evaluation point.  </w:t>
            </w:r>
          </w:p>
        </w:tc>
      </w:tr>
    </w:tbl>
    <w:p w:rsidR="00397C6E" w:rsidRPr="001D77B1" w:rsidRDefault="00397C6E" w:rsidP="00397C6E">
      <w:pPr>
        <w:pStyle w:val="Tablefin"/>
      </w:pPr>
    </w:p>
    <w:p w:rsidR="00397C6E" w:rsidRPr="001D77B1" w:rsidRDefault="00397C6E" w:rsidP="00397C6E">
      <w:pPr>
        <w:pStyle w:val="Heading2"/>
        <w:rPr>
          <w:lang w:eastAsia="ja-JP"/>
        </w:rPr>
      </w:pPr>
      <w:r w:rsidRPr="001D77B1">
        <w:rPr>
          <w:lang w:eastAsia="ja-JP"/>
        </w:rPr>
        <w:t xml:space="preserve">2.2 </w:t>
      </w:r>
      <w:r w:rsidRPr="001D77B1">
        <w:rPr>
          <w:lang w:eastAsia="ja-JP"/>
        </w:rPr>
        <w:tab/>
        <w:t>Directions</w:t>
      </w:r>
    </w:p>
    <w:p w:rsidR="00397C6E" w:rsidRPr="001D77B1" w:rsidRDefault="00397C6E" w:rsidP="00397C6E">
      <w:pPr>
        <w:rPr>
          <w:lang w:eastAsia="ja-JP"/>
        </w:rPr>
      </w:pPr>
      <w:r w:rsidRPr="001D77B1">
        <w:rPr>
          <w:lang w:eastAsia="ja-JP"/>
        </w:rPr>
        <w:t>The beam WPT systems being considered for the operation in the 920 MHz band, the separation distance to meet the limits in the Guideline is comparatively short; and therefore, it is possible for them to operate in the WPT general environment.</w:t>
      </w:r>
    </w:p>
    <w:p w:rsidR="00397C6E" w:rsidRPr="001D77B1" w:rsidRDefault="00397C6E" w:rsidP="00397C6E">
      <w:pPr>
        <w:rPr>
          <w:lang w:eastAsia="ja-JP"/>
        </w:rPr>
      </w:pPr>
      <w:r w:rsidRPr="001D77B1">
        <w:rPr>
          <w:lang w:eastAsia="ja-JP"/>
        </w:rPr>
        <w:t xml:space="preserve">Those for the 2.4 GHz band and the 5.7 GHz band assume adoption of human body detection mechanisms in the area expecting greater RF exposure than the limits of Guidelines to cease power transmission when detected. In addition, the systems are to take safety measures to ensure correct functioning of </w:t>
      </w:r>
      <w:proofErr w:type="gramStart"/>
      <w:r w:rsidRPr="001D77B1">
        <w:rPr>
          <w:lang w:eastAsia="ja-JP"/>
        </w:rPr>
        <w:t>the detect</w:t>
      </w:r>
      <w:proofErr w:type="gramEnd"/>
      <w:r w:rsidRPr="001D77B1">
        <w:rPr>
          <w:lang w:eastAsia="ja-JP"/>
        </w:rPr>
        <w:t xml:space="preserve"> and protect mechanism. Moreover, some alert such by indicating attentional area and setting a fence is conducted, too.</w:t>
      </w:r>
    </w:p>
    <w:p w:rsidR="007E2ADB" w:rsidRDefault="00397C6E" w:rsidP="00397C6E">
      <w:pPr>
        <w:rPr>
          <w:lang w:eastAsia="ja-JP"/>
        </w:rPr>
      </w:pPr>
      <w:r w:rsidRPr="001D77B1">
        <w:rPr>
          <w:lang w:eastAsia="ja-JP"/>
        </w:rPr>
        <w:t xml:space="preserve">Beam WPT transmitters are not used at a very close proximity (within 20 cm) from the human body according to use case scenarios and also taking appropriate safety measures mentioned above. Therefore, study on specific energy absorption rate (SAR) for the human body nearby is not necessary.  </w:t>
      </w:r>
    </w:p>
    <w:p w:rsidR="00397C6E" w:rsidRPr="001D77B1" w:rsidRDefault="00397C6E" w:rsidP="00397C6E">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rsidR="00397C6E" w:rsidRPr="001D77B1" w:rsidRDefault="00397C6E" w:rsidP="00397C6E">
      <w:pPr>
        <w:pStyle w:val="AnnexNo"/>
        <w:rPr>
          <w:lang w:eastAsia="ja-JP"/>
        </w:rPr>
      </w:pPr>
      <w:r w:rsidRPr="001D77B1">
        <w:lastRenderedPageBreak/>
        <w:t xml:space="preserve">Annex </w:t>
      </w:r>
      <w:r w:rsidRPr="001D77B1">
        <w:rPr>
          <w:lang w:eastAsia="ja-JP"/>
        </w:rPr>
        <w:t>2</w:t>
      </w:r>
      <w:r w:rsidRPr="001D77B1">
        <w:t xml:space="preserve"> </w:t>
      </w:r>
    </w:p>
    <w:p w:rsidR="00397C6E" w:rsidRPr="001D77B1" w:rsidRDefault="00397C6E" w:rsidP="00397C6E">
      <w:pPr>
        <w:pStyle w:val="Annextitle"/>
      </w:pPr>
      <w:r w:rsidRPr="001D77B1">
        <w:t>Impact Studies in Japan for beam WPT</w:t>
      </w:r>
    </w:p>
    <w:p w:rsidR="00397C6E" w:rsidRPr="001D77B1" w:rsidRDefault="00397C6E" w:rsidP="00397C6E">
      <w:pPr>
        <w:pStyle w:val="Heading1"/>
        <w:rPr>
          <w:rFonts w:asciiTheme="minorHAnsi" w:eastAsiaTheme="minorEastAsia" w:hAnsiTheme="minorHAnsi" w:cstheme="minorBidi"/>
          <w:szCs w:val="22"/>
        </w:rPr>
      </w:pPr>
      <w:r w:rsidRPr="001D77B1">
        <w:t>1</w:t>
      </w:r>
      <w:r w:rsidRPr="001D77B1">
        <w:tab/>
        <w:t>Introduction</w:t>
      </w:r>
    </w:p>
    <w:p w:rsidR="00397C6E" w:rsidRPr="001D77B1" w:rsidRDefault="00397C6E" w:rsidP="00397C6E">
      <w:r w:rsidRPr="001D77B1">
        <w:t xml:space="preserve">This Annex provides impact studies carried out in the process toward new regulation for beam WPT systems using 920 MHz band, 2.4 GHz band, and 5.7 GHz band in Japan. The study was conducted by a working group (WG), which was established under the Advisory Board subcommittee of the Ministry of Internal Affairs and Communications (MIC), Japan. The WG consisted of technology experts and representatives in the related fields including WPT industries, intended incumbent radio systems, EMC, radio wave exposure and academia. The study results were published as a report “The technical conditions for beam WPT on the premises” </w:t>
      </w:r>
      <w:r w:rsidRPr="001D77B1">
        <w:rPr>
          <w:lang w:eastAsia="ja-JP"/>
        </w:rPr>
        <w:t>after deliberation by the Advisory Board</w:t>
      </w:r>
      <w:r w:rsidRPr="001D77B1">
        <w:t xml:space="preserve">, and will be incorporated into Japanese radio regulation and guidelines for WPT operation </w:t>
      </w:r>
      <w:r w:rsidRPr="001D77B1">
        <w:rPr>
          <w:rStyle w:val="tlid-translation"/>
        </w:rPr>
        <w:t>after going through the institutionalization procedure</w:t>
      </w:r>
      <w:r w:rsidRPr="001D77B1">
        <w:t>.</w:t>
      </w:r>
    </w:p>
    <w:p w:rsidR="00397C6E" w:rsidRPr="001D77B1" w:rsidRDefault="00397C6E" w:rsidP="00355250">
      <w:pPr>
        <w:pStyle w:val="Heading1"/>
      </w:pPr>
      <w:bookmarkStart w:id="323" w:name="_Hlk54356129"/>
      <w:r w:rsidRPr="001D77B1">
        <w:t>2</w:t>
      </w:r>
      <w:r w:rsidR="00355250">
        <w:tab/>
      </w:r>
      <w:r w:rsidRPr="00355250">
        <w:t>System specifications</w:t>
      </w:r>
      <w:r w:rsidRPr="001D77B1">
        <w:t xml:space="preserve"> for beam WPT</w:t>
      </w:r>
      <w:bookmarkEnd w:id="323"/>
    </w:p>
    <w:p w:rsidR="00397C6E" w:rsidRPr="001D77B1" w:rsidRDefault="00397C6E" w:rsidP="00397C6E">
      <w:r w:rsidRPr="001D77B1">
        <w:t>The system specifications for beam WPT reported in “The technical conditions for beam WPT on the premises” shown in Table A</w:t>
      </w:r>
      <w:r w:rsidRPr="001D77B1">
        <w:rPr>
          <w:lang w:eastAsia="ja-JP"/>
        </w:rPr>
        <w:t>NX2</w:t>
      </w:r>
      <w:r w:rsidRPr="001D77B1">
        <w:t>-1. The system specifications System 1, Systems 2, and System</w:t>
      </w:r>
      <w:r w:rsidR="00583820">
        <w:t> </w:t>
      </w:r>
      <w:r w:rsidRPr="001D77B1">
        <w:t xml:space="preserve">3, shown in Table </w:t>
      </w:r>
      <w:bookmarkStart w:id="324" w:name="_Hlk54605618"/>
      <w:r w:rsidRPr="001D77B1">
        <w:t>A</w:t>
      </w:r>
      <w:r w:rsidRPr="001D77B1">
        <w:rPr>
          <w:lang w:eastAsia="ja-JP"/>
        </w:rPr>
        <w:t>NX2</w:t>
      </w:r>
      <w:r w:rsidRPr="001D77B1">
        <w:t>-1</w:t>
      </w:r>
      <w:bookmarkEnd w:id="324"/>
      <w:r w:rsidRPr="001D77B1">
        <w:t xml:space="preserve"> are supposed the first commercial systems with practical application objectives in 2020 (Step 1). </w:t>
      </w:r>
    </w:p>
    <w:p w:rsidR="00397C6E" w:rsidRPr="001D77B1" w:rsidRDefault="00397C6E" w:rsidP="00355250">
      <w:r w:rsidRPr="001D77B1">
        <w:t xml:space="preserve">The System 1 is mainly used in WPT for wireless-powered sensor network. The System 1 is used in indoor and controlled environment where WPT equipment is controlled by managers of factories, nursing homes and so on. The power consumption of the sensor is about several hundred </w:t>
      </w:r>
      <w:proofErr w:type="spellStart"/>
      <w:r w:rsidRPr="001D77B1">
        <w:t>mWs</w:t>
      </w:r>
      <w:proofErr w:type="spellEnd"/>
      <w:r w:rsidRPr="001D77B1">
        <w:t xml:space="preserve"> or less.</w:t>
      </w:r>
    </w:p>
    <w:p w:rsidR="00397C6E" w:rsidRPr="00355250" w:rsidRDefault="00397C6E" w:rsidP="00355250">
      <w:r w:rsidRPr="001D77B1">
        <w:t>The System 2 and the System 3 are mainly</w:t>
      </w:r>
      <w:r w:rsidRPr="00355250">
        <w:t xml:space="preserve"> used in WPT for </w:t>
      </w:r>
      <w:r w:rsidRPr="001D77B1">
        <w:t>small displays</w:t>
      </w:r>
      <w:r w:rsidRPr="00355250">
        <w:t xml:space="preserve"> in addition to the application of the System 1. The System 2 and the System 3 are used in indoor and </w:t>
      </w:r>
      <w:r w:rsidRPr="001D77B1">
        <w:t>controlled</w:t>
      </w:r>
      <w:r w:rsidRPr="00355250">
        <w:t xml:space="preserve"> environment </w:t>
      </w:r>
      <w:r w:rsidRPr="001D77B1">
        <w:t>where WPT equipment is controlled by managers of factories, plants, warehouses and so on.</w:t>
      </w:r>
      <w:r w:rsidRPr="00355250">
        <w:t xml:space="preserve"> The power transmission to the </w:t>
      </w:r>
      <w:r w:rsidRPr="001D77B1">
        <w:t>receiver</w:t>
      </w:r>
      <w:r w:rsidRPr="00355250">
        <w:t xml:space="preserve"> devices requires </w:t>
      </w:r>
      <w:r w:rsidRPr="001D77B1">
        <w:t xml:space="preserve">up to </w:t>
      </w:r>
      <w:r w:rsidRPr="00355250">
        <w:t>several watts.</w:t>
      </w:r>
    </w:p>
    <w:p w:rsidR="00397C6E" w:rsidRPr="00355250" w:rsidRDefault="00397C6E" w:rsidP="00397C6E">
      <w:pPr>
        <w:pStyle w:val="TableNo"/>
      </w:pPr>
      <w:bookmarkStart w:id="325" w:name="_Hlk55778664"/>
      <w:r w:rsidRPr="00355250">
        <w:t xml:space="preserve">TABLE </w:t>
      </w:r>
      <w:r w:rsidRPr="001D77B1">
        <w:t>Anx2-</w:t>
      </w:r>
      <w:r w:rsidRPr="00355250">
        <w:t>1</w:t>
      </w:r>
    </w:p>
    <w:p w:rsidR="00397C6E" w:rsidRPr="00355250" w:rsidRDefault="00397C6E" w:rsidP="00355250">
      <w:pPr>
        <w:pStyle w:val="Tabletitle"/>
        <w:rPr>
          <w:b w:val="0"/>
        </w:rPr>
      </w:pPr>
      <w:r w:rsidRPr="001D77B1">
        <w:t>Expecting</w:t>
      </w:r>
      <w:r w:rsidRPr="00355250">
        <w:t xml:space="preserve"> specifications of beam WPT</w:t>
      </w:r>
      <w:r w:rsidRPr="00F27B49">
        <w:t xml:space="preserve"> </w:t>
      </w:r>
      <w:r w:rsidRPr="001D77B1">
        <w:t>commercial systems in 2020 (Step 1</w:t>
      </w:r>
      <w:r w:rsidRPr="00355250">
        <w:t>)</w:t>
      </w:r>
    </w:p>
    <w:tbl>
      <w:tblPr>
        <w:tblStyle w:val="11"/>
        <w:tblW w:w="0" w:type="auto"/>
        <w:tblLayout w:type="fixed"/>
        <w:tblLook w:val="0420" w:firstRow="1" w:lastRow="0" w:firstColumn="0" w:lastColumn="0" w:noHBand="0" w:noVBand="1"/>
      </w:tblPr>
      <w:tblGrid>
        <w:gridCol w:w="1465"/>
        <w:gridCol w:w="1658"/>
        <w:gridCol w:w="2076"/>
        <w:gridCol w:w="2076"/>
        <w:gridCol w:w="2077"/>
      </w:tblGrid>
      <w:tr w:rsidR="00397C6E" w:rsidRPr="004B6FD1" w:rsidTr="00583820">
        <w:trPr>
          <w:trHeight w:val="539"/>
        </w:trPr>
        <w:tc>
          <w:tcPr>
            <w:tcW w:w="3123" w:type="dxa"/>
            <w:gridSpan w:val="2"/>
            <w:vAlign w:val="center"/>
            <w:hideMark/>
          </w:tcPr>
          <w:p w:rsidR="00397C6E" w:rsidRPr="00355250" w:rsidRDefault="00397C6E" w:rsidP="00583820">
            <w:pPr>
              <w:pStyle w:val="Tablehead"/>
              <w:rPr>
                <w:rFonts w:ascii="Arial" w:hAnsi="Arial"/>
                <w:szCs w:val="20"/>
              </w:rPr>
            </w:pPr>
            <w:r w:rsidRPr="00355250">
              <w:t>System</w:t>
            </w:r>
          </w:p>
        </w:tc>
        <w:tc>
          <w:tcPr>
            <w:tcW w:w="2076" w:type="dxa"/>
            <w:vAlign w:val="center"/>
            <w:hideMark/>
          </w:tcPr>
          <w:p w:rsidR="00397C6E" w:rsidRPr="00355250" w:rsidRDefault="00397C6E" w:rsidP="00583820">
            <w:pPr>
              <w:pStyle w:val="Tablehead"/>
              <w:rPr>
                <w:rFonts w:ascii="Arial" w:hAnsi="Arial"/>
                <w:szCs w:val="20"/>
              </w:rPr>
            </w:pPr>
            <w:r w:rsidRPr="00355250">
              <w:t>System 1</w:t>
            </w:r>
          </w:p>
        </w:tc>
        <w:tc>
          <w:tcPr>
            <w:tcW w:w="2076" w:type="dxa"/>
            <w:vAlign w:val="center"/>
            <w:hideMark/>
          </w:tcPr>
          <w:p w:rsidR="00397C6E" w:rsidRPr="00355250" w:rsidRDefault="00397C6E" w:rsidP="00583820">
            <w:pPr>
              <w:pStyle w:val="Tablehead"/>
              <w:rPr>
                <w:rFonts w:ascii="Arial" w:hAnsi="Arial"/>
                <w:szCs w:val="20"/>
              </w:rPr>
            </w:pPr>
            <w:r w:rsidRPr="00355250">
              <w:t>System 2</w:t>
            </w:r>
          </w:p>
        </w:tc>
        <w:tc>
          <w:tcPr>
            <w:tcW w:w="2077" w:type="dxa"/>
            <w:vAlign w:val="center"/>
            <w:hideMark/>
          </w:tcPr>
          <w:p w:rsidR="00397C6E" w:rsidRPr="00355250" w:rsidRDefault="00397C6E" w:rsidP="00583820">
            <w:pPr>
              <w:pStyle w:val="Tablehead"/>
              <w:rPr>
                <w:szCs w:val="20"/>
              </w:rPr>
            </w:pPr>
            <w:r w:rsidRPr="00355250">
              <w:t>System 3</w:t>
            </w:r>
          </w:p>
        </w:tc>
      </w:tr>
      <w:tr w:rsidR="00397C6E" w:rsidRPr="004B6FD1" w:rsidTr="00583820">
        <w:trPr>
          <w:trHeight w:val="539"/>
        </w:trPr>
        <w:tc>
          <w:tcPr>
            <w:tcW w:w="1465" w:type="dxa"/>
            <w:vMerge w:val="restart"/>
            <w:vAlign w:val="center"/>
            <w:hideMark/>
          </w:tcPr>
          <w:p w:rsidR="00397C6E" w:rsidRPr="00355250" w:rsidRDefault="00397C6E" w:rsidP="00583820">
            <w:pPr>
              <w:pStyle w:val="Tabletext"/>
              <w:jc w:val="center"/>
              <w:rPr>
                <w:b/>
                <w:szCs w:val="20"/>
              </w:rPr>
            </w:pPr>
            <w:r w:rsidRPr="00355250">
              <w:rPr>
                <w:b/>
              </w:rPr>
              <w:t>Spec.</w:t>
            </w:r>
          </w:p>
        </w:tc>
        <w:tc>
          <w:tcPr>
            <w:tcW w:w="1658" w:type="dxa"/>
            <w:hideMark/>
          </w:tcPr>
          <w:p w:rsidR="00397C6E" w:rsidRPr="00355250" w:rsidRDefault="00397C6E" w:rsidP="00355250">
            <w:pPr>
              <w:pStyle w:val="Tabletext"/>
              <w:rPr>
                <w:szCs w:val="20"/>
              </w:rPr>
            </w:pPr>
            <w:r w:rsidRPr="00355250">
              <w:t>Frequency</w:t>
            </w:r>
          </w:p>
        </w:tc>
        <w:tc>
          <w:tcPr>
            <w:tcW w:w="2076" w:type="dxa"/>
            <w:hideMark/>
          </w:tcPr>
          <w:p w:rsidR="00397C6E" w:rsidRPr="00355250" w:rsidRDefault="00397C6E" w:rsidP="00355250">
            <w:pPr>
              <w:pStyle w:val="Tabletext"/>
              <w:jc w:val="center"/>
              <w:rPr>
                <w:szCs w:val="20"/>
              </w:rPr>
            </w:pPr>
            <w:r w:rsidRPr="00355250">
              <w:t xml:space="preserve">920 MHz </w:t>
            </w:r>
            <w:r w:rsidRPr="004B6FD1">
              <w:rPr>
                <w:szCs w:val="20"/>
                <w:lang w:eastAsia="ja-JP"/>
              </w:rPr>
              <w:t>band</w:t>
            </w:r>
          </w:p>
          <w:p w:rsidR="00397C6E" w:rsidRPr="00355250" w:rsidRDefault="00397C6E" w:rsidP="00355250">
            <w:pPr>
              <w:pStyle w:val="Tabletext"/>
              <w:jc w:val="center"/>
              <w:rPr>
                <w:szCs w:val="20"/>
              </w:rPr>
            </w:pPr>
            <w:r w:rsidRPr="00355250">
              <w:t>(915-930 MHz)</w:t>
            </w:r>
          </w:p>
        </w:tc>
        <w:tc>
          <w:tcPr>
            <w:tcW w:w="2076" w:type="dxa"/>
            <w:hideMark/>
          </w:tcPr>
          <w:p w:rsidR="00397C6E" w:rsidRPr="00355250" w:rsidRDefault="00397C6E" w:rsidP="00355250">
            <w:pPr>
              <w:pStyle w:val="Tabletext"/>
              <w:jc w:val="center"/>
              <w:rPr>
                <w:szCs w:val="20"/>
              </w:rPr>
            </w:pPr>
            <w:r w:rsidRPr="00355250">
              <w:t xml:space="preserve">2.45 GHz </w:t>
            </w:r>
            <w:r w:rsidRPr="004B6FD1">
              <w:rPr>
                <w:szCs w:val="20"/>
                <w:lang w:eastAsia="ja-JP"/>
              </w:rPr>
              <w:t>band</w:t>
            </w:r>
          </w:p>
          <w:p w:rsidR="00397C6E" w:rsidRPr="00355250" w:rsidRDefault="00397C6E" w:rsidP="00355250">
            <w:pPr>
              <w:pStyle w:val="Tabletext"/>
              <w:jc w:val="center"/>
              <w:rPr>
                <w:szCs w:val="20"/>
              </w:rPr>
            </w:pPr>
            <w:r w:rsidRPr="00355250">
              <w:t>(2.</w:t>
            </w:r>
            <w:r w:rsidRPr="004B6FD1">
              <w:rPr>
                <w:szCs w:val="20"/>
                <w:lang w:eastAsia="ja-JP"/>
              </w:rPr>
              <w:t>40</w:t>
            </w:r>
            <w:r w:rsidRPr="00355250">
              <w:t>-2.499 GHz)</w:t>
            </w:r>
          </w:p>
        </w:tc>
        <w:tc>
          <w:tcPr>
            <w:tcW w:w="2077" w:type="dxa"/>
            <w:hideMark/>
          </w:tcPr>
          <w:p w:rsidR="00397C6E" w:rsidRPr="00355250" w:rsidRDefault="00397C6E" w:rsidP="00355250">
            <w:pPr>
              <w:pStyle w:val="Tabletext"/>
              <w:jc w:val="center"/>
              <w:rPr>
                <w:szCs w:val="20"/>
              </w:rPr>
            </w:pPr>
            <w:r w:rsidRPr="00355250">
              <w:t xml:space="preserve">5.7 GHz </w:t>
            </w:r>
            <w:r w:rsidRPr="004B6FD1">
              <w:rPr>
                <w:szCs w:val="20"/>
                <w:lang w:eastAsia="ja-JP"/>
              </w:rPr>
              <w:t>band</w:t>
            </w:r>
          </w:p>
          <w:p w:rsidR="00397C6E" w:rsidRPr="00355250" w:rsidRDefault="00397C6E" w:rsidP="00355250">
            <w:pPr>
              <w:pStyle w:val="Tabletext"/>
              <w:jc w:val="center"/>
              <w:rPr>
                <w:szCs w:val="20"/>
              </w:rPr>
            </w:pPr>
            <w:r w:rsidRPr="00355250">
              <w:t>(5.470-5.770 GHz)</w:t>
            </w:r>
          </w:p>
        </w:tc>
      </w:tr>
      <w:tr w:rsidR="00397C6E" w:rsidRPr="004B6FD1" w:rsidTr="007E2ADB">
        <w:trPr>
          <w:trHeight w:val="539"/>
        </w:trPr>
        <w:tc>
          <w:tcPr>
            <w:tcW w:w="3123" w:type="dxa"/>
            <w:vMerge/>
            <w:hideMark/>
          </w:tcPr>
          <w:p w:rsidR="00397C6E" w:rsidRPr="00355250" w:rsidRDefault="00397C6E" w:rsidP="00355250">
            <w:pPr>
              <w:pStyle w:val="Tabletext"/>
              <w:rPr>
                <w:b/>
                <w:szCs w:val="20"/>
              </w:rPr>
            </w:pPr>
          </w:p>
        </w:tc>
        <w:tc>
          <w:tcPr>
            <w:tcW w:w="1658" w:type="dxa"/>
            <w:hideMark/>
          </w:tcPr>
          <w:p w:rsidR="00397C6E" w:rsidRPr="00355250" w:rsidRDefault="00397C6E" w:rsidP="00355250">
            <w:pPr>
              <w:pStyle w:val="Tabletext"/>
              <w:rPr>
                <w:szCs w:val="20"/>
              </w:rPr>
            </w:pPr>
            <w:r w:rsidRPr="00355250">
              <w:t>Output Power</w:t>
            </w:r>
          </w:p>
        </w:tc>
        <w:tc>
          <w:tcPr>
            <w:tcW w:w="2076" w:type="dxa"/>
            <w:hideMark/>
          </w:tcPr>
          <w:p w:rsidR="00397C6E" w:rsidRPr="00355250" w:rsidRDefault="00397C6E" w:rsidP="00355250">
            <w:pPr>
              <w:pStyle w:val="Tabletext"/>
              <w:jc w:val="center"/>
              <w:rPr>
                <w:szCs w:val="20"/>
              </w:rPr>
            </w:pPr>
            <w:r w:rsidRPr="004B6FD1">
              <w:rPr>
                <w:szCs w:val="20"/>
                <w:lang w:eastAsia="ja-JP"/>
              </w:rPr>
              <w:t xml:space="preserve">1 </w:t>
            </w:r>
            <w:r w:rsidRPr="00355250">
              <w:t>W</w:t>
            </w:r>
          </w:p>
        </w:tc>
        <w:tc>
          <w:tcPr>
            <w:tcW w:w="2076" w:type="dxa"/>
            <w:hideMark/>
          </w:tcPr>
          <w:p w:rsidR="00397C6E" w:rsidRPr="00355250" w:rsidRDefault="00397C6E" w:rsidP="00355250">
            <w:pPr>
              <w:pStyle w:val="Tabletext"/>
              <w:jc w:val="center"/>
              <w:rPr>
                <w:szCs w:val="20"/>
              </w:rPr>
            </w:pPr>
            <w:r w:rsidRPr="004B6FD1">
              <w:rPr>
                <w:szCs w:val="20"/>
                <w:lang w:eastAsia="ja-JP"/>
              </w:rPr>
              <w:t xml:space="preserve">15 </w:t>
            </w:r>
            <w:r w:rsidRPr="00355250">
              <w:t>W</w:t>
            </w:r>
          </w:p>
        </w:tc>
        <w:tc>
          <w:tcPr>
            <w:tcW w:w="2077" w:type="dxa"/>
            <w:hideMark/>
          </w:tcPr>
          <w:p w:rsidR="00397C6E" w:rsidRPr="00355250" w:rsidRDefault="00397C6E" w:rsidP="00355250">
            <w:pPr>
              <w:pStyle w:val="Tabletext"/>
              <w:jc w:val="center"/>
              <w:rPr>
                <w:szCs w:val="20"/>
              </w:rPr>
            </w:pPr>
            <w:r w:rsidRPr="00355250">
              <w:t>32</w:t>
            </w:r>
            <w:r w:rsidRPr="004B6FD1">
              <w:rPr>
                <w:szCs w:val="20"/>
                <w:lang w:eastAsia="ja-JP"/>
              </w:rPr>
              <w:t xml:space="preserve"> </w:t>
            </w:r>
            <w:r w:rsidRPr="00355250">
              <w:t>W</w:t>
            </w:r>
          </w:p>
        </w:tc>
      </w:tr>
      <w:tr w:rsidR="00397C6E" w:rsidRPr="004B6FD1" w:rsidTr="007E2ADB">
        <w:trPr>
          <w:trHeight w:val="539"/>
        </w:trPr>
        <w:tc>
          <w:tcPr>
            <w:tcW w:w="3123" w:type="dxa"/>
            <w:vMerge/>
            <w:hideMark/>
          </w:tcPr>
          <w:p w:rsidR="00397C6E" w:rsidRPr="00355250" w:rsidRDefault="00397C6E" w:rsidP="00355250">
            <w:pPr>
              <w:pStyle w:val="Tabletext"/>
              <w:rPr>
                <w:b/>
                <w:szCs w:val="20"/>
              </w:rPr>
            </w:pPr>
          </w:p>
        </w:tc>
        <w:tc>
          <w:tcPr>
            <w:tcW w:w="1658" w:type="dxa"/>
            <w:hideMark/>
          </w:tcPr>
          <w:p w:rsidR="00397C6E" w:rsidRPr="00355250" w:rsidRDefault="00397C6E" w:rsidP="00355250">
            <w:pPr>
              <w:pStyle w:val="Tabletext"/>
              <w:rPr>
                <w:szCs w:val="20"/>
              </w:rPr>
            </w:pPr>
            <w:r w:rsidRPr="00355250">
              <w:t>Antenna gain</w:t>
            </w:r>
          </w:p>
        </w:tc>
        <w:tc>
          <w:tcPr>
            <w:tcW w:w="2076" w:type="dxa"/>
            <w:hideMark/>
          </w:tcPr>
          <w:p w:rsidR="00397C6E" w:rsidRPr="00355250" w:rsidRDefault="00397C6E" w:rsidP="00355250">
            <w:pPr>
              <w:pStyle w:val="Tabletext"/>
              <w:jc w:val="center"/>
              <w:rPr>
                <w:szCs w:val="20"/>
              </w:rPr>
            </w:pPr>
            <w:r w:rsidRPr="004B6FD1">
              <w:rPr>
                <w:szCs w:val="20"/>
                <w:lang w:eastAsia="ja-JP"/>
              </w:rPr>
              <w:t xml:space="preserve">6 </w:t>
            </w:r>
            <w:proofErr w:type="spellStart"/>
            <w:r w:rsidRPr="00355250">
              <w:t>dBi</w:t>
            </w:r>
            <w:proofErr w:type="spellEnd"/>
          </w:p>
        </w:tc>
        <w:tc>
          <w:tcPr>
            <w:tcW w:w="2076" w:type="dxa"/>
            <w:hideMark/>
          </w:tcPr>
          <w:p w:rsidR="00397C6E" w:rsidRPr="00355250" w:rsidRDefault="00397C6E" w:rsidP="00355250">
            <w:pPr>
              <w:pStyle w:val="Tabletext"/>
              <w:jc w:val="center"/>
              <w:rPr>
                <w:szCs w:val="20"/>
              </w:rPr>
            </w:pPr>
            <w:r w:rsidRPr="004B6FD1">
              <w:rPr>
                <w:szCs w:val="20"/>
                <w:lang w:eastAsia="ja-JP"/>
              </w:rPr>
              <w:t xml:space="preserve">24 </w:t>
            </w:r>
            <w:proofErr w:type="spellStart"/>
            <w:r w:rsidRPr="00355250">
              <w:t>dBi</w:t>
            </w:r>
            <w:proofErr w:type="spellEnd"/>
          </w:p>
        </w:tc>
        <w:tc>
          <w:tcPr>
            <w:tcW w:w="2077" w:type="dxa"/>
            <w:hideMark/>
          </w:tcPr>
          <w:p w:rsidR="00397C6E" w:rsidRPr="00355250" w:rsidRDefault="00397C6E" w:rsidP="00355250">
            <w:pPr>
              <w:pStyle w:val="Tabletext"/>
              <w:jc w:val="center"/>
              <w:rPr>
                <w:szCs w:val="20"/>
              </w:rPr>
            </w:pPr>
            <w:r w:rsidRPr="004B6FD1">
              <w:rPr>
                <w:szCs w:val="20"/>
                <w:lang w:eastAsia="ja-JP"/>
              </w:rPr>
              <w:t xml:space="preserve">25 </w:t>
            </w:r>
            <w:proofErr w:type="spellStart"/>
            <w:r w:rsidRPr="00355250">
              <w:t>dBi</w:t>
            </w:r>
            <w:proofErr w:type="spellEnd"/>
          </w:p>
        </w:tc>
      </w:tr>
      <w:tr w:rsidR="00397C6E" w:rsidRPr="004B6FD1" w:rsidTr="007E2ADB">
        <w:trPr>
          <w:trHeight w:val="539"/>
        </w:trPr>
        <w:tc>
          <w:tcPr>
            <w:tcW w:w="3123" w:type="dxa"/>
            <w:vMerge/>
            <w:hideMark/>
          </w:tcPr>
          <w:p w:rsidR="00397C6E" w:rsidRPr="00355250" w:rsidRDefault="00397C6E" w:rsidP="00355250">
            <w:pPr>
              <w:pStyle w:val="Tabletext"/>
              <w:rPr>
                <w:b/>
                <w:szCs w:val="20"/>
              </w:rPr>
            </w:pPr>
          </w:p>
        </w:tc>
        <w:tc>
          <w:tcPr>
            <w:tcW w:w="1658" w:type="dxa"/>
            <w:hideMark/>
          </w:tcPr>
          <w:p w:rsidR="00397C6E" w:rsidRPr="00355250" w:rsidRDefault="00397C6E" w:rsidP="00355250">
            <w:pPr>
              <w:pStyle w:val="Tabletext"/>
              <w:rPr>
                <w:szCs w:val="20"/>
              </w:rPr>
            </w:pPr>
            <w:proofErr w:type="spellStart"/>
            <w:r w:rsidRPr="004B6FD1">
              <w:t>e</w:t>
            </w:r>
            <w:r>
              <w:rPr>
                <w:szCs w:val="20"/>
              </w:rPr>
              <w:t>.</w:t>
            </w:r>
            <w:r w:rsidRPr="004B6FD1">
              <w:t>i</w:t>
            </w:r>
            <w:r>
              <w:rPr>
                <w:szCs w:val="20"/>
              </w:rPr>
              <w:t>.</w:t>
            </w:r>
            <w:r w:rsidRPr="004B6FD1">
              <w:t>r</w:t>
            </w:r>
            <w:r>
              <w:rPr>
                <w:szCs w:val="20"/>
              </w:rPr>
              <w:t>.</w:t>
            </w:r>
            <w:r w:rsidRPr="004B6FD1">
              <w:t>p</w:t>
            </w:r>
            <w:proofErr w:type="spellEnd"/>
            <w:r>
              <w:rPr>
                <w:szCs w:val="20"/>
              </w:rPr>
              <w:t>.</w:t>
            </w:r>
          </w:p>
        </w:tc>
        <w:tc>
          <w:tcPr>
            <w:tcW w:w="2076" w:type="dxa"/>
            <w:hideMark/>
          </w:tcPr>
          <w:p w:rsidR="00397C6E" w:rsidRPr="00355250" w:rsidRDefault="00397C6E" w:rsidP="00355250">
            <w:pPr>
              <w:pStyle w:val="Tabletext"/>
              <w:jc w:val="center"/>
              <w:rPr>
                <w:szCs w:val="20"/>
              </w:rPr>
            </w:pPr>
            <w:r w:rsidRPr="004B6FD1">
              <w:rPr>
                <w:szCs w:val="20"/>
                <w:lang w:eastAsia="ja-JP"/>
              </w:rPr>
              <w:t xml:space="preserve">36 </w:t>
            </w:r>
            <w:proofErr w:type="spellStart"/>
            <w:r w:rsidRPr="00355250">
              <w:t>dBm</w:t>
            </w:r>
            <w:proofErr w:type="spellEnd"/>
          </w:p>
        </w:tc>
        <w:tc>
          <w:tcPr>
            <w:tcW w:w="2076" w:type="dxa"/>
            <w:hideMark/>
          </w:tcPr>
          <w:p w:rsidR="00397C6E" w:rsidRPr="00355250" w:rsidRDefault="00397C6E" w:rsidP="00355250">
            <w:pPr>
              <w:pStyle w:val="Tabletext"/>
              <w:jc w:val="center"/>
              <w:rPr>
                <w:szCs w:val="20"/>
              </w:rPr>
            </w:pPr>
            <w:r w:rsidRPr="004B6FD1">
              <w:rPr>
                <w:szCs w:val="20"/>
                <w:lang w:eastAsia="ja-JP"/>
              </w:rPr>
              <w:t xml:space="preserve">Max. 65.8 </w:t>
            </w:r>
            <w:proofErr w:type="spellStart"/>
            <w:r w:rsidRPr="00355250">
              <w:t>dBm</w:t>
            </w:r>
            <w:proofErr w:type="spellEnd"/>
          </w:p>
        </w:tc>
        <w:tc>
          <w:tcPr>
            <w:tcW w:w="2077" w:type="dxa"/>
            <w:hideMark/>
          </w:tcPr>
          <w:p w:rsidR="00397C6E" w:rsidRPr="00355250" w:rsidRDefault="00397C6E" w:rsidP="00355250">
            <w:pPr>
              <w:pStyle w:val="Tabletext"/>
              <w:jc w:val="center"/>
              <w:rPr>
                <w:szCs w:val="20"/>
              </w:rPr>
            </w:pPr>
            <w:r w:rsidRPr="004B6FD1">
              <w:rPr>
                <w:szCs w:val="20"/>
                <w:lang w:eastAsia="ja-JP"/>
              </w:rPr>
              <w:t xml:space="preserve">Max. </w:t>
            </w:r>
            <w:r w:rsidRPr="00355250">
              <w:t>70</w:t>
            </w:r>
            <w:r w:rsidRPr="004B6FD1">
              <w:rPr>
                <w:szCs w:val="20"/>
                <w:lang w:eastAsia="ja-JP"/>
              </w:rPr>
              <w:t xml:space="preserve"> </w:t>
            </w:r>
            <w:proofErr w:type="spellStart"/>
            <w:r w:rsidRPr="00355250">
              <w:t>dBm</w:t>
            </w:r>
            <w:proofErr w:type="spellEnd"/>
          </w:p>
        </w:tc>
      </w:tr>
      <w:tr w:rsidR="00397C6E" w:rsidRPr="004B6FD1" w:rsidTr="007E2ADB">
        <w:trPr>
          <w:trHeight w:val="665"/>
        </w:trPr>
        <w:tc>
          <w:tcPr>
            <w:tcW w:w="3123" w:type="dxa"/>
            <w:vMerge/>
            <w:hideMark/>
          </w:tcPr>
          <w:p w:rsidR="00397C6E" w:rsidRPr="00355250" w:rsidRDefault="00397C6E" w:rsidP="00355250">
            <w:pPr>
              <w:pStyle w:val="Tabletext"/>
              <w:rPr>
                <w:b/>
                <w:szCs w:val="20"/>
              </w:rPr>
            </w:pPr>
          </w:p>
        </w:tc>
        <w:tc>
          <w:tcPr>
            <w:tcW w:w="1658" w:type="dxa"/>
            <w:hideMark/>
          </w:tcPr>
          <w:p w:rsidR="00397C6E" w:rsidRPr="00355250" w:rsidRDefault="00397C6E" w:rsidP="00355250">
            <w:pPr>
              <w:pStyle w:val="Tabletext"/>
              <w:rPr>
                <w:szCs w:val="20"/>
              </w:rPr>
            </w:pPr>
            <w:r w:rsidRPr="00355250">
              <w:t>Modulation</w:t>
            </w:r>
          </w:p>
        </w:tc>
        <w:tc>
          <w:tcPr>
            <w:tcW w:w="2076" w:type="dxa"/>
            <w:hideMark/>
          </w:tcPr>
          <w:p w:rsidR="00397C6E" w:rsidRPr="00355250" w:rsidRDefault="00397C6E" w:rsidP="00355250">
            <w:pPr>
              <w:pStyle w:val="Tabletext"/>
              <w:jc w:val="center"/>
              <w:rPr>
                <w:szCs w:val="20"/>
              </w:rPr>
            </w:pPr>
            <w:r w:rsidRPr="004B6FD1">
              <w:rPr>
                <w:szCs w:val="20"/>
              </w:rPr>
              <w:t>Not specified</w:t>
            </w:r>
          </w:p>
        </w:tc>
        <w:tc>
          <w:tcPr>
            <w:tcW w:w="2076" w:type="dxa"/>
            <w:hideMark/>
          </w:tcPr>
          <w:p w:rsidR="00397C6E" w:rsidRPr="00355250" w:rsidRDefault="00397C6E" w:rsidP="00355250">
            <w:pPr>
              <w:pStyle w:val="Tabletext"/>
              <w:jc w:val="center"/>
              <w:rPr>
                <w:szCs w:val="20"/>
              </w:rPr>
            </w:pPr>
            <w:r w:rsidRPr="004B6FD1">
              <w:rPr>
                <w:rFonts w:eastAsia="MS PGothic"/>
                <w:szCs w:val="20"/>
              </w:rPr>
              <w:t>NON</w:t>
            </w:r>
          </w:p>
        </w:tc>
        <w:tc>
          <w:tcPr>
            <w:tcW w:w="2077" w:type="dxa"/>
            <w:hideMark/>
          </w:tcPr>
          <w:p w:rsidR="00397C6E" w:rsidRPr="00355250" w:rsidRDefault="00397C6E" w:rsidP="00355250">
            <w:pPr>
              <w:pStyle w:val="Tabletext"/>
              <w:jc w:val="center"/>
              <w:rPr>
                <w:szCs w:val="20"/>
              </w:rPr>
            </w:pPr>
            <w:r w:rsidRPr="004B6FD1">
              <w:rPr>
                <w:rFonts w:eastAsia="MS PGothic"/>
                <w:szCs w:val="20"/>
              </w:rPr>
              <w:t>NON</w:t>
            </w:r>
          </w:p>
        </w:tc>
      </w:tr>
      <w:tr w:rsidR="00397C6E" w:rsidRPr="004B6FD1" w:rsidTr="007E2ADB">
        <w:trPr>
          <w:trHeight w:val="539"/>
        </w:trPr>
        <w:tc>
          <w:tcPr>
            <w:tcW w:w="3123" w:type="dxa"/>
            <w:vMerge/>
            <w:hideMark/>
          </w:tcPr>
          <w:p w:rsidR="00397C6E" w:rsidRPr="00355250" w:rsidRDefault="00397C6E" w:rsidP="00355250">
            <w:pPr>
              <w:pStyle w:val="Tabletext"/>
              <w:rPr>
                <w:b/>
                <w:szCs w:val="20"/>
              </w:rPr>
            </w:pPr>
          </w:p>
        </w:tc>
        <w:tc>
          <w:tcPr>
            <w:tcW w:w="1658" w:type="dxa"/>
            <w:hideMark/>
          </w:tcPr>
          <w:p w:rsidR="00397C6E" w:rsidRPr="00355250" w:rsidRDefault="00397C6E" w:rsidP="00355250">
            <w:pPr>
              <w:pStyle w:val="Tabletext"/>
              <w:rPr>
                <w:szCs w:val="20"/>
              </w:rPr>
            </w:pPr>
            <w:r w:rsidRPr="00355250">
              <w:t>Place of use</w:t>
            </w:r>
          </w:p>
        </w:tc>
        <w:tc>
          <w:tcPr>
            <w:tcW w:w="2076" w:type="dxa"/>
            <w:hideMark/>
          </w:tcPr>
          <w:p w:rsidR="00397C6E" w:rsidRPr="00355250" w:rsidRDefault="00397C6E" w:rsidP="00355250">
            <w:pPr>
              <w:pStyle w:val="Tabletext"/>
              <w:jc w:val="center"/>
              <w:rPr>
                <w:szCs w:val="20"/>
              </w:rPr>
            </w:pPr>
            <w:r w:rsidRPr="00355250">
              <w:t>Indoor</w:t>
            </w:r>
          </w:p>
        </w:tc>
        <w:tc>
          <w:tcPr>
            <w:tcW w:w="2076" w:type="dxa"/>
            <w:hideMark/>
          </w:tcPr>
          <w:p w:rsidR="00397C6E" w:rsidRPr="00355250" w:rsidRDefault="00397C6E" w:rsidP="00355250">
            <w:pPr>
              <w:pStyle w:val="Tabletext"/>
              <w:jc w:val="center"/>
              <w:rPr>
                <w:szCs w:val="20"/>
              </w:rPr>
            </w:pPr>
            <w:r w:rsidRPr="00355250">
              <w:t>Indoor</w:t>
            </w:r>
          </w:p>
        </w:tc>
        <w:tc>
          <w:tcPr>
            <w:tcW w:w="2077" w:type="dxa"/>
            <w:hideMark/>
          </w:tcPr>
          <w:p w:rsidR="00397C6E" w:rsidRPr="00355250" w:rsidRDefault="00397C6E" w:rsidP="00355250">
            <w:pPr>
              <w:pStyle w:val="Tabletext"/>
              <w:jc w:val="center"/>
              <w:rPr>
                <w:szCs w:val="20"/>
              </w:rPr>
            </w:pPr>
            <w:r w:rsidRPr="00355250">
              <w:t>Indoor</w:t>
            </w:r>
          </w:p>
        </w:tc>
      </w:tr>
      <w:bookmarkEnd w:id="325"/>
    </w:tbl>
    <w:p w:rsidR="00397C6E" w:rsidRPr="00355250" w:rsidRDefault="00397C6E" w:rsidP="00397C6E">
      <w:pPr>
        <w:pStyle w:val="Tablefin"/>
      </w:pPr>
    </w:p>
    <w:p w:rsidR="00397C6E" w:rsidRPr="001D77B1" w:rsidRDefault="00397C6E" w:rsidP="00397C6E">
      <w:r w:rsidRPr="001D77B1">
        <w:lastRenderedPageBreak/>
        <w:t>“WPT controlled environment” and “WPT general environment” are defined. “WPT controlled environment” is defined as,</w:t>
      </w:r>
    </w:p>
    <w:p w:rsidR="00397C6E" w:rsidRPr="001D77B1" w:rsidRDefault="00397C6E" w:rsidP="00397C6E">
      <w:pPr>
        <w:pStyle w:val="enumlev1"/>
      </w:pPr>
      <w:r w:rsidRPr="001D77B1">
        <w:t>–</w:t>
      </w:r>
      <w:r w:rsidRPr="001D77B1">
        <w:tab/>
        <w:t>Indoor and closed area,</w:t>
      </w:r>
    </w:p>
    <w:p w:rsidR="00397C6E" w:rsidRPr="001D77B1" w:rsidRDefault="00397C6E" w:rsidP="00397C6E">
      <w:pPr>
        <w:pStyle w:val="enumlev1"/>
      </w:pPr>
      <w:r w:rsidRPr="001D77B1">
        <w:t>–</w:t>
      </w:r>
      <w:r w:rsidRPr="001D77B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rsidR="00397C6E" w:rsidRPr="001D77B1" w:rsidRDefault="00397C6E" w:rsidP="00397C6E">
      <w:pPr>
        <w:pStyle w:val="enumlev1"/>
      </w:pPr>
      <w:r w:rsidRPr="001D77B1">
        <w:t>–</w:t>
      </w:r>
      <w:r w:rsidRPr="001D77B1">
        <w:tab/>
        <w:t>Environment where the manager/administrator can manage and control both of beam WPT systems and incumbent radio communication services in order to avoid or reduce harmful interference from beam WPT systems.</w:t>
      </w:r>
    </w:p>
    <w:p w:rsidR="00397C6E" w:rsidRPr="001D77B1" w:rsidRDefault="00397C6E" w:rsidP="00397C6E">
      <w:r w:rsidRPr="001D77B1">
        <w:t>“WPT general environment” are defined as the other environment where the above conditions cannot be met.</w:t>
      </w:r>
    </w:p>
    <w:p w:rsidR="00397C6E" w:rsidRPr="001D77B1" w:rsidRDefault="00397C6E" w:rsidP="00397C6E">
      <w:pPr>
        <w:pStyle w:val="Heading1"/>
      </w:pPr>
      <w:r w:rsidRPr="001D77B1">
        <w:t>3</w:t>
      </w:r>
      <w:bookmarkStart w:id="326" w:name="_Hlk54609297"/>
      <w:r w:rsidRPr="001D77B1">
        <w:tab/>
        <w:t xml:space="preserve">Use case scenarios and conditions for Impact Studies on </w:t>
      </w:r>
      <w:bookmarkEnd w:id="326"/>
      <w:r w:rsidRPr="001D77B1">
        <w:t>beam WPT</w:t>
      </w:r>
    </w:p>
    <w:p w:rsidR="00397C6E" w:rsidRPr="001D77B1" w:rsidRDefault="00397C6E" w:rsidP="00397C6E">
      <w:r w:rsidRPr="001D77B1">
        <w:t>In the WG for beam WPT systems, impact to several incumbent systems are studied. Table</w:t>
      </w:r>
      <w:r w:rsidR="007E2ADB">
        <w:t> </w:t>
      </w:r>
      <w:r w:rsidRPr="001D77B1">
        <w:t>Anx</w:t>
      </w:r>
      <w:r w:rsidR="007E2ADB">
        <w:t>2</w:t>
      </w:r>
      <w:r w:rsidR="007E2ADB">
        <w:noBreakHyphen/>
      </w:r>
      <w:r w:rsidRPr="001D77B1">
        <w:t>2 shows the use case scenarios and conditions for Impact Studies on beam WPT systems used for impact studies.</w:t>
      </w:r>
    </w:p>
    <w:p w:rsidR="00397C6E" w:rsidRPr="001D77B1" w:rsidRDefault="00397C6E" w:rsidP="00397C6E">
      <w:pPr>
        <w:pStyle w:val="TableNo"/>
        <w:rPr>
          <w:lang w:eastAsia="ja-JP"/>
        </w:rPr>
      </w:pPr>
      <w:r w:rsidRPr="001D77B1">
        <w:rPr>
          <w:lang w:eastAsia="ja-JP"/>
        </w:rPr>
        <w:t>TABLE Anx2-2</w:t>
      </w:r>
    </w:p>
    <w:p w:rsidR="00397C6E" w:rsidRPr="001D77B1" w:rsidRDefault="00397C6E" w:rsidP="00397C6E">
      <w:pPr>
        <w:pStyle w:val="Tabletitle"/>
        <w:rPr>
          <w:lang w:eastAsia="ja-JP"/>
        </w:rPr>
      </w:pPr>
      <w:r w:rsidRPr="001D77B1">
        <w:rPr>
          <w:lang w:eastAsia="ja-JP"/>
        </w:rPr>
        <w:t>Use case scenarios and conditions for beam WPT systems</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2"/>
        <w:gridCol w:w="2293"/>
        <w:gridCol w:w="2551"/>
        <w:gridCol w:w="2268"/>
      </w:tblGrid>
      <w:tr w:rsidR="00397C6E" w:rsidRPr="001D77B1" w:rsidTr="007E2ADB">
        <w:trPr>
          <w:cantSplit/>
          <w:jc w:val="center"/>
        </w:trPr>
        <w:tc>
          <w:tcPr>
            <w:tcW w:w="2102" w:type="dxa"/>
            <w:vAlign w:val="center"/>
            <w:hideMark/>
          </w:tcPr>
          <w:p w:rsidR="00397C6E" w:rsidRPr="001D77B1" w:rsidRDefault="00397C6E" w:rsidP="007E2ADB">
            <w:pPr>
              <w:pStyle w:val="Tablehead"/>
              <w:rPr>
                <w:lang w:eastAsia="ja-JP"/>
              </w:rPr>
            </w:pPr>
            <w:r w:rsidRPr="001D77B1">
              <w:t>beam WPT system</w:t>
            </w:r>
          </w:p>
        </w:tc>
        <w:tc>
          <w:tcPr>
            <w:tcW w:w="2293" w:type="dxa"/>
            <w:noWrap/>
            <w:vAlign w:val="center"/>
            <w:hideMark/>
          </w:tcPr>
          <w:p w:rsidR="00397C6E" w:rsidRPr="001D77B1" w:rsidRDefault="00397C6E" w:rsidP="007E2ADB">
            <w:pPr>
              <w:pStyle w:val="Tablehead"/>
            </w:pPr>
            <w:r w:rsidRPr="001D77B1">
              <w:t>920 MHz band</w:t>
            </w:r>
          </w:p>
        </w:tc>
        <w:tc>
          <w:tcPr>
            <w:tcW w:w="2551" w:type="dxa"/>
            <w:noWrap/>
            <w:vAlign w:val="center"/>
            <w:hideMark/>
          </w:tcPr>
          <w:p w:rsidR="00397C6E" w:rsidRPr="001D77B1" w:rsidRDefault="00397C6E" w:rsidP="007E2ADB">
            <w:pPr>
              <w:pStyle w:val="Tablehead"/>
            </w:pPr>
            <w:r w:rsidRPr="001D77B1">
              <w:t>2.4 GHz band</w:t>
            </w:r>
          </w:p>
        </w:tc>
        <w:tc>
          <w:tcPr>
            <w:tcW w:w="2268" w:type="dxa"/>
            <w:noWrap/>
            <w:vAlign w:val="center"/>
            <w:hideMark/>
          </w:tcPr>
          <w:p w:rsidR="00397C6E" w:rsidRPr="001D77B1" w:rsidRDefault="00397C6E" w:rsidP="007E2ADB">
            <w:pPr>
              <w:pStyle w:val="Tablehead"/>
            </w:pPr>
            <w:r w:rsidRPr="001D77B1">
              <w:t>5.7 GHz band</w:t>
            </w:r>
          </w:p>
        </w:tc>
      </w:tr>
      <w:tr w:rsidR="00397C6E" w:rsidRPr="001D77B1" w:rsidTr="007E2ADB">
        <w:trPr>
          <w:cantSplit/>
          <w:jc w:val="center"/>
        </w:trPr>
        <w:tc>
          <w:tcPr>
            <w:tcW w:w="2102" w:type="dxa"/>
            <w:vAlign w:val="center"/>
            <w:hideMark/>
          </w:tcPr>
          <w:p w:rsidR="00397C6E" w:rsidRPr="001D77B1" w:rsidRDefault="00397C6E" w:rsidP="007E2ADB">
            <w:pPr>
              <w:pStyle w:val="Tabletext"/>
            </w:pPr>
            <w:r w:rsidRPr="001D77B1">
              <w:t xml:space="preserve">Usage environment </w:t>
            </w:r>
          </w:p>
        </w:tc>
        <w:tc>
          <w:tcPr>
            <w:tcW w:w="2293" w:type="dxa"/>
            <w:vAlign w:val="center"/>
            <w:hideMark/>
          </w:tcPr>
          <w:p w:rsidR="00397C6E" w:rsidRPr="001D77B1" w:rsidRDefault="00397C6E" w:rsidP="007E2ADB">
            <w:pPr>
              <w:pStyle w:val="Tabletext"/>
            </w:pPr>
            <w:r w:rsidRPr="001D77B1">
              <w:t>Factory (Indoor), nursing home, etc.</w:t>
            </w:r>
          </w:p>
        </w:tc>
        <w:tc>
          <w:tcPr>
            <w:tcW w:w="2551" w:type="dxa"/>
            <w:vAlign w:val="center"/>
            <w:hideMark/>
          </w:tcPr>
          <w:p w:rsidR="00397C6E" w:rsidRPr="001D77B1" w:rsidRDefault="00397C6E" w:rsidP="007E2ADB">
            <w:pPr>
              <w:pStyle w:val="Tabletext"/>
            </w:pPr>
            <w:r w:rsidRPr="001D77B1">
              <w:t>Factory (indoor), plant (indoor), warehouse, etc.</w:t>
            </w:r>
          </w:p>
        </w:tc>
        <w:tc>
          <w:tcPr>
            <w:tcW w:w="2268" w:type="dxa"/>
            <w:vAlign w:val="center"/>
            <w:hideMark/>
          </w:tcPr>
          <w:p w:rsidR="00397C6E" w:rsidRPr="001D77B1" w:rsidRDefault="00397C6E" w:rsidP="007E2ADB">
            <w:pPr>
              <w:pStyle w:val="Tabletext"/>
            </w:pPr>
            <w:r w:rsidRPr="001D77B1">
              <w:t>Factory (indoor), plant (indoor), warehouse, etc.</w:t>
            </w:r>
          </w:p>
        </w:tc>
      </w:tr>
      <w:tr w:rsidR="00397C6E" w:rsidRPr="001D77B1" w:rsidTr="007E2ADB">
        <w:trPr>
          <w:cantSplit/>
          <w:jc w:val="center"/>
        </w:trPr>
        <w:tc>
          <w:tcPr>
            <w:tcW w:w="2102" w:type="dxa"/>
            <w:vAlign w:val="center"/>
            <w:hideMark/>
          </w:tcPr>
          <w:p w:rsidR="00397C6E" w:rsidRPr="001D77B1" w:rsidRDefault="00397C6E" w:rsidP="007E2ADB">
            <w:pPr>
              <w:pStyle w:val="Tabletext"/>
            </w:pPr>
            <w:r w:rsidRPr="001D77B1">
              <w:t>Application</w:t>
            </w:r>
          </w:p>
        </w:tc>
        <w:tc>
          <w:tcPr>
            <w:tcW w:w="2293" w:type="dxa"/>
            <w:vAlign w:val="center"/>
            <w:hideMark/>
          </w:tcPr>
          <w:p w:rsidR="00397C6E" w:rsidRPr="001D77B1" w:rsidRDefault="00397C6E" w:rsidP="007E2ADB">
            <w:pPr>
              <w:pStyle w:val="Tabletext"/>
            </w:pPr>
            <w:r w:rsidRPr="001D77B1">
              <w:t>Charging and power supply to sensor network</w:t>
            </w:r>
          </w:p>
        </w:tc>
        <w:tc>
          <w:tcPr>
            <w:tcW w:w="2551" w:type="dxa"/>
            <w:vAlign w:val="center"/>
            <w:hideMark/>
          </w:tcPr>
          <w:p w:rsidR="00397C6E" w:rsidRPr="001D77B1" w:rsidRDefault="00397C6E" w:rsidP="007E2ADB">
            <w:pPr>
              <w:pStyle w:val="Tabletext"/>
            </w:pPr>
            <w:r w:rsidRPr="001D77B1">
              <w:t>Charging and power supply to sensors, display and information devices</w:t>
            </w:r>
          </w:p>
        </w:tc>
        <w:tc>
          <w:tcPr>
            <w:tcW w:w="2268" w:type="dxa"/>
            <w:vAlign w:val="center"/>
            <w:hideMark/>
          </w:tcPr>
          <w:p w:rsidR="00397C6E" w:rsidRPr="001D77B1" w:rsidRDefault="00397C6E" w:rsidP="007E2ADB">
            <w:pPr>
              <w:pStyle w:val="Tabletext"/>
            </w:pPr>
            <w:r w:rsidRPr="001D77B1">
              <w:t>Charging and power supply to sensors, display and information devices</w:t>
            </w:r>
          </w:p>
        </w:tc>
      </w:tr>
      <w:tr w:rsidR="00397C6E" w:rsidRPr="001D77B1" w:rsidTr="007E2ADB">
        <w:trPr>
          <w:cantSplit/>
          <w:jc w:val="center"/>
        </w:trPr>
        <w:tc>
          <w:tcPr>
            <w:tcW w:w="2102" w:type="dxa"/>
            <w:vAlign w:val="center"/>
            <w:hideMark/>
          </w:tcPr>
          <w:p w:rsidR="00397C6E" w:rsidRPr="001D77B1" w:rsidRDefault="00397C6E" w:rsidP="007E2ADB">
            <w:pPr>
              <w:pStyle w:val="Tabletext"/>
            </w:pPr>
            <w:r w:rsidRPr="001D77B1">
              <w:t>Number of receiving devices per one WPT transmitter</w:t>
            </w:r>
          </w:p>
        </w:tc>
        <w:tc>
          <w:tcPr>
            <w:tcW w:w="2293" w:type="dxa"/>
            <w:vAlign w:val="center"/>
            <w:hideMark/>
          </w:tcPr>
          <w:p w:rsidR="00397C6E" w:rsidRPr="001D77B1" w:rsidRDefault="00397C6E" w:rsidP="007E2ADB">
            <w:pPr>
              <w:pStyle w:val="Tabletext"/>
            </w:pPr>
            <w:r w:rsidRPr="001D77B1">
              <w:t>5 to 10 devices</w:t>
            </w:r>
            <w:r w:rsidRPr="001D77B1">
              <w:br/>
              <w:t>(Simultaneous reception)</w:t>
            </w:r>
          </w:p>
        </w:tc>
        <w:tc>
          <w:tcPr>
            <w:tcW w:w="2551" w:type="dxa"/>
            <w:vAlign w:val="center"/>
            <w:hideMark/>
          </w:tcPr>
          <w:p w:rsidR="00397C6E" w:rsidRPr="001D77B1" w:rsidRDefault="00397C6E" w:rsidP="007E2ADB">
            <w:pPr>
              <w:pStyle w:val="Tabletext"/>
            </w:pPr>
            <w:r w:rsidRPr="001D77B1">
              <w:t>1 to several tens devices</w:t>
            </w:r>
            <w:r w:rsidRPr="001D77B1">
              <w:br/>
              <w:t>(Successive or sequential reception)</w:t>
            </w:r>
          </w:p>
        </w:tc>
        <w:tc>
          <w:tcPr>
            <w:tcW w:w="2268" w:type="dxa"/>
            <w:vAlign w:val="center"/>
            <w:hideMark/>
          </w:tcPr>
          <w:p w:rsidR="00397C6E" w:rsidRPr="001D77B1" w:rsidRDefault="00397C6E" w:rsidP="007E2ADB">
            <w:pPr>
              <w:pStyle w:val="Tabletext"/>
            </w:pPr>
            <w:r w:rsidRPr="001D77B1">
              <w:t>1 to several tens devices</w:t>
            </w:r>
            <w:r w:rsidRPr="001D77B1">
              <w:br/>
              <w:t>(Successive or sequential reception)</w:t>
            </w:r>
          </w:p>
        </w:tc>
      </w:tr>
      <w:tr w:rsidR="00397C6E" w:rsidRPr="001D77B1" w:rsidTr="007E2ADB">
        <w:trPr>
          <w:cantSplit/>
          <w:jc w:val="center"/>
        </w:trPr>
        <w:tc>
          <w:tcPr>
            <w:tcW w:w="2102" w:type="dxa"/>
            <w:vAlign w:val="center"/>
            <w:hideMark/>
          </w:tcPr>
          <w:p w:rsidR="00397C6E" w:rsidRPr="001D77B1" w:rsidRDefault="00397C6E" w:rsidP="007E2ADB">
            <w:pPr>
              <w:pStyle w:val="Tabletext"/>
            </w:pPr>
            <w:r w:rsidRPr="001D77B1">
              <w:t>Power range</w:t>
            </w:r>
          </w:p>
        </w:tc>
        <w:tc>
          <w:tcPr>
            <w:tcW w:w="2293" w:type="dxa"/>
            <w:vAlign w:val="center"/>
            <w:hideMark/>
          </w:tcPr>
          <w:p w:rsidR="00397C6E" w:rsidRPr="001D77B1" w:rsidRDefault="00583820" w:rsidP="007E2ADB">
            <w:pPr>
              <w:pStyle w:val="Tabletext"/>
            </w:pPr>
            <w:r w:rsidRPr="001D77B1">
              <w:t xml:space="preserve">Several </w:t>
            </w:r>
            <w:proofErr w:type="spellStart"/>
            <w:r w:rsidR="00397C6E" w:rsidRPr="001D77B1">
              <w:t>μW</w:t>
            </w:r>
            <w:proofErr w:type="spellEnd"/>
            <w:r w:rsidR="00397C6E" w:rsidRPr="001D77B1">
              <w:t xml:space="preserve"> to several </w:t>
            </w:r>
            <w:proofErr w:type="spellStart"/>
            <w:r w:rsidR="00397C6E" w:rsidRPr="001D77B1">
              <w:t>hundreds</w:t>
            </w:r>
            <w:proofErr w:type="spellEnd"/>
            <w:r w:rsidR="00397C6E" w:rsidRPr="001D77B1">
              <w:t xml:space="preserve"> </w:t>
            </w:r>
            <w:proofErr w:type="spellStart"/>
            <w:r w:rsidR="00397C6E" w:rsidRPr="001D77B1">
              <w:t>μW</w:t>
            </w:r>
            <w:proofErr w:type="spellEnd"/>
          </w:p>
        </w:tc>
        <w:tc>
          <w:tcPr>
            <w:tcW w:w="2551" w:type="dxa"/>
            <w:vAlign w:val="center"/>
            <w:hideMark/>
          </w:tcPr>
          <w:p w:rsidR="00397C6E" w:rsidRPr="001D77B1" w:rsidRDefault="00397C6E" w:rsidP="007E2ADB">
            <w:pPr>
              <w:pStyle w:val="Tabletext"/>
            </w:pPr>
            <w:r w:rsidRPr="001D77B1">
              <w:t xml:space="preserve">50 </w:t>
            </w:r>
            <w:proofErr w:type="spellStart"/>
            <w:r w:rsidRPr="001D77B1">
              <w:t>mW</w:t>
            </w:r>
            <w:proofErr w:type="spellEnd"/>
            <w:r w:rsidRPr="001D77B1">
              <w:t xml:space="preserve"> to 2 W</w:t>
            </w:r>
          </w:p>
        </w:tc>
        <w:tc>
          <w:tcPr>
            <w:tcW w:w="2268" w:type="dxa"/>
            <w:vAlign w:val="center"/>
            <w:hideMark/>
          </w:tcPr>
          <w:p w:rsidR="00397C6E" w:rsidRPr="001D77B1" w:rsidRDefault="00583820" w:rsidP="007E2ADB">
            <w:pPr>
              <w:pStyle w:val="Tabletext"/>
            </w:pPr>
            <w:r w:rsidRPr="001D77B1">
              <w:t xml:space="preserve">Several </w:t>
            </w:r>
            <w:proofErr w:type="spellStart"/>
            <w:r w:rsidR="00397C6E" w:rsidRPr="001D77B1">
              <w:t>mW</w:t>
            </w:r>
            <w:proofErr w:type="spellEnd"/>
            <w:r w:rsidR="00397C6E" w:rsidRPr="001D77B1">
              <w:t xml:space="preserve"> to several </w:t>
            </w:r>
            <w:proofErr w:type="spellStart"/>
            <w:r w:rsidR="00397C6E" w:rsidRPr="001D77B1">
              <w:t>hundreds</w:t>
            </w:r>
            <w:proofErr w:type="spellEnd"/>
            <w:r w:rsidR="00397C6E" w:rsidRPr="001D77B1">
              <w:t xml:space="preserve"> </w:t>
            </w:r>
            <w:proofErr w:type="spellStart"/>
            <w:r w:rsidR="00397C6E" w:rsidRPr="001D77B1">
              <w:t>mW</w:t>
            </w:r>
            <w:proofErr w:type="spellEnd"/>
          </w:p>
        </w:tc>
      </w:tr>
      <w:tr w:rsidR="00397C6E" w:rsidRPr="001D77B1" w:rsidTr="007E2ADB">
        <w:trPr>
          <w:cantSplit/>
          <w:jc w:val="center"/>
        </w:trPr>
        <w:tc>
          <w:tcPr>
            <w:tcW w:w="2102" w:type="dxa"/>
            <w:vAlign w:val="center"/>
            <w:hideMark/>
          </w:tcPr>
          <w:p w:rsidR="00397C6E" w:rsidRPr="001D77B1" w:rsidRDefault="00397C6E" w:rsidP="007E2ADB">
            <w:pPr>
              <w:pStyle w:val="Tabletext"/>
            </w:pPr>
            <w:r w:rsidRPr="001D77B1">
              <w:t>Power transfer distance</w:t>
            </w:r>
          </w:p>
        </w:tc>
        <w:tc>
          <w:tcPr>
            <w:tcW w:w="2293" w:type="dxa"/>
            <w:vAlign w:val="center"/>
            <w:hideMark/>
          </w:tcPr>
          <w:p w:rsidR="00397C6E" w:rsidRPr="001D77B1" w:rsidRDefault="00397C6E" w:rsidP="007E2ADB">
            <w:pPr>
              <w:pStyle w:val="Tabletext"/>
            </w:pPr>
            <w:r w:rsidRPr="001D77B1">
              <w:t>Less than 5 m</w:t>
            </w:r>
          </w:p>
        </w:tc>
        <w:tc>
          <w:tcPr>
            <w:tcW w:w="2551" w:type="dxa"/>
            <w:vAlign w:val="center"/>
            <w:hideMark/>
          </w:tcPr>
          <w:p w:rsidR="00397C6E" w:rsidRPr="001D77B1" w:rsidRDefault="00397C6E" w:rsidP="007E2ADB">
            <w:pPr>
              <w:pStyle w:val="Tabletext"/>
            </w:pPr>
            <w:r w:rsidRPr="001D77B1">
              <w:t>Less than 10 m</w:t>
            </w:r>
          </w:p>
        </w:tc>
        <w:tc>
          <w:tcPr>
            <w:tcW w:w="2268" w:type="dxa"/>
            <w:vAlign w:val="center"/>
            <w:hideMark/>
          </w:tcPr>
          <w:p w:rsidR="00397C6E" w:rsidRPr="001D77B1" w:rsidRDefault="00397C6E" w:rsidP="007E2ADB">
            <w:pPr>
              <w:pStyle w:val="Tabletext"/>
            </w:pPr>
            <w:r w:rsidRPr="001D77B1">
              <w:t>Less than 10 m</w:t>
            </w:r>
          </w:p>
        </w:tc>
      </w:tr>
      <w:tr w:rsidR="00397C6E" w:rsidRPr="001D77B1" w:rsidTr="007E2ADB">
        <w:trPr>
          <w:cantSplit/>
          <w:jc w:val="center"/>
        </w:trPr>
        <w:tc>
          <w:tcPr>
            <w:tcW w:w="2102" w:type="dxa"/>
            <w:vAlign w:val="center"/>
            <w:hideMark/>
          </w:tcPr>
          <w:p w:rsidR="00397C6E" w:rsidRPr="001D77B1" w:rsidRDefault="00397C6E" w:rsidP="007E2ADB">
            <w:pPr>
              <w:pStyle w:val="Tabletext"/>
            </w:pPr>
            <w:r w:rsidRPr="001D77B1">
              <w:t>Coexistence with other wireless systems</w:t>
            </w:r>
          </w:p>
        </w:tc>
        <w:tc>
          <w:tcPr>
            <w:tcW w:w="2293" w:type="dxa"/>
            <w:vAlign w:val="center"/>
            <w:hideMark/>
          </w:tcPr>
          <w:p w:rsidR="00397C6E" w:rsidRPr="001D77B1" w:rsidRDefault="00397C6E" w:rsidP="007E2ADB">
            <w:pPr>
              <w:pStyle w:val="Tabletext"/>
            </w:pPr>
            <w:r w:rsidRPr="001D77B1">
              <w:t>Feasible. Take appropriate interference mitigation and radio protection measures</w:t>
            </w:r>
          </w:p>
        </w:tc>
        <w:tc>
          <w:tcPr>
            <w:tcW w:w="2551" w:type="dxa"/>
            <w:vAlign w:val="center"/>
            <w:hideMark/>
          </w:tcPr>
          <w:p w:rsidR="00397C6E" w:rsidRPr="001D77B1" w:rsidRDefault="00397C6E" w:rsidP="007E2ADB">
            <w:pPr>
              <w:pStyle w:val="Tabletext"/>
            </w:pPr>
            <w:r w:rsidRPr="001D77B1">
              <w:t>Feasible. Take appropriate interference mitigation and radio protection measures</w:t>
            </w:r>
          </w:p>
        </w:tc>
        <w:tc>
          <w:tcPr>
            <w:tcW w:w="2268" w:type="dxa"/>
            <w:vAlign w:val="center"/>
            <w:hideMark/>
          </w:tcPr>
          <w:p w:rsidR="00397C6E" w:rsidRPr="001D77B1" w:rsidRDefault="00397C6E" w:rsidP="007E2ADB">
            <w:pPr>
              <w:pStyle w:val="Tabletext"/>
            </w:pPr>
            <w:r w:rsidRPr="001D77B1">
              <w:t>Feasible. Take appropriate interference mitigation and radio protection measures</w:t>
            </w:r>
          </w:p>
        </w:tc>
      </w:tr>
      <w:tr w:rsidR="00397C6E" w:rsidRPr="001D77B1" w:rsidTr="007E2ADB">
        <w:trPr>
          <w:cantSplit/>
          <w:jc w:val="center"/>
        </w:trPr>
        <w:tc>
          <w:tcPr>
            <w:tcW w:w="2102" w:type="dxa"/>
            <w:vAlign w:val="center"/>
            <w:hideMark/>
          </w:tcPr>
          <w:p w:rsidR="00397C6E" w:rsidRPr="001D77B1" w:rsidRDefault="00397C6E" w:rsidP="007E2ADB">
            <w:pPr>
              <w:pStyle w:val="Tabletext"/>
            </w:pPr>
            <w:r w:rsidRPr="001D77B1">
              <w:t>Power transfer while human bodies exist</w:t>
            </w:r>
          </w:p>
        </w:tc>
        <w:tc>
          <w:tcPr>
            <w:tcW w:w="2293" w:type="dxa"/>
            <w:vAlign w:val="center"/>
            <w:hideMark/>
          </w:tcPr>
          <w:p w:rsidR="00397C6E" w:rsidRPr="001D77B1" w:rsidRDefault="00397C6E" w:rsidP="007E2ADB">
            <w:pPr>
              <w:pStyle w:val="Tabletext"/>
            </w:pPr>
            <w:r w:rsidRPr="001D77B1">
              <w:t xml:space="preserve">Possible to transfer under the condition that limits of national radio exposure guidelines are cleared </w:t>
            </w:r>
          </w:p>
        </w:tc>
        <w:tc>
          <w:tcPr>
            <w:tcW w:w="2551" w:type="dxa"/>
            <w:vAlign w:val="center"/>
            <w:hideMark/>
          </w:tcPr>
          <w:p w:rsidR="00397C6E" w:rsidRPr="001D77B1" w:rsidRDefault="00397C6E" w:rsidP="007E2ADB">
            <w:pPr>
              <w:pStyle w:val="Tabletext"/>
            </w:pPr>
            <w:r w:rsidRPr="001D77B1">
              <w:t>Off</w:t>
            </w:r>
          </w:p>
        </w:tc>
        <w:tc>
          <w:tcPr>
            <w:tcW w:w="2268" w:type="dxa"/>
            <w:vAlign w:val="center"/>
            <w:hideMark/>
          </w:tcPr>
          <w:p w:rsidR="00397C6E" w:rsidRPr="001D77B1" w:rsidRDefault="00397C6E" w:rsidP="007E2ADB">
            <w:pPr>
              <w:pStyle w:val="Tabletext"/>
            </w:pPr>
            <w:r w:rsidRPr="001D77B1">
              <w:t>Off</w:t>
            </w:r>
          </w:p>
        </w:tc>
      </w:tr>
    </w:tbl>
    <w:p w:rsidR="00397C6E" w:rsidRPr="001D77B1" w:rsidRDefault="00397C6E" w:rsidP="00397C6E">
      <w:pPr>
        <w:pStyle w:val="Tablefin"/>
      </w:pPr>
    </w:p>
    <w:p w:rsidR="00397C6E" w:rsidRPr="001D77B1" w:rsidRDefault="00397C6E" w:rsidP="00397C6E">
      <w:pPr>
        <w:rPr>
          <w:lang w:eastAsia="ja-JP"/>
        </w:rPr>
      </w:pPr>
      <w:r w:rsidRPr="001D77B1">
        <w:t xml:space="preserve">Table </w:t>
      </w:r>
      <w:r w:rsidR="007E2ADB" w:rsidRPr="001D77B1">
        <w:t>A</w:t>
      </w:r>
      <w:r w:rsidR="007E2ADB" w:rsidRPr="001D77B1">
        <w:rPr>
          <w:lang w:eastAsia="ja-JP"/>
        </w:rPr>
        <w:t>nx2</w:t>
      </w:r>
      <w:r w:rsidRPr="001D77B1">
        <w:rPr>
          <w:lang w:eastAsia="ja-JP"/>
        </w:rPr>
        <w:t>-</w:t>
      </w:r>
      <w:r w:rsidRPr="001D77B1">
        <w:t xml:space="preserve">3, and </w:t>
      </w:r>
      <w:r w:rsidR="007E2ADB" w:rsidRPr="001D77B1">
        <w:t>Figures A</w:t>
      </w:r>
      <w:r w:rsidR="007E2ADB" w:rsidRPr="001D77B1">
        <w:rPr>
          <w:lang w:eastAsia="ja-JP"/>
        </w:rPr>
        <w:t>nx2</w:t>
      </w:r>
      <w:r w:rsidRPr="001D77B1">
        <w:t xml:space="preserve">-1, </w:t>
      </w:r>
      <w:r w:rsidR="007E2ADB" w:rsidRPr="001D77B1">
        <w:t>A</w:t>
      </w:r>
      <w:r w:rsidR="007E2ADB" w:rsidRPr="001D77B1">
        <w:rPr>
          <w:lang w:eastAsia="ja-JP"/>
        </w:rPr>
        <w:t>nx2</w:t>
      </w:r>
      <w:r w:rsidRPr="001D77B1">
        <w:t xml:space="preserve">-2 and </w:t>
      </w:r>
      <w:r w:rsidR="007E2ADB" w:rsidRPr="001D77B1">
        <w:t>A</w:t>
      </w:r>
      <w:r w:rsidR="007E2ADB" w:rsidRPr="001D77B1">
        <w:rPr>
          <w:lang w:eastAsia="ja-JP"/>
        </w:rPr>
        <w:t>nx2</w:t>
      </w:r>
      <w:r w:rsidRPr="001D77B1">
        <w:t xml:space="preserve">-3 shows the specification of beam WPT systems used for impact studies. </w:t>
      </w:r>
    </w:p>
    <w:p w:rsidR="00397C6E" w:rsidRPr="001D77B1" w:rsidRDefault="00397C6E" w:rsidP="00397C6E">
      <w:pPr>
        <w:pStyle w:val="TableNo"/>
        <w:rPr>
          <w:lang w:eastAsia="ja-JP"/>
        </w:rPr>
      </w:pPr>
      <w:r w:rsidRPr="001D77B1">
        <w:rPr>
          <w:lang w:eastAsia="ja-JP"/>
        </w:rPr>
        <w:lastRenderedPageBreak/>
        <w:t>TABLE Anx2-3</w:t>
      </w:r>
    </w:p>
    <w:p w:rsidR="00397C6E" w:rsidRPr="001D77B1" w:rsidRDefault="00397C6E" w:rsidP="00397C6E">
      <w:pPr>
        <w:pStyle w:val="Tabletitle"/>
        <w:rPr>
          <w:lang w:eastAsia="ja-JP"/>
        </w:rPr>
      </w:pPr>
      <w:r w:rsidRPr="001D77B1">
        <w:rPr>
          <w:lang w:eastAsia="ja-JP"/>
        </w:rPr>
        <w:t>Specifications of beam WPT systems used for impact studies</w:t>
      </w:r>
    </w:p>
    <w:tbl>
      <w:tblPr>
        <w:tblStyle w:val="TableGrid"/>
        <w:tblW w:w="5000" w:type="pct"/>
        <w:jc w:val="center"/>
        <w:tblLayout w:type="fixed"/>
        <w:tblCellMar>
          <w:left w:w="57" w:type="dxa"/>
          <w:right w:w="57" w:type="dxa"/>
        </w:tblCellMar>
        <w:tblLook w:val="04A0" w:firstRow="1" w:lastRow="0" w:firstColumn="1" w:lastColumn="0" w:noHBand="0" w:noVBand="1"/>
      </w:tblPr>
      <w:tblGrid>
        <w:gridCol w:w="1743"/>
        <w:gridCol w:w="2627"/>
        <w:gridCol w:w="2627"/>
        <w:gridCol w:w="2625"/>
      </w:tblGrid>
      <w:tr w:rsidR="00397C6E" w:rsidRPr="001D77B1" w:rsidTr="007E2ADB">
        <w:trPr>
          <w:cantSplit/>
          <w:tblHeader/>
          <w:jc w:val="center"/>
        </w:trPr>
        <w:tc>
          <w:tcPr>
            <w:tcW w:w="906"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head"/>
              <w:rPr>
                <w:lang w:eastAsia="zh-CN"/>
              </w:rPr>
            </w:pP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head"/>
            </w:pPr>
            <w:r w:rsidRPr="001D77B1">
              <w:t>920</w:t>
            </w:r>
            <w:r>
              <w:t> </w:t>
            </w:r>
            <w:r w:rsidRPr="001D77B1">
              <w:t>MHz band</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head"/>
            </w:pPr>
            <w:r w:rsidRPr="001D77B1">
              <w:t>2.4</w:t>
            </w:r>
            <w:r>
              <w:t> </w:t>
            </w:r>
            <w:r w:rsidRPr="001D77B1">
              <w:t>GHz band</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head"/>
            </w:pPr>
            <w:r w:rsidRPr="001D77B1">
              <w:t>5.7</w:t>
            </w:r>
            <w:r>
              <w:t> </w:t>
            </w:r>
            <w:r w:rsidRPr="001D77B1">
              <w:t>GHz band</w:t>
            </w:r>
          </w:p>
        </w:tc>
      </w:tr>
      <w:tr w:rsidR="00397C6E" w:rsidRPr="001D77B1"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pPr>
            <w:r w:rsidRPr="001D77B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1W</w:t>
            </w:r>
            <w:r>
              <w:t xml:space="preserve"> (</w:t>
            </w:r>
            <w:r w:rsidRPr="001D77B1">
              <w:t xml:space="preserve">30 </w:t>
            </w:r>
            <w:proofErr w:type="spellStart"/>
            <w:r w:rsidRPr="001D77B1">
              <w:t>dBm</w:t>
            </w:r>
            <w:proofErr w:type="spellEnd"/>
            <w:r>
              <w:t>)</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15W</w:t>
            </w:r>
            <w:r>
              <w:t xml:space="preserve"> (</w:t>
            </w:r>
            <w:r w:rsidRPr="001D77B1">
              <w:t xml:space="preserve">41.8 </w:t>
            </w:r>
            <w:proofErr w:type="spellStart"/>
            <w:r w:rsidRPr="001D77B1">
              <w:t>dBm</w:t>
            </w:r>
            <w:proofErr w:type="spellEnd"/>
            <w:r>
              <w:t>)</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32W</w:t>
            </w:r>
            <w:r>
              <w:t xml:space="preserve"> (</w:t>
            </w:r>
            <w:r w:rsidRPr="001D77B1">
              <w:t xml:space="preserve">45.0 </w:t>
            </w:r>
            <w:proofErr w:type="spellStart"/>
            <w:r w:rsidRPr="001D77B1">
              <w:t>dBm</w:t>
            </w:r>
            <w:proofErr w:type="spellEnd"/>
            <w:r>
              <w:t>)</w:t>
            </w:r>
          </w:p>
        </w:tc>
      </w:tr>
      <w:tr w:rsidR="00397C6E" w:rsidRPr="001D77B1"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pPr>
            <w:r w:rsidRPr="001D77B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918.0, 919.2 MHz</w:t>
            </w:r>
            <w:r w:rsidRPr="001D77B1">
              <w:br/>
            </w:r>
            <w:r>
              <w:t>(</w:t>
            </w:r>
            <w:r w:rsidRPr="001D77B1">
              <w:t>2 channels</w:t>
            </w:r>
            <w:r>
              <w:t>)</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2</w:t>
            </w:r>
            <w:r>
              <w:t> </w:t>
            </w:r>
            <w:r w:rsidRPr="001D77B1">
              <w:t>412</w:t>
            </w:r>
            <w:r w:rsidRPr="001D77B1">
              <w:t>、</w:t>
            </w:r>
            <w:r w:rsidRPr="001D77B1">
              <w:t>2</w:t>
            </w:r>
            <w:r>
              <w:t> </w:t>
            </w:r>
            <w:r w:rsidRPr="001D77B1">
              <w:t>437, 2</w:t>
            </w:r>
            <w:r>
              <w:t> </w:t>
            </w:r>
            <w:r w:rsidRPr="001D77B1">
              <w:t>462, 2</w:t>
            </w:r>
            <w:r>
              <w:t> </w:t>
            </w:r>
            <w:r w:rsidRPr="001D77B1">
              <w:t>484 MHz</w:t>
            </w:r>
            <w:r w:rsidRPr="001D77B1">
              <w:br/>
            </w:r>
            <w:r>
              <w:t>(</w:t>
            </w:r>
            <w:r w:rsidRPr="001D77B1">
              <w:t>4 channels</w:t>
            </w:r>
            <w:r>
              <w:t>)</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5</w:t>
            </w:r>
            <w:r>
              <w:t> </w:t>
            </w:r>
            <w:r w:rsidRPr="001D77B1">
              <w:t>740, 5</w:t>
            </w:r>
            <w:r>
              <w:t> </w:t>
            </w:r>
            <w:r w:rsidRPr="001D77B1">
              <w:t>742, 5</w:t>
            </w:r>
            <w:r>
              <w:t> </w:t>
            </w:r>
            <w:r w:rsidRPr="001D77B1">
              <w:t>744, 5</w:t>
            </w:r>
            <w:r>
              <w:t> </w:t>
            </w:r>
            <w:r w:rsidRPr="001D77B1">
              <w:t>746, 5</w:t>
            </w:r>
            <w:r>
              <w:t> </w:t>
            </w:r>
            <w:r w:rsidRPr="001D77B1">
              <w:t>748, 5</w:t>
            </w:r>
            <w:r>
              <w:t> </w:t>
            </w:r>
            <w:r w:rsidRPr="001D77B1">
              <w:t>750, 5</w:t>
            </w:r>
            <w:r>
              <w:t> </w:t>
            </w:r>
            <w:r w:rsidRPr="001D77B1">
              <w:t>752, 5</w:t>
            </w:r>
            <w:r>
              <w:t> </w:t>
            </w:r>
            <w:r w:rsidRPr="001D77B1">
              <w:t>758, 5</w:t>
            </w:r>
            <w:r>
              <w:t> </w:t>
            </w:r>
            <w:r w:rsidRPr="001D77B1">
              <w:t>764 MHz</w:t>
            </w:r>
            <w:r w:rsidRPr="001D77B1">
              <w:br/>
            </w:r>
            <w:r>
              <w:t>(</w:t>
            </w:r>
            <w:r w:rsidRPr="001D77B1">
              <w:t>9 channels</w:t>
            </w:r>
            <w:r>
              <w:t>)</w:t>
            </w:r>
          </w:p>
        </w:tc>
      </w:tr>
      <w:tr w:rsidR="00397C6E" w:rsidRPr="001D77B1"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pPr>
            <w:proofErr w:type="spellStart"/>
            <w:r w:rsidRPr="001D77B1">
              <w:t>e.i.r.p</w:t>
            </w:r>
            <w:proofErr w:type="spellEnd"/>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 xml:space="preserve">36 </w:t>
            </w:r>
            <w:proofErr w:type="spellStart"/>
            <w:r w:rsidRPr="001D77B1">
              <w:t>dBm</w:t>
            </w:r>
            <w:proofErr w:type="spellEnd"/>
            <w:r w:rsidRPr="001D77B1">
              <w:t xml:space="preserve"> Max.</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 xml:space="preserve">65.8 </w:t>
            </w:r>
            <w:proofErr w:type="spellStart"/>
            <w:r w:rsidRPr="001D77B1">
              <w:t>dBm</w:t>
            </w:r>
            <w:proofErr w:type="spellEnd"/>
            <w:r w:rsidRPr="001D77B1">
              <w:t xml:space="preserve"> Max.</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 xml:space="preserve">70.0 </w:t>
            </w:r>
            <w:proofErr w:type="spellStart"/>
            <w:r w:rsidRPr="001D77B1">
              <w:t>dBm</w:t>
            </w:r>
            <w:proofErr w:type="spellEnd"/>
            <w:r w:rsidRPr="001D77B1">
              <w:t xml:space="preserve"> Max.</w:t>
            </w:r>
          </w:p>
        </w:tc>
      </w:tr>
      <w:tr w:rsidR="00397C6E" w:rsidRPr="001D77B1"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pPr>
            <w:r w:rsidRPr="001D77B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200 kHz</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Not specified</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Not specified</w:t>
            </w:r>
          </w:p>
        </w:tc>
      </w:tr>
      <w:tr w:rsidR="00397C6E" w:rsidRPr="001D77B1"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pPr>
            <w:r w:rsidRPr="001D77B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 xml:space="preserve">6.0 </w:t>
            </w:r>
            <w:proofErr w:type="spellStart"/>
            <w:r w:rsidRPr="001D77B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 xml:space="preserve">24.0 </w:t>
            </w:r>
            <w:proofErr w:type="spellStart"/>
            <w:r w:rsidRPr="001D77B1">
              <w:t>dBi</w:t>
            </w:r>
            <w:proofErr w:type="spellEnd"/>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 xml:space="preserve">25.0 </w:t>
            </w:r>
            <w:proofErr w:type="spellStart"/>
            <w:r w:rsidRPr="001D77B1">
              <w:t>dBi</w:t>
            </w:r>
            <w:proofErr w:type="spellEnd"/>
          </w:p>
        </w:tc>
      </w:tr>
      <w:tr w:rsidR="00397C6E" w:rsidRPr="001D77B1" w:rsidTr="007E2ADB">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pPr>
            <w:r w:rsidRPr="001D77B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Located indoor area</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Located indoor area and set on ceiling to look down</w:t>
            </w:r>
          </w:p>
        </w:tc>
      </w:tr>
      <w:tr w:rsidR="00397C6E" w:rsidRPr="001D77B1" w:rsidTr="007E2ADB">
        <w:trPr>
          <w:cantSplit/>
          <w:jc w:val="center"/>
        </w:trPr>
        <w:tc>
          <w:tcPr>
            <w:tcW w:w="906" w:type="pct"/>
            <w:vMerge/>
            <w:tcBorders>
              <w:top w:val="single" w:sz="4" w:space="0" w:color="auto"/>
              <w:left w:val="single" w:sz="4" w:space="0" w:color="auto"/>
              <w:bottom w:val="single" w:sz="4" w:space="0" w:color="auto"/>
              <w:right w:val="single" w:sz="4" w:space="0" w:color="auto"/>
            </w:tcBorders>
            <w:vAlign w:val="center"/>
            <w:hideMark/>
          </w:tcPr>
          <w:p w:rsidR="00397C6E" w:rsidRPr="001D77B1" w:rsidRDefault="00397C6E" w:rsidP="007E2ADB">
            <w:pPr>
              <w:pStyle w:val="Tabletext"/>
              <w:rPr>
                <w:lang w:eastAsia="zh-CN"/>
              </w:rPr>
            </w:pP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2.5 m above floor</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5.0 m above floor</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4.6 m above floor</w:t>
            </w:r>
          </w:p>
        </w:tc>
      </w:tr>
      <w:tr w:rsidR="00397C6E" w:rsidRPr="001D77B1"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pPr>
            <w:r w:rsidRPr="001D77B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Figure A</w:t>
            </w:r>
            <w:r w:rsidRPr="001D77B1">
              <w:rPr>
                <w:lang w:eastAsia="ja-JP"/>
              </w:rPr>
              <w:t>NX2</w:t>
            </w:r>
            <w:r w:rsidRPr="001D77B1">
              <w:t>-1</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Figure A</w:t>
            </w:r>
            <w:r w:rsidRPr="001D77B1">
              <w:rPr>
                <w:lang w:eastAsia="ja-JP"/>
              </w:rPr>
              <w:t>NX2</w:t>
            </w:r>
            <w:r w:rsidRPr="001D77B1">
              <w:t>-2</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Figure A</w:t>
            </w:r>
            <w:r w:rsidRPr="001D77B1">
              <w:rPr>
                <w:lang w:eastAsia="ja-JP"/>
              </w:rPr>
              <w:t>NX2</w:t>
            </w:r>
            <w:r w:rsidRPr="001D77B1">
              <w:t>-3</w:t>
            </w:r>
          </w:p>
        </w:tc>
      </w:tr>
      <w:tr w:rsidR="00397C6E" w:rsidRPr="001D77B1" w:rsidTr="007E2ADB">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rsidR="00397C6E" w:rsidRPr="001D77B1" w:rsidRDefault="00397C6E" w:rsidP="007E2ADB">
            <w:pPr>
              <w:pStyle w:val="Tabletext"/>
              <w:keepNext/>
              <w:keepLines/>
            </w:pPr>
            <w:r w:rsidRPr="001D77B1">
              <w:t>Usage environment</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keepNext/>
              <w:keepLines/>
              <w:jc w:val="center"/>
            </w:pPr>
            <w:r w:rsidRPr="001D77B1">
              <w:t>Indoor</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keepNext/>
              <w:keepLines/>
              <w:jc w:val="center"/>
            </w:pPr>
            <w:r w:rsidRPr="001D77B1">
              <w:t>Indoor</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keepNext/>
              <w:keepLines/>
              <w:jc w:val="center"/>
            </w:pPr>
            <w:r w:rsidRPr="001D77B1">
              <w:t>Indoor</w:t>
            </w:r>
          </w:p>
        </w:tc>
      </w:tr>
      <w:tr w:rsidR="00397C6E" w:rsidRPr="001D77B1" w:rsidTr="007E2ADB">
        <w:trPr>
          <w:cantSplit/>
          <w:jc w:val="center"/>
        </w:trPr>
        <w:tc>
          <w:tcPr>
            <w:tcW w:w="906" w:type="pct"/>
            <w:vMerge/>
            <w:tcBorders>
              <w:top w:val="single" w:sz="4" w:space="0" w:color="auto"/>
              <w:left w:val="single" w:sz="4" w:space="0" w:color="auto"/>
              <w:bottom w:val="single" w:sz="4" w:space="0" w:color="auto"/>
              <w:right w:val="single" w:sz="4" w:space="0" w:color="auto"/>
            </w:tcBorders>
            <w:vAlign w:val="center"/>
            <w:hideMark/>
          </w:tcPr>
          <w:p w:rsidR="00397C6E" w:rsidRPr="001D77B1" w:rsidRDefault="00397C6E" w:rsidP="007E2ADB">
            <w:pPr>
              <w:pStyle w:val="Tabletext"/>
              <w:keepNext/>
              <w:keepLines/>
              <w:rPr>
                <w:lang w:eastAsia="zh-CN"/>
              </w:rPr>
            </w:pP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keepNext/>
              <w:keepLines/>
              <w:jc w:val="center"/>
            </w:pPr>
            <w:r w:rsidRPr="001D77B1">
              <w:t>WPT controlled environment</w:t>
            </w:r>
            <w:r w:rsidRPr="001D77B1">
              <w:br/>
              <w:t xml:space="preserve">and/or WPT </w:t>
            </w:r>
            <w:proofErr w:type="spellStart"/>
            <w:r w:rsidRPr="001D77B1">
              <w:t>genral</w:t>
            </w:r>
            <w:proofErr w:type="spellEnd"/>
            <w:r w:rsidRPr="001D77B1">
              <w:t xml:space="preserve"> environment</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keepNext/>
              <w:keepLines/>
              <w:jc w:val="center"/>
            </w:pPr>
            <w:r w:rsidRPr="001D77B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keepNext/>
              <w:keepLines/>
              <w:jc w:val="center"/>
            </w:pPr>
            <w:r w:rsidRPr="001D77B1">
              <w:t>WPT controlled environment</w:t>
            </w:r>
          </w:p>
        </w:tc>
      </w:tr>
      <w:tr w:rsidR="00397C6E" w:rsidRPr="001D77B1"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pPr>
            <w:r w:rsidRPr="001D77B1">
              <w:t>Modulation</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Not specified</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N0N</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N0N</w:t>
            </w:r>
          </w:p>
        </w:tc>
      </w:tr>
      <w:tr w:rsidR="00397C6E" w:rsidRPr="001D77B1" w:rsidTr="007E2ADB">
        <w:trPr>
          <w:cantSplit/>
          <w:jc w:val="center"/>
        </w:trPr>
        <w:tc>
          <w:tcPr>
            <w:tcW w:w="906"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pPr>
            <w:r w:rsidRPr="001D77B1">
              <w:t>Propagation loss due to building wall</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10.0 dB</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14.0 dB</w:t>
            </w:r>
          </w:p>
        </w:tc>
        <w:tc>
          <w:tcPr>
            <w:tcW w:w="1365" w:type="pct"/>
            <w:tcBorders>
              <w:top w:val="single" w:sz="4" w:space="0" w:color="auto"/>
              <w:left w:val="single" w:sz="4" w:space="0" w:color="auto"/>
              <w:bottom w:val="single" w:sz="4" w:space="0" w:color="auto"/>
              <w:right w:val="single" w:sz="4" w:space="0" w:color="auto"/>
            </w:tcBorders>
            <w:hideMark/>
          </w:tcPr>
          <w:p w:rsidR="00397C6E" w:rsidRPr="001D77B1" w:rsidRDefault="00397C6E" w:rsidP="007E2ADB">
            <w:pPr>
              <w:pStyle w:val="Tabletext"/>
              <w:jc w:val="center"/>
            </w:pPr>
            <w:r w:rsidRPr="001D77B1">
              <w:t>16.0 dB</w:t>
            </w:r>
          </w:p>
        </w:tc>
      </w:tr>
    </w:tbl>
    <w:p w:rsidR="00397C6E" w:rsidRPr="001D77B1" w:rsidRDefault="00397C6E" w:rsidP="00397C6E">
      <w:pPr>
        <w:pStyle w:val="Tablefin"/>
      </w:pPr>
    </w:p>
    <w:p w:rsidR="00397C6E" w:rsidRPr="001D77B1" w:rsidRDefault="00397C6E" w:rsidP="00397C6E">
      <w:pPr>
        <w:pStyle w:val="FigureNo"/>
        <w:rPr>
          <w:b/>
        </w:rPr>
      </w:pPr>
      <w:r w:rsidRPr="001D77B1">
        <w:t>FIGURE A</w:t>
      </w:r>
      <w:r w:rsidRPr="001D77B1">
        <w:rPr>
          <w:lang w:eastAsia="ja-JP"/>
        </w:rPr>
        <w:t>NX2</w:t>
      </w:r>
      <w:r w:rsidRPr="001D77B1">
        <w:t>-1</w:t>
      </w:r>
    </w:p>
    <w:p w:rsidR="00397C6E" w:rsidRPr="001D77B1" w:rsidRDefault="00397C6E" w:rsidP="00397C6E">
      <w:pPr>
        <w:pStyle w:val="Figuretitle"/>
      </w:pPr>
      <w:r w:rsidRPr="001D77B1">
        <w:t>Transmitter antenna directive pattern for 920 MHz band</w:t>
      </w:r>
    </w:p>
    <w:p w:rsidR="00397C6E" w:rsidRPr="001D77B1" w:rsidRDefault="00397C6E" w:rsidP="00583820">
      <w:pPr>
        <w:jc w:val="center"/>
      </w:pPr>
      <w:r w:rsidRPr="001D77B1">
        <w:rPr>
          <w:noProof/>
          <w:lang w:val="en-US"/>
        </w:rPr>
        <w:drawing>
          <wp:inline distT="0" distB="0" distL="0" distR="0" wp14:anchorId="62532940" wp14:editId="2B626560">
            <wp:extent cx="5090160" cy="25908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0160" cy="2590800"/>
                    </a:xfrm>
                    <a:prstGeom prst="rect">
                      <a:avLst/>
                    </a:prstGeom>
                    <a:noFill/>
                    <a:ln>
                      <a:noFill/>
                    </a:ln>
                  </pic:spPr>
                </pic:pic>
              </a:graphicData>
            </a:graphic>
          </wp:inline>
        </w:drawing>
      </w:r>
    </w:p>
    <w:p w:rsidR="00397C6E" w:rsidRPr="001D77B1" w:rsidRDefault="00397C6E" w:rsidP="00397C6E">
      <w:pPr>
        <w:pStyle w:val="FigureNo"/>
        <w:rPr>
          <w:b/>
        </w:rPr>
      </w:pPr>
      <w:r w:rsidRPr="001D77B1">
        <w:lastRenderedPageBreak/>
        <w:t>FIGURE A</w:t>
      </w:r>
      <w:r w:rsidRPr="001D77B1">
        <w:rPr>
          <w:lang w:eastAsia="ja-JP"/>
        </w:rPr>
        <w:t>NX2</w:t>
      </w:r>
      <w:r w:rsidRPr="001D77B1">
        <w:t>-2</w:t>
      </w:r>
    </w:p>
    <w:p w:rsidR="00397C6E" w:rsidRPr="001D77B1" w:rsidRDefault="00397C6E" w:rsidP="00397C6E">
      <w:pPr>
        <w:pStyle w:val="Figuretitle"/>
      </w:pPr>
      <w:r w:rsidRPr="001D77B1">
        <w:t>Transmitter antenna directive pattern for 2.4 GHz band</w:t>
      </w:r>
    </w:p>
    <w:p w:rsidR="00397C6E" w:rsidRPr="001D77B1" w:rsidRDefault="00397C6E" w:rsidP="00397C6E">
      <w:pPr>
        <w:pStyle w:val="Figure"/>
      </w:pPr>
      <w:r w:rsidRPr="001D77B1">
        <w:rPr>
          <w:noProof/>
          <w:lang w:val="en-US"/>
        </w:rPr>
        <w:drawing>
          <wp:inline distT="0" distB="0" distL="0" distR="0" wp14:anchorId="78D7E7A4" wp14:editId="0DDE81A2">
            <wp:extent cx="5181600" cy="2613660"/>
            <wp:effectExtent l="0" t="0" r="0" b="0"/>
            <wp:docPr id="22" name="図 6"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descr="テキスト, 地図 が含まれている画像&#10;&#10;自動的に生成された説明"/>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81600" cy="2613660"/>
                    </a:xfrm>
                    <a:prstGeom prst="rect">
                      <a:avLst/>
                    </a:prstGeom>
                    <a:noFill/>
                    <a:ln>
                      <a:noFill/>
                    </a:ln>
                  </pic:spPr>
                </pic:pic>
              </a:graphicData>
            </a:graphic>
          </wp:inline>
        </w:drawing>
      </w:r>
    </w:p>
    <w:p w:rsidR="00397C6E" w:rsidRPr="001D77B1" w:rsidRDefault="00397C6E" w:rsidP="00397C6E">
      <w:pPr>
        <w:pStyle w:val="FigureNo"/>
        <w:rPr>
          <w:b/>
        </w:rPr>
      </w:pPr>
      <w:r w:rsidRPr="001D77B1">
        <w:t>FIGURE A</w:t>
      </w:r>
      <w:r w:rsidRPr="001D77B1">
        <w:rPr>
          <w:lang w:eastAsia="ja-JP"/>
        </w:rPr>
        <w:t>NX2</w:t>
      </w:r>
      <w:r w:rsidRPr="001D77B1">
        <w:t>-3</w:t>
      </w:r>
    </w:p>
    <w:p w:rsidR="00397C6E" w:rsidRPr="001D77B1" w:rsidRDefault="00397C6E" w:rsidP="00397C6E">
      <w:pPr>
        <w:pStyle w:val="Figuretitle"/>
      </w:pPr>
      <w:r w:rsidRPr="001D77B1">
        <w:t>Transmitter antenna directive pattern for 5.7 GHz band</w:t>
      </w:r>
    </w:p>
    <w:p w:rsidR="00397C6E" w:rsidRPr="001D77B1" w:rsidRDefault="00397C6E" w:rsidP="00583820">
      <w:pPr>
        <w:jc w:val="center"/>
      </w:pPr>
      <w:r w:rsidRPr="001D77B1">
        <w:rPr>
          <w:noProof/>
          <w:lang w:val="en-US"/>
        </w:rPr>
        <w:drawing>
          <wp:inline distT="0" distB="0" distL="0" distR="0" wp14:anchorId="2C1FCB7D" wp14:editId="5ACE579F">
            <wp:extent cx="4914900" cy="3482340"/>
            <wp:effectExtent l="0" t="0" r="0" b="3810"/>
            <wp:docPr id="2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14900" cy="3482340"/>
                    </a:xfrm>
                    <a:prstGeom prst="rect">
                      <a:avLst/>
                    </a:prstGeom>
                    <a:noFill/>
                    <a:ln>
                      <a:noFill/>
                    </a:ln>
                  </pic:spPr>
                </pic:pic>
              </a:graphicData>
            </a:graphic>
          </wp:inline>
        </w:drawing>
      </w:r>
    </w:p>
    <w:p w:rsidR="00397C6E" w:rsidRPr="001D77B1" w:rsidRDefault="00397C6E" w:rsidP="00397C6E">
      <w:pPr>
        <w:pStyle w:val="Heading1"/>
        <w:rPr>
          <w:rFonts w:eastAsiaTheme="minorEastAsia"/>
          <w:szCs w:val="22"/>
        </w:rPr>
      </w:pPr>
      <w:r w:rsidRPr="001D77B1">
        <w:rPr>
          <w:lang w:eastAsia="ja-JP"/>
        </w:rPr>
        <w:t>4</w:t>
      </w:r>
      <w:r w:rsidRPr="001D77B1">
        <w:rPr>
          <w:lang w:eastAsia="ja-JP"/>
        </w:rPr>
        <w:tab/>
      </w:r>
      <w:r w:rsidRPr="001D77B1">
        <w:t xml:space="preserve">Results of Impact Studies </w:t>
      </w:r>
      <w:r w:rsidRPr="001D77B1">
        <w:rPr>
          <w:lang w:eastAsia="ja-JP"/>
        </w:rPr>
        <w:t>by</w:t>
      </w:r>
      <w:r w:rsidRPr="001D77B1">
        <w:t xml:space="preserve"> the beam WPT</w:t>
      </w:r>
    </w:p>
    <w:p w:rsidR="00397C6E" w:rsidRPr="001D77B1" w:rsidRDefault="00397C6E" w:rsidP="00397C6E">
      <w:pPr>
        <w:pStyle w:val="Heading2"/>
      </w:pPr>
      <w:r w:rsidRPr="001D77B1">
        <w:t>4.1</w:t>
      </w:r>
      <w:r w:rsidRPr="001D77B1">
        <w:tab/>
        <w:t>Summary</w:t>
      </w:r>
    </w:p>
    <w:p w:rsidR="00397C6E" w:rsidRPr="001D77B1" w:rsidRDefault="00397C6E" w:rsidP="00397C6E">
      <w:pPr>
        <w:rPr>
          <w:rFonts w:eastAsiaTheme="minorEastAsia"/>
          <w:szCs w:val="24"/>
        </w:rPr>
      </w:pPr>
      <w:r w:rsidRPr="001D77B1">
        <w:t xml:space="preserve">Tables </w:t>
      </w:r>
      <w:r w:rsidR="007E2ADB" w:rsidRPr="001D77B1">
        <w:rPr>
          <w:szCs w:val="21"/>
        </w:rPr>
        <w:t>A</w:t>
      </w:r>
      <w:r w:rsidR="007E2ADB" w:rsidRPr="001D77B1">
        <w:rPr>
          <w:szCs w:val="21"/>
          <w:lang w:eastAsia="ja-JP"/>
        </w:rPr>
        <w:t>nx2</w:t>
      </w:r>
      <w:r w:rsidRPr="001D77B1">
        <w:rPr>
          <w:szCs w:val="21"/>
        </w:rPr>
        <w:t xml:space="preserve">-4, </w:t>
      </w:r>
      <w:r w:rsidR="007E2ADB" w:rsidRPr="001D77B1">
        <w:rPr>
          <w:szCs w:val="21"/>
        </w:rPr>
        <w:t>A</w:t>
      </w:r>
      <w:r w:rsidR="007E2ADB" w:rsidRPr="001D77B1">
        <w:rPr>
          <w:szCs w:val="21"/>
          <w:lang w:eastAsia="ja-JP"/>
        </w:rPr>
        <w:t>nx2</w:t>
      </w:r>
      <w:r w:rsidRPr="001D77B1">
        <w:rPr>
          <w:szCs w:val="21"/>
        </w:rPr>
        <w:t xml:space="preserve">-5 and </w:t>
      </w:r>
      <w:r w:rsidR="007E2ADB" w:rsidRPr="001D77B1">
        <w:rPr>
          <w:szCs w:val="21"/>
        </w:rPr>
        <w:t>A</w:t>
      </w:r>
      <w:r w:rsidR="007E2ADB" w:rsidRPr="001D77B1">
        <w:rPr>
          <w:szCs w:val="21"/>
          <w:lang w:eastAsia="ja-JP"/>
        </w:rPr>
        <w:t>nx2</w:t>
      </w:r>
      <w:r w:rsidRPr="001D77B1">
        <w:rPr>
          <w:szCs w:val="21"/>
        </w:rPr>
        <w:t>-6 s</w:t>
      </w:r>
      <w:r w:rsidRPr="001D77B1">
        <w:t xml:space="preserve">ummarize </w:t>
      </w:r>
      <w:bookmarkStart w:id="327" w:name="_Hlk54610074"/>
      <w:r w:rsidRPr="001D77B1">
        <w:t>the results of</w:t>
      </w:r>
      <w:bookmarkEnd w:id="327"/>
      <w:r w:rsidRPr="001D77B1">
        <w:t xml:space="preserve"> impact studies for each beam WPT band.</w:t>
      </w:r>
    </w:p>
    <w:p w:rsidR="00397C6E" w:rsidRPr="001D77B1" w:rsidRDefault="00397C6E" w:rsidP="00397C6E">
      <w:pPr>
        <w:pStyle w:val="TableNo"/>
      </w:pPr>
      <w:r w:rsidRPr="001D77B1">
        <w:lastRenderedPageBreak/>
        <w:t>TABLE Anx2-4</w:t>
      </w:r>
    </w:p>
    <w:p w:rsidR="00397C6E" w:rsidRPr="001D77B1" w:rsidRDefault="00397C6E" w:rsidP="00397C6E">
      <w:pPr>
        <w:pStyle w:val="Tabletitle"/>
        <w:rPr>
          <w:lang w:eastAsia="ja-JP"/>
        </w:rPr>
      </w:pPr>
      <w:r w:rsidRPr="001D77B1">
        <w:rPr>
          <w:lang w:eastAsia="ja-JP"/>
        </w:rPr>
        <w:t>Results of impact study for beam WPT using 920 MHz band</w:t>
      </w:r>
    </w:p>
    <w:tbl>
      <w:tblPr>
        <w:tblW w:w="9214" w:type="dxa"/>
        <w:jc w:val="center"/>
        <w:tblCellMar>
          <w:left w:w="99" w:type="dxa"/>
          <w:right w:w="99" w:type="dxa"/>
        </w:tblCellMar>
        <w:tblLook w:val="04A0" w:firstRow="1" w:lastRow="0" w:firstColumn="1" w:lastColumn="0" w:noHBand="0" w:noVBand="1"/>
      </w:tblPr>
      <w:tblGrid>
        <w:gridCol w:w="4660"/>
        <w:gridCol w:w="4554"/>
      </w:tblGrid>
      <w:tr w:rsidR="00397C6E" w:rsidRPr="001D77B1" w:rsidTr="007E2ADB">
        <w:trPr>
          <w:cantSplit/>
          <w:tblHeader/>
          <w:jc w:val="center"/>
        </w:trPr>
        <w:tc>
          <w:tcPr>
            <w:tcW w:w="4660" w:type="dxa"/>
            <w:tcBorders>
              <w:top w:val="single" w:sz="4" w:space="0" w:color="auto"/>
              <w:left w:val="single" w:sz="4" w:space="0" w:color="auto"/>
              <w:bottom w:val="single" w:sz="4" w:space="0" w:color="auto"/>
              <w:right w:val="single" w:sz="4" w:space="0" w:color="auto"/>
            </w:tcBorders>
            <w:noWrap/>
            <w:vAlign w:val="center"/>
            <w:hideMark/>
          </w:tcPr>
          <w:p w:rsidR="00397C6E" w:rsidRPr="001D77B1" w:rsidRDefault="00397C6E" w:rsidP="007E2ADB">
            <w:pPr>
              <w:pStyle w:val="Tablehead"/>
              <w:rPr>
                <w:sz w:val="21"/>
                <w:lang w:eastAsia="ja-JP"/>
              </w:rPr>
            </w:pPr>
            <w:r w:rsidRPr="001D77B1">
              <w:t>Incumbent system</w:t>
            </w:r>
          </w:p>
        </w:tc>
        <w:tc>
          <w:tcPr>
            <w:tcW w:w="4554" w:type="dxa"/>
            <w:tcBorders>
              <w:top w:val="single" w:sz="4" w:space="0" w:color="auto"/>
              <w:left w:val="nil"/>
              <w:bottom w:val="single" w:sz="4" w:space="0" w:color="auto"/>
              <w:right w:val="single" w:sz="4" w:space="0" w:color="auto"/>
            </w:tcBorders>
            <w:noWrap/>
            <w:vAlign w:val="center"/>
            <w:hideMark/>
          </w:tcPr>
          <w:p w:rsidR="00397C6E" w:rsidRPr="001D77B1" w:rsidRDefault="00397C6E" w:rsidP="007E2ADB">
            <w:pPr>
              <w:pStyle w:val="Tablehead"/>
            </w:pPr>
            <w:r w:rsidRPr="001D77B1">
              <w:t>Results of impact study</w:t>
            </w:r>
          </w:p>
        </w:tc>
      </w:tr>
      <w:tr w:rsidR="00397C6E" w:rsidRPr="001D77B1"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Digital MCA (Multi-Channel Access radio system):</w:t>
            </w:r>
            <w:r w:rsidRPr="001D77B1">
              <w:br/>
              <w:t>Relay station and mobile station</w:t>
            </w:r>
          </w:p>
        </w:tc>
        <w:tc>
          <w:tcPr>
            <w:tcW w:w="455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 xml:space="preserve">Impact from beam WPT systems is on an acceptable level and does not cause harmful interference by accounting the separation distance, the adjustment of setting conditions, measures to mitigate interferences and propagation loss due to building walls. </w:t>
            </w:r>
          </w:p>
        </w:tc>
      </w:tr>
      <w:tr w:rsidR="00397C6E" w:rsidRPr="001D77B1"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MCA (Multi-Channel Access radio system):</w:t>
            </w:r>
            <w:r w:rsidRPr="001D77B1">
              <w:br/>
              <w:t>Mobile station</w:t>
            </w:r>
          </w:p>
        </w:tc>
        <w:tc>
          <w:tcPr>
            <w:tcW w:w="455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 xml:space="preserve">Impact from beam WPT systems is on an acceptable level and does not cause harmful interference. Administrators should call attention to the possibility of interfering to MCA mobile stations in the same indoor environment. </w:t>
            </w:r>
          </w:p>
        </w:tc>
      </w:tr>
      <w:tr w:rsidR="00397C6E" w:rsidRPr="001D77B1"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MCA (Multi-Channel Access radio system):</w:t>
            </w:r>
            <w:r w:rsidRPr="001D77B1">
              <w:br/>
              <w:t>Base station</w:t>
            </w:r>
          </w:p>
        </w:tc>
        <w:tc>
          <w:tcPr>
            <w:tcW w:w="455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w:t>
            </w:r>
          </w:p>
        </w:tc>
      </w:tr>
      <w:tr w:rsidR="00397C6E" w:rsidRPr="001D77B1"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Mobile communication system(LTE):</w:t>
            </w:r>
            <w:r w:rsidRPr="001D77B1">
              <w:br/>
              <w:t>Base station and mobile terminal station</w:t>
            </w:r>
          </w:p>
        </w:tc>
        <w:tc>
          <w:tcPr>
            <w:tcW w:w="455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w:t>
            </w:r>
          </w:p>
        </w:tc>
      </w:tr>
      <w:tr w:rsidR="00397C6E" w:rsidRPr="001D77B1"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RF-ID system</w:t>
            </w:r>
          </w:p>
        </w:tc>
        <w:tc>
          <w:tcPr>
            <w:tcW w:w="455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in the condition that WPT systems comply the regulation of passive RF-ID systems.</w:t>
            </w:r>
          </w:p>
        </w:tc>
      </w:tr>
      <w:tr w:rsidR="00397C6E" w:rsidRPr="001D77B1" w:rsidTr="007E2ADB">
        <w:trPr>
          <w:cantSplit/>
          <w:jc w:val="center"/>
        </w:trPr>
        <w:tc>
          <w:tcPr>
            <w:tcW w:w="466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Radio astronomy</w:t>
            </w:r>
          </w:p>
        </w:tc>
        <w:tc>
          <w:tcPr>
            <w:tcW w:w="455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bl>
    <w:p w:rsidR="00397C6E" w:rsidRPr="001D77B1" w:rsidRDefault="00397C6E" w:rsidP="00397C6E">
      <w:pPr>
        <w:pStyle w:val="Tablefin"/>
      </w:pPr>
    </w:p>
    <w:p w:rsidR="00397C6E" w:rsidRPr="001D77B1" w:rsidRDefault="00397C6E" w:rsidP="00397C6E">
      <w:pPr>
        <w:pStyle w:val="TableNo"/>
      </w:pPr>
      <w:r w:rsidRPr="001D77B1">
        <w:t>TABLE Anx2-5</w:t>
      </w:r>
    </w:p>
    <w:p w:rsidR="00397C6E" w:rsidRPr="001D77B1" w:rsidRDefault="00397C6E" w:rsidP="00397C6E">
      <w:pPr>
        <w:pStyle w:val="Tabletitle"/>
        <w:rPr>
          <w:lang w:eastAsia="ja-JP"/>
        </w:rPr>
      </w:pPr>
      <w:r w:rsidRPr="001D77B1">
        <w:rPr>
          <w:lang w:eastAsia="ja-JP"/>
        </w:rPr>
        <w:t>Results of impact study for beam WPT using 2.4 GHz band</w:t>
      </w:r>
    </w:p>
    <w:tbl>
      <w:tblPr>
        <w:tblW w:w="9214" w:type="dxa"/>
        <w:jc w:val="center"/>
        <w:tblCellMar>
          <w:left w:w="99" w:type="dxa"/>
          <w:right w:w="99" w:type="dxa"/>
        </w:tblCellMar>
        <w:tblLook w:val="04A0" w:firstRow="1" w:lastRow="0" w:firstColumn="1" w:lastColumn="0" w:noHBand="0" w:noVBand="1"/>
      </w:tblPr>
      <w:tblGrid>
        <w:gridCol w:w="4220"/>
        <w:gridCol w:w="4994"/>
      </w:tblGrid>
      <w:tr w:rsidR="00397C6E" w:rsidRPr="001D77B1" w:rsidTr="007E2ADB">
        <w:trPr>
          <w:cantSplit/>
          <w:tblHeader/>
          <w:jc w:val="center"/>
        </w:trPr>
        <w:tc>
          <w:tcPr>
            <w:tcW w:w="4220" w:type="dxa"/>
            <w:tcBorders>
              <w:top w:val="single" w:sz="4" w:space="0" w:color="auto"/>
              <w:left w:val="single" w:sz="4" w:space="0" w:color="auto"/>
              <w:bottom w:val="single" w:sz="4" w:space="0" w:color="auto"/>
              <w:right w:val="single" w:sz="4" w:space="0" w:color="auto"/>
            </w:tcBorders>
            <w:noWrap/>
            <w:vAlign w:val="center"/>
            <w:hideMark/>
          </w:tcPr>
          <w:p w:rsidR="00397C6E" w:rsidRPr="001D77B1" w:rsidRDefault="00397C6E" w:rsidP="007E2ADB">
            <w:pPr>
              <w:pStyle w:val="Tablehead"/>
              <w:rPr>
                <w:sz w:val="21"/>
                <w:lang w:eastAsia="ja-JP"/>
              </w:rPr>
            </w:pPr>
            <w:r w:rsidRPr="001D77B1">
              <w:t>Incumbent system</w:t>
            </w:r>
          </w:p>
        </w:tc>
        <w:tc>
          <w:tcPr>
            <w:tcW w:w="4994" w:type="dxa"/>
            <w:tcBorders>
              <w:top w:val="single" w:sz="4" w:space="0" w:color="auto"/>
              <w:left w:val="nil"/>
              <w:bottom w:val="single" w:sz="4" w:space="0" w:color="auto"/>
              <w:right w:val="single" w:sz="4" w:space="0" w:color="auto"/>
            </w:tcBorders>
            <w:noWrap/>
            <w:vAlign w:val="center"/>
            <w:hideMark/>
          </w:tcPr>
          <w:p w:rsidR="00397C6E" w:rsidRPr="001D77B1" w:rsidRDefault="00397C6E" w:rsidP="007E2ADB">
            <w:pPr>
              <w:pStyle w:val="Tablehead"/>
            </w:pPr>
            <w:r w:rsidRPr="001D77B1">
              <w:t>Results of impact study</w:t>
            </w:r>
          </w:p>
        </w:tc>
      </w:tr>
      <w:tr w:rsidR="00397C6E" w:rsidRPr="001D77B1"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Wireless LAN system</w:t>
            </w:r>
          </w:p>
        </w:tc>
        <w:tc>
          <w:tcPr>
            <w:tcW w:w="4994" w:type="dxa"/>
            <w:vMerge w:val="restart"/>
            <w:tcBorders>
              <w:top w:val="nil"/>
              <w:left w:val="single" w:sz="4" w:space="0" w:color="auto"/>
              <w:bottom w:val="single" w:sz="4" w:space="0" w:color="000000"/>
              <w:right w:val="single" w:sz="4" w:space="0" w:color="auto"/>
            </w:tcBorders>
            <w:hideMark/>
          </w:tcPr>
          <w:p w:rsidR="00397C6E" w:rsidRPr="001D77B1" w:rsidRDefault="00397C6E" w:rsidP="007E2ADB">
            <w:pPr>
              <w:pStyle w:val="Tabletext"/>
            </w:pPr>
            <w:r w:rsidRPr="001D77B1">
              <w:t xml:space="preserve">Impact from beam WPT systems is on an acceptable level and does not cause harmful interference by adding the carrier sensing function. WPT systems should be used in "WPT controlled environment". </w:t>
            </w:r>
          </w:p>
        </w:tc>
      </w:tr>
      <w:tr w:rsidR="00397C6E" w:rsidRPr="001D77B1"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 xml:space="preserve">Premises Radio Station, </w:t>
            </w:r>
            <w:r w:rsidRPr="001D77B1">
              <w:br/>
              <w:t>Specified Low Power Radio Station</w:t>
            </w:r>
          </w:p>
        </w:tc>
        <w:tc>
          <w:tcPr>
            <w:tcW w:w="0" w:type="auto"/>
            <w:vMerge/>
            <w:tcBorders>
              <w:top w:val="nil"/>
              <w:left w:val="single" w:sz="4" w:space="0" w:color="auto"/>
              <w:bottom w:val="single" w:sz="4" w:space="0" w:color="000000"/>
              <w:right w:val="single" w:sz="4" w:space="0" w:color="auto"/>
            </w:tcBorders>
            <w:vAlign w:val="center"/>
            <w:hideMark/>
          </w:tcPr>
          <w:p w:rsidR="00397C6E" w:rsidRPr="001D77B1" w:rsidRDefault="00397C6E" w:rsidP="007E2ADB">
            <w:pPr>
              <w:pStyle w:val="Tabletext"/>
              <w:rPr>
                <w:kern w:val="2"/>
                <w:sz w:val="21"/>
              </w:rPr>
            </w:pPr>
          </w:p>
        </w:tc>
      </w:tr>
      <w:tr w:rsidR="00397C6E" w:rsidRPr="001D77B1"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Unmanned mobile image transmission system</w:t>
            </w:r>
            <w:r w:rsidRPr="001D77B1">
              <w:br/>
              <w:t>(Wireless system for drones and other unmanned vehicles)</w:t>
            </w:r>
          </w:p>
        </w:tc>
        <w:tc>
          <w:tcPr>
            <w:tcW w:w="499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 xml:space="preserve">Impact from beam WPT systems is on an acceptable level and does not cause harmful interference. If necessary, the operational coordination is performed between WPT systems and unmanned mobile image transmission systems. </w:t>
            </w:r>
          </w:p>
        </w:tc>
      </w:tr>
      <w:tr w:rsidR="00397C6E" w:rsidRPr="001D77B1"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rsidR="00397C6E" w:rsidRPr="00355250" w:rsidRDefault="00397C6E" w:rsidP="007E2ADB">
            <w:pPr>
              <w:pStyle w:val="Tabletext"/>
              <w:rPr>
                <w:lang w:val="fr-FR"/>
              </w:rPr>
            </w:pPr>
            <w:r w:rsidRPr="00355250">
              <w:rPr>
                <w:lang w:val="fr-FR"/>
              </w:rPr>
              <w:t>Mobile satellite communication system:</w:t>
            </w:r>
            <w:r w:rsidRPr="00355250">
              <w:rPr>
                <w:lang w:val="fr-FR"/>
              </w:rPr>
              <w:br/>
              <w:t>N-STAR</w:t>
            </w:r>
          </w:p>
        </w:tc>
        <w:tc>
          <w:tcPr>
            <w:tcW w:w="499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 xml:space="preserve">Impact from beam WPT systems is on an acceptable level and does not cause harmful interference by keeping the necessary separation distance. If necessary, the operational coordination is performed between WPT systems and mobile satellite communication systems. </w:t>
            </w:r>
          </w:p>
        </w:tc>
      </w:tr>
      <w:tr w:rsidR="00397C6E" w:rsidRPr="001D77B1"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rsidR="00397C6E" w:rsidRPr="00355250" w:rsidRDefault="00397C6E" w:rsidP="007E2ADB">
            <w:pPr>
              <w:pStyle w:val="Tabletext"/>
              <w:rPr>
                <w:lang w:val="fr-FR"/>
              </w:rPr>
            </w:pPr>
            <w:r w:rsidRPr="00355250">
              <w:rPr>
                <w:lang w:val="fr-FR"/>
              </w:rPr>
              <w:t>Mobile satellite communication system:</w:t>
            </w:r>
            <w:r w:rsidRPr="00355250">
              <w:rPr>
                <w:lang w:val="fr-FR"/>
              </w:rPr>
              <w:br/>
            </w:r>
            <w:proofErr w:type="spellStart"/>
            <w:r w:rsidRPr="00355250">
              <w:rPr>
                <w:lang w:val="fr-FR"/>
              </w:rPr>
              <w:t>Globalstar</w:t>
            </w:r>
            <w:proofErr w:type="spellEnd"/>
          </w:p>
        </w:tc>
        <w:tc>
          <w:tcPr>
            <w:tcW w:w="499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 xml:space="preserve">Impact from beam WPT systems is on an acceptable level and does not cause harmful interference. If necessary, the operational coordination is performed between WPT systems and mobile satellite communication systems. </w:t>
            </w:r>
          </w:p>
        </w:tc>
      </w:tr>
      <w:tr w:rsidR="00397C6E" w:rsidRPr="001D77B1"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Field Pickup (FPU) system</w:t>
            </w:r>
          </w:p>
        </w:tc>
        <w:tc>
          <w:tcPr>
            <w:tcW w:w="499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by keeping the necessary separation distance and by meeting the installation conditions.</w:t>
            </w:r>
          </w:p>
        </w:tc>
      </w:tr>
      <w:tr w:rsidR="00397C6E" w:rsidRPr="001D77B1"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lastRenderedPageBreak/>
              <w:t>Radio beacon</w:t>
            </w:r>
          </w:p>
        </w:tc>
        <w:tc>
          <w:tcPr>
            <w:tcW w:w="499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Radio astronomy</w:t>
            </w:r>
          </w:p>
        </w:tc>
        <w:tc>
          <w:tcPr>
            <w:tcW w:w="499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rsidTr="007E2ADB">
        <w:trPr>
          <w:cantSplit/>
          <w:jc w:val="center"/>
        </w:trPr>
        <w:tc>
          <w:tcPr>
            <w:tcW w:w="422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Amateur radio</w:t>
            </w:r>
          </w:p>
        </w:tc>
        <w:tc>
          <w:tcPr>
            <w:tcW w:w="499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 xml:space="preserve">Impact from beam WPT systems is on an acceptable level and does not cause harmful interference by meeting the installation conditions. If necessary, the operational coordination is performed between WPT systems and amateur radio systems. </w:t>
            </w:r>
          </w:p>
        </w:tc>
      </w:tr>
    </w:tbl>
    <w:p w:rsidR="00397C6E" w:rsidRPr="001D77B1" w:rsidRDefault="00397C6E" w:rsidP="00397C6E">
      <w:pPr>
        <w:pStyle w:val="Tablefin"/>
      </w:pPr>
    </w:p>
    <w:p w:rsidR="00397C6E" w:rsidRPr="001D77B1" w:rsidRDefault="00397C6E" w:rsidP="00397C6E">
      <w:pPr>
        <w:pStyle w:val="TableNo"/>
      </w:pPr>
      <w:r w:rsidRPr="001D77B1">
        <w:t>TABLE Anx2-6</w:t>
      </w:r>
    </w:p>
    <w:p w:rsidR="00397C6E" w:rsidRPr="001D77B1" w:rsidRDefault="00397C6E" w:rsidP="00397C6E">
      <w:pPr>
        <w:pStyle w:val="Tabletitle"/>
        <w:rPr>
          <w:lang w:eastAsia="ja-JP"/>
        </w:rPr>
      </w:pPr>
      <w:r w:rsidRPr="001D77B1">
        <w:rPr>
          <w:lang w:eastAsia="ja-JP"/>
        </w:rPr>
        <w:t>Results of impact study for beam WPT using 5.7 GHz band</w:t>
      </w:r>
    </w:p>
    <w:tbl>
      <w:tblPr>
        <w:tblW w:w="9214" w:type="dxa"/>
        <w:jc w:val="center"/>
        <w:tblCellMar>
          <w:left w:w="99" w:type="dxa"/>
          <w:right w:w="99" w:type="dxa"/>
        </w:tblCellMar>
        <w:tblLook w:val="04A0" w:firstRow="1" w:lastRow="0" w:firstColumn="1" w:lastColumn="0" w:noHBand="0" w:noVBand="1"/>
      </w:tblPr>
      <w:tblGrid>
        <w:gridCol w:w="4380"/>
        <w:gridCol w:w="4834"/>
      </w:tblGrid>
      <w:tr w:rsidR="00397C6E" w:rsidRPr="001D77B1" w:rsidTr="007E2ADB">
        <w:trPr>
          <w:cantSplit/>
          <w:jc w:val="center"/>
        </w:trPr>
        <w:tc>
          <w:tcPr>
            <w:tcW w:w="4380" w:type="dxa"/>
            <w:tcBorders>
              <w:top w:val="single" w:sz="4" w:space="0" w:color="auto"/>
              <w:left w:val="single" w:sz="4" w:space="0" w:color="auto"/>
              <w:bottom w:val="single" w:sz="4" w:space="0" w:color="auto"/>
              <w:right w:val="single" w:sz="4" w:space="0" w:color="auto"/>
            </w:tcBorders>
            <w:noWrap/>
            <w:vAlign w:val="center"/>
            <w:hideMark/>
          </w:tcPr>
          <w:p w:rsidR="00397C6E" w:rsidRPr="001D77B1" w:rsidRDefault="00397C6E" w:rsidP="007E2ADB">
            <w:pPr>
              <w:pStyle w:val="Tablehead"/>
              <w:rPr>
                <w:sz w:val="21"/>
                <w:lang w:eastAsia="ja-JP"/>
              </w:rPr>
            </w:pPr>
            <w:r w:rsidRPr="001D77B1">
              <w:t>Incumbent system</w:t>
            </w:r>
          </w:p>
        </w:tc>
        <w:tc>
          <w:tcPr>
            <w:tcW w:w="4834" w:type="dxa"/>
            <w:tcBorders>
              <w:top w:val="single" w:sz="4" w:space="0" w:color="auto"/>
              <w:left w:val="nil"/>
              <w:bottom w:val="single" w:sz="4" w:space="0" w:color="auto"/>
              <w:right w:val="single" w:sz="4" w:space="0" w:color="auto"/>
            </w:tcBorders>
            <w:noWrap/>
            <w:vAlign w:val="center"/>
            <w:hideMark/>
          </w:tcPr>
          <w:p w:rsidR="00397C6E" w:rsidRPr="001D77B1" w:rsidRDefault="00397C6E" w:rsidP="007E2ADB">
            <w:pPr>
              <w:pStyle w:val="Tablehead"/>
            </w:pPr>
            <w:r w:rsidRPr="001D77B1">
              <w:t>Results of impact study</w:t>
            </w:r>
          </w:p>
        </w:tc>
      </w:tr>
      <w:tr w:rsidR="00397C6E" w:rsidRPr="001D77B1"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Wireless LAN system</w:t>
            </w:r>
          </w:p>
        </w:tc>
        <w:tc>
          <w:tcPr>
            <w:tcW w:w="483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 xml:space="preserve">Impact from beam WPT systems is on an acceptable level and does not cause harmful interference by adding the carrier sensing function. WPT systems should be used in "WPT controlled environment". </w:t>
            </w:r>
          </w:p>
        </w:tc>
      </w:tr>
      <w:tr w:rsidR="00397C6E" w:rsidRPr="001D77B1"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Dedicated Short Range Communication (DSRC) system</w:t>
            </w:r>
          </w:p>
        </w:tc>
        <w:tc>
          <w:tcPr>
            <w:tcW w:w="483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 xml:space="preserve">Impact from beam WPT systems is on an acceptable level and does not cause harmful interference by keeping the necessary separation distance. When harmful interferences happen, the operational coordination should be performed between WPT systems and DSRC systems. </w:t>
            </w:r>
          </w:p>
        </w:tc>
      </w:tr>
      <w:tr w:rsidR="00397C6E" w:rsidRPr="001D77B1"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Broadcasting Service:</w:t>
            </w:r>
            <w:r w:rsidRPr="001D77B1">
              <w:br/>
              <w:t>Studio to Transmitter Link (STL) &amp; Transmitter to Transmitter Link (TTL) systems</w:t>
            </w:r>
          </w:p>
        </w:tc>
        <w:tc>
          <w:tcPr>
            <w:tcW w:w="483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by keeping the necessary separation distance and by meeting the installation conditions.</w:t>
            </w:r>
          </w:p>
        </w:tc>
      </w:tr>
      <w:tr w:rsidR="00397C6E" w:rsidRPr="001D77B1"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Broadcasting Service:</w:t>
            </w:r>
            <w:r w:rsidRPr="001D77B1">
              <w:br/>
              <w:t>Field Pickup (FPU) &amp; Transmitter to Studio Link (TSL) systems</w:t>
            </w:r>
          </w:p>
        </w:tc>
        <w:tc>
          <w:tcPr>
            <w:tcW w:w="483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by keeping the necessary separation distance and by meeting the installation conditions.</w:t>
            </w:r>
          </w:p>
        </w:tc>
      </w:tr>
      <w:tr w:rsidR="00397C6E" w:rsidRPr="001D77B1"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Unmanned mobile image transmission system</w:t>
            </w:r>
            <w:r w:rsidRPr="001D77B1">
              <w:br/>
              <w:t>(Wireless system for drones and other unmanned vehicles)</w:t>
            </w:r>
          </w:p>
        </w:tc>
        <w:tc>
          <w:tcPr>
            <w:tcW w:w="483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by keeping the necessary separation distance or by the operational coordination between WPT systems and unmanned mobile image transmission systems.</w:t>
            </w:r>
          </w:p>
        </w:tc>
      </w:tr>
      <w:tr w:rsidR="00397C6E" w:rsidRPr="001D77B1"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Weather radar</w:t>
            </w:r>
          </w:p>
        </w:tc>
        <w:tc>
          <w:tcPr>
            <w:tcW w:w="483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Radio astronomy</w:t>
            </w:r>
          </w:p>
        </w:tc>
        <w:tc>
          <w:tcPr>
            <w:tcW w:w="483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Impact from beam WPT systems is on an acceptable level and does not cause harmful interference by keeping the necessary separation distance.</w:t>
            </w:r>
          </w:p>
        </w:tc>
      </w:tr>
      <w:tr w:rsidR="00397C6E" w:rsidRPr="001D77B1" w:rsidTr="007E2ADB">
        <w:trPr>
          <w:cantSplit/>
          <w:jc w:val="center"/>
        </w:trPr>
        <w:tc>
          <w:tcPr>
            <w:tcW w:w="4380" w:type="dxa"/>
            <w:tcBorders>
              <w:top w:val="nil"/>
              <w:left w:val="single" w:sz="4" w:space="0" w:color="auto"/>
              <w:bottom w:val="single" w:sz="4" w:space="0" w:color="auto"/>
              <w:right w:val="single" w:sz="4" w:space="0" w:color="auto"/>
            </w:tcBorders>
            <w:vAlign w:val="center"/>
            <w:hideMark/>
          </w:tcPr>
          <w:p w:rsidR="00397C6E" w:rsidRPr="001D77B1" w:rsidRDefault="00397C6E" w:rsidP="007E2ADB">
            <w:pPr>
              <w:pStyle w:val="Tabletext"/>
            </w:pPr>
            <w:r w:rsidRPr="001D77B1">
              <w:t>Amateur radio</w:t>
            </w:r>
          </w:p>
        </w:tc>
        <w:tc>
          <w:tcPr>
            <w:tcW w:w="4834" w:type="dxa"/>
            <w:tcBorders>
              <w:top w:val="nil"/>
              <w:left w:val="nil"/>
              <w:bottom w:val="single" w:sz="4" w:space="0" w:color="auto"/>
              <w:right w:val="single" w:sz="4" w:space="0" w:color="auto"/>
            </w:tcBorders>
            <w:hideMark/>
          </w:tcPr>
          <w:p w:rsidR="00397C6E" w:rsidRPr="001D77B1" w:rsidRDefault="00397C6E" w:rsidP="007E2ADB">
            <w:pPr>
              <w:pStyle w:val="Tabletext"/>
            </w:pPr>
            <w:r w:rsidRPr="001D77B1">
              <w:t xml:space="preserve">WPT systems do not use the frequency band for Earth-Moon-Earth (EME) systems and repeater systems. The operational coordination is performed between WPT systems and amateur radio systems. </w:t>
            </w:r>
          </w:p>
        </w:tc>
      </w:tr>
    </w:tbl>
    <w:p w:rsidR="00397C6E" w:rsidRPr="001D77B1" w:rsidRDefault="00397C6E" w:rsidP="00397C6E">
      <w:pPr>
        <w:pStyle w:val="Tablefin"/>
      </w:pPr>
    </w:p>
    <w:p w:rsidR="00397C6E" w:rsidRPr="001D77B1" w:rsidRDefault="00397C6E" w:rsidP="00397C6E">
      <w:pPr>
        <w:pStyle w:val="Heading2"/>
        <w:rPr>
          <w:lang w:eastAsia="ja-JP"/>
        </w:rPr>
      </w:pPr>
      <w:r w:rsidRPr="001D77B1">
        <w:rPr>
          <w:lang w:eastAsia="ja-JP"/>
        </w:rPr>
        <w:lastRenderedPageBreak/>
        <w:t>4.2</w:t>
      </w:r>
      <w:r w:rsidRPr="001D77B1">
        <w:rPr>
          <w:lang w:eastAsia="ja-JP"/>
        </w:rPr>
        <w:tab/>
        <w:t>Results of impact study for beam WPT using 920 MHz band</w:t>
      </w:r>
    </w:p>
    <w:p w:rsidR="00397C6E" w:rsidRPr="001D77B1" w:rsidRDefault="00397C6E" w:rsidP="00397C6E">
      <w:pPr>
        <w:pStyle w:val="Heading2"/>
        <w:rPr>
          <w:lang w:eastAsia="ja-JP"/>
        </w:rPr>
      </w:pPr>
      <w:r w:rsidRPr="001D77B1">
        <w:rPr>
          <w:lang w:eastAsia="ja-JP"/>
        </w:rPr>
        <w:t>4.3</w:t>
      </w:r>
      <w:r w:rsidRPr="001D77B1">
        <w:rPr>
          <w:lang w:eastAsia="ja-JP"/>
        </w:rPr>
        <w:tab/>
        <w:t>Results of impact study for beam WPT using 2.4 GHz band</w:t>
      </w:r>
    </w:p>
    <w:p w:rsidR="00397C6E" w:rsidRPr="001D77B1" w:rsidRDefault="00397C6E" w:rsidP="00397C6E">
      <w:pPr>
        <w:pStyle w:val="Heading2"/>
        <w:rPr>
          <w:lang w:eastAsia="ja-JP"/>
        </w:rPr>
      </w:pPr>
      <w:r w:rsidRPr="001D77B1">
        <w:rPr>
          <w:lang w:eastAsia="ja-JP"/>
        </w:rPr>
        <w:t>4.4</w:t>
      </w:r>
      <w:r w:rsidRPr="001D77B1">
        <w:rPr>
          <w:lang w:eastAsia="ja-JP"/>
        </w:rPr>
        <w:tab/>
        <w:t>Results of impact study for beam WPT using 5.7 GHz band</w:t>
      </w:r>
    </w:p>
    <w:p w:rsidR="00397C6E" w:rsidRPr="001D77B1" w:rsidRDefault="00397C6E" w:rsidP="00397C6E">
      <w:pPr>
        <w:pStyle w:val="Heading1"/>
      </w:pPr>
      <w:r w:rsidRPr="001D77B1">
        <w:rPr>
          <w:lang w:eastAsia="ja-JP"/>
        </w:rPr>
        <w:t>5</w:t>
      </w:r>
      <w:r w:rsidRPr="001D77B1">
        <w:rPr>
          <w:lang w:eastAsia="ja-JP"/>
        </w:rPr>
        <w:tab/>
      </w:r>
      <w:r w:rsidRPr="001D77B1">
        <w:t>Regulation issues for the beam WPT</w:t>
      </w:r>
    </w:p>
    <w:p w:rsidR="00397C6E" w:rsidRPr="001D77B1" w:rsidRDefault="00397C6E" w:rsidP="00355250">
      <w:pPr>
        <w:rPr>
          <w:rFonts w:eastAsiaTheme="minorEastAsia"/>
          <w:szCs w:val="24"/>
        </w:rPr>
      </w:pPr>
      <w:r w:rsidRPr="001D77B1">
        <w:rPr>
          <w:szCs w:val="24"/>
        </w:rPr>
        <w:t>Beam WPT supplies electric power over the space intentionally by transmitting radio waves using antenna system, which is different from non-beam WPT. An Advisory Board on the effective use of radio waves in Japan considered a possible regulatory framework for beam WPT and concluded that beam WPT should be basically regulated as the “radio equipment” category as those used for radiotelegraphy, radio telephony, or any other electric equipment for the transmission or reception of radio waves because it would require frequency assignments, licensed operators and regulations to operate transmitting/receiving devices.</w:t>
      </w:r>
    </w:p>
    <w:p w:rsidR="00397C6E" w:rsidRPr="001D77B1" w:rsidRDefault="00397C6E" w:rsidP="00355250">
      <w:pPr>
        <w:rPr>
          <w:szCs w:val="24"/>
        </w:rPr>
      </w:pPr>
      <w:r w:rsidRPr="001D77B1">
        <w:rPr>
          <w:szCs w:val="24"/>
        </w:rPr>
        <w:t>In implementing the regulation for beam WPT technologies, the following should be noted and taken into consideration:</w:t>
      </w:r>
    </w:p>
    <w:p w:rsidR="00397C6E" w:rsidRPr="001D77B1" w:rsidRDefault="00397C6E" w:rsidP="00397C6E">
      <w:pPr>
        <w:pStyle w:val="enumlev1"/>
        <w:jc w:val="both"/>
        <w:rPr>
          <w:rFonts w:eastAsiaTheme="minorHAnsi"/>
          <w:szCs w:val="24"/>
          <w:lang w:eastAsia="ja-JP"/>
        </w:rPr>
      </w:pPr>
      <w:r w:rsidRPr="001D77B1">
        <w:rPr>
          <w:szCs w:val="24"/>
          <w:lang w:eastAsia="ja-JP"/>
        </w:rPr>
        <w:t>–</w:t>
      </w:r>
      <w:r w:rsidRPr="001D77B1">
        <w:rPr>
          <w:szCs w:val="24"/>
          <w:lang w:eastAsia="ja-JP"/>
        </w:rPr>
        <w:tab/>
      </w:r>
      <w:r w:rsidRPr="001D77B1">
        <w:rPr>
          <w:rFonts w:eastAsiaTheme="minorHAnsi"/>
          <w:szCs w:val="24"/>
          <w:lang w:eastAsia="ja-JP"/>
        </w:rPr>
        <w:t xml:space="preserve">Regulatory framework for treating </w:t>
      </w:r>
      <w:r w:rsidRPr="001D77B1">
        <w:rPr>
          <w:szCs w:val="24"/>
        </w:rPr>
        <w:t>beam</w:t>
      </w:r>
      <w:r w:rsidRPr="001D77B1">
        <w:rPr>
          <w:rFonts w:eastAsiaTheme="minorHAnsi"/>
          <w:szCs w:val="24"/>
          <w:lang w:eastAsia="ja-JP"/>
        </w:rPr>
        <w:t xml:space="preserve"> WPT equipment as “radio equipment”, qualification category of the operator, and regulatory type of radio stations since the current regulation system has not fully envisaged WPT.</w:t>
      </w:r>
    </w:p>
    <w:p w:rsidR="00397C6E" w:rsidRPr="001D77B1" w:rsidRDefault="00397C6E" w:rsidP="00397C6E">
      <w:pPr>
        <w:pStyle w:val="enumlev1"/>
        <w:jc w:val="both"/>
        <w:rPr>
          <w:rFonts w:eastAsiaTheme="minorHAnsi"/>
          <w:szCs w:val="24"/>
          <w:lang w:eastAsia="ja-JP"/>
        </w:rPr>
      </w:pPr>
      <w:r w:rsidRPr="001D77B1">
        <w:rPr>
          <w:rFonts w:eastAsiaTheme="minorHAnsi"/>
          <w:szCs w:val="24"/>
          <w:lang w:eastAsia="ja-JP"/>
        </w:rPr>
        <w:t>–</w:t>
      </w:r>
      <w:r w:rsidRPr="001D77B1">
        <w:rPr>
          <w:rFonts w:eastAsiaTheme="minorHAnsi"/>
          <w:szCs w:val="24"/>
          <w:lang w:eastAsia="ja-JP"/>
        </w:rPr>
        <w:tab/>
      </w:r>
      <w:bookmarkStart w:id="328" w:name="_Hlk11402106"/>
      <w:r w:rsidRPr="001D77B1">
        <w:rPr>
          <w:rFonts w:eastAsiaTheme="minorHAnsi"/>
          <w:szCs w:val="24"/>
          <w:lang w:eastAsia="ja-JP"/>
        </w:rPr>
        <w:t>Technical requirements</w:t>
      </w:r>
      <w:bookmarkEnd w:id="328"/>
      <w:r w:rsidRPr="001D77B1">
        <w:rPr>
          <w:rFonts w:eastAsiaTheme="minorHAnsi"/>
          <w:szCs w:val="24"/>
          <w:lang w:eastAsia="ja-JP"/>
        </w:rPr>
        <w:t xml:space="preserve"> for the </w:t>
      </w:r>
      <w:r w:rsidRPr="001D77B1">
        <w:rPr>
          <w:szCs w:val="24"/>
        </w:rPr>
        <w:t>beam</w:t>
      </w:r>
      <w:r w:rsidRPr="001D77B1">
        <w:rPr>
          <w:rFonts w:eastAsiaTheme="minorHAnsi"/>
          <w:szCs w:val="24"/>
          <w:lang w:eastAsia="ja-JP"/>
        </w:rPr>
        <w:t xml:space="preserve"> WPT receiving device based on the study of impacts to other </w:t>
      </w:r>
      <w:proofErr w:type="spellStart"/>
      <w:r w:rsidRPr="001D77B1">
        <w:rPr>
          <w:rFonts w:eastAsiaTheme="minorHAnsi"/>
          <w:szCs w:val="24"/>
          <w:lang w:eastAsia="ja-JP"/>
        </w:rPr>
        <w:t>radiocommunication</w:t>
      </w:r>
      <w:proofErr w:type="spellEnd"/>
      <w:r w:rsidRPr="001D77B1">
        <w:rPr>
          <w:rFonts w:eastAsiaTheme="minorHAnsi"/>
          <w:szCs w:val="24"/>
          <w:lang w:eastAsia="ja-JP"/>
        </w:rPr>
        <w:t xml:space="preserve"> stations, considering high level unwanted emission even from the receiving unit in case of receiving high electric power.</w:t>
      </w:r>
    </w:p>
    <w:p w:rsidR="00397C6E" w:rsidRPr="001D77B1" w:rsidRDefault="00397C6E" w:rsidP="00397C6E">
      <w:pPr>
        <w:pStyle w:val="enumlev1"/>
        <w:jc w:val="both"/>
        <w:rPr>
          <w:rFonts w:eastAsiaTheme="minorHAnsi"/>
          <w:szCs w:val="24"/>
          <w:lang w:eastAsia="ja-JP"/>
        </w:rPr>
      </w:pPr>
      <w:r w:rsidRPr="001D77B1">
        <w:rPr>
          <w:rFonts w:eastAsiaTheme="minorHAnsi"/>
          <w:szCs w:val="24"/>
          <w:lang w:eastAsia="ja-JP"/>
        </w:rPr>
        <w:t>–</w:t>
      </w:r>
      <w:r w:rsidRPr="001D77B1">
        <w:rPr>
          <w:rFonts w:eastAsiaTheme="minorHAnsi"/>
          <w:szCs w:val="24"/>
          <w:lang w:eastAsia="ja-JP"/>
        </w:rPr>
        <w:tab/>
        <w:t xml:space="preserve">New safety measures to protect human bodies from harmful effects of RF exposure to </w:t>
      </w:r>
      <w:r w:rsidRPr="001D77B1">
        <w:rPr>
          <w:szCs w:val="24"/>
        </w:rPr>
        <w:t>beam</w:t>
      </w:r>
      <w:r w:rsidRPr="001D77B1">
        <w:rPr>
          <w:rFonts w:eastAsiaTheme="minorHAnsi"/>
          <w:szCs w:val="24"/>
          <w:lang w:eastAsia="ja-JP"/>
        </w:rPr>
        <w:t xml:space="preserve"> WPT radio waves, which may include human body detection when transmitting, transmission interruption, safety instruction and mechanism, and further protection measures to keep off the people from local transmission region observing higher RF exposure level than the restriction defined in the Radio Protection Guidelines.</w:t>
      </w:r>
    </w:p>
    <w:p w:rsidR="00397C6E" w:rsidRPr="005B7E04" w:rsidRDefault="00397C6E" w:rsidP="005B7E04">
      <w:pPr>
        <w:rPr>
          <w:rFonts w:eastAsiaTheme="minorEastAsia"/>
          <w:spacing w:val="-2"/>
          <w:szCs w:val="24"/>
          <w:highlight w:val="green"/>
          <w:lang w:eastAsia="ja-JP"/>
        </w:rPr>
      </w:pPr>
      <w:r w:rsidRPr="00013A2D">
        <w:rPr>
          <w:spacing w:val="-2"/>
          <w:szCs w:val="24"/>
        </w:rPr>
        <w:t xml:space="preserve">A stepwise approach to achieve above is taken in the rulemaking process. The 1st Step studies impact to the existing </w:t>
      </w:r>
      <w:proofErr w:type="spellStart"/>
      <w:r w:rsidRPr="00013A2D">
        <w:rPr>
          <w:spacing w:val="-2"/>
          <w:szCs w:val="24"/>
        </w:rPr>
        <w:t>radiocommunication</w:t>
      </w:r>
      <w:proofErr w:type="spellEnd"/>
      <w:r w:rsidRPr="00013A2D">
        <w:rPr>
          <w:spacing w:val="-2"/>
          <w:szCs w:val="24"/>
        </w:rPr>
        <w:t xml:space="preserve"> systems; and then, it provides technical conditions intended for the use in occupational environments and/or general public environments under specified exposure control mechanisms. The Report (in Japanese) regarding the 1st Step released in July 2020 [xx] describes technical conditions operating in 920 MHz band, 2.4 GHz band, and 5.7 GHz band for the use indoors (e.g., factories) with human body protection requirements from RF exposure. The 2nd and later Steps further extend studies for the use outdoors and higher power transmission including new technology development, applications, commercialization, effective spectrum sharing, noise suppression, and etcetera.</w:t>
      </w:r>
    </w:p>
    <w:p w:rsidR="00796C51" w:rsidRPr="00BB0A10" w:rsidRDefault="00796C51" w:rsidP="00F24A65">
      <w:pPr>
        <w:jc w:val="both"/>
      </w:pPr>
    </w:p>
    <w:sectPr w:rsidR="00796C51" w:rsidRPr="00BB0A10" w:rsidSect="007F7BF2">
      <w:pgSz w:w="11900" w:h="16820"/>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BFA" w:rsidRDefault="00E04BFA">
      <w:r>
        <w:separator/>
      </w:r>
    </w:p>
  </w:endnote>
  <w:endnote w:type="continuationSeparator" w:id="0">
    <w:p w:rsidR="00E04BFA" w:rsidRDefault="00E04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MS Mincho">
    <w:altName w:val="Yu Gothic UI"/>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004" w:rsidRPr="002F7CB3" w:rsidRDefault="00E04BFA">
    <w:pPr>
      <w:pStyle w:val="Footer"/>
      <w:rPr>
        <w:lang w:val="en-US"/>
      </w:rPr>
    </w:pPr>
    <w:r>
      <w:fldChar w:fldCharType="begin"/>
    </w:r>
    <w:r>
      <w:instrText xml:space="preserve"> FILENAME \p \* MERGEFORMAT </w:instrText>
    </w:r>
    <w:r>
      <w:fldChar w:fldCharType="separate"/>
    </w:r>
    <w:r w:rsidR="005A2004" w:rsidRPr="00E53A19">
      <w:rPr>
        <w:lang w:val="en-US"/>
      </w:rPr>
      <w:t>M</w:t>
    </w:r>
    <w:r w:rsidR="005A2004">
      <w:t>:\BRSGD\TEXT2019\SG01\WP1A\000\073\073N08e.docx</w:t>
    </w:r>
    <w:r>
      <w:fldChar w:fldCharType="end"/>
    </w:r>
    <w:r w:rsidR="005A2004">
      <w:t xml:space="preserve"> ( )</w:t>
    </w:r>
    <w:r w:rsidR="005A2004" w:rsidRPr="002F7CB3">
      <w:rPr>
        <w:lang w:val="en-US"/>
      </w:rPr>
      <w:tab/>
    </w:r>
    <w:r w:rsidR="005A2004">
      <w:fldChar w:fldCharType="begin"/>
    </w:r>
    <w:r w:rsidR="005A2004">
      <w:instrText xml:space="preserve"> savedate \@ dd.MM.yy </w:instrText>
    </w:r>
    <w:r w:rsidR="005A2004">
      <w:fldChar w:fldCharType="separate"/>
    </w:r>
    <w:ins w:id="12" w:author="USA" w:date="2021-04-16T18:32:00Z">
      <w:r w:rsidR="00DC67CA">
        <w:t>16.04.21</w:t>
      </w:r>
    </w:ins>
    <w:ins w:id="13" w:author="USA " w:date="2021-04-08T12:52:00Z">
      <w:del w:id="14" w:author="USA" w:date="2021-04-08T17:23:00Z">
        <w:r w:rsidR="00330C16" w:rsidDel="003C7EF1">
          <w:delText>07.04.21</w:delText>
        </w:r>
      </w:del>
    </w:ins>
    <w:del w:id="15" w:author="USA" w:date="2021-04-08T17:23:00Z">
      <w:r w:rsidR="005A2004" w:rsidDel="003C7EF1">
        <w:delText>20.02.21</w:delText>
      </w:r>
    </w:del>
    <w:r w:rsidR="005A2004">
      <w:fldChar w:fldCharType="end"/>
    </w:r>
    <w:r w:rsidR="005A2004" w:rsidRPr="002F7CB3">
      <w:rPr>
        <w:lang w:val="en-US"/>
      </w:rPr>
      <w:tab/>
    </w:r>
    <w:r w:rsidR="005A2004">
      <w:fldChar w:fldCharType="begin"/>
    </w:r>
    <w:r w:rsidR="005A2004">
      <w:instrText xml:space="preserve"> printdate \@ dd.MM.yy </w:instrText>
    </w:r>
    <w:r w:rsidR="005A2004">
      <w:fldChar w:fldCharType="separate"/>
    </w:r>
    <w:r w:rsidR="005A2004">
      <w:t>21.02.08</w:t>
    </w:r>
    <w:r w:rsidR="005A200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004" w:rsidRPr="00AB3B31" w:rsidRDefault="00E04BFA">
    <w:pPr>
      <w:pStyle w:val="Footer"/>
      <w:rPr>
        <w:lang w:val="en-US"/>
      </w:rPr>
    </w:pPr>
    <w:r>
      <w:fldChar w:fldCharType="begin"/>
    </w:r>
    <w:r>
      <w:instrText xml:space="preserve"> FILENAME \p \* MERGEFORMAT </w:instrText>
    </w:r>
    <w:r>
      <w:fldChar w:fldCharType="separate"/>
    </w:r>
    <w:r w:rsidR="005A2004" w:rsidRPr="00E53A19">
      <w:rPr>
        <w:lang w:val="en-US"/>
      </w:rPr>
      <w:t>M</w:t>
    </w:r>
    <w:r w:rsidR="005A2004">
      <w:t>:\BRSGD\TEXT2019\SG01\WP1A\000\073\073N08e.docx</w:t>
    </w:r>
    <w:r>
      <w:fldChar w:fldCharType="end"/>
    </w:r>
    <w:r w:rsidR="005A2004">
      <w:t xml:space="preserve"> ( )</w:t>
    </w:r>
    <w:r w:rsidR="005A2004" w:rsidRPr="002F7CB3">
      <w:rPr>
        <w:lang w:val="en-US"/>
      </w:rPr>
      <w:tab/>
    </w:r>
    <w:r w:rsidR="005A2004">
      <w:fldChar w:fldCharType="begin"/>
    </w:r>
    <w:r w:rsidR="005A2004">
      <w:instrText xml:space="preserve"> savedate \@ dd.MM.yy </w:instrText>
    </w:r>
    <w:r w:rsidR="005A2004">
      <w:fldChar w:fldCharType="separate"/>
    </w:r>
    <w:ins w:id="16" w:author="USA" w:date="2021-04-16T18:32:00Z">
      <w:r w:rsidR="00DC67CA">
        <w:t>16.04.21</w:t>
      </w:r>
    </w:ins>
    <w:ins w:id="17" w:author="USA " w:date="2021-04-08T12:52:00Z">
      <w:del w:id="18" w:author="USA" w:date="2021-04-08T17:23:00Z">
        <w:r w:rsidR="00330C16" w:rsidDel="003C7EF1">
          <w:delText>07.04.21</w:delText>
        </w:r>
      </w:del>
    </w:ins>
    <w:del w:id="19" w:author="USA" w:date="2021-04-08T17:23:00Z">
      <w:r w:rsidR="005A2004" w:rsidDel="003C7EF1">
        <w:delText>20.02.21</w:delText>
      </w:r>
    </w:del>
    <w:r w:rsidR="005A2004">
      <w:fldChar w:fldCharType="end"/>
    </w:r>
    <w:r w:rsidR="005A2004" w:rsidRPr="002F7CB3">
      <w:rPr>
        <w:lang w:val="en-US"/>
      </w:rPr>
      <w:tab/>
    </w:r>
    <w:r w:rsidR="005A2004">
      <w:fldChar w:fldCharType="begin"/>
    </w:r>
    <w:r w:rsidR="005A2004">
      <w:instrText xml:space="preserve"> printdate \@ dd.MM.yy </w:instrText>
    </w:r>
    <w:r w:rsidR="005A2004">
      <w:fldChar w:fldCharType="separate"/>
    </w:r>
    <w:r w:rsidR="005A2004">
      <w:t>21.02.08</w:t>
    </w:r>
    <w:r w:rsidR="005A200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BFA" w:rsidRDefault="00E04BFA">
      <w:r>
        <w:t>____________________</w:t>
      </w:r>
    </w:p>
  </w:footnote>
  <w:footnote w:type="continuationSeparator" w:id="0">
    <w:p w:rsidR="00E04BFA" w:rsidRDefault="00E04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004" w:rsidRDefault="005A2004"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DC67CA">
      <w:rPr>
        <w:rStyle w:val="PageNumber"/>
        <w:noProof/>
      </w:rPr>
      <w:t>21</w:t>
    </w:r>
    <w:r>
      <w:rPr>
        <w:rStyle w:val="PageNumber"/>
      </w:rPr>
      <w:fldChar w:fldCharType="end"/>
    </w:r>
    <w:r>
      <w:rPr>
        <w:rStyle w:val="PageNumber"/>
      </w:rPr>
      <w:t xml:space="preserve"> -</w:t>
    </w:r>
  </w:p>
  <w:p w:rsidR="005A2004" w:rsidRDefault="005A2004">
    <w:pPr>
      <w:pStyle w:val="Header"/>
      <w:rPr>
        <w:lang w:val="en-US"/>
      </w:rPr>
    </w:pPr>
    <w:r>
      <w:rPr>
        <w:lang w:val="en-US"/>
      </w:rPr>
      <w:t>1A/73 (Annex 8)-E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2"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4"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7"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56F41E32"/>
    <w:multiLevelType w:val="hybridMultilevel"/>
    <w:tmpl w:val="69881682"/>
    <w:lvl w:ilvl="0" w:tplc="6036563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2"/>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USA ">
    <w15:presenceInfo w15:providerId="Windows Live" w15:userId="0866ed6d19f730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B2"/>
    <w:rsid w:val="0000153A"/>
    <w:rsid w:val="000069D4"/>
    <w:rsid w:val="000174AD"/>
    <w:rsid w:val="00027C5C"/>
    <w:rsid w:val="000311B5"/>
    <w:rsid w:val="000326CD"/>
    <w:rsid w:val="000377BF"/>
    <w:rsid w:val="00045668"/>
    <w:rsid w:val="00047A1D"/>
    <w:rsid w:val="000604B9"/>
    <w:rsid w:val="00063AFF"/>
    <w:rsid w:val="00065140"/>
    <w:rsid w:val="000800D5"/>
    <w:rsid w:val="00090A38"/>
    <w:rsid w:val="000A7D55"/>
    <w:rsid w:val="000B0CF5"/>
    <w:rsid w:val="000B2F84"/>
    <w:rsid w:val="000C12C8"/>
    <w:rsid w:val="000C2E8E"/>
    <w:rsid w:val="000C6743"/>
    <w:rsid w:val="000D3891"/>
    <w:rsid w:val="000D5813"/>
    <w:rsid w:val="000E0E7C"/>
    <w:rsid w:val="000E10B5"/>
    <w:rsid w:val="000E3E1B"/>
    <w:rsid w:val="000F1B4B"/>
    <w:rsid w:val="000F7F94"/>
    <w:rsid w:val="00113ED1"/>
    <w:rsid w:val="00125566"/>
    <w:rsid w:val="0012744F"/>
    <w:rsid w:val="00131178"/>
    <w:rsid w:val="00133408"/>
    <w:rsid w:val="0013653B"/>
    <w:rsid w:val="00156F66"/>
    <w:rsid w:val="00163271"/>
    <w:rsid w:val="0016647D"/>
    <w:rsid w:val="00172122"/>
    <w:rsid w:val="001724D2"/>
    <w:rsid w:val="00176ADF"/>
    <w:rsid w:val="00182528"/>
    <w:rsid w:val="0018500B"/>
    <w:rsid w:val="00190E19"/>
    <w:rsid w:val="00196A19"/>
    <w:rsid w:val="001A29BB"/>
    <w:rsid w:val="001A781E"/>
    <w:rsid w:val="001C2D78"/>
    <w:rsid w:val="001C746A"/>
    <w:rsid w:val="001D4DB9"/>
    <w:rsid w:val="001D55C7"/>
    <w:rsid w:val="001E05D6"/>
    <w:rsid w:val="001F5DCD"/>
    <w:rsid w:val="00202937"/>
    <w:rsid w:val="00202B4F"/>
    <w:rsid w:val="00202DC1"/>
    <w:rsid w:val="0020399C"/>
    <w:rsid w:val="002116EE"/>
    <w:rsid w:val="00212EB1"/>
    <w:rsid w:val="002309D8"/>
    <w:rsid w:val="002444C6"/>
    <w:rsid w:val="00273A46"/>
    <w:rsid w:val="002835B1"/>
    <w:rsid w:val="002A7FE2"/>
    <w:rsid w:val="002B136C"/>
    <w:rsid w:val="002C5E14"/>
    <w:rsid w:val="002C7547"/>
    <w:rsid w:val="002D2206"/>
    <w:rsid w:val="002E1B4F"/>
    <w:rsid w:val="002F2E67"/>
    <w:rsid w:val="002F3EAE"/>
    <w:rsid w:val="002F6A41"/>
    <w:rsid w:val="002F7CB3"/>
    <w:rsid w:val="00306971"/>
    <w:rsid w:val="00310464"/>
    <w:rsid w:val="0031082B"/>
    <w:rsid w:val="00310862"/>
    <w:rsid w:val="00315546"/>
    <w:rsid w:val="00330567"/>
    <w:rsid w:val="00330C16"/>
    <w:rsid w:val="003339D3"/>
    <w:rsid w:val="00342CD8"/>
    <w:rsid w:val="003501DA"/>
    <w:rsid w:val="00350257"/>
    <w:rsid w:val="00355250"/>
    <w:rsid w:val="00361C56"/>
    <w:rsid w:val="00361CB3"/>
    <w:rsid w:val="00386A9D"/>
    <w:rsid w:val="00391081"/>
    <w:rsid w:val="00397C6E"/>
    <w:rsid w:val="003B2789"/>
    <w:rsid w:val="003B4C26"/>
    <w:rsid w:val="003B7433"/>
    <w:rsid w:val="003C13CE"/>
    <w:rsid w:val="003C697E"/>
    <w:rsid w:val="003C7EF1"/>
    <w:rsid w:val="003D19AC"/>
    <w:rsid w:val="003D69DE"/>
    <w:rsid w:val="003E2518"/>
    <w:rsid w:val="003E447D"/>
    <w:rsid w:val="003E7CEF"/>
    <w:rsid w:val="0040444F"/>
    <w:rsid w:val="004102CC"/>
    <w:rsid w:val="00415FD3"/>
    <w:rsid w:val="004162AC"/>
    <w:rsid w:val="00434702"/>
    <w:rsid w:val="00441039"/>
    <w:rsid w:val="00460E86"/>
    <w:rsid w:val="0046539B"/>
    <w:rsid w:val="004B1EF7"/>
    <w:rsid w:val="004B3FAD"/>
    <w:rsid w:val="004C5749"/>
    <w:rsid w:val="004D1B0F"/>
    <w:rsid w:val="004D1B87"/>
    <w:rsid w:val="004D37B4"/>
    <w:rsid w:val="004D4258"/>
    <w:rsid w:val="004F71B7"/>
    <w:rsid w:val="00501DCA"/>
    <w:rsid w:val="00507C4A"/>
    <w:rsid w:val="005109CB"/>
    <w:rsid w:val="005115A9"/>
    <w:rsid w:val="00513A47"/>
    <w:rsid w:val="00517B6D"/>
    <w:rsid w:val="005408DF"/>
    <w:rsid w:val="005472DF"/>
    <w:rsid w:val="0055065E"/>
    <w:rsid w:val="00556D1E"/>
    <w:rsid w:val="0055768B"/>
    <w:rsid w:val="00563B99"/>
    <w:rsid w:val="00572058"/>
    <w:rsid w:val="00573344"/>
    <w:rsid w:val="005735A8"/>
    <w:rsid w:val="0058247F"/>
    <w:rsid w:val="00583820"/>
    <w:rsid w:val="00583F9B"/>
    <w:rsid w:val="005A2004"/>
    <w:rsid w:val="005A5715"/>
    <w:rsid w:val="005B0D29"/>
    <w:rsid w:val="005B39D0"/>
    <w:rsid w:val="005B7E04"/>
    <w:rsid w:val="005C5585"/>
    <w:rsid w:val="005E5C10"/>
    <w:rsid w:val="005F1C5B"/>
    <w:rsid w:val="005F2C78"/>
    <w:rsid w:val="00600AC6"/>
    <w:rsid w:val="00607C8B"/>
    <w:rsid w:val="006144E4"/>
    <w:rsid w:val="006328AA"/>
    <w:rsid w:val="006426A7"/>
    <w:rsid w:val="006453F5"/>
    <w:rsid w:val="00645C3D"/>
    <w:rsid w:val="00650299"/>
    <w:rsid w:val="00652B99"/>
    <w:rsid w:val="00655FC5"/>
    <w:rsid w:val="006607E3"/>
    <w:rsid w:val="00681AC9"/>
    <w:rsid w:val="006C42F7"/>
    <w:rsid w:val="006C71F5"/>
    <w:rsid w:val="006D4973"/>
    <w:rsid w:val="006F21B5"/>
    <w:rsid w:val="006F3210"/>
    <w:rsid w:val="007073AE"/>
    <w:rsid w:val="00732431"/>
    <w:rsid w:val="00736743"/>
    <w:rsid w:val="00737AF1"/>
    <w:rsid w:val="00744716"/>
    <w:rsid w:val="00776E01"/>
    <w:rsid w:val="007848C7"/>
    <w:rsid w:val="00793C41"/>
    <w:rsid w:val="00796C51"/>
    <w:rsid w:val="007B3C57"/>
    <w:rsid w:val="007B707F"/>
    <w:rsid w:val="007C3F0F"/>
    <w:rsid w:val="007D03D1"/>
    <w:rsid w:val="007D246A"/>
    <w:rsid w:val="007D40C3"/>
    <w:rsid w:val="007E2ADB"/>
    <w:rsid w:val="007F49C6"/>
    <w:rsid w:val="007F7BF2"/>
    <w:rsid w:val="00802B98"/>
    <w:rsid w:val="0080538C"/>
    <w:rsid w:val="00805631"/>
    <w:rsid w:val="0080774C"/>
    <w:rsid w:val="008119BB"/>
    <w:rsid w:val="00814E0A"/>
    <w:rsid w:val="008155BB"/>
    <w:rsid w:val="00822581"/>
    <w:rsid w:val="008309DD"/>
    <w:rsid w:val="00831D43"/>
    <w:rsid w:val="0083227A"/>
    <w:rsid w:val="00842FEA"/>
    <w:rsid w:val="00845030"/>
    <w:rsid w:val="008460E7"/>
    <w:rsid w:val="008614B2"/>
    <w:rsid w:val="00866900"/>
    <w:rsid w:val="00873159"/>
    <w:rsid w:val="00876A8A"/>
    <w:rsid w:val="00881BA1"/>
    <w:rsid w:val="008866DF"/>
    <w:rsid w:val="008936E5"/>
    <w:rsid w:val="00894758"/>
    <w:rsid w:val="008A0D64"/>
    <w:rsid w:val="008C2302"/>
    <w:rsid w:val="008C26B8"/>
    <w:rsid w:val="008E14B8"/>
    <w:rsid w:val="008E758F"/>
    <w:rsid w:val="008F208F"/>
    <w:rsid w:val="00901415"/>
    <w:rsid w:val="009042FF"/>
    <w:rsid w:val="0090483E"/>
    <w:rsid w:val="009220F4"/>
    <w:rsid w:val="00925A8B"/>
    <w:rsid w:val="0093040B"/>
    <w:rsid w:val="0093112D"/>
    <w:rsid w:val="0094693B"/>
    <w:rsid w:val="00964626"/>
    <w:rsid w:val="00966910"/>
    <w:rsid w:val="0097683B"/>
    <w:rsid w:val="00982084"/>
    <w:rsid w:val="00995963"/>
    <w:rsid w:val="009A1558"/>
    <w:rsid w:val="009A3465"/>
    <w:rsid w:val="009B61EB"/>
    <w:rsid w:val="009C2064"/>
    <w:rsid w:val="009C6FE2"/>
    <w:rsid w:val="009D1697"/>
    <w:rsid w:val="009E3190"/>
    <w:rsid w:val="009F3A46"/>
    <w:rsid w:val="009F6520"/>
    <w:rsid w:val="00A014F8"/>
    <w:rsid w:val="00A042B6"/>
    <w:rsid w:val="00A05DD7"/>
    <w:rsid w:val="00A11419"/>
    <w:rsid w:val="00A25019"/>
    <w:rsid w:val="00A302B7"/>
    <w:rsid w:val="00A41310"/>
    <w:rsid w:val="00A516C3"/>
    <w:rsid w:val="00A5173C"/>
    <w:rsid w:val="00A54D7E"/>
    <w:rsid w:val="00A61AEF"/>
    <w:rsid w:val="00A65248"/>
    <w:rsid w:val="00A66901"/>
    <w:rsid w:val="00A72548"/>
    <w:rsid w:val="00A81A8C"/>
    <w:rsid w:val="00A90242"/>
    <w:rsid w:val="00AA20A1"/>
    <w:rsid w:val="00AB20F8"/>
    <w:rsid w:val="00AB3B31"/>
    <w:rsid w:val="00AB62EA"/>
    <w:rsid w:val="00AD0939"/>
    <w:rsid w:val="00AD2345"/>
    <w:rsid w:val="00AE10CD"/>
    <w:rsid w:val="00AF173A"/>
    <w:rsid w:val="00AF567B"/>
    <w:rsid w:val="00B06525"/>
    <w:rsid w:val="00B066A4"/>
    <w:rsid w:val="00B07A13"/>
    <w:rsid w:val="00B31EAD"/>
    <w:rsid w:val="00B33897"/>
    <w:rsid w:val="00B4279B"/>
    <w:rsid w:val="00B4400B"/>
    <w:rsid w:val="00B45FC9"/>
    <w:rsid w:val="00B51FF0"/>
    <w:rsid w:val="00B520A0"/>
    <w:rsid w:val="00B648B0"/>
    <w:rsid w:val="00B75B5A"/>
    <w:rsid w:val="00B76F35"/>
    <w:rsid w:val="00B81138"/>
    <w:rsid w:val="00B87106"/>
    <w:rsid w:val="00B9490A"/>
    <w:rsid w:val="00B959EE"/>
    <w:rsid w:val="00BA0293"/>
    <w:rsid w:val="00BA0914"/>
    <w:rsid w:val="00BA2FD2"/>
    <w:rsid w:val="00BB0A10"/>
    <w:rsid w:val="00BB2044"/>
    <w:rsid w:val="00BC2431"/>
    <w:rsid w:val="00BC59D6"/>
    <w:rsid w:val="00BC604B"/>
    <w:rsid w:val="00BC714D"/>
    <w:rsid w:val="00BC7CCF"/>
    <w:rsid w:val="00BD6336"/>
    <w:rsid w:val="00BE2986"/>
    <w:rsid w:val="00BE470B"/>
    <w:rsid w:val="00BE5B56"/>
    <w:rsid w:val="00C03A88"/>
    <w:rsid w:val="00C374E5"/>
    <w:rsid w:val="00C5432F"/>
    <w:rsid w:val="00C561C9"/>
    <w:rsid w:val="00C57A91"/>
    <w:rsid w:val="00C57C12"/>
    <w:rsid w:val="00C627AE"/>
    <w:rsid w:val="00C72392"/>
    <w:rsid w:val="00C7358E"/>
    <w:rsid w:val="00C75429"/>
    <w:rsid w:val="00C8449D"/>
    <w:rsid w:val="00C9388D"/>
    <w:rsid w:val="00CA1A60"/>
    <w:rsid w:val="00CA7224"/>
    <w:rsid w:val="00CA73CC"/>
    <w:rsid w:val="00CB79E5"/>
    <w:rsid w:val="00CC01C2"/>
    <w:rsid w:val="00CC2543"/>
    <w:rsid w:val="00CC4320"/>
    <w:rsid w:val="00CD0FA5"/>
    <w:rsid w:val="00CD25B8"/>
    <w:rsid w:val="00CD30D5"/>
    <w:rsid w:val="00CF21F2"/>
    <w:rsid w:val="00D02712"/>
    <w:rsid w:val="00D046A7"/>
    <w:rsid w:val="00D139A4"/>
    <w:rsid w:val="00D16EA6"/>
    <w:rsid w:val="00D214D0"/>
    <w:rsid w:val="00D2682E"/>
    <w:rsid w:val="00D33428"/>
    <w:rsid w:val="00D34594"/>
    <w:rsid w:val="00D40EA3"/>
    <w:rsid w:val="00D53CD3"/>
    <w:rsid w:val="00D5512D"/>
    <w:rsid w:val="00D61FEF"/>
    <w:rsid w:val="00D6546B"/>
    <w:rsid w:val="00D7517C"/>
    <w:rsid w:val="00D7615D"/>
    <w:rsid w:val="00DB178B"/>
    <w:rsid w:val="00DB4679"/>
    <w:rsid w:val="00DB525C"/>
    <w:rsid w:val="00DC17D3"/>
    <w:rsid w:val="00DC67CA"/>
    <w:rsid w:val="00DD4A50"/>
    <w:rsid w:val="00DD4BED"/>
    <w:rsid w:val="00DE02AB"/>
    <w:rsid w:val="00DE0FD4"/>
    <w:rsid w:val="00DE39F0"/>
    <w:rsid w:val="00DF006D"/>
    <w:rsid w:val="00DF0777"/>
    <w:rsid w:val="00DF0AF3"/>
    <w:rsid w:val="00DF7E9F"/>
    <w:rsid w:val="00E04BFA"/>
    <w:rsid w:val="00E200D6"/>
    <w:rsid w:val="00E25B63"/>
    <w:rsid w:val="00E27D7E"/>
    <w:rsid w:val="00E42E13"/>
    <w:rsid w:val="00E45DD8"/>
    <w:rsid w:val="00E53A19"/>
    <w:rsid w:val="00E55E4B"/>
    <w:rsid w:val="00E56D5C"/>
    <w:rsid w:val="00E6257C"/>
    <w:rsid w:val="00E62B7B"/>
    <w:rsid w:val="00E63C59"/>
    <w:rsid w:val="00E8306D"/>
    <w:rsid w:val="00E8477B"/>
    <w:rsid w:val="00E86741"/>
    <w:rsid w:val="00E96C1F"/>
    <w:rsid w:val="00EC13BF"/>
    <w:rsid w:val="00ED79B4"/>
    <w:rsid w:val="00EF0CF5"/>
    <w:rsid w:val="00F049A5"/>
    <w:rsid w:val="00F05208"/>
    <w:rsid w:val="00F11312"/>
    <w:rsid w:val="00F16355"/>
    <w:rsid w:val="00F24156"/>
    <w:rsid w:val="00F24A65"/>
    <w:rsid w:val="00F25662"/>
    <w:rsid w:val="00F27729"/>
    <w:rsid w:val="00F635A8"/>
    <w:rsid w:val="00F70330"/>
    <w:rsid w:val="00F71101"/>
    <w:rsid w:val="00F8727A"/>
    <w:rsid w:val="00F94077"/>
    <w:rsid w:val="00FA124A"/>
    <w:rsid w:val="00FA37FA"/>
    <w:rsid w:val="00FA582A"/>
    <w:rsid w:val="00FA5EAF"/>
    <w:rsid w:val="00FC08DD"/>
    <w:rsid w:val="00FC2316"/>
    <w:rsid w:val="00FC2CFD"/>
    <w:rsid w:val="00FC39E8"/>
    <w:rsid w:val="00FD5A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32407F"/>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8F208F"/>
    <w:pPr>
      <w:spacing w:before="200"/>
      <w:outlineLvl w:val="1"/>
    </w:pPr>
    <w:rPr>
      <w:sz w:val="24"/>
    </w:rPr>
  </w:style>
  <w:style w:type="paragraph" w:styleId="Heading3">
    <w:name w:val="heading 3"/>
    <w:aliases w:val="h3,h31,H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aliases w:val="CEO_Hyperlink,超级链接,ECC Hyperlink"/>
    <w:basedOn w:val="DefaultParagraphFont"/>
    <w:uiPriority w:val="99"/>
    <w:unhideWhenUsed/>
    <w:qFormat/>
    <w:rsid w:val="003501DA"/>
    <w:rPr>
      <w:color w:val="0000FF" w:themeColor="hyperlink"/>
      <w:u w:val="single"/>
    </w:rPr>
  </w:style>
  <w:style w:type="character" w:customStyle="1" w:styleId="UnresolvedMention1">
    <w:name w:val="Unresolved Mention1"/>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3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BB0A10"/>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BB0A10"/>
    <w:rPr>
      <w:rFonts w:ascii="Times New Roman" w:hAnsi="Times New Roman"/>
      <w:b/>
      <w:sz w:val="24"/>
      <w:lang w:val="en-GB" w:eastAsia="en-US"/>
    </w:rPr>
  </w:style>
  <w:style w:type="character" w:customStyle="1" w:styleId="enumlev1Char">
    <w:name w:val="enumlev1 Char"/>
    <w:basedOn w:val="DefaultParagraphFont"/>
    <w:link w:val="enumlev1"/>
    <w:qFormat/>
    <w:locked/>
    <w:rsid w:val="00BB0A10"/>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BB0A10"/>
    <w:rPr>
      <w:rFonts w:ascii="Times New Roman" w:hAnsi="Times New Roman"/>
      <w:b/>
      <w:sz w:val="24"/>
      <w:lang w:val="en-GB" w:eastAsia="en-US"/>
    </w:rPr>
  </w:style>
  <w:style w:type="paragraph" w:customStyle="1" w:styleId="Tablefin">
    <w:name w:val="Table_fin"/>
    <w:basedOn w:val="Normal"/>
    <w:next w:val="Normal"/>
    <w:rsid w:val="00BB0A10"/>
    <w:pPr>
      <w:tabs>
        <w:tab w:val="clear" w:pos="1134"/>
        <w:tab w:val="clear" w:pos="1871"/>
        <w:tab w:val="clear" w:pos="2268"/>
      </w:tabs>
      <w:overflowPunct/>
      <w:autoSpaceDE/>
      <w:autoSpaceDN/>
      <w:adjustRightInd/>
      <w:spacing w:before="0"/>
      <w:jc w:val="both"/>
      <w:textAlignment w:val="auto"/>
    </w:pPr>
    <w:rPr>
      <w:rFonts w:eastAsia="Batang"/>
      <w:sz w:val="20"/>
    </w:rPr>
  </w:style>
  <w:style w:type="character" w:customStyle="1" w:styleId="FiguretitleChar">
    <w:name w:val="Figure_title Char"/>
    <w:basedOn w:val="DefaultParagraphFont"/>
    <w:link w:val="Figuretitle"/>
    <w:rsid w:val="00BB0A10"/>
    <w:rPr>
      <w:rFonts w:ascii="Times New Roman Bold" w:hAnsi="Times New Roman Bold"/>
      <w:b/>
      <w:lang w:val="en-GB" w:eastAsia="en-US"/>
    </w:rPr>
  </w:style>
  <w:style w:type="character" w:customStyle="1" w:styleId="FigureNoChar">
    <w:name w:val="Figure_No Char"/>
    <w:basedOn w:val="DefaultParagraphFont"/>
    <w:link w:val="FigureNo"/>
    <w:rsid w:val="00BB0A10"/>
    <w:rPr>
      <w:rFonts w:ascii="Times New Roman" w:hAnsi="Times New Roman"/>
      <w:caps/>
      <w:lang w:val="en-GB" w:eastAsia="en-US"/>
    </w:rPr>
  </w:style>
  <w:style w:type="table" w:customStyle="1" w:styleId="4-11">
    <w:name w:val="グリッド (表) 4 - アクセント 11"/>
    <w:basedOn w:val="TableNormal"/>
    <w:uiPriority w:val="49"/>
    <w:rsid w:val="00BB0A10"/>
    <w:rPr>
      <w:rFonts w:eastAsia="MS Minch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BA0293"/>
    <w:pPr>
      <w:ind w:left="720"/>
      <w:contextualSpacing/>
    </w:pPr>
  </w:style>
  <w:style w:type="character" w:customStyle="1" w:styleId="tlid-translation">
    <w:name w:val="tlid-translation"/>
    <w:basedOn w:val="DefaultParagraphFont"/>
    <w:rsid w:val="00DF006D"/>
  </w:style>
  <w:style w:type="paragraph" w:styleId="Signature">
    <w:name w:val="Signature"/>
    <w:basedOn w:val="Normal"/>
    <w:link w:val="SignatureChar"/>
    <w:unhideWhenUsed/>
    <w:rsid w:val="00B33897"/>
    <w:pPr>
      <w:tabs>
        <w:tab w:val="clear" w:pos="1134"/>
        <w:tab w:val="clear" w:pos="1871"/>
        <w:tab w:val="clear" w:pos="2268"/>
        <w:tab w:val="center" w:pos="7371"/>
      </w:tabs>
      <w:spacing w:before="600"/>
    </w:pPr>
    <w:rPr>
      <w:rFonts w:eastAsia="MS Mincho"/>
    </w:rPr>
  </w:style>
  <w:style w:type="character" w:customStyle="1" w:styleId="SignatureChar">
    <w:name w:val="Signature Char"/>
    <w:basedOn w:val="DefaultParagraphFont"/>
    <w:link w:val="Signature"/>
    <w:rsid w:val="00B33897"/>
    <w:rPr>
      <w:rFonts w:ascii="Times New Roman" w:eastAsia="MS Mincho" w:hAnsi="Times New Roman"/>
      <w:sz w:val="24"/>
      <w:lang w:val="en-GB" w:eastAsia="en-US"/>
    </w:rPr>
  </w:style>
  <w:style w:type="character" w:customStyle="1" w:styleId="SourceChar">
    <w:name w:val="Source Char"/>
    <w:basedOn w:val="DefaultParagraphFont"/>
    <w:link w:val="Source"/>
    <w:locked/>
    <w:rsid w:val="00B33897"/>
    <w:rPr>
      <w:rFonts w:ascii="Times New Roman" w:hAnsi="Times New Roman"/>
      <w:b/>
      <w:sz w:val="28"/>
      <w:lang w:val="en-GB" w:eastAsia="en-US"/>
    </w:rPr>
  </w:style>
  <w:style w:type="character" w:customStyle="1" w:styleId="Title1Char">
    <w:name w:val="Title 1 Char"/>
    <w:link w:val="Title1"/>
    <w:locked/>
    <w:rsid w:val="00B33897"/>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B33897"/>
    <w:rPr>
      <w:color w:val="605E5C"/>
      <w:shd w:val="clear" w:color="auto" w:fill="E1DFDD"/>
    </w:rPr>
  </w:style>
  <w:style w:type="paragraph" w:styleId="Revision">
    <w:name w:val="Revision"/>
    <w:hidden/>
    <w:uiPriority w:val="99"/>
    <w:semiHidden/>
    <w:rsid w:val="00B33897"/>
    <w:rPr>
      <w:rFonts w:ascii="Times New Roman" w:eastAsia="MS Mincho" w:hAnsi="Times New Roman"/>
      <w:sz w:val="24"/>
      <w:lang w:val="en-GB" w:eastAsia="en-US"/>
    </w:rPr>
  </w:style>
  <w:style w:type="character" w:styleId="CommentReference">
    <w:name w:val="annotation reference"/>
    <w:basedOn w:val="DefaultParagraphFont"/>
    <w:semiHidden/>
    <w:unhideWhenUsed/>
    <w:rsid w:val="00B33897"/>
    <w:rPr>
      <w:sz w:val="18"/>
      <w:szCs w:val="18"/>
    </w:rPr>
  </w:style>
  <w:style w:type="paragraph" w:styleId="CommentText">
    <w:name w:val="annotation text"/>
    <w:basedOn w:val="Normal"/>
    <w:link w:val="CommentTextChar"/>
    <w:semiHidden/>
    <w:unhideWhenUsed/>
    <w:rsid w:val="00B33897"/>
    <w:rPr>
      <w:rFonts w:eastAsia="MS Mincho"/>
    </w:rPr>
  </w:style>
  <w:style w:type="character" w:customStyle="1" w:styleId="CommentTextChar">
    <w:name w:val="Comment Text Char"/>
    <w:basedOn w:val="DefaultParagraphFont"/>
    <w:link w:val="CommentText"/>
    <w:semiHidden/>
    <w:rsid w:val="00B33897"/>
    <w:rPr>
      <w:rFonts w:ascii="Times New Roman" w:eastAsia="MS Mincho" w:hAnsi="Times New Roman"/>
      <w:sz w:val="24"/>
      <w:lang w:val="en-GB" w:eastAsia="en-US"/>
    </w:rPr>
  </w:style>
  <w:style w:type="paragraph" w:styleId="Date">
    <w:name w:val="Date"/>
    <w:basedOn w:val="Normal"/>
    <w:next w:val="Normal"/>
    <w:link w:val="DateChar"/>
    <w:rsid w:val="00B33897"/>
    <w:rPr>
      <w:rFonts w:eastAsia="MS Mincho"/>
    </w:rPr>
  </w:style>
  <w:style w:type="character" w:customStyle="1" w:styleId="DateChar">
    <w:name w:val="Date Char"/>
    <w:basedOn w:val="DefaultParagraphFont"/>
    <w:link w:val="Date"/>
    <w:rsid w:val="00B33897"/>
    <w:rPr>
      <w:rFonts w:ascii="Times New Roman" w:eastAsia="MS Mincho" w:hAnsi="Times New Roman"/>
      <w:sz w:val="24"/>
      <w:lang w:val="en-GB" w:eastAsia="en-US"/>
    </w:rPr>
  </w:style>
  <w:style w:type="table" w:customStyle="1" w:styleId="9">
    <w:name w:val="表 (格子)9"/>
    <w:basedOn w:val="TableNormal"/>
    <w:next w:val="TableGrid"/>
    <w:uiPriority w:val="5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B33897"/>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B33897"/>
    <w:rPr>
      <w:b/>
      <w:bCs/>
    </w:rPr>
  </w:style>
  <w:style w:type="character" w:customStyle="1" w:styleId="CommentSubjectChar">
    <w:name w:val="Comment Subject Char"/>
    <w:basedOn w:val="CommentTextChar"/>
    <w:link w:val="CommentSubject"/>
    <w:semiHidden/>
    <w:rsid w:val="00B33897"/>
    <w:rPr>
      <w:rFonts w:ascii="Times New Roman" w:eastAsia="MS Mincho" w:hAnsi="Times New Roman"/>
      <w:b/>
      <w:bCs/>
      <w:sz w:val="24"/>
      <w:lang w:val="en-GB" w:eastAsia="en-US"/>
    </w:rPr>
  </w:style>
  <w:style w:type="character" w:customStyle="1" w:styleId="UnresolvedMention">
    <w:name w:val="Unresolved Mention"/>
    <w:basedOn w:val="DefaultParagraphFont"/>
    <w:uiPriority w:val="99"/>
    <w:semiHidden/>
    <w:unhideWhenUsed/>
    <w:rsid w:val="00583820"/>
    <w:rPr>
      <w:color w:val="605E5C"/>
      <w:shd w:val="clear" w:color="auto" w:fill="E1DFDD"/>
    </w:rPr>
  </w:style>
  <w:style w:type="character" w:styleId="PlaceholderText">
    <w:name w:val="Placeholder Text"/>
    <w:basedOn w:val="DefaultParagraphFont"/>
    <w:uiPriority w:val="99"/>
    <w:semiHidden/>
    <w:rsid w:val="007073AE"/>
    <w:rPr>
      <w:color w:val="808080"/>
    </w:rPr>
  </w:style>
  <w:style w:type="paragraph" w:customStyle="1" w:styleId="TabletitleBR">
    <w:name w:val="Table_title_BR"/>
    <w:basedOn w:val="Normal"/>
    <w:next w:val="Normal"/>
    <w:qFormat/>
    <w:rsid w:val="00D5512D"/>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paragraph" w:styleId="NormalWeb">
    <w:name w:val="Normal (Web)"/>
    <w:basedOn w:val="Normal"/>
    <w:uiPriority w:val="99"/>
    <w:semiHidden/>
    <w:unhideWhenUsed/>
    <w:rsid w:val="00D5512D"/>
    <w:pPr>
      <w:tabs>
        <w:tab w:val="clear" w:pos="1134"/>
        <w:tab w:val="clear" w:pos="1871"/>
        <w:tab w:val="clear" w:pos="2268"/>
      </w:tabs>
      <w:overflowPunct/>
      <w:autoSpaceDE/>
      <w:autoSpaceDN/>
      <w:adjustRightInd/>
      <w:spacing w:before="100" w:beforeAutospacing="1" w:after="100" w:afterAutospacing="1"/>
      <w:textAlignment w:val="auto"/>
    </w:pPr>
    <w:rPr>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7384">
      <w:bodyDiv w:val="1"/>
      <w:marLeft w:val="0"/>
      <w:marRight w:val="0"/>
      <w:marTop w:val="0"/>
      <w:marBottom w:val="0"/>
      <w:divBdr>
        <w:top w:val="none" w:sz="0" w:space="0" w:color="auto"/>
        <w:left w:val="none" w:sz="0" w:space="0" w:color="auto"/>
        <w:bottom w:val="none" w:sz="0" w:space="0" w:color="auto"/>
        <w:right w:val="none" w:sz="0" w:space="0" w:color="auto"/>
      </w:divBdr>
    </w:div>
    <w:div w:id="404454994">
      <w:bodyDiv w:val="1"/>
      <w:marLeft w:val="0"/>
      <w:marRight w:val="0"/>
      <w:marTop w:val="0"/>
      <w:marBottom w:val="0"/>
      <w:divBdr>
        <w:top w:val="none" w:sz="0" w:space="0" w:color="auto"/>
        <w:left w:val="none" w:sz="0" w:space="0" w:color="auto"/>
        <w:bottom w:val="none" w:sz="0" w:space="0" w:color="auto"/>
        <w:right w:val="none" w:sz="0" w:space="0" w:color="auto"/>
      </w:divBdr>
    </w:div>
    <w:div w:id="473134374">
      <w:bodyDiv w:val="1"/>
      <w:marLeft w:val="0"/>
      <w:marRight w:val="0"/>
      <w:marTop w:val="0"/>
      <w:marBottom w:val="0"/>
      <w:divBdr>
        <w:top w:val="none" w:sz="0" w:space="0" w:color="auto"/>
        <w:left w:val="none" w:sz="0" w:space="0" w:color="auto"/>
        <w:bottom w:val="none" w:sz="0" w:space="0" w:color="auto"/>
        <w:right w:val="none" w:sz="0" w:space="0" w:color="auto"/>
      </w:divBdr>
    </w:div>
    <w:div w:id="474180909">
      <w:bodyDiv w:val="1"/>
      <w:marLeft w:val="0"/>
      <w:marRight w:val="0"/>
      <w:marTop w:val="0"/>
      <w:marBottom w:val="0"/>
      <w:divBdr>
        <w:top w:val="none" w:sz="0" w:space="0" w:color="auto"/>
        <w:left w:val="none" w:sz="0" w:space="0" w:color="auto"/>
        <w:bottom w:val="none" w:sz="0" w:space="0" w:color="auto"/>
        <w:right w:val="none" w:sz="0" w:space="0" w:color="auto"/>
      </w:divBdr>
    </w:div>
    <w:div w:id="762800783">
      <w:bodyDiv w:val="1"/>
      <w:marLeft w:val="0"/>
      <w:marRight w:val="0"/>
      <w:marTop w:val="0"/>
      <w:marBottom w:val="0"/>
      <w:divBdr>
        <w:top w:val="none" w:sz="0" w:space="0" w:color="auto"/>
        <w:left w:val="none" w:sz="0" w:space="0" w:color="auto"/>
        <w:bottom w:val="none" w:sz="0" w:space="0" w:color="auto"/>
        <w:right w:val="none" w:sz="0" w:space="0" w:color="auto"/>
      </w:divBdr>
    </w:div>
    <w:div w:id="773985920">
      <w:bodyDiv w:val="1"/>
      <w:marLeft w:val="0"/>
      <w:marRight w:val="0"/>
      <w:marTop w:val="0"/>
      <w:marBottom w:val="0"/>
      <w:divBdr>
        <w:top w:val="none" w:sz="0" w:space="0" w:color="auto"/>
        <w:left w:val="none" w:sz="0" w:space="0" w:color="auto"/>
        <w:bottom w:val="none" w:sz="0" w:space="0" w:color="auto"/>
        <w:right w:val="none" w:sz="0" w:space="0" w:color="auto"/>
      </w:divBdr>
    </w:div>
    <w:div w:id="834340058">
      <w:bodyDiv w:val="1"/>
      <w:marLeft w:val="0"/>
      <w:marRight w:val="0"/>
      <w:marTop w:val="0"/>
      <w:marBottom w:val="0"/>
      <w:divBdr>
        <w:top w:val="none" w:sz="0" w:space="0" w:color="auto"/>
        <w:left w:val="none" w:sz="0" w:space="0" w:color="auto"/>
        <w:bottom w:val="none" w:sz="0" w:space="0" w:color="auto"/>
        <w:right w:val="none" w:sz="0" w:space="0" w:color="auto"/>
      </w:divBdr>
    </w:div>
    <w:div w:id="873621148">
      <w:bodyDiv w:val="1"/>
      <w:marLeft w:val="0"/>
      <w:marRight w:val="0"/>
      <w:marTop w:val="0"/>
      <w:marBottom w:val="0"/>
      <w:divBdr>
        <w:top w:val="none" w:sz="0" w:space="0" w:color="auto"/>
        <w:left w:val="none" w:sz="0" w:space="0" w:color="auto"/>
        <w:bottom w:val="none" w:sz="0" w:space="0" w:color="auto"/>
        <w:right w:val="none" w:sz="0" w:space="0" w:color="auto"/>
      </w:divBdr>
    </w:div>
    <w:div w:id="1006983528">
      <w:bodyDiv w:val="1"/>
      <w:marLeft w:val="0"/>
      <w:marRight w:val="0"/>
      <w:marTop w:val="0"/>
      <w:marBottom w:val="0"/>
      <w:divBdr>
        <w:top w:val="none" w:sz="0" w:space="0" w:color="auto"/>
        <w:left w:val="none" w:sz="0" w:space="0" w:color="auto"/>
        <w:bottom w:val="none" w:sz="0" w:space="0" w:color="auto"/>
        <w:right w:val="none" w:sz="0" w:space="0" w:color="auto"/>
      </w:divBdr>
    </w:div>
    <w:div w:id="1090082100">
      <w:bodyDiv w:val="1"/>
      <w:marLeft w:val="0"/>
      <w:marRight w:val="0"/>
      <w:marTop w:val="0"/>
      <w:marBottom w:val="0"/>
      <w:divBdr>
        <w:top w:val="none" w:sz="0" w:space="0" w:color="auto"/>
        <w:left w:val="none" w:sz="0" w:space="0" w:color="auto"/>
        <w:bottom w:val="none" w:sz="0" w:space="0" w:color="auto"/>
        <w:right w:val="none" w:sz="0" w:space="0" w:color="auto"/>
      </w:divBdr>
      <w:divsChild>
        <w:div w:id="16223476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4422275">
              <w:marLeft w:val="0"/>
              <w:marRight w:val="0"/>
              <w:marTop w:val="0"/>
              <w:marBottom w:val="0"/>
              <w:divBdr>
                <w:top w:val="none" w:sz="0" w:space="0" w:color="auto"/>
                <w:left w:val="none" w:sz="0" w:space="0" w:color="auto"/>
                <w:bottom w:val="none" w:sz="0" w:space="0" w:color="auto"/>
                <w:right w:val="none" w:sz="0" w:space="0" w:color="auto"/>
              </w:divBdr>
              <w:divsChild>
                <w:div w:id="1869180773">
                  <w:marLeft w:val="0"/>
                  <w:marRight w:val="0"/>
                  <w:marTop w:val="0"/>
                  <w:marBottom w:val="0"/>
                  <w:divBdr>
                    <w:top w:val="none" w:sz="0" w:space="0" w:color="auto"/>
                    <w:left w:val="none" w:sz="0" w:space="0" w:color="auto"/>
                    <w:bottom w:val="none" w:sz="0" w:space="0" w:color="auto"/>
                    <w:right w:val="none" w:sz="0" w:space="0" w:color="auto"/>
                  </w:divBdr>
                </w:div>
                <w:div w:id="667294470">
                  <w:marLeft w:val="0"/>
                  <w:marRight w:val="0"/>
                  <w:marTop w:val="0"/>
                  <w:marBottom w:val="0"/>
                  <w:divBdr>
                    <w:top w:val="none" w:sz="0" w:space="0" w:color="auto"/>
                    <w:left w:val="none" w:sz="0" w:space="0" w:color="auto"/>
                    <w:bottom w:val="none" w:sz="0" w:space="0" w:color="auto"/>
                    <w:right w:val="none" w:sz="0" w:space="0" w:color="auto"/>
                  </w:divBdr>
                </w:div>
                <w:div w:id="894395464">
                  <w:marLeft w:val="0"/>
                  <w:marRight w:val="0"/>
                  <w:marTop w:val="0"/>
                  <w:marBottom w:val="0"/>
                  <w:divBdr>
                    <w:top w:val="none" w:sz="0" w:space="0" w:color="auto"/>
                    <w:left w:val="none" w:sz="0" w:space="0" w:color="auto"/>
                    <w:bottom w:val="none" w:sz="0" w:space="0" w:color="auto"/>
                    <w:right w:val="none" w:sz="0" w:space="0" w:color="auto"/>
                  </w:divBdr>
                </w:div>
                <w:div w:id="1004209841">
                  <w:marLeft w:val="0"/>
                  <w:marRight w:val="0"/>
                  <w:marTop w:val="0"/>
                  <w:marBottom w:val="0"/>
                  <w:divBdr>
                    <w:top w:val="none" w:sz="0" w:space="0" w:color="auto"/>
                    <w:left w:val="none" w:sz="0" w:space="0" w:color="auto"/>
                    <w:bottom w:val="none" w:sz="0" w:space="0" w:color="auto"/>
                    <w:right w:val="none" w:sz="0" w:space="0" w:color="auto"/>
                  </w:divBdr>
                </w:div>
                <w:div w:id="648561418">
                  <w:marLeft w:val="0"/>
                  <w:marRight w:val="0"/>
                  <w:marTop w:val="0"/>
                  <w:marBottom w:val="0"/>
                  <w:divBdr>
                    <w:top w:val="none" w:sz="0" w:space="0" w:color="auto"/>
                    <w:left w:val="none" w:sz="0" w:space="0" w:color="auto"/>
                    <w:bottom w:val="none" w:sz="0" w:space="0" w:color="auto"/>
                    <w:right w:val="none" w:sz="0" w:space="0" w:color="auto"/>
                  </w:divBdr>
                  <w:divsChild>
                    <w:div w:id="592666421">
                      <w:marLeft w:val="0"/>
                      <w:marRight w:val="0"/>
                      <w:marTop w:val="0"/>
                      <w:marBottom w:val="0"/>
                      <w:divBdr>
                        <w:top w:val="none" w:sz="0" w:space="0" w:color="auto"/>
                        <w:left w:val="none" w:sz="0" w:space="0" w:color="auto"/>
                        <w:bottom w:val="none" w:sz="0" w:space="0" w:color="auto"/>
                        <w:right w:val="none" w:sz="0" w:space="0" w:color="auto"/>
                      </w:divBdr>
                      <w:divsChild>
                        <w:div w:id="896742807">
                          <w:marLeft w:val="0"/>
                          <w:marRight w:val="0"/>
                          <w:marTop w:val="0"/>
                          <w:marBottom w:val="0"/>
                          <w:divBdr>
                            <w:top w:val="none" w:sz="0" w:space="0" w:color="auto"/>
                            <w:left w:val="none" w:sz="0" w:space="0" w:color="auto"/>
                            <w:bottom w:val="none" w:sz="0" w:space="0" w:color="auto"/>
                            <w:right w:val="none" w:sz="0" w:space="0" w:color="auto"/>
                          </w:divBdr>
                        </w:div>
                        <w:div w:id="2078697952">
                          <w:marLeft w:val="0"/>
                          <w:marRight w:val="0"/>
                          <w:marTop w:val="0"/>
                          <w:marBottom w:val="0"/>
                          <w:divBdr>
                            <w:top w:val="none" w:sz="0" w:space="0" w:color="auto"/>
                            <w:left w:val="none" w:sz="0" w:space="0" w:color="auto"/>
                            <w:bottom w:val="none" w:sz="0" w:space="0" w:color="auto"/>
                            <w:right w:val="none" w:sz="0" w:space="0" w:color="auto"/>
                          </w:divBdr>
                        </w:div>
                        <w:div w:id="1676835865">
                          <w:marLeft w:val="0"/>
                          <w:marRight w:val="0"/>
                          <w:marTop w:val="0"/>
                          <w:marBottom w:val="0"/>
                          <w:divBdr>
                            <w:top w:val="none" w:sz="0" w:space="0" w:color="auto"/>
                            <w:left w:val="none" w:sz="0" w:space="0" w:color="auto"/>
                            <w:bottom w:val="none" w:sz="0" w:space="0" w:color="auto"/>
                            <w:right w:val="none" w:sz="0" w:space="0" w:color="auto"/>
                          </w:divBdr>
                        </w:div>
                        <w:div w:id="179586763">
                          <w:marLeft w:val="0"/>
                          <w:marRight w:val="0"/>
                          <w:marTop w:val="0"/>
                          <w:marBottom w:val="0"/>
                          <w:divBdr>
                            <w:top w:val="none" w:sz="0" w:space="0" w:color="auto"/>
                            <w:left w:val="none" w:sz="0" w:space="0" w:color="auto"/>
                            <w:bottom w:val="none" w:sz="0" w:space="0" w:color="auto"/>
                            <w:right w:val="none" w:sz="0" w:space="0" w:color="auto"/>
                          </w:divBdr>
                        </w:div>
                        <w:div w:id="186898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167176">
      <w:bodyDiv w:val="1"/>
      <w:marLeft w:val="0"/>
      <w:marRight w:val="0"/>
      <w:marTop w:val="0"/>
      <w:marBottom w:val="0"/>
      <w:divBdr>
        <w:top w:val="none" w:sz="0" w:space="0" w:color="auto"/>
        <w:left w:val="none" w:sz="0" w:space="0" w:color="auto"/>
        <w:bottom w:val="none" w:sz="0" w:space="0" w:color="auto"/>
        <w:right w:val="none" w:sz="0" w:space="0" w:color="auto"/>
      </w:divBdr>
    </w:div>
    <w:div w:id="1661812546">
      <w:bodyDiv w:val="1"/>
      <w:marLeft w:val="0"/>
      <w:marRight w:val="0"/>
      <w:marTop w:val="0"/>
      <w:marBottom w:val="0"/>
      <w:divBdr>
        <w:top w:val="none" w:sz="0" w:space="0" w:color="auto"/>
        <w:left w:val="none" w:sz="0" w:space="0" w:color="auto"/>
        <w:bottom w:val="none" w:sz="0" w:space="0" w:color="auto"/>
        <w:right w:val="none" w:sz="0" w:space="0" w:color="auto"/>
      </w:divBdr>
    </w:div>
    <w:div w:id="1753624964">
      <w:bodyDiv w:val="1"/>
      <w:marLeft w:val="0"/>
      <w:marRight w:val="0"/>
      <w:marTop w:val="0"/>
      <w:marBottom w:val="0"/>
      <w:divBdr>
        <w:top w:val="none" w:sz="0" w:space="0" w:color="auto"/>
        <w:left w:val="none" w:sz="0" w:space="0" w:color="auto"/>
        <w:bottom w:val="none" w:sz="0" w:space="0" w:color="auto"/>
        <w:right w:val="none" w:sz="0" w:space="0" w:color="auto"/>
      </w:divBdr>
    </w:div>
    <w:div w:id="196084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pub/R-REP-SM.2392/en" TargetMode="Externa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s://www.arib.or.jp/english/"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s://www.itu.int/rec/R-REC-SM.1896/en" TargetMode="External"/><Relationship Id="rId14" Type="http://schemas.openxmlformats.org/officeDocument/2006/relationships/image" Target="media/image3.png"/><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2</TotalTime>
  <Pages>33</Pages>
  <Words>9852</Words>
  <Characters>56161</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3</cp:revision>
  <cp:lastPrinted>2008-02-21T14:04:00Z</cp:lastPrinted>
  <dcterms:created xsi:type="dcterms:W3CDTF">2021-04-16T20:27:00Z</dcterms:created>
  <dcterms:modified xsi:type="dcterms:W3CDTF">2021-04-16T22:33:00Z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