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1B322C" w:rsidRPr="008314E3" w14:paraId="7FEEE3C5" w14:textId="77777777" w:rsidTr="00E2064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EA46670" w14:textId="77777777" w:rsidR="001B322C" w:rsidRPr="008314E3" w:rsidRDefault="001B322C" w:rsidP="00E2064C">
            <w:pPr>
              <w:pStyle w:val="TabletitleBR"/>
              <w:keepNext w:val="0"/>
              <w:keepLines w:val="0"/>
              <w:tabs>
                <w:tab w:val="center" w:pos="4680"/>
              </w:tabs>
              <w:suppressAutoHyphens/>
              <w:spacing w:after="0"/>
              <w:rPr>
                <w:spacing w:val="-3"/>
                <w:szCs w:val="24"/>
              </w:rPr>
            </w:pPr>
            <w:bookmarkStart w:id="0" w:name="_GoBack"/>
            <w:bookmarkEnd w:id="0"/>
            <w:r w:rsidRPr="00C87D7C">
              <w:br w:type="page"/>
            </w:r>
            <w:r w:rsidRPr="008314E3">
              <w:rPr>
                <w:spacing w:val="-3"/>
                <w:szCs w:val="24"/>
              </w:rPr>
              <w:t>U.S. Radiocommunications Sector</w:t>
            </w:r>
          </w:p>
          <w:p w14:paraId="43FA99E6" w14:textId="77777777" w:rsidR="001B322C" w:rsidRPr="008314E3" w:rsidRDefault="001B322C" w:rsidP="00E2064C">
            <w:pPr>
              <w:pStyle w:val="TabletitleBR"/>
              <w:rPr>
                <w:spacing w:val="-3"/>
                <w:szCs w:val="24"/>
              </w:rPr>
            </w:pPr>
            <w:r w:rsidRPr="008314E3">
              <w:rPr>
                <w:spacing w:val="-3"/>
                <w:szCs w:val="24"/>
              </w:rPr>
              <w:t>Fact Sheet</w:t>
            </w:r>
          </w:p>
        </w:tc>
      </w:tr>
      <w:tr w:rsidR="001B322C" w:rsidRPr="008314E3" w14:paraId="27A98C59" w14:textId="77777777" w:rsidTr="00E2064C">
        <w:trPr>
          <w:trHeight w:val="348"/>
        </w:trPr>
        <w:tc>
          <w:tcPr>
            <w:tcW w:w="3984" w:type="dxa"/>
            <w:tcBorders>
              <w:left w:val="double" w:sz="6" w:space="0" w:color="auto"/>
            </w:tcBorders>
          </w:tcPr>
          <w:p w14:paraId="0AA4E6E5" w14:textId="6A5F3B83" w:rsidR="001B322C" w:rsidRPr="008314E3" w:rsidRDefault="001B322C" w:rsidP="00E2064C">
            <w:pPr>
              <w:spacing w:after="120"/>
              <w:ind w:left="900" w:right="144" w:hanging="756"/>
              <w:rPr>
                <w:szCs w:val="24"/>
              </w:rPr>
            </w:pPr>
            <w:r w:rsidRPr="008314E3">
              <w:rPr>
                <w:b/>
                <w:szCs w:val="24"/>
              </w:rPr>
              <w:t>Working Party:</w:t>
            </w:r>
            <w:r w:rsidR="009217FA" w:rsidRPr="008314E3">
              <w:rPr>
                <w:szCs w:val="24"/>
              </w:rPr>
              <w:t xml:space="preserve">  ITU-R WP</w:t>
            </w:r>
            <w:r w:rsidRPr="008314E3">
              <w:rPr>
                <w:szCs w:val="24"/>
              </w:rPr>
              <w:t>5C</w:t>
            </w:r>
          </w:p>
        </w:tc>
        <w:tc>
          <w:tcPr>
            <w:tcW w:w="5409" w:type="dxa"/>
            <w:tcBorders>
              <w:right w:val="double" w:sz="6" w:space="0" w:color="auto"/>
            </w:tcBorders>
          </w:tcPr>
          <w:p w14:paraId="733A8913" w14:textId="2C174C21" w:rsidR="001B322C" w:rsidRPr="008314E3" w:rsidRDefault="001B322C" w:rsidP="00E2064C">
            <w:pPr>
              <w:spacing w:after="120"/>
              <w:ind w:left="144" w:right="144"/>
              <w:rPr>
                <w:szCs w:val="24"/>
              </w:rPr>
            </w:pPr>
            <w:r w:rsidRPr="008314E3">
              <w:rPr>
                <w:b/>
                <w:szCs w:val="24"/>
              </w:rPr>
              <w:t>Document No:</w:t>
            </w:r>
            <w:r w:rsidRPr="008314E3">
              <w:rPr>
                <w:szCs w:val="24"/>
              </w:rPr>
              <w:t xml:space="preserve"> </w:t>
            </w:r>
            <w:r w:rsidR="009217FA" w:rsidRPr="008314E3">
              <w:rPr>
                <w:szCs w:val="24"/>
              </w:rPr>
              <w:t>USWP5C23_11_rev1</w:t>
            </w:r>
            <w:r w:rsidR="00670431" w:rsidRPr="008314E3">
              <w:rPr>
                <w:szCs w:val="24"/>
              </w:rPr>
              <w:t>a</w:t>
            </w:r>
            <w:r w:rsidR="009217FA" w:rsidRPr="008314E3">
              <w:rPr>
                <w:szCs w:val="24"/>
              </w:rPr>
              <w:t xml:space="preserve"> - WBHF Tech</w:t>
            </w:r>
          </w:p>
        </w:tc>
      </w:tr>
      <w:tr w:rsidR="001B322C" w:rsidRPr="008314E3" w14:paraId="7CFC7DB1" w14:textId="77777777" w:rsidTr="00E2064C">
        <w:trPr>
          <w:trHeight w:val="378"/>
        </w:trPr>
        <w:tc>
          <w:tcPr>
            <w:tcW w:w="3984" w:type="dxa"/>
            <w:tcBorders>
              <w:left w:val="double" w:sz="6" w:space="0" w:color="auto"/>
            </w:tcBorders>
          </w:tcPr>
          <w:p w14:paraId="2E7A0248" w14:textId="77777777" w:rsidR="001B322C" w:rsidRPr="00C87D7C" w:rsidRDefault="001B322C" w:rsidP="00E2064C">
            <w:pPr>
              <w:spacing w:before="0"/>
              <w:ind w:left="144" w:right="144"/>
              <w:rPr>
                <w:szCs w:val="24"/>
              </w:rPr>
            </w:pPr>
            <w:r w:rsidRPr="00C87D7C">
              <w:rPr>
                <w:b/>
                <w:szCs w:val="24"/>
              </w:rPr>
              <w:t>Ref:</w:t>
            </w:r>
            <w:r w:rsidRPr="00C87D7C">
              <w:rPr>
                <w:szCs w:val="24"/>
              </w:rPr>
              <w:tab/>
              <w:t>Res.429 ( WRC-19), Res.656 (Rev WRC-19)</w:t>
            </w:r>
          </w:p>
          <w:p w14:paraId="19B656BB" w14:textId="77777777" w:rsidR="001B322C" w:rsidRPr="008314E3" w:rsidRDefault="001B322C" w:rsidP="00E2064C">
            <w:pPr>
              <w:spacing w:before="0"/>
              <w:ind w:left="144" w:right="144"/>
              <w:rPr>
                <w:szCs w:val="24"/>
              </w:rPr>
            </w:pPr>
            <w:r w:rsidRPr="00C87D7C">
              <w:rPr>
                <w:b/>
                <w:szCs w:val="24"/>
              </w:rPr>
              <w:tab/>
            </w:r>
          </w:p>
        </w:tc>
        <w:tc>
          <w:tcPr>
            <w:tcW w:w="5409" w:type="dxa"/>
            <w:tcBorders>
              <w:right w:val="double" w:sz="6" w:space="0" w:color="auto"/>
            </w:tcBorders>
          </w:tcPr>
          <w:p w14:paraId="0329FDDB" w14:textId="77777777" w:rsidR="001B322C" w:rsidRPr="008314E3" w:rsidRDefault="001B322C" w:rsidP="00E2064C">
            <w:pPr>
              <w:tabs>
                <w:tab w:val="left" w:pos="162"/>
              </w:tabs>
              <w:spacing w:before="0"/>
              <w:ind w:left="612" w:right="144" w:hanging="468"/>
              <w:rPr>
                <w:szCs w:val="24"/>
              </w:rPr>
            </w:pPr>
            <w:r w:rsidRPr="008314E3">
              <w:rPr>
                <w:b/>
                <w:szCs w:val="24"/>
              </w:rPr>
              <w:t>Date:</w:t>
            </w:r>
            <w:r w:rsidRPr="008314E3">
              <w:rPr>
                <w:szCs w:val="24"/>
              </w:rPr>
              <w:t xml:space="preserve">  07/8/2021</w:t>
            </w:r>
          </w:p>
        </w:tc>
      </w:tr>
      <w:tr w:rsidR="001B322C" w:rsidRPr="008314E3" w14:paraId="22772118" w14:textId="77777777" w:rsidTr="00E2064C">
        <w:trPr>
          <w:trHeight w:val="459"/>
        </w:trPr>
        <w:tc>
          <w:tcPr>
            <w:tcW w:w="9393" w:type="dxa"/>
            <w:gridSpan w:val="2"/>
            <w:tcBorders>
              <w:left w:val="double" w:sz="6" w:space="0" w:color="auto"/>
              <w:right w:val="double" w:sz="6" w:space="0" w:color="auto"/>
            </w:tcBorders>
          </w:tcPr>
          <w:p w14:paraId="7D6EE5E9" w14:textId="436A1DA8" w:rsidR="001B322C" w:rsidRPr="00C87D7C" w:rsidRDefault="001B322C" w:rsidP="00E2064C">
            <w:pPr>
              <w:pStyle w:val="BodyTextIndent"/>
              <w:spacing w:before="0"/>
              <w:ind w:left="187"/>
              <w:rPr>
                <w:rFonts w:ascii="Times New Roman" w:hAnsi="Times New Roman"/>
                <w:szCs w:val="24"/>
              </w:rPr>
            </w:pPr>
            <w:r w:rsidRPr="008314E3">
              <w:rPr>
                <w:rFonts w:ascii="Times New Roman" w:hAnsi="Times New Roman"/>
                <w:b/>
                <w:bCs/>
                <w:szCs w:val="24"/>
              </w:rPr>
              <w:t>Document Title:</w:t>
            </w:r>
            <w:r w:rsidRPr="008314E3">
              <w:rPr>
                <w:rFonts w:ascii="Times New Roman" w:hAnsi="Times New Roman"/>
                <w:bCs/>
                <w:szCs w:val="24"/>
              </w:rPr>
              <w:t xml:space="preserve">  Working Document Towards a Preliminary Draft New </w:t>
            </w:r>
            <w:del w:id="1" w:author="Author">
              <w:r w:rsidRPr="008314E3" w:rsidDel="009A615F">
                <w:rPr>
                  <w:rFonts w:ascii="Times New Roman" w:hAnsi="Times New Roman"/>
                  <w:bCs/>
                  <w:szCs w:val="24"/>
                </w:rPr>
                <w:delText xml:space="preserve">Recommendation </w:delText>
              </w:r>
              <w:r w:rsidR="00DB7853" w:rsidDel="009A615F">
                <w:rPr>
                  <w:rFonts w:ascii="Times New Roman" w:hAnsi="Times New Roman"/>
                  <w:bCs/>
                  <w:szCs w:val="24"/>
                </w:rPr>
                <w:delText xml:space="preserve"> Mesh</w:delText>
              </w:r>
            </w:del>
            <w:ins w:id="2" w:author="Author">
              <w:r w:rsidR="009A615F" w:rsidRPr="008314E3">
                <w:rPr>
                  <w:rFonts w:ascii="Times New Roman" w:hAnsi="Times New Roman"/>
                  <w:bCs/>
                  <w:szCs w:val="24"/>
                </w:rPr>
                <w:t xml:space="preserve">Recommendation </w:t>
              </w:r>
              <w:r w:rsidR="009A615F">
                <w:rPr>
                  <w:rFonts w:ascii="Times New Roman" w:hAnsi="Times New Roman"/>
                  <w:bCs/>
                  <w:szCs w:val="24"/>
                </w:rPr>
                <w:t>Mesh</w:t>
              </w:r>
            </w:ins>
            <w:r w:rsidR="00DB7853">
              <w:rPr>
                <w:rFonts w:ascii="Times New Roman" w:hAnsi="Times New Roman"/>
                <w:bCs/>
                <w:szCs w:val="24"/>
              </w:rPr>
              <w:t xml:space="preserve"> network </w:t>
            </w:r>
            <w:r w:rsidRPr="008314E3">
              <w:rPr>
                <w:rFonts w:ascii="Times New Roman" w:hAnsi="Times New Roman"/>
                <w:bCs/>
                <w:szCs w:val="24"/>
              </w:rPr>
              <w:t xml:space="preserve">Technical and Operational Characteristics </w:t>
            </w:r>
            <w:r w:rsidR="00DB7853">
              <w:rPr>
                <w:rFonts w:ascii="Times New Roman" w:hAnsi="Times New Roman"/>
                <w:bCs/>
                <w:szCs w:val="24"/>
              </w:rPr>
              <w:t>o</w:t>
            </w:r>
            <w:r w:rsidRPr="008314E3">
              <w:rPr>
                <w:rFonts w:ascii="Times New Roman" w:hAnsi="Times New Roman"/>
                <w:bCs/>
                <w:szCs w:val="24"/>
              </w:rPr>
              <w:t xml:space="preserve">perating </w:t>
            </w:r>
            <w:r w:rsidR="00DB7853">
              <w:rPr>
                <w:rFonts w:ascii="Times New Roman" w:hAnsi="Times New Roman"/>
                <w:bCs/>
                <w:szCs w:val="24"/>
              </w:rPr>
              <w:t>w</w:t>
            </w:r>
            <w:r w:rsidRPr="008314E3">
              <w:rPr>
                <w:rFonts w:ascii="Times New Roman" w:hAnsi="Times New Roman"/>
                <w:bCs/>
                <w:szCs w:val="24"/>
              </w:rPr>
              <w:t>ithin the 3 to 30 MHz Frequency Band.”</w:t>
            </w:r>
          </w:p>
        </w:tc>
      </w:tr>
      <w:tr w:rsidR="001B322C" w:rsidRPr="008314E3" w14:paraId="2967A705" w14:textId="77777777" w:rsidTr="00E2064C">
        <w:trPr>
          <w:trHeight w:val="1960"/>
        </w:trPr>
        <w:tc>
          <w:tcPr>
            <w:tcW w:w="3984" w:type="dxa"/>
            <w:tcBorders>
              <w:left w:val="double" w:sz="6" w:space="0" w:color="auto"/>
            </w:tcBorders>
          </w:tcPr>
          <w:p w14:paraId="4F3D5C86" w14:textId="77777777" w:rsidR="001B322C" w:rsidRPr="008314E3" w:rsidRDefault="001B322C" w:rsidP="00E2064C">
            <w:pPr>
              <w:ind w:left="144" w:right="144"/>
              <w:rPr>
                <w:b/>
                <w:szCs w:val="24"/>
              </w:rPr>
            </w:pPr>
            <w:r w:rsidRPr="008314E3">
              <w:rPr>
                <w:b/>
                <w:szCs w:val="24"/>
              </w:rPr>
              <w:t>Author(s)/Contributors(s):</w:t>
            </w:r>
          </w:p>
          <w:p w14:paraId="00137379" w14:textId="77777777" w:rsidR="001B322C" w:rsidRPr="00C87D7C" w:rsidRDefault="001B322C" w:rsidP="00E2064C">
            <w:pPr>
              <w:spacing w:before="0"/>
              <w:ind w:left="144" w:right="144"/>
              <w:rPr>
                <w:bCs/>
                <w:iCs/>
                <w:szCs w:val="24"/>
              </w:rPr>
            </w:pPr>
          </w:p>
          <w:p w14:paraId="0541A6ED" w14:textId="77777777" w:rsidR="001B322C" w:rsidRPr="00C87D7C" w:rsidRDefault="001B322C" w:rsidP="00E2064C">
            <w:pPr>
              <w:spacing w:before="0"/>
              <w:ind w:left="144" w:right="144"/>
              <w:rPr>
                <w:bCs/>
                <w:iCs/>
                <w:szCs w:val="24"/>
              </w:rPr>
            </w:pPr>
            <w:r w:rsidRPr="00C87D7C">
              <w:rPr>
                <w:bCs/>
                <w:iCs/>
                <w:szCs w:val="24"/>
              </w:rPr>
              <w:t>Fumie Wingo</w:t>
            </w:r>
          </w:p>
          <w:p w14:paraId="42AD8DE4" w14:textId="77777777" w:rsidR="001B322C" w:rsidRPr="00C87D7C" w:rsidRDefault="001B322C" w:rsidP="00E2064C">
            <w:pPr>
              <w:spacing w:before="0"/>
              <w:ind w:left="144" w:right="144"/>
              <w:rPr>
                <w:bCs/>
                <w:iCs/>
                <w:szCs w:val="24"/>
              </w:rPr>
            </w:pPr>
            <w:r w:rsidRPr="00C87D7C">
              <w:rPr>
                <w:bCs/>
                <w:iCs/>
                <w:szCs w:val="24"/>
              </w:rPr>
              <w:t>Department of the Navy</w:t>
            </w:r>
          </w:p>
          <w:p w14:paraId="17294961" w14:textId="77777777" w:rsidR="001B322C" w:rsidRPr="00C87D7C" w:rsidRDefault="001B322C" w:rsidP="00E2064C">
            <w:pPr>
              <w:spacing w:before="0"/>
              <w:ind w:left="144" w:right="144"/>
              <w:rPr>
                <w:bCs/>
                <w:iCs/>
                <w:szCs w:val="24"/>
              </w:rPr>
            </w:pPr>
          </w:p>
          <w:p w14:paraId="25F0BE92" w14:textId="77777777" w:rsidR="001B322C" w:rsidRPr="00C87D7C" w:rsidRDefault="001B322C" w:rsidP="00E2064C">
            <w:pPr>
              <w:spacing w:before="0"/>
              <w:ind w:left="144" w:right="144"/>
              <w:rPr>
                <w:bCs/>
                <w:iCs/>
                <w:szCs w:val="24"/>
              </w:rPr>
            </w:pPr>
            <w:r w:rsidRPr="00C87D7C">
              <w:rPr>
                <w:bCs/>
                <w:iCs/>
                <w:szCs w:val="24"/>
              </w:rPr>
              <w:t>Jerome Foreman</w:t>
            </w:r>
          </w:p>
          <w:p w14:paraId="1FCBA096" w14:textId="77777777" w:rsidR="001B322C" w:rsidRPr="00C87D7C" w:rsidRDefault="001B322C" w:rsidP="00E2064C">
            <w:pPr>
              <w:spacing w:before="0"/>
              <w:ind w:left="144" w:right="144"/>
              <w:rPr>
                <w:bCs/>
                <w:iCs/>
                <w:szCs w:val="24"/>
              </w:rPr>
            </w:pPr>
            <w:r w:rsidRPr="00C87D7C">
              <w:rPr>
                <w:bCs/>
                <w:iCs/>
                <w:szCs w:val="24"/>
              </w:rPr>
              <w:t>Department of the Navy</w:t>
            </w:r>
          </w:p>
          <w:p w14:paraId="61DC6126" w14:textId="77777777" w:rsidR="001B322C" w:rsidRPr="00C87D7C" w:rsidRDefault="001B322C" w:rsidP="00E2064C">
            <w:pPr>
              <w:spacing w:before="0"/>
              <w:ind w:left="144" w:right="144"/>
              <w:rPr>
                <w:bCs/>
                <w:iCs/>
                <w:szCs w:val="24"/>
              </w:rPr>
            </w:pPr>
          </w:p>
          <w:p w14:paraId="5E87D3A8" w14:textId="77777777" w:rsidR="001B322C" w:rsidRPr="00C87D7C" w:rsidRDefault="001B322C" w:rsidP="00E2064C">
            <w:pPr>
              <w:spacing w:before="0"/>
              <w:ind w:left="144" w:right="144"/>
              <w:rPr>
                <w:bCs/>
                <w:iCs/>
                <w:szCs w:val="24"/>
              </w:rPr>
            </w:pPr>
            <w:r w:rsidRPr="00C87D7C">
              <w:rPr>
                <w:bCs/>
                <w:iCs/>
                <w:szCs w:val="24"/>
              </w:rPr>
              <w:t>Robert Leck</w:t>
            </w:r>
          </w:p>
          <w:p w14:paraId="1BCFC09B" w14:textId="77777777" w:rsidR="001B322C" w:rsidRPr="008314E3" w:rsidRDefault="001B322C" w:rsidP="00E2064C">
            <w:pPr>
              <w:spacing w:before="0"/>
              <w:ind w:left="144" w:right="144"/>
            </w:pPr>
            <w:r w:rsidRPr="00C87D7C">
              <w:rPr>
                <w:bCs/>
                <w:iCs/>
                <w:szCs w:val="24"/>
              </w:rPr>
              <w:t>ACES in support of the Department of the Navy</w:t>
            </w:r>
          </w:p>
          <w:p w14:paraId="44661CA1" w14:textId="77777777" w:rsidR="001B322C" w:rsidRPr="00C87D7C" w:rsidRDefault="001B322C" w:rsidP="00E2064C">
            <w:pPr>
              <w:spacing w:before="0"/>
              <w:ind w:left="144" w:right="144"/>
              <w:rPr>
                <w:bCs/>
                <w:iCs/>
                <w:szCs w:val="24"/>
              </w:rPr>
            </w:pPr>
          </w:p>
        </w:tc>
        <w:tc>
          <w:tcPr>
            <w:tcW w:w="5409" w:type="dxa"/>
            <w:tcBorders>
              <w:right w:val="double" w:sz="6" w:space="0" w:color="auto"/>
            </w:tcBorders>
          </w:tcPr>
          <w:p w14:paraId="1C652BA6" w14:textId="77777777" w:rsidR="001B322C" w:rsidRPr="00C87D7C" w:rsidRDefault="001B322C" w:rsidP="00E2064C">
            <w:pPr>
              <w:ind w:left="144" w:right="144"/>
              <w:rPr>
                <w:bCs/>
                <w:szCs w:val="24"/>
              </w:rPr>
            </w:pPr>
          </w:p>
          <w:p w14:paraId="70484D01" w14:textId="77777777" w:rsidR="001B322C" w:rsidRPr="00C87D7C" w:rsidRDefault="001B322C" w:rsidP="00E2064C">
            <w:pPr>
              <w:spacing w:before="0"/>
              <w:ind w:left="144" w:right="144"/>
              <w:rPr>
                <w:bCs/>
                <w:szCs w:val="24"/>
              </w:rPr>
            </w:pPr>
            <w:r w:rsidRPr="00C87D7C">
              <w:rPr>
                <w:bCs/>
                <w:szCs w:val="24"/>
              </w:rPr>
              <w:t xml:space="preserve">  </w:t>
            </w:r>
          </w:p>
          <w:p w14:paraId="20BF0711" w14:textId="77777777" w:rsidR="001B322C" w:rsidRPr="00C87D7C" w:rsidRDefault="001B322C" w:rsidP="00E2064C">
            <w:pPr>
              <w:spacing w:before="0"/>
              <w:ind w:left="144" w:right="144"/>
              <w:rPr>
                <w:bCs/>
                <w:color w:val="000000"/>
                <w:szCs w:val="24"/>
              </w:rPr>
            </w:pPr>
            <w:r w:rsidRPr="00C87D7C">
              <w:rPr>
                <w:bCs/>
                <w:color w:val="000000"/>
                <w:szCs w:val="24"/>
              </w:rPr>
              <w:t xml:space="preserve">Phone:   +1-703-697-0066 </w:t>
            </w:r>
          </w:p>
          <w:p w14:paraId="5B7ED9A3" w14:textId="77777777" w:rsidR="001B322C" w:rsidRPr="00C87D7C" w:rsidRDefault="001B322C" w:rsidP="00E2064C">
            <w:pPr>
              <w:spacing w:before="0"/>
              <w:ind w:left="144" w:right="144"/>
              <w:rPr>
                <w:bCs/>
                <w:color w:val="000000"/>
                <w:szCs w:val="24"/>
              </w:rPr>
            </w:pPr>
            <w:r w:rsidRPr="00C87D7C">
              <w:rPr>
                <w:bCs/>
                <w:color w:val="000000"/>
                <w:szCs w:val="24"/>
              </w:rPr>
              <w:t xml:space="preserve">Email:    </w:t>
            </w:r>
            <w:hyperlink r:id="rId8" w:history="1">
              <w:r w:rsidRPr="00C87D7C">
                <w:rPr>
                  <w:rStyle w:val="Hyperlink"/>
                  <w:bCs/>
                  <w:szCs w:val="24"/>
                </w:rPr>
                <w:t>fumie.wingo@navy.mil</w:t>
              </w:r>
            </w:hyperlink>
          </w:p>
          <w:p w14:paraId="2C70207A" w14:textId="77777777" w:rsidR="001B322C" w:rsidRPr="00C87D7C" w:rsidRDefault="001B322C" w:rsidP="00E2064C">
            <w:pPr>
              <w:spacing w:before="0"/>
              <w:ind w:left="144" w:right="144"/>
              <w:rPr>
                <w:bCs/>
                <w:color w:val="000000"/>
                <w:szCs w:val="24"/>
              </w:rPr>
            </w:pPr>
          </w:p>
          <w:p w14:paraId="649AAF20" w14:textId="77777777" w:rsidR="001B322C" w:rsidRPr="00C87D7C" w:rsidRDefault="001B322C" w:rsidP="00E2064C">
            <w:pPr>
              <w:spacing w:before="0"/>
              <w:ind w:left="144" w:right="144"/>
              <w:rPr>
                <w:bCs/>
                <w:color w:val="000000"/>
                <w:szCs w:val="24"/>
              </w:rPr>
            </w:pPr>
            <w:r w:rsidRPr="00C87D7C">
              <w:rPr>
                <w:bCs/>
                <w:color w:val="000000"/>
                <w:szCs w:val="24"/>
              </w:rPr>
              <w:t xml:space="preserve">Phone:   +1-703-999-7911 </w:t>
            </w:r>
          </w:p>
          <w:p w14:paraId="1D3D516B" w14:textId="77777777" w:rsidR="001B322C" w:rsidRPr="00C87D7C" w:rsidRDefault="001B322C" w:rsidP="00E2064C">
            <w:pPr>
              <w:spacing w:before="0"/>
              <w:ind w:left="144" w:right="144"/>
              <w:rPr>
                <w:bCs/>
                <w:color w:val="000000"/>
                <w:szCs w:val="24"/>
              </w:rPr>
            </w:pPr>
            <w:r w:rsidRPr="00C87D7C">
              <w:rPr>
                <w:bCs/>
                <w:color w:val="000000"/>
                <w:szCs w:val="24"/>
              </w:rPr>
              <w:t xml:space="preserve">Email:    </w:t>
            </w:r>
            <w:hyperlink r:id="rId9" w:history="1">
              <w:r w:rsidRPr="00C87D7C">
                <w:rPr>
                  <w:rStyle w:val="Hyperlink"/>
                  <w:bCs/>
                  <w:szCs w:val="24"/>
                </w:rPr>
                <w:t>jerome.j.foreman1@navy.mil</w:t>
              </w:r>
            </w:hyperlink>
          </w:p>
          <w:p w14:paraId="546933D6" w14:textId="77777777" w:rsidR="001B322C" w:rsidRPr="00C87D7C" w:rsidRDefault="001B322C" w:rsidP="00E2064C">
            <w:pPr>
              <w:spacing w:before="0"/>
              <w:ind w:right="144"/>
              <w:rPr>
                <w:bCs/>
                <w:color w:val="000000"/>
                <w:szCs w:val="24"/>
              </w:rPr>
            </w:pPr>
            <w:r w:rsidRPr="00C87D7C">
              <w:rPr>
                <w:bCs/>
                <w:color w:val="000000"/>
                <w:szCs w:val="24"/>
              </w:rPr>
              <w:t xml:space="preserve">  </w:t>
            </w:r>
          </w:p>
          <w:p w14:paraId="62F67AE5" w14:textId="77777777" w:rsidR="001B322C" w:rsidRPr="00C87D7C" w:rsidRDefault="001B322C" w:rsidP="00E2064C">
            <w:pPr>
              <w:spacing w:before="0"/>
              <w:ind w:right="144"/>
              <w:rPr>
                <w:bCs/>
                <w:color w:val="000000"/>
                <w:szCs w:val="24"/>
              </w:rPr>
            </w:pPr>
            <w:r w:rsidRPr="00C87D7C">
              <w:rPr>
                <w:bCs/>
                <w:color w:val="000000"/>
                <w:szCs w:val="24"/>
              </w:rPr>
              <w:t xml:space="preserve">  Phone :   +1-321-332-2111</w:t>
            </w:r>
          </w:p>
          <w:p w14:paraId="24D5A173" w14:textId="77777777" w:rsidR="001B322C" w:rsidRPr="00C87D7C" w:rsidRDefault="001B322C" w:rsidP="00E2064C">
            <w:pPr>
              <w:spacing w:before="0"/>
              <w:ind w:right="144"/>
              <w:rPr>
                <w:bCs/>
                <w:color w:val="000000"/>
                <w:szCs w:val="24"/>
              </w:rPr>
            </w:pPr>
            <w:r w:rsidRPr="00C87D7C">
              <w:rPr>
                <w:bCs/>
                <w:color w:val="000000"/>
                <w:szCs w:val="24"/>
              </w:rPr>
              <w:t xml:space="preserve">  Email :     </w:t>
            </w:r>
            <w:hyperlink r:id="rId10" w:history="1">
              <w:r w:rsidRPr="00C87D7C">
                <w:rPr>
                  <w:rStyle w:val="Hyperlink"/>
                  <w:bCs/>
                  <w:szCs w:val="24"/>
                </w:rPr>
                <w:t>robert.leck@aces-inc.com</w:t>
              </w:r>
            </w:hyperlink>
          </w:p>
          <w:p w14:paraId="329F6EBA" w14:textId="77777777" w:rsidR="001B322C" w:rsidRPr="00C87D7C" w:rsidRDefault="001B322C" w:rsidP="00E2064C">
            <w:pPr>
              <w:spacing w:before="0"/>
              <w:ind w:right="144"/>
              <w:rPr>
                <w:bCs/>
                <w:color w:val="000000"/>
                <w:szCs w:val="24"/>
              </w:rPr>
            </w:pPr>
          </w:p>
        </w:tc>
      </w:tr>
      <w:tr w:rsidR="001B322C" w:rsidRPr="008314E3" w14:paraId="12467790" w14:textId="77777777" w:rsidTr="00E2064C">
        <w:trPr>
          <w:trHeight w:val="541"/>
        </w:trPr>
        <w:tc>
          <w:tcPr>
            <w:tcW w:w="9393" w:type="dxa"/>
            <w:gridSpan w:val="2"/>
            <w:tcBorders>
              <w:left w:val="double" w:sz="6" w:space="0" w:color="auto"/>
              <w:right w:val="double" w:sz="6" w:space="0" w:color="auto"/>
            </w:tcBorders>
          </w:tcPr>
          <w:p w14:paraId="087F2F4E" w14:textId="371A1234" w:rsidR="001B322C" w:rsidRPr="008314E3" w:rsidRDefault="001B322C" w:rsidP="00E2064C">
            <w:pPr>
              <w:spacing w:after="120"/>
              <w:ind w:left="187" w:right="144"/>
              <w:rPr>
                <w:szCs w:val="24"/>
              </w:rPr>
            </w:pPr>
            <w:r w:rsidRPr="008314E3">
              <w:rPr>
                <w:b/>
                <w:szCs w:val="24"/>
              </w:rPr>
              <w:t>Purpose/Objective:</w:t>
            </w:r>
            <w:r w:rsidRPr="008314E3">
              <w:rPr>
                <w:bCs/>
                <w:szCs w:val="24"/>
              </w:rPr>
              <w:t xml:space="preserve">  This is a Fact Sheet for the development of a Working Document Towards a Preliminary Draft New Recommendation that includes characteristics of </w:t>
            </w:r>
            <w:r w:rsidR="00DB7853">
              <w:rPr>
                <w:bCs/>
                <w:szCs w:val="24"/>
              </w:rPr>
              <w:t xml:space="preserve">mesh networks </w:t>
            </w:r>
            <w:r w:rsidRPr="008314E3">
              <w:rPr>
                <w:bCs/>
                <w:szCs w:val="24"/>
              </w:rPr>
              <w:t xml:space="preserve">operating within the 3 to 30 MHz frequency range. The information that will be included in this document will be used in sharing and compatibility studies and, if required, in updating existing HF Recommendations. </w:t>
            </w:r>
          </w:p>
        </w:tc>
      </w:tr>
      <w:tr w:rsidR="001B322C" w:rsidRPr="008314E3" w14:paraId="0CCB2FB2" w14:textId="77777777" w:rsidTr="00E2064C">
        <w:trPr>
          <w:trHeight w:val="1380"/>
        </w:trPr>
        <w:tc>
          <w:tcPr>
            <w:tcW w:w="9393" w:type="dxa"/>
            <w:gridSpan w:val="2"/>
            <w:tcBorders>
              <w:left w:val="double" w:sz="6" w:space="0" w:color="auto"/>
              <w:bottom w:val="single" w:sz="12" w:space="0" w:color="auto"/>
              <w:right w:val="double" w:sz="6" w:space="0" w:color="auto"/>
            </w:tcBorders>
          </w:tcPr>
          <w:p w14:paraId="77AA5F90" w14:textId="2AD8F6AF" w:rsidR="00427C97" w:rsidRPr="003D6F58" w:rsidRDefault="001B322C" w:rsidP="00427C97">
            <w:pPr>
              <w:tabs>
                <w:tab w:val="clear" w:pos="794"/>
                <w:tab w:val="clear" w:pos="1191"/>
                <w:tab w:val="clear" w:pos="1588"/>
                <w:tab w:val="clear" w:pos="1985"/>
              </w:tabs>
              <w:overflowPunct/>
              <w:autoSpaceDE/>
              <w:autoSpaceDN/>
              <w:adjustRightInd/>
              <w:spacing w:before="0"/>
              <w:textAlignment w:val="auto"/>
              <w:rPr>
                <w:ins w:id="3" w:author="Author"/>
                <w:bCs/>
                <w:szCs w:val="24"/>
              </w:rPr>
            </w:pPr>
            <w:r w:rsidRPr="008314E3">
              <w:rPr>
                <w:b/>
                <w:szCs w:val="24"/>
              </w:rPr>
              <w:t>Abstract:</w:t>
            </w:r>
            <w:r w:rsidRPr="008314E3">
              <w:rPr>
                <w:bCs/>
                <w:szCs w:val="24"/>
              </w:rPr>
              <w:t xml:space="preserve"> </w:t>
            </w:r>
            <w:del w:id="4" w:author="Author">
              <w:r w:rsidRPr="008314E3" w:rsidDel="009A615F">
                <w:rPr>
                  <w:bCs/>
                  <w:szCs w:val="24"/>
                </w:rPr>
                <w:delText>.</w:delText>
              </w:r>
            </w:del>
            <w:ins w:id="5" w:author="Author">
              <w:r w:rsidR="009A615F">
                <w:t xml:space="preserve"> </w:t>
              </w:r>
            </w:ins>
            <w:del w:id="6" w:author="Author">
              <w:r w:rsidR="00427C97" w:rsidRPr="003D6F58" w:rsidDel="00427C97">
                <w:rPr>
                  <w:bCs/>
                  <w:szCs w:val="24"/>
                </w:rPr>
                <w:delText>In recent years, wideband approaches have been proposed for increasing the capability of HF radio communications</w:delText>
              </w:r>
              <w:r w:rsidR="00427C97" w:rsidDel="00427C97">
                <w:rPr>
                  <w:bCs/>
                  <w:szCs w:val="24"/>
                </w:rPr>
                <w:delText xml:space="preserve"> and MESH networks. </w:delText>
              </w:r>
              <w:r w:rsidR="00427C97" w:rsidRPr="003D6F58" w:rsidDel="00427C97">
                <w:rPr>
                  <w:bCs/>
                  <w:szCs w:val="24"/>
                </w:rPr>
                <w:delText>These approaches use contiguous and non-contiguous (across 200 kHz) signalling bandwidths exceeding the traditional SSB voice channel bandwidth of 3 kHz, in some cases by as much as a factor 16. (48 kHz contiguous bandwidth). This recommendation provides characteristics of WBHF systems</w:delText>
              </w:r>
              <w:r w:rsidR="00427C97" w:rsidDel="00427C97">
                <w:rPr>
                  <w:bCs/>
                  <w:szCs w:val="24"/>
                </w:rPr>
                <w:delText xml:space="preserve"> and MESH Networks </w:delText>
              </w:r>
              <w:r w:rsidR="00427C97" w:rsidRPr="003D6F58" w:rsidDel="00427C97">
                <w:rPr>
                  <w:bCs/>
                  <w:szCs w:val="24"/>
                </w:rPr>
                <w:delText xml:space="preserve">for use in channel occupancy, sharing, and compatibility studies between </w:delText>
              </w:r>
              <w:r w:rsidR="00427C97" w:rsidDel="00427C97">
                <w:rPr>
                  <w:bCs/>
                  <w:szCs w:val="24"/>
                </w:rPr>
                <w:delText xml:space="preserve">these </w:delText>
              </w:r>
              <w:r w:rsidR="00427C97" w:rsidRPr="003D6F58" w:rsidDel="00427C97">
                <w:rPr>
                  <w:bCs/>
                  <w:szCs w:val="24"/>
                </w:rPr>
                <w:delText>systems and incumbent services operating in the 3 to 30 MHz frequency band.</w:delText>
              </w:r>
            </w:del>
          </w:p>
          <w:p w14:paraId="346599F1" w14:textId="5E210921" w:rsidR="001B322C" w:rsidRPr="008314E3" w:rsidRDefault="009A615F" w:rsidP="00E2064C">
            <w:pPr>
              <w:ind w:left="180" w:right="144"/>
              <w:rPr>
                <w:bCs/>
                <w:szCs w:val="24"/>
              </w:rPr>
            </w:pPr>
            <w:ins w:id="7" w:author="Author">
              <w:r>
                <w:t>A</w:t>
              </w:r>
              <w:r w:rsidRPr="00954C63">
                <w:t>dvancements in HF technologies and increasing demand to pass large amounts of data over HF have resulted in a need to support wide</w:t>
              </w:r>
              <w:r>
                <w:t>r channel bandwidths in the 3 to 30 MHz frequency range.</w:t>
              </w:r>
              <w:r w:rsidRPr="00954C63">
                <w:t xml:space="preserve"> A</w:t>
              </w:r>
              <w:r w:rsidRPr="00954C63">
                <w:rPr>
                  <w:bCs/>
                  <w:szCs w:val="24"/>
                </w:rPr>
                <w:t>pproaches have</w:t>
              </w:r>
              <w:r>
                <w:rPr>
                  <w:bCs/>
                  <w:szCs w:val="24"/>
                </w:rPr>
                <w:t xml:space="preserve"> also </w:t>
              </w:r>
              <w:r w:rsidRPr="00954C63">
                <w:rPr>
                  <w:bCs/>
                  <w:szCs w:val="24"/>
                </w:rPr>
                <w:t xml:space="preserve"> been proposed for increasing the capability of HF radio communications through MESH networks. These </w:t>
              </w:r>
              <w:r>
                <w:rPr>
                  <w:bCs/>
                  <w:szCs w:val="24"/>
                </w:rPr>
                <w:t xml:space="preserve">networks </w:t>
              </w:r>
              <w:r w:rsidRPr="00954C63">
                <w:rPr>
                  <w:bCs/>
                  <w:szCs w:val="24"/>
                </w:rPr>
                <w:t>will be using contiguous and non-contiguous signalling bandwidths of 48 kHz or higher</w:t>
              </w:r>
              <w:r>
                <w:rPr>
                  <w:bCs/>
                  <w:szCs w:val="24"/>
                </w:rPr>
                <w:t>.</w:t>
              </w:r>
              <w:r w:rsidRPr="00954C63">
                <w:rPr>
                  <w:bCs/>
                  <w:szCs w:val="24"/>
                </w:rPr>
                <w:t xml:space="preserve"> This would be accomplished in two ways</w:t>
              </w:r>
              <w:r>
                <w:rPr>
                  <w:bCs/>
                  <w:szCs w:val="24"/>
                </w:rPr>
                <w:t>; 1) a</w:t>
              </w:r>
              <w:r w:rsidRPr="00954C63">
                <w:rPr>
                  <w:bCs/>
                  <w:szCs w:val="24"/>
                </w:rPr>
                <w:t xml:space="preserve"> contiguous 48 kHz channel or</w:t>
              </w:r>
              <w:r>
                <w:rPr>
                  <w:bCs/>
                  <w:szCs w:val="24"/>
                </w:rPr>
                <w:t xml:space="preserve">, 2) </w:t>
              </w:r>
              <w:r w:rsidRPr="00954C63">
                <w:rPr>
                  <w:bCs/>
                  <w:szCs w:val="24"/>
                </w:rPr>
                <w:t xml:space="preserve">an aggregation of 3 kHz, 6 kHz or 8 kHz frequency channels that are spread across a 200 kHz span within the 3 to 30 MHz frequency range. This question would establish the basis for the identification and qualification of </w:t>
              </w:r>
              <w:r>
                <w:rPr>
                  <w:bCs/>
                  <w:szCs w:val="24"/>
                </w:rPr>
                <w:t>HF</w:t>
              </w:r>
              <w:r w:rsidRPr="00954C63">
                <w:rPr>
                  <w:bCs/>
                  <w:szCs w:val="24"/>
                </w:rPr>
                <w:t xml:space="preserve"> </w:t>
              </w:r>
              <w:r>
                <w:rPr>
                  <w:bCs/>
                  <w:szCs w:val="24"/>
                </w:rPr>
                <w:t xml:space="preserve">MESH Networks </w:t>
              </w:r>
              <w:r w:rsidRPr="00954C63">
                <w:rPr>
                  <w:bCs/>
                  <w:szCs w:val="24"/>
                </w:rPr>
                <w:t xml:space="preserve"> technical and operational characteristics for use in channelization, interference, sharing and compatibility studies between</w:t>
              </w:r>
              <w:r>
                <w:rPr>
                  <w:bCs/>
                  <w:szCs w:val="24"/>
                </w:rPr>
                <w:t xml:space="preserve"> these </w:t>
              </w:r>
              <w:r w:rsidRPr="00954C63">
                <w:rPr>
                  <w:bCs/>
                  <w:szCs w:val="24"/>
                </w:rPr>
                <w:t xml:space="preserve">systems and </w:t>
              </w:r>
              <w:r>
                <w:rPr>
                  <w:bCs/>
                  <w:szCs w:val="24"/>
                </w:rPr>
                <w:t xml:space="preserve">HF </w:t>
              </w:r>
              <w:r w:rsidRPr="00954C63">
                <w:rPr>
                  <w:bCs/>
                  <w:szCs w:val="24"/>
                </w:rPr>
                <w:t>incumbent services within the 3-30 MHz frequency band.</w:t>
              </w:r>
            </w:ins>
          </w:p>
          <w:p w14:paraId="38CF8918" w14:textId="77777777" w:rsidR="001B322C" w:rsidRPr="008314E3" w:rsidRDefault="001B322C" w:rsidP="00E2064C">
            <w:pPr>
              <w:ind w:left="180" w:right="144"/>
              <w:rPr>
                <w:bCs/>
                <w:szCs w:val="24"/>
              </w:rPr>
            </w:pPr>
          </w:p>
        </w:tc>
      </w:tr>
    </w:tbl>
    <w:p w14:paraId="156B49FD" w14:textId="77777777" w:rsidR="003D6F58" w:rsidRPr="008314E3" w:rsidRDefault="003D6F58">
      <w:pPr>
        <w:tabs>
          <w:tab w:val="clear" w:pos="794"/>
          <w:tab w:val="clear" w:pos="1191"/>
          <w:tab w:val="clear" w:pos="1588"/>
          <w:tab w:val="clear" w:pos="1985"/>
        </w:tabs>
        <w:overflowPunct/>
        <w:autoSpaceDE/>
        <w:autoSpaceDN/>
        <w:adjustRightInd/>
        <w:spacing w:before="0"/>
        <w:textAlignment w:val="auto"/>
        <w:rPr>
          <w:szCs w:val="24"/>
        </w:rPr>
      </w:pPr>
      <w:r w:rsidRPr="008314E3">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D6F58" w:rsidRPr="008314E3" w14:paraId="534EA80A" w14:textId="77777777" w:rsidTr="00E2064C">
        <w:trPr>
          <w:cantSplit/>
        </w:trPr>
        <w:tc>
          <w:tcPr>
            <w:tcW w:w="6487" w:type="dxa"/>
            <w:vAlign w:val="center"/>
          </w:tcPr>
          <w:p w14:paraId="5CD9F01B" w14:textId="77777777" w:rsidR="003D6F58" w:rsidRPr="008314E3" w:rsidRDefault="003D6F58" w:rsidP="003D6F58">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8314E3">
              <w:rPr>
                <w:rFonts w:ascii="Verdana" w:hAnsi="Verdana" w:cs="Times New Roman Bold"/>
                <w:b/>
                <w:bCs/>
                <w:sz w:val="26"/>
                <w:szCs w:val="26"/>
              </w:rPr>
              <w:lastRenderedPageBreak/>
              <w:t>Radiocommunication Study Groups</w:t>
            </w:r>
          </w:p>
        </w:tc>
        <w:tc>
          <w:tcPr>
            <w:tcW w:w="3402" w:type="dxa"/>
          </w:tcPr>
          <w:p w14:paraId="2FDD2E86" w14:textId="77777777" w:rsidR="003D6F58" w:rsidRPr="008314E3" w:rsidRDefault="003D6F58" w:rsidP="003D6F58">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8" w:name="ditulogo"/>
            <w:bookmarkEnd w:id="8"/>
            <w:r w:rsidRPr="00C87D7C">
              <w:rPr>
                <w:noProof/>
                <w:lang w:val="en-US"/>
              </w:rPr>
              <w:drawing>
                <wp:inline distT="0" distB="0" distL="0" distR="0" wp14:anchorId="3334BB00" wp14:editId="08F6BBF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D6F58" w:rsidRPr="008314E3" w14:paraId="57E013BA" w14:textId="77777777" w:rsidTr="00E2064C">
        <w:trPr>
          <w:cantSplit/>
        </w:trPr>
        <w:tc>
          <w:tcPr>
            <w:tcW w:w="6487" w:type="dxa"/>
            <w:tcBorders>
              <w:bottom w:val="single" w:sz="12" w:space="0" w:color="auto"/>
            </w:tcBorders>
          </w:tcPr>
          <w:p w14:paraId="0B916DEA" w14:textId="77777777" w:rsidR="003D6F58" w:rsidRPr="008314E3" w:rsidRDefault="003D6F58" w:rsidP="003D6F5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65325B29" w14:textId="77777777" w:rsidR="003D6F58" w:rsidRPr="00C87D7C" w:rsidRDefault="003D6F58" w:rsidP="003D6F58">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3D6F58" w:rsidRPr="008314E3" w14:paraId="4215707E" w14:textId="77777777" w:rsidTr="00E2064C">
        <w:trPr>
          <w:cantSplit/>
        </w:trPr>
        <w:tc>
          <w:tcPr>
            <w:tcW w:w="6487" w:type="dxa"/>
            <w:tcBorders>
              <w:top w:val="single" w:sz="12" w:space="0" w:color="auto"/>
            </w:tcBorders>
          </w:tcPr>
          <w:p w14:paraId="4A61AC9F" w14:textId="77777777" w:rsidR="003D6F58" w:rsidRPr="008314E3" w:rsidRDefault="003D6F58" w:rsidP="003D6F5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202838BD" w14:textId="77777777" w:rsidR="003D6F58" w:rsidRPr="00C87D7C" w:rsidRDefault="003D6F58" w:rsidP="003D6F58">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3D6F58" w:rsidRPr="008314E3" w14:paraId="22745BC1" w14:textId="77777777" w:rsidTr="00E2064C">
        <w:trPr>
          <w:cantSplit/>
        </w:trPr>
        <w:tc>
          <w:tcPr>
            <w:tcW w:w="6487" w:type="dxa"/>
            <w:vMerge w:val="restart"/>
          </w:tcPr>
          <w:p w14:paraId="4B8976B4" w14:textId="77777777" w:rsidR="003D6F58" w:rsidRPr="008314E3" w:rsidRDefault="003D6F58" w:rsidP="003D6F58">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9" w:name="recibido"/>
            <w:bookmarkStart w:id="10" w:name="dnum" w:colFirst="1" w:colLast="1"/>
            <w:bookmarkEnd w:id="9"/>
            <w:r w:rsidRPr="008314E3">
              <w:rPr>
                <w:rFonts w:ascii="Verdana" w:hAnsi="Verdana"/>
                <w:sz w:val="20"/>
              </w:rPr>
              <w:t>Received:</w:t>
            </w:r>
            <w:r w:rsidRPr="008314E3">
              <w:rPr>
                <w:rFonts w:ascii="Verdana" w:hAnsi="Verdana"/>
                <w:sz w:val="20"/>
              </w:rPr>
              <w:tab/>
              <w:t xml:space="preserve"> </w:t>
            </w:r>
            <w:r w:rsidRPr="008314E3">
              <w:rPr>
                <w:rFonts w:ascii="Verdana" w:hAnsi="Verdana"/>
                <w:i/>
                <w:sz w:val="20"/>
              </w:rPr>
              <w:t>Date</w:t>
            </w:r>
            <w:r w:rsidRPr="008314E3">
              <w:rPr>
                <w:rFonts w:ascii="Verdana" w:hAnsi="Verdana"/>
                <w:sz w:val="20"/>
              </w:rPr>
              <w:t xml:space="preserve"> 2021</w:t>
            </w:r>
          </w:p>
          <w:p w14:paraId="739BA490" w14:textId="6104F60A" w:rsidR="003D6F58" w:rsidRPr="008314E3" w:rsidRDefault="003D6F58" w:rsidP="003D6F58">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8314E3">
              <w:rPr>
                <w:rFonts w:ascii="Verdana" w:hAnsi="Verdana"/>
                <w:sz w:val="20"/>
              </w:rPr>
              <w:t>Subject:</w:t>
            </w:r>
            <w:r w:rsidRPr="008314E3">
              <w:rPr>
                <w:rFonts w:ascii="Verdana" w:hAnsi="Verdana"/>
                <w:sz w:val="20"/>
              </w:rPr>
              <w:tab/>
              <w:t xml:space="preserve">New Recommendation </w:t>
            </w:r>
            <w:r w:rsidR="00DB7853">
              <w:rPr>
                <w:rFonts w:ascii="Verdana" w:hAnsi="Verdana"/>
                <w:sz w:val="20"/>
              </w:rPr>
              <w:t>Mesh Network</w:t>
            </w:r>
            <w:r w:rsidRPr="008314E3">
              <w:rPr>
                <w:rFonts w:ascii="Verdana" w:hAnsi="Verdana"/>
                <w:sz w:val="20"/>
              </w:rPr>
              <w:t xml:space="preserve"> Characteristics</w:t>
            </w:r>
          </w:p>
        </w:tc>
        <w:tc>
          <w:tcPr>
            <w:tcW w:w="3402" w:type="dxa"/>
          </w:tcPr>
          <w:p w14:paraId="35052BF6" w14:textId="77777777" w:rsidR="003D6F58" w:rsidRPr="008314E3" w:rsidRDefault="003D6F58" w:rsidP="003D6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8314E3">
              <w:rPr>
                <w:rFonts w:ascii="Verdana" w:hAnsi="Verdana"/>
                <w:b/>
                <w:sz w:val="20"/>
                <w:lang w:eastAsia="zh-CN"/>
              </w:rPr>
              <w:t>Document 5C/-E</w:t>
            </w:r>
          </w:p>
        </w:tc>
      </w:tr>
      <w:tr w:rsidR="003D6F58" w:rsidRPr="008314E3" w14:paraId="638A81A3" w14:textId="77777777" w:rsidTr="00E2064C">
        <w:trPr>
          <w:cantSplit/>
        </w:trPr>
        <w:tc>
          <w:tcPr>
            <w:tcW w:w="6487" w:type="dxa"/>
            <w:vMerge/>
          </w:tcPr>
          <w:p w14:paraId="64F0B75B" w14:textId="77777777" w:rsidR="003D6F58" w:rsidRPr="008314E3" w:rsidRDefault="003D6F58" w:rsidP="003D6F58">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1" w:name="ddate" w:colFirst="1" w:colLast="1"/>
            <w:bookmarkEnd w:id="10"/>
          </w:p>
        </w:tc>
        <w:tc>
          <w:tcPr>
            <w:tcW w:w="3402" w:type="dxa"/>
          </w:tcPr>
          <w:p w14:paraId="01B6F966" w14:textId="18EFB65E" w:rsidR="003D6F58" w:rsidRPr="008314E3" w:rsidRDefault="001B322C" w:rsidP="003D6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sidRPr="008314E3">
              <w:rPr>
                <w:rFonts w:ascii="Verdana" w:hAnsi="Verdana"/>
                <w:b/>
                <w:bCs/>
                <w:sz w:val="20"/>
                <w:lang w:eastAsia="zh-CN"/>
              </w:rPr>
              <w:t>8 July 2021</w:t>
            </w:r>
          </w:p>
        </w:tc>
      </w:tr>
      <w:tr w:rsidR="003D6F58" w:rsidRPr="008314E3" w14:paraId="2C358726" w14:textId="77777777" w:rsidTr="00E2064C">
        <w:trPr>
          <w:cantSplit/>
        </w:trPr>
        <w:tc>
          <w:tcPr>
            <w:tcW w:w="6487" w:type="dxa"/>
            <w:vMerge/>
          </w:tcPr>
          <w:p w14:paraId="539C4446" w14:textId="77777777" w:rsidR="003D6F58" w:rsidRPr="008314E3" w:rsidRDefault="003D6F58" w:rsidP="003D6F58">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2" w:name="dorlang" w:colFirst="1" w:colLast="1"/>
            <w:bookmarkEnd w:id="11"/>
          </w:p>
        </w:tc>
        <w:tc>
          <w:tcPr>
            <w:tcW w:w="3402" w:type="dxa"/>
          </w:tcPr>
          <w:p w14:paraId="2CF41E27" w14:textId="77777777" w:rsidR="003D6F58" w:rsidRPr="008314E3" w:rsidRDefault="003D6F58" w:rsidP="003D6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8314E3">
              <w:rPr>
                <w:rFonts w:ascii="Verdana" w:eastAsia="SimSun" w:hAnsi="Verdana"/>
                <w:b/>
                <w:bCs/>
                <w:sz w:val="20"/>
                <w:lang w:eastAsia="zh-CN"/>
              </w:rPr>
              <w:t>Original: English</w:t>
            </w:r>
          </w:p>
        </w:tc>
      </w:tr>
      <w:tr w:rsidR="003D6F58" w:rsidRPr="008314E3" w14:paraId="24BD4F0C" w14:textId="77777777" w:rsidTr="00E2064C">
        <w:trPr>
          <w:cantSplit/>
        </w:trPr>
        <w:tc>
          <w:tcPr>
            <w:tcW w:w="9889" w:type="dxa"/>
            <w:gridSpan w:val="2"/>
          </w:tcPr>
          <w:p w14:paraId="1C8E9380" w14:textId="77777777" w:rsidR="003D6F58" w:rsidRPr="008314E3" w:rsidRDefault="003D6F58" w:rsidP="003D6F58">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13" w:name="dsource" w:colFirst="0" w:colLast="0"/>
            <w:bookmarkEnd w:id="12"/>
            <w:r w:rsidRPr="008314E3">
              <w:rPr>
                <w:b/>
                <w:sz w:val="28"/>
                <w:lang w:eastAsia="zh-CN"/>
              </w:rPr>
              <w:t>United States of America</w:t>
            </w:r>
          </w:p>
        </w:tc>
      </w:tr>
      <w:tr w:rsidR="003D6F58" w:rsidRPr="008314E3" w14:paraId="581658E8" w14:textId="77777777" w:rsidTr="00E2064C">
        <w:trPr>
          <w:cantSplit/>
        </w:trPr>
        <w:tc>
          <w:tcPr>
            <w:tcW w:w="9889" w:type="dxa"/>
            <w:gridSpan w:val="2"/>
          </w:tcPr>
          <w:p w14:paraId="0D8E4605" w14:textId="64E7D6CB" w:rsidR="003D6F58" w:rsidRPr="008314E3" w:rsidRDefault="00ED212E" w:rsidP="003D6F58">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14" w:name="_Hlk69896762"/>
            <w:bookmarkStart w:id="15" w:name="drec" w:colFirst="0" w:colLast="0"/>
            <w:bookmarkStart w:id="16" w:name="_Hlk70686485"/>
            <w:bookmarkEnd w:id="13"/>
            <w:r w:rsidRPr="008314E3">
              <w:rPr>
                <w:caps/>
                <w:sz w:val="28"/>
                <w:lang w:eastAsia="zh-CN"/>
              </w:rPr>
              <w:t xml:space="preserve">WORKING DOCUMENT TOWARDS A </w:t>
            </w:r>
            <w:r w:rsidR="003D6F58" w:rsidRPr="008314E3">
              <w:rPr>
                <w:caps/>
                <w:sz w:val="28"/>
                <w:lang w:eastAsia="zh-CN"/>
              </w:rPr>
              <w:t xml:space="preserve">preliminary draft new recommendation </w:t>
            </w:r>
          </w:p>
          <w:p w14:paraId="2620EC4F" w14:textId="2C6BED3C" w:rsidR="003D6F58" w:rsidRPr="008314E3" w:rsidRDefault="00ED212E" w:rsidP="003D6F58">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r w:rsidRPr="008314E3">
              <w:rPr>
                <w:caps/>
                <w:sz w:val="28"/>
                <w:lang w:eastAsia="zh-CN"/>
              </w:rPr>
              <w:t xml:space="preserve">TECHNICAL AND OPERATIONAL </w:t>
            </w:r>
            <w:r w:rsidR="003D6F58" w:rsidRPr="008314E3">
              <w:rPr>
                <w:caps/>
                <w:sz w:val="28"/>
                <w:lang w:eastAsia="zh-CN"/>
              </w:rPr>
              <w:t>characterist</w:t>
            </w:r>
            <w:r w:rsidR="00A035C2" w:rsidRPr="008314E3">
              <w:rPr>
                <w:caps/>
                <w:sz w:val="28"/>
                <w:lang w:eastAsia="zh-CN"/>
              </w:rPr>
              <w:t>I</w:t>
            </w:r>
            <w:r w:rsidR="003D6F58" w:rsidRPr="008314E3">
              <w:rPr>
                <w:caps/>
                <w:sz w:val="28"/>
                <w:lang w:eastAsia="zh-CN"/>
              </w:rPr>
              <w:t xml:space="preserve">cs of </w:t>
            </w:r>
            <w:r w:rsidR="00A035C2" w:rsidRPr="008314E3">
              <w:rPr>
                <w:caps/>
                <w:sz w:val="28"/>
                <w:lang w:eastAsia="zh-CN"/>
              </w:rPr>
              <w:t>MESH NETWORKS</w:t>
            </w:r>
            <w:r w:rsidR="003D6F58" w:rsidRPr="008314E3">
              <w:rPr>
                <w:caps/>
                <w:sz w:val="28"/>
                <w:lang w:eastAsia="zh-CN"/>
              </w:rPr>
              <w:t xml:space="preserve"> operating in the 3 to 30 MHz frequency band</w:t>
            </w:r>
            <w:bookmarkEnd w:id="14"/>
          </w:p>
        </w:tc>
      </w:tr>
      <w:tr w:rsidR="003D6F58" w:rsidRPr="008314E3" w14:paraId="5E7747DF" w14:textId="77777777" w:rsidTr="00E2064C">
        <w:trPr>
          <w:cantSplit/>
        </w:trPr>
        <w:tc>
          <w:tcPr>
            <w:tcW w:w="9889" w:type="dxa"/>
            <w:gridSpan w:val="2"/>
          </w:tcPr>
          <w:p w14:paraId="6C5D9DB0" w14:textId="77777777" w:rsidR="003D6F58" w:rsidRPr="008314E3" w:rsidRDefault="003D6F58" w:rsidP="003D6F58">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17" w:name="dtitle1" w:colFirst="0" w:colLast="0"/>
            <w:bookmarkEnd w:id="15"/>
            <w:bookmarkEnd w:id="16"/>
          </w:p>
        </w:tc>
      </w:tr>
    </w:tbl>
    <w:p w14:paraId="210D153F" w14:textId="77777777" w:rsidR="003D6F58" w:rsidRPr="00C87D7C" w:rsidRDefault="003D6F58" w:rsidP="003D6F58">
      <w:pPr>
        <w:tabs>
          <w:tab w:val="clear" w:pos="794"/>
          <w:tab w:val="clear" w:pos="1191"/>
          <w:tab w:val="clear" w:pos="1588"/>
          <w:tab w:val="clear" w:pos="1985"/>
        </w:tabs>
        <w:overflowPunct/>
        <w:autoSpaceDE/>
        <w:autoSpaceDN/>
        <w:adjustRightInd/>
        <w:spacing w:before="0" w:after="120"/>
        <w:textAlignment w:val="auto"/>
        <w:rPr>
          <w:b/>
          <w:bCs/>
          <w:lang w:eastAsia="zh-CN"/>
        </w:rPr>
      </w:pPr>
      <w:bookmarkStart w:id="18" w:name="dbreak"/>
      <w:bookmarkEnd w:id="17"/>
      <w:bookmarkEnd w:id="18"/>
      <w:r w:rsidRPr="00C87D7C">
        <w:rPr>
          <w:b/>
          <w:bCs/>
          <w:lang w:eastAsia="zh-CN"/>
        </w:rPr>
        <w:t>Introduction</w:t>
      </w:r>
    </w:p>
    <w:p w14:paraId="0DF4E68F" w14:textId="692D9595"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r w:rsidRPr="008314E3">
        <w:rPr>
          <w:bCs/>
          <w:szCs w:val="24"/>
        </w:rPr>
        <w:t>In recent years, wideband approaches have been proposed for increasing the capability of HF radio communications</w:t>
      </w:r>
      <w:r w:rsidR="00A035C2" w:rsidRPr="008314E3">
        <w:rPr>
          <w:bCs/>
          <w:szCs w:val="24"/>
        </w:rPr>
        <w:t xml:space="preserve"> and MESH networks. </w:t>
      </w:r>
      <w:r w:rsidRPr="008314E3">
        <w:rPr>
          <w:bCs/>
          <w:szCs w:val="24"/>
        </w:rPr>
        <w:t>These approaches use contiguous and non-contiguous (across 200 kHz) signalling bandwidths exceeding the traditional SSB voice channel bandwidth of 3 kHz, in some cases by as much as a factor 16. (48 kHz contiguous bandwidth). This recommendation provides characteristics of WBHF systems</w:t>
      </w:r>
      <w:r w:rsidR="00A035C2" w:rsidRPr="008314E3">
        <w:rPr>
          <w:bCs/>
          <w:szCs w:val="24"/>
        </w:rPr>
        <w:t xml:space="preserve"> and MESH </w:t>
      </w:r>
      <w:r w:rsidR="001A330D" w:rsidRPr="008314E3">
        <w:rPr>
          <w:bCs/>
          <w:szCs w:val="24"/>
        </w:rPr>
        <w:t>Networks for</w:t>
      </w:r>
      <w:r w:rsidRPr="008314E3">
        <w:rPr>
          <w:bCs/>
          <w:szCs w:val="24"/>
        </w:rPr>
        <w:t xml:space="preserve"> use in channel occupancy, sharing, and compatibility studies between </w:t>
      </w:r>
      <w:r w:rsidR="00A035C2" w:rsidRPr="008314E3">
        <w:rPr>
          <w:bCs/>
          <w:szCs w:val="24"/>
        </w:rPr>
        <w:t xml:space="preserve">these </w:t>
      </w:r>
      <w:r w:rsidRPr="008314E3">
        <w:rPr>
          <w:bCs/>
          <w:szCs w:val="24"/>
        </w:rPr>
        <w:t>systems and incumbent services operating in the 3 to 30 MHz frequency band.</w:t>
      </w:r>
    </w:p>
    <w:p w14:paraId="073DB92B"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65F56975"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12DB883F"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r w:rsidRPr="008314E3">
        <w:rPr>
          <w:bCs/>
          <w:szCs w:val="24"/>
        </w:rPr>
        <w:t>Attachment: 1</w:t>
      </w:r>
    </w:p>
    <w:p w14:paraId="0B068B18"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16EBC1D8" w14:textId="49FF8FF3" w:rsidR="003D6F58" w:rsidRPr="008314E3" w:rsidRDefault="003D6F58" w:rsidP="003D6F58">
      <w:pPr>
        <w:tabs>
          <w:tab w:val="clear" w:pos="794"/>
          <w:tab w:val="clear" w:pos="1191"/>
          <w:tab w:val="clear" w:pos="1588"/>
          <w:tab w:val="clear" w:pos="1985"/>
        </w:tabs>
        <w:overflowPunct/>
        <w:autoSpaceDE/>
        <w:autoSpaceDN/>
        <w:adjustRightInd/>
        <w:spacing w:before="0"/>
        <w:jc w:val="center"/>
        <w:textAlignment w:val="auto"/>
        <w:rPr>
          <w:bCs/>
          <w:szCs w:val="24"/>
        </w:rPr>
      </w:pPr>
      <w:r w:rsidRPr="008314E3">
        <w:rPr>
          <w:bCs/>
          <w:szCs w:val="24"/>
        </w:rPr>
        <w:br w:type="page"/>
      </w:r>
    </w:p>
    <w:p w14:paraId="6D784A71" w14:textId="734EBB72" w:rsidR="003D6F58" w:rsidRPr="008314E3" w:rsidRDefault="003D6F58" w:rsidP="003D6F58">
      <w:pPr>
        <w:tabs>
          <w:tab w:val="clear" w:pos="794"/>
          <w:tab w:val="clear" w:pos="1191"/>
          <w:tab w:val="clear" w:pos="1588"/>
          <w:tab w:val="clear" w:pos="1985"/>
        </w:tabs>
        <w:overflowPunct/>
        <w:autoSpaceDE/>
        <w:autoSpaceDN/>
        <w:adjustRightInd/>
        <w:spacing w:before="0"/>
        <w:jc w:val="center"/>
        <w:textAlignment w:val="auto"/>
        <w:rPr>
          <w:bCs/>
          <w:szCs w:val="24"/>
        </w:rPr>
      </w:pPr>
      <w:r w:rsidRPr="008314E3">
        <w:rPr>
          <w:bCs/>
          <w:szCs w:val="24"/>
        </w:rPr>
        <w:lastRenderedPageBreak/>
        <w:t>ATTACHMENT</w:t>
      </w:r>
    </w:p>
    <w:p w14:paraId="2E7A0B36" w14:textId="1B0CE7C4" w:rsidR="00852351" w:rsidRPr="008314E3" w:rsidRDefault="00852351" w:rsidP="003D6F58">
      <w:pPr>
        <w:tabs>
          <w:tab w:val="clear" w:pos="794"/>
          <w:tab w:val="clear" w:pos="1191"/>
          <w:tab w:val="clear" w:pos="1588"/>
          <w:tab w:val="clear" w:pos="1985"/>
        </w:tabs>
        <w:overflowPunct/>
        <w:autoSpaceDE/>
        <w:autoSpaceDN/>
        <w:adjustRightInd/>
        <w:spacing w:before="0"/>
        <w:jc w:val="center"/>
        <w:textAlignment w:val="auto"/>
        <w:rPr>
          <w:bCs/>
          <w:szCs w:val="24"/>
        </w:rPr>
      </w:pPr>
    </w:p>
    <w:p w14:paraId="41268379" w14:textId="08AA80C0" w:rsidR="00852351" w:rsidRPr="008314E3" w:rsidRDefault="00852351" w:rsidP="00852351">
      <w:pPr>
        <w:tabs>
          <w:tab w:val="clear" w:pos="794"/>
          <w:tab w:val="clear" w:pos="1191"/>
          <w:tab w:val="clear" w:pos="1588"/>
          <w:tab w:val="clear" w:pos="1985"/>
        </w:tabs>
        <w:overflowPunct/>
        <w:autoSpaceDE/>
        <w:autoSpaceDN/>
        <w:adjustRightInd/>
        <w:spacing w:before="0"/>
        <w:jc w:val="center"/>
        <w:textAlignment w:val="auto"/>
        <w:rPr>
          <w:bCs/>
          <w:szCs w:val="24"/>
        </w:rPr>
      </w:pPr>
      <w:r w:rsidRPr="008314E3">
        <w:rPr>
          <w:bCs/>
          <w:szCs w:val="24"/>
        </w:rPr>
        <w:t xml:space="preserve">WORKING DOCUMENT TOWARDS A PRELIMINARY DRAFT NEW RECOMMENDATION </w:t>
      </w:r>
      <w:r w:rsidR="00670431">
        <w:rPr>
          <w:bCs/>
          <w:szCs w:val="24"/>
        </w:rPr>
        <w:t>F.[XXX]</w:t>
      </w:r>
    </w:p>
    <w:p w14:paraId="5924192D" w14:textId="32C0E05C" w:rsidR="00852351" w:rsidRPr="00483A49" w:rsidRDefault="00852351" w:rsidP="00483A49">
      <w:pPr>
        <w:tabs>
          <w:tab w:val="clear" w:pos="794"/>
          <w:tab w:val="clear" w:pos="1191"/>
          <w:tab w:val="clear" w:pos="1588"/>
          <w:tab w:val="clear" w:pos="1985"/>
        </w:tabs>
        <w:overflowPunct/>
        <w:autoSpaceDE/>
        <w:autoSpaceDN/>
        <w:adjustRightInd/>
        <w:jc w:val="center"/>
        <w:textAlignment w:val="auto"/>
        <w:rPr>
          <w:b/>
          <w:bCs/>
          <w:szCs w:val="24"/>
        </w:rPr>
      </w:pPr>
      <w:r w:rsidRPr="00483A49">
        <w:rPr>
          <w:b/>
          <w:bCs/>
          <w:szCs w:val="24"/>
        </w:rPr>
        <w:t>C</w:t>
      </w:r>
      <w:r w:rsidR="009A6CBC">
        <w:rPr>
          <w:b/>
          <w:bCs/>
          <w:szCs w:val="24"/>
        </w:rPr>
        <w:t>haracteristics of</w:t>
      </w:r>
      <w:r w:rsidRPr="00483A49">
        <w:rPr>
          <w:b/>
          <w:bCs/>
          <w:szCs w:val="24"/>
        </w:rPr>
        <w:t xml:space="preserve"> </w:t>
      </w:r>
      <w:r w:rsidR="009A6CBC">
        <w:rPr>
          <w:b/>
          <w:bCs/>
          <w:szCs w:val="24"/>
        </w:rPr>
        <w:t>mesh</w:t>
      </w:r>
      <w:r w:rsidR="00A035C2" w:rsidRPr="00483A49">
        <w:rPr>
          <w:b/>
          <w:bCs/>
          <w:szCs w:val="24"/>
        </w:rPr>
        <w:t xml:space="preserve"> </w:t>
      </w:r>
      <w:r w:rsidR="009A6CBC">
        <w:rPr>
          <w:b/>
          <w:bCs/>
          <w:szCs w:val="24"/>
        </w:rPr>
        <w:t>networks</w:t>
      </w:r>
      <w:r w:rsidR="00A035C2" w:rsidRPr="00483A49">
        <w:rPr>
          <w:b/>
          <w:bCs/>
          <w:szCs w:val="24"/>
        </w:rPr>
        <w:t xml:space="preserve"> </w:t>
      </w:r>
      <w:r w:rsidR="009A6CBC">
        <w:rPr>
          <w:b/>
          <w:bCs/>
          <w:szCs w:val="24"/>
        </w:rPr>
        <w:t>operating</w:t>
      </w:r>
      <w:r w:rsidRPr="00483A49">
        <w:rPr>
          <w:b/>
          <w:bCs/>
          <w:szCs w:val="24"/>
        </w:rPr>
        <w:t xml:space="preserve"> </w:t>
      </w:r>
      <w:r w:rsidR="009A6CBC">
        <w:rPr>
          <w:b/>
          <w:bCs/>
          <w:szCs w:val="24"/>
        </w:rPr>
        <w:t>in</w:t>
      </w:r>
      <w:r w:rsidRPr="00483A49">
        <w:rPr>
          <w:b/>
          <w:bCs/>
          <w:szCs w:val="24"/>
        </w:rPr>
        <w:t xml:space="preserve"> </w:t>
      </w:r>
      <w:r w:rsidR="009A6CBC">
        <w:rPr>
          <w:b/>
          <w:bCs/>
          <w:szCs w:val="24"/>
        </w:rPr>
        <w:t>the</w:t>
      </w:r>
      <w:r w:rsidRPr="00483A49">
        <w:rPr>
          <w:b/>
          <w:bCs/>
          <w:szCs w:val="24"/>
        </w:rPr>
        <w:t xml:space="preserve"> 3 </w:t>
      </w:r>
      <w:r w:rsidR="009A6CBC">
        <w:rPr>
          <w:b/>
          <w:bCs/>
          <w:szCs w:val="24"/>
        </w:rPr>
        <w:t>to</w:t>
      </w:r>
      <w:r w:rsidRPr="00483A49">
        <w:rPr>
          <w:b/>
          <w:bCs/>
          <w:szCs w:val="24"/>
        </w:rPr>
        <w:t xml:space="preserve"> 30 MH</w:t>
      </w:r>
      <w:r w:rsidR="009A6CBC">
        <w:rPr>
          <w:b/>
          <w:bCs/>
          <w:szCs w:val="24"/>
        </w:rPr>
        <w:t>z</w:t>
      </w:r>
      <w:r w:rsidRPr="00483A49">
        <w:rPr>
          <w:b/>
          <w:bCs/>
          <w:szCs w:val="24"/>
        </w:rPr>
        <w:t xml:space="preserve"> </w:t>
      </w:r>
      <w:r w:rsidR="009A6CBC">
        <w:rPr>
          <w:b/>
          <w:bCs/>
          <w:szCs w:val="24"/>
        </w:rPr>
        <w:t>frequency band</w:t>
      </w:r>
    </w:p>
    <w:p w14:paraId="765ACC8F" w14:textId="1149E67E" w:rsidR="00670431" w:rsidRPr="00755537" w:rsidRDefault="009A6CBC" w:rsidP="00670431">
      <w:pPr>
        <w:pStyle w:val="Recref"/>
        <w:rPr>
          <w:lang w:eastAsia="zh-CN"/>
        </w:rPr>
      </w:pPr>
      <w:r>
        <w:rPr>
          <w:lang w:eastAsia="zh-CN"/>
        </w:rPr>
        <w:t>(Question ITU-R XXX/X</w:t>
      </w:r>
      <w:r w:rsidR="00670431" w:rsidRPr="00755537">
        <w:rPr>
          <w:lang w:eastAsia="zh-CN"/>
        </w:rPr>
        <w:t>)</w:t>
      </w:r>
    </w:p>
    <w:p w14:paraId="5EA21C2B" w14:textId="439BAA88" w:rsidR="00852351" w:rsidRPr="008314E3" w:rsidRDefault="00670431" w:rsidP="00C87D7C">
      <w:pPr>
        <w:tabs>
          <w:tab w:val="clear" w:pos="794"/>
          <w:tab w:val="clear" w:pos="1191"/>
          <w:tab w:val="clear" w:pos="1588"/>
          <w:tab w:val="clear" w:pos="1985"/>
        </w:tabs>
        <w:overflowPunct/>
        <w:autoSpaceDE/>
        <w:autoSpaceDN/>
        <w:adjustRightInd/>
        <w:spacing w:before="0"/>
        <w:jc w:val="right"/>
        <w:textAlignment w:val="auto"/>
        <w:rPr>
          <w:bCs/>
          <w:szCs w:val="24"/>
        </w:rPr>
      </w:pPr>
      <w:r>
        <w:rPr>
          <w:bCs/>
          <w:szCs w:val="24"/>
        </w:rPr>
        <w:t>(202X)</w:t>
      </w:r>
    </w:p>
    <w:p w14:paraId="2DD7EE32" w14:textId="77777777" w:rsidR="00852351" w:rsidRPr="008314E3" w:rsidRDefault="00852351" w:rsidP="003D6F58">
      <w:pPr>
        <w:tabs>
          <w:tab w:val="clear" w:pos="794"/>
          <w:tab w:val="clear" w:pos="1191"/>
          <w:tab w:val="clear" w:pos="1588"/>
          <w:tab w:val="clear" w:pos="1985"/>
        </w:tabs>
        <w:overflowPunct/>
        <w:autoSpaceDE/>
        <w:autoSpaceDN/>
        <w:adjustRightInd/>
        <w:spacing w:before="0"/>
        <w:jc w:val="center"/>
        <w:textAlignment w:val="auto"/>
        <w:rPr>
          <w:bCs/>
          <w:szCs w:val="24"/>
        </w:rPr>
      </w:pPr>
    </w:p>
    <w:p w14:paraId="2213109D" w14:textId="0225AF36"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
          <w:szCs w:val="24"/>
        </w:rPr>
      </w:pPr>
      <w:r w:rsidRPr="008314E3">
        <w:rPr>
          <w:b/>
          <w:szCs w:val="24"/>
        </w:rPr>
        <w:t>Scope</w:t>
      </w:r>
    </w:p>
    <w:p w14:paraId="7ABF5F70" w14:textId="1ABD4E11" w:rsidR="002126A9" w:rsidRPr="008314E3" w:rsidRDefault="002126A9" w:rsidP="003D6F58">
      <w:pPr>
        <w:tabs>
          <w:tab w:val="clear" w:pos="794"/>
          <w:tab w:val="clear" w:pos="1191"/>
          <w:tab w:val="clear" w:pos="1588"/>
          <w:tab w:val="clear" w:pos="1985"/>
        </w:tabs>
        <w:overflowPunct/>
        <w:autoSpaceDE/>
        <w:autoSpaceDN/>
        <w:adjustRightInd/>
        <w:spacing w:before="0"/>
        <w:textAlignment w:val="auto"/>
        <w:rPr>
          <w:b/>
          <w:szCs w:val="24"/>
        </w:rPr>
      </w:pPr>
    </w:p>
    <w:p w14:paraId="6B68AED3" w14:textId="0E436128" w:rsidR="002126A9" w:rsidRDefault="002126A9" w:rsidP="003D6F58">
      <w:pPr>
        <w:tabs>
          <w:tab w:val="clear" w:pos="794"/>
          <w:tab w:val="clear" w:pos="1191"/>
          <w:tab w:val="clear" w:pos="1588"/>
          <w:tab w:val="clear" w:pos="1985"/>
        </w:tabs>
        <w:overflowPunct/>
        <w:autoSpaceDE/>
        <w:autoSpaceDN/>
        <w:adjustRightInd/>
        <w:spacing w:before="0"/>
        <w:textAlignment w:val="auto"/>
        <w:rPr>
          <w:bCs/>
          <w:szCs w:val="24"/>
        </w:rPr>
      </w:pPr>
      <w:r w:rsidRPr="008314E3">
        <w:rPr>
          <w:bCs/>
          <w:szCs w:val="24"/>
        </w:rPr>
        <w:t>This Recommendation describes the technical and operational characteristics of Wide Band High Frequency (WBHF) systems</w:t>
      </w:r>
      <w:r w:rsidR="00A035C2" w:rsidRPr="008314E3">
        <w:rPr>
          <w:bCs/>
          <w:szCs w:val="24"/>
        </w:rPr>
        <w:t xml:space="preserve"> and MESH networks</w:t>
      </w:r>
      <w:r w:rsidRPr="008314E3">
        <w:rPr>
          <w:bCs/>
          <w:szCs w:val="24"/>
        </w:rPr>
        <w:t xml:space="preserve"> to </w:t>
      </w:r>
      <w:r w:rsidR="00852351" w:rsidRPr="008314E3">
        <w:rPr>
          <w:bCs/>
          <w:szCs w:val="24"/>
        </w:rPr>
        <w:t>provide.</w:t>
      </w:r>
    </w:p>
    <w:p w14:paraId="49F2F779" w14:textId="090CC2CA" w:rsidR="00670431" w:rsidRDefault="00670431" w:rsidP="003D6F58">
      <w:pPr>
        <w:tabs>
          <w:tab w:val="clear" w:pos="794"/>
          <w:tab w:val="clear" w:pos="1191"/>
          <w:tab w:val="clear" w:pos="1588"/>
          <w:tab w:val="clear" w:pos="1985"/>
        </w:tabs>
        <w:overflowPunct/>
        <w:autoSpaceDE/>
        <w:autoSpaceDN/>
        <w:adjustRightInd/>
        <w:spacing w:before="0"/>
        <w:textAlignment w:val="auto"/>
        <w:rPr>
          <w:bCs/>
          <w:szCs w:val="24"/>
        </w:rPr>
      </w:pPr>
    </w:p>
    <w:p w14:paraId="44FB4192" w14:textId="77777777" w:rsidR="00DB7853" w:rsidRDefault="009A6CBC" w:rsidP="00DB7853">
      <w:pPr>
        <w:tabs>
          <w:tab w:val="clear" w:pos="794"/>
          <w:tab w:val="clear" w:pos="1191"/>
          <w:tab w:val="clear" w:pos="1588"/>
          <w:tab w:val="clear" w:pos="1985"/>
        </w:tabs>
        <w:overflowPunct/>
        <w:autoSpaceDE/>
        <w:autoSpaceDN/>
        <w:adjustRightInd/>
        <w:spacing w:before="0" w:after="120"/>
        <w:textAlignment w:val="auto"/>
        <w:rPr>
          <w:b/>
          <w:bCs/>
          <w:szCs w:val="24"/>
        </w:rPr>
      </w:pPr>
      <w:r w:rsidRPr="009A6CBC">
        <w:rPr>
          <w:b/>
          <w:bCs/>
          <w:szCs w:val="24"/>
        </w:rPr>
        <w:t>Keywords</w:t>
      </w:r>
    </w:p>
    <w:p w14:paraId="515A4610" w14:textId="49A11DA6" w:rsidR="00483A49" w:rsidRPr="00483A49" w:rsidRDefault="00483A49" w:rsidP="00DB7853">
      <w:pPr>
        <w:tabs>
          <w:tab w:val="clear" w:pos="794"/>
          <w:tab w:val="clear" w:pos="1191"/>
          <w:tab w:val="clear" w:pos="1588"/>
          <w:tab w:val="clear" w:pos="1985"/>
        </w:tabs>
        <w:overflowPunct/>
        <w:autoSpaceDE/>
        <w:autoSpaceDN/>
        <w:adjustRightInd/>
        <w:spacing w:before="0"/>
        <w:textAlignment w:val="auto"/>
        <w:rPr>
          <w:szCs w:val="24"/>
        </w:rPr>
      </w:pPr>
      <w:r w:rsidRPr="00483A49">
        <w:rPr>
          <w:szCs w:val="24"/>
        </w:rPr>
        <w:t>Cognitive Radio - A radio that can be programmed and configured dynamically to use the best wireless channels in its vicinity to avoid user interference and congestion.</w:t>
      </w:r>
    </w:p>
    <w:p w14:paraId="0F3EA8DC" w14:textId="77777777" w:rsidR="00483A49" w:rsidRPr="00483A49" w:rsidRDefault="00483A49" w:rsidP="00483A49">
      <w:pPr>
        <w:spacing w:before="0" w:after="120"/>
        <w:rPr>
          <w:szCs w:val="24"/>
        </w:rPr>
      </w:pPr>
      <w:r w:rsidRPr="00483A49">
        <w:rPr>
          <w:szCs w:val="24"/>
        </w:rPr>
        <w:t>MIMO - A method for multiplying the capacity of a radio link using multiple transmission and receiving antennas.</w:t>
      </w:r>
    </w:p>
    <w:p w14:paraId="71E0B99D" w14:textId="77777777" w:rsidR="00483A49" w:rsidRPr="00483A49" w:rsidRDefault="00483A49" w:rsidP="00483A49">
      <w:pPr>
        <w:spacing w:before="0" w:after="120"/>
        <w:rPr>
          <w:szCs w:val="24"/>
        </w:rPr>
      </w:pPr>
      <w:r w:rsidRPr="00483A49">
        <w:rPr>
          <w:szCs w:val="24"/>
        </w:rPr>
        <w:t>MESH Network – A mesh network is a local network topology in which the infrastructure nodes connect directly, dynamically, and non-hierarchically to as many other nodes as possible and cooperate with one another to efficiently route data from/to clients.</w:t>
      </w:r>
    </w:p>
    <w:p w14:paraId="553DB6FE" w14:textId="77777777" w:rsidR="00483A49" w:rsidRPr="00483A49" w:rsidRDefault="00483A49" w:rsidP="00483A49">
      <w:pPr>
        <w:spacing w:before="0" w:after="120"/>
        <w:rPr>
          <w:szCs w:val="24"/>
        </w:rPr>
      </w:pPr>
      <w:r w:rsidRPr="00483A49">
        <w:rPr>
          <w:szCs w:val="24"/>
        </w:rPr>
        <w:t>Automatic Link Establishment – A technique for digitally initiating and sustaining HF radio communications.</w:t>
      </w:r>
    </w:p>
    <w:p w14:paraId="7ED768AE" w14:textId="77777777" w:rsidR="009A6CBC" w:rsidRPr="00755537" w:rsidRDefault="009A6CBC" w:rsidP="00DB7853">
      <w:pPr>
        <w:pStyle w:val="Headingb"/>
        <w:spacing w:after="120"/>
      </w:pPr>
      <w:r w:rsidRPr="00755537">
        <w:t>Abbreviations</w:t>
      </w:r>
    </w:p>
    <w:p w14:paraId="7F927C00" w14:textId="77777777" w:rsidR="00483A49" w:rsidRPr="00483A49" w:rsidRDefault="00483A49" w:rsidP="00483A49">
      <w:pPr>
        <w:spacing w:before="0" w:after="120"/>
        <w:rPr>
          <w:szCs w:val="24"/>
        </w:rPr>
      </w:pPr>
      <w:r w:rsidRPr="00483A49">
        <w:rPr>
          <w:szCs w:val="24"/>
        </w:rPr>
        <w:t>WBHF – Wide Band High Frequency</w:t>
      </w:r>
    </w:p>
    <w:p w14:paraId="31AC0B28" w14:textId="77777777" w:rsidR="00483A49" w:rsidRPr="00483A49" w:rsidRDefault="00483A49" w:rsidP="00483A49">
      <w:pPr>
        <w:spacing w:before="0" w:after="120"/>
        <w:rPr>
          <w:szCs w:val="24"/>
        </w:rPr>
      </w:pPr>
      <w:r w:rsidRPr="00483A49">
        <w:rPr>
          <w:szCs w:val="24"/>
        </w:rPr>
        <w:t>WHFM – Wide Band High Frequency MESH Network</w:t>
      </w:r>
    </w:p>
    <w:p w14:paraId="3034BA73" w14:textId="77777777" w:rsidR="00483A49" w:rsidRPr="00483A49" w:rsidRDefault="00483A49" w:rsidP="00483A49">
      <w:pPr>
        <w:spacing w:before="0" w:after="120"/>
        <w:rPr>
          <w:szCs w:val="24"/>
        </w:rPr>
      </w:pPr>
      <w:r w:rsidRPr="00483A49">
        <w:rPr>
          <w:szCs w:val="24"/>
        </w:rPr>
        <w:t>ALE – Automatic Link Establishment</w:t>
      </w:r>
    </w:p>
    <w:p w14:paraId="71E19B1A" w14:textId="77777777" w:rsidR="00483A49" w:rsidRPr="00483A49" w:rsidRDefault="00483A49" w:rsidP="00483A49">
      <w:pPr>
        <w:spacing w:before="0" w:after="120"/>
        <w:rPr>
          <w:szCs w:val="24"/>
        </w:rPr>
      </w:pPr>
      <w:r w:rsidRPr="00483A49">
        <w:rPr>
          <w:szCs w:val="24"/>
        </w:rPr>
        <w:t>HF – High Frequency</w:t>
      </w:r>
    </w:p>
    <w:p w14:paraId="77081FAA" w14:textId="77777777" w:rsidR="00483A49" w:rsidRPr="00483A49" w:rsidRDefault="00483A49" w:rsidP="00483A49">
      <w:pPr>
        <w:spacing w:before="0" w:after="120"/>
        <w:rPr>
          <w:szCs w:val="24"/>
        </w:rPr>
      </w:pPr>
      <w:r w:rsidRPr="00483A49">
        <w:rPr>
          <w:szCs w:val="24"/>
        </w:rPr>
        <w:t>kpbs – kilobits per second</w:t>
      </w:r>
    </w:p>
    <w:p w14:paraId="0DB3BA44" w14:textId="77777777" w:rsidR="00483A49" w:rsidRPr="00483A49" w:rsidRDefault="00483A49" w:rsidP="00483A49">
      <w:pPr>
        <w:spacing w:before="0" w:after="120"/>
        <w:rPr>
          <w:szCs w:val="24"/>
        </w:rPr>
      </w:pPr>
      <w:r w:rsidRPr="00483A49">
        <w:rPr>
          <w:szCs w:val="24"/>
        </w:rPr>
        <w:t>SNR – Signal to Noise Ratio</w:t>
      </w:r>
    </w:p>
    <w:p w14:paraId="158EB3EE" w14:textId="42FD7FC5" w:rsidR="00483A49" w:rsidRPr="00483A49" w:rsidRDefault="00483A49" w:rsidP="00483A49">
      <w:pPr>
        <w:pStyle w:val="Reftext"/>
        <w:tabs>
          <w:tab w:val="clear" w:pos="1588"/>
          <w:tab w:val="clear" w:pos="1985"/>
          <w:tab w:val="left" w:pos="3261"/>
        </w:tabs>
        <w:rPr>
          <w:sz w:val="24"/>
          <w:szCs w:val="24"/>
          <w:lang w:val="en-US" w:eastAsia="ja-JP"/>
        </w:rPr>
      </w:pPr>
      <w:r w:rsidRPr="00483A49">
        <w:rPr>
          <w:sz w:val="24"/>
          <w:szCs w:val="24"/>
        </w:rPr>
        <w:t>OTH – Over the Horizon</w:t>
      </w:r>
    </w:p>
    <w:p w14:paraId="7375D0D9" w14:textId="77777777" w:rsidR="009A6CBC" w:rsidRPr="00395B13" w:rsidRDefault="009A6CBC" w:rsidP="00DB7853">
      <w:pPr>
        <w:pStyle w:val="Headingb"/>
        <w:spacing w:after="120"/>
        <w:rPr>
          <w:szCs w:val="24"/>
        </w:rPr>
      </w:pPr>
      <w:r w:rsidRPr="00395B13">
        <w:t>Related ITU Recommendations and Reports</w:t>
      </w:r>
    </w:p>
    <w:p w14:paraId="0C4073A1" w14:textId="77777777" w:rsidR="00483A49" w:rsidRPr="00483A49" w:rsidRDefault="00483A49" w:rsidP="00483A49">
      <w:pPr>
        <w:spacing w:before="0" w:after="120"/>
        <w:rPr>
          <w:szCs w:val="24"/>
        </w:rPr>
      </w:pPr>
      <w:r w:rsidRPr="00483A49">
        <w:rPr>
          <w:szCs w:val="24"/>
        </w:rPr>
        <w:t>Recommendation ITU-R F.1610 “Planning, design and implementation of HF fixed service radio systems”</w:t>
      </w:r>
    </w:p>
    <w:p w14:paraId="1FA08D41" w14:textId="77777777" w:rsidR="00483A49" w:rsidRPr="00483A49" w:rsidRDefault="00483A49" w:rsidP="00483A49">
      <w:pPr>
        <w:spacing w:before="0" w:after="120"/>
        <w:rPr>
          <w:szCs w:val="24"/>
        </w:rPr>
      </w:pPr>
      <w:r w:rsidRPr="00483A49">
        <w:rPr>
          <w:szCs w:val="24"/>
        </w:rPr>
        <w:t>Recommendation ITU-R F.1611 “Prediction methods for adaptive HF system planning and operation”</w:t>
      </w:r>
    </w:p>
    <w:p w14:paraId="6D57BF11" w14:textId="77777777" w:rsidR="00483A49" w:rsidRPr="00483A49" w:rsidRDefault="00483A49" w:rsidP="00483A49">
      <w:pPr>
        <w:spacing w:before="0" w:after="120"/>
        <w:rPr>
          <w:szCs w:val="24"/>
        </w:rPr>
      </w:pPr>
      <w:r w:rsidRPr="00483A49">
        <w:rPr>
          <w:szCs w:val="24"/>
        </w:rPr>
        <w:t>Recommendation ITU-R F.1761 “Characteristics of HF fixed radiocommunication systems”</w:t>
      </w:r>
    </w:p>
    <w:p w14:paraId="5A49E1D1" w14:textId="77777777" w:rsidR="00483A49" w:rsidRPr="00483A49" w:rsidRDefault="00483A49" w:rsidP="00483A49">
      <w:pPr>
        <w:spacing w:before="0" w:after="120"/>
        <w:rPr>
          <w:szCs w:val="24"/>
        </w:rPr>
      </w:pPr>
      <w:r w:rsidRPr="00483A49">
        <w:rPr>
          <w:szCs w:val="24"/>
        </w:rPr>
        <w:lastRenderedPageBreak/>
        <w:t>Recommendation ITU-R F.1762 “Characteristics of enhanced applications for high frequency (HF) radiocommunication systems”</w:t>
      </w:r>
    </w:p>
    <w:p w14:paraId="5F68E577" w14:textId="77777777" w:rsidR="00483A49" w:rsidRPr="00483A49" w:rsidRDefault="00483A49" w:rsidP="00483A49">
      <w:pPr>
        <w:spacing w:before="0" w:after="120"/>
        <w:rPr>
          <w:szCs w:val="24"/>
        </w:rPr>
      </w:pPr>
      <w:r w:rsidRPr="00483A49">
        <w:rPr>
          <w:szCs w:val="24"/>
        </w:rPr>
        <w:t>Recommendation ITU-R F.1778 “Channel access requirements for HF adaptive systems in the fixed and land mobile services”</w:t>
      </w:r>
    </w:p>
    <w:p w14:paraId="5637FE90" w14:textId="77777777" w:rsidR="00483A49" w:rsidRPr="00483A49" w:rsidRDefault="00483A49" w:rsidP="00483A49">
      <w:pPr>
        <w:spacing w:before="0" w:after="120"/>
        <w:rPr>
          <w:szCs w:val="24"/>
        </w:rPr>
      </w:pPr>
      <w:r w:rsidRPr="00483A49">
        <w:rPr>
          <w:szCs w:val="24"/>
        </w:rPr>
        <w:t>Recommendation ITU-R F.1821 “Characteristics of advanced digital high frequency (HF) radiocommunication systems”</w:t>
      </w:r>
    </w:p>
    <w:p w14:paraId="3D2DCF93" w14:textId="77777777" w:rsidR="00483A49" w:rsidRPr="00483A49" w:rsidRDefault="00483A49" w:rsidP="00483A49">
      <w:pPr>
        <w:spacing w:before="0" w:after="120"/>
        <w:rPr>
          <w:szCs w:val="24"/>
        </w:rPr>
      </w:pPr>
      <w:r w:rsidRPr="00483A49">
        <w:rPr>
          <w:szCs w:val="24"/>
        </w:rPr>
        <w:t>Recommendation ITU-R F,2061 “HF Fixed Radiocommunication Systems”</w:t>
      </w:r>
    </w:p>
    <w:p w14:paraId="21811E82" w14:textId="77777777" w:rsidR="00483A49" w:rsidRPr="00483A49" w:rsidRDefault="00483A49" w:rsidP="00483A49">
      <w:pPr>
        <w:tabs>
          <w:tab w:val="clear" w:pos="794"/>
          <w:tab w:val="clear" w:pos="1191"/>
          <w:tab w:val="clear" w:pos="1588"/>
          <w:tab w:val="clear" w:pos="1985"/>
          <w:tab w:val="left" w:pos="1134"/>
          <w:tab w:val="left" w:pos="1871"/>
          <w:tab w:val="left" w:pos="2268"/>
        </w:tabs>
        <w:ind w:left="1814" w:hanging="1814"/>
        <w:rPr>
          <w:szCs w:val="24"/>
          <w:lang w:eastAsia="zh-CN"/>
        </w:rPr>
      </w:pPr>
      <w:r w:rsidRPr="00483A49">
        <w:rPr>
          <w:szCs w:val="24"/>
          <w:lang w:eastAsia="zh-CN"/>
        </w:rPr>
        <w:t xml:space="preserve">Recommendation ITU-R </w:t>
      </w:r>
      <w:hyperlink r:id="rId12" w:history="1">
        <w:r w:rsidRPr="00483A49">
          <w:rPr>
            <w:color w:val="0000FF" w:themeColor="hyperlink"/>
            <w:szCs w:val="24"/>
            <w:u w:val="single"/>
            <w:lang w:eastAsia="zh-CN"/>
          </w:rPr>
          <w:t>SM.328</w:t>
        </w:r>
      </w:hyperlink>
      <w:r w:rsidRPr="00483A49">
        <w:rPr>
          <w:szCs w:val="24"/>
        </w:rPr>
        <w:t xml:space="preserve"> </w:t>
      </w:r>
      <w:r w:rsidRPr="00483A49">
        <w:rPr>
          <w:szCs w:val="24"/>
        </w:rPr>
        <w:tab/>
      </w:r>
      <w:r w:rsidRPr="00483A49">
        <w:rPr>
          <w:szCs w:val="24"/>
          <w:lang w:eastAsia="zh-CN"/>
        </w:rPr>
        <w:t>Spectra and bandwidth of emissions</w:t>
      </w:r>
    </w:p>
    <w:p w14:paraId="717C2E7A" w14:textId="77777777" w:rsidR="00483A49" w:rsidRPr="00483A49" w:rsidRDefault="00483A49" w:rsidP="00483A49">
      <w:pPr>
        <w:tabs>
          <w:tab w:val="clear" w:pos="794"/>
          <w:tab w:val="clear" w:pos="1191"/>
          <w:tab w:val="clear" w:pos="1588"/>
          <w:tab w:val="clear" w:pos="1985"/>
          <w:tab w:val="left" w:pos="1134"/>
          <w:tab w:val="left" w:pos="1871"/>
          <w:tab w:val="left" w:pos="2268"/>
        </w:tabs>
        <w:ind w:left="1814" w:hanging="1814"/>
        <w:rPr>
          <w:szCs w:val="24"/>
          <w:lang w:eastAsia="zh-CN"/>
        </w:rPr>
      </w:pPr>
      <w:r w:rsidRPr="00483A49">
        <w:rPr>
          <w:szCs w:val="24"/>
          <w:lang w:eastAsia="zh-CN"/>
        </w:rPr>
        <w:t xml:space="preserve">Recommendation ITU-R </w:t>
      </w:r>
      <w:hyperlink r:id="rId13" w:history="1">
        <w:r w:rsidRPr="00483A49">
          <w:rPr>
            <w:color w:val="0000FF" w:themeColor="hyperlink"/>
            <w:szCs w:val="24"/>
            <w:u w:val="single"/>
            <w:lang w:eastAsia="zh-CN"/>
          </w:rPr>
          <w:t>SM.329</w:t>
        </w:r>
      </w:hyperlink>
      <w:r w:rsidRPr="00483A49">
        <w:rPr>
          <w:szCs w:val="24"/>
        </w:rPr>
        <w:t xml:space="preserve"> </w:t>
      </w:r>
      <w:r w:rsidRPr="00483A49">
        <w:rPr>
          <w:szCs w:val="24"/>
        </w:rPr>
        <w:tab/>
      </w:r>
      <w:r w:rsidRPr="00483A49">
        <w:rPr>
          <w:szCs w:val="24"/>
          <w:lang w:eastAsia="zh-CN"/>
        </w:rPr>
        <w:t>Unwanted emissions in the spurious domain</w:t>
      </w:r>
    </w:p>
    <w:p w14:paraId="04CC5D79" w14:textId="77777777" w:rsidR="00483A49" w:rsidRPr="00483A49" w:rsidRDefault="00483A49" w:rsidP="00483A49">
      <w:pPr>
        <w:tabs>
          <w:tab w:val="clear" w:pos="794"/>
          <w:tab w:val="clear" w:pos="1191"/>
          <w:tab w:val="clear" w:pos="1588"/>
          <w:tab w:val="clear" w:pos="1985"/>
          <w:tab w:val="left" w:pos="1134"/>
          <w:tab w:val="left" w:pos="1871"/>
          <w:tab w:val="left" w:pos="2608"/>
          <w:tab w:val="left" w:pos="3345"/>
        </w:tabs>
        <w:spacing w:before="80"/>
        <w:ind w:left="1814" w:hanging="1814"/>
        <w:rPr>
          <w:szCs w:val="24"/>
          <w:lang w:eastAsia="zh-CN"/>
        </w:rPr>
      </w:pPr>
      <w:r w:rsidRPr="00483A49">
        <w:rPr>
          <w:szCs w:val="24"/>
          <w:lang w:eastAsia="zh-CN"/>
        </w:rPr>
        <w:t xml:space="preserve">Report ITU-R </w:t>
      </w:r>
      <w:hyperlink r:id="rId14" w:history="1">
        <w:r w:rsidRPr="00483A49">
          <w:rPr>
            <w:color w:val="0000FF" w:themeColor="hyperlink"/>
            <w:szCs w:val="24"/>
            <w:u w:val="single"/>
            <w:lang w:eastAsia="zh-CN"/>
          </w:rPr>
          <w:t>BS.458</w:t>
        </w:r>
      </w:hyperlink>
      <w:r w:rsidRPr="00483A49">
        <w:rPr>
          <w:szCs w:val="24"/>
        </w:rPr>
        <w:t xml:space="preserve"> </w:t>
      </w:r>
      <w:r w:rsidRPr="00483A49">
        <w:rPr>
          <w:szCs w:val="24"/>
        </w:rPr>
        <w:tab/>
      </w:r>
      <w:r w:rsidRPr="00483A49">
        <w:rPr>
          <w:szCs w:val="24"/>
          <w:lang w:eastAsia="zh-CN"/>
        </w:rPr>
        <w:t>Characteristics of systems in LF, MF and HF broadcasting</w:t>
      </w:r>
    </w:p>
    <w:p w14:paraId="2F2A9658" w14:textId="77777777" w:rsidR="00483A49" w:rsidRPr="00483A49" w:rsidRDefault="00483A49" w:rsidP="00483A49">
      <w:pPr>
        <w:tabs>
          <w:tab w:val="clear" w:pos="794"/>
          <w:tab w:val="clear" w:pos="1191"/>
          <w:tab w:val="clear" w:pos="1588"/>
          <w:tab w:val="clear" w:pos="1985"/>
          <w:tab w:val="left" w:pos="1134"/>
          <w:tab w:val="left" w:pos="1871"/>
          <w:tab w:val="left" w:pos="2608"/>
          <w:tab w:val="left" w:pos="3345"/>
        </w:tabs>
        <w:spacing w:before="80"/>
        <w:ind w:left="1814" w:hanging="1814"/>
        <w:rPr>
          <w:szCs w:val="24"/>
          <w:lang w:eastAsia="zh-CN"/>
        </w:rPr>
      </w:pPr>
    </w:p>
    <w:p w14:paraId="0FD667F7" w14:textId="77777777" w:rsidR="00483A49" w:rsidRPr="00483A49" w:rsidRDefault="00483A49" w:rsidP="00483A49">
      <w:pPr>
        <w:spacing w:before="0" w:after="120"/>
        <w:rPr>
          <w:szCs w:val="24"/>
        </w:rPr>
      </w:pPr>
      <w:r w:rsidRPr="00483A49">
        <w:rPr>
          <w:szCs w:val="24"/>
        </w:rPr>
        <w:t>Report ITU-R F.2061 “HF fixed radiocommunications systems”;</w:t>
      </w:r>
    </w:p>
    <w:p w14:paraId="2F5F38D6" w14:textId="77777777" w:rsidR="00483A49" w:rsidRPr="00483A49" w:rsidRDefault="00483A49" w:rsidP="00483A49">
      <w:pPr>
        <w:spacing w:before="0" w:after="120"/>
        <w:rPr>
          <w:szCs w:val="24"/>
        </w:rPr>
      </w:pPr>
      <w:r w:rsidRPr="00483A49">
        <w:rPr>
          <w:szCs w:val="24"/>
        </w:rPr>
        <w:t>Report ITU-R F.2087 “Requirements for high frequency (HF) radiocommunication systems in the fixed service”</w:t>
      </w:r>
    </w:p>
    <w:p w14:paraId="731435DE" w14:textId="77777777" w:rsidR="00483A49" w:rsidRPr="00483A49" w:rsidRDefault="00483A49" w:rsidP="00483A49">
      <w:pPr>
        <w:spacing w:before="0" w:after="120"/>
        <w:rPr>
          <w:szCs w:val="24"/>
        </w:rPr>
      </w:pPr>
      <w:r w:rsidRPr="00483A49">
        <w:rPr>
          <w:szCs w:val="24"/>
        </w:rPr>
        <w:t>Report ITU-R F.2484 “Cooperative frequency competition model and the corresponding algorithms and protocols for improving the HF sky-wave electromagnetic environment.”</w:t>
      </w:r>
    </w:p>
    <w:p w14:paraId="3C49A09D" w14:textId="77777777" w:rsidR="002126A9" w:rsidRPr="00C87D7C" w:rsidRDefault="002126A9" w:rsidP="002126A9">
      <w:pPr>
        <w:pStyle w:val="Normalaftertitle"/>
      </w:pPr>
      <w:r w:rsidRPr="00C87D7C">
        <w:t>The ITU Radiocommunication Assembly,</w:t>
      </w:r>
    </w:p>
    <w:p w14:paraId="6FA373AF" w14:textId="77777777" w:rsidR="002126A9" w:rsidRPr="00C87D7C" w:rsidRDefault="002126A9" w:rsidP="002126A9">
      <w:pPr>
        <w:pStyle w:val="Call"/>
      </w:pPr>
      <w:r w:rsidRPr="00C87D7C">
        <w:t>considering</w:t>
      </w:r>
    </w:p>
    <w:p w14:paraId="6A115024" w14:textId="547F9C07" w:rsidR="002126A9" w:rsidRPr="00C87D7C" w:rsidRDefault="00852351" w:rsidP="002126A9">
      <w:r w:rsidRPr="00C87D7C">
        <w:t>a</w:t>
      </w:r>
      <w:r w:rsidR="002126A9" w:rsidRPr="00C87D7C">
        <w:t>)</w:t>
      </w:r>
      <w:r w:rsidR="002126A9" w:rsidRPr="00C87D7C">
        <w:tab/>
        <w:t xml:space="preserve">that the increasing use of spectrum in the HF bands for </w:t>
      </w:r>
      <w:r w:rsidRPr="00C87D7C">
        <w:t>Wideband High Frequency (WBHF) applications,</w:t>
      </w:r>
      <w:r w:rsidR="002126A9" w:rsidRPr="00C87D7C">
        <w:t xml:space="preserve"> such as e</w:t>
      </w:r>
      <w:r w:rsidRPr="00C87D7C">
        <w:t>-mail (</w:t>
      </w:r>
      <w:r w:rsidR="002126A9" w:rsidRPr="00C87D7C">
        <w:t xml:space="preserve"> with and without attachments</w:t>
      </w:r>
      <w:r w:rsidRPr="00C87D7C">
        <w:t xml:space="preserve">), </w:t>
      </w:r>
      <w:r w:rsidRPr="008314E3">
        <w:t xml:space="preserve"> </w:t>
      </w:r>
      <w:r w:rsidRPr="00C87D7C">
        <w:t xml:space="preserve">internet </w:t>
      </w:r>
      <w:r w:rsidR="0071759F" w:rsidRPr="00C87D7C">
        <w:t>access,</w:t>
      </w:r>
      <w:r w:rsidRPr="00C87D7C">
        <w:t xml:space="preserve"> large file transfer and live video streaming provides a communications path for exchanging information; </w:t>
      </w:r>
      <w:r w:rsidR="002126A9" w:rsidRPr="00C87D7C">
        <w:t xml:space="preserve">should be </w:t>
      </w:r>
      <w:r w:rsidRPr="00C87D7C">
        <w:t>considered.</w:t>
      </w:r>
      <w:r w:rsidR="002126A9" w:rsidRPr="00C87D7C">
        <w:t xml:space="preserve"> </w:t>
      </w:r>
    </w:p>
    <w:p w14:paraId="353C5C1B" w14:textId="36BC125B" w:rsidR="002126A9" w:rsidRPr="00C87D7C" w:rsidRDefault="00852351" w:rsidP="002126A9">
      <w:r w:rsidRPr="00C87D7C">
        <w:rPr>
          <w:iCs/>
        </w:rPr>
        <w:t>b</w:t>
      </w:r>
      <w:r w:rsidR="002126A9" w:rsidRPr="00C87D7C">
        <w:rPr>
          <w:iCs/>
        </w:rPr>
        <w:t>)</w:t>
      </w:r>
      <w:r w:rsidR="002126A9" w:rsidRPr="00C87D7C">
        <w:tab/>
        <w:t xml:space="preserve">that such </w:t>
      </w:r>
      <w:r w:rsidRPr="00C87D7C">
        <w:t>WB</w:t>
      </w:r>
      <w:r w:rsidR="002126A9" w:rsidRPr="00C87D7C">
        <w:t xml:space="preserve">HF systems </w:t>
      </w:r>
      <w:r w:rsidR="00A035C2" w:rsidRPr="00C87D7C">
        <w:t xml:space="preserve">and MESH networks </w:t>
      </w:r>
      <w:r w:rsidR="002126A9" w:rsidRPr="00C87D7C">
        <w:t xml:space="preserve">are not standardized in use and may have different operational </w:t>
      </w:r>
      <w:r w:rsidRPr="00C87D7C">
        <w:t xml:space="preserve">and </w:t>
      </w:r>
      <w:r w:rsidR="002126A9" w:rsidRPr="00C87D7C">
        <w:t xml:space="preserve">technical </w:t>
      </w:r>
      <w:r w:rsidR="0071759F" w:rsidRPr="00C87D7C">
        <w:t>characteristics.</w:t>
      </w:r>
    </w:p>
    <w:p w14:paraId="390022B9" w14:textId="43219EFC" w:rsidR="0071759F" w:rsidRPr="00C87D7C" w:rsidRDefault="0071759F" w:rsidP="002126A9">
      <w:r w:rsidRPr="00C87D7C">
        <w:t xml:space="preserve">c) </w:t>
      </w:r>
      <w:r w:rsidRPr="00C87D7C">
        <w:tab/>
        <w:t>that the Technical and Operational characteristics of WBHF systems</w:t>
      </w:r>
      <w:r w:rsidR="00A035C2" w:rsidRPr="00C87D7C">
        <w:t xml:space="preserve"> and MESH networks </w:t>
      </w:r>
      <w:r w:rsidRPr="00C87D7C">
        <w:t xml:space="preserve"> providing services within the 3 to 30 MHz frequency range need to be defined on order to conduct sharing and compatibility studies between WBHF and incumbent service within the 3 to 30 MHz frequency band</w:t>
      </w:r>
    </w:p>
    <w:p w14:paraId="712FCF24" w14:textId="77777777" w:rsidR="002126A9" w:rsidRPr="00C87D7C" w:rsidRDefault="002126A9" w:rsidP="002126A9">
      <w:pPr>
        <w:pStyle w:val="Call"/>
      </w:pPr>
      <w:r w:rsidRPr="00C87D7C">
        <w:t>noting</w:t>
      </w:r>
    </w:p>
    <w:p w14:paraId="3D8C4261" w14:textId="096F9145" w:rsidR="0071759F" w:rsidRPr="00C87D7C" w:rsidRDefault="002126A9" w:rsidP="0071759F">
      <w:r w:rsidRPr="00C87D7C">
        <w:t>a)</w:t>
      </w:r>
      <w:r w:rsidRPr="00C87D7C">
        <w:tab/>
        <w:t xml:space="preserve">that </w:t>
      </w:r>
      <w:r w:rsidR="0071759F" w:rsidRPr="00C87D7C">
        <w:t xml:space="preserve">technical and operational characteristics of </w:t>
      </w:r>
      <w:r w:rsidRPr="00C87D7C">
        <w:t xml:space="preserve">such </w:t>
      </w:r>
      <w:r w:rsidR="00852351" w:rsidRPr="00C87D7C">
        <w:t>WB</w:t>
      </w:r>
      <w:r w:rsidRPr="00C87D7C">
        <w:t>HF systems</w:t>
      </w:r>
      <w:r w:rsidR="0071759F" w:rsidRPr="00C87D7C">
        <w:t xml:space="preserve"> </w:t>
      </w:r>
      <w:r w:rsidR="00A035C2" w:rsidRPr="00C87D7C">
        <w:t xml:space="preserve">and MESH networks </w:t>
      </w:r>
      <w:r w:rsidR="0071759F" w:rsidRPr="00C87D7C">
        <w:t xml:space="preserve">need to be </w:t>
      </w:r>
      <w:r w:rsidR="00F75181" w:rsidRPr="00C87D7C">
        <w:t>compiled</w:t>
      </w:r>
    </w:p>
    <w:p w14:paraId="43C55A7F" w14:textId="40B03F59" w:rsidR="002126A9" w:rsidRPr="00C87D7C" w:rsidRDefault="002126A9" w:rsidP="002126A9">
      <w:r w:rsidRPr="00C87D7C">
        <w:t>b)</w:t>
      </w:r>
      <w:r w:rsidRPr="00C87D7C">
        <w:tab/>
        <w:t xml:space="preserve">that additional information </w:t>
      </w:r>
      <w:r w:rsidR="00F75181" w:rsidRPr="00C87D7C">
        <w:t>on</w:t>
      </w:r>
      <w:r w:rsidRPr="00C87D7C">
        <w:t xml:space="preserve"> </w:t>
      </w:r>
      <w:r w:rsidR="0071759F" w:rsidRPr="00C87D7C">
        <w:t>WB</w:t>
      </w:r>
      <w:r w:rsidRPr="00C87D7C">
        <w:t xml:space="preserve">HF systems can be found in </w:t>
      </w:r>
      <w:r w:rsidR="00F75181" w:rsidRPr="00C87D7C">
        <w:t xml:space="preserve">ITU-R Document 5B/168-E </w:t>
      </w:r>
    </w:p>
    <w:p w14:paraId="351A93DC" w14:textId="15E6CD35" w:rsidR="00F75181" w:rsidRPr="00C87D7C" w:rsidRDefault="00F75181" w:rsidP="002126A9">
      <w:r w:rsidRPr="00C87D7C">
        <w:t>c)</w:t>
      </w:r>
      <w:r w:rsidR="00431CAC" w:rsidRPr="00C87D7C">
        <w:tab/>
      </w:r>
      <w:r w:rsidRPr="00C87D7C">
        <w:t xml:space="preserve"> that although Aeronautical WBHF systems are being addressed other services within the 3 to 30 MHz frequency band </w:t>
      </w:r>
      <w:r w:rsidR="00A035C2" w:rsidRPr="00C87D7C">
        <w:t xml:space="preserve">other services </w:t>
      </w:r>
      <w:r w:rsidRPr="00C87D7C">
        <w:t>(Fixed, Land Mobil, Maritime, Broadcasting, Radiodetermination, etc.) need to be addressed from a sharing and compatibility perspective</w:t>
      </w:r>
    </w:p>
    <w:p w14:paraId="052D981A" w14:textId="77777777" w:rsidR="002126A9" w:rsidRPr="00C87D7C" w:rsidRDefault="002126A9" w:rsidP="002126A9">
      <w:pPr>
        <w:pStyle w:val="Call"/>
      </w:pPr>
      <w:r w:rsidRPr="00C87D7C">
        <w:lastRenderedPageBreak/>
        <w:t>recommends</w:t>
      </w:r>
    </w:p>
    <w:p w14:paraId="4130C861" w14:textId="3BC9A06B" w:rsidR="002126A9" w:rsidRPr="00C87D7C" w:rsidRDefault="002126A9" w:rsidP="0071759F">
      <w:pPr>
        <w:pStyle w:val="ListParagraph"/>
        <w:numPr>
          <w:ilvl w:val="0"/>
          <w:numId w:val="9"/>
        </w:numPr>
      </w:pPr>
      <w:r w:rsidRPr="00C87D7C">
        <w:t xml:space="preserve">that the technical characteristics of </w:t>
      </w:r>
      <w:r w:rsidR="0071759F" w:rsidRPr="00C87D7C">
        <w:t xml:space="preserve"> WB</w:t>
      </w:r>
      <w:r w:rsidRPr="00C87D7C">
        <w:t xml:space="preserve">HF systems </w:t>
      </w:r>
      <w:r w:rsidR="00A035C2" w:rsidRPr="00C87D7C">
        <w:t xml:space="preserve">and MESH networks </w:t>
      </w:r>
      <w:r w:rsidR="0071759F" w:rsidRPr="00C87D7C">
        <w:t xml:space="preserve">operating within the 3 to 30 MHZ frequency band as </w:t>
      </w:r>
      <w:r w:rsidRPr="00C87D7C">
        <w:t xml:space="preserve">described in Annex 1 should be considered representative of those systems operating in the HF </w:t>
      </w:r>
      <w:r w:rsidR="0071759F" w:rsidRPr="00C87D7C">
        <w:t>3 to 30 MHz frequency band</w:t>
      </w:r>
    </w:p>
    <w:p w14:paraId="5B67667F" w14:textId="77777777" w:rsidR="0071759F" w:rsidRPr="00C87D7C" w:rsidRDefault="0071759F" w:rsidP="0071759F">
      <w:pPr>
        <w:pStyle w:val="ListParagraph"/>
        <w:ind w:left="795"/>
      </w:pPr>
    </w:p>
    <w:p w14:paraId="2A2288E2" w14:textId="385B956D" w:rsidR="0071759F" w:rsidRPr="00C87D7C" w:rsidRDefault="0071759F" w:rsidP="0071759F">
      <w:pPr>
        <w:pStyle w:val="ListParagraph"/>
        <w:numPr>
          <w:ilvl w:val="0"/>
          <w:numId w:val="9"/>
        </w:numPr>
      </w:pPr>
      <w:r w:rsidRPr="00C87D7C">
        <w:t xml:space="preserve">that the  technical characteristics  described in Annex 1 be used </w:t>
      </w:r>
      <w:r w:rsidR="00431CAC" w:rsidRPr="00C87D7C">
        <w:t xml:space="preserve">as parameters in </w:t>
      </w:r>
      <w:r w:rsidRPr="00C87D7C">
        <w:t>conducting sharing</w:t>
      </w:r>
      <w:r w:rsidR="00A035C2" w:rsidRPr="00C87D7C">
        <w:t xml:space="preserve">, </w:t>
      </w:r>
      <w:r w:rsidR="00871468" w:rsidRPr="00C87D7C">
        <w:t>compatibility,</w:t>
      </w:r>
      <w:r w:rsidR="00A035C2" w:rsidRPr="00C87D7C">
        <w:t xml:space="preserve"> and channelization </w:t>
      </w:r>
      <w:r w:rsidRPr="00C87D7C">
        <w:t xml:space="preserve"> studies between </w:t>
      </w:r>
      <w:r w:rsidR="00871468" w:rsidRPr="00C87D7C">
        <w:t xml:space="preserve">HF </w:t>
      </w:r>
      <w:r w:rsidR="00431CAC" w:rsidRPr="00C87D7C">
        <w:t>systems</w:t>
      </w:r>
      <w:r w:rsidRPr="00C87D7C">
        <w:t xml:space="preserve"> </w:t>
      </w:r>
      <w:r w:rsidR="00A035C2" w:rsidRPr="00C87D7C">
        <w:t xml:space="preserve">and </w:t>
      </w:r>
      <w:r w:rsidR="00871468" w:rsidRPr="00C87D7C">
        <w:t xml:space="preserve">WBHF </w:t>
      </w:r>
      <w:r w:rsidR="00A035C2" w:rsidRPr="00C87D7C">
        <w:t xml:space="preserve">MESH networks </w:t>
      </w:r>
      <w:r w:rsidRPr="00C87D7C">
        <w:t>and incumbent service</w:t>
      </w:r>
      <w:r w:rsidR="00A035C2" w:rsidRPr="00C87D7C">
        <w:t>s</w:t>
      </w:r>
      <w:r w:rsidRPr="00C87D7C">
        <w:t xml:space="preserve"> </w:t>
      </w:r>
      <w:r w:rsidR="00431CAC" w:rsidRPr="00C87D7C">
        <w:t xml:space="preserve">operating </w:t>
      </w:r>
      <w:r w:rsidRPr="00C87D7C">
        <w:t>within the 3 to 30 MHz frequency band</w:t>
      </w:r>
    </w:p>
    <w:p w14:paraId="231E0425" w14:textId="77777777" w:rsidR="002126A9" w:rsidRPr="008314E3" w:rsidRDefault="002126A9" w:rsidP="003D6F58">
      <w:pPr>
        <w:tabs>
          <w:tab w:val="clear" w:pos="794"/>
          <w:tab w:val="clear" w:pos="1191"/>
          <w:tab w:val="clear" w:pos="1588"/>
          <w:tab w:val="clear" w:pos="1985"/>
        </w:tabs>
        <w:overflowPunct/>
        <w:autoSpaceDE/>
        <w:autoSpaceDN/>
        <w:adjustRightInd/>
        <w:spacing w:before="0"/>
        <w:textAlignment w:val="auto"/>
        <w:rPr>
          <w:bCs/>
          <w:szCs w:val="24"/>
        </w:rPr>
      </w:pPr>
    </w:p>
    <w:p w14:paraId="043FD110" w14:textId="74BA1771" w:rsidR="00F75181" w:rsidRPr="008314E3" w:rsidRDefault="00F75181" w:rsidP="003D6F58">
      <w:pPr>
        <w:tabs>
          <w:tab w:val="clear" w:pos="794"/>
          <w:tab w:val="clear" w:pos="1191"/>
          <w:tab w:val="clear" w:pos="1588"/>
          <w:tab w:val="clear" w:pos="1985"/>
        </w:tabs>
        <w:overflowPunct/>
        <w:autoSpaceDE/>
        <w:autoSpaceDN/>
        <w:adjustRightInd/>
        <w:spacing w:before="0"/>
        <w:textAlignment w:val="auto"/>
        <w:rPr>
          <w:bCs/>
          <w:szCs w:val="24"/>
        </w:rPr>
      </w:pPr>
    </w:p>
    <w:p w14:paraId="054A537B" w14:textId="77777777" w:rsidR="0093633B" w:rsidRPr="00E81349" w:rsidRDefault="0093633B" w:rsidP="0093633B">
      <w:pPr>
        <w:jc w:val="center"/>
        <w:rPr>
          <w:lang w:eastAsia="ja-JP"/>
        </w:rPr>
      </w:pPr>
      <w:r w:rsidRPr="00E81349">
        <w:rPr>
          <w:lang w:eastAsia="ja-JP"/>
        </w:rPr>
        <w:t>TABLE OF CONTENTS</w:t>
      </w:r>
    </w:p>
    <w:p w14:paraId="0F715C0B" w14:textId="52A9C004" w:rsidR="0093633B" w:rsidRDefault="0093633B" w:rsidP="00C87D7C">
      <w:pPr>
        <w:pStyle w:val="Normalaftertitle"/>
        <w:tabs>
          <w:tab w:val="clear" w:pos="794"/>
          <w:tab w:val="clear" w:pos="1191"/>
          <w:tab w:val="clear" w:pos="1588"/>
          <w:tab w:val="clear" w:pos="1985"/>
          <w:tab w:val="right" w:pos="14459"/>
        </w:tabs>
        <w:jc w:val="both"/>
        <w:rPr>
          <w:b/>
          <w:bCs/>
        </w:rPr>
      </w:pPr>
      <w:r>
        <w:rPr>
          <w:b/>
          <w:bCs/>
        </w:rPr>
        <w:tab/>
        <w:t xml:space="preserve">Page </w:t>
      </w:r>
    </w:p>
    <w:p w14:paraId="40FCF788" w14:textId="1187B089" w:rsidR="0093633B" w:rsidRDefault="00E2064C" w:rsidP="008314E3">
      <w:pPr>
        <w:pStyle w:val="TOC1"/>
        <w:rPr>
          <w:noProof/>
        </w:rPr>
      </w:pPr>
      <w:r w:rsidRPr="00C87D7C">
        <w:t>Annex 1 – Characteristics of WBHF MESH Networks Operating in the 3 to 30 MHz Frequency Band</w:t>
      </w:r>
      <w:r w:rsidRPr="008314E3">
        <w:rPr>
          <w:noProof/>
          <w:webHidden/>
        </w:rPr>
        <w:tab/>
      </w:r>
      <w:r w:rsidRPr="008314E3">
        <w:rPr>
          <w:noProof/>
          <w:webHidden/>
        </w:rPr>
        <w:tab/>
      </w:r>
      <w:r w:rsidRPr="00C87D7C">
        <w:rPr>
          <w:noProof/>
          <w:webHidden/>
          <w:highlight w:val="yellow"/>
        </w:rPr>
        <w:t>[X</w:t>
      </w:r>
      <w:r w:rsidRPr="00C87D7C">
        <w:rPr>
          <w:noProof/>
          <w:highlight w:val="yellow"/>
        </w:rPr>
        <w:t>]</w:t>
      </w:r>
      <w:r w:rsidR="0093633B">
        <w:rPr>
          <w:noProof/>
        </w:rPr>
        <w:t xml:space="preserve"> </w:t>
      </w:r>
    </w:p>
    <w:p w14:paraId="1F767062" w14:textId="7F0FA5A9" w:rsidR="00E2064C" w:rsidRPr="008314E3" w:rsidRDefault="00E2064C" w:rsidP="00E2064C">
      <w:pPr>
        <w:keepLines/>
        <w:tabs>
          <w:tab w:val="clear" w:pos="794"/>
          <w:tab w:val="clear" w:pos="1191"/>
          <w:tab w:val="clear" w:pos="1588"/>
          <w:tab w:val="clear" w:pos="1985"/>
          <w:tab w:val="left" w:pos="567"/>
          <w:tab w:val="left" w:leader="dot" w:pos="8789"/>
          <w:tab w:val="right" w:pos="9611"/>
        </w:tabs>
        <w:spacing w:before="240"/>
        <w:ind w:left="567" w:right="851" w:hanging="567"/>
        <w:jc w:val="both"/>
        <w:rPr>
          <w:rFonts w:asciiTheme="minorHAnsi" w:eastAsiaTheme="minorEastAsia" w:hAnsiTheme="minorHAnsi" w:cstheme="minorBidi"/>
          <w:noProof/>
          <w:sz w:val="22"/>
          <w:szCs w:val="22"/>
          <w:lang w:eastAsia="en-GB"/>
        </w:rPr>
      </w:pPr>
      <w:r w:rsidRPr="00C87D7C">
        <w:rPr>
          <w:noProof/>
        </w:rPr>
        <w:t>1</w:t>
      </w:r>
      <w:r w:rsidRPr="008314E3">
        <w:rPr>
          <w:rFonts w:asciiTheme="minorHAnsi" w:eastAsiaTheme="minorEastAsia" w:hAnsiTheme="minorHAnsi" w:cstheme="minorBidi"/>
          <w:noProof/>
          <w:sz w:val="22"/>
          <w:szCs w:val="22"/>
          <w:lang w:eastAsia="en-GB"/>
        </w:rPr>
        <w:tab/>
      </w:r>
      <w:r w:rsidRPr="00C87D7C">
        <w:rPr>
          <w:noProof/>
          <w:highlight w:val="yellow"/>
        </w:rPr>
        <w:t>[TEXT]</w:t>
      </w:r>
      <w:r w:rsidRPr="008314E3">
        <w:rPr>
          <w:noProof/>
          <w:webHidden/>
          <w:lang w:val="en-US"/>
        </w:rPr>
        <w:tab/>
      </w:r>
      <w:r w:rsidRPr="008314E3">
        <w:rPr>
          <w:noProof/>
          <w:webHidden/>
          <w:lang w:val="en-US"/>
        </w:rPr>
        <w:tab/>
      </w:r>
      <w:r w:rsidRPr="00C87D7C">
        <w:rPr>
          <w:noProof/>
          <w:webHidden/>
          <w:highlight w:val="yellow"/>
          <w:lang w:val="en-US"/>
        </w:rPr>
        <w:t>[X</w:t>
      </w:r>
      <w:r w:rsidRPr="00C87D7C">
        <w:rPr>
          <w:noProof/>
          <w:highlight w:val="yellow"/>
          <w:lang w:val="en-US"/>
        </w:rPr>
        <w:t>]</w:t>
      </w:r>
    </w:p>
    <w:p w14:paraId="1DC22609" w14:textId="058E61D7" w:rsidR="00E2064C" w:rsidRPr="008314E3" w:rsidRDefault="00E2064C" w:rsidP="00E2064C">
      <w:pPr>
        <w:keepLines/>
        <w:tabs>
          <w:tab w:val="clear" w:pos="794"/>
          <w:tab w:val="clear" w:pos="1191"/>
          <w:tab w:val="clear" w:pos="1588"/>
          <w:tab w:val="clear" w:pos="1985"/>
          <w:tab w:val="left" w:pos="1276"/>
          <w:tab w:val="left" w:leader="dot" w:pos="8789"/>
          <w:tab w:val="right" w:pos="9611"/>
        </w:tabs>
        <w:spacing w:before="160"/>
        <w:ind w:left="1276" w:right="851" w:hanging="709"/>
        <w:jc w:val="both"/>
        <w:rPr>
          <w:rFonts w:asciiTheme="minorHAnsi" w:eastAsiaTheme="minorEastAsia" w:hAnsiTheme="minorHAnsi" w:cstheme="minorBidi"/>
          <w:noProof/>
          <w:sz w:val="22"/>
          <w:szCs w:val="22"/>
          <w:lang w:eastAsia="en-GB"/>
        </w:rPr>
      </w:pPr>
      <w:r w:rsidRPr="00C87D7C">
        <w:rPr>
          <w:noProof/>
        </w:rPr>
        <w:t>1.1</w:t>
      </w:r>
      <w:r w:rsidRPr="008314E3">
        <w:rPr>
          <w:rFonts w:asciiTheme="minorHAnsi" w:eastAsiaTheme="minorEastAsia" w:hAnsiTheme="minorHAnsi" w:cstheme="minorBidi"/>
          <w:noProof/>
          <w:sz w:val="22"/>
          <w:szCs w:val="22"/>
          <w:lang w:eastAsia="en-GB"/>
        </w:rPr>
        <w:tab/>
      </w:r>
      <w:r w:rsidRPr="00C87D7C">
        <w:rPr>
          <w:noProof/>
          <w:highlight w:val="yellow"/>
        </w:rPr>
        <w:t>[TEXT]</w:t>
      </w:r>
      <w:r w:rsidRPr="008314E3">
        <w:rPr>
          <w:noProof/>
          <w:webHidden/>
          <w:lang w:val="en-US"/>
        </w:rPr>
        <w:tab/>
      </w:r>
      <w:r w:rsidRPr="008314E3">
        <w:rPr>
          <w:noProof/>
          <w:webHidden/>
          <w:lang w:val="en-US"/>
        </w:rPr>
        <w:tab/>
      </w:r>
      <w:r w:rsidRPr="00C87D7C">
        <w:rPr>
          <w:noProof/>
          <w:webHidden/>
          <w:highlight w:val="yellow"/>
          <w:lang w:val="en-US"/>
        </w:rPr>
        <w:t>[X</w:t>
      </w:r>
      <w:r w:rsidRPr="00C87D7C">
        <w:rPr>
          <w:noProof/>
          <w:highlight w:val="yellow"/>
          <w:lang w:val="en-US"/>
        </w:rPr>
        <w:t>]</w:t>
      </w:r>
    </w:p>
    <w:p w14:paraId="1C93F5A5" w14:textId="00B3C3B9" w:rsidR="00E2064C" w:rsidRPr="008314E3" w:rsidRDefault="00E2064C" w:rsidP="00C87D7C">
      <w:pPr>
        <w:pStyle w:val="TOC1"/>
        <w:jc w:val="center"/>
        <w:rPr>
          <w:rFonts w:asciiTheme="minorHAnsi" w:eastAsiaTheme="minorEastAsia" w:hAnsiTheme="minorHAnsi" w:cstheme="minorBidi"/>
          <w:noProof/>
          <w:sz w:val="22"/>
          <w:szCs w:val="22"/>
          <w:lang w:eastAsia="en-GB"/>
        </w:rPr>
      </w:pPr>
      <w:r w:rsidRPr="00C87D7C">
        <w:rPr>
          <w:noProof/>
        </w:rPr>
        <w:t>2</w:t>
      </w:r>
      <w:r w:rsidRPr="008314E3">
        <w:rPr>
          <w:rFonts w:asciiTheme="minorHAnsi" w:eastAsiaTheme="minorEastAsia" w:hAnsiTheme="minorHAnsi" w:cstheme="minorBidi"/>
          <w:noProof/>
          <w:sz w:val="22"/>
          <w:szCs w:val="22"/>
          <w:lang w:eastAsia="en-GB"/>
        </w:rPr>
        <w:tab/>
      </w:r>
      <w:r w:rsidRPr="00C87D7C">
        <w:rPr>
          <w:noProof/>
          <w:highlight w:val="yellow"/>
        </w:rPr>
        <w:t>[TEXT]</w:t>
      </w:r>
      <w:r w:rsidRPr="008314E3">
        <w:rPr>
          <w:noProof/>
          <w:webHidden/>
          <w:lang w:val="fr-FR"/>
        </w:rPr>
        <w:tab/>
      </w:r>
      <w:r w:rsidRPr="008314E3">
        <w:rPr>
          <w:noProof/>
          <w:webHidden/>
          <w:lang w:val="fr-FR"/>
        </w:rPr>
        <w:tab/>
      </w:r>
      <w:r w:rsidRPr="00C87D7C">
        <w:rPr>
          <w:noProof/>
          <w:webHidden/>
          <w:highlight w:val="yellow"/>
          <w:lang w:val="fr-FR"/>
        </w:rPr>
        <w:t>[X</w:t>
      </w:r>
      <w:r w:rsidRPr="00C87D7C">
        <w:rPr>
          <w:noProof/>
          <w:highlight w:val="yellow"/>
          <w:lang w:val="fr-FR"/>
        </w:rPr>
        <w:t>]</w:t>
      </w:r>
    </w:p>
    <w:p w14:paraId="27FB0B0E" w14:textId="77777777" w:rsidR="00C87D7C" w:rsidRDefault="00C87D7C" w:rsidP="0093633B">
      <w:pPr>
        <w:tabs>
          <w:tab w:val="clear" w:pos="794"/>
          <w:tab w:val="clear" w:pos="1191"/>
          <w:tab w:val="clear" w:pos="1588"/>
          <w:tab w:val="clear" w:pos="1985"/>
        </w:tabs>
        <w:overflowPunct/>
        <w:autoSpaceDE/>
        <w:autoSpaceDN/>
        <w:adjustRightInd/>
        <w:spacing w:before="0"/>
        <w:textAlignment w:val="auto"/>
        <w:rPr>
          <w:bCs/>
          <w:szCs w:val="24"/>
        </w:rPr>
      </w:pPr>
      <w:r>
        <w:rPr>
          <w:bCs/>
          <w:szCs w:val="24"/>
        </w:rPr>
        <w:t xml:space="preserve"> </w:t>
      </w:r>
    </w:p>
    <w:p w14:paraId="22225066" w14:textId="4C20F72B" w:rsidR="00F75181" w:rsidRPr="008314E3" w:rsidRDefault="00C87D7C" w:rsidP="0093633B">
      <w:pPr>
        <w:tabs>
          <w:tab w:val="clear" w:pos="794"/>
          <w:tab w:val="clear" w:pos="1191"/>
          <w:tab w:val="clear" w:pos="1588"/>
          <w:tab w:val="clear" w:pos="1985"/>
        </w:tabs>
        <w:overflowPunct/>
        <w:autoSpaceDE/>
        <w:autoSpaceDN/>
        <w:adjustRightInd/>
        <w:spacing w:before="0"/>
        <w:textAlignment w:val="auto"/>
        <w:rPr>
          <w:bCs/>
          <w:szCs w:val="24"/>
        </w:rPr>
      </w:pPr>
      <w:r>
        <w:rPr>
          <w:bCs/>
          <w:szCs w:val="24"/>
        </w:rPr>
        <w:t xml:space="preserve">Editor’s Note: Will complete and update the Table of Contents when the final draft is complete. drafting of the document is complete. </w:t>
      </w:r>
      <w:r w:rsidR="00F75181" w:rsidRPr="008314E3">
        <w:rPr>
          <w:bCs/>
          <w:szCs w:val="24"/>
        </w:rPr>
        <w:br w:type="page"/>
      </w:r>
    </w:p>
    <w:p w14:paraId="105C4C71" w14:textId="0980F197" w:rsidR="00E71DAB" w:rsidRPr="00C87D7C" w:rsidRDefault="005A75F7" w:rsidP="00E71DAB">
      <w:pPr>
        <w:pStyle w:val="AnnexNoTitle"/>
      </w:pPr>
      <w:r w:rsidRPr="00C87D7C">
        <w:lastRenderedPageBreak/>
        <w:t>Annex 1</w:t>
      </w:r>
      <w:r w:rsidRPr="00C87D7C">
        <w:br/>
      </w:r>
      <w:r w:rsidRPr="00C87D7C">
        <w:br/>
        <w:t>Characteristics of</w:t>
      </w:r>
      <w:r w:rsidR="0071759F" w:rsidRPr="00C87D7C">
        <w:t xml:space="preserve"> </w:t>
      </w:r>
      <w:r w:rsidR="001A330D" w:rsidRPr="00C87D7C">
        <w:t>MESH Networks Operating in the 3 to 30 MHz Frequency Band</w:t>
      </w:r>
      <w:r w:rsidRPr="00C87D7C">
        <w:br/>
      </w:r>
    </w:p>
    <w:p w14:paraId="4FC8BBAD" w14:textId="3A87D876" w:rsidR="00E71DAB" w:rsidRPr="00C87D7C" w:rsidRDefault="00E71DAB" w:rsidP="00A5116B">
      <w:pPr>
        <w:pStyle w:val="AnnexNoTitle"/>
        <w:numPr>
          <w:ilvl w:val="0"/>
          <w:numId w:val="11"/>
        </w:numPr>
        <w:spacing w:after="120"/>
        <w:jc w:val="left"/>
        <w:rPr>
          <w:b w:val="0"/>
          <w:bCs/>
          <w:i/>
          <w:iCs/>
        </w:rPr>
      </w:pPr>
      <w:r w:rsidRPr="00C87D7C">
        <w:t>Executive Summary</w:t>
      </w:r>
    </w:p>
    <w:p w14:paraId="4AF9151D" w14:textId="4E5E5BF6" w:rsidR="00B94B21" w:rsidRPr="008314E3" w:rsidRDefault="00B94B21" w:rsidP="00317276">
      <w:pPr>
        <w:pStyle w:val="ListParagraph"/>
        <w:ind w:left="0"/>
        <w:jc w:val="both"/>
      </w:pPr>
      <w:r w:rsidRPr="008314E3">
        <w:t xml:space="preserve">This Recommendation provides </w:t>
      </w:r>
      <w:r w:rsidR="005C5888" w:rsidRPr="008314E3">
        <w:t xml:space="preserve">the </w:t>
      </w:r>
      <w:r w:rsidRPr="008314E3">
        <w:t xml:space="preserve">technical and operational characteristics of Wide Band High </w:t>
      </w:r>
      <w:r w:rsidR="00DB4E2D" w:rsidRPr="008314E3">
        <w:t xml:space="preserve">Frequency (WBHF) </w:t>
      </w:r>
      <w:r w:rsidR="00871468" w:rsidRPr="008314E3">
        <w:t xml:space="preserve">MESH Networks </w:t>
      </w:r>
      <w:r w:rsidRPr="008314E3">
        <w:t xml:space="preserve"> operating in the </w:t>
      </w:r>
      <w:r w:rsidR="00AB5B6B" w:rsidRPr="008314E3">
        <w:t>3</w:t>
      </w:r>
      <w:r w:rsidRPr="008314E3">
        <w:t xml:space="preserve"> to 30 MHz frequency range</w:t>
      </w:r>
      <w:r w:rsidR="00AB5B6B" w:rsidRPr="00C87D7C">
        <w:t xml:space="preserve"> for use in channel occupancy, sharing, and compatibility studies between WBHF systems and incumbent services operating in the 3 to 30 MHz frequency band.</w:t>
      </w:r>
    </w:p>
    <w:p w14:paraId="661C73C8" w14:textId="77777777" w:rsidR="00B94B21" w:rsidRPr="008314E3" w:rsidRDefault="00B94B21" w:rsidP="00B94B21">
      <w:pPr>
        <w:pStyle w:val="ListParagraph"/>
        <w:ind w:left="360"/>
      </w:pPr>
    </w:p>
    <w:p w14:paraId="666638F8" w14:textId="34C25B59" w:rsidR="003E7797" w:rsidRPr="00C87D7C" w:rsidRDefault="00E71DAB" w:rsidP="00FA2633">
      <w:pPr>
        <w:pStyle w:val="Normalaftertitle"/>
        <w:numPr>
          <w:ilvl w:val="0"/>
          <w:numId w:val="11"/>
        </w:numPr>
        <w:spacing w:before="0" w:after="120"/>
        <w:jc w:val="both"/>
        <w:rPr>
          <w:b/>
          <w:bCs/>
          <w:sz w:val="28"/>
          <w:szCs w:val="28"/>
        </w:rPr>
      </w:pPr>
      <w:r w:rsidRPr="00C87D7C">
        <w:rPr>
          <w:b/>
          <w:bCs/>
          <w:sz w:val="28"/>
          <w:szCs w:val="28"/>
        </w:rPr>
        <w:t>Background</w:t>
      </w:r>
      <w:r w:rsidR="00D469E3" w:rsidRPr="00C87D7C">
        <w:rPr>
          <w:b/>
          <w:bCs/>
          <w:sz w:val="28"/>
          <w:szCs w:val="28"/>
        </w:rPr>
        <w:t xml:space="preserve"> </w:t>
      </w:r>
    </w:p>
    <w:p w14:paraId="40E809D8" w14:textId="6372D197" w:rsidR="00FA2633" w:rsidRPr="00C87D7C" w:rsidRDefault="00FA2633" w:rsidP="00FA2633">
      <w:pPr>
        <w:jc w:val="both"/>
      </w:pPr>
      <w:r w:rsidRPr="00C87D7C">
        <w:t>High frequency (HF) communication</w:t>
      </w:r>
      <w:r w:rsidR="003C1854" w:rsidRPr="00C87D7C">
        <w:t>s</w:t>
      </w:r>
      <w:r w:rsidRPr="00C87D7C">
        <w:t xml:space="preserve"> typically u</w:t>
      </w:r>
      <w:r w:rsidR="003C1854" w:rsidRPr="00C87D7C">
        <w:t>se</w:t>
      </w:r>
      <w:r w:rsidRPr="00C87D7C">
        <w:t xml:space="preserve"> frequencies between  3 and 30 MHz and provide  over-the-horizon and global communications at distances of up to thousands of kilometers via sky-wave propagation with ionospheric refraction. Applications of HF communication systems include emergency communications, communications with aircraft,  communication with ships at sea, non-line-of-the-sight communications, and communications within and to regions that lack other forms o</w:t>
      </w:r>
      <w:r w:rsidR="003C1854" w:rsidRPr="00C87D7C">
        <w:t>r</w:t>
      </w:r>
      <w:r w:rsidRPr="00C87D7C">
        <w:t xml:space="preserve"> means of communication. </w:t>
      </w:r>
      <w:r w:rsidRPr="00C87D7C">
        <w:rPr>
          <w:rStyle w:val="FootnoteReference"/>
        </w:rPr>
        <w:footnoteReference w:id="1"/>
      </w:r>
      <w:r w:rsidRPr="00C87D7C">
        <w:t xml:space="preserve">  </w:t>
      </w:r>
    </w:p>
    <w:p w14:paraId="46DF7867" w14:textId="14B2F3A9" w:rsidR="00BC5BF0" w:rsidRPr="00C87D7C" w:rsidRDefault="00BC5BF0" w:rsidP="00FA2633">
      <w:pPr>
        <w:jc w:val="both"/>
      </w:pPr>
      <w:r w:rsidRPr="00C87D7C">
        <w:t>Today’s users of HF include government agencies, the military, amateur radio operators, aircraft, utilities, the oil and gas industry, short wave AM broadcast stations  and public-safety/disaster-recovery operations.</w:t>
      </w:r>
    </w:p>
    <w:p w14:paraId="34993C51" w14:textId="77777777" w:rsidR="00FA2633" w:rsidRPr="00C87D7C" w:rsidRDefault="00FA2633" w:rsidP="00FA2633">
      <w:pPr>
        <w:pStyle w:val="Normalaftertitle"/>
        <w:spacing w:before="0" w:after="120"/>
        <w:contextualSpacing/>
        <w:jc w:val="both"/>
      </w:pPr>
    </w:p>
    <w:p w14:paraId="627A6C7C" w14:textId="377A8B40" w:rsidR="00FA2633" w:rsidRPr="00C87D7C" w:rsidRDefault="00FA2633" w:rsidP="00FA2633">
      <w:pPr>
        <w:pStyle w:val="Normalaftertitle"/>
        <w:spacing w:before="0" w:after="120"/>
        <w:contextualSpacing/>
        <w:jc w:val="both"/>
      </w:pPr>
      <w:r w:rsidRPr="00C87D7C">
        <w:t xml:space="preserve">Over the last several decades developments have taken place to improve the design and implementation of technologies that provide voice and data communications over 3 and 6 kHz HF radio channels. These advancements include the use </w:t>
      </w:r>
      <w:r w:rsidR="00671887" w:rsidRPr="00C87D7C">
        <w:t>of</w:t>
      </w:r>
      <w:r w:rsidRPr="00C87D7C">
        <w:t xml:space="preserve"> cognitive radios, enhanced ALE (that includes the ability to sense and detect activity within a given channel and  adjust channel selection and bandwidth), adaptive null steering and  MIMO </w:t>
      </w:r>
      <w:r w:rsidR="00671887" w:rsidRPr="00C87D7C">
        <w:t>technology.</w:t>
      </w:r>
    </w:p>
    <w:p w14:paraId="6FDF96D7" w14:textId="77777777" w:rsidR="000361CA" w:rsidRPr="00C87D7C" w:rsidRDefault="003C1854" w:rsidP="00D823EA">
      <w:r w:rsidRPr="00C87D7C">
        <w:t>These t</w:t>
      </w:r>
      <w:r w:rsidR="00361B9C" w:rsidRPr="00C87D7C">
        <w:t>echnological</w:t>
      </w:r>
      <w:r w:rsidR="00671887" w:rsidRPr="00C87D7C">
        <w:t xml:space="preserve"> developments,  along with economic and operational factors, ha</w:t>
      </w:r>
      <w:r w:rsidR="00361B9C" w:rsidRPr="00C87D7C">
        <w:t>ve</w:t>
      </w:r>
      <w:r w:rsidR="00671887" w:rsidRPr="00C87D7C">
        <w:t xml:space="preserve"> resulted in  a resurgence in the use of the HF frequency band</w:t>
      </w:r>
      <w:r w:rsidR="00BC5BF0" w:rsidRPr="00C87D7C">
        <w:t>. This has driven the need to develop technologies to accommodate more advanced voice, data  and network</w:t>
      </w:r>
      <w:r w:rsidR="000361CA" w:rsidRPr="00C87D7C">
        <w:t>ing</w:t>
      </w:r>
      <w:r w:rsidR="00BC5BF0" w:rsidRPr="00C87D7C">
        <w:t xml:space="preserve"> services.  </w:t>
      </w:r>
    </w:p>
    <w:p w14:paraId="2A254EEC" w14:textId="2D7350D5" w:rsidR="00D823EA" w:rsidRPr="00C87D7C" w:rsidRDefault="00D823EA" w:rsidP="00D823EA">
      <w:r w:rsidRPr="00C87D7C">
        <w:t xml:space="preserve">The deployment of WBHF Systems will </w:t>
      </w:r>
      <w:r w:rsidR="000361CA" w:rsidRPr="00C87D7C">
        <w:t xml:space="preserve">support </w:t>
      </w:r>
      <w:r w:rsidRPr="00C87D7C">
        <w:t xml:space="preserve"> these capabilities and would include high data rate transfers (up to 16 kbps, 240 kbps within a 48 kHz bandwidths), improved link reliability, clearer voice communications at longer distances (enhanced vocoders), modern encryption and  networking (data networks instead of point-to-point data links)</w:t>
      </w:r>
      <w:r w:rsidR="000361CA" w:rsidRPr="00C87D7C">
        <w:t>. This would be accomplished via</w:t>
      </w:r>
      <w:r w:rsidRPr="00C87D7C">
        <w:t xml:space="preserve"> WBHF communication and </w:t>
      </w:r>
      <w:r w:rsidR="000361CA" w:rsidRPr="00C87D7C">
        <w:t xml:space="preserve">WBHF </w:t>
      </w:r>
      <w:r w:rsidRPr="00C87D7C">
        <w:t>MESH</w:t>
      </w:r>
      <w:r w:rsidR="0070358C" w:rsidRPr="00C87D7C">
        <w:t xml:space="preserve"> </w:t>
      </w:r>
      <w:r w:rsidRPr="00C87D7C">
        <w:t xml:space="preserve"> network</w:t>
      </w:r>
      <w:r w:rsidR="000361CA" w:rsidRPr="00C87D7C">
        <w:t>s</w:t>
      </w:r>
      <w:r w:rsidRPr="00C87D7C">
        <w:t xml:space="preserve">. </w:t>
      </w:r>
      <w:r w:rsidR="0070358C" w:rsidRPr="00C87D7C">
        <w:t xml:space="preserve">( </w:t>
      </w:r>
      <w:bookmarkStart w:id="19" w:name="_Hlk75258452"/>
      <w:r w:rsidR="0070358C" w:rsidRPr="00C87D7C">
        <w:t>A mesh network is a local network topology in which the infrastructure nodes connect directly, dynamically, and non-hierarchically to as many other nodes as possible and cooperate with one another to efficiently route data from/to clients.</w:t>
      </w:r>
      <w:bookmarkEnd w:id="19"/>
      <w:r w:rsidR="0070358C" w:rsidRPr="00C87D7C">
        <w:t xml:space="preserve">) </w:t>
      </w:r>
      <w:r w:rsidRPr="00C87D7C">
        <w:t>These systems will operate across the HF band</w:t>
      </w:r>
      <w:r w:rsidR="0070358C" w:rsidRPr="00C87D7C">
        <w:t xml:space="preserve"> </w:t>
      </w:r>
      <w:r w:rsidR="000361CA" w:rsidRPr="00C87D7C">
        <w:t xml:space="preserve"> will lead to better performance </w:t>
      </w:r>
      <w:r w:rsidR="000361CA" w:rsidRPr="00C87D7C">
        <w:lastRenderedPageBreak/>
        <w:t xml:space="preserve">in contested and congested environments and  can improve link </w:t>
      </w:r>
      <w:r w:rsidR="0070358C" w:rsidRPr="00C87D7C">
        <w:t xml:space="preserve">robustness. </w:t>
      </w:r>
      <w:r w:rsidR="000361CA" w:rsidRPr="00C87D7C">
        <w:t xml:space="preserve">These systems will also  have the potential to interact with multiple services that are currently operating with the HF band.  </w:t>
      </w:r>
      <w:r w:rsidRPr="00C87D7C">
        <w:t xml:space="preserve">Deploying such systems </w:t>
      </w:r>
      <w:r w:rsidR="000361CA" w:rsidRPr="00C87D7C">
        <w:t xml:space="preserve">may </w:t>
      </w:r>
      <w:r w:rsidRPr="00C87D7C">
        <w:t>require</w:t>
      </w:r>
      <w:r w:rsidR="000361CA" w:rsidRPr="00C87D7C">
        <w:t xml:space="preserve">, from a </w:t>
      </w:r>
      <w:r w:rsidR="00483A49" w:rsidRPr="00483A49">
        <w:t>channelling</w:t>
      </w:r>
      <w:r w:rsidR="000361CA" w:rsidRPr="00C87D7C">
        <w:t xml:space="preserve"> perspective, </w:t>
      </w:r>
      <w:r w:rsidRPr="00C87D7C">
        <w:t xml:space="preserve"> the modernization of HF spectrum and potential changes to existing allocations.  </w:t>
      </w:r>
    </w:p>
    <w:p w14:paraId="4C330DAF" w14:textId="77777777" w:rsidR="00834B08" w:rsidRPr="00C87D7C" w:rsidRDefault="00834B08" w:rsidP="00D823EA"/>
    <w:p w14:paraId="69B150FE" w14:textId="5BEBEFBF" w:rsidR="002B64FA" w:rsidRPr="00C87D7C" w:rsidRDefault="00834B08" w:rsidP="00A24788">
      <w:pPr>
        <w:contextualSpacing/>
        <w:jc w:val="both"/>
      </w:pPr>
      <w:r w:rsidRPr="00C87D7C">
        <w:t>These changes, should they be required, would require the identification and qualification of WBHF system technical and operational characteristics for use in channelization, interference, sharing and compatibility studies between WBHF systems and incumbent services within the 3-30 MHs frequency band. Th</w:t>
      </w:r>
      <w:r w:rsidR="00A24788" w:rsidRPr="00C87D7C">
        <w:t>is</w:t>
      </w:r>
      <w:r w:rsidRPr="00C87D7C">
        <w:t xml:space="preserve"> document seeks</w:t>
      </w:r>
      <w:r w:rsidR="00A24788" w:rsidRPr="00C87D7C">
        <w:t xml:space="preserve"> to provide those characteristics.</w:t>
      </w:r>
      <w:bookmarkStart w:id="20" w:name="_Hlk75251891"/>
    </w:p>
    <w:bookmarkEnd w:id="20"/>
    <w:p w14:paraId="3EA82258" w14:textId="77777777" w:rsidR="00DF6F7E" w:rsidRPr="00C87D7C" w:rsidRDefault="00DF6F7E" w:rsidP="00DF6F7E">
      <w:pPr>
        <w:ind w:left="360"/>
        <w:contextualSpacing/>
      </w:pPr>
    </w:p>
    <w:p w14:paraId="1152B7F3" w14:textId="50A0A8F9" w:rsidR="00E71DAB" w:rsidRPr="00C87D7C" w:rsidRDefault="00E71DAB" w:rsidP="00A5116B">
      <w:pPr>
        <w:pStyle w:val="ListParagraph"/>
        <w:numPr>
          <w:ilvl w:val="0"/>
          <w:numId w:val="11"/>
        </w:numPr>
        <w:spacing w:before="0" w:after="120"/>
        <w:contextualSpacing w:val="0"/>
        <w:rPr>
          <w:b/>
          <w:bCs/>
          <w:sz w:val="28"/>
          <w:szCs w:val="28"/>
        </w:rPr>
      </w:pPr>
      <w:r w:rsidRPr="00C87D7C">
        <w:rPr>
          <w:b/>
          <w:bCs/>
          <w:sz w:val="28"/>
          <w:szCs w:val="28"/>
        </w:rPr>
        <w:t>List of Acronyms and Abbreviations</w:t>
      </w:r>
      <w:r w:rsidR="00D469E3" w:rsidRPr="00C87D7C">
        <w:rPr>
          <w:b/>
          <w:bCs/>
          <w:sz w:val="28"/>
          <w:szCs w:val="28"/>
        </w:rPr>
        <w:t xml:space="preserve"> </w:t>
      </w:r>
    </w:p>
    <w:p w14:paraId="093B9848" w14:textId="6C519A1B" w:rsidR="00DF6F7E" w:rsidRPr="00C87D7C" w:rsidRDefault="00DF6F7E" w:rsidP="00DF6F7E">
      <w:pPr>
        <w:spacing w:before="0" w:after="120"/>
        <w:rPr>
          <w:szCs w:val="24"/>
        </w:rPr>
      </w:pPr>
      <w:bookmarkStart w:id="21" w:name="_Hlk78100105"/>
      <w:r w:rsidRPr="00C87D7C">
        <w:rPr>
          <w:szCs w:val="24"/>
        </w:rPr>
        <w:t>WBHF – Wide Band High Frequency</w:t>
      </w:r>
    </w:p>
    <w:p w14:paraId="1191ED88" w14:textId="010BE64A" w:rsidR="00A65DD1" w:rsidRPr="00C87D7C" w:rsidRDefault="00A65DD1" w:rsidP="00DF6F7E">
      <w:pPr>
        <w:spacing w:before="0" w:after="120"/>
        <w:rPr>
          <w:szCs w:val="24"/>
        </w:rPr>
      </w:pPr>
      <w:r w:rsidRPr="00C87D7C">
        <w:rPr>
          <w:szCs w:val="24"/>
        </w:rPr>
        <w:t>WHFM – Wide Band High Frequency MESH Network</w:t>
      </w:r>
    </w:p>
    <w:p w14:paraId="33E5490E" w14:textId="4D65EF33" w:rsidR="00DF6F7E" w:rsidRPr="00C87D7C" w:rsidRDefault="00DF6F7E" w:rsidP="00DF6F7E">
      <w:pPr>
        <w:spacing w:before="0" w:after="120"/>
        <w:rPr>
          <w:szCs w:val="24"/>
        </w:rPr>
      </w:pPr>
      <w:r w:rsidRPr="00C87D7C">
        <w:rPr>
          <w:szCs w:val="24"/>
        </w:rPr>
        <w:t>ALE – Automatic Link Establishment</w:t>
      </w:r>
    </w:p>
    <w:p w14:paraId="7A9C0AC0" w14:textId="5A964BBF" w:rsidR="00DF6F7E" w:rsidRPr="00C87D7C" w:rsidRDefault="00DF6F7E" w:rsidP="00DF6F7E">
      <w:pPr>
        <w:spacing w:before="0" w:after="120"/>
        <w:rPr>
          <w:szCs w:val="24"/>
        </w:rPr>
      </w:pPr>
      <w:r w:rsidRPr="00C87D7C">
        <w:rPr>
          <w:szCs w:val="24"/>
        </w:rPr>
        <w:t>HF – High Frequency</w:t>
      </w:r>
    </w:p>
    <w:p w14:paraId="6319BEB8" w14:textId="4BA63089" w:rsidR="00612B81" w:rsidRPr="00C87D7C" w:rsidRDefault="00612B81" w:rsidP="00DF6F7E">
      <w:pPr>
        <w:spacing w:before="0" w:after="120"/>
        <w:rPr>
          <w:szCs w:val="24"/>
        </w:rPr>
      </w:pPr>
      <w:r w:rsidRPr="00C87D7C">
        <w:rPr>
          <w:szCs w:val="24"/>
        </w:rPr>
        <w:t>kpbs – kilobits per second</w:t>
      </w:r>
    </w:p>
    <w:p w14:paraId="41A0D222" w14:textId="68672879" w:rsidR="008C79E1" w:rsidRPr="00C87D7C" w:rsidRDefault="008C79E1" w:rsidP="00DF6F7E">
      <w:pPr>
        <w:spacing w:before="0" w:after="120"/>
        <w:rPr>
          <w:szCs w:val="24"/>
        </w:rPr>
      </w:pPr>
      <w:r w:rsidRPr="00C87D7C">
        <w:rPr>
          <w:szCs w:val="24"/>
        </w:rPr>
        <w:t>SNR – Signal to Noise Ratio</w:t>
      </w:r>
    </w:p>
    <w:p w14:paraId="5888A36A" w14:textId="241525E5" w:rsidR="00255CD7" w:rsidRPr="00C87D7C" w:rsidRDefault="00255CD7" w:rsidP="00DF6F7E">
      <w:pPr>
        <w:spacing w:before="0" w:after="120"/>
        <w:rPr>
          <w:szCs w:val="24"/>
        </w:rPr>
      </w:pPr>
      <w:r w:rsidRPr="00C87D7C">
        <w:rPr>
          <w:szCs w:val="24"/>
        </w:rPr>
        <w:t>OTH – Over the Horizon</w:t>
      </w:r>
      <w:bookmarkEnd w:id="21"/>
    </w:p>
    <w:p w14:paraId="2210ECF2" w14:textId="689B4412" w:rsidR="00353ECA" w:rsidRPr="008314E3" w:rsidRDefault="00D95E6F" w:rsidP="00353ECA">
      <w:pPr>
        <w:keepNext/>
        <w:keepLines/>
        <w:tabs>
          <w:tab w:val="clear" w:pos="794"/>
          <w:tab w:val="clear" w:pos="1191"/>
          <w:tab w:val="clear" w:pos="1588"/>
          <w:tab w:val="clear" w:pos="1985"/>
          <w:tab w:val="left" w:pos="1134"/>
          <w:tab w:val="left" w:pos="1871"/>
          <w:tab w:val="left" w:pos="2268"/>
        </w:tabs>
        <w:spacing w:before="160"/>
        <w:rPr>
          <w:iCs/>
          <w:lang w:eastAsia="zh-CN"/>
        </w:rPr>
      </w:pPr>
      <w:r w:rsidRPr="008314E3">
        <w:rPr>
          <w:iCs/>
          <w:lang w:eastAsia="zh-CN"/>
        </w:rPr>
        <w:t xml:space="preserve">5.2 </w:t>
      </w:r>
      <w:r w:rsidR="00353ECA" w:rsidRPr="008314E3">
        <w:rPr>
          <w:iCs/>
          <w:lang w:eastAsia="zh-CN"/>
        </w:rPr>
        <w:t>Reports</w:t>
      </w:r>
    </w:p>
    <w:p w14:paraId="099B179C" w14:textId="5591555E" w:rsidR="00D95E6F" w:rsidRPr="008314E3" w:rsidRDefault="00D95E6F" w:rsidP="00353ECA">
      <w:pPr>
        <w:tabs>
          <w:tab w:val="clear" w:pos="794"/>
          <w:tab w:val="clear" w:pos="1191"/>
          <w:tab w:val="clear" w:pos="1588"/>
          <w:tab w:val="clear" w:pos="1985"/>
          <w:tab w:val="left" w:pos="1134"/>
          <w:tab w:val="left" w:pos="1871"/>
          <w:tab w:val="left" w:pos="2608"/>
          <w:tab w:val="left" w:pos="3345"/>
        </w:tabs>
        <w:spacing w:before="80"/>
        <w:ind w:left="1814" w:hanging="1814"/>
        <w:rPr>
          <w:lang w:eastAsia="zh-CN"/>
        </w:rPr>
      </w:pPr>
      <w:bookmarkStart w:id="22" w:name="_Hlk78099995"/>
      <w:r w:rsidRPr="008314E3">
        <w:rPr>
          <w:lang w:eastAsia="zh-CN"/>
        </w:rPr>
        <w:t xml:space="preserve">Report </w:t>
      </w:r>
      <w:r w:rsidR="00353ECA" w:rsidRPr="008314E3">
        <w:rPr>
          <w:lang w:eastAsia="zh-CN"/>
        </w:rPr>
        <w:t xml:space="preserve">ITU-R </w:t>
      </w:r>
      <w:hyperlink r:id="rId15" w:history="1">
        <w:r w:rsidR="00353ECA" w:rsidRPr="008314E3">
          <w:rPr>
            <w:color w:val="0000FF" w:themeColor="hyperlink"/>
            <w:u w:val="single"/>
            <w:lang w:eastAsia="zh-CN"/>
          </w:rPr>
          <w:t>BS.458</w:t>
        </w:r>
      </w:hyperlink>
      <w:r w:rsidR="00353ECA" w:rsidRPr="008314E3">
        <w:t xml:space="preserve"> </w:t>
      </w:r>
      <w:r w:rsidR="00353ECA" w:rsidRPr="008314E3">
        <w:tab/>
      </w:r>
      <w:r w:rsidR="00353ECA" w:rsidRPr="008314E3">
        <w:rPr>
          <w:lang w:eastAsia="zh-CN"/>
        </w:rPr>
        <w:t>Characteristics of systems in LF, MF and HF broadcasting</w:t>
      </w:r>
    </w:p>
    <w:p w14:paraId="4384DDCD" w14:textId="77777777" w:rsidR="00D95E6F" w:rsidRPr="008314E3" w:rsidRDefault="00D95E6F" w:rsidP="00353ECA">
      <w:pPr>
        <w:tabs>
          <w:tab w:val="clear" w:pos="794"/>
          <w:tab w:val="clear" w:pos="1191"/>
          <w:tab w:val="clear" w:pos="1588"/>
          <w:tab w:val="clear" w:pos="1985"/>
          <w:tab w:val="left" w:pos="1134"/>
          <w:tab w:val="left" w:pos="1871"/>
          <w:tab w:val="left" w:pos="2608"/>
          <w:tab w:val="left" w:pos="3345"/>
        </w:tabs>
        <w:spacing w:before="80"/>
        <w:ind w:left="1814" w:hanging="1814"/>
        <w:rPr>
          <w:lang w:eastAsia="zh-CN"/>
        </w:rPr>
      </w:pPr>
    </w:p>
    <w:p w14:paraId="1FD929D2" w14:textId="77777777" w:rsidR="00353ECA" w:rsidRPr="00C87D7C" w:rsidRDefault="00353ECA" w:rsidP="00353ECA">
      <w:pPr>
        <w:spacing w:before="0" w:after="120"/>
        <w:rPr>
          <w:szCs w:val="24"/>
        </w:rPr>
      </w:pPr>
      <w:r w:rsidRPr="00C87D7C">
        <w:rPr>
          <w:szCs w:val="24"/>
        </w:rPr>
        <w:t>Report ITU-R F.2061 “HF fixed radiocommunications systems”;</w:t>
      </w:r>
    </w:p>
    <w:p w14:paraId="692623DF" w14:textId="77777777" w:rsidR="00353ECA" w:rsidRPr="00C87D7C" w:rsidRDefault="00353ECA" w:rsidP="00353ECA">
      <w:pPr>
        <w:spacing w:before="0" w:after="120"/>
        <w:rPr>
          <w:szCs w:val="24"/>
        </w:rPr>
      </w:pPr>
      <w:r w:rsidRPr="00C87D7C">
        <w:rPr>
          <w:szCs w:val="24"/>
        </w:rPr>
        <w:t>Report ITU-R F.2087 “Requirements for high frequency (HF) radiocommunication systems in the fixed service”</w:t>
      </w:r>
    </w:p>
    <w:p w14:paraId="773AFFE5" w14:textId="77777777" w:rsidR="00353ECA" w:rsidRPr="00C87D7C" w:rsidRDefault="00353ECA" w:rsidP="00353ECA">
      <w:pPr>
        <w:spacing w:before="0" w:after="120"/>
        <w:rPr>
          <w:szCs w:val="24"/>
        </w:rPr>
      </w:pPr>
      <w:r w:rsidRPr="00C87D7C">
        <w:rPr>
          <w:szCs w:val="24"/>
        </w:rPr>
        <w:t>Report ITU-R F.2484 “Cooperative frequency competition model and the corresponding algorithms and protocols for improving the HF sky-wave electromagnetic environment.”</w:t>
      </w:r>
    </w:p>
    <w:bookmarkEnd w:id="22"/>
    <w:p w14:paraId="2CC14A4B" w14:textId="1498188B" w:rsidR="00353ECA" w:rsidRPr="008314E3" w:rsidRDefault="00D95E6F" w:rsidP="00D95E6F">
      <w:pPr>
        <w:tabs>
          <w:tab w:val="clear" w:pos="794"/>
          <w:tab w:val="clear" w:pos="1191"/>
          <w:tab w:val="clear" w:pos="1588"/>
          <w:tab w:val="clear" w:pos="1985"/>
          <w:tab w:val="left" w:pos="1134"/>
          <w:tab w:val="left" w:pos="1871"/>
          <w:tab w:val="left" w:pos="2608"/>
          <w:tab w:val="left" w:pos="3345"/>
        </w:tabs>
        <w:spacing w:before="0" w:after="120"/>
        <w:ind w:left="1814" w:hanging="1814"/>
        <w:rPr>
          <w:lang w:eastAsia="zh-CN"/>
        </w:rPr>
      </w:pPr>
      <w:r w:rsidRPr="008314E3">
        <w:rPr>
          <w:lang w:eastAsia="zh-CN"/>
        </w:rPr>
        <w:t xml:space="preserve">5.3 </w:t>
      </w:r>
      <w:r w:rsidR="00353ECA" w:rsidRPr="008314E3">
        <w:rPr>
          <w:lang w:eastAsia="zh-CN"/>
        </w:rPr>
        <w:t>Radio Regulations Appendices (2020 Edition)</w:t>
      </w:r>
    </w:p>
    <w:p w14:paraId="24B8A5CB" w14:textId="121D8E16" w:rsidR="00F50A9F" w:rsidRPr="00C87D7C" w:rsidRDefault="00F50A9F" w:rsidP="00F50A9F">
      <w:pPr>
        <w:spacing w:before="0" w:after="120"/>
        <w:rPr>
          <w:szCs w:val="24"/>
        </w:rPr>
      </w:pPr>
      <w:r w:rsidRPr="00C87D7C">
        <w:rPr>
          <w:szCs w:val="24"/>
        </w:rPr>
        <w:t>Appendix 15 – “System specifications for double-sideband (DSB), single-sideband (SSB) and digitally modulated emissions in the HF broadcasting service”</w:t>
      </w:r>
    </w:p>
    <w:p w14:paraId="766B208C" w14:textId="697F142E" w:rsidR="009F027B" w:rsidRPr="00C87D7C" w:rsidRDefault="009F027B" w:rsidP="00C107AE">
      <w:pPr>
        <w:spacing w:before="0" w:after="120"/>
        <w:rPr>
          <w:szCs w:val="24"/>
        </w:rPr>
      </w:pPr>
      <w:r w:rsidRPr="00C87D7C">
        <w:rPr>
          <w:szCs w:val="24"/>
        </w:rPr>
        <w:t>A</w:t>
      </w:r>
      <w:r w:rsidR="00C107AE" w:rsidRPr="00C87D7C">
        <w:rPr>
          <w:szCs w:val="24"/>
        </w:rPr>
        <w:t xml:space="preserve">ppendix </w:t>
      </w:r>
      <w:r w:rsidRPr="00C87D7C">
        <w:rPr>
          <w:szCs w:val="24"/>
        </w:rPr>
        <w:t>17</w:t>
      </w:r>
      <w:r w:rsidR="00C107AE" w:rsidRPr="00C87D7C">
        <w:rPr>
          <w:szCs w:val="24"/>
        </w:rPr>
        <w:t xml:space="preserve"> - “Frequencies and channeling arrangements in the high-frequency bands for the maritime mobile service”</w:t>
      </w:r>
    </w:p>
    <w:p w14:paraId="793DC95C" w14:textId="228DD397" w:rsidR="009F027B" w:rsidRPr="00C87D7C" w:rsidRDefault="00F50A9F" w:rsidP="00C107AE">
      <w:pPr>
        <w:spacing w:before="0" w:after="120"/>
        <w:rPr>
          <w:szCs w:val="24"/>
        </w:rPr>
      </w:pPr>
      <w:r w:rsidRPr="00C87D7C">
        <w:rPr>
          <w:szCs w:val="24"/>
        </w:rPr>
        <w:t>Appendix</w:t>
      </w:r>
      <w:r w:rsidR="009F027B" w:rsidRPr="00C87D7C">
        <w:rPr>
          <w:szCs w:val="24"/>
        </w:rPr>
        <w:t xml:space="preserve"> 25</w:t>
      </w:r>
      <w:r w:rsidR="00C107AE" w:rsidRPr="00C87D7C">
        <w:rPr>
          <w:szCs w:val="24"/>
        </w:rPr>
        <w:t xml:space="preserve"> - “Provisions and associated frequency allotment Plan for coast radiotelephone stations operating in the exclusive maritime mobile bands between 4 000 kHz and 27 500 </w:t>
      </w:r>
      <w:r w:rsidR="002139CF" w:rsidRPr="00C87D7C">
        <w:rPr>
          <w:szCs w:val="24"/>
        </w:rPr>
        <w:t>kHz.</w:t>
      </w:r>
      <w:r w:rsidR="00C107AE" w:rsidRPr="00C87D7C">
        <w:rPr>
          <w:szCs w:val="24"/>
        </w:rPr>
        <w:t>”</w:t>
      </w:r>
    </w:p>
    <w:p w14:paraId="57B34AA7" w14:textId="4B15893B" w:rsidR="009F027B" w:rsidRPr="00C87D7C" w:rsidRDefault="00F50A9F" w:rsidP="00C107AE">
      <w:pPr>
        <w:spacing w:before="0" w:after="120"/>
        <w:rPr>
          <w:szCs w:val="24"/>
        </w:rPr>
      </w:pPr>
      <w:r w:rsidRPr="00C87D7C">
        <w:rPr>
          <w:szCs w:val="24"/>
        </w:rPr>
        <w:t>Appendix</w:t>
      </w:r>
      <w:r w:rsidR="009F027B" w:rsidRPr="00C87D7C">
        <w:rPr>
          <w:szCs w:val="24"/>
        </w:rPr>
        <w:t xml:space="preserve"> 26</w:t>
      </w:r>
      <w:r w:rsidR="00C107AE" w:rsidRPr="00C87D7C">
        <w:rPr>
          <w:szCs w:val="24"/>
        </w:rPr>
        <w:t xml:space="preserve"> -  “Provisions and associated Frequency Allotment Plan for the aeronautical mobile (OR) service in the bands allocated exclusively to that service between 3 025 kHz and 18 030 </w:t>
      </w:r>
      <w:r w:rsidR="002139CF" w:rsidRPr="00C87D7C">
        <w:rPr>
          <w:szCs w:val="24"/>
        </w:rPr>
        <w:t>kHz.</w:t>
      </w:r>
    </w:p>
    <w:p w14:paraId="61EA9BBB" w14:textId="69A4ED7C" w:rsidR="009F027B" w:rsidRPr="00C87D7C" w:rsidRDefault="009F027B" w:rsidP="00C107AE">
      <w:pPr>
        <w:spacing w:before="0" w:after="120"/>
        <w:rPr>
          <w:szCs w:val="24"/>
        </w:rPr>
      </w:pPr>
      <w:r w:rsidRPr="00C87D7C">
        <w:rPr>
          <w:szCs w:val="24"/>
        </w:rPr>
        <w:t>A</w:t>
      </w:r>
      <w:r w:rsidR="00F50A9F" w:rsidRPr="00C87D7C">
        <w:rPr>
          <w:szCs w:val="24"/>
        </w:rPr>
        <w:t>ppendix</w:t>
      </w:r>
      <w:r w:rsidRPr="00C87D7C">
        <w:rPr>
          <w:szCs w:val="24"/>
        </w:rPr>
        <w:t xml:space="preserve"> 27 </w:t>
      </w:r>
      <w:r w:rsidR="00C107AE" w:rsidRPr="00C87D7C">
        <w:rPr>
          <w:szCs w:val="24"/>
        </w:rPr>
        <w:t>- Frequency allotment Plan for the aeronautical mobile (R) service and related information</w:t>
      </w:r>
    </w:p>
    <w:p w14:paraId="05D05DAC" w14:textId="2BF44895" w:rsidR="005A75F7" w:rsidRPr="00C87D7C" w:rsidRDefault="005A75F7" w:rsidP="00A5116B">
      <w:pPr>
        <w:pStyle w:val="AnnexNoTitle"/>
        <w:numPr>
          <w:ilvl w:val="0"/>
          <w:numId w:val="11"/>
        </w:numPr>
        <w:spacing w:before="120"/>
        <w:jc w:val="left"/>
      </w:pPr>
      <w:r w:rsidRPr="00C87D7C">
        <w:lastRenderedPageBreak/>
        <w:t>Introduction</w:t>
      </w:r>
      <w:r w:rsidR="00D469E3" w:rsidRPr="00C87D7C">
        <w:t xml:space="preserve"> </w:t>
      </w:r>
    </w:p>
    <w:p w14:paraId="11335922" w14:textId="2FBE9E1C" w:rsidR="00E71DAB" w:rsidRPr="00C87D7C" w:rsidRDefault="00DB4E2D" w:rsidP="00215621">
      <w:pPr>
        <w:jc w:val="both"/>
      </w:pPr>
      <w:r w:rsidRPr="00C87D7C">
        <w:t xml:space="preserve">In recent years, wideband approaches have been proposed for increasing the capability of HF radio communications. These approaches use contiguous and non-contiguous (across 200 kHz) signaling bandwidths exceeding the traditional SSB voice channel bandwidth of 3 kHz, in some cases by as much as a factor 16. (48 kHz contiguous bandwidth). This recommendation provides characteristics of WBHF </w:t>
      </w:r>
      <w:r w:rsidR="00871468" w:rsidRPr="00C87D7C">
        <w:t>MESH Networks</w:t>
      </w:r>
      <w:r w:rsidRPr="00C87D7C">
        <w:t xml:space="preserve"> for use in channel occupancy, sharing, and compatibility studies between WBHF </w:t>
      </w:r>
      <w:r w:rsidR="00871468" w:rsidRPr="00C87D7C">
        <w:t xml:space="preserve">MESH </w:t>
      </w:r>
      <w:r w:rsidR="00F043D5" w:rsidRPr="00C87D7C">
        <w:t>Networks</w:t>
      </w:r>
      <w:r w:rsidRPr="00C87D7C">
        <w:t xml:space="preserve"> and incumbent services operating in the 3 to 30 MHz frequency band. </w:t>
      </w:r>
      <w:r w:rsidR="005A75F7" w:rsidRPr="00C87D7C">
        <w:t>This Re</w:t>
      </w:r>
      <w:r w:rsidRPr="00C87D7C">
        <w:t xml:space="preserve">commendation </w:t>
      </w:r>
      <w:r w:rsidR="005A75F7" w:rsidRPr="00C87D7C">
        <w:t xml:space="preserve"> contains Annexes that provide technical characteristics of W</w:t>
      </w:r>
      <w:r w:rsidR="0071759F" w:rsidRPr="00C87D7C">
        <w:t>B</w:t>
      </w:r>
      <w:r w:rsidR="005A75F7" w:rsidRPr="00C87D7C">
        <w:t xml:space="preserve">HF </w:t>
      </w:r>
      <w:r w:rsidR="00871468" w:rsidRPr="00C87D7C">
        <w:t xml:space="preserve">MESH Network </w:t>
      </w:r>
      <w:r w:rsidR="005A75F7" w:rsidRPr="00C87D7C">
        <w:t>Systems operating within the 3-30 MHz frequency band.</w:t>
      </w:r>
    </w:p>
    <w:p w14:paraId="2EE7C5EF" w14:textId="77777777" w:rsidR="005A4C62" w:rsidRPr="00C87D7C" w:rsidRDefault="005A4C62" w:rsidP="00215621">
      <w:pPr>
        <w:jc w:val="both"/>
      </w:pPr>
    </w:p>
    <w:p w14:paraId="28BFCFF8" w14:textId="77777777" w:rsidR="00097F8B" w:rsidRPr="00C87D7C" w:rsidRDefault="00097F8B" w:rsidP="00215621">
      <w:pPr>
        <w:jc w:val="both"/>
      </w:pPr>
    </w:p>
    <w:p w14:paraId="6F4C6A8B" w14:textId="1A02A214" w:rsidR="00E71DAB" w:rsidRPr="00C87D7C" w:rsidRDefault="00D11C9E" w:rsidP="00A5116B">
      <w:pPr>
        <w:pStyle w:val="ListParagraph"/>
        <w:numPr>
          <w:ilvl w:val="0"/>
          <w:numId w:val="11"/>
        </w:numPr>
        <w:contextualSpacing w:val="0"/>
        <w:rPr>
          <w:b/>
          <w:bCs/>
          <w:sz w:val="28"/>
          <w:szCs w:val="28"/>
        </w:rPr>
      </w:pPr>
      <w:r w:rsidRPr="00C87D7C">
        <w:rPr>
          <w:b/>
          <w:bCs/>
          <w:sz w:val="28"/>
          <w:szCs w:val="28"/>
        </w:rPr>
        <w:t xml:space="preserve">Operational  </w:t>
      </w:r>
      <w:r w:rsidR="00E71DAB" w:rsidRPr="00C87D7C">
        <w:rPr>
          <w:b/>
          <w:bCs/>
          <w:sz w:val="28"/>
          <w:szCs w:val="28"/>
        </w:rPr>
        <w:t xml:space="preserve">Overview of </w:t>
      </w:r>
      <w:del w:id="23" w:author="Author">
        <w:r w:rsidR="004116F3" w:rsidRPr="00C87D7C" w:rsidDel="00187F2F">
          <w:rPr>
            <w:b/>
            <w:bCs/>
            <w:sz w:val="28"/>
            <w:szCs w:val="28"/>
          </w:rPr>
          <w:delText>Wideband</w:delText>
        </w:r>
        <w:r w:rsidR="00E71DAB" w:rsidRPr="00C87D7C" w:rsidDel="00187F2F">
          <w:rPr>
            <w:b/>
            <w:bCs/>
            <w:sz w:val="28"/>
            <w:szCs w:val="28"/>
          </w:rPr>
          <w:delText xml:space="preserve"> HF (WBHF)</w:delText>
        </w:r>
        <w:r w:rsidR="00B27D5A" w:rsidRPr="00C87D7C" w:rsidDel="00187F2F">
          <w:rPr>
            <w:b/>
            <w:bCs/>
            <w:sz w:val="28"/>
            <w:szCs w:val="28"/>
          </w:rPr>
          <w:delText xml:space="preserve"> and </w:delText>
        </w:r>
      </w:del>
      <w:r w:rsidR="00B27D5A" w:rsidRPr="00C87D7C">
        <w:rPr>
          <w:b/>
          <w:bCs/>
          <w:sz w:val="28"/>
          <w:szCs w:val="28"/>
        </w:rPr>
        <w:t>WBHF MESH Networks</w:t>
      </w:r>
      <w:r w:rsidR="00283274" w:rsidRPr="00C87D7C">
        <w:rPr>
          <w:b/>
          <w:bCs/>
          <w:sz w:val="28"/>
          <w:szCs w:val="28"/>
        </w:rPr>
        <w:t xml:space="preserve"> </w:t>
      </w:r>
    </w:p>
    <w:p w14:paraId="125A725E" w14:textId="3B8AE064" w:rsidR="00A2296C" w:rsidRPr="00C87D7C" w:rsidRDefault="00C33F79" w:rsidP="00215621">
      <w:pPr>
        <w:jc w:val="both"/>
        <w:rPr>
          <w:szCs w:val="24"/>
        </w:rPr>
      </w:pPr>
      <w:r w:rsidRPr="00C87D7C">
        <w:rPr>
          <w:szCs w:val="24"/>
        </w:rPr>
        <w:t>WBHF Systems will operate across the entirety of the 3 to 30 MHz frequency band and will provide</w:t>
      </w:r>
      <w:r w:rsidR="00A2296C" w:rsidRPr="00C87D7C">
        <w:rPr>
          <w:szCs w:val="24"/>
        </w:rPr>
        <w:t xml:space="preserve">, on a global basis, </w:t>
      </w:r>
      <w:r w:rsidRPr="00C87D7C">
        <w:rPr>
          <w:szCs w:val="24"/>
        </w:rPr>
        <w:t xml:space="preserve"> </w:t>
      </w:r>
      <w:r w:rsidR="00F8157B" w:rsidRPr="00C87D7C">
        <w:rPr>
          <w:szCs w:val="24"/>
        </w:rPr>
        <w:t xml:space="preserve">digital </w:t>
      </w:r>
      <w:r w:rsidRPr="00C87D7C">
        <w:rPr>
          <w:szCs w:val="24"/>
        </w:rPr>
        <w:t>voice</w:t>
      </w:r>
      <w:r w:rsidR="00F8157B" w:rsidRPr="00C87D7C">
        <w:rPr>
          <w:szCs w:val="24"/>
        </w:rPr>
        <w:t xml:space="preserve"> (point-to-point and point to multi-point), data transfer and  database replication ( financial transactions, logistics, medical records, law enforcement data, etc.), remote sensor reporting (tsunami or meteorological buoys, ice shelf diagnostics,</w:t>
      </w:r>
      <w:r w:rsidR="00A2296C" w:rsidRPr="00C87D7C">
        <w:rPr>
          <w:szCs w:val="24"/>
        </w:rPr>
        <w:t xml:space="preserve"> seismic monitoring, etc.) , emergency management and disaster relief services along with many other  services and applications</w:t>
      </w:r>
      <w:r w:rsidR="00F5148B" w:rsidRPr="00C87D7C">
        <w:rPr>
          <w:szCs w:val="24"/>
        </w:rPr>
        <w:t xml:space="preserve"> such as email, FTP file transfer, chat rooms and video calls across thousands of miles</w:t>
      </w:r>
    </w:p>
    <w:p w14:paraId="3DC80B7C" w14:textId="3CE62A6D" w:rsidR="00611A41" w:rsidRPr="00C87D7C" w:rsidRDefault="00F5148B" w:rsidP="00215621">
      <w:pPr>
        <w:jc w:val="both"/>
        <w:rPr>
          <w:szCs w:val="24"/>
        </w:rPr>
      </w:pPr>
      <w:r w:rsidRPr="00C87D7C">
        <w:rPr>
          <w:szCs w:val="24"/>
        </w:rPr>
        <w:t xml:space="preserve">Implementation of WBHF networks will be accomplished </w:t>
      </w:r>
      <w:r w:rsidR="00C33F79" w:rsidRPr="00C87D7C">
        <w:rPr>
          <w:szCs w:val="24"/>
        </w:rPr>
        <w:t xml:space="preserve"> </w:t>
      </w:r>
      <w:r w:rsidRPr="00C87D7C">
        <w:rPr>
          <w:szCs w:val="24"/>
        </w:rPr>
        <w:t xml:space="preserve">through the use of </w:t>
      </w:r>
      <w:r w:rsidR="00C33F79" w:rsidRPr="00C87D7C">
        <w:rPr>
          <w:szCs w:val="24"/>
        </w:rPr>
        <w:t>contiguous and non-contiguous channel bandwidths</w:t>
      </w:r>
      <w:r w:rsidR="00611A41" w:rsidRPr="00C87D7C">
        <w:rPr>
          <w:szCs w:val="24"/>
        </w:rPr>
        <w:t>. Contiguous channel bandwidths of 48 kHz could span fixed segments of the 3 to 30 MHz frequency band .</w:t>
      </w:r>
      <w:r w:rsidR="00B27D5A" w:rsidRPr="00C87D7C">
        <w:rPr>
          <w:szCs w:val="24"/>
        </w:rPr>
        <w:t xml:space="preserve">(Figure 1) </w:t>
      </w:r>
      <w:r w:rsidR="00611A41" w:rsidRPr="00C87D7C">
        <w:rPr>
          <w:szCs w:val="24"/>
        </w:rPr>
        <w:t xml:space="preserve"> The 48 kHz bandwidth could also be accomplished by aggregating 3 to 6 kHz channels across a 200 kHz span in</w:t>
      </w:r>
      <w:r w:rsidR="00C33F79" w:rsidRPr="00C87D7C">
        <w:rPr>
          <w:szCs w:val="24"/>
        </w:rPr>
        <w:t xml:space="preserve"> a non-contiguous manner. </w:t>
      </w:r>
      <w:r w:rsidR="00461773" w:rsidRPr="00C87D7C">
        <w:rPr>
          <w:szCs w:val="24"/>
        </w:rPr>
        <w:t xml:space="preserve">(Figure </w:t>
      </w:r>
      <w:r w:rsidR="00B27D5A" w:rsidRPr="00C87D7C">
        <w:rPr>
          <w:szCs w:val="24"/>
        </w:rPr>
        <w:t>2</w:t>
      </w:r>
      <w:r w:rsidR="00461773" w:rsidRPr="00C87D7C">
        <w:rPr>
          <w:szCs w:val="24"/>
        </w:rPr>
        <w:t>)</w:t>
      </w:r>
    </w:p>
    <w:p w14:paraId="1FB0D154" w14:textId="77777777" w:rsidR="00461773" w:rsidRPr="00C87D7C" w:rsidRDefault="00461773" w:rsidP="00461773">
      <w:pPr>
        <w:spacing w:before="0"/>
        <w:jc w:val="center"/>
        <w:rPr>
          <w:szCs w:val="24"/>
        </w:rPr>
      </w:pPr>
    </w:p>
    <w:p w14:paraId="65CBF6C7" w14:textId="4B9B4B9E" w:rsidR="00611A41" w:rsidRPr="00C87D7C" w:rsidRDefault="00461773" w:rsidP="00461773">
      <w:pPr>
        <w:spacing w:before="0"/>
        <w:jc w:val="center"/>
        <w:rPr>
          <w:szCs w:val="24"/>
        </w:rPr>
      </w:pPr>
      <w:r w:rsidRPr="00C87D7C">
        <w:rPr>
          <w:szCs w:val="24"/>
        </w:rPr>
        <w:t>Figure 1</w:t>
      </w:r>
    </w:p>
    <w:p w14:paraId="645A1E42" w14:textId="41078739" w:rsidR="00461773" w:rsidRPr="00C87D7C" w:rsidRDefault="00B27D5A" w:rsidP="00461773">
      <w:pPr>
        <w:spacing w:before="0"/>
        <w:jc w:val="center"/>
        <w:rPr>
          <w:szCs w:val="24"/>
        </w:rPr>
      </w:pPr>
      <w:r w:rsidRPr="00C87D7C">
        <w:rPr>
          <w:szCs w:val="24"/>
        </w:rPr>
        <w:t xml:space="preserve">Contiguous </w:t>
      </w:r>
      <w:r w:rsidR="00461773" w:rsidRPr="00C87D7C">
        <w:rPr>
          <w:szCs w:val="24"/>
        </w:rPr>
        <w:t>Bandwidth Utilization</w:t>
      </w:r>
    </w:p>
    <w:p w14:paraId="514D8C9E" w14:textId="5AD0B737" w:rsidR="00B27D5A" w:rsidRPr="00C87D7C" w:rsidRDefault="00B27D5A" w:rsidP="00461773">
      <w:pPr>
        <w:spacing w:before="0"/>
        <w:jc w:val="center"/>
        <w:rPr>
          <w:szCs w:val="24"/>
        </w:rPr>
      </w:pPr>
      <w:r w:rsidRPr="00C87D7C">
        <w:rPr>
          <w:noProof/>
          <w:lang w:val="en-US"/>
        </w:rPr>
        <w:drawing>
          <wp:inline distT="0" distB="0" distL="0" distR="0" wp14:anchorId="1411ADCC" wp14:editId="1D20163B">
            <wp:extent cx="5943600" cy="1266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266825"/>
                    </a:xfrm>
                    <a:prstGeom prst="rect">
                      <a:avLst/>
                    </a:prstGeom>
                  </pic:spPr>
                </pic:pic>
              </a:graphicData>
            </a:graphic>
          </wp:inline>
        </w:drawing>
      </w:r>
    </w:p>
    <w:p w14:paraId="200A79AE" w14:textId="710ACEA4" w:rsidR="00D24EEA" w:rsidRPr="00C87D7C" w:rsidRDefault="00D24EEA" w:rsidP="00215621">
      <w:pPr>
        <w:jc w:val="both"/>
        <w:rPr>
          <w:szCs w:val="24"/>
        </w:rPr>
      </w:pPr>
    </w:p>
    <w:p w14:paraId="46A64EE2" w14:textId="05D7E93C" w:rsidR="00F32479" w:rsidRPr="00C87D7C" w:rsidRDefault="00B27D5A" w:rsidP="00B27D5A">
      <w:pPr>
        <w:jc w:val="center"/>
        <w:rPr>
          <w:szCs w:val="24"/>
        </w:rPr>
      </w:pPr>
      <w:r w:rsidRPr="00C87D7C">
        <w:rPr>
          <w:szCs w:val="24"/>
        </w:rPr>
        <w:t>Figure 2</w:t>
      </w:r>
    </w:p>
    <w:p w14:paraId="471B60B0" w14:textId="5EBCC568" w:rsidR="00B27D5A" w:rsidRPr="00C87D7C" w:rsidRDefault="00B27D5A" w:rsidP="00B27D5A">
      <w:pPr>
        <w:jc w:val="center"/>
        <w:rPr>
          <w:szCs w:val="24"/>
        </w:rPr>
      </w:pPr>
      <w:r w:rsidRPr="00C87D7C">
        <w:rPr>
          <w:szCs w:val="24"/>
        </w:rPr>
        <w:t xml:space="preserve">Non-Contiguous Bandwidth </w:t>
      </w:r>
      <w:r w:rsidR="008F3B9E" w:rsidRPr="00C87D7C">
        <w:rPr>
          <w:szCs w:val="24"/>
        </w:rPr>
        <w:t>Utilization</w:t>
      </w:r>
    </w:p>
    <w:p w14:paraId="5964C35C" w14:textId="77777777" w:rsidR="00B27D5A" w:rsidRPr="00C87D7C" w:rsidRDefault="00B27D5A" w:rsidP="00215621">
      <w:pPr>
        <w:jc w:val="both"/>
        <w:rPr>
          <w:szCs w:val="24"/>
        </w:rPr>
      </w:pPr>
    </w:p>
    <w:p w14:paraId="5A0FC428" w14:textId="7CAE73F2" w:rsidR="00F32479" w:rsidRPr="00C87D7C" w:rsidRDefault="00B27D5A" w:rsidP="00215621">
      <w:pPr>
        <w:jc w:val="both"/>
        <w:rPr>
          <w:szCs w:val="24"/>
        </w:rPr>
      </w:pPr>
      <w:r w:rsidRPr="00C87D7C">
        <w:rPr>
          <w:noProof/>
          <w:lang w:val="en-US"/>
        </w:rPr>
        <w:lastRenderedPageBreak/>
        <w:drawing>
          <wp:inline distT="0" distB="0" distL="0" distR="0" wp14:anchorId="4BA2FA8F" wp14:editId="46730C4D">
            <wp:extent cx="5791200" cy="1419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91200" cy="1419225"/>
                    </a:xfrm>
                    <a:prstGeom prst="rect">
                      <a:avLst/>
                    </a:prstGeom>
                  </pic:spPr>
                </pic:pic>
              </a:graphicData>
            </a:graphic>
          </wp:inline>
        </w:drawing>
      </w:r>
    </w:p>
    <w:p w14:paraId="1C705C0B" w14:textId="1D87D582" w:rsidR="00B27D5A" w:rsidRPr="00C87D7C" w:rsidRDefault="00B27D5A" w:rsidP="00215621">
      <w:pPr>
        <w:jc w:val="both"/>
        <w:rPr>
          <w:szCs w:val="24"/>
        </w:rPr>
      </w:pPr>
    </w:p>
    <w:p w14:paraId="67C0D9F8" w14:textId="77777777" w:rsidR="00B27D5A" w:rsidRPr="00C87D7C" w:rsidRDefault="00B27D5A" w:rsidP="00215621">
      <w:pPr>
        <w:jc w:val="both"/>
        <w:rPr>
          <w:szCs w:val="24"/>
        </w:rPr>
      </w:pPr>
    </w:p>
    <w:p w14:paraId="2727F217" w14:textId="77777777" w:rsidR="00B27D5A" w:rsidRPr="00C87D7C" w:rsidRDefault="00B27D5A" w:rsidP="00215621">
      <w:pPr>
        <w:jc w:val="both"/>
        <w:rPr>
          <w:szCs w:val="24"/>
        </w:rPr>
      </w:pPr>
    </w:p>
    <w:p w14:paraId="255A6D52" w14:textId="77777777" w:rsidR="00B27D5A" w:rsidRPr="00C87D7C" w:rsidRDefault="00B27D5A" w:rsidP="00215621">
      <w:pPr>
        <w:jc w:val="both"/>
        <w:rPr>
          <w:szCs w:val="24"/>
        </w:rPr>
      </w:pPr>
    </w:p>
    <w:p w14:paraId="7F16A8F3" w14:textId="38AACDCE" w:rsidR="00B27D5A" w:rsidRPr="00C87D7C" w:rsidRDefault="00B27D5A" w:rsidP="00215621">
      <w:pPr>
        <w:jc w:val="both"/>
        <w:rPr>
          <w:szCs w:val="24"/>
        </w:rPr>
      </w:pPr>
      <w:r w:rsidRPr="00C87D7C">
        <w:rPr>
          <w:szCs w:val="24"/>
        </w:rPr>
        <w:t xml:space="preserve">Networking applications will be </w:t>
      </w:r>
      <w:r w:rsidR="008F3B9E" w:rsidRPr="00C87D7C">
        <w:rPr>
          <w:szCs w:val="24"/>
        </w:rPr>
        <w:t xml:space="preserve">supported </w:t>
      </w:r>
      <w:r w:rsidRPr="00C87D7C">
        <w:rPr>
          <w:szCs w:val="24"/>
        </w:rPr>
        <w:t xml:space="preserve"> through a MESH network  topology (Figure 3)</w:t>
      </w:r>
    </w:p>
    <w:p w14:paraId="2CA0AA6F" w14:textId="2AB71E52" w:rsidR="00B27D5A" w:rsidRPr="00C87D7C" w:rsidRDefault="00B27D5A" w:rsidP="00215621">
      <w:pPr>
        <w:jc w:val="both"/>
        <w:rPr>
          <w:szCs w:val="24"/>
        </w:rPr>
      </w:pPr>
    </w:p>
    <w:p w14:paraId="205425CB" w14:textId="5A628A47" w:rsidR="00D24EEA" w:rsidRPr="00C87D7C" w:rsidRDefault="00D24EEA" w:rsidP="00D24EEA">
      <w:pPr>
        <w:spacing w:before="0"/>
        <w:jc w:val="center"/>
        <w:rPr>
          <w:szCs w:val="24"/>
        </w:rPr>
      </w:pPr>
      <w:r w:rsidRPr="00C87D7C">
        <w:rPr>
          <w:szCs w:val="24"/>
        </w:rPr>
        <w:t xml:space="preserve">Figure </w:t>
      </w:r>
      <w:r w:rsidR="00B27D5A" w:rsidRPr="00C87D7C">
        <w:rPr>
          <w:szCs w:val="24"/>
        </w:rPr>
        <w:t>3</w:t>
      </w:r>
    </w:p>
    <w:p w14:paraId="39E62DE8" w14:textId="278616BF" w:rsidR="00D24EEA" w:rsidRPr="00C87D7C" w:rsidRDefault="00D24EEA" w:rsidP="00D24EEA">
      <w:pPr>
        <w:spacing w:before="0"/>
        <w:jc w:val="center"/>
        <w:rPr>
          <w:szCs w:val="24"/>
        </w:rPr>
      </w:pPr>
      <w:r w:rsidRPr="00C87D7C">
        <w:rPr>
          <w:szCs w:val="24"/>
        </w:rPr>
        <w:t>Example MESH Network Topology</w:t>
      </w:r>
    </w:p>
    <w:p w14:paraId="3434F585" w14:textId="77777777" w:rsidR="0010550F" w:rsidRPr="00C87D7C" w:rsidRDefault="0010550F" w:rsidP="00215621">
      <w:pPr>
        <w:jc w:val="both"/>
        <w:rPr>
          <w:i/>
          <w:iCs/>
          <w:szCs w:val="24"/>
        </w:rPr>
      </w:pPr>
    </w:p>
    <w:p w14:paraId="6BD5170D" w14:textId="4EA88350" w:rsidR="00F8157B" w:rsidRPr="00C87D7C" w:rsidRDefault="00AE1D97" w:rsidP="00F8157B">
      <w:pPr>
        <w:jc w:val="both"/>
        <w:rPr>
          <w:szCs w:val="24"/>
        </w:rPr>
      </w:pPr>
      <w:r w:rsidRPr="00C87D7C">
        <w:rPr>
          <w:noProof/>
          <w:lang w:val="en-US"/>
        </w:rPr>
        <w:drawing>
          <wp:inline distT="0" distB="0" distL="0" distR="0" wp14:anchorId="7343386D" wp14:editId="76AB3DFA">
            <wp:extent cx="5943600" cy="4169410"/>
            <wp:effectExtent l="0" t="0" r="0" b="254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169410"/>
                    </a:xfrm>
                    <a:prstGeom prst="rect">
                      <a:avLst/>
                    </a:prstGeom>
                    <a:noFill/>
                    <a:ln>
                      <a:noFill/>
                    </a:ln>
                  </pic:spPr>
                </pic:pic>
              </a:graphicData>
            </a:graphic>
          </wp:inline>
        </w:drawing>
      </w:r>
      <w:r w:rsidR="00F362BC" w:rsidRPr="00C87D7C">
        <w:rPr>
          <w:szCs w:val="24"/>
        </w:rPr>
        <w:t>WBHF M</w:t>
      </w:r>
      <w:r w:rsidR="00871468" w:rsidRPr="00C87D7C">
        <w:rPr>
          <w:szCs w:val="24"/>
        </w:rPr>
        <w:t xml:space="preserve">ESH </w:t>
      </w:r>
      <w:r w:rsidR="00F362BC" w:rsidRPr="00C87D7C">
        <w:rPr>
          <w:szCs w:val="24"/>
        </w:rPr>
        <w:t xml:space="preserve">provides for sensing the occupancy of a frequency and has a-priori knowledge </w:t>
      </w:r>
      <w:r w:rsidR="00F362BC" w:rsidRPr="00C87D7C">
        <w:rPr>
          <w:szCs w:val="24"/>
        </w:rPr>
        <w:lastRenderedPageBreak/>
        <w:t>programmed into it of regional restrictions on channel use.  Therefore, it can calculate and select a frequency based on availability</w:t>
      </w:r>
      <w:r w:rsidR="00D24EEA" w:rsidRPr="00C87D7C">
        <w:rPr>
          <w:szCs w:val="24"/>
        </w:rPr>
        <w:t>, r</w:t>
      </w:r>
      <w:r w:rsidR="00F362BC" w:rsidRPr="00C87D7C">
        <w:rPr>
          <w:szCs w:val="24"/>
        </w:rPr>
        <w:t xml:space="preserve">elease it when finished and </w:t>
      </w:r>
      <w:r w:rsidR="00D24EEA" w:rsidRPr="00C87D7C">
        <w:rPr>
          <w:szCs w:val="24"/>
        </w:rPr>
        <w:t xml:space="preserve">then </w:t>
      </w:r>
      <w:r w:rsidR="00F362BC" w:rsidRPr="00C87D7C">
        <w:rPr>
          <w:szCs w:val="24"/>
        </w:rPr>
        <w:t xml:space="preserve">select another </w:t>
      </w:r>
      <w:r w:rsidR="00D24EEA" w:rsidRPr="00C87D7C">
        <w:rPr>
          <w:szCs w:val="24"/>
        </w:rPr>
        <w:t xml:space="preserve">frequency </w:t>
      </w:r>
      <w:r w:rsidR="00F362BC" w:rsidRPr="00C87D7C">
        <w:rPr>
          <w:szCs w:val="24"/>
        </w:rPr>
        <w:t>later.</w:t>
      </w:r>
    </w:p>
    <w:p w14:paraId="33114795" w14:textId="73734F9C" w:rsidR="00F8157B" w:rsidRPr="00C87D7C" w:rsidRDefault="00D24EEA" w:rsidP="00F8157B">
      <w:pPr>
        <w:jc w:val="both"/>
        <w:rPr>
          <w:szCs w:val="24"/>
        </w:rPr>
      </w:pPr>
      <w:r w:rsidRPr="00C87D7C">
        <w:rPr>
          <w:szCs w:val="24"/>
        </w:rPr>
        <w:t xml:space="preserve">A key </w:t>
      </w:r>
      <w:r w:rsidR="0008352E" w:rsidRPr="00C87D7C">
        <w:rPr>
          <w:szCs w:val="24"/>
        </w:rPr>
        <w:t>aspect of</w:t>
      </w:r>
      <w:r w:rsidRPr="00C87D7C">
        <w:rPr>
          <w:szCs w:val="24"/>
        </w:rPr>
        <w:t xml:space="preserve"> a WBHF Mesh network</w:t>
      </w:r>
      <w:r w:rsidR="008F3B9E" w:rsidRPr="00C87D7C">
        <w:rPr>
          <w:szCs w:val="24"/>
        </w:rPr>
        <w:t xml:space="preserve"> </w:t>
      </w:r>
      <w:r w:rsidRPr="00C87D7C">
        <w:rPr>
          <w:szCs w:val="24"/>
        </w:rPr>
        <w:t xml:space="preserve">(WHFM) is the concept of </w:t>
      </w:r>
      <w:r w:rsidR="00F8157B" w:rsidRPr="00C87D7C">
        <w:rPr>
          <w:szCs w:val="24"/>
        </w:rPr>
        <w:t xml:space="preserve"> “sub-nets” </w:t>
      </w:r>
      <w:r w:rsidR="00907BC6" w:rsidRPr="00C87D7C">
        <w:rPr>
          <w:szCs w:val="24"/>
        </w:rPr>
        <w:t xml:space="preserve">. Sub-nets </w:t>
      </w:r>
      <w:r w:rsidR="00F8157B" w:rsidRPr="00C87D7C">
        <w:rPr>
          <w:szCs w:val="24"/>
        </w:rPr>
        <w:t xml:space="preserve"> provide extensibility of the “local” mesh into a farther ranging WHFM with durability of data transport by having layers of single frequency “subnets” to route or reroute information on. The first premise in this description is that all members in any WHFM have a common capacity to receive, catalog and report local configuration of their node, including spectral conditions - to all other WHFM enabled nodes. The second premise is that some number of nodes have more than one WBHF radio and therefore can participate in more than one WHFM “subnet.” </w:t>
      </w:r>
    </w:p>
    <w:p w14:paraId="03696AD9" w14:textId="77777777" w:rsidR="00F8157B" w:rsidRPr="00C87D7C" w:rsidRDefault="00F8157B" w:rsidP="00F8157B">
      <w:pPr>
        <w:jc w:val="both"/>
        <w:rPr>
          <w:szCs w:val="24"/>
        </w:rPr>
      </w:pPr>
      <w:r w:rsidRPr="00C87D7C">
        <w:rPr>
          <w:szCs w:val="24"/>
        </w:rPr>
        <w:t>The ground-rule then is that each “subnet” in a WHFM is on a particular frequency for a specific period of time and can adapt its channel bandwidth to reach nodal members of its “subnet” based on their configuration (both hardware and spectral conditions) and that those nodes with dual WBHF radios can gather and re-report this same data from other “subnets” that are on a different frequency.</w:t>
      </w:r>
    </w:p>
    <w:p w14:paraId="42C108FF" w14:textId="77777777" w:rsidR="00B27D5A" w:rsidRPr="00C87D7C" w:rsidRDefault="00F8157B" w:rsidP="00F8157B">
      <w:pPr>
        <w:jc w:val="both"/>
        <w:rPr>
          <w:szCs w:val="24"/>
        </w:rPr>
      </w:pPr>
      <w:r w:rsidRPr="00C87D7C">
        <w:rPr>
          <w:szCs w:val="24"/>
        </w:rPr>
        <w:t>So with those premise and that ground-rule established by design any node can be aware of other nodes it can connect through either directly-link or neighbored-link within its frequency “subnet;” and it can identify and use those nodes within it “subnet” that have two or more WBHF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w:t>
      </w:r>
    </w:p>
    <w:p w14:paraId="456C766F" w14:textId="43766B8D" w:rsidR="00F8157B" w:rsidRPr="00C87D7C" w:rsidRDefault="00B27D5A" w:rsidP="00F8157B">
      <w:pPr>
        <w:jc w:val="both"/>
        <w:rPr>
          <w:szCs w:val="24"/>
        </w:rPr>
      </w:pPr>
      <w:r w:rsidRPr="00C87D7C">
        <w:rPr>
          <w:szCs w:val="24"/>
        </w:rPr>
        <w:t xml:space="preserve">Using WBHF RF as the means of connecting the points within the MESH network provides a </w:t>
      </w:r>
      <w:r w:rsidR="008F3B9E" w:rsidRPr="00C87D7C">
        <w:rPr>
          <w:szCs w:val="24"/>
        </w:rPr>
        <w:t xml:space="preserve">mechanism for implementing </w:t>
      </w:r>
      <w:r w:rsidRPr="00C87D7C">
        <w:rPr>
          <w:szCs w:val="24"/>
        </w:rPr>
        <w:t>global WIFI.</w:t>
      </w:r>
    </w:p>
    <w:p w14:paraId="2F9D85AF" w14:textId="00C52A94" w:rsidR="00B27D5A" w:rsidRPr="00C87D7C" w:rsidRDefault="00B27D5A" w:rsidP="00F8157B">
      <w:pPr>
        <w:jc w:val="both"/>
        <w:rPr>
          <w:b/>
          <w:bCs/>
          <w:sz w:val="28"/>
          <w:szCs w:val="28"/>
        </w:rPr>
      </w:pPr>
      <w:del w:id="24" w:author="Author">
        <w:r w:rsidRPr="00C87D7C" w:rsidDel="009A615F">
          <w:rPr>
            <w:b/>
            <w:bCs/>
            <w:sz w:val="28"/>
            <w:szCs w:val="28"/>
          </w:rPr>
          <w:delText>7.1</w:delText>
        </w:r>
      </w:del>
      <w:ins w:id="25" w:author="Author">
        <w:r w:rsidR="009A615F">
          <w:rPr>
            <w:b/>
            <w:bCs/>
            <w:sz w:val="28"/>
            <w:szCs w:val="28"/>
          </w:rPr>
          <w:t>5.1</w:t>
        </w:r>
      </w:ins>
      <w:r w:rsidRPr="00C87D7C">
        <w:rPr>
          <w:b/>
          <w:bCs/>
          <w:sz w:val="28"/>
          <w:szCs w:val="28"/>
        </w:rPr>
        <w:t xml:space="preserve"> Example Applications</w:t>
      </w:r>
    </w:p>
    <w:p w14:paraId="29FEF4D2" w14:textId="2B09F81B" w:rsidR="00284DC4" w:rsidRPr="00C87D7C" w:rsidRDefault="00DF6F7E" w:rsidP="00215621">
      <w:pPr>
        <w:jc w:val="both"/>
        <w:rPr>
          <w:szCs w:val="24"/>
        </w:rPr>
      </w:pPr>
      <w:r w:rsidRPr="00C87D7C">
        <w:rPr>
          <w:szCs w:val="24"/>
        </w:rPr>
        <w:t>Some potential applications of WBHF communication and data systems include:</w:t>
      </w:r>
      <w:r w:rsidR="001F3818" w:rsidRPr="00C87D7C">
        <w:rPr>
          <w:szCs w:val="24"/>
        </w:rPr>
        <w:t xml:space="preserve"> </w:t>
      </w:r>
      <w:r w:rsidRPr="00C87D7C">
        <w:rPr>
          <w:szCs w:val="24"/>
        </w:rPr>
        <w:t>safe SeaNet reporting (ISPS);fishery catch reporting</w:t>
      </w:r>
      <w:r w:rsidR="001F3818" w:rsidRPr="00C87D7C">
        <w:rPr>
          <w:szCs w:val="24"/>
        </w:rPr>
        <w:t>, fishing</w:t>
      </w:r>
      <w:r w:rsidRPr="00C87D7C">
        <w:rPr>
          <w:szCs w:val="24"/>
        </w:rPr>
        <w:t xml:space="preserve"> boat position and movement reporting</w:t>
      </w:r>
      <w:r w:rsidR="001F3818" w:rsidRPr="00C87D7C">
        <w:rPr>
          <w:szCs w:val="24"/>
        </w:rPr>
        <w:t xml:space="preserve">, real-time </w:t>
      </w:r>
      <w:r w:rsidRPr="00C87D7C">
        <w:rPr>
          <w:szCs w:val="24"/>
        </w:rPr>
        <w:t>weather maps;</w:t>
      </w:r>
      <w:r w:rsidR="001F3818" w:rsidRPr="00C87D7C">
        <w:rPr>
          <w:szCs w:val="24"/>
        </w:rPr>
        <w:t xml:space="preserve"> </w:t>
      </w:r>
      <w:r w:rsidRPr="00C87D7C">
        <w:rPr>
          <w:szCs w:val="24"/>
        </w:rPr>
        <w:t>general electronic mail;</w:t>
      </w:r>
      <w:r w:rsidR="001F3818" w:rsidRPr="00C87D7C">
        <w:rPr>
          <w:szCs w:val="24"/>
        </w:rPr>
        <w:t xml:space="preserve"> </w:t>
      </w:r>
      <w:r w:rsidRPr="00C87D7C">
        <w:rPr>
          <w:szCs w:val="24"/>
        </w:rPr>
        <w:t xml:space="preserve">messages to the ship’s agent, the pilot or </w:t>
      </w:r>
      <w:r w:rsidR="001F3818" w:rsidRPr="00C87D7C">
        <w:rPr>
          <w:szCs w:val="24"/>
        </w:rPr>
        <w:t>harbor</w:t>
      </w:r>
      <w:r w:rsidRPr="00C87D7C">
        <w:rPr>
          <w:szCs w:val="24"/>
        </w:rPr>
        <w:t xml:space="preserve"> authorities;</w:t>
      </w:r>
      <w:r w:rsidR="001F3818" w:rsidRPr="00C87D7C">
        <w:rPr>
          <w:szCs w:val="24"/>
        </w:rPr>
        <w:t xml:space="preserve"> </w:t>
      </w:r>
      <w:r w:rsidRPr="00C87D7C">
        <w:rPr>
          <w:szCs w:val="24"/>
        </w:rPr>
        <w:t>banking terminals, especially on passenger ships</w:t>
      </w:r>
      <w:r w:rsidR="001F3818" w:rsidRPr="00C87D7C">
        <w:rPr>
          <w:szCs w:val="24"/>
        </w:rPr>
        <w:t xml:space="preserve"> safety</w:t>
      </w:r>
      <w:r w:rsidRPr="00C87D7C">
        <w:rPr>
          <w:szCs w:val="24"/>
        </w:rPr>
        <w:t>-related information</w:t>
      </w:r>
      <w:r w:rsidR="001F3818" w:rsidRPr="00C87D7C">
        <w:rPr>
          <w:szCs w:val="24"/>
        </w:rPr>
        <w:t xml:space="preserve">, </w:t>
      </w:r>
      <w:r w:rsidRPr="00C87D7C">
        <w:rPr>
          <w:szCs w:val="24"/>
        </w:rPr>
        <w:t>telemetry information</w:t>
      </w:r>
      <w:r w:rsidR="001F3818" w:rsidRPr="00C87D7C">
        <w:rPr>
          <w:szCs w:val="24"/>
        </w:rPr>
        <w:t xml:space="preserve">, </w:t>
      </w:r>
      <w:r w:rsidRPr="00C87D7C">
        <w:rPr>
          <w:szCs w:val="24"/>
        </w:rPr>
        <w:t>updating of electronic maps</w:t>
      </w:r>
      <w:r w:rsidR="001F3818" w:rsidRPr="00C87D7C">
        <w:rPr>
          <w:szCs w:val="24"/>
        </w:rPr>
        <w:t xml:space="preserve">, </w:t>
      </w:r>
      <w:r w:rsidRPr="00C87D7C">
        <w:rPr>
          <w:szCs w:val="24"/>
        </w:rPr>
        <w:t>.</w:t>
      </w:r>
      <w:r w:rsidR="00255CD7" w:rsidRPr="00C87D7C">
        <w:rPr>
          <w:szCs w:val="24"/>
        </w:rPr>
        <w:t>s</w:t>
      </w:r>
      <w:r w:rsidRPr="00C87D7C">
        <w:rPr>
          <w:szCs w:val="24"/>
        </w:rPr>
        <w:t>hip to ship communication</w:t>
      </w:r>
      <w:r w:rsidR="00255CD7" w:rsidRPr="00C87D7C">
        <w:rPr>
          <w:szCs w:val="24"/>
        </w:rPr>
        <w:t>, sh</w:t>
      </w:r>
      <w:r w:rsidRPr="00C87D7C">
        <w:rPr>
          <w:szCs w:val="24"/>
        </w:rPr>
        <w:t xml:space="preserve">ip to </w:t>
      </w:r>
      <w:r w:rsidR="00255CD7" w:rsidRPr="00C87D7C">
        <w:rPr>
          <w:szCs w:val="24"/>
        </w:rPr>
        <w:t>s</w:t>
      </w:r>
      <w:r w:rsidRPr="00C87D7C">
        <w:rPr>
          <w:szCs w:val="24"/>
        </w:rPr>
        <w:t>hore communication</w:t>
      </w:r>
      <w:r w:rsidR="001F3818" w:rsidRPr="00C87D7C">
        <w:rPr>
          <w:szCs w:val="24"/>
        </w:rPr>
        <w:t xml:space="preserve">, ship to aircraft, aircraft to ship, </w:t>
      </w:r>
      <w:r w:rsidR="0088784D" w:rsidRPr="00C87D7C">
        <w:rPr>
          <w:szCs w:val="24"/>
        </w:rPr>
        <w:t xml:space="preserve">aircraft to shore, </w:t>
      </w:r>
      <w:r w:rsidR="001F3818" w:rsidRPr="00C87D7C">
        <w:rPr>
          <w:szCs w:val="24"/>
        </w:rPr>
        <w:t>aircraft location and telemetry</w:t>
      </w:r>
      <w:r w:rsidR="00255CD7" w:rsidRPr="00C87D7C">
        <w:rPr>
          <w:szCs w:val="24"/>
        </w:rPr>
        <w:t>, emergency services</w:t>
      </w:r>
      <w:r w:rsidR="008F3B9E" w:rsidRPr="00C87D7C">
        <w:rPr>
          <w:szCs w:val="24"/>
        </w:rPr>
        <w:t xml:space="preserve"> and </w:t>
      </w:r>
      <w:r w:rsidR="00255CD7" w:rsidRPr="00C87D7C">
        <w:rPr>
          <w:szCs w:val="24"/>
        </w:rPr>
        <w:t>disaster management</w:t>
      </w:r>
      <w:r w:rsidR="00284DC4" w:rsidRPr="00C87D7C">
        <w:rPr>
          <w:szCs w:val="24"/>
        </w:rPr>
        <w:t>.</w:t>
      </w:r>
    </w:p>
    <w:p w14:paraId="580B1B71" w14:textId="7B701B6D" w:rsidR="00284DC4" w:rsidRPr="00C87D7C" w:rsidRDefault="008F3B9E" w:rsidP="00284DC4">
      <w:r w:rsidRPr="00C87D7C">
        <w:t>WBHF services operating within</w:t>
      </w:r>
      <w:r w:rsidR="00284DC4" w:rsidRPr="00C87D7C">
        <w:t xml:space="preserve"> the HF band have specific attributes that make </w:t>
      </w:r>
      <w:r w:rsidRPr="00C87D7C">
        <w:t xml:space="preserve">them </w:t>
      </w:r>
      <w:r w:rsidR="00284DC4" w:rsidRPr="00C87D7C">
        <w:t xml:space="preserve"> a viable and irreplaceable </w:t>
      </w:r>
      <w:r w:rsidR="00284DC4" w:rsidRPr="00C87D7C">
        <w:rPr>
          <w:snapToGrid w:val="0"/>
        </w:rPr>
        <w:t>solution</w:t>
      </w:r>
      <w:r w:rsidR="00284DC4" w:rsidRPr="00C87D7C">
        <w:t xml:space="preserve"> for many emergency response requirements:</w:t>
      </w:r>
    </w:p>
    <w:p w14:paraId="3D28A8F9" w14:textId="17FE5E4D" w:rsidR="00284DC4" w:rsidRPr="00C87D7C" w:rsidRDefault="00284DC4" w:rsidP="00284DC4">
      <w:pPr>
        <w:spacing w:before="80"/>
        <w:ind w:left="794" w:hanging="794"/>
      </w:pPr>
      <w:r w:rsidRPr="00C87D7C">
        <w:t>–</w:t>
      </w:r>
      <w:r w:rsidRPr="00C87D7C">
        <w:tab/>
        <w:t xml:space="preserve">allows transmissions across national </w:t>
      </w:r>
      <w:r w:rsidR="008F3B9E" w:rsidRPr="00C87D7C">
        <w:t>borders.</w:t>
      </w:r>
    </w:p>
    <w:p w14:paraId="5BE73A03" w14:textId="50C75C8F" w:rsidR="00284DC4" w:rsidRPr="00C87D7C" w:rsidRDefault="00284DC4" w:rsidP="00284DC4">
      <w:pPr>
        <w:spacing w:before="80"/>
        <w:ind w:left="794" w:hanging="794"/>
      </w:pPr>
      <w:r w:rsidRPr="00C87D7C">
        <w:t>–</w:t>
      </w:r>
      <w:r w:rsidRPr="00C87D7C">
        <w:tab/>
        <w:t xml:space="preserve">is often the only means to provide both local and beyond line-of-sight </w:t>
      </w:r>
      <w:r w:rsidR="008F3B9E" w:rsidRPr="00C87D7C">
        <w:t>communications.</w:t>
      </w:r>
    </w:p>
    <w:p w14:paraId="50A971F6" w14:textId="0B36C480" w:rsidR="00284DC4" w:rsidRPr="00C87D7C" w:rsidRDefault="00284DC4" w:rsidP="00284DC4">
      <w:pPr>
        <w:spacing w:before="80"/>
        <w:ind w:left="794" w:hanging="794"/>
      </w:pPr>
      <w:r w:rsidRPr="00C87D7C">
        <w:t>–</w:t>
      </w:r>
      <w:r w:rsidRPr="00C87D7C">
        <w:tab/>
        <w:t>in mountainous areas, it may be the only terrestrial radiocommunication technology that will overcome line-of-sight obstructions by way of near vertical incidence sky-wave (NVIS)</w:t>
      </w:r>
    </w:p>
    <w:p w14:paraId="0F85C14A" w14:textId="1DA999FA" w:rsidR="00284DC4" w:rsidRPr="00C87D7C" w:rsidRDefault="00284DC4" w:rsidP="00284DC4">
      <w:pPr>
        <w:spacing w:before="80"/>
        <w:ind w:left="794" w:hanging="794"/>
      </w:pPr>
      <w:r w:rsidRPr="00C87D7C">
        <w:t>–</w:t>
      </w:r>
      <w:r w:rsidRPr="00C87D7C">
        <w:tab/>
      </w:r>
      <w:r w:rsidR="008F3B9E" w:rsidRPr="00C87D7C">
        <w:t>is</w:t>
      </w:r>
      <w:r w:rsidRPr="00C87D7C">
        <w:t xml:space="preserve"> capable of supporting </w:t>
      </w:r>
      <w:r w:rsidR="008F3B9E" w:rsidRPr="00C87D7C">
        <w:t xml:space="preserve">video, </w:t>
      </w:r>
      <w:r w:rsidRPr="00C87D7C">
        <w:t>voice</w:t>
      </w:r>
      <w:r w:rsidR="008F3B9E" w:rsidRPr="00C87D7C">
        <w:t xml:space="preserve">, </w:t>
      </w:r>
      <w:r w:rsidRPr="00C87D7C">
        <w:t>data</w:t>
      </w:r>
      <w:r w:rsidR="008F3B9E" w:rsidRPr="00C87D7C">
        <w:t xml:space="preserve">, </w:t>
      </w:r>
      <w:r w:rsidRPr="00C87D7C">
        <w:t>electronic messaging</w:t>
      </w:r>
      <w:r w:rsidR="008F3B9E" w:rsidRPr="00C87D7C">
        <w:t xml:space="preserve"> and  e-mail.</w:t>
      </w:r>
    </w:p>
    <w:p w14:paraId="1954DBF9" w14:textId="19A52A81" w:rsidR="00284DC4" w:rsidRPr="00C87D7C" w:rsidRDefault="00284DC4" w:rsidP="00284DC4">
      <w:pPr>
        <w:spacing w:before="80"/>
        <w:ind w:left="794" w:hanging="794"/>
      </w:pPr>
      <w:r w:rsidRPr="00C87D7C">
        <w:t>–</w:t>
      </w:r>
      <w:r w:rsidRPr="00C87D7C">
        <w:tab/>
        <w:t>is not dependent upon a relay (</w:t>
      </w:r>
      <w:r w:rsidR="008F3B9E" w:rsidRPr="00C87D7C">
        <w:t>e.g.,</w:t>
      </w:r>
      <w:r w:rsidRPr="00C87D7C">
        <w:t xml:space="preserve"> aircraft or satellite</w:t>
      </w:r>
      <w:r w:rsidR="008F3B9E" w:rsidRPr="00C87D7C">
        <w:t>).</w:t>
      </w:r>
    </w:p>
    <w:p w14:paraId="678799C0" w14:textId="390E6C15" w:rsidR="00284DC4" w:rsidRPr="00C87D7C" w:rsidRDefault="00284DC4" w:rsidP="00284DC4">
      <w:pPr>
        <w:spacing w:before="80"/>
        <w:ind w:left="794" w:hanging="794"/>
      </w:pPr>
      <w:r w:rsidRPr="00C87D7C">
        <w:t>–</w:t>
      </w:r>
      <w:r w:rsidRPr="00C87D7C">
        <w:tab/>
        <w:t xml:space="preserve">its operational cost per bit of information transmitted is considerably less than alternative radiocommunication </w:t>
      </w:r>
      <w:r w:rsidR="008F3B9E" w:rsidRPr="00C87D7C">
        <w:t>systems.</w:t>
      </w:r>
    </w:p>
    <w:p w14:paraId="582240BA" w14:textId="7AAFE5DE" w:rsidR="00284DC4" w:rsidRPr="00C87D7C" w:rsidRDefault="00284DC4" w:rsidP="00284DC4">
      <w:pPr>
        <w:spacing w:before="80"/>
        <w:ind w:left="794" w:hanging="794"/>
      </w:pPr>
      <w:r w:rsidRPr="00C87D7C">
        <w:lastRenderedPageBreak/>
        <w:t>–</w:t>
      </w:r>
      <w:r w:rsidRPr="00C87D7C">
        <w:tab/>
      </w:r>
      <w:r w:rsidR="008F3B9E" w:rsidRPr="00C87D7C">
        <w:t>generally,</w:t>
      </w:r>
      <w:r w:rsidRPr="00C87D7C">
        <w:t xml:space="preserve"> readily available and easily </w:t>
      </w:r>
      <w:r w:rsidR="008F3B9E" w:rsidRPr="00C87D7C">
        <w:t>deployable.</w:t>
      </w:r>
    </w:p>
    <w:p w14:paraId="351A0194" w14:textId="65AA2DA5" w:rsidR="00284DC4" w:rsidRPr="00C87D7C" w:rsidRDefault="00284DC4" w:rsidP="00284DC4">
      <w:pPr>
        <w:spacing w:before="80"/>
        <w:ind w:left="794" w:hanging="794"/>
      </w:pPr>
      <w:r w:rsidRPr="00C87D7C">
        <w:t>–</w:t>
      </w:r>
      <w:r w:rsidRPr="00C87D7C">
        <w:tab/>
        <w:t xml:space="preserve">can be integrated or used in conjunction with many commercial hardware </w:t>
      </w:r>
      <w:r w:rsidR="008F3B9E" w:rsidRPr="00C87D7C">
        <w:t>products.</w:t>
      </w:r>
    </w:p>
    <w:p w14:paraId="41BB54B8" w14:textId="29E46B50" w:rsidR="00284DC4" w:rsidRPr="00C87D7C" w:rsidRDefault="00284DC4" w:rsidP="00284DC4">
      <w:pPr>
        <w:spacing w:before="80"/>
        <w:ind w:left="794" w:hanging="794"/>
      </w:pPr>
      <w:r w:rsidRPr="00C87D7C">
        <w:t>–</w:t>
      </w:r>
      <w:r w:rsidRPr="00C87D7C">
        <w:tab/>
        <w:t xml:space="preserve"> is highly interoperable due to open standards.</w:t>
      </w:r>
    </w:p>
    <w:p w14:paraId="3667A412" w14:textId="77777777" w:rsidR="00284DC4" w:rsidRPr="00C87D7C" w:rsidRDefault="00284DC4" w:rsidP="00215621">
      <w:pPr>
        <w:jc w:val="both"/>
        <w:rPr>
          <w:szCs w:val="24"/>
        </w:rPr>
      </w:pPr>
    </w:p>
    <w:p w14:paraId="509C063E" w14:textId="3410FD39" w:rsidR="00114E51" w:rsidRPr="00C87D7C" w:rsidRDefault="00114E51" w:rsidP="00284DC4">
      <w:pPr>
        <w:jc w:val="both"/>
      </w:pPr>
      <w:r w:rsidRPr="00C87D7C">
        <w:t>WBHF Mesh Networks can be crucial for disaster relief.  They  can allow for both a centralized hub of communications as well as dependable, effective communication between points or teams in the field. When other methods are unavailable or undependable due to the nature of a disaster, HF radio in the hands of government disaster relief teams, NGOs, or humanitarian aid organizations can save lives.</w:t>
      </w:r>
    </w:p>
    <w:p w14:paraId="32833367" w14:textId="77777777" w:rsidR="00114E51" w:rsidRPr="00C87D7C" w:rsidRDefault="00114E51" w:rsidP="00284DC4">
      <w:pPr>
        <w:jc w:val="both"/>
      </w:pPr>
    </w:p>
    <w:p w14:paraId="794688AE" w14:textId="0CA8604D" w:rsidR="002F36EB" w:rsidRPr="00C87D7C" w:rsidRDefault="00525B15" w:rsidP="00284DC4">
      <w:pPr>
        <w:jc w:val="both"/>
      </w:pPr>
      <w:r w:rsidRPr="00C87D7C">
        <w:t>WBHF d</w:t>
      </w:r>
      <w:r w:rsidR="002F36EB" w:rsidRPr="00C87D7C">
        <w:t>isaster relief operations using the HF spectrum provide emergency radiocommunications when the telecommunications infrastructure has been disrupted or destroyed for the exchange of critical and lifesaving information between administrations, private voluntary organizations (PVOs), non</w:t>
      </w:r>
      <w:r w:rsidR="002F36EB" w:rsidRPr="00C87D7C">
        <w:noBreakHyphen/>
        <w:t xml:space="preserve">governmental organizations (NGOs) and local public safety activities during crisis situations. </w:t>
      </w:r>
      <w:r w:rsidRPr="00C87D7C">
        <w:t>WB</w:t>
      </w:r>
      <w:r w:rsidR="002F36EB" w:rsidRPr="00C87D7C">
        <w:t xml:space="preserve">HF channels supporting disaster relief activities are </w:t>
      </w:r>
      <w:r w:rsidRPr="00C87D7C">
        <w:t xml:space="preserve">generally </w:t>
      </w:r>
      <w:r w:rsidR="002F36EB" w:rsidRPr="00C87D7C">
        <w:t xml:space="preserve">global in nature. The propagation characteristics of the HF portion of the radio spectrum make it most suitable for this type of operation. It offers a propagation medium in which reliable, long range and geographically expansive networks can be established, without the use of satellites, using inexpensive and easy-to-deploy equipment, which operate over a range of frequencies. </w:t>
      </w:r>
    </w:p>
    <w:p w14:paraId="21F66E14" w14:textId="49EB8A9B" w:rsidR="002F36EB" w:rsidRPr="00C87D7C" w:rsidRDefault="002F36EB" w:rsidP="00284DC4">
      <w:pPr>
        <w:jc w:val="both"/>
      </w:pPr>
      <w:r w:rsidRPr="00C87D7C">
        <w:t>When a disaster occurs, personnel from surrounding areas, other administrations and international agencies provide first-responder support to local disaster agencies</w:t>
      </w:r>
      <w:r w:rsidR="00525B15" w:rsidRPr="00C87D7C">
        <w:t xml:space="preserve"> WB</w:t>
      </w:r>
      <w:r w:rsidRPr="00C87D7C">
        <w:t>HF radiocommunication offers radiocommunication supporting safety and security during these humanitarian relief operations, especially long-range communications when the telecommunications infrastructure is destroyed or disabled.</w:t>
      </w:r>
    </w:p>
    <w:p w14:paraId="05E9BA47" w14:textId="0D6BFDE4" w:rsidR="002F36EB" w:rsidRPr="00C87D7C" w:rsidRDefault="00525B15" w:rsidP="00284DC4">
      <w:pPr>
        <w:jc w:val="both"/>
      </w:pPr>
      <w:r w:rsidRPr="00C87D7C">
        <w:t>WB</w:t>
      </w:r>
      <w:r w:rsidR="002F36EB" w:rsidRPr="00C87D7C">
        <w:t>HF</w:t>
      </w:r>
      <w:r w:rsidR="00734EAA" w:rsidRPr="00C87D7C">
        <w:t xml:space="preserve"> MESH</w:t>
      </w:r>
      <w:r w:rsidR="005A4C62" w:rsidRPr="00C87D7C">
        <w:t xml:space="preserve"> networks </w:t>
      </w:r>
      <w:r w:rsidR="002F36EB" w:rsidRPr="00C87D7C">
        <w:t xml:space="preserve"> provide both short- and long-range support for a variety of activities including various land, maritime and aeronautical radiocommunications while serving as an integral component in an extensive fixed and mobile network capability. Due to the unique characteristics of HF radio propagation, mobile radio use </w:t>
      </w:r>
      <w:r w:rsidR="005A4C62" w:rsidRPr="00C87D7C">
        <w:t>can</w:t>
      </w:r>
      <w:r w:rsidR="002F36EB" w:rsidRPr="00C87D7C">
        <w:t xml:space="preserve"> support a wide variety of critical needs specific to these public protection and disaster relief responses. </w:t>
      </w:r>
    </w:p>
    <w:p w14:paraId="1DA559E6" w14:textId="40777826" w:rsidR="002F36EB" w:rsidRPr="00C87D7C" w:rsidRDefault="002F36EB" w:rsidP="00284DC4">
      <w:pPr>
        <w:jc w:val="both"/>
      </w:pPr>
      <w:r w:rsidRPr="00C87D7C">
        <w:t xml:space="preserve">Humanitarian relief operations that rely on the use of </w:t>
      </w:r>
      <w:r w:rsidR="00525B15" w:rsidRPr="00C87D7C">
        <w:t>WB</w:t>
      </w:r>
      <w:r w:rsidRPr="00C87D7C">
        <w:t>HF radiocommunication operation</w:t>
      </w:r>
      <w:r w:rsidR="00525B15" w:rsidRPr="00C87D7C">
        <w:t>s</w:t>
      </w:r>
      <w:r w:rsidRPr="00C87D7C">
        <w:t xml:space="preserve"> modes are evolving to encompass multinational organizations and treaties, responding to needs on a worldwide basis. This trend demonstrates the incalculable value and support </w:t>
      </w:r>
      <w:r w:rsidR="00525B15" w:rsidRPr="00C87D7C">
        <w:t>that WB</w:t>
      </w:r>
      <w:r w:rsidRPr="00C87D7C">
        <w:t xml:space="preserve">HF </w:t>
      </w:r>
      <w:r w:rsidR="00525B15" w:rsidRPr="00C87D7C">
        <w:t xml:space="preserve">radio communication and data services </w:t>
      </w:r>
      <w:r w:rsidRPr="00C87D7C">
        <w:t>provides on a global basis for humanitarian purposes.</w:t>
      </w:r>
    </w:p>
    <w:p w14:paraId="7834D4B3" w14:textId="1DD0DD00" w:rsidR="00673379" w:rsidRPr="00C87D7C" w:rsidRDefault="00673379" w:rsidP="00215621">
      <w:pPr>
        <w:jc w:val="both"/>
        <w:rPr>
          <w:szCs w:val="24"/>
        </w:rPr>
      </w:pPr>
    </w:p>
    <w:p w14:paraId="72DC2200" w14:textId="77777777" w:rsidR="00B4502A" w:rsidRPr="00C87D7C" w:rsidRDefault="00B4502A" w:rsidP="00B4502A">
      <w:pPr>
        <w:jc w:val="center"/>
        <w:rPr>
          <w:szCs w:val="24"/>
        </w:rPr>
      </w:pPr>
      <w:r w:rsidRPr="00C87D7C">
        <w:rPr>
          <w:szCs w:val="24"/>
        </w:rPr>
        <w:t>Figure 4</w:t>
      </w:r>
    </w:p>
    <w:p w14:paraId="70BB1A25" w14:textId="37968C6A" w:rsidR="00673379" w:rsidRPr="00C87D7C" w:rsidRDefault="00B4502A" w:rsidP="00B4502A">
      <w:pPr>
        <w:jc w:val="center"/>
        <w:rPr>
          <w:szCs w:val="24"/>
        </w:rPr>
      </w:pPr>
      <w:bookmarkStart w:id="26" w:name="_Hlk77673228"/>
      <w:r w:rsidRPr="00C87D7C">
        <w:rPr>
          <w:szCs w:val="24"/>
        </w:rPr>
        <w:t>Emergency/Disaster Relief Operations</w:t>
      </w:r>
    </w:p>
    <w:bookmarkEnd w:id="26"/>
    <w:p w14:paraId="13337397" w14:textId="37E620CD" w:rsidR="00461773" w:rsidRPr="00C87D7C" w:rsidRDefault="00461773" w:rsidP="00215621">
      <w:pPr>
        <w:jc w:val="both"/>
        <w:rPr>
          <w:szCs w:val="24"/>
        </w:rPr>
      </w:pPr>
    </w:p>
    <w:p w14:paraId="1285341D" w14:textId="514ABA21" w:rsidR="00461773" w:rsidRPr="00C87D7C" w:rsidRDefault="00B4502A" w:rsidP="00215621">
      <w:pPr>
        <w:jc w:val="both"/>
        <w:rPr>
          <w:i/>
          <w:iCs/>
          <w:szCs w:val="24"/>
        </w:rPr>
      </w:pPr>
      <w:r w:rsidRPr="00C87D7C">
        <w:rPr>
          <w:i/>
          <w:iCs/>
          <w:szCs w:val="24"/>
        </w:rPr>
        <w:t xml:space="preserve">Editor’s Note: </w:t>
      </w:r>
      <w:r w:rsidR="00461773" w:rsidRPr="00C87D7C">
        <w:rPr>
          <w:i/>
          <w:iCs/>
          <w:szCs w:val="24"/>
        </w:rPr>
        <w:t>Add reference to ITU document</w:t>
      </w:r>
      <w:r w:rsidR="00871468" w:rsidRPr="00C87D7C">
        <w:rPr>
          <w:i/>
          <w:iCs/>
          <w:szCs w:val="24"/>
        </w:rPr>
        <w:t xml:space="preserve"> dealing with Emergency Disaster Relief</w:t>
      </w:r>
      <w:r w:rsidR="00461773" w:rsidRPr="00C87D7C">
        <w:rPr>
          <w:i/>
          <w:iCs/>
          <w:szCs w:val="24"/>
        </w:rPr>
        <w:t xml:space="preserve"> and excerpts thereof.</w:t>
      </w:r>
    </w:p>
    <w:p w14:paraId="35FB962D" w14:textId="0FBD1F2E" w:rsidR="00F86F79" w:rsidRPr="00C87D7C" w:rsidRDefault="00F86F79" w:rsidP="00215621">
      <w:pPr>
        <w:jc w:val="both"/>
        <w:rPr>
          <w:i/>
          <w:iCs/>
          <w:szCs w:val="24"/>
        </w:rPr>
      </w:pPr>
    </w:p>
    <w:p w14:paraId="6561F197" w14:textId="797E0B70" w:rsidR="00F86F79" w:rsidRPr="00C87D7C" w:rsidRDefault="00F86F79" w:rsidP="00215621">
      <w:pPr>
        <w:jc w:val="both"/>
        <w:rPr>
          <w:i/>
          <w:iCs/>
          <w:szCs w:val="24"/>
        </w:rPr>
      </w:pPr>
    </w:p>
    <w:p w14:paraId="7389C2DE" w14:textId="0705B02B" w:rsidR="00F86F79" w:rsidRPr="00C87D7C" w:rsidRDefault="00F86F79" w:rsidP="00215621">
      <w:pPr>
        <w:jc w:val="both"/>
        <w:rPr>
          <w:i/>
          <w:iCs/>
          <w:szCs w:val="24"/>
        </w:rPr>
      </w:pPr>
    </w:p>
    <w:p w14:paraId="00441C4B" w14:textId="4FFE2557" w:rsidR="00F86F79" w:rsidRPr="00C87D7C" w:rsidRDefault="00F86F79" w:rsidP="00215621">
      <w:pPr>
        <w:jc w:val="both"/>
        <w:rPr>
          <w:i/>
          <w:iCs/>
          <w:szCs w:val="24"/>
        </w:rPr>
      </w:pPr>
    </w:p>
    <w:p w14:paraId="63EB4802" w14:textId="54364EF0" w:rsidR="00F86F79" w:rsidRPr="00C87D7C" w:rsidRDefault="00F86F79" w:rsidP="00215621">
      <w:pPr>
        <w:jc w:val="both"/>
        <w:rPr>
          <w:i/>
          <w:iCs/>
          <w:szCs w:val="24"/>
        </w:rPr>
      </w:pPr>
    </w:p>
    <w:p w14:paraId="427F41B3" w14:textId="27085B2D" w:rsidR="00F86F79" w:rsidRPr="00C87D7C" w:rsidRDefault="00F86F79" w:rsidP="00215621">
      <w:pPr>
        <w:jc w:val="both"/>
        <w:rPr>
          <w:i/>
          <w:iCs/>
          <w:szCs w:val="24"/>
        </w:rPr>
      </w:pPr>
    </w:p>
    <w:p w14:paraId="069E9D73" w14:textId="0E0AFEED" w:rsidR="00F86F79" w:rsidRPr="00C87D7C" w:rsidRDefault="00F86F79" w:rsidP="00215621">
      <w:pPr>
        <w:jc w:val="both"/>
        <w:rPr>
          <w:i/>
          <w:iCs/>
          <w:szCs w:val="24"/>
        </w:rPr>
      </w:pPr>
    </w:p>
    <w:p w14:paraId="61A8215A" w14:textId="6C1C905D" w:rsidR="005A75F7" w:rsidRPr="00C87D7C" w:rsidRDefault="00E71DAB" w:rsidP="00A5116B">
      <w:pPr>
        <w:pStyle w:val="ListParagraph"/>
        <w:numPr>
          <w:ilvl w:val="0"/>
          <w:numId w:val="11"/>
        </w:numPr>
        <w:contextualSpacing w:val="0"/>
        <w:rPr>
          <w:b/>
          <w:bCs/>
          <w:sz w:val="28"/>
          <w:szCs w:val="28"/>
        </w:rPr>
      </w:pPr>
      <w:r w:rsidRPr="00C87D7C">
        <w:rPr>
          <w:b/>
          <w:bCs/>
          <w:sz w:val="28"/>
          <w:szCs w:val="28"/>
        </w:rPr>
        <w:t xml:space="preserve">WBHF System </w:t>
      </w:r>
      <w:r w:rsidR="005A75F7" w:rsidRPr="00C87D7C">
        <w:rPr>
          <w:b/>
          <w:bCs/>
          <w:sz w:val="28"/>
          <w:szCs w:val="28"/>
        </w:rPr>
        <w:t xml:space="preserve">Technical </w:t>
      </w:r>
      <w:r w:rsidRPr="00C87D7C">
        <w:rPr>
          <w:b/>
          <w:bCs/>
          <w:sz w:val="28"/>
          <w:szCs w:val="28"/>
        </w:rPr>
        <w:t xml:space="preserve"> Parameters</w:t>
      </w:r>
      <w:r w:rsidR="00D469E3" w:rsidRPr="00C87D7C">
        <w:rPr>
          <w:b/>
          <w:bCs/>
          <w:sz w:val="28"/>
          <w:szCs w:val="28"/>
        </w:rPr>
        <w:t xml:space="preserve"> </w:t>
      </w:r>
    </w:p>
    <w:p w14:paraId="57B09DEC" w14:textId="010C8825" w:rsidR="00215621" w:rsidRPr="00C87D7C" w:rsidRDefault="00215621" w:rsidP="00215621">
      <w:pPr>
        <w:jc w:val="both"/>
      </w:pPr>
      <w:r w:rsidRPr="00C87D7C">
        <w:t xml:space="preserve">Since WBHF </w:t>
      </w:r>
      <w:r w:rsidR="00871468" w:rsidRPr="00C87D7C">
        <w:t>MESH Network services</w:t>
      </w:r>
      <w:r w:rsidRPr="00C87D7C">
        <w:t xml:space="preserve"> will be operating throughout the HF frequency band the technical characteristics of HF  systems need to be quantified as a function of the  other services that are operating in the band.</w:t>
      </w:r>
    </w:p>
    <w:p w14:paraId="454EDDB1" w14:textId="451C4731" w:rsidR="005F2A06" w:rsidRPr="00C87D7C" w:rsidRDefault="005A75F7" w:rsidP="005F2A06">
      <w:pPr>
        <w:jc w:val="both"/>
      </w:pPr>
      <w:r w:rsidRPr="00C87D7C">
        <w:t>Table</w:t>
      </w:r>
      <w:r w:rsidR="005F2A06" w:rsidRPr="00C87D7C">
        <w:t>s</w:t>
      </w:r>
      <w:r w:rsidRPr="00C87D7C">
        <w:t xml:space="preserve"> 1</w:t>
      </w:r>
      <w:r w:rsidR="005F2A06" w:rsidRPr="00C87D7C">
        <w:t xml:space="preserve"> and 2 </w:t>
      </w:r>
      <w:r w:rsidRPr="00C87D7C">
        <w:t xml:space="preserve"> contain technical characteristics of representative </w:t>
      </w:r>
      <w:r w:rsidR="00871468" w:rsidRPr="00C87D7C">
        <w:t>WB</w:t>
      </w:r>
      <w:r w:rsidRPr="00C87D7C">
        <w:t xml:space="preserve">HF systems capable of providing </w:t>
      </w:r>
      <w:r w:rsidR="00871468" w:rsidRPr="00C87D7C">
        <w:t xml:space="preserve">MESH Network Services within the frequency space currently being utilized by  </w:t>
      </w:r>
      <w:r w:rsidRPr="00C87D7C">
        <w:t xml:space="preserve">fixed, mobile, </w:t>
      </w:r>
      <w:r w:rsidR="00871468" w:rsidRPr="00C87D7C">
        <w:t>aeronautical,</w:t>
      </w:r>
      <w:r w:rsidRPr="00C87D7C">
        <w:t xml:space="preserve"> and maritime services. These characteristics are sufficient for general calculation to assess the compatibility between these systems and </w:t>
      </w:r>
      <w:r w:rsidR="00871468" w:rsidRPr="00C87D7C">
        <w:t>WBHF MESH Networks</w:t>
      </w:r>
      <w:r w:rsidRPr="00C87D7C">
        <w:t xml:space="preserve"> operating in </w:t>
      </w:r>
      <w:r w:rsidR="00871468" w:rsidRPr="00C87D7C">
        <w:t>the 3 to 30 MHz frequency band.</w:t>
      </w:r>
      <w:r w:rsidRPr="00C87D7C">
        <w:t xml:space="preserve"> </w:t>
      </w:r>
      <w:commentRangeStart w:id="27"/>
      <w:r w:rsidR="00871468" w:rsidRPr="00C87D7C">
        <w:t>Tables 3 and 4 list HF Fixed, Mobil, Maritime and Aeronautical system parameters.</w:t>
      </w:r>
      <w:commentRangeEnd w:id="27"/>
      <w:r w:rsidR="00871468" w:rsidRPr="008314E3">
        <w:rPr>
          <w:rStyle w:val="CommentReference"/>
        </w:rPr>
        <w:commentReference w:id="27"/>
      </w:r>
    </w:p>
    <w:p w14:paraId="418E2B55" w14:textId="28F47590" w:rsidR="005A75F7" w:rsidRPr="008314E3" w:rsidRDefault="0009344C" w:rsidP="005F2A06">
      <w:pPr>
        <w:jc w:val="center"/>
      </w:pPr>
      <w:r w:rsidRPr="008314E3">
        <w:t>T</w:t>
      </w:r>
      <w:r w:rsidR="005A75F7" w:rsidRPr="008314E3">
        <w:t xml:space="preserve">ABLE </w:t>
      </w:r>
      <w:r w:rsidR="00255CD7" w:rsidRPr="008314E3">
        <w:t>1</w:t>
      </w:r>
    </w:p>
    <w:p w14:paraId="06214276" w14:textId="729E6B93" w:rsidR="005A75F7" w:rsidRPr="00C87D7C" w:rsidRDefault="00871468" w:rsidP="005A75F7">
      <w:pPr>
        <w:pStyle w:val="Tabletitle"/>
      </w:pPr>
      <w:r w:rsidRPr="00C87D7C">
        <w:t>WB</w:t>
      </w:r>
      <w:r w:rsidR="005F2A06" w:rsidRPr="00C87D7C">
        <w:t>HF Transmitter Parameters</w:t>
      </w:r>
    </w:p>
    <w:p w14:paraId="699670F1" w14:textId="4B77B613" w:rsidR="005F2A06" w:rsidRPr="00C87D7C" w:rsidRDefault="005F2A06" w:rsidP="005F2A06">
      <w:pPr>
        <w:pStyle w:val="Tablehead"/>
      </w:pPr>
    </w:p>
    <w:tbl>
      <w:tblPr>
        <w:tblStyle w:val="TableGrid"/>
        <w:tblW w:w="0" w:type="auto"/>
        <w:tblLook w:val="04A0" w:firstRow="1" w:lastRow="0" w:firstColumn="1" w:lastColumn="0" w:noHBand="0" w:noVBand="1"/>
      </w:tblPr>
      <w:tblGrid>
        <w:gridCol w:w="3220"/>
        <w:gridCol w:w="1520"/>
        <w:gridCol w:w="1624"/>
        <w:gridCol w:w="1659"/>
        <w:gridCol w:w="1327"/>
      </w:tblGrid>
      <w:tr w:rsidR="00DD2B10" w:rsidRPr="008314E3" w14:paraId="7E91C401" w14:textId="77777777" w:rsidTr="00952D74">
        <w:trPr>
          <w:trHeight w:val="315"/>
        </w:trPr>
        <w:tc>
          <w:tcPr>
            <w:tcW w:w="3325" w:type="dxa"/>
            <w:hideMark/>
          </w:tcPr>
          <w:p w14:paraId="1077EA47" w14:textId="77777777" w:rsidR="0058211F" w:rsidRPr="00C87D7C" w:rsidRDefault="0058211F" w:rsidP="0058211F">
            <w:pPr>
              <w:pStyle w:val="Tabletext"/>
              <w:rPr>
                <w:b/>
                <w:bCs/>
                <w:sz w:val="20"/>
              </w:rPr>
            </w:pPr>
            <w:r w:rsidRPr="008314E3">
              <w:rPr>
                <w:b/>
                <w:bCs/>
                <w:sz w:val="20"/>
              </w:rPr>
              <w:t>WBHF Transmitter Parameters</w:t>
            </w:r>
          </w:p>
        </w:tc>
        <w:tc>
          <w:tcPr>
            <w:tcW w:w="1530" w:type="dxa"/>
            <w:hideMark/>
          </w:tcPr>
          <w:p w14:paraId="636371D8" w14:textId="77777777" w:rsidR="0058211F" w:rsidRPr="008314E3" w:rsidRDefault="0058211F" w:rsidP="00DD2B10">
            <w:pPr>
              <w:pStyle w:val="Tabletext"/>
              <w:jc w:val="center"/>
              <w:rPr>
                <w:b/>
                <w:bCs/>
                <w:sz w:val="20"/>
              </w:rPr>
            </w:pPr>
            <w:r w:rsidRPr="008314E3">
              <w:rPr>
                <w:b/>
                <w:bCs/>
                <w:sz w:val="20"/>
              </w:rPr>
              <w:t>Fixed</w:t>
            </w:r>
          </w:p>
        </w:tc>
        <w:tc>
          <w:tcPr>
            <w:tcW w:w="1640" w:type="dxa"/>
            <w:hideMark/>
          </w:tcPr>
          <w:p w14:paraId="79135351" w14:textId="77777777" w:rsidR="0058211F" w:rsidRPr="008314E3" w:rsidRDefault="0058211F" w:rsidP="00DD2B10">
            <w:pPr>
              <w:pStyle w:val="Tabletext"/>
              <w:jc w:val="center"/>
              <w:rPr>
                <w:b/>
                <w:bCs/>
                <w:sz w:val="20"/>
              </w:rPr>
            </w:pPr>
            <w:r w:rsidRPr="008314E3">
              <w:rPr>
                <w:b/>
                <w:bCs/>
                <w:sz w:val="20"/>
              </w:rPr>
              <w:t>Land Mobile</w:t>
            </w:r>
          </w:p>
        </w:tc>
        <w:tc>
          <w:tcPr>
            <w:tcW w:w="1528" w:type="dxa"/>
            <w:hideMark/>
          </w:tcPr>
          <w:p w14:paraId="7570412F" w14:textId="77777777" w:rsidR="0058211F" w:rsidRPr="008314E3" w:rsidRDefault="0058211F" w:rsidP="00DD2B10">
            <w:pPr>
              <w:pStyle w:val="Tabletext"/>
              <w:jc w:val="center"/>
              <w:rPr>
                <w:b/>
                <w:bCs/>
                <w:sz w:val="20"/>
              </w:rPr>
            </w:pPr>
            <w:r w:rsidRPr="008314E3">
              <w:rPr>
                <w:b/>
                <w:bCs/>
                <w:sz w:val="20"/>
              </w:rPr>
              <w:t>Maritime</w:t>
            </w:r>
          </w:p>
        </w:tc>
        <w:tc>
          <w:tcPr>
            <w:tcW w:w="1327" w:type="dxa"/>
            <w:hideMark/>
          </w:tcPr>
          <w:p w14:paraId="6E81A487" w14:textId="77777777" w:rsidR="0058211F" w:rsidRPr="008314E3" w:rsidRDefault="0058211F" w:rsidP="00DD2B10">
            <w:pPr>
              <w:pStyle w:val="Tabletext"/>
              <w:jc w:val="center"/>
              <w:rPr>
                <w:b/>
                <w:bCs/>
                <w:sz w:val="20"/>
              </w:rPr>
            </w:pPr>
            <w:r w:rsidRPr="008314E3">
              <w:rPr>
                <w:b/>
                <w:bCs/>
                <w:sz w:val="20"/>
              </w:rPr>
              <w:t>Aeronautical</w:t>
            </w:r>
          </w:p>
        </w:tc>
      </w:tr>
      <w:tr w:rsidR="00DD2B10" w:rsidRPr="008314E3" w14:paraId="110FD861" w14:textId="77777777" w:rsidTr="00952D74">
        <w:trPr>
          <w:trHeight w:val="300"/>
        </w:trPr>
        <w:tc>
          <w:tcPr>
            <w:tcW w:w="3325" w:type="dxa"/>
            <w:hideMark/>
          </w:tcPr>
          <w:p w14:paraId="39194908" w14:textId="77777777" w:rsidR="0058211F" w:rsidRPr="008314E3" w:rsidRDefault="0058211F" w:rsidP="0058211F">
            <w:pPr>
              <w:pStyle w:val="Tabletext"/>
              <w:rPr>
                <w:szCs w:val="22"/>
              </w:rPr>
            </w:pPr>
            <w:r w:rsidRPr="008314E3">
              <w:rPr>
                <w:szCs w:val="22"/>
              </w:rPr>
              <w:t>Frequency band (MHz)</w:t>
            </w:r>
          </w:p>
        </w:tc>
        <w:tc>
          <w:tcPr>
            <w:tcW w:w="1530" w:type="dxa"/>
            <w:hideMark/>
          </w:tcPr>
          <w:p w14:paraId="1A139CB0" w14:textId="77777777" w:rsidR="0058211F" w:rsidRPr="008314E3" w:rsidRDefault="0058211F" w:rsidP="00DD2B10">
            <w:pPr>
              <w:pStyle w:val="Tabletext"/>
              <w:jc w:val="center"/>
              <w:rPr>
                <w:szCs w:val="22"/>
              </w:rPr>
            </w:pPr>
            <w:r w:rsidRPr="008314E3">
              <w:rPr>
                <w:szCs w:val="22"/>
              </w:rPr>
              <w:t>2.8-30</w:t>
            </w:r>
          </w:p>
        </w:tc>
        <w:tc>
          <w:tcPr>
            <w:tcW w:w="1640" w:type="dxa"/>
            <w:hideMark/>
          </w:tcPr>
          <w:p w14:paraId="7D6ECB2C" w14:textId="77777777" w:rsidR="0058211F" w:rsidRPr="008314E3" w:rsidRDefault="0058211F" w:rsidP="00DD2B10">
            <w:pPr>
              <w:pStyle w:val="Tabletext"/>
              <w:jc w:val="center"/>
              <w:rPr>
                <w:szCs w:val="22"/>
              </w:rPr>
            </w:pPr>
            <w:r w:rsidRPr="008314E3">
              <w:rPr>
                <w:szCs w:val="22"/>
              </w:rPr>
              <w:t>2.8-30</w:t>
            </w:r>
          </w:p>
        </w:tc>
        <w:tc>
          <w:tcPr>
            <w:tcW w:w="1528" w:type="dxa"/>
            <w:hideMark/>
          </w:tcPr>
          <w:p w14:paraId="1E7562E1" w14:textId="77777777" w:rsidR="0058211F" w:rsidRPr="008314E3" w:rsidRDefault="0058211F" w:rsidP="00DD2B10">
            <w:pPr>
              <w:pStyle w:val="Tabletext"/>
              <w:jc w:val="center"/>
              <w:rPr>
                <w:szCs w:val="22"/>
              </w:rPr>
            </w:pPr>
            <w:r w:rsidRPr="008314E3">
              <w:rPr>
                <w:szCs w:val="22"/>
              </w:rPr>
              <w:t>2.8-30</w:t>
            </w:r>
          </w:p>
        </w:tc>
        <w:tc>
          <w:tcPr>
            <w:tcW w:w="1327" w:type="dxa"/>
            <w:hideMark/>
          </w:tcPr>
          <w:p w14:paraId="185F0A03" w14:textId="77777777" w:rsidR="0058211F" w:rsidRPr="008314E3" w:rsidRDefault="0058211F" w:rsidP="00DD2B10">
            <w:pPr>
              <w:pStyle w:val="Tabletext"/>
              <w:jc w:val="center"/>
              <w:rPr>
                <w:szCs w:val="22"/>
              </w:rPr>
            </w:pPr>
            <w:r w:rsidRPr="008314E3">
              <w:rPr>
                <w:szCs w:val="22"/>
              </w:rPr>
              <w:t>2.8-30</w:t>
            </w:r>
          </w:p>
        </w:tc>
      </w:tr>
      <w:tr w:rsidR="00DD2B10" w:rsidRPr="008314E3" w14:paraId="5AC2CEFF" w14:textId="77777777" w:rsidTr="00F86F79">
        <w:trPr>
          <w:trHeight w:val="300"/>
        </w:trPr>
        <w:tc>
          <w:tcPr>
            <w:tcW w:w="3325" w:type="dxa"/>
            <w:shd w:val="clear" w:color="auto" w:fill="F2F2F2" w:themeFill="background1" w:themeFillShade="F2"/>
            <w:hideMark/>
          </w:tcPr>
          <w:p w14:paraId="27ECB910" w14:textId="422051AF" w:rsidR="0058211F" w:rsidRPr="008314E3" w:rsidRDefault="0058211F" w:rsidP="0058211F">
            <w:pPr>
              <w:pStyle w:val="Tabletext"/>
              <w:rPr>
                <w:szCs w:val="22"/>
              </w:rPr>
            </w:pPr>
            <w:r w:rsidRPr="008314E3">
              <w:rPr>
                <w:szCs w:val="22"/>
              </w:rPr>
              <w:t xml:space="preserve">Channel </w:t>
            </w:r>
            <w:r w:rsidR="00DD2B10" w:rsidRPr="008314E3">
              <w:rPr>
                <w:szCs w:val="22"/>
              </w:rPr>
              <w:t>Bandwidth (</w:t>
            </w:r>
            <w:r w:rsidRPr="008314E3">
              <w:rPr>
                <w:szCs w:val="22"/>
              </w:rPr>
              <w:t>kHz)</w:t>
            </w:r>
            <w:r w:rsidR="00DD2B10" w:rsidRPr="008314E3">
              <w:rPr>
                <w:szCs w:val="22"/>
              </w:rPr>
              <w:t xml:space="preserve"> </w:t>
            </w:r>
          </w:p>
        </w:tc>
        <w:tc>
          <w:tcPr>
            <w:tcW w:w="1530" w:type="dxa"/>
            <w:shd w:val="clear" w:color="auto" w:fill="F2F2F2" w:themeFill="background1" w:themeFillShade="F2"/>
            <w:hideMark/>
          </w:tcPr>
          <w:p w14:paraId="3F845AA7" w14:textId="28AE970B" w:rsidR="0058211F" w:rsidRPr="008314E3" w:rsidRDefault="0058211F" w:rsidP="00DD2B10">
            <w:pPr>
              <w:pStyle w:val="Tabletext"/>
              <w:jc w:val="center"/>
              <w:rPr>
                <w:szCs w:val="22"/>
              </w:rPr>
            </w:pPr>
          </w:p>
        </w:tc>
        <w:tc>
          <w:tcPr>
            <w:tcW w:w="1640" w:type="dxa"/>
            <w:shd w:val="clear" w:color="auto" w:fill="F2F2F2" w:themeFill="background1" w:themeFillShade="F2"/>
            <w:hideMark/>
          </w:tcPr>
          <w:p w14:paraId="53968937" w14:textId="4CE54BC6" w:rsidR="0058211F" w:rsidRPr="008314E3" w:rsidRDefault="0058211F" w:rsidP="00DD2B10">
            <w:pPr>
              <w:pStyle w:val="Tabletext"/>
              <w:jc w:val="center"/>
              <w:rPr>
                <w:szCs w:val="22"/>
              </w:rPr>
            </w:pPr>
          </w:p>
        </w:tc>
        <w:tc>
          <w:tcPr>
            <w:tcW w:w="1528" w:type="dxa"/>
            <w:shd w:val="clear" w:color="auto" w:fill="F2F2F2" w:themeFill="background1" w:themeFillShade="F2"/>
            <w:hideMark/>
          </w:tcPr>
          <w:p w14:paraId="511AE6EF" w14:textId="1398CF69" w:rsidR="0058211F" w:rsidRPr="008314E3" w:rsidRDefault="0058211F" w:rsidP="00DD2B10">
            <w:pPr>
              <w:pStyle w:val="Tabletext"/>
              <w:jc w:val="center"/>
              <w:rPr>
                <w:szCs w:val="22"/>
              </w:rPr>
            </w:pPr>
          </w:p>
        </w:tc>
        <w:tc>
          <w:tcPr>
            <w:tcW w:w="1327" w:type="dxa"/>
            <w:shd w:val="clear" w:color="auto" w:fill="F2F2F2" w:themeFill="background1" w:themeFillShade="F2"/>
            <w:hideMark/>
          </w:tcPr>
          <w:p w14:paraId="101A4481" w14:textId="6859B8DF" w:rsidR="0058211F" w:rsidRPr="008314E3" w:rsidRDefault="0058211F" w:rsidP="00DD2B10">
            <w:pPr>
              <w:pStyle w:val="Tabletext"/>
              <w:jc w:val="center"/>
              <w:rPr>
                <w:szCs w:val="22"/>
              </w:rPr>
            </w:pPr>
          </w:p>
        </w:tc>
      </w:tr>
      <w:tr w:rsidR="00DD2B10" w:rsidRPr="008314E3" w14:paraId="2CD8A39C" w14:textId="77777777" w:rsidTr="00952D74">
        <w:trPr>
          <w:trHeight w:val="300"/>
        </w:trPr>
        <w:tc>
          <w:tcPr>
            <w:tcW w:w="3325" w:type="dxa"/>
            <w:hideMark/>
          </w:tcPr>
          <w:p w14:paraId="7E8BE712" w14:textId="38852C30" w:rsidR="0058211F" w:rsidRPr="008314E3" w:rsidRDefault="00DD2B10" w:rsidP="0058211F">
            <w:pPr>
              <w:pStyle w:val="Tabletext"/>
              <w:rPr>
                <w:szCs w:val="22"/>
              </w:rPr>
            </w:pPr>
            <w:r w:rsidRPr="008314E3">
              <w:rPr>
                <w:szCs w:val="22"/>
              </w:rPr>
              <w:t xml:space="preserve">     Variable (</w:t>
            </w:r>
            <w:r w:rsidR="0058211F" w:rsidRPr="008314E3">
              <w:rPr>
                <w:szCs w:val="22"/>
              </w:rPr>
              <w:t>3kHz to 12.0kHz</w:t>
            </w:r>
            <w:r w:rsidRPr="008314E3">
              <w:rPr>
                <w:szCs w:val="22"/>
              </w:rPr>
              <w:t>)</w:t>
            </w:r>
          </w:p>
        </w:tc>
        <w:tc>
          <w:tcPr>
            <w:tcW w:w="1530" w:type="dxa"/>
            <w:hideMark/>
          </w:tcPr>
          <w:p w14:paraId="582CA6F5" w14:textId="77777777" w:rsidR="0058211F" w:rsidRPr="008314E3" w:rsidRDefault="0058211F" w:rsidP="00DD2B10">
            <w:pPr>
              <w:pStyle w:val="Tabletext"/>
              <w:jc w:val="center"/>
              <w:rPr>
                <w:szCs w:val="22"/>
              </w:rPr>
            </w:pPr>
            <w:r w:rsidRPr="008314E3">
              <w:rPr>
                <w:szCs w:val="22"/>
              </w:rPr>
              <w:t>12.0</w:t>
            </w:r>
          </w:p>
        </w:tc>
        <w:tc>
          <w:tcPr>
            <w:tcW w:w="1640" w:type="dxa"/>
            <w:hideMark/>
          </w:tcPr>
          <w:p w14:paraId="440DE3F0" w14:textId="77777777" w:rsidR="0058211F" w:rsidRPr="008314E3" w:rsidRDefault="0058211F" w:rsidP="00DD2B10">
            <w:pPr>
              <w:pStyle w:val="Tabletext"/>
              <w:jc w:val="center"/>
              <w:rPr>
                <w:szCs w:val="22"/>
              </w:rPr>
            </w:pPr>
            <w:r w:rsidRPr="008314E3">
              <w:rPr>
                <w:szCs w:val="22"/>
              </w:rPr>
              <w:t>12.0</w:t>
            </w:r>
          </w:p>
        </w:tc>
        <w:tc>
          <w:tcPr>
            <w:tcW w:w="1528" w:type="dxa"/>
            <w:hideMark/>
          </w:tcPr>
          <w:p w14:paraId="63EE4D58" w14:textId="77777777" w:rsidR="0058211F" w:rsidRPr="008314E3" w:rsidRDefault="0058211F" w:rsidP="00DD2B10">
            <w:pPr>
              <w:pStyle w:val="Tabletext"/>
              <w:jc w:val="center"/>
              <w:rPr>
                <w:szCs w:val="22"/>
              </w:rPr>
            </w:pPr>
            <w:r w:rsidRPr="008314E3">
              <w:rPr>
                <w:szCs w:val="22"/>
              </w:rPr>
              <w:t>12.0</w:t>
            </w:r>
          </w:p>
        </w:tc>
        <w:tc>
          <w:tcPr>
            <w:tcW w:w="1327" w:type="dxa"/>
            <w:hideMark/>
          </w:tcPr>
          <w:p w14:paraId="481A1D08" w14:textId="77777777" w:rsidR="0058211F" w:rsidRPr="008314E3" w:rsidRDefault="0058211F" w:rsidP="00DD2B10">
            <w:pPr>
              <w:pStyle w:val="Tabletext"/>
              <w:jc w:val="center"/>
              <w:rPr>
                <w:szCs w:val="22"/>
              </w:rPr>
            </w:pPr>
            <w:r w:rsidRPr="008314E3">
              <w:rPr>
                <w:szCs w:val="22"/>
              </w:rPr>
              <w:t>12.0</w:t>
            </w:r>
          </w:p>
        </w:tc>
      </w:tr>
      <w:tr w:rsidR="00DD2B10" w:rsidRPr="008314E3" w14:paraId="78DEB478" w14:textId="77777777" w:rsidTr="00952D74">
        <w:trPr>
          <w:trHeight w:val="300"/>
        </w:trPr>
        <w:tc>
          <w:tcPr>
            <w:tcW w:w="3325" w:type="dxa"/>
            <w:hideMark/>
          </w:tcPr>
          <w:p w14:paraId="0E095A23" w14:textId="2A405C0E" w:rsidR="0058211F" w:rsidRPr="008314E3" w:rsidRDefault="00DD2B10" w:rsidP="0058211F">
            <w:pPr>
              <w:pStyle w:val="Tabletext"/>
              <w:rPr>
                <w:szCs w:val="22"/>
              </w:rPr>
            </w:pPr>
            <w:r w:rsidRPr="008314E3">
              <w:rPr>
                <w:szCs w:val="22"/>
              </w:rPr>
              <w:t xml:space="preserve">     </w:t>
            </w:r>
            <w:r w:rsidR="0058211F" w:rsidRPr="008314E3">
              <w:rPr>
                <w:szCs w:val="22"/>
              </w:rPr>
              <w:t xml:space="preserve">Variable </w:t>
            </w:r>
            <w:r w:rsidRPr="008314E3">
              <w:rPr>
                <w:szCs w:val="22"/>
              </w:rPr>
              <w:t>(</w:t>
            </w:r>
            <w:r w:rsidR="0058211F" w:rsidRPr="008314E3">
              <w:rPr>
                <w:szCs w:val="22"/>
              </w:rPr>
              <w:t>3kHz to 18.0kHz</w:t>
            </w:r>
            <w:r w:rsidRPr="008314E3">
              <w:rPr>
                <w:szCs w:val="22"/>
              </w:rPr>
              <w:t>)</w:t>
            </w:r>
          </w:p>
        </w:tc>
        <w:tc>
          <w:tcPr>
            <w:tcW w:w="1530" w:type="dxa"/>
            <w:hideMark/>
          </w:tcPr>
          <w:p w14:paraId="17D3A89D" w14:textId="77777777" w:rsidR="0058211F" w:rsidRPr="008314E3" w:rsidRDefault="0058211F" w:rsidP="00DD2B10">
            <w:pPr>
              <w:pStyle w:val="Tabletext"/>
              <w:jc w:val="center"/>
              <w:rPr>
                <w:szCs w:val="22"/>
              </w:rPr>
            </w:pPr>
            <w:r w:rsidRPr="008314E3">
              <w:rPr>
                <w:szCs w:val="22"/>
              </w:rPr>
              <w:t>18.0</w:t>
            </w:r>
          </w:p>
        </w:tc>
        <w:tc>
          <w:tcPr>
            <w:tcW w:w="1640" w:type="dxa"/>
            <w:hideMark/>
          </w:tcPr>
          <w:p w14:paraId="2DF855D8" w14:textId="77777777" w:rsidR="0058211F" w:rsidRPr="008314E3" w:rsidRDefault="0058211F" w:rsidP="00DD2B10">
            <w:pPr>
              <w:pStyle w:val="Tabletext"/>
              <w:jc w:val="center"/>
              <w:rPr>
                <w:szCs w:val="22"/>
              </w:rPr>
            </w:pPr>
            <w:r w:rsidRPr="008314E3">
              <w:rPr>
                <w:szCs w:val="22"/>
              </w:rPr>
              <w:t>18.0</w:t>
            </w:r>
          </w:p>
        </w:tc>
        <w:tc>
          <w:tcPr>
            <w:tcW w:w="1528" w:type="dxa"/>
            <w:hideMark/>
          </w:tcPr>
          <w:p w14:paraId="2B020BE6" w14:textId="77777777" w:rsidR="0058211F" w:rsidRPr="008314E3" w:rsidRDefault="0058211F" w:rsidP="00DD2B10">
            <w:pPr>
              <w:pStyle w:val="Tabletext"/>
              <w:jc w:val="center"/>
              <w:rPr>
                <w:szCs w:val="22"/>
              </w:rPr>
            </w:pPr>
            <w:r w:rsidRPr="008314E3">
              <w:rPr>
                <w:szCs w:val="22"/>
              </w:rPr>
              <w:t>18.0</w:t>
            </w:r>
          </w:p>
        </w:tc>
        <w:tc>
          <w:tcPr>
            <w:tcW w:w="1327" w:type="dxa"/>
            <w:hideMark/>
          </w:tcPr>
          <w:p w14:paraId="088F3486" w14:textId="77777777" w:rsidR="0058211F" w:rsidRPr="008314E3" w:rsidRDefault="0058211F" w:rsidP="00DD2B10">
            <w:pPr>
              <w:pStyle w:val="Tabletext"/>
              <w:jc w:val="center"/>
              <w:rPr>
                <w:szCs w:val="22"/>
              </w:rPr>
            </w:pPr>
            <w:r w:rsidRPr="008314E3">
              <w:rPr>
                <w:szCs w:val="22"/>
              </w:rPr>
              <w:t>18.0</w:t>
            </w:r>
          </w:p>
        </w:tc>
      </w:tr>
      <w:tr w:rsidR="00DD2B10" w:rsidRPr="008314E3" w14:paraId="1ADA80AB" w14:textId="77777777" w:rsidTr="00952D74">
        <w:trPr>
          <w:trHeight w:val="300"/>
        </w:trPr>
        <w:tc>
          <w:tcPr>
            <w:tcW w:w="3325" w:type="dxa"/>
            <w:hideMark/>
          </w:tcPr>
          <w:p w14:paraId="12BE5DDA" w14:textId="0E4D1AD7" w:rsidR="0058211F" w:rsidRPr="008314E3" w:rsidRDefault="00DD2B10" w:rsidP="0058211F">
            <w:pPr>
              <w:pStyle w:val="Tabletext"/>
              <w:rPr>
                <w:szCs w:val="22"/>
              </w:rPr>
            </w:pPr>
            <w:r w:rsidRPr="008314E3">
              <w:rPr>
                <w:szCs w:val="22"/>
              </w:rPr>
              <w:t xml:space="preserve">    Variable (</w:t>
            </w:r>
            <w:r w:rsidR="0058211F" w:rsidRPr="008314E3">
              <w:rPr>
                <w:szCs w:val="22"/>
              </w:rPr>
              <w:t>3kHz to 24.0kHz</w:t>
            </w:r>
            <w:r w:rsidRPr="008314E3">
              <w:rPr>
                <w:szCs w:val="22"/>
              </w:rPr>
              <w:t>)</w:t>
            </w:r>
          </w:p>
        </w:tc>
        <w:tc>
          <w:tcPr>
            <w:tcW w:w="1530" w:type="dxa"/>
            <w:hideMark/>
          </w:tcPr>
          <w:p w14:paraId="2C232A38" w14:textId="77777777" w:rsidR="0058211F" w:rsidRPr="008314E3" w:rsidRDefault="0058211F" w:rsidP="00DD2B10">
            <w:pPr>
              <w:pStyle w:val="Tabletext"/>
              <w:jc w:val="center"/>
              <w:rPr>
                <w:szCs w:val="22"/>
              </w:rPr>
            </w:pPr>
            <w:r w:rsidRPr="008314E3">
              <w:rPr>
                <w:szCs w:val="22"/>
              </w:rPr>
              <w:t>24.0</w:t>
            </w:r>
          </w:p>
        </w:tc>
        <w:tc>
          <w:tcPr>
            <w:tcW w:w="1640" w:type="dxa"/>
            <w:hideMark/>
          </w:tcPr>
          <w:p w14:paraId="5C177EC2" w14:textId="77777777" w:rsidR="0058211F" w:rsidRPr="008314E3" w:rsidRDefault="0058211F" w:rsidP="00DD2B10">
            <w:pPr>
              <w:pStyle w:val="Tabletext"/>
              <w:jc w:val="center"/>
              <w:rPr>
                <w:szCs w:val="22"/>
              </w:rPr>
            </w:pPr>
            <w:r w:rsidRPr="008314E3">
              <w:rPr>
                <w:szCs w:val="22"/>
              </w:rPr>
              <w:t>24.0</w:t>
            </w:r>
          </w:p>
        </w:tc>
        <w:tc>
          <w:tcPr>
            <w:tcW w:w="1528" w:type="dxa"/>
            <w:hideMark/>
          </w:tcPr>
          <w:p w14:paraId="0C66BF35" w14:textId="77777777" w:rsidR="0058211F" w:rsidRPr="008314E3" w:rsidRDefault="0058211F" w:rsidP="00DD2B10">
            <w:pPr>
              <w:pStyle w:val="Tabletext"/>
              <w:jc w:val="center"/>
              <w:rPr>
                <w:szCs w:val="22"/>
              </w:rPr>
            </w:pPr>
            <w:r w:rsidRPr="008314E3">
              <w:rPr>
                <w:szCs w:val="22"/>
              </w:rPr>
              <w:t>24.0</w:t>
            </w:r>
          </w:p>
        </w:tc>
        <w:tc>
          <w:tcPr>
            <w:tcW w:w="1327" w:type="dxa"/>
            <w:hideMark/>
          </w:tcPr>
          <w:p w14:paraId="5CC208DA" w14:textId="77777777" w:rsidR="0058211F" w:rsidRPr="008314E3" w:rsidRDefault="0058211F" w:rsidP="00DD2B10">
            <w:pPr>
              <w:pStyle w:val="Tabletext"/>
              <w:jc w:val="center"/>
              <w:rPr>
                <w:szCs w:val="22"/>
              </w:rPr>
            </w:pPr>
            <w:r w:rsidRPr="008314E3">
              <w:rPr>
                <w:szCs w:val="22"/>
              </w:rPr>
              <w:t>24.0</w:t>
            </w:r>
          </w:p>
        </w:tc>
      </w:tr>
      <w:tr w:rsidR="00DD2B10" w:rsidRPr="008314E3" w14:paraId="0CA8A698" w14:textId="77777777" w:rsidTr="00952D74">
        <w:trPr>
          <w:trHeight w:val="300"/>
        </w:trPr>
        <w:tc>
          <w:tcPr>
            <w:tcW w:w="3325" w:type="dxa"/>
            <w:hideMark/>
          </w:tcPr>
          <w:p w14:paraId="4B86E20F" w14:textId="77FAD646" w:rsidR="0058211F" w:rsidRPr="008314E3" w:rsidRDefault="00DD2B10" w:rsidP="0058211F">
            <w:pPr>
              <w:pStyle w:val="Tabletext"/>
              <w:rPr>
                <w:szCs w:val="22"/>
              </w:rPr>
            </w:pPr>
            <w:r w:rsidRPr="008314E3">
              <w:rPr>
                <w:szCs w:val="22"/>
              </w:rPr>
              <w:t xml:space="preserve">    Variable (</w:t>
            </w:r>
            <w:r w:rsidR="0058211F" w:rsidRPr="008314E3">
              <w:rPr>
                <w:szCs w:val="22"/>
              </w:rPr>
              <w:t>3kHz to 48kHz</w:t>
            </w:r>
            <w:r w:rsidRPr="008314E3">
              <w:rPr>
                <w:szCs w:val="22"/>
              </w:rPr>
              <w:t>)</w:t>
            </w:r>
          </w:p>
        </w:tc>
        <w:tc>
          <w:tcPr>
            <w:tcW w:w="1530" w:type="dxa"/>
            <w:hideMark/>
          </w:tcPr>
          <w:p w14:paraId="109B2D4C" w14:textId="77777777" w:rsidR="0058211F" w:rsidRPr="008314E3" w:rsidRDefault="0058211F" w:rsidP="00DD2B10">
            <w:pPr>
              <w:pStyle w:val="Tabletext"/>
              <w:jc w:val="center"/>
              <w:rPr>
                <w:szCs w:val="22"/>
              </w:rPr>
            </w:pPr>
            <w:r w:rsidRPr="008314E3">
              <w:rPr>
                <w:szCs w:val="22"/>
              </w:rPr>
              <w:t>48.0</w:t>
            </w:r>
          </w:p>
        </w:tc>
        <w:tc>
          <w:tcPr>
            <w:tcW w:w="1640" w:type="dxa"/>
            <w:hideMark/>
          </w:tcPr>
          <w:p w14:paraId="2C2579E7" w14:textId="1D90F309" w:rsidR="0058211F" w:rsidRPr="008314E3" w:rsidRDefault="00DD2B10" w:rsidP="00DD2B10">
            <w:pPr>
              <w:pStyle w:val="Tabletext"/>
              <w:jc w:val="center"/>
              <w:rPr>
                <w:szCs w:val="22"/>
              </w:rPr>
            </w:pPr>
            <w:r w:rsidRPr="008314E3">
              <w:rPr>
                <w:szCs w:val="22"/>
              </w:rPr>
              <w:t>TBD</w:t>
            </w:r>
          </w:p>
        </w:tc>
        <w:tc>
          <w:tcPr>
            <w:tcW w:w="1528" w:type="dxa"/>
            <w:hideMark/>
          </w:tcPr>
          <w:p w14:paraId="34C25CB9" w14:textId="77777777" w:rsidR="0058211F" w:rsidRPr="008314E3" w:rsidRDefault="0058211F" w:rsidP="00DD2B10">
            <w:pPr>
              <w:pStyle w:val="Tabletext"/>
              <w:jc w:val="center"/>
              <w:rPr>
                <w:szCs w:val="22"/>
              </w:rPr>
            </w:pPr>
            <w:r w:rsidRPr="008314E3">
              <w:rPr>
                <w:szCs w:val="22"/>
              </w:rPr>
              <w:t>48.0</w:t>
            </w:r>
          </w:p>
        </w:tc>
        <w:tc>
          <w:tcPr>
            <w:tcW w:w="1327" w:type="dxa"/>
            <w:hideMark/>
          </w:tcPr>
          <w:p w14:paraId="1F6BFBD4" w14:textId="72F27F65" w:rsidR="0058211F" w:rsidRPr="008314E3" w:rsidRDefault="00DD2B10" w:rsidP="00DD2B10">
            <w:pPr>
              <w:pStyle w:val="Tabletext"/>
              <w:jc w:val="center"/>
              <w:rPr>
                <w:szCs w:val="22"/>
              </w:rPr>
            </w:pPr>
            <w:r w:rsidRPr="008314E3">
              <w:rPr>
                <w:szCs w:val="22"/>
              </w:rPr>
              <w:t>TBD</w:t>
            </w:r>
          </w:p>
        </w:tc>
      </w:tr>
      <w:tr w:rsidR="00DD2B10" w:rsidRPr="008314E3" w14:paraId="17DEC1B3" w14:textId="77777777" w:rsidTr="00952D74">
        <w:trPr>
          <w:trHeight w:val="300"/>
        </w:trPr>
        <w:tc>
          <w:tcPr>
            <w:tcW w:w="3325" w:type="dxa"/>
            <w:hideMark/>
          </w:tcPr>
          <w:p w14:paraId="3D0BDFFF" w14:textId="77777777" w:rsidR="0058211F" w:rsidRPr="008314E3" w:rsidRDefault="0058211F" w:rsidP="0058211F">
            <w:pPr>
              <w:pStyle w:val="Tabletext"/>
              <w:rPr>
                <w:szCs w:val="22"/>
              </w:rPr>
            </w:pPr>
            <w:r w:rsidRPr="008314E3">
              <w:rPr>
                <w:szCs w:val="22"/>
              </w:rPr>
              <w:t xml:space="preserve">Transmitter Power (dBW) </w:t>
            </w:r>
          </w:p>
        </w:tc>
        <w:tc>
          <w:tcPr>
            <w:tcW w:w="1530" w:type="dxa"/>
            <w:hideMark/>
          </w:tcPr>
          <w:p w14:paraId="0B9D1E1E" w14:textId="77777777" w:rsidR="0058211F" w:rsidRPr="008314E3" w:rsidRDefault="0058211F" w:rsidP="00DD2B10">
            <w:pPr>
              <w:pStyle w:val="Tabletext"/>
              <w:jc w:val="center"/>
              <w:rPr>
                <w:szCs w:val="22"/>
              </w:rPr>
            </w:pPr>
            <w:r w:rsidRPr="008314E3">
              <w:rPr>
                <w:szCs w:val="22"/>
              </w:rPr>
              <w:t>36</w:t>
            </w:r>
          </w:p>
        </w:tc>
        <w:tc>
          <w:tcPr>
            <w:tcW w:w="1640" w:type="dxa"/>
            <w:hideMark/>
          </w:tcPr>
          <w:p w14:paraId="25992EA1" w14:textId="77777777" w:rsidR="0058211F" w:rsidRPr="008314E3" w:rsidRDefault="0058211F" w:rsidP="00DD2B10">
            <w:pPr>
              <w:pStyle w:val="Tabletext"/>
              <w:jc w:val="center"/>
              <w:rPr>
                <w:szCs w:val="22"/>
              </w:rPr>
            </w:pPr>
            <w:r w:rsidRPr="008314E3">
              <w:rPr>
                <w:szCs w:val="22"/>
              </w:rPr>
              <w:t>26</w:t>
            </w:r>
          </w:p>
        </w:tc>
        <w:tc>
          <w:tcPr>
            <w:tcW w:w="1528" w:type="dxa"/>
            <w:hideMark/>
          </w:tcPr>
          <w:p w14:paraId="009EA624" w14:textId="77777777" w:rsidR="0058211F" w:rsidRPr="008314E3" w:rsidRDefault="0058211F" w:rsidP="00DD2B10">
            <w:pPr>
              <w:pStyle w:val="Tabletext"/>
              <w:jc w:val="center"/>
              <w:rPr>
                <w:szCs w:val="22"/>
              </w:rPr>
            </w:pPr>
            <w:r w:rsidRPr="008314E3">
              <w:rPr>
                <w:szCs w:val="22"/>
              </w:rPr>
              <w:t>36</w:t>
            </w:r>
          </w:p>
        </w:tc>
        <w:tc>
          <w:tcPr>
            <w:tcW w:w="1327" w:type="dxa"/>
            <w:hideMark/>
          </w:tcPr>
          <w:p w14:paraId="615869C6" w14:textId="77777777" w:rsidR="0058211F" w:rsidRPr="008314E3" w:rsidRDefault="0058211F" w:rsidP="00DD2B10">
            <w:pPr>
              <w:pStyle w:val="Tabletext"/>
              <w:jc w:val="center"/>
              <w:rPr>
                <w:szCs w:val="22"/>
              </w:rPr>
            </w:pPr>
            <w:r w:rsidRPr="008314E3">
              <w:rPr>
                <w:szCs w:val="22"/>
              </w:rPr>
              <w:t>27</w:t>
            </w:r>
          </w:p>
        </w:tc>
      </w:tr>
      <w:tr w:rsidR="00DD2B10" w:rsidRPr="008314E3" w14:paraId="03967170" w14:textId="77777777" w:rsidTr="00952D74">
        <w:trPr>
          <w:trHeight w:val="300"/>
        </w:trPr>
        <w:tc>
          <w:tcPr>
            <w:tcW w:w="3325" w:type="dxa"/>
            <w:hideMark/>
          </w:tcPr>
          <w:p w14:paraId="57B9BD21" w14:textId="77777777" w:rsidR="0058211F" w:rsidRPr="008314E3" w:rsidRDefault="0058211F" w:rsidP="0058211F">
            <w:pPr>
              <w:pStyle w:val="Tabletext"/>
              <w:rPr>
                <w:szCs w:val="22"/>
              </w:rPr>
            </w:pPr>
            <w:r w:rsidRPr="008314E3">
              <w:rPr>
                <w:szCs w:val="22"/>
              </w:rPr>
              <w:t xml:space="preserve">Feeder Loss (dB) </w:t>
            </w:r>
          </w:p>
        </w:tc>
        <w:tc>
          <w:tcPr>
            <w:tcW w:w="1530" w:type="dxa"/>
            <w:hideMark/>
          </w:tcPr>
          <w:p w14:paraId="0B99714F" w14:textId="77777777" w:rsidR="0058211F" w:rsidRPr="008314E3" w:rsidRDefault="0058211F" w:rsidP="00DD2B10">
            <w:pPr>
              <w:pStyle w:val="Tabletext"/>
              <w:jc w:val="center"/>
              <w:rPr>
                <w:szCs w:val="22"/>
              </w:rPr>
            </w:pPr>
            <w:r w:rsidRPr="008314E3">
              <w:rPr>
                <w:szCs w:val="22"/>
              </w:rPr>
              <w:t>2.2</w:t>
            </w:r>
          </w:p>
        </w:tc>
        <w:tc>
          <w:tcPr>
            <w:tcW w:w="1640" w:type="dxa"/>
            <w:hideMark/>
          </w:tcPr>
          <w:p w14:paraId="189CA0C5" w14:textId="77777777" w:rsidR="0058211F" w:rsidRPr="008314E3" w:rsidRDefault="0058211F" w:rsidP="00DD2B10">
            <w:pPr>
              <w:pStyle w:val="Tabletext"/>
              <w:jc w:val="center"/>
              <w:rPr>
                <w:szCs w:val="22"/>
              </w:rPr>
            </w:pPr>
            <w:r w:rsidRPr="008314E3">
              <w:rPr>
                <w:szCs w:val="22"/>
              </w:rPr>
              <w:t>1.5</w:t>
            </w:r>
          </w:p>
        </w:tc>
        <w:tc>
          <w:tcPr>
            <w:tcW w:w="1528" w:type="dxa"/>
            <w:hideMark/>
          </w:tcPr>
          <w:p w14:paraId="4BD05A77" w14:textId="77777777" w:rsidR="0058211F" w:rsidRPr="008314E3" w:rsidRDefault="0058211F" w:rsidP="00DD2B10">
            <w:pPr>
              <w:pStyle w:val="Tabletext"/>
              <w:jc w:val="center"/>
              <w:rPr>
                <w:szCs w:val="22"/>
              </w:rPr>
            </w:pPr>
            <w:r w:rsidRPr="008314E3">
              <w:rPr>
                <w:szCs w:val="22"/>
              </w:rPr>
              <w:t>2.6</w:t>
            </w:r>
          </w:p>
        </w:tc>
        <w:tc>
          <w:tcPr>
            <w:tcW w:w="1327" w:type="dxa"/>
            <w:hideMark/>
          </w:tcPr>
          <w:p w14:paraId="132B6A37" w14:textId="77777777" w:rsidR="0058211F" w:rsidRPr="008314E3" w:rsidRDefault="0058211F" w:rsidP="00DD2B10">
            <w:pPr>
              <w:pStyle w:val="Tabletext"/>
              <w:jc w:val="center"/>
              <w:rPr>
                <w:szCs w:val="22"/>
              </w:rPr>
            </w:pPr>
            <w:r w:rsidRPr="008314E3">
              <w:rPr>
                <w:szCs w:val="22"/>
              </w:rPr>
              <w:t>1.1</w:t>
            </w:r>
          </w:p>
        </w:tc>
      </w:tr>
      <w:tr w:rsidR="00DD2B10" w:rsidRPr="008314E3" w14:paraId="7FEC1A7F" w14:textId="77777777" w:rsidTr="00952D74">
        <w:trPr>
          <w:trHeight w:val="300"/>
        </w:trPr>
        <w:tc>
          <w:tcPr>
            <w:tcW w:w="3325" w:type="dxa"/>
            <w:hideMark/>
          </w:tcPr>
          <w:p w14:paraId="3D8A84AB" w14:textId="77777777" w:rsidR="0058211F" w:rsidRPr="008314E3" w:rsidRDefault="0058211F" w:rsidP="0058211F">
            <w:pPr>
              <w:pStyle w:val="Tabletext"/>
              <w:rPr>
                <w:szCs w:val="22"/>
              </w:rPr>
            </w:pPr>
            <w:r w:rsidRPr="008314E3">
              <w:rPr>
                <w:szCs w:val="22"/>
              </w:rPr>
              <w:t>Antenna Gain (dBi)</w:t>
            </w:r>
          </w:p>
        </w:tc>
        <w:tc>
          <w:tcPr>
            <w:tcW w:w="1530" w:type="dxa"/>
            <w:hideMark/>
          </w:tcPr>
          <w:p w14:paraId="061069B1" w14:textId="77777777" w:rsidR="0058211F" w:rsidRPr="008314E3" w:rsidRDefault="0058211F" w:rsidP="00DD2B10">
            <w:pPr>
              <w:pStyle w:val="Tabletext"/>
              <w:jc w:val="center"/>
              <w:rPr>
                <w:szCs w:val="22"/>
              </w:rPr>
            </w:pPr>
            <w:r w:rsidRPr="008314E3">
              <w:rPr>
                <w:szCs w:val="22"/>
              </w:rPr>
              <w:t>14.15</w:t>
            </w:r>
          </w:p>
        </w:tc>
        <w:tc>
          <w:tcPr>
            <w:tcW w:w="1640" w:type="dxa"/>
            <w:hideMark/>
          </w:tcPr>
          <w:p w14:paraId="3EB36F69" w14:textId="77777777" w:rsidR="0058211F" w:rsidRPr="008314E3" w:rsidRDefault="0058211F" w:rsidP="00DD2B10">
            <w:pPr>
              <w:pStyle w:val="Tabletext"/>
              <w:jc w:val="center"/>
              <w:rPr>
                <w:szCs w:val="22"/>
              </w:rPr>
            </w:pPr>
            <w:r w:rsidRPr="008314E3">
              <w:rPr>
                <w:szCs w:val="22"/>
              </w:rPr>
              <w:t>4.15</w:t>
            </w:r>
          </w:p>
        </w:tc>
        <w:tc>
          <w:tcPr>
            <w:tcW w:w="1528" w:type="dxa"/>
            <w:hideMark/>
          </w:tcPr>
          <w:p w14:paraId="04C5ED42" w14:textId="77777777" w:rsidR="0058211F" w:rsidRPr="008314E3" w:rsidRDefault="0058211F" w:rsidP="00DD2B10">
            <w:pPr>
              <w:pStyle w:val="Tabletext"/>
              <w:jc w:val="center"/>
              <w:rPr>
                <w:szCs w:val="22"/>
              </w:rPr>
            </w:pPr>
            <w:r w:rsidRPr="008314E3">
              <w:rPr>
                <w:szCs w:val="22"/>
              </w:rPr>
              <w:t>11.15</w:t>
            </w:r>
          </w:p>
        </w:tc>
        <w:tc>
          <w:tcPr>
            <w:tcW w:w="1327" w:type="dxa"/>
            <w:hideMark/>
          </w:tcPr>
          <w:p w14:paraId="382BB5D9" w14:textId="77777777" w:rsidR="0058211F" w:rsidRPr="008314E3" w:rsidRDefault="0058211F" w:rsidP="00DD2B10">
            <w:pPr>
              <w:pStyle w:val="Tabletext"/>
              <w:jc w:val="center"/>
              <w:rPr>
                <w:szCs w:val="22"/>
              </w:rPr>
            </w:pPr>
            <w:r w:rsidRPr="008314E3">
              <w:rPr>
                <w:szCs w:val="22"/>
              </w:rPr>
              <w:t>2.15</w:t>
            </w:r>
          </w:p>
        </w:tc>
      </w:tr>
      <w:tr w:rsidR="00DD2B10" w:rsidRPr="008314E3" w14:paraId="6202ECC1" w14:textId="77777777" w:rsidTr="00952D74">
        <w:trPr>
          <w:trHeight w:val="300"/>
        </w:trPr>
        <w:tc>
          <w:tcPr>
            <w:tcW w:w="3325" w:type="dxa"/>
            <w:hideMark/>
          </w:tcPr>
          <w:p w14:paraId="1FC18415" w14:textId="77777777" w:rsidR="0058211F" w:rsidRPr="008314E3" w:rsidRDefault="0058211F" w:rsidP="0058211F">
            <w:pPr>
              <w:pStyle w:val="Tabletext"/>
              <w:rPr>
                <w:szCs w:val="22"/>
              </w:rPr>
            </w:pPr>
            <w:r w:rsidRPr="008314E3">
              <w:rPr>
                <w:szCs w:val="22"/>
              </w:rPr>
              <w:t>Antenna Height (m)</w:t>
            </w:r>
          </w:p>
        </w:tc>
        <w:tc>
          <w:tcPr>
            <w:tcW w:w="1530" w:type="dxa"/>
            <w:hideMark/>
          </w:tcPr>
          <w:p w14:paraId="5DF4DC8A" w14:textId="77777777" w:rsidR="0058211F" w:rsidRPr="008314E3" w:rsidRDefault="0058211F" w:rsidP="00DD2B10">
            <w:pPr>
              <w:pStyle w:val="Tabletext"/>
              <w:jc w:val="center"/>
              <w:rPr>
                <w:szCs w:val="22"/>
              </w:rPr>
            </w:pPr>
            <w:r w:rsidRPr="008314E3">
              <w:rPr>
                <w:szCs w:val="22"/>
              </w:rPr>
              <w:t>64</w:t>
            </w:r>
          </w:p>
        </w:tc>
        <w:tc>
          <w:tcPr>
            <w:tcW w:w="1640" w:type="dxa"/>
            <w:hideMark/>
          </w:tcPr>
          <w:p w14:paraId="15BD7BD8" w14:textId="77777777" w:rsidR="0058211F" w:rsidRPr="008314E3" w:rsidRDefault="0058211F" w:rsidP="00DD2B10">
            <w:pPr>
              <w:pStyle w:val="Tabletext"/>
              <w:jc w:val="center"/>
              <w:rPr>
                <w:szCs w:val="22"/>
              </w:rPr>
            </w:pPr>
            <w:r w:rsidRPr="008314E3">
              <w:rPr>
                <w:szCs w:val="22"/>
              </w:rPr>
              <w:t>3.65</w:t>
            </w:r>
          </w:p>
        </w:tc>
        <w:tc>
          <w:tcPr>
            <w:tcW w:w="1528" w:type="dxa"/>
            <w:hideMark/>
          </w:tcPr>
          <w:p w14:paraId="2144BB8D" w14:textId="77777777" w:rsidR="0058211F" w:rsidRPr="008314E3" w:rsidRDefault="0058211F" w:rsidP="00DD2B10">
            <w:pPr>
              <w:pStyle w:val="Tabletext"/>
              <w:jc w:val="center"/>
              <w:rPr>
                <w:szCs w:val="22"/>
              </w:rPr>
            </w:pPr>
            <w:r w:rsidRPr="008314E3">
              <w:rPr>
                <w:szCs w:val="22"/>
              </w:rPr>
              <w:t>28.04</w:t>
            </w:r>
          </w:p>
        </w:tc>
        <w:tc>
          <w:tcPr>
            <w:tcW w:w="1327" w:type="dxa"/>
            <w:hideMark/>
          </w:tcPr>
          <w:p w14:paraId="64DBDEE5" w14:textId="77777777" w:rsidR="0058211F" w:rsidRPr="008314E3" w:rsidRDefault="0058211F" w:rsidP="00DD2B10">
            <w:pPr>
              <w:pStyle w:val="Tabletext"/>
              <w:jc w:val="center"/>
              <w:rPr>
                <w:szCs w:val="22"/>
              </w:rPr>
            </w:pPr>
            <w:r w:rsidRPr="008314E3">
              <w:rPr>
                <w:szCs w:val="22"/>
              </w:rPr>
              <w:t>1.21</w:t>
            </w:r>
          </w:p>
        </w:tc>
      </w:tr>
      <w:tr w:rsidR="00DD2B10" w:rsidRPr="008314E3" w14:paraId="6515AB2D" w14:textId="77777777" w:rsidTr="00952D74">
        <w:trPr>
          <w:trHeight w:val="300"/>
        </w:trPr>
        <w:tc>
          <w:tcPr>
            <w:tcW w:w="3325" w:type="dxa"/>
            <w:hideMark/>
          </w:tcPr>
          <w:p w14:paraId="254181BB" w14:textId="77777777" w:rsidR="0058211F" w:rsidRPr="008314E3" w:rsidRDefault="0058211F" w:rsidP="0058211F">
            <w:pPr>
              <w:pStyle w:val="Tabletext"/>
              <w:rPr>
                <w:szCs w:val="22"/>
              </w:rPr>
            </w:pPr>
            <w:r w:rsidRPr="008314E3">
              <w:rPr>
                <w:szCs w:val="22"/>
              </w:rPr>
              <w:t>Antenna polarization</w:t>
            </w:r>
          </w:p>
        </w:tc>
        <w:tc>
          <w:tcPr>
            <w:tcW w:w="1530" w:type="dxa"/>
            <w:hideMark/>
          </w:tcPr>
          <w:p w14:paraId="5D1A9FB3" w14:textId="70BE2DDF" w:rsidR="0058211F" w:rsidRPr="008314E3" w:rsidRDefault="00DD2B10" w:rsidP="00DD2B10">
            <w:pPr>
              <w:pStyle w:val="Tabletext"/>
              <w:jc w:val="center"/>
              <w:rPr>
                <w:szCs w:val="22"/>
              </w:rPr>
            </w:pPr>
            <w:r w:rsidRPr="008314E3">
              <w:rPr>
                <w:szCs w:val="22"/>
              </w:rPr>
              <w:t>Vertical</w:t>
            </w:r>
          </w:p>
        </w:tc>
        <w:tc>
          <w:tcPr>
            <w:tcW w:w="1640" w:type="dxa"/>
            <w:hideMark/>
          </w:tcPr>
          <w:p w14:paraId="616D7BC7" w14:textId="3DADCC60" w:rsidR="0058211F" w:rsidRPr="008314E3" w:rsidRDefault="00DD2B10" w:rsidP="00DD2B10">
            <w:pPr>
              <w:pStyle w:val="Tabletext"/>
              <w:jc w:val="center"/>
              <w:rPr>
                <w:szCs w:val="22"/>
              </w:rPr>
            </w:pPr>
            <w:r w:rsidRPr="008314E3">
              <w:rPr>
                <w:szCs w:val="22"/>
              </w:rPr>
              <w:t>Vertical</w:t>
            </w:r>
          </w:p>
        </w:tc>
        <w:tc>
          <w:tcPr>
            <w:tcW w:w="1528" w:type="dxa"/>
            <w:hideMark/>
          </w:tcPr>
          <w:p w14:paraId="403274C2" w14:textId="2C6307A6" w:rsidR="0058211F" w:rsidRPr="008314E3" w:rsidRDefault="00DD2B10" w:rsidP="00DD2B10">
            <w:pPr>
              <w:pStyle w:val="Tabletext"/>
              <w:jc w:val="center"/>
              <w:rPr>
                <w:szCs w:val="22"/>
              </w:rPr>
            </w:pPr>
            <w:r w:rsidRPr="008314E3">
              <w:rPr>
                <w:szCs w:val="22"/>
              </w:rPr>
              <w:t>Vertical</w:t>
            </w:r>
          </w:p>
        </w:tc>
        <w:tc>
          <w:tcPr>
            <w:tcW w:w="1327" w:type="dxa"/>
            <w:hideMark/>
          </w:tcPr>
          <w:p w14:paraId="6AB60CCB" w14:textId="77777777" w:rsidR="0058211F" w:rsidRPr="008314E3" w:rsidRDefault="0058211F" w:rsidP="00DD2B10">
            <w:pPr>
              <w:pStyle w:val="Tabletext"/>
              <w:jc w:val="center"/>
              <w:rPr>
                <w:szCs w:val="22"/>
              </w:rPr>
            </w:pPr>
            <w:r w:rsidRPr="008314E3">
              <w:rPr>
                <w:szCs w:val="22"/>
              </w:rPr>
              <w:t>Horizontal</w:t>
            </w:r>
          </w:p>
        </w:tc>
      </w:tr>
      <w:tr w:rsidR="00DD2B10" w:rsidRPr="008314E3" w14:paraId="2387C3AB" w14:textId="77777777" w:rsidTr="00952D74">
        <w:trPr>
          <w:trHeight w:val="600"/>
        </w:trPr>
        <w:tc>
          <w:tcPr>
            <w:tcW w:w="3325" w:type="dxa"/>
            <w:hideMark/>
          </w:tcPr>
          <w:p w14:paraId="0B54B89D" w14:textId="77777777" w:rsidR="0058211F" w:rsidRPr="008314E3" w:rsidRDefault="0058211F" w:rsidP="0058211F">
            <w:pPr>
              <w:pStyle w:val="Tabletext"/>
              <w:rPr>
                <w:szCs w:val="22"/>
              </w:rPr>
            </w:pPr>
            <w:r w:rsidRPr="008314E3">
              <w:rPr>
                <w:szCs w:val="22"/>
              </w:rPr>
              <w:t>Antenna Type</w:t>
            </w:r>
          </w:p>
        </w:tc>
        <w:tc>
          <w:tcPr>
            <w:tcW w:w="1530" w:type="dxa"/>
            <w:hideMark/>
          </w:tcPr>
          <w:p w14:paraId="4C3B1BA7" w14:textId="77777777" w:rsidR="0058211F" w:rsidRPr="008314E3" w:rsidRDefault="0058211F" w:rsidP="00DD2B10">
            <w:pPr>
              <w:pStyle w:val="Tabletext"/>
              <w:jc w:val="center"/>
              <w:rPr>
                <w:szCs w:val="22"/>
              </w:rPr>
            </w:pPr>
            <w:r w:rsidRPr="008314E3">
              <w:rPr>
                <w:szCs w:val="22"/>
              </w:rPr>
              <w:t>Broadband Omni</w:t>
            </w:r>
          </w:p>
        </w:tc>
        <w:tc>
          <w:tcPr>
            <w:tcW w:w="1640" w:type="dxa"/>
            <w:hideMark/>
          </w:tcPr>
          <w:p w14:paraId="12A0AD7D" w14:textId="77777777" w:rsidR="0058211F" w:rsidRPr="008314E3" w:rsidRDefault="0058211F" w:rsidP="00DD2B10">
            <w:pPr>
              <w:pStyle w:val="Tabletext"/>
              <w:jc w:val="center"/>
              <w:rPr>
                <w:szCs w:val="22"/>
              </w:rPr>
            </w:pPr>
            <w:r w:rsidRPr="008314E3">
              <w:rPr>
                <w:szCs w:val="22"/>
              </w:rPr>
              <w:t>Narrowband Monopole</w:t>
            </w:r>
          </w:p>
        </w:tc>
        <w:tc>
          <w:tcPr>
            <w:tcW w:w="1528" w:type="dxa"/>
            <w:hideMark/>
          </w:tcPr>
          <w:p w14:paraId="392C4364" w14:textId="1DE9E81A" w:rsidR="0058211F" w:rsidRPr="008314E3" w:rsidRDefault="00DD2B10" w:rsidP="00DD2B10">
            <w:pPr>
              <w:pStyle w:val="Tabletext"/>
              <w:jc w:val="center"/>
              <w:rPr>
                <w:szCs w:val="22"/>
              </w:rPr>
            </w:pPr>
            <w:r w:rsidRPr="008314E3">
              <w:rPr>
                <w:szCs w:val="22"/>
              </w:rPr>
              <w:t>Broadband Dual</w:t>
            </w:r>
            <w:r w:rsidR="0058211F" w:rsidRPr="008314E3">
              <w:rPr>
                <w:szCs w:val="22"/>
              </w:rPr>
              <w:t xml:space="preserve"> Fan-Wire</w:t>
            </w:r>
          </w:p>
        </w:tc>
        <w:tc>
          <w:tcPr>
            <w:tcW w:w="1327" w:type="dxa"/>
            <w:hideMark/>
          </w:tcPr>
          <w:p w14:paraId="722228E5" w14:textId="77777777" w:rsidR="0058211F" w:rsidRPr="008314E3" w:rsidRDefault="0058211F" w:rsidP="00DD2B10">
            <w:pPr>
              <w:pStyle w:val="Tabletext"/>
              <w:jc w:val="center"/>
              <w:rPr>
                <w:szCs w:val="22"/>
              </w:rPr>
            </w:pPr>
            <w:r w:rsidRPr="008314E3">
              <w:rPr>
                <w:szCs w:val="22"/>
              </w:rPr>
              <w:t>Narrowband Dipole</w:t>
            </w:r>
          </w:p>
        </w:tc>
      </w:tr>
      <w:tr w:rsidR="00DD2B10" w:rsidRPr="008314E3" w14:paraId="4D16E939" w14:textId="77777777" w:rsidTr="00952D74">
        <w:trPr>
          <w:trHeight w:val="300"/>
        </w:trPr>
        <w:tc>
          <w:tcPr>
            <w:tcW w:w="3325" w:type="dxa"/>
            <w:hideMark/>
          </w:tcPr>
          <w:p w14:paraId="2A6A2EF2" w14:textId="77777777" w:rsidR="0058211F" w:rsidRPr="008314E3" w:rsidRDefault="0058211F" w:rsidP="0058211F">
            <w:pPr>
              <w:pStyle w:val="Tabletext"/>
              <w:rPr>
                <w:szCs w:val="22"/>
              </w:rPr>
            </w:pPr>
            <w:r w:rsidRPr="008314E3">
              <w:rPr>
                <w:szCs w:val="22"/>
              </w:rPr>
              <w:t>Maximum e.i.r.p (dBW)</w:t>
            </w:r>
          </w:p>
        </w:tc>
        <w:tc>
          <w:tcPr>
            <w:tcW w:w="1530" w:type="dxa"/>
            <w:hideMark/>
          </w:tcPr>
          <w:p w14:paraId="4697B9C1" w14:textId="77777777" w:rsidR="0058211F" w:rsidRPr="008314E3" w:rsidRDefault="0058211F" w:rsidP="00DD2B10">
            <w:pPr>
              <w:pStyle w:val="Tabletext"/>
              <w:jc w:val="center"/>
              <w:rPr>
                <w:szCs w:val="22"/>
              </w:rPr>
            </w:pPr>
            <w:r w:rsidRPr="008314E3">
              <w:rPr>
                <w:szCs w:val="22"/>
              </w:rPr>
              <w:t>34.2</w:t>
            </w:r>
          </w:p>
        </w:tc>
        <w:tc>
          <w:tcPr>
            <w:tcW w:w="1640" w:type="dxa"/>
            <w:hideMark/>
          </w:tcPr>
          <w:p w14:paraId="45BDF1A9" w14:textId="77777777" w:rsidR="0058211F" w:rsidRPr="008314E3" w:rsidRDefault="0058211F" w:rsidP="00DD2B10">
            <w:pPr>
              <w:pStyle w:val="Tabletext"/>
              <w:jc w:val="center"/>
              <w:rPr>
                <w:szCs w:val="22"/>
              </w:rPr>
            </w:pPr>
            <w:r w:rsidRPr="008314E3">
              <w:rPr>
                <w:szCs w:val="22"/>
              </w:rPr>
              <w:t>24.2</w:t>
            </w:r>
          </w:p>
        </w:tc>
        <w:tc>
          <w:tcPr>
            <w:tcW w:w="1528" w:type="dxa"/>
            <w:hideMark/>
          </w:tcPr>
          <w:p w14:paraId="22ECC45A" w14:textId="77777777" w:rsidR="0058211F" w:rsidRPr="008314E3" w:rsidRDefault="0058211F" w:rsidP="00DD2B10">
            <w:pPr>
              <w:pStyle w:val="Tabletext"/>
              <w:jc w:val="center"/>
              <w:rPr>
                <w:szCs w:val="22"/>
              </w:rPr>
            </w:pPr>
            <w:r w:rsidRPr="008314E3">
              <w:rPr>
                <w:szCs w:val="22"/>
              </w:rPr>
              <w:t>35.7</w:t>
            </w:r>
          </w:p>
        </w:tc>
        <w:tc>
          <w:tcPr>
            <w:tcW w:w="1327" w:type="dxa"/>
            <w:hideMark/>
          </w:tcPr>
          <w:p w14:paraId="70357002" w14:textId="77777777" w:rsidR="0058211F" w:rsidRPr="008314E3" w:rsidRDefault="0058211F" w:rsidP="00DD2B10">
            <w:pPr>
              <w:pStyle w:val="Tabletext"/>
              <w:jc w:val="center"/>
              <w:rPr>
                <w:szCs w:val="22"/>
              </w:rPr>
            </w:pPr>
            <w:r w:rsidRPr="008314E3">
              <w:rPr>
                <w:szCs w:val="22"/>
              </w:rPr>
              <w:t>26.7</w:t>
            </w:r>
          </w:p>
        </w:tc>
      </w:tr>
      <w:tr w:rsidR="00DD2B10" w:rsidRPr="008314E3" w14:paraId="3C58AF4D" w14:textId="77777777" w:rsidTr="00952D74">
        <w:trPr>
          <w:trHeight w:val="300"/>
        </w:trPr>
        <w:tc>
          <w:tcPr>
            <w:tcW w:w="3325" w:type="dxa"/>
            <w:hideMark/>
          </w:tcPr>
          <w:p w14:paraId="02FE0A26" w14:textId="77777777" w:rsidR="0058211F" w:rsidRPr="008314E3" w:rsidRDefault="0058211F" w:rsidP="0058211F">
            <w:pPr>
              <w:pStyle w:val="Tabletext"/>
              <w:rPr>
                <w:szCs w:val="22"/>
              </w:rPr>
            </w:pPr>
            <w:r w:rsidRPr="008314E3">
              <w:rPr>
                <w:szCs w:val="22"/>
              </w:rPr>
              <w:t>Modulation</w:t>
            </w:r>
          </w:p>
        </w:tc>
        <w:tc>
          <w:tcPr>
            <w:tcW w:w="1530" w:type="dxa"/>
            <w:hideMark/>
          </w:tcPr>
          <w:p w14:paraId="66D8107F" w14:textId="77777777" w:rsidR="0058211F" w:rsidRPr="008314E3" w:rsidRDefault="0058211F" w:rsidP="00DD2B10">
            <w:pPr>
              <w:pStyle w:val="Tabletext"/>
              <w:jc w:val="center"/>
              <w:rPr>
                <w:szCs w:val="22"/>
              </w:rPr>
            </w:pPr>
            <w:r w:rsidRPr="008314E3">
              <w:rPr>
                <w:szCs w:val="22"/>
              </w:rPr>
              <w:t>AM/FM</w:t>
            </w:r>
          </w:p>
        </w:tc>
        <w:tc>
          <w:tcPr>
            <w:tcW w:w="1640" w:type="dxa"/>
            <w:hideMark/>
          </w:tcPr>
          <w:p w14:paraId="09FDB6ED" w14:textId="77777777" w:rsidR="0058211F" w:rsidRPr="008314E3" w:rsidRDefault="0058211F" w:rsidP="00DD2B10">
            <w:pPr>
              <w:pStyle w:val="Tabletext"/>
              <w:jc w:val="center"/>
              <w:rPr>
                <w:szCs w:val="22"/>
              </w:rPr>
            </w:pPr>
            <w:r w:rsidRPr="008314E3">
              <w:rPr>
                <w:szCs w:val="22"/>
              </w:rPr>
              <w:t>AM/FM</w:t>
            </w:r>
          </w:p>
        </w:tc>
        <w:tc>
          <w:tcPr>
            <w:tcW w:w="1528" w:type="dxa"/>
            <w:hideMark/>
          </w:tcPr>
          <w:p w14:paraId="655F63F5" w14:textId="77777777" w:rsidR="0058211F" w:rsidRPr="008314E3" w:rsidRDefault="0058211F" w:rsidP="00DD2B10">
            <w:pPr>
              <w:pStyle w:val="Tabletext"/>
              <w:jc w:val="center"/>
              <w:rPr>
                <w:szCs w:val="22"/>
              </w:rPr>
            </w:pPr>
            <w:r w:rsidRPr="008314E3">
              <w:rPr>
                <w:szCs w:val="22"/>
              </w:rPr>
              <w:t>FM</w:t>
            </w:r>
          </w:p>
        </w:tc>
        <w:tc>
          <w:tcPr>
            <w:tcW w:w="1327" w:type="dxa"/>
            <w:hideMark/>
          </w:tcPr>
          <w:p w14:paraId="178AA13F" w14:textId="77777777" w:rsidR="0058211F" w:rsidRPr="008314E3" w:rsidRDefault="0058211F" w:rsidP="00DD2B10">
            <w:pPr>
              <w:pStyle w:val="Tabletext"/>
              <w:jc w:val="center"/>
              <w:rPr>
                <w:szCs w:val="22"/>
              </w:rPr>
            </w:pPr>
            <w:r w:rsidRPr="008314E3">
              <w:rPr>
                <w:szCs w:val="22"/>
              </w:rPr>
              <w:t>FM</w:t>
            </w:r>
          </w:p>
        </w:tc>
      </w:tr>
      <w:tr w:rsidR="00DD2B10" w:rsidRPr="008314E3" w14:paraId="4E87E1EA" w14:textId="77777777" w:rsidTr="00952D74">
        <w:trPr>
          <w:trHeight w:val="665"/>
        </w:trPr>
        <w:tc>
          <w:tcPr>
            <w:tcW w:w="3325" w:type="dxa"/>
            <w:hideMark/>
          </w:tcPr>
          <w:p w14:paraId="3149E667" w14:textId="15C7CCBD" w:rsidR="00DD2B10" w:rsidRPr="008314E3" w:rsidRDefault="00DD2B10" w:rsidP="0058211F">
            <w:pPr>
              <w:pStyle w:val="Tabletext"/>
              <w:rPr>
                <w:szCs w:val="22"/>
              </w:rPr>
            </w:pPr>
            <w:r w:rsidRPr="008314E3">
              <w:rPr>
                <w:szCs w:val="22"/>
              </w:rPr>
              <w:t>Transmission</w:t>
            </w:r>
          </w:p>
        </w:tc>
        <w:tc>
          <w:tcPr>
            <w:tcW w:w="1530" w:type="dxa"/>
            <w:hideMark/>
          </w:tcPr>
          <w:p w14:paraId="7B18D78E" w14:textId="77777777" w:rsidR="00DD2B10" w:rsidRPr="008314E3" w:rsidRDefault="00DD2B10" w:rsidP="00DD2B10">
            <w:pPr>
              <w:pStyle w:val="Tabletext"/>
              <w:jc w:val="center"/>
              <w:rPr>
                <w:szCs w:val="22"/>
              </w:rPr>
            </w:pPr>
            <w:r w:rsidRPr="008314E3">
              <w:rPr>
                <w:szCs w:val="22"/>
              </w:rPr>
              <w:t>Groundwave / Skywave</w:t>
            </w:r>
          </w:p>
        </w:tc>
        <w:tc>
          <w:tcPr>
            <w:tcW w:w="1640" w:type="dxa"/>
            <w:hideMark/>
          </w:tcPr>
          <w:p w14:paraId="03125023" w14:textId="77777777" w:rsidR="00DD2B10" w:rsidRPr="008314E3" w:rsidRDefault="00DD2B10" w:rsidP="00DD2B10">
            <w:pPr>
              <w:pStyle w:val="Tabletext"/>
              <w:jc w:val="center"/>
              <w:rPr>
                <w:szCs w:val="22"/>
              </w:rPr>
            </w:pPr>
            <w:r w:rsidRPr="008314E3">
              <w:rPr>
                <w:szCs w:val="22"/>
              </w:rPr>
              <w:t>NIVS/ Groundwave</w:t>
            </w:r>
          </w:p>
        </w:tc>
        <w:tc>
          <w:tcPr>
            <w:tcW w:w="1528" w:type="dxa"/>
            <w:hideMark/>
          </w:tcPr>
          <w:p w14:paraId="7098F167" w14:textId="77777777" w:rsidR="00DD2B10" w:rsidRPr="008314E3" w:rsidRDefault="00DD2B10" w:rsidP="00DD2B10">
            <w:pPr>
              <w:pStyle w:val="Tabletext"/>
              <w:jc w:val="center"/>
              <w:rPr>
                <w:szCs w:val="22"/>
              </w:rPr>
            </w:pPr>
            <w:r w:rsidRPr="008314E3">
              <w:rPr>
                <w:szCs w:val="22"/>
              </w:rPr>
              <w:t>Skywave/NVIS/ Groundwave</w:t>
            </w:r>
          </w:p>
        </w:tc>
        <w:tc>
          <w:tcPr>
            <w:tcW w:w="1327" w:type="dxa"/>
            <w:hideMark/>
          </w:tcPr>
          <w:p w14:paraId="36720072" w14:textId="77777777" w:rsidR="00DD2B10" w:rsidRPr="008314E3" w:rsidRDefault="00DD2B10" w:rsidP="00DD2B10">
            <w:pPr>
              <w:pStyle w:val="Tabletext"/>
              <w:jc w:val="center"/>
              <w:rPr>
                <w:szCs w:val="22"/>
              </w:rPr>
            </w:pPr>
            <w:r w:rsidRPr="008314E3">
              <w:rPr>
                <w:szCs w:val="22"/>
              </w:rPr>
              <w:t>Skywave</w:t>
            </w:r>
          </w:p>
        </w:tc>
      </w:tr>
      <w:tr w:rsidR="00DD2B10" w:rsidRPr="008314E3" w14:paraId="72F32F8A" w14:textId="77777777" w:rsidTr="00952D74">
        <w:trPr>
          <w:trHeight w:val="315"/>
        </w:trPr>
        <w:tc>
          <w:tcPr>
            <w:tcW w:w="3325" w:type="dxa"/>
          </w:tcPr>
          <w:p w14:paraId="1D240093" w14:textId="6F06533A" w:rsidR="00DD2B10" w:rsidRPr="008314E3" w:rsidRDefault="00DD2B10" w:rsidP="0058211F">
            <w:pPr>
              <w:pStyle w:val="Tabletext"/>
              <w:rPr>
                <w:szCs w:val="22"/>
              </w:rPr>
            </w:pPr>
            <w:r w:rsidRPr="008314E3">
              <w:rPr>
                <w:szCs w:val="22"/>
              </w:rPr>
              <w:lastRenderedPageBreak/>
              <w:t>Typical Minimum Path Length (km)</w:t>
            </w:r>
          </w:p>
        </w:tc>
        <w:tc>
          <w:tcPr>
            <w:tcW w:w="1530" w:type="dxa"/>
            <w:hideMark/>
          </w:tcPr>
          <w:p w14:paraId="0936CED0" w14:textId="77777777" w:rsidR="00DD2B10" w:rsidRPr="008314E3" w:rsidRDefault="00DD2B10" w:rsidP="00DD2B10">
            <w:pPr>
              <w:pStyle w:val="Tabletext"/>
              <w:jc w:val="center"/>
              <w:rPr>
                <w:szCs w:val="22"/>
              </w:rPr>
            </w:pPr>
            <w:r w:rsidRPr="008314E3">
              <w:rPr>
                <w:szCs w:val="22"/>
              </w:rPr>
              <w:t>161</w:t>
            </w:r>
          </w:p>
        </w:tc>
        <w:tc>
          <w:tcPr>
            <w:tcW w:w="1640" w:type="dxa"/>
            <w:hideMark/>
          </w:tcPr>
          <w:p w14:paraId="16A8B903" w14:textId="77777777" w:rsidR="00DD2B10" w:rsidRPr="008314E3" w:rsidRDefault="00DD2B10" w:rsidP="00DD2B10">
            <w:pPr>
              <w:pStyle w:val="Tabletext"/>
              <w:jc w:val="center"/>
              <w:rPr>
                <w:szCs w:val="22"/>
              </w:rPr>
            </w:pPr>
            <w:r w:rsidRPr="008314E3">
              <w:rPr>
                <w:szCs w:val="22"/>
              </w:rPr>
              <w:t>48.2</w:t>
            </w:r>
          </w:p>
        </w:tc>
        <w:tc>
          <w:tcPr>
            <w:tcW w:w="1528" w:type="dxa"/>
            <w:hideMark/>
          </w:tcPr>
          <w:p w14:paraId="61CE6B73" w14:textId="77777777" w:rsidR="00DD2B10" w:rsidRPr="008314E3" w:rsidRDefault="00DD2B10" w:rsidP="00DD2B10">
            <w:pPr>
              <w:pStyle w:val="Tabletext"/>
              <w:jc w:val="center"/>
              <w:rPr>
                <w:szCs w:val="22"/>
              </w:rPr>
            </w:pPr>
            <w:r w:rsidRPr="008314E3">
              <w:rPr>
                <w:szCs w:val="22"/>
              </w:rPr>
              <w:t>38.6</w:t>
            </w:r>
          </w:p>
        </w:tc>
        <w:tc>
          <w:tcPr>
            <w:tcW w:w="1327" w:type="dxa"/>
            <w:hideMark/>
          </w:tcPr>
          <w:p w14:paraId="46FCFFEE" w14:textId="77777777" w:rsidR="00DD2B10" w:rsidRPr="008314E3" w:rsidRDefault="00DD2B10" w:rsidP="00DD2B10">
            <w:pPr>
              <w:pStyle w:val="Tabletext"/>
              <w:jc w:val="center"/>
              <w:rPr>
                <w:szCs w:val="22"/>
              </w:rPr>
            </w:pPr>
            <w:r w:rsidRPr="008314E3">
              <w:rPr>
                <w:szCs w:val="22"/>
              </w:rPr>
              <w:t>19</w:t>
            </w:r>
          </w:p>
        </w:tc>
      </w:tr>
    </w:tbl>
    <w:p w14:paraId="4A90DFA7" w14:textId="1D797486" w:rsidR="005F2A06" w:rsidRPr="00C87D7C" w:rsidRDefault="005F2A06" w:rsidP="005F2A06">
      <w:pPr>
        <w:pStyle w:val="Tabletext"/>
      </w:pPr>
    </w:p>
    <w:p w14:paraId="5EDB2CAA" w14:textId="77777777" w:rsidR="00F86F79" w:rsidRPr="00C87D7C" w:rsidRDefault="00F86F79" w:rsidP="005F2A06">
      <w:pPr>
        <w:pStyle w:val="Tabletext"/>
      </w:pPr>
    </w:p>
    <w:p w14:paraId="75BA7408" w14:textId="1D2B4442" w:rsidR="00DD2B10" w:rsidRPr="00C87D7C" w:rsidRDefault="00871468" w:rsidP="005F2A06">
      <w:pPr>
        <w:pStyle w:val="Tabletext"/>
      </w:pPr>
      <w:r w:rsidRPr="00C87D7C">
        <w:t>Editors note; Identify the sources from which these parameters were taken.</w:t>
      </w:r>
    </w:p>
    <w:p w14:paraId="2ACC81D7" w14:textId="77777777" w:rsidR="00DD2B10" w:rsidRPr="00C87D7C" w:rsidRDefault="00DD2B10" w:rsidP="005F2A06">
      <w:pPr>
        <w:pStyle w:val="Tabletext"/>
      </w:pPr>
    </w:p>
    <w:p w14:paraId="011BFE83" w14:textId="29FFA781" w:rsidR="005F2A06" w:rsidRPr="00C87D7C" w:rsidRDefault="005F2A06" w:rsidP="005F2A06">
      <w:pPr>
        <w:pStyle w:val="Tabletext"/>
      </w:pPr>
    </w:p>
    <w:p w14:paraId="4FC9D761" w14:textId="37EBFDB8" w:rsidR="005F2A06" w:rsidRPr="00C87D7C" w:rsidRDefault="005F2A06" w:rsidP="005F2A06">
      <w:pPr>
        <w:pStyle w:val="Tabletext"/>
        <w:jc w:val="center"/>
      </w:pPr>
      <w:r w:rsidRPr="00C87D7C">
        <w:t>TABLE 2</w:t>
      </w:r>
    </w:p>
    <w:p w14:paraId="7823084B" w14:textId="4CE33483" w:rsidR="005F2A06" w:rsidRPr="00C87D7C" w:rsidRDefault="005F2A06" w:rsidP="005F2A06">
      <w:pPr>
        <w:pStyle w:val="Tabletext"/>
        <w:jc w:val="center"/>
        <w:rPr>
          <w:b/>
          <w:bCs/>
          <w:sz w:val="24"/>
          <w:szCs w:val="24"/>
        </w:rPr>
      </w:pPr>
      <w:r w:rsidRPr="00C87D7C">
        <w:rPr>
          <w:b/>
          <w:bCs/>
          <w:sz w:val="24"/>
          <w:szCs w:val="24"/>
        </w:rPr>
        <w:t>WBHF Receiver Parameters</w:t>
      </w:r>
    </w:p>
    <w:p w14:paraId="32529652" w14:textId="77777777" w:rsidR="005F2A06" w:rsidRPr="00C87D7C" w:rsidRDefault="005F2A06" w:rsidP="005F2A06">
      <w:pPr>
        <w:pStyle w:val="Tabletext"/>
      </w:pPr>
    </w:p>
    <w:tbl>
      <w:tblPr>
        <w:tblStyle w:val="TableGrid"/>
        <w:tblW w:w="9350" w:type="dxa"/>
        <w:tblLook w:val="04A0" w:firstRow="1" w:lastRow="0" w:firstColumn="1" w:lastColumn="0" w:noHBand="0" w:noVBand="1"/>
      </w:tblPr>
      <w:tblGrid>
        <w:gridCol w:w="3414"/>
        <w:gridCol w:w="1404"/>
        <w:gridCol w:w="1404"/>
        <w:gridCol w:w="1488"/>
        <w:gridCol w:w="1640"/>
      </w:tblGrid>
      <w:tr w:rsidR="00F86F79" w:rsidRPr="008314E3" w14:paraId="04DD3DC2" w14:textId="77777777" w:rsidTr="00F86F79">
        <w:trPr>
          <w:trHeight w:val="315"/>
        </w:trPr>
        <w:tc>
          <w:tcPr>
            <w:tcW w:w="3414" w:type="dxa"/>
            <w:hideMark/>
          </w:tcPr>
          <w:p w14:paraId="254B7205" w14:textId="77777777" w:rsidR="00F86F79" w:rsidRPr="00C87D7C" w:rsidRDefault="00F86F79" w:rsidP="00040978">
            <w:pPr>
              <w:pStyle w:val="Tablehead"/>
              <w:rPr>
                <w:bCs/>
                <w:sz w:val="20"/>
              </w:rPr>
            </w:pPr>
            <w:r w:rsidRPr="008314E3">
              <w:rPr>
                <w:bCs/>
                <w:sz w:val="20"/>
              </w:rPr>
              <w:lastRenderedPageBreak/>
              <w:t>WBHF Receiver Parameters</w:t>
            </w:r>
          </w:p>
        </w:tc>
        <w:tc>
          <w:tcPr>
            <w:tcW w:w="1404" w:type="dxa"/>
            <w:hideMark/>
          </w:tcPr>
          <w:p w14:paraId="5A61FB7D" w14:textId="77777777" w:rsidR="00F86F79" w:rsidRPr="008314E3" w:rsidRDefault="00F86F79" w:rsidP="00040978">
            <w:pPr>
              <w:pStyle w:val="Tablehead"/>
              <w:rPr>
                <w:bCs/>
                <w:sz w:val="20"/>
              </w:rPr>
            </w:pPr>
            <w:r w:rsidRPr="008314E3">
              <w:rPr>
                <w:bCs/>
                <w:sz w:val="20"/>
              </w:rPr>
              <w:t>Fixed</w:t>
            </w:r>
          </w:p>
        </w:tc>
        <w:tc>
          <w:tcPr>
            <w:tcW w:w="1404" w:type="dxa"/>
            <w:hideMark/>
          </w:tcPr>
          <w:p w14:paraId="7BF9DACD" w14:textId="77777777" w:rsidR="00F86F79" w:rsidRPr="008314E3" w:rsidRDefault="00F86F79" w:rsidP="00040978">
            <w:pPr>
              <w:pStyle w:val="Tablehead"/>
              <w:rPr>
                <w:bCs/>
                <w:sz w:val="20"/>
              </w:rPr>
            </w:pPr>
            <w:r w:rsidRPr="008314E3">
              <w:rPr>
                <w:bCs/>
                <w:sz w:val="20"/>
              </w:rPr>
              <w:t>Land Mobile</w:t>
            </w:r>
          </w:p>
        </w:tc>
        <w:tc>
          <w:tcPr>
            <w:tcW w:w="1488" w:type="dxa"/>
            <w:hideMark/>
          </w:tcPr>
          <w:p w14:paraId="3B4BD5FF" w14:textId="77777777" w:rsidR="00F86F79" w:rsidRPr="008314E3" w:rsidRDefault="00F86F79" w:rsidP="00040978">
            <w:pPr>
              <w:pStyle w:val="Tablehead"/>
              <w:rPr>
                <w:bCs/>
                <w:sz w:val="20"/>
              </w:rPr>
            </w:pPr>
            <w:r w:rsidRPr="008314E3">
              <w:rPr>
                <w:bCs/>
                <w:sz w:val="20"/>
              </w:rPr>
              <w:t>Maritime</w:t>
            </w:r>
          </w:p>
        </w:tc>
        <w:tc>
          <w:tcPr>
            <w:tcW w:w="1640" w:type="dxa"/>
            <w:hideMark/>
          </w:tcPr>
          <w:p w14:paraId="675D6449" w14:textId="77777777" w:rsidR="00F86F79" w:rsidRPr="008314E3" w:rsidRDefault="00F86F79" w:rsidP="00040978">
            <w:pPr>
              <w:pStyle w:val="Tablehead"/>
              <w:rPr>
                <w:bCs/>
                <w:sz w:val="20"/>
              </w:rPr>
            </w:pPr>
            <w:r w:rsidRPr="008314E3">
              <w:rPr>
                <w:bCs/>
                <w:sz w:val="20"/>
              </w:rPr>
              <w:t>Aeronautical</w:t>
            </w:r>
          </w:p>
        </w:tc>
      </w:tr>
      <w:tr w:rsidR="00F86F79" w:rsidRPr="008314E3" w14:paraId="56D83FF3" w14:textId="77777777" w:rsidTr="00F86F79">
        <w:trPr>
          <w:trHeight w:val="20"/>
        </w:trPr>
        <w:tc>
          <w:tcPr>
            <w:tcW w:w="3414" w:type="dxa"/>
            <w:hideMark/>
          </w:tcPr>
          <w:p w14:paraId="3696EAE8" w14:textId="77777777" w:rsidR="00F86F79" w:rsidRPr="008314E3" w:rsidRDefault="00F86F79" w:rsidP="00952D74">
            <w:pPr>
              <w:pStyle w:val="Tablehead"/>
              <w:jc w:val="left"/>
              <w:rPr>
                <w:b w:val="0"/>
                <w:szCs w:val="22"/>
              </w:rPr>
            </w:pPr>
            <w:r w:rsidRPr="008314E3">
              <w:rPr>
                <w:b w:val="0"/>
                <w:szCs w:val="22"/>
              </w:rPr>
              <w:t>Frequency band (MHz)</w:t>
            </w:r>
          </w:p>
        </w:tc>
        <w:tc>
          <w:tcPr>
            <w:tcW w:w="1404" w:type="dxa"/>
            <w:hideMark/>
          </w:tcPr>
          <w:p w14:paraId="56BE9F4C" w14:textId="77777777" w:rsidR="00F86F79" w:rsidRPr="008314E3" w:rsidRDefault="00F86F79" w:rsidP="00040978">
            <w:pPr>
              <w:pStyle w:val="Tablehead"/>
              <w:rPr>
                <w:b w:val="0"/>
                <w:szCs w:val="22"/>
              </w:rPr>
            </w:pPr>
            <w:r w:rsidRPr="008314E3">
              <w:rPr>
                <w:b w:val="0"/>
                <w:szCs w:val="22"/>
              </w:rPr>
              <w:t>2.5-60</w:t>
            </w:r>
          </w:p>
        </w:tc>
        <w:tc>
          <w:tcPr>
            <w:tcW w:w="1404" w:type="dxa"/>
            <w:hideMark/>
          </w:tcPr>
          <w:p w14:paraId="69F1F85B" w14:textId="77777777" w:rsidR="00F86F79" w:rsidRPr="008314E3" w:rsidRDefault="00F86F79" w:rsidP="00040978">
            <w:pPr>
              <w:pStyle w:val="Tablehead"/>
              <w:rPr>
                <w:b w:val="0"/>
                <w:szCs w:val="22"/>
              </w:rPr>
            </w:pPr>
            <w:r w:rsidRPr="008314E3">
              <w:rPr>
                <w:b w:val="0"/>
                <w:szCs w:val="22"/>
              </w:rPr>
              <w:t>2.5-30</w:t>
            </w:r>
          </w:p>
        </w:tc>
        <w:tc>
          <w:tcPr>
            <w:tcW w:w="1488" w:type="dxa"/>
            <w:hideMark/>
          </w:tcPr>
          <w:p w14:paraId="02D19B6C" w14:textId="77777777" w:rsidR="00F86F79" w:rsidRPr="008314E3" w:rsidRDefault="00F86F79" w:rsidP="00040978">
            <w:pPr>
              <w:pStyle w:val="Tablehead"/>
              <w:rPr>
                <w:b w:val="0"/>
                <w:szCs w:val="22"/>
              </w:rPr>
            </w:pPr>
            <w:r w:rsidRPr="008314E3">
              <w:rPr>
                <w:b w:val="0"/>
                <w:szCs w:val="22"/>
              </w:rPr>
              <w:t>2.5-60</w:t>
            </w:r>
          </w:p>
        </w:tc>
        <w:tc>
          <w:tcPr>
            <w:tcW w:w="1640" w:type="dxa"/>
            <w:hideMark/>
          </w:tcPr>
          <w:p w14:paraId="3E4421FA" w14:textId="77777777" w:rsidR="00F86F79" w:rsidRPr="008314E3" w:rsidRDefault="00F86F79" w:rsidP="00040978">
            <w:pPr>
              <w:pStyle w:val="Tablehead"/>
              <w:rPr>
                <w:b w:val="0"/>
                <w:szCs w:val="22"/>
              </w:rPr>
            </w:pPr>
            <w:r w:rsidRPr="008314E3">
              <w:rPr>
                <w:b w:val="0"/>
                <w:szCs w:val="22"/>
              </w:rPr>
              <w:t>2.5-30</w:t>
            </w:r>
          </w:p>
        </w:tc>
      </w:tr>
      <w:tr w:rsidR="00F86F79" w:rsidRPr="008314E3" w14:paraId="41A5CDC3" w14:textId="77777777" w:rsidTr="00F86F79">
        <w:trPr>
          <w:trHeight w:val="20"/>
        </w:trPr>
        <w:tc>
          <w:tcPr>
            <w:tcW w:w="3414" w:type="dxa"/>
            <w:shd w:val="clear" w:color="auto" w:fill="F2F2F2" w:themeFill="background1" w:themeFillShade="F2"/>
            <w:hideMark/>
          </w:tcPr>
          <w:p w14:paraId="411A2CBC" w14:textId="7389098F" w:rsidR="00F86F79" w:rsidRPr="008314E3" w:rsidRDefault="00F86F79" w:rsidP="00952D74">
            <w:pPr>
              <w:pStyle w:val="Tablehead"/>
              <w:jc w:val="left"/>
              <w:rPr>
                <w:b w:val="0"/>
                <w:szCs w:val="22"/>
              </w:rPr>
            </w:pPr>
            <w:r w:rsidRPr="008314E3">
              <w:rPr>
                <w:b w:val="0"/>
                <w:szCs w:val="22"/>
              </w:rPr>
              <w:t>Channel Bandwidth (kHz)</w:t>
            </w:r>
          </w:p>
        </w:tc>
        <w:tc>
          <w:tcPr>
            <w:tcW w:w="1404" w:type="dxa"/>
            <w:shd w:val="clear" w:color="auto" w:fill="F2F2F2" w:themeFill="background1" w:themeFillShade="F2"/>
          </w:tcPr>
          <w:p w14:paraId="243311DF" w14:textId="45C7F36F" w:rsidR="00F86F79" w:rsidRPr="008314E3" w:rsidRDefault="00F86F79" w:rsidP="00040978">
            <w:pPr>
              <w:pStyle w:val="Tablehead"/>
              <w:rPr>
                <w:b w:val="0"/>
                <w:szCs w:val="22"/>
              </w:rPr>
            </w:pPr>
          </w:p>
        </w:tc>
        <w:tc>
          <w:tcPr>
            <w:tcW w:w="1404" w:type="dxa"/>
            <w:shd w:val="clear" w:color="auto" w:fill="F2F2F2" w:themeFill="background1" w:themeFillShade="F2"/>
          </w:tcPr>
          <w:p w14:paraId="56416F3A" w14:textId="2D94F000" w:rsidR="00F86F79" w:rsidRPr="008314E3" w:rsidRDefault="00F86F79" w:rsidP="00040978">
            <w:pPr>
              <w:pStyle w:val="Tablehead"/>
              <w:rPr>
                <w:b w:val="0"/>
                <w:szCs w:val="22"/>
              </w:rPr>
            </w:pPr>
          </w:p>
        </w:tc>
        <w:tc>
          <w:tcPr>
            <w:tcW w:w="1488" w:type="dxa"/>
            <w:shd w:val="clear" w:color="auto" w:fill="F2F2F2" w:themeFill="background1" w:themeFillShade="F2"/>
          </w:tcPr>
          <w:p w14:paraId="2754EE65" w14:textId="6346C8DF" w:rsidR="00F86F79" w:rsidRPr="008314E3" w:rsidRDefault="00F86F79" w:rsidP="00040978">
            <w:pPr>
              <w:pStyle w:val="Tablehead"/>
              <w:rPr>
                <w:b w:val="0"/>
                <w:szCs w:val="22"/>
              </w:rPr>
            </w:pPr>
          </w:p>
        </w:tc>
        <w:tc>
          <w:tcPr>
            <w:tcW w:w="1640" w:type="dxa"/>
            <w:shd w:val="clear" w:color="auto" w:fill="F2F2F2" w:themeFill="background1" w:themeFillShade="F2"/>
          </w:tcPr>
          <w:p w14:paraId="004A68DE" w14:textId="6B66D6AE" w:rsidR="00F86F79" w:rsidRPr="008314E3" w:rsidRDefault="00F86F79" w:rsidP="00040978">
            <w:pPr>
              <w:pStyle w:val="Tablehead"/>
              <w:rPr>
                <w:b w:val="0"/>
                <w:szCs w:val="22"/>
              </w:rPr>
            </w:pPr>
          </w:p>
        </w:tc>
      </w:tr>
      <w:tr w:rsidR="00F86F79" w:rsidRPr="008314E3" w14:paraId="1B3BF21D" w14:textId="77777777" w:rsidTr="00F86F79">
        <w:trPr>
          <w:trHeight w:val="20"/>
        </w:trPr>
        <w:tc>
          <w:tcPr>
            <w:tcW w:w="3414" w:type="dxa"/>
          </w:tcPr>
          <w:p w14:paraId="5CC9C90A" w14:textId="066FD0A5" w:rsidR="00F86F79" w:rsidRPr="008314E3" w:rsidRDefault="00F86F79" w:rsidP="00F86F79">
            <w:pPr>
              <w:pStyle w:val="Tablehead"/>
              <w:jc w:val="left"/>
              <w:rPr>
                <w:b w:val="0"/>
                <w:szCs w:val="22"/>
              </w:rPr>
            </w:pPr>
            <w:r w:rsidRPr="008314E3">
              <w:rPr>
                <w:b w:val="0"/>
                <w:szCs w:val="22"/>
              </w:rPr>
              <w:t xml:space="preserve">     Variable (3kHz to 12.0kHz)</w:t>
            </w:r>
          </w:p>
        </w:tc>
        <w:tc>
          <w:tcPr>
            <w:tcW w:w="1404" w:type="dxa"/>
          </w:tcPr>
          <w:p w14:paraId="443264B1" w14:textId="21D4C528" w:rsidR="00F86F79" w:rsidRPr="008314E3" w:rsidRDefault="00F86F79" w:rsidP="00F86F79">
            <w:pPr>
              <w:pStyle w:val="Tablehead"/>
              <w:rPr>
                <w:b w:val="0"/>
                <w:szCs w:val="22"/>
              </w:rPr>
            </w:pPr>
            <w:r w:rsidRPr="008314E3">
              <w:rPr>
                <w:b w:val="0"/>
                <w:szCs w:val="22"/>
              </w:rPr>
              <w:t>12.0</w:t>
            </w:r>
          </w:p>
        </w:tc>
        <w:tc>
          <w:tcPr>
            <w:tcW w:w="1404" w:type="dxa"/>
          </w:tcPr>
          <w:p w14:paraId="5C4DAEE5" w14:textId="33FAFB57" w:rsidR="00F86F79" w:rsidRPr="008314E3" w:rsidRDefault="00F86F79" w:rsidP="00F86F79">
            <w:pPr>
              <w:pStyle w:val="Tablehead"/>
              <w:rPr>
                <w:b w:val="0"/>
                <w:szCs w:val="22"/>
              </w:rPr>
            </w:pPr>
            <w:r w:rsidRPr="008314E3">
              <w:rPr>
                <w:b w:val="0"/>
                <w:szCs w:val="22"/>
              </w:rPr>
              <w:t>12.0</w:t>
            </w:r>
          </w:p>
        </w:tc>
        <w:tc>
          <w:tcPr>
            <w:tcW w:w="1488" w:type="dxa"/>
          </w:tcPr>
          <w:p w14:paraId="2B3B63CE" w14:textId="12EA9E19" w:rsidR="00F86F79" w:rsidRPr="008314E3" w:rsidRDefault="00F86F79" w:rsidP="00F86F79">
            <w:pPr>
              <w:pStyle w:val="Tablehead"/>
              <w:rPr>
                <w:b w:val="0"/>
                <w:szCs w:val="22"/>
              </w:rPr>
            </w:pPr>
            <w:r w:rsidRPr="008314E3">
              <w:rPr>
                <w:b w:val="0"/>
                <w:szCs w:val="22"/>
              </w:rPr>
              <w:t>12.0</w:t>
            </w:r>
          </w:p>
        </w:tc>
        <w:tc>
          <w:tcPr>
            <w:tcW w:w="1640" w:type="dxa"/>
          </w:tcPr>
          <w:p w14:paraId="20709CCC" w14:textId="2FEF7273" w:rsidR="00F86F79" w:rsidRPr="008314E3" w:rsidRDefault="00F86F79" w:rsidP="00F86F79">
            <w:pPr>
              <w:pStyle w:val="Tablehead"/>
              <w:rPr>
                <w:b w:val="0"/>
                <w:szCs w:val="22"/>
              </w:rPr>
            </w:pPr>
            <w:r w:rsidRPr="008314E3">
              <w:rPr>
                <w:b w:val="0"/>
                <w:szCs w:val="22"/>
              </w:rPr>
              <w:t>12.0</w:t>
            </w:r>
          </w:p>
        </w:tc>
      </w:tr>
      <w:tr w:rsidR="00F86F79" w:rsidRPr="008314E3" w14:paraId="19CFF69E" w14:textId="77777777" w:rsidTr="00F86F79">
        <w:trPr>
          <w:trHeight w:val="20"/>
        </w:trPr>
        <w:tc>
          <w:tcPr>
            <w:tcW w:w="3414" w:type="dxa"/>
            <w:hideMark/>
          </w:tcPr>
          <w:p w14:paraId="3CA9EE13" w14:textId="0D6A141F" w:rsidR="00F86F79" w:rsidRPr="008314E3" w:rsidRDefault="00F86F79" w:rsidP="00F86F79">
            <w:pPr>
              <w:pStyle w:val="Tablehead"/>
              <w:jc w:val="left"/>
              <w:rPr>
                <w:b w:val="0"/>
                <w:szCs w:val="22"/>
              </w:rPr>
            </w:pPr>
            <w:r w:rsidRPr="008314E3">
              <w:rPr>
                <w:b w:val="0"/>
                <w:szCs w:val="22"/>
              </w:rPr>
              <w:t xml:space="preserve">      Variable (3kHz to 18.0kHz)</w:t>
            </w:r>
          </w:p>
        </w:tc>
        <w:tc>
          <w:tcPr>
            <w:tcW w:w="1404" w:type="dxa"/>
            <w:hideMark/>
          </w:tcPr>
          <w:p w14:paraId="5E1F1569" w14:textId="77777777" w:rsidR="00F86F79" w:rsidRPr="008314E3" w:rsidRDefault="00F86F79" w:rsidP="00F86F79">
            <w:pPr>
              <w:pStyle w:val="Tablehead"/>
              <w:rPr>
                <w:b w:val="0"/>
                <w:szCs w:val="22"/>
              </w:rPr>
            </w:pPr>
            <w:r w:rsidRPr="008314E3">
              <w:rPr>
                <w:b w:val="0"/>
                <w:szCs w:val="22"/>
              </w:rPr>
              <w:t>18.0</w:t>
            </w:r>
          </w:p>
        </w:tc>
        <w:tc>
          <w:tcPr>
            <w:tcW w:w="1404" w:type="dxa"/>
            <w:hideMark/>
          </w:tcPr>
          <w:p w14:paraId="6985340F" w14:textId="77777777" w:rsidR="00F86F79" w:rsidRPr="008314E3" w:rsidRDefault="00F86F79" w:rsidP="00F86F79">
            <w:pPr>
              <w:pStyle w:val="Tablehead"/>
              <w:rPr>
                <w:b w:val="0"/>
                <w:szCs w:val="22"/>
              </w:rPr>
            </w:pPr>
            <w:r w:rsidRPr="008314E3">
              <w:rPr>
                <w:b w:val="0"/>
                <w:szCs w:val="22"/>
              </w:rPr>
              <w:t>18.0</w:t>
            </w:r>
          </w:p>
        </w:tc>
        <w:tc>
          <w:tcPr>
            <w:tcW w:w="1488" w:type="dxa"/>
            <w:hideMark/>
          </w:tcPr>
          <w:p w14:paraId="362B1843" w14:textId="77777777" w:rsidR="00F86F79" w:rsidRPr="008314E3" w:rsidRDefault="00F86F79" w:rsidP="00F86F79">
            <w:pPr>
              <w:pStyle w:val="Tablehead"/>
              <w:rPr>
                <w:b w:val="0"/>
                <w:szCs w:val="22"/>
              </w:rPr>
            </w:pPr>
            <w:r w:rsidRPr="008314E3">
              <w:rPr>
                <w:b w:val="0"/>
                <w:szCs w:val="22"/>
              </w:rPr>
              <w:t>18.0</w:t>
            </w:r>
          </w:p>
        </w:tc>
        <w:tc>
          <w:tcPr>
            <w:tcW w:w="1640" w:type="dxa"/>
            <w:hideMark/>
          </w:tcPr>
          <w:p w14:paraId="2E4EA300" w14:textId="77777777" w:rsidR="00F86F79" w:rsidRPr="008314E3" w:rsidRDefault="00F86F79" w:rsidP="00F86F79">
            <w:pPr>
              <w:pStyle w:val="Tablehead"/>
              <w:rPr>
                <w:b w:val="0"/>
                <w:szCs w:val="22"/>
              </w:rPr>
            </w:pPr>
            <w:r w:rsidRPr="008314E3">
              <w:rPr>
                <w:b w:val="0"/>
                <w:szCs w:val="22"/>
              </w:rPr>
              <w:t>18.0</w:t>
            </w:r>
          </w:p>
        </w:tc>
      </w:tr>
      <w:tr w:rsidR="00F86F79" w:rsidRPr="008314E3" w14:paraId="0C27A72F" w14:textId="77777777" w:rsidTr="00F86F79">
        <w:trPr>
          <w:trHeight w:val="20"/>
        </w:trPr>
        <w:tc>
          <w:tcPr>
            <w:tcW w:w="3414" w:type="dxa"/>
            <w:hideMark/>
          </w:tcPr>
          <w:p w14:paraId="5A34C70A" w14:textId="49833EAA" w:rsidR="00F86F79" w:rsidRPr="008314E3" w:rsidRDefault="00F86F79" w:rsidP="00F86F79">
            <w:pPr>
              <w:pStyle w:val="Tablehead"/>
              <w:jc w:val="left"/>
              <w:rPr>
                <w:b w:val="0"/>
                <w:szCs w:val="22"/>
              </w:rPr>
            </w:pPr>
            <w:r w:rsidRPr="008314E3">
              <w:rPr>
                <w:b w:val="0"/>
                <w:szCs w:val="22"/>
              </w:rPr>
              <w:t xml:space="preserve">      Variable (3kHz to 24.0kHz)</w:t>
            </w:r>
          </w:p>
        </w:tc>
        <w:tc>
          <w:tcPr>
            <w:tcW w:w="1404" w:type="dxa"/>
            <w:hideMark/>
          </w:tcPr>
          <w:p w14:paraId="35C4BAF4" w14:textId="77777777" w:rsidR="00F86F79" w:rsidRPr="008314E3" w:rsidRDefault="00F86F79" w:rsidP="00F86F79">
            <w:pPr>
              <w:pStyle w:val="Tablehead"/>
              <w:rPr>
                <w:b w:val="0"/>
                <w:szCs w:val="22"/>
              </w:rPr>
            </w:pPr>
            <w:r w:rsidRPr="008314E3">
              <w:rPr>
                <w:b w:val="0"/>
                <w:szCs w:val="22"/>
              </w:rPr>
              <w:t>24.0</w:t>
            </w:r>
          </w:p>
        </w:tc>
        <w:tc>
          <w:tcPr>
            <w:tcW w:w="1404" w:type="dxa"/>
            <w:hideMark/>
          </w:tcPr>
          <w:p w14:paraId="5744E0D4" w14:textId="77777777" w:rsidR="00F86F79" w:rsidRPr="008314E3" w:rsidRDefault="00F86F79" w:rsidP="00F86F79">
            <w:pPr>
              <w:pStyle w:val="Tablehead"/>
              <w:rPr>
                <w:b w:val="0"/>
                <w:szCs w:val="22"/>
              </w:rPr>
            </w:pPr>
            <w:r w:rsidRPr="008314E3">
              <w:rPr>
                <w:b w:val="0"/>
                <w:szCs w:val="22"/>
              </w:rPr>
              <w:t>24.0</w:t>
            </w:r>
          </w:p>
        </w:tc>
        <w:tc>
          <w:tcPr>
            <w:tcW w:w="1488" w:type="dxa"/>
            <w:hideMark/>
          </w:tcPr>
          <w:p w14:paraId="08721C15" w14:textId="77777777" w:rsidR="00F86F79" w:rsidRPr="008314E3" w:rsidRDefault="00F86F79" w:rsidP="00F86F79">
            <w:pPr>
              <w:pStyle w:val="Tablehead"/>
              <w:rPr>
                <w:b w:val="0"/>
                <w:szCs w:val="22"/>
              </w:rPr>
            </w:pPr>
            <w:r w:rsidRPr="008314E3">
              <w:rPr>
                <w:b w:val="0"/>
                <w:szCs w:val="22"/>
              </w:rPr>
              <w:t>24.0</w:t>
            </w:r>
          </w:p>
        </w:tc>
        <w:tc>
          <w:tcPr>
            <w:tcW w:w="1640" w:type="dxa"/>
            <w:hideMark/>
          </w:tcPr>
          <w:p w14:paraId="1CABF6CC" w14:textId="77777777" w:rsidR="00F86F79" w:rsidRPr="008314E3" w:rsidRDefault="00F86F79" w:rsidP="00F86F79">
            <w:pPr>
              <w:pStyle w:val="Tablehead"/>
              <w:rPr>
                <w:b w:val="0"/>
                <w:szCs w:val="22"/>
              </w:rPr>
            </w:pPr>
            <w:r w:rsidRPr="008314E3">
              <w:rPr>
                <w:b w:val="0"/>
                <w:szCs w:val="22"/>
              </w:rPr>
              <w:t>24.0</w:t>
            </w:r>
          </w:p>
        </w:tc>
      </w:tr>
      <w:tr w:rsidR="00F86F79" w:rsidRPr="008314E3" w14:paraId="296DE94F" w14:textId="77777777" w:rsidTr="00F86F79">
        <w:trPr>
          <w:trHeight w:val="20"/>
        </w:trPr>
        <w:tc>
          <w:tcPr>
            <w:tcW w:w="3414" w:type="dxa"/>
            <w:hideMark/>
          </w:tcPr>
          <w:p w14:paraId="68457CF4" w14:textId="5CA03B8E" w:rsidR="00F86F79" w:rsidRPr="008314E3" w:rsidRDefault="00F86F79" w:rsidP="00F86F79">
            <w:pPr>
              <w:pStyle w:val="Tablehead"/>
              <w:jc w:val="left"/>
              <w:rPr>
                <w:b w:val="0"/>
                <w:szCs w:val="22"/>
              </w:rPr>
            </w:pPr>
            <w:r w:rsidRPr="008314E3">
              <w:rPr>
                <w:b w:val="0"/>
                <w:szCs w:val="22"/>
              </w:rPr>
              <w:t xml:space="preserve">      Variable (3kHz to 48kHz)</w:t>
            </w:r>
          </w:p>
        </w:tc>
        <w:tc>
          <w:tcPr>
            <w:tcW w:w="1404" w:type="dxa"/>
            <w:hideMark/>
          </w:tcPr>
          <w:p w14:paraId="4CD79666" w14:textId="77777777" w:rsidR="00F86F79" w:rsidRPr="008314E3" w:rsidRDefault="00F86F79" w:rsidP="00F86F79">
            <w:pPr>
              <w:pStyle w:val="Tablehead"/>
              <w:rPr>
                <w:b w:val="0"/>
                <w:szCs w:val="22"/>
              </w:rPr>
            </w:pPr>
            <w:r w:rsidRPr="008314E3">
              <w:rPr>
                <w:b w:val="0"/>
                <w:szCs w:val="22"/>
              </w:rPr>
              <w:t>48.0</w:t>
            </w:r>
          </w:p>
        </w:tc>
        <w:tc>
          <w:tcPr>
            <w:tcW w:w="1404" w:type="dxa"/>
            <w:hideMark/>
          </w:tcPr>
          <w:p w14:paraId="05B1A744" w14:textId="77777777" w:rsidR="00F86F79" w:rsidRPr="008314E3" w:rsidRDefault="00F86F79" w:rsidP="00F86F79">
            <w:pPr>
              <w:pStyle w:val="Tablehead"/>
              <w:rPr>
                <w:b w:val="0"/>
                <w:szCs w:val="22"/>
              </w:rPr>
            </w:pPr>
            <w:r w:rsidRPr="008314E3">
              <w:rPr>
                <w:b w:val="0"/>
                <w:szCs w:val="22"/>
              </w:rPr>
              <w:t> </w:t>
            </w:r>
          </w:p>
        </w:tc>
        <w:tc>
          <w:tcPr>
            <w:tcW w:w="1488" w:type="dxa"/>
            <w:hideMark/>
          </w:tcPr>
          <w:p w14:paraId="0B6A97E0" w14:textId="77777777" w:rsidR="00F86F79" w:rsidRPr="008314E3" w:rsidRDefault="00F86F79" w:rsidP="00F86F79">
            <w:pPr>
              <w:pStyle w:val="Tablehead"/>
              <w:rPr>
                <w:b w:val="0"/>
                <w:szCs w:val="22"/>
              </w:rPr>
            </w:pPr>
            <w:r w:rsidRPr="008314E3">
              <w:rPr>
                <w:b w:val="0"/>
                <w:szCs w:val="22"/>
              </w:rPr>
              <w:t>48.0</w:t>
            </w:r>
          </w:p>
        </w:tc>
        <w:tc>
          <w:tcPr>
            <w:tcW w:w="1640" w:type="dxa"/>
            <w:hideMark/>
          </w:tcPr>
          <w:p w14:paraId="13511A62" w14:textId="77777777" w:rsidR="00F86F79" w:rsidRPr="008314E3" w:rsidRDefault="00F86F79" w:rsidP="00F86F79">
            <w:pPr>
              <w:pStyle w:val="Tablehead"/>
              <w:rPr>
                <w:b w:val="0"/>
                <w:szCs w:val="22"/>
              </w:rPr>
            </w:pPr>
            <w:r w:rsidRPr="008314E3">
              <w:rPr>
                <w:b w:val="0"/>
                <w:szCs w:val="22"/>
              </w:rPr>
              <w:t> </w:t>
            </w:r>
          </w:p>
        </w:tc>
      </w:tr>
      <w:tr w:rsidR="00F86F79" w:rsidRPr="008314E3" w14:paraId="6B45D0D8" w14:textId="77777777" w:rsidTr="00F86F79">
        <w:trPr>
          <w:trHeight w:val="20"/>
        </w:trPr>
        <w:tc>
          <w:tcPr>
            <w:tcW w:w="3414" w:type="dxa"/>
            <w:hideMark/>
          </w:tcPr>
          <w:p w14:paraId="789C4F04" w14:textId="77777777" w:rsidR="00F86F79" w:rsidRPr="008314E3" w:rsidRDefault="00F86F79" w:rsidP="00F86F79">
            <w:pPr>
              <w:pStyle w:val="Tablehead"/>
              <w:jc w:val="left"/>
              <w:rPr>
                <w:b w:val="0"/>
                <w:szCs w:val="22"/>
              </w:rPr>
            </w:pPr>
            <w:r w:rsidRPr="008314E3">
              <w:rPr>
                <w:b w:val="0"/>
                <w:szCs w:val="22"/>
              </w:rPr>
              <w:t xml:space="preserve">Transmitter Power (dBW) </w:t>
            </w:r>
          </w:p>
        </w:tc>
        <w:tc>
          <w:tcPr>
            <w:tcW w:w="1404" w:type="dxa"/>
            <w:hideMark/>
          </w:tcPr>
          <w:p w14:paraId="1F904C0F" w14:textId="77777777" w:rsidR="00F86F79" w:rsidRPr="008314E3" w:rsidRDefault="00F86F79" w:rsidP="00F86F79">
            <w:pPr>
              <w:pStyle w:val="Tablehead"/>
              <w:rPr>
                <w:b w:val="0"/>
                <w:szCs w:val="22"/>
              </w:rPr>
            </w:pPr>
            <w:r w:rsidRPr="008314E3">
              <w:rPr>
                <w:b w:val="0"/>
                <w:szCs w:val="22"/>
              </w:rPr>
              <w:t>N/A</w:t>
            </w:r>
          </w:p>
        </w:tc>
        <w:tc>
          <w:tcPr>
            <w:tcW w:w="1404" w:type="dxa"/>
            <w:hideMark/>
          </w:tcPr>
          <w:p w14:paraId="7DC29BCF" w14:textId="77777777" w:rsidR="00F86F79" w:rsidRPr="008314E3" w:rsidRDefault="00F86F79" w:rsidP="00F86F79">
            <w:pPr>
              <w:pStyle w:val="Tablehead"/>
              <w:rPr>
                <w:b w:val="0"/>
                <w:szCs w:val="22"/>
              </w:rPr>
            </w:pPr>
            <w:r w:rsidRPr="008314E3">
              <w:rPr>
                <w:b w:val="0"/>
                <w:szCs w:val="22"/>
              </w:rPr>
              <w:t>N/A</w:t>
            </w:r>
          </w:p>
        </w:tc>
        <w:tc>
          <w:tcPr>
            <w:tcW w:w="1488" w:type="dxa"/>
            <w:hideMark/>
          </w:tcPr>
          <w:p w14:paraId="2DE05587" w14:textId="77777777" w:rsidR="00F86F79" w:rsidRPr="008314E3" w:rsidRDefault="00F86F79" w:rsidP="00F86F79">
            <w:pPr>
              <w:pStyle w:val="Tablehead"/>
              <w:rPr>
                <w:b w:val="0"/>
                <w:szCs w:val="22"/>
              </w:rPr>
            </w:pPr>
            <w:r w:rsidRPr="008314E3">
              <w:rPr>
                <w:b w:val="0"/>
                <w:szCs w:val="22"/>
              </w:rPr>
              <w:t>N/A</w:t>
            </w:r>
          </w:p>
        </w:tc>
        <w:tc>
          <w:tcPr>
            <w:tcW w:w="1640" w:type="dxa"/>
            <w:hideMark/>
          </w:tcPr>
          <w:p w14:paraId="123DE34E" w14:textId="77777777" w:rsidR="00F86F79" w:rsidRPr="008314E3" w:rsidRDefault="00F86F79" w:rsidP="00F86F79">
            <w:pPr>
              <w:pStyle w:val="Tablehead"/>
              <w:rPr>
                <w:b w:val="0"/>
                <w:szCs w:val="22"/>
              </w:rPr>
            </w:pPr>
            <w:r w:rsidRPr="008314E3">
              <w:rPr>
                <w:b w:val="0"/>
                <w:szCs w:val="22"/>
              </w:rPr>
              <w:t>N/A</w:t>
            </w:r>
          </w:p>
        </w:tc>
      </w:tr>
      <w:tr w:rsidR="00F86F79" w:rsidRPr="008314E3" w14:paraId="6DA3B996" w14:textId="77777777" w:rsidTr="00F86F79">
        <w:trPr>
          <w:trHeight w:val="20"/>
        </w:trPr>
        <w:tc>
          <w:tcPr>
            <w:tcW w:w="3414" w:type="dxa"/>
            <w:hideMark/>
          </w:tcPr>
          <w:p w14:paraId="7069E06F" w14:textId="77777777" w:rsidR="00F86F79" w:rsidRPr="008314E3" w:rsidRDefault="00F86F79" w:rsidP="00F86F79">
            <w:pPr>
              <w:pStyle w:val="Tablehead"/>
              <w:jc w:val="left"/>
              <w:rPr>
                <w:b w:val="0"/>
                <w:szCs w:val="22"/>
              </w:rPr>
            </w:pPr>
            <w:r w:rsidRPr="008314E3">
              <w:rPr>
                <w:b w:val="0"/>
                <w:szCs w:val="22"/>
              </w:rPr>
              <w:t>IF Filter Bandwidth (kHz)</w:t>
            </w:r>
          </w:p>
        </w:tc>
        <w:tc>
          <w:tcPr>
            <w:tcW w:w="1404" w:type="dxa"/>
            <w:hideMark/>
          </w:tcPr>
          <w:p w14:paraId="28D3E6CE" w14:textId="77777777" w:rsidR="00F86F79" w:rsidRPr="008314E3" w:rsidRDefault="00F86F79" w:rsidP="00F86F79">
            <w:pPr>
              <w:pStyle w:val="Tablehead"/>
              <w:rPr>
                <w:b w:val="0"/>
                <w:szCs w:val="22"/>
              </w:rPr>
            </w:pPr>
            <w:r w:rsidRPr="008314E3">
              <w:rPr>
                <w:b w:val="0"/>
                <w:szCs w:val="22"/>
              </w:rPr>
              <w:t>48</w:t>
            </w:r>
          </w:p>
        </w:tc>
        <w:tc>
          <w:tcPr>
            <w:tcW w:w="1404" w:type="dxa"/>
            <w:hideMark/>
          </w:tcPr>
          <w:p w14:paraId="644A36A3" w14:textId="77777777" w:rsidR="00F86F79" w:rsidRPr="008314E3" w:rsidRDefault="00F86F79" w:rsidP="00F86F79">
            <w:pPr>
              <w:pStyle w:val="Tablehead"/>
              <w:rPr>
                <w:b w:val="0"/>
                <w:szCs w:val="22"/>
              </w:rPr>
            </w:pPr>
            <w:r w:rsidRPr="008314E3">
              <w:rPr>
                <w:b w:val="0"/>
                <w:szCs w:val="22"/>
              </w:rPr>
              <w:t>24</w:t>
            </w:r>
          </w:p>
        </w:tc>
        <w:tc>
          <w:tcPr>
            <w:tcW w:w="1488" w:type="dxa"/>
            <w:hideMark/>
          </w:tcPr>
          <w:p w14:paraId="0E1F0833" w14:textId="77777777" w:rsidR="00F86F79" w:rsidRPr="008314E3" w:rsidRDefault="00F86F79" w:rsidP="00F86F79">
            <w:pPr>
              <w:pStyle w:val="Tablehead"/>
              <w:rPr>
                <w:b w:val="0"/>
                <w:szCs w:val="22"/>
              </w:rPr>
            </w:pPr>
            <w:r w:rsidRPr="008314E3">
              <w:rPr>
                <w:b w:val="0"/>
                <w:szCs w:val="22"/>
              </w:rPr>
              <w:t>48</w:t>
            </w:r>
          </w:p>
        </w:tc>
        <w:tc>
          <w:tcPr>
            <w:tcW w:w="1640" w:type="dxa"/>
            <w:hideMark/>
          </w:tcPr>
          <w:p w14:paraId="578A3F1A" w14:textId="77777777" w:rsidR="00F86F79" w:rsidRPr="008314E3" w:rsidRDefault="00F86F79" w:rsidP="00F86F79">
            <w:pPr>
              <w:pStyle w:val="Tablehead"/>
              <w:rPr>
                <w:b w:val="0"/>
                <w:szCs w:val="22"/>
              </w:rPr>
            </w:pPr>
            <w:r w:rsidRPr="008314E3">
              <w:rPr>
                <w:b w:val="0"/>
                <w:szCs w:val="22"/>
              </w:rPr>
              <w:t>48</w:t>
            </w:r>
          </w:p>
        </w:tc>
      </w:tr>
      <w:tr w:rsidR="00F86F79" w:rsidRPr="008314E3" w14:paraId="5D6C843E" w14:textId="77777777" w:rsidTr="00F86F79">
        <w:trPr>
          <w:trHeight w:val="20"/>
        </w:trPr>
        <w:tc>
          <w:tcPr>
            <w:tcW w:w="3414" w:type="dxa"/>
            <w:shd w:val="clear" w:color="auto" w:fill="F2F2F2" w:themeFill="background1" w:themeFillShade="F2"/>
            <w:hideMark/>
          </w:tcPr>
          <w:p w14:paraId="3D1393F9" w14:textId="77777777" w:rsidR="00F86F79" w:rsidRPr="008314E3" w:rsidRDefault="00F86F79" w:rsidP="00F86F79">
            <w:pPr>
              <w:pStyle w:val="Tablehead"/>
              <w:jc w:val="left"/>
              <w:rPr>
                <w:b w:val="0"/>
                <w:szCs w:val="22"/>
              </w:rPr>
            </w:pPr>
            <w:r w:rsidRPr="008314E3">
              <w:rPr>
                <w:b w:val="0"/>
                <w:szCs w:val="22"/>
              </w:rPr>
              <w:t>Sensitivity (dBm)</w:t>
            </w:r>
          </w:p>
        </w:tc>
        <w:tc>
          <w:tcPr>
            <w:tcW w:w="1404" w:type="dxa"/>
            <w:shd w:val="clear" w:color="auto" w:fill="F2F2F2" w:themeFill="background1" w:themeFillShade="F2"/>
            <w:hideMark/>
          </w:tcPr>
          <w:p w14:paraId="33208143" w14:textId="77777777" w:rsidR="00F86F79" w:rsidRPr="008314E3" w:rsidRDefault="00F86F79" w:rsidP="00F86F79">
            <w:pPr>
              <w:pStyle w:val="Tablehead"/>
              <w:rPr>
                <w:b w:val="0"/>
                <w:szCs w:val="22"/>
              </w:rPr>
            </w:pPr>
            <w:r w:rsidRPr="008314E3">
              <w:rPr>
                <w:b w:val="0"/>
                <w:szCs w:val="22"/>
              </w:rPr>
              <w:t xml:space="preserve"> </w:t>
            </w:r>
          </w:p>
        </w:tc>
        <w:tc>
          <w:tcPr>
            <w:tcW w:w="1404" w:type="dxa"/>
            <w:shd w:val="clear" w:color="auto" w:fill="F2F2F2" w:themeFill="background1" w:themeFillShade="F2"/>
            <w:hideMark/>
          </w:tcPr>
          <w:p w14:paraId="010BBDF6" w14:textId="77777777" w:rsidR="00F86F79" w:rsidRPr="008314E3" w:rsidRDefault="00F86F79" w:rsidP="00F86F79">
            <w:pPr>
              <w:pStyle w:val="Tablehead"/>
              <w:rPr>
                <w:b w:val="0"/>
                <w:szCs w:val="22"/>
              </w:rPr>
            </w:pPr>
            <w:r w:rsidRPr="008314E3">
              <w:rPr>
                <w:b w:val="0"/>
                <w:szCs w:val="22"/>
              </w:rPr>
              <w:t xml:space="preserve"> </w:t>
            </w:r>
          </w:p>
        </w:tc>
        <w:tc>
          <w:tcPr>
            <w:tcW w:w="1488" w:type="dxa"/>
            <w:shd w:val="clear" w:color="auto" w:fill="F2F2F2" w:themeFill="background1" w:themeFillShade="F2"/>
            <w:hideMark/>
          </w:tcPr>
          <w:p w14:paraId="3A8338F2" w14:textId="77777777" w:rsidR="00F86F79" w:rsidRPr="008314E3" w:rsidRDefault="00F86F79" w:rsidP="00F86F79">
            <w:pPr>
              <w:pStyle w:val="Tablehead"/>
              <w:rPr>
                <w:b w:val="0"/>
                <w:szCs w:val="22"/>
              </w:rPr>
            </w:pPr>
            <w:r w:rsidRPr="008314E3">
              <w:rPr>
                <w:b w:val="0"/>
                <w:szCs w:val="22"/>
              </w:rPr>
              <w:t xml:space="preserve"> </w:t>
            </w:r>
          </w:p>
        </w:tc>
        <w:tc>
          <w:tcPr>
            <w:tcW w:w="1640" w:type="dxa"/>
            <w:shd w:val="clear" w:color="auto" w:fill="F2F2F2" w:themeFill="background1" w:themeFillShade="F2"/>
            <w:hideMark/>
          </w:tcPr>
          <w:p w14:paraId="572C66B1" w14:textId="77777777" w:rsidR="00F86F79" w:rsidRPr="008314E3" w:rsidRDefault="00F86F79" w:rsidP="00F86F79">
            <w:pPr>
              <w:pStyle w:val="Tablehead"/>
              <w:rPr>
                <w:b w:val="0"/>
                <w:szCs w:val="22"/>
              </w:rPr>
            </w:pPr>
            <w:r w:rsidRPr="008314E3">
              <w:rPr>
                <w:b w:val="0"/>
                <w:szCs w:val="22"/>
              </w:rPr>
              <w:t xml:space="preserve"> </w:t>
            </w:r>
          </w:p>
        </w:tc>
      </w:tr>
      <w:tr w:rsidR="00F86F79" w:rsidRPr="008314E3" w14:paraId="22847754" w14:textId="77777777" w:rsidTr="00F86F79">
        <w:trPr>
          <w:trHeight w:val="20"/>
        </w:trPr>
        <w:tc>
          <w:tcPr>
            <w:tcW w:w="3414" w:type="dxa"/>
            <w:hideMark/>
          </w:tcPr>
          <w:p w14:paraId="271A269A" w14:textId="77777777" w:rsidR="00F86F79" w:rsidRPr="008314E3" w:rsidRDefault="00F86F79" w:rsidP="00F86F79">
            <w:pPr>
              <w:pStyle w:val="Tablehead"/>
              <w:jc w:val="left"/>
              <w:rPr>
                <w:b w:val="0"/>
                <w:szCs w:val="22"/>
              </w:rPr>
            </w:pPr>
            <w:r w:rsidRPr="008314E3">
              <w:rPr>
                <w:b w:val="0"/>
                <w:szCs w:val="22"/>
              </w:rPr>
              <w:t xml:space="preserve">         SSB for 10dB SINAD</w:t>
            </w:r>
          </w:p>
        </w:tc>
        <w:tc>
          <w:tcPr>
            <w:tcW w:w="1404" w:type="dxa"/>
            <w:hideMark/>
          </w:tcPr>
          <w:p w14:paraId="3147A0E3" w14:textId="77777777" w:rsidR="00F86F79" w:rsidRPr="008314E3" w:rsidRDefault="00F86F79" w:rsidP="00F86F79">
            <w:pPr>
              <w:pStyle w:val="Tablehead"/>
              <w:rPr>
                <w:b w:val="0"/>
                <w:szCs w:val="22"/>
              </w:rPr>
            </w:pPr>
            <w:r w:rsidRPr="008314E3">
              <w:rPr>
                <w:b w:val="0"/>
                <w:szCs w:val="22"/>
              </w:rPr>
              <w:t>-113</w:t>
            </w:r>
          </w:p>
        </w:tc>
        <w:tc>
          <w:tcPr>
            <w:tcW w:w="1404" w:type="dxa"/>
            <w:hideMark/>
          </w:tcPr>
          <w:p w14:paraId="23F3EE1F" w14:textId="77777777" w:rsidR="00F86F79" w:rsidRPr="008314E3" w:rsidRDefault="00F86F79" w:rsidP="00F86F79">
            <w:pPr>
              <w:pStyle w:val="Tablehead"/>
              <w:rPr>
                <w:b w:val="0"/>
                <w:szCs w:val="22"/>
              </w:rPr>
            </w:pPr>
            <w:r w:rsidRPr="008314E3">
              <w:rPr>
                <w:b w:val="0"/>
                <w:szCs w:val="22"/>
              </w:rPr>
              <w:t>-113</w:t>
            </w:r>
          </w:p>
        </w:tc>
        <w:tc>
          <w:tcPr>
            <w:tcW w:w="1488" w:type="dxa"/>
            <w:hideMark/>
          </w:tcPr>
          <w:p w14:paraId="6002E3F1" w14:textId="77777777" w:rsidR="00F86F79" w:rsidRPr="008314E3" w:rsidRDefault="00F86F79" w:rsidP="00F86F79">
            <w:pPr>
              <w:pStyle w:val="Tablehead"/>
              <w:rPr>
                <w:b w:val="0"/>
                <w:szCs w:val="22"/>
              </w:rPr>
            </w:pPr>
            <w:r w:rsidRPr="008314E3">
              <w:rPr>
                <w:b w:val="0"/>
                <w:szCs w:val="22"/>
              </w:rPr>
              <w:t>-113</w:t>
            </w:r>
          </w:p>
        </w:tc>
        <w:tc>
          <w:tcPr>
            <w:tcW w:w="1640" w:type="dxa"/>
            <w:hideMark/>
          </w:tcPr>
          <w:p w14:paraId="69EF75BB" w14:textId="77777777" w:rsidR="00F86F79" w:rsidRPr="008314E3" w:rsidRDefault="00F86F79" w:rsidP="00F86F79">
            <w:pPr>
              <w:pStyle w:val="Tablehead"/>
              <w:rPr>
                <w:b w:val="0"/>
                <w:szCs w:val="22"/>
              </w:rPr>
            </w:pPr>
            <w:r w:rsidRPr="008314E3">
              <w:rPr>
                <w:b w:val="0"/>
                <w:szCs w:val="22"/>
              </w:rPr>
              <w:t>-113</w:t>
            </w:r>
          </w:p>
        </w:tc>
      </w:tr>
      <w:tr w:rsidR="00F86F79" w:rsidRPr="008314E3" w14:paraId="5FA54A12" w14:textId="77777777" w:rsidTr="00F86F79">
        <w:trPr>
          <w:trHeight w:val="20"/>
        </w:trPr>
        <w:tc>
          <w:tcPr>
            <w:tcW w:w="3414" w:type="dxa"/>
            <w:hideMark/>
          </w:tcPr>
          <w:p w14:paraId="4EE296AD" w14:textId="77777777" w:rsidR="00F86F79" w:rsidRPr="008314E3" w:rsidRDefault="00F86F79" w:rsidP="00F86F79">
            <w:pPr>
              <w:pStyle w:val="Tablehead"/>
              <w:jc w:val="left"/>
              <w:rPr>
                <w:b w:val="0"/>
                <w:szCs w:val="22"/>
              </w:rPr>
            </w:pPr>
            <w:r w:rsidRPr="008314E3">
              <w:rPr>
                <w:b w:val="0"/>
                <w:szCs w:val="22"/>
              </w:rPr>
              <w:t xml:space="preserve">        ISB for 10dB SINAD</w:t>
            </w:r>
          </w:p>
        </w:tc>
        <w:tc>
          <w:tcPr>
            <w:tcW w:w="1404" w:type="dxa"/>
            <w:hideMark/>
          </w:tcPr>
          <w:p w14:paraId="65BB376C" w14:textId="77777777" w:rsidR="00F86F79" w:rsidRPr="008314E3" w:rsidRDefault="00F86F79" w:rsidP="00F86F79">
            <w:pPr>
              <w:pStyle w:val="Tablehead"/>
              <w:rPr>
                <w:b w:val="0"/>
                <w:szCs w:val="22"/>
              </w:rPr>
            </w:pPr>
            <w:r w:rsidRPr="008314E3">
              <w:rPr>
                <w:b w:val="0"/>
                <w:szCs w:val="22"/>
              </w:rPr>
              <w:t>-97</w:t>
            </w:r>
          </w:p>
        </w:tc>
        <w:tc>
          <w:tcPr>
            <w:tcW w:w="1404" w:type="dxa"/>
            <w:hideMark/>
          </w:tcPr>
          <w:p w14:paraId="5A4A1C80" w14:textId="77777777" w:rsidR="00F86F79" w:rsidRPr="008314E3" w:rsidRDefault="00F86F79" w:rsidP="00F86F79">
            <w:pPr>
              <w:pStyle w:val="Tablehead"/>
              <w:rPr>
                <w:b w:val="0"/>
                <w:szCs w:val="22"/>
              </w:rPr>
            </w:pPr>
            <w:r w:rsidRPr="008314E3">
              <w:rPr>
                <w:b w:val="0"/>
                <w:szCs w:val="22"/>
              </w:rPr>
              <w:t>-97</w:t>
            </w:r>
          </w:p>
        </w:tc>
        <w:tc>
          <w:tcPr>
            <w:tcW w:w="1488" w:type="dxa"/>
            <w:hideMark/>
          </w:tcPr>
          <w:p w14:paraId="68343469" w14:textId="77777777" w:rsidR="00F86F79" w:rsidRPr="008314E3" w:rsidRDefault="00F86F79" w:rsidP="00F86F79">
            <w:pPr>
              <w:pStyle w:val="Tablehead"/>
              <w:rPr>
                <w:b w:val="0"/>
                <w:szCs w:val="22"/>
              </w:rPr>
            </w:pPr>
            <w:r w:rsidRPr="008314E3">
              <w:rPr>
                <w:b w:val="0"/>
                <w:szCs w:val="22"/>
              </w:rPr>
              <w:t>-97</w:t>
            </w:r>
          </w:p>
        </w:tc>
        <w:tc>
          <w:tcPr>
            <w:tcW w:w="1640" w:type="dxa"/>
            <w:hideMark/>
          </w:tcPr>
          <w:p w14:paraId="35CB9F26" w14:textId="77777777" w:rsidR="00F86F79" w:rsidRPr="008314E3" w:rsidRDefault="00F86F79" w:rsidP="00F86F79">
            <w:pPr>
              <w:pStyle w:val="Tablehead"/>
              <w:rPr>
                <w:b w:val="0"/>
                <w:szCs w:val="22"/>
              </w:rPr>
            </w:pPr>
            <w:r w:rsidRPr="008314E3">
              <w:rPr>
                <w:b w:val="0"/>
                <w:szCs w:val="22"/>
              </w:rPr>
              <w:t>-97</w:t>
            </w:r>
          </w:p>
        </w:tc>
      </w:tr>
      <w:tr w:rsidR="00F86F79" w:rsidRPr="008314E3" w14:paraId="56A4FCF0" w14:textId="77777777" w:rsidTr="00F86F79">
        <w:trPr>
          <w:trHeight w:val="20"/>
        </w:trPr>
        <w:tc>
          <w:tcPr>
            <w:tcW w:w="3414" w:type="dxa"/>
            <w:hideMark/>
          </w:tcPr>
          <w:p w14:paraId="63178980" w14:textId="77777777" w:rsidR="00F86F79" w:rsidRPr="008314E3" w:rsidRDefault="00F86F79" w:rsidP="00F86F79">
            <w:pPr>
              <w:pStyle w:val="Tablehead"/>
              <w:jc w:val="left"/>
              <w:rPr>
                <w:b w:val="0"/>
                <w:szCs w:val="22"/>
              </w:rPr>
            </w:pPr>
            <w:r w:rsidRPr="008314E3">
              <w:rPr>
                <w:b w:val="0"/>
                <w:szCs w:val="22"/>
              </w:rPr>
              <w:t xml:space="preserve">        CW for 10dB SINAD</w:t>
            </w:r>
          </w:p>
        </w:tc>
        <w:tc>
          <w:tcPr>
            <w:tcW w:w="1404" w:type="dxa"/>
            <w:hideMark/>
          </w:tcPr>
          <w:p w14:paraId="1902E219" w14:textId="77777777" w:rsidR="00F86F79" w:rsidRPr="008314E3" w:rsidRDefault="00F86F79" w:rsidP="00F86F79">
            <w:pPr>
              <w:pStyle w:val="Tablehead"/>
              <w:rPr>
                <w:b w:val="0"/>
                <w:szCs w:val="22"/>
              </w:rPr>
            </w:pPr>
            <w:r w:rsidRPr="008314E3">
              <w:rPr>
                <w:b w:val="0"/>
                <w:szCs w:val="22"/>
              </w:rPr>
              <w:t>-116</w:t>
            </w:r>
          </w:p>
        </w:tc>
        <w:tc>
          <w:tcPr>
            <w:tcW w:w="1404" w:type="dxa"/>
            <w:hideMark/>
          </w:tcPr>
          <w:p w14:paraId="1EA89075" w14:textId="77777777" w:rsidR="00F86F79" w:rsidRPr="008314E3" w:rsidRDefault="00F86F79" w:rsidP="00F86F79">
            <w:pPr>
              <w:pStyle w:val="Tablehead"/>
              <w:rPr>
                <w:b w:val="0"/>
                <w:szCs w:val="22"/>
              </w:rPr>
            </w:pPr>
            <w:r w:rsidRPr="008314E3">
              <w:rPr>
                <w:b w:val="0"/>
                <w:szCs w:val="22"/>
              </w:rPr>
              <w:t>-116</w:t>
            </w:r>
          </w:p>
        </w:tc>
        <w:tc>
          <w:tcPr>
            <w:tcW w:w="1488" w:type="dxa"/>
            <w:hideMark/>
          </w:tcPr>
          <w:p w14:paraId="43BA94E5" w14:textId="77777777" w:rsidR="00F86F79" w:rsidRPr="008314E3" w:rsidRDefault="00F86F79" w:rsidP="00F86F79">
            <w:pPr>
              <w:pStyle w:val="Tablehead"/>
              <w:rPr>
                <w:b w:val="0"/>
                <w:szCs w:val="22"/>
              </w:rPr>
            </w:pPr>
            <w:r w:rsidRPr="008314E3">
              <w:rPr>
                <w:b w:val="0"/>
                <w:szCs w:val="22"/>
              </w:rPr>
              <w:t>-116</w:t>
            </w:r>
          </w:p>
        </w:tc>
        <w:tc>
          <w:tcPr>
            <w:tcW w:w="1640" w:type="dxa"/>
            <w:hideMark/>
          </w:tcPr>
          <w:p w14:paraId="67EEFE77" w14:textId="77777777" w:rsidR="00F86F79" w:rsidRPr="008314E3" w:rsidRDefault="00F86F79" w:rsidP="00F86F79">
            <w:pPr>
              <w:pStyle w:val="Tablehead"/>
              <w:rPr>
                <w:b w:val="0"/>
                <w:szCs w:val="22"/>
              </w:rPr>
            </w:pPr>
            <w:r w:rsidRPr="008314E3">
              <w:rPr>
                <w:b w:val="0"/>
                <w:szCs w:val="22"/>
              </w:rPr>
              <w:t>-116</w:t>
            </w:r>
          </w:p>
        </w:tc>
      </w:tr>
      <w:tr w:rsidR="00F86F79" w:rsidRPr="008314E3" w14:paraId="4EEA6739" w14:textId="77777777" w:rsidTr="00F86F79">
        <w:trPr>
          <w:trHeight w:val="20"/>
        </w:trPr>
        <w:tc>
          <w:tcPr>
            <w:tcW w:w="3414" w:type="dxa"/>
            <w:shd w:val="clear" w:color="auto" w:fill="F2F2F2" w:themeFill="background1" w:themeFillShade="F2"/>
            <w:hideMark/>
          </w:tcPr>
          <w:p w14:paraId="128857A3" w14:textId="77777777" w:rsidR="00F86F79" w:rsidRPr="008314E3" w:rsidRDefault="00F86F79" w:rsidP="00F86F79">
            <w:pPr>
              <w:pStyle w:val="Tablehead"/>
              <w:jc w:val="left"/>
              <w:rPr>
                <w:b w:val="0"/>
                <w:szCs w:val="22"/>
              </w:rPr>
            </w:pPr>
            <w:r w:rsidRPr="008314E3">
              <w:rPr>
                <w:b w:val="0"/>
                <w:szCs w:val="22"/>
              </w:rPr>
              <w:t>Signal-to-noise ratio (dB)</w:t>
            </w:r>
          </w:p>
        </w:tc>
        <w:tc>
          <w:tcPr>
            <w:tcW w:w="1404" w:type="dxa"/>
            <w:shd w:val="clear" w:color="auto" w:fill="F2F2F2" w:themeFill="background1" w:themeFillShade="F2"/>
            <w:hideMark/>
          </w:tcPr>
          <w:p w14:paraId="1396B088" w14:textId="77777777" w:rsidR="00F86F79" w:rsidRPr="008314E3" w:rsidRDefault="00F86F79" w:rsidP="00F86F79">
            <w:pPr>
              <w:pStyle w:val="Tablehead"/>
              <w:rPr>
                <w:b w:val="0"/>
                <w:szCs w:val="22"/>
              </w:rPr>
            </w:pPr>
            <w:r w:rsidRPr="008314E3">
              <w:rPr>
                <w:b w:val="0"/>
                <w:szCs w:val="22"/>
              </w:rPr>
              <w:t xml:space="preserve"> </w:t>
            </w:r>
          </w:p>
        </w:tc>
        <w:tc>
          <w:tcPr>
            <w:tcW w:w="1404" w:type="dxa"/>
            <w:shd w:val="clear" w:color="auto" w:fill="F2F2F2" w:themeFill="background1" w:themeFillShade="F2"/>
            <w:hideMark/>
          </w:tcPr>
          <w:p w14:paraId="16FEFA3F" w14:textId="77777777" w:rsidR="00F86F79" w:rsidRPr="008314E3" w:rsidRDefault="00F86F79" w:rsidP="00F86F79">
            <w:pPr>
              <w:pStyle w:val="Tablehead"/>
              <w:rPr>
                <w:b w:val="0"/>
                <w:szCs w:val="22"/>
              </w:rPr>
            </w:pPr>
            <w:r w:rsidRPr="008314E3">
              <w:rPr>
                <w:b w:val="0"/>
                <w:szCs w:val="22"/>
              </w:rPr>
              <w:t xml:space="preserve"> </w:t>
            </w:r>
          </w:p>
        </w:tc>
        <w:tc>
          <w:tcPr>
            <w:tcW w:w="1488" w:type="dxa"/>
            <w:shd w:val="clear" w:color="auto" w:fill="F2F2F2" w:themeFill="background1" w:themeFillShade="F2"/>
            <w:hideMark/>
          </w:tcPr>
          <w:p w14:paraId="4ED2F623" w14:textId="77777777" w:rsidR="00F86F79" w:rsidRPr="008314E3" w:rsidRDefault="00F86F79" w:rsidP="00F86F79">
            <w:pPr>
              <w:pStyle w:val="Tablehead"/>
              <w:rPr>
                <w:b w:val="0"/>
                <w:szCs w:val="22"/>
              </w:rPr>
            </w:pPr>
            <w:r w:rsidRPr="008314E3">
              <w:rPr>
                <w:b w:val="0"/>
                <w:szCs w:val="22"/>
              </w:rPr>
              <w:t xml:space="preserve"> </w:t>
            </w:r>
          </w:p>
        </w:tc>
        <w:tc>
          <w:tcPr>
            <w:tcW w:w="1640" w:type="dxa"/>
            <w:shd w:val="clear" w:color="auto" w:fill="F2F2F2" w:themeFill="background1" w:themeFillShade="F2"/>
            <w:hideMark/>
          </w:tcPr>
          <w:p w14:paraId="0E397FD9" w14:textId="77777777" w:rsidR="00F86F79" w:rsidRPr="008314E3" w:rsidRDefault="00F86F79" w:rsidP="00F86F79">
            <w:pPr>
              <w:pStyle w:val="Tablehead"/>
              <w:rPr>
                <w:b w:val="0"/>
                <w:szCs w:val="22"/>
              </w:rPr>
            </w:pPr>
            <w:r w:rsidRPr="008314E3">
              <w:rPr>
                <w:b w:val="0"/>
                <w:szCs w:val="22"/>
              </w:rPr>
              <w:t xml:space="preserve"> </w:t>
            </w:r>
          </w:p>
        </w:tc>
      </w:tr>
      <w:tr w:rsidR="00F86F79" w:rsidRPr="008314E3" w14:paraId="0F1DC55C" w14:textId="77777777" w:rsidTr="00F86F79">
        <w:trPr>
          <w:trHeight w:val="20"/>
        </w:trPr>
        <w:tc>
          <w:tcPr>
            <w:tcW w:w="3414" w:type="dxa"/>
            <w:hideMark/>
          </w:tcPr>
          <w:p w14:paraId="1186C2D0" w14:textId="77777777" w:rsidR="00F86F79" w:rsidRPr="008314E3" w:rsidRDefault="00F86F79" w:rsidP="00F86F79">
            <w:pPr>
              <w:pStyle w:val="Tablehead"/>
              <w:jc w:val="left"/>
              <w:rPr>
                <w:b w:val="0"/>
                <w:szCs w:val="22"/>
              </w:rPr>
            </w:pPr>
            <w:r w:rsidRPr="008314E3">
              <w:rPr>
                <w:b w:val="0"/>
                <w:szCs w:val="22"/>
              </w:rPr>
              <w:t xml:space="preserve">       PSK</w:t>
            </w:r>
          </w:p>
        </w:tc>
        <w:tc>
          <w:tcPr>
            <w:tcW w:w="1404" w:type="dxa"/>
            <w:hideMark/>
          </w:tcPr>
          <w:p w14:paraId="79EC5583" w14:textId="77777777" w:rsidR="00F86F79" w:rsidRPr="008314E3" w:rsidRDefault="00F86F79" w:rsidP="00F86F79">
            <w:pPr>
              <w:pStyle w:val="Tablehead"/>
              <w:rPr>
                <w:b w:val="0"/>
                <w:szCs w:val="22"/>
              </w:rPr>
            </w:pPr>
            <w:r w:rsidRPr="008314E3">
              <w:rPr>
                <w:b w:val="0"/>
                <w:szCs w:val="22"/>
              </w:rPr>
              <w:t>5</w:t>
            </w:r>
          </w:p>
        </w:tc>
        <w:tc>
          <w:tcPr>
            <w:tcW w:w="1404" w:type="dxa"/>
            <w:hideMark/>
          </w:tcPr>
          <w:p w14:paraId="7A998C61" w14:textId="77777777" w:rsidR="00F86F79" w:rsidRPr="008314E3" w:rsidRDefault="00F86F79" w:rsidP="00F86F79">
            <w:pPr>
              <w:pStyle w:val="Tablehead"/>
              <w:rPr>
                <w:b w:val="0"/>
                <w:szCs w:val="22"/>
              </w:rPr>
            </w:pPr>
            <w:r w:rsidRPr="008314E3">
              <w:rPr>
                <w:b w:val="0"/>
                <w:szCs w:val="22"/>
              </w:rPr>
              <w:t>12</w:t>
            </w:r>
          </w:p>
        </w:tc>
        <w:tc>
          <w:tcPr>
            <w:tcW w:w="1488" w:type="dxa"/>
            <w:hideMark/>
          </w:tcPr>
          <w:p w14:paraId="6FAB66F0" w14:textId="77777777" w:rsidR="00F86F79" w:rsidRPr="008314E3" w:rsidRDefault="00F86F79" w:rsidP="00F86F79">
            <w:pPr>
              <w:pStyle w:val="Tablehead"/>
              <w:rPr>
                <w:b w:val="0"/>
                <w:szCs w:val="22"/>
              </w:rPr>
            </w:pPr>
            <w:r w:rsidRPr="008314E3">
              <w:rPr>
                <w:b w:val="0"/>
                <w:szCs w:val="22"/>
              </w:rPr>
              <w:t>8</w:t>
            </w:r>
          </w:p>
        </w:tc>
        <w:tc>
          <w:tcPr>
            <w:tcW w:w="1640" w:type="dxa"/>
            <w:hideMark/>
          </w:tcPr>
          <w:p w14:paraId="1D98EF37" w14:textId="77777777" w:rsidR="00F86F79" w:rsidRPr="008314E3" w:rsidRDefault="00F86F79" w:rsidP="00F86F79">
            <w:pPr>
              <w:pStyle w:val="Tablehead"/>
              <w:rPr>
                <w:b w:val="0"/>
                <w:szCs w:val="22"/>
              </w:rPr>
            </w:pPr>
            <w:r w:rsidRPr="008314E3">
              <w:rPr>
                <w:b w:val="0"/>
                <w:szCs w:val="22"/>
              </w:rPr>
              <w:t>14</w:t>
            </w:r>
          </w:p>
        </w:tc>
      </w:tr>
      <w:tr w:rsidR="00F86F79" w:rsidRPr="008314E3" w14:paraId="671F2965" w14:textId="77777777" w:rsidTr="00F86F79">
        <w:trPr>
          <w:trHeight w:val="20"/>
        </w:trPr>
        <w:tc>
          <w:tcPr>
            <w:tcW w:w="3414" w:type="dxa"/>
            <w:hideMark/>
          </w:tcPr>
          <w:p w14:paraId="04290CA1" w14:textId="77777777" w:rsidR="00F86F79" w:rsidRPr="008314E3" w:rsidRDefault="00F86F79" w:rsidP="00F86F79">
            <w:pPr>
              <w:pStyle w:val="Tablehead"/>
              <w:jc w:val="left"/>
              <w:rPr>
                <w:b w:val="0"/>
                <w:szCs w:val="22"/>
              </w:rPr>
            </w:pPr>
            <w:r w:rsidRPr="008314E3">
              <w:rPr>
                <w:b w:val="0"/>
                <w:szCs w:val="22"/>
              </w:rPr>
              <w:t xml:space="preserve">       FSK</w:t>
            </w:r>
          </w:p>
        </w:tc>
        <w:tc>
          <w:tcPr>
            <w:tcW w:w="1404" w:type="dxa"/>
            <w:hideMark/>
          </w:tcPr>
          <w:p w14:paraId="35D6246D" w14:textId="77777777" w:rsidR="00F86F79" w:rsidRPr="008314E3" w:rsidRDefault="00F86F79" w:rsidP="00F86F79">
            <w:pPr>
              <w:pStyle w:val="Tablehead"/>
              <w:rPr>
                <w:b w:val="0"/>
                <w:szCs w:val="22"/>
              </w:rPr>
            </w:pPr>
            <w:r w:rsidRPr="008314E3">
              <w:rPr>
                <w:b w:val="0"/>
                <w:szCs w:val="22"/>
              </w:rPr>
              <w:t>8</w:t>
            </w:r>
          </w:p>
        </w:tc>
        <w:tc>
          <w:tcPr>
            <w:tcW w:w="1404" w:type="dxa"/>
            <w:hideMark/>
          </w:tcPr>
          <w:p w14:paraId="73403C51" w14:textId="77777777" w:rsidR="00F86F79" w:rsidRPr="008314E3" w:rsidRDefault="00F86F79" w:rsidP="00F86F79">
            <w:pPr>
              <w:pStyle w:val="Tablehead"/>
              <w:rPr>
                <w:b w:val="0"/>
                <w:szCs w:val="22"/>
              </w:rPr>
            </w:pPr>
            <w:r w:rsidRPr="008314E3">
              <w:rPr>
                <w:b w:val="0"/>
                <w:szCs w:val="22"/>
              </w:rPr>
              <w:t>18</w:t>
            </w:r>
          </w:p>
        </w:tc>
        <w:tc>
          <w:tcPr>
            <w:tcW w:w="1488" w:type="dxa"/>
            <w:hideMark/>
          </w:tcPr>
          <w:p w14:paraId="0256DDA6" w14:textId="77777777" w:rsidR="00F86F79" w:rsidRPr="008314E3" w:rsidRDefault="00F86F79" w:rsidP="00F86F79">
            <w:pPr>
              <w:pStyle w:val="Tablehead"/>
              <w:rPr>
                <w:b w:val="0"/>
                <w:szCs w:val="22"/>
              </w:rPr>
            </w:pPr>
            <w:r w:rsidRPr="008314E3">
              <w:rPr>
                <w:b w:val="0"/>
                <w:szCs w:val="22"/>
              </w:rPr>
              <w:t>12</w:t>
            </w:r>
          </w:p>
        </w:tc>
        <w:tc>
          <w:tcPr>
            <w:tcW w:w="1640" w:type="dxa"/>
            <w:hideMark/>
          </w:tcPr>
          <w:p w14:paraId="5981E446" w14:textId="77777777" w:rsidR="00F86F79" w:rsidRPr="008314E3" w:rsidRDefault="00F86F79" w:rsidP="00F86F79">
            <w:pPr>
              <w:pStyle w:val="Tablehead"/>
              <w:rPr>
                <w:b w:val="0"/>
                <w:szCs w:val="22"/>
              </w:rPr>
            </w:pPr>
            <w:r w:rsidRPr="008314E3">
              <w:rPr>
                <w:b w:val="0"/>
                <w:szCs w:val="22"/>
              </w:rPr>
              <w:t>18</w:t>
            </w:r>
          </w:p>
        </w:tc>
      </w:tr>
      <w:tr w:rsidR="00F86F79" w:rsidRPr="008314E3" w14:paraId="557ACA66" w14:textId="77777777" w:rsidTr="00F86F79">
        <w:trPr>
          <w:trHeight w:val="20"/>
        </w:trPr>
        <w:tc>
          <w:tcPr>
            <w:tcW w:w="3414" w:type="dxa"/>
            <w:hideMark/>
          </w:tcPr>
          <w:p w14:paraId="318401FA" w14:textId="77777777" w:rsidR="00F86F79" w:rsidRPr="008314E3" w:rsidRDefault="00F86F79" w:rsidP="00F86F79">
            <w:pPr>
              <w:pStyle w:val="Tablehead"/>
              <w:jc w:val="left"/>
              <w:rPr>
                <w:b w:val="0"/>
                <w:szCs w:val="22"/>
              </w:rPr>
            </w:pPr>
            <w:r w:rsidRPr="008314E3">
              <w:rPr>
                <w:b w:val="0"/>
                <w:szCs w:val="22"/>
              </w:rPr>
              <w:t xml:space="preserve">      QAM</w:t>
            </w:r>
          </w:p>
        </w:tc>
        <w:tc>
          <w:tcPr>
            <w:tcW w:w="1404" w:type="dxa"/>
            <w:hideMark/>
          </w:tcPr>
          <w:p w14:paraId="304C9815" w14:textId="77777777" w:rsidR="00F86F79" w:rsidRPr="008314E3" w:rsidRDefault="00F86F79" w:rsidP="00F86F79">
            <w:pPr>
              <w:pStyle w:val="Tablehead"/>
              <w:rPr>
                <w:b w:val="0"/>
                <w:szCs w:val="22"/>
              </w:rPr>
            </w:pPr>
            <w:r w:rsidRPr="008314E3">
              <w:rPr>
                <w:b w:val="0"/>
                <w:szCs w:val="22"/>
              </w:rPr>
              <w:t>14</w:t>
            </w:r>
          </w:p>
        </w:tc>
        <w:tc>
          <w:tcPr>
            <w:tcW w:w="1404" w:type="dxa"/>
            <w:hideMark/>
          </w:tcPr>
          <w:p w14:paraId="05732351" w14:textId="77777777" w:rsidR="00F86F79" w:rsidRPr="008314E3" w:rsidRDefault="00F86F79" w:rsidP="00F86F79">
            <w:pPr>
              <w:pStyle w:val="Tablehead"/>
              <w:rPr>
                <w:b w:val="0"/>
                <w:szCs w:val="22"/>
              </w:rPr>
            </w:pPr>
            <w:r w:rsidRPr="008314E3">
              <w:rPr>
                <w:b w:val="0"/>
                <w:szCs w:val="22"/>
              </w:rPr>
              <w:t>24</w:t>
            </w:r>
          </w:p>
        </w:tc>
        <w:tc>
          <w:tcPr>
            <w:tcW w:w="1488" w:type="dxa"/>
            <w:hideMark/>
          </w:tcPr>
          <w:p w14:paraId="2D1E8B0E" w14:textId="77777777" w:rsidR="00F86F79" w:rsidRPr="008314E3" w:rsidRDefault="00F86F79" w:rsidP="00F86F79">
            <w:pPr>
              <w:pStyle w:val="Tablehead"/>
              <w:rPr>
                <w:b w:val="0"/>
                <w:szCs w:val="22"/>
              </w:rPr>
            </w:pPr>
            <w:r w:rsidRPr="008314E3">
              <w:rPr>
                <w:b w:val="0"/>
                <w:szCs w:val="22"/>
              </w:rPr>
              <w:t>20</w:t>
            </w:r>
          </w:p>
        </w:tc>
        <w:tc>
          <w:tcPr>
            <w:tcW w:w="1640" w:type="dxa"/>
            <w:hideMark/>
          </w:tcPr>
          <w:p w14:paraId="07C96D82" w14:textId="77777777" w:rsidR="00F86F79" w:rsidRPr="008314E3" w:rsidRDefault="00F86F79" w:rsidP="00F86F79">
            <w:pPr>
              <w:pStyle w:val="Tablehead"/>
              <w:rPr>
                <w:b w:val="0"/>
                <w:szCs w:val="22"/>
              </w:rPr>
            </w:pPr>
            <w:r w:rsidRPr="008314E3">
              <w:rPr>
                <w:b w:val="0"/>
                <w:szCs w:val="22"/>
              </w:rPr>
              <w:t>24</w:t>
            </w:r>
          </w:p>
        </w:tc>
      </w:tr>
      <w:tr w:rsidR="00F86F79" w:rsidRPr="008314E3" w14:paraId="4684AE54" w14:textId="77777777" w:rsidTr="00F86F79">
        <w:trPr>
          <w:trHeight w:val="20"/>
        </w:trPr>
        <w:tc>
          <w:tcPr>
            <w:tcW w:w="3414" w:type="dxa"/>
            <w:hideMark/>
          </w:tcPr>
          <w:p w14:paraId="62B39168" w14:textId="77777777" w:rsidR="00F86F79" w:rsidRPr="008314E3" w:rsidRDefault="00F86F79" w:rsidP="00F86F79">
            <w:pPr>
              <w:pStyle w:val="Tablehead"/>
              <w:jc w:val="left"/>
              <w:rPr>
                <w:b w:val="0"/>
                <w:szCs w:val="22"/>
              </w:rPr>
            </w:pPr>
            <w:r w:rsidRPr="008314E3">
              <w:rPr>
                <w:b w:val="0"/>
                <w:szCs w:val="22"/>
              </w:rPr>
              <w:t xml:space="preserve">      OFDM</w:t>
            </w:r>
          </w:p>
        </w:tc>
        <w:tc>
          <w:tcPr>
            <w:tcW w:w="1404" w:type="dxa"/>
            <w:hideMark/>
          </w:tcPr>
          <w:p w14:paraId="1DDE2145" w14:textId="77777777" w:rsidR="00F86F79" w:rsidRPr="008314E3" w:rsidRDefault="00F86F79" w:rsidP="00F86F79">
            <w:pPr>
              <w:pStyle w:val="Tablehead"/>
              <w:rPr>
                <w:b w:val="0"/>
                <w:szCs w:val="22"/>
              </w:rPr>
            </w:pPr>
            <w:r w:rsidRPr="008314E3">
              <w:rPr>
                <w:b w:val="0"/>
                <w:szCs w:val="22"/>
              </w:rPr>
              <w:t>16</w:t>
            </w:r>
          </w:p>
        </w:tc>
        <w:tc>
          <w:tcPr>
            <w:tcW w:w="1404" w:type="dxa"/>
            <w:hideMark/>
          </w:tcPr>
          <w:p w14:paraId="6DAF096A" w14:textId="77777777" w:rsidR="00F86F79" w:rsidRPr="008314E3" w:rsidRDefault="00F86F79" w:rsidP="00F86F79">
            <w:pPr>
              <w:pStyle w:val="Tablehead"/>
              <w:rPr>
                <w:b w:val="0"/>
                <w:szCs w:val="22"/>
              </w:rPr>
            </w:pPr>
            <w:r w:rsidRPr="008314E3">
              <w:rPr>
                <w:b w:val="0"/>
                <w:szCs w:val="22"/>
              </w:rPr>
              <w:t>26</w:t>
            </w:r>
          </w:p>
        </w:tc>
        <w:tc>
          <w:tcPr>
            <w:tcW w:w="1488" w:type="dxa"/>
            <w:hideMark/>
          </w:tcPr>
          <w:p w14:paraId="6F090DEF" w14:textId="77777777" w:rsidR="00F86F79" w:rsidRPr="008314E3" w:rsidRDefault="00F86F79" w:rsidP="00F86F79">
            <w:pPr>
              <w:pStyle w:val="Tablehead"/>
              <w:rPr>
                <w:b w:val="0"/>
                <w:szCs w:val="22"/>
              </w:rPr>
            </w:pPr>
            <w:r w:rsidRPr="008314E3">
              <w:rPr>
                <w:b w:val="0"/>
                <w:szCs w:val="22"/>
              </w:rPr>
              <w:t>26</w:t>
            </w:r>
          </w:p>
        </w:tc>
        <w:tc>
          <w:tcPr>
            <w:tcW w:w="1640" w:type="dxa"/>
            <w:hideMark/>
          </w:tcPr>
          <w:p w14:paraId="49686F5A" w14:textId="77777777" w:rsidR="00F86F79" w:rsidRPr="008314E3" w:rsidRDefault="00F86F79" w:rsidP="00F86F79">
            <w:pPr>
              <w:pStyle w:val="Tablehead"/>
              <w:rPr>
                <w:b w:val="0"/>
                <w:szCs w:val="22"/>
              </w:rPr>
            </w:pPr>
            <w:r w:rsidRPr="008314E3">
              <w:rPr>
                <w:b w:val="0"/>
                <w:szCs w:val="22"/>
              </w:rPr>
              <w:t>30</w:t>
            </w:r>
          </w:p>
        </w:tc>
      </w:tr>
      <w:tr w:rsidR="00F86F79" w:rsidRPr="008314E3" w14:paraId="613040B6" w14:textId="77777777" w:rsidTr="00F86F79">
        <w:trPr>
          <w:trHeight w:val="20"/>
        </w:trPr>
        <w:tc>
          <w:tcPr>
            <w:tcW w:w="3414" w:type="dxa"/>
            <w:hideMark/>
          </w:tcPr>
          <w:p w14:paraId="6B20B62A" w14:textId="77777777" w:rsidR="00F86F79" w:rsidRPr="008314E3" w:rsidRDefault="00F86F79" w:rsidP="00F86F79">
            <w:pPr>
              <w:pStyle w:val="Tablehead"/>
              <w:jc w:val="left"/>
              <w:rPr>
                <w:b w:val="0"/>
                <w:szCs w:val="22"/>
              </w:rPr>
            </w:pPr>
            <w:r w:rsidRPr="008314E3">
              <w:rPr>
                <w:b w:val="0"/>
                <w:szCs w:val="22"/>
              </w:rPr>
              <w:t xml:space="preserve">Feeder Loss (dB) </w:t>
            </w:r>
          </w:p>
        </w:tc>
        <w:tc>
          <w:tcPr>
            <w:tcW w:w="1404" w:type="dxa"/>
            <w:hideMark/>
          </w:tcPr>
          <w:p w14:paraId="60F94771" w14:textId="77777777" w:rsidR="00F86F79" w:rsidRPr="008314E3" w:rsidRDefault="00F86F79" w:rsidP="00F86F79">
            <w:pPr>
              <w:pStyle w:val="Tablehead"/>
              <w:rPr>
                <w:b w:val="0"/>
                <w:szCs w:val="22"/>
              </w:rPr>
            </w:pPr>
            <w:r w:rsidRPr="008314E3">
              <w:rPr>
                <w:b w:val="0"/>
                <w:szCs w:val="22"/>
              </w:rPr>
              <w:t>2.2</w:t>
            </w:r>
          </w:p>
        </w:tc>
        <w:tc>
          <w:tcPr>
            <w:tcW w:w="1404" w:type="dxa"/>
            <w:hideMark/>
          </w:tcPr>
          <w:p w14:paraId="5636A054" w14:textId="77777777" w:rsidR="00F86F79" w:rsidRPr="008314E3" w:rsidRDefault="00F86F79" w:rsidP="00F86F79">
            <w:pPr>
              <w:pStyle w:val="Tablehead"/>
              <w:rPr>
                <w:b w:val="0"/>
                <w:szCs w:val="22"/>
              </w:rPr>
            </w:pPr>
            <w:r w:rsidRPr="008314E3">
              <w:rPr>
                <w:b w:val="0"/>
                <w:szCs w:val="22"/>
              </w:rPr>
              <w:t>1.5</w:t>
            </w:r>
          </w:p>
        </w:tc>
        <w:tc>
          <w:tcPr>
            <w:tcW w:w="1488" w:type="dxa"/>
            <w:hideMark/>
          </w:tcPr>
          <w:p w14:paraId="08B18E09" w14:textId="77777777" w:rsidR="00F86F79" w:rsidRPr="008314E3" w:rsidRDefault="00F86F79" w:rsidP="00F86F79">
            <w:pPr>
              <w:pStyle w:val="Tablehead"/>
              <w:rPr>
                <w:b w:val="0"/>
                <w:szCs w:val="22"/>
              </w:rPr>
            </w:pPr>
            <w:r w:rsidRPr="008314E3">
              <w:rPr>
                <w:b w:val="0"/>
                <w:szCs w:val="22"/>
              </w:rPr>
              <w:t>2.6</w:t>
            </w:r>
          </w:p>
        </w:tc>
        <w:tc>
          <w:tcPr>
            <w:tcW w:w="1640" w:type="dxa"/>
            <w:hideMark/>
          </w:tcPr>
          <w:p w14:paraId="1EA2A8BE" w14:textId="77777777" w:rsidR="00F86F79" w:rsidRPr="008314E3" w:rsidRDefault="00F86F79" w:rsidP="00F86F79">
            <w:pPr>
              <w:pStyle w:val="Tablehead"/>
              <w:rPr>
                <w:b w:val="0"/>
                <w:szCs w:val="22"/>
              </w:rPr>
            </w:pPr>
            <w:r w:rsidRPr="008314E3">
              <w:rPr>
                <w:b w:val="0"/>
                <w:szCs w:val="22"/>
              </w:rPr>
              <w:t>1.1</w:t>
            </w:r>
          </w:p>
        </w:tc>
      </w:tr>
      <w:tr w:rsidR="00F86F79" w:rsidRPr="008314E3" w14:paraId="78E681EB" w14:textId="77777777" w:rsidTr="00F86F79">
        <w:trPr>
          <w:trHeight w:val="20"/>
        </w:trPr>
        <w:tc>
          <w:tcPr>
            <w:tcW w:w="3414" w:type="dxa"/>
            <w:hideMark/>
          </w:tcPr>
          <w:p w14:paraId="132F6F18" w14:textId="77777777" w:rsidR="00F86F79" w:rsidRPr="008314E3" w:rsidRDefault="00F86F79" w:rsidP="00F86F79">
            <w:pPr>
              <w:pStyle w:val="Tablehead"/>
              <w:jc w:val="left"/>
              <w:rPr>
                <w:b w:val="0"/>
                <w:szCs w:val="22"/>
              </w:rPr>
            </w:pPr>
            <w:r w:rsidRPr="008314E3">
              <w:rPr>
                <w:b w:val="0"/>
                <w:szCs w:val="22"/>
              </w:rPr>
              <w:t>Antenna Gain (dBi)</w:t>
            </w:r>
          </w:p>
        </w:tc>
        <w:tc>
          <w:tcPr>
            <w:tcW w:w="1404" w:type="dxa"/>
            <w:hideMark/>
          </w:tcPr>
          <w:p w14:paraId="1DC5B18E" w14:textId="77777777" w:rsidR="00F86F79" w:rsidRPr="008314E3" w:rsidRDefault="00F86F79" w:rsidP="00F86F79">
            <w:pPr>
              <w:pStyle w:val="Tablehead"/>
              <w:rPr>
                <w:b w:val="0"/>
                <w:szCs w:val="22"/>
              </w:rPr>
            </w:pPr>
            <w:r w:rsidRPr="008314E3">
              <w:rPr>
                <w:b w:val="0"/>
                <w:szCs w:val="22"/>
              </w:rPr>
              <w:t>14.15</w:t>
            </w:r>
          </w:p>
        </w:tc>
        <w:tc>
          <w:tcPr>
            <w:tcW w:w="1404" w:type="dxa"/>
            <w:hideMark/>
          </w:tcPr>
          <w:p w14:paraId="44395327" w14:textId="77777777" w:rsidR="00F86F79" w:rsidRPr="008314E3" w:rsidRDefault="00F86F79" w:rsidP="00F86F79">
            <w:pPr>
              <w:pStyle w:val="Tablehead"/>
              <w:rPr>
                <w:b w:val="0"/>
                <w:szCs w:val="22"/>
              </w:rPr>
            </w:pPr>
            <w:r w:rsidRPr="008314E3">
              <w:rPr>
                <w:b w:val="0"/>
                <w:szCs w:val="22"/>
              </w:rPr>
              <w:t>4.15</w:t>
            </w:r>
          </w:p>
        </w:tc>
        <w:tc>
          <w:tcPr>
            <w:tcW w:w="1488" w:type="dxa"/>
            <w:hideMark/>
          </w:tcPr>
          <w:p w14:paraId="6637CC58" w14:textId="77777777" w:rsidR="00F86F79" w:rsidRPr="008314E3" w:rsidRDefault="00F86F79" w:rsidP="00F86F79">
            <w:pPr>
              <w:pStyle w:val="Tablehead"/>
              <w:rPr>
                <w:b w:val="0"/>
                <w:szCs w:val="22"/>
              </w:rPr>
            </w:pPr>
            <w:r w:rsidRPr="008314E3">
              <w:rPr>
                <w:b w:val="0"/>
                <w:szCs w:val="22"/>
              </w:rPr>
              <w:t>11.15</w:t>
            </w:r>
          </w:p>
        </w:tc>
        <w:tc>
          <w:tcPr>
            <w:tcW w:w="1640" w:type="dxa"/>
            <w:hideMark/>
          </w:tcPr>
          <w:p w14:paraId="05A72942" w14:textId="77777777" w:rsidR="00F86F79" w:rsidRPr="008314E3" w:rsidRDefault="00F86F79" w:rsidP="00F86F79">
            <w:pPr>
              <w:pStyle w:val="Tablehead"/>
              <w:rPr>
                <w:b w:val="0"/>
                <w:szCs w:val="22"/>
              </w:rPr>
            </w:pPr>
            <w:r w:rsidRPr="008314E3">
              <w:rPr>
                <w:b w:val="0"/>
                <w:szCs w:val="22"/>
              </w:rPr>
              <w:t>2.15</w:t>
            </w:r>
          </w:p>
        </w:tc>
      </w:tr>
      <w:tr w:rsidR="00F86F79" w:rsidRPr="008314E3" w14:paraId="53CFE600" w14:textId="77777777" w:rsidTr="00F86F79">
        <w:trPr>
          <w:trHeight w:val="20"/>
        </w:trPr>
        <w:tc>
          <w:tcPr>
            <w:tcW w:w="3414" w:type="dxa"/>
            <w:hideMark/>
          </w:tcPr>
          <w:p w14:paraId="3E13165F" w14:textId="77777777" w:rsidR="00F86F79" w:rsidRPr="008314E3" w:rsidRDefault="00F86F79" w:rsidP="00F86F79">
            <w:pPr>
              <w:pStyle w:val="Tablehead"/>
              <w:jc w:val="left"/>
              <w:rPr>
                <w:b w:val="0"/>
                <w:szCs w:val="22"/>
              </w:rPr>
            </w:pPr>
            <w:r w:rsidRPr="008314E3">
              <w:rPr>
                <w:b w:val="0"/>
                <w:szCs w:val="22"/>
              </w:rPr>
              <w:t>Antenna Height (m)</w:t>
            </w:r>
          </w:p>
        </w:tc>
        <w:tc>
          <w:tcPr>
            <w:tcW w:w="1404" w:type="dxa"/>
            <w:hideMark/>
          </w:tcPr>
          <w:p w14:paraId="7D4E1A0B" w14:textId="77777777" w:rsidR="00F86F79" w:rsidRPr="008314E3" w:rsidRDefault="00F86F79" w:rsidP="00F86F79">
            <w:pPr>
              <w:pStyle w:val="Tablehead"/>
              <w:rPr>
                <w:b w:val="0"/>
                <w:szCs w:val="22"/>
              </w:rPr>
            </w:pPr>
            <w:r w:rsidRPr="008314E3">
              <w:rPr>
                <w:b w:val="0"/>
                <w:szCs w:val="22"/>
              </w:rPr>
              <w:t>64</w:t>
            </w:r>
          </w:p>
        </w:tc>
        <w:tc>
          <w:tcPr>
            <w:tcW w:w="1404" w:type="dxa"/>
            <w:hideMark/>
          </w:tcPr>
          <w:p w14:paraId="384A088A" w14:textId="77777777" w:rsidR="00F86F79" w:rsidRPr="008314E3" w:rsidRDefault="00F86F79" w:rsidP="00F86F79">
            <w:pPr>
              <w:pStyle w:val="Tablehead"/>
              <w:rPr>
                <w:b w:val="0"/>
                <w:szCs w:val="22"/>
              </w:rPr>
            </w:pPr>
            <w:r w:rsidRPr="008314E3">
              <w:rPr>
                <w:b w:val="0"/>
                <w:szCs w:val="22"/>
              </w:rPr>
              <w:t>3.65</w:t>
            </w:r>
          </w:p>
        </w:tc>
        <w:tc>
          <w:tcPr>
            <w:tcW w:w="1488" w:type="dxa"/>
            <w:hideMark/>
          </w:tcPr>
          <w:p w14:paraId="0B366962" w14:textId="77777777" w:rsidR="00F86F79" w:rsidRPr="008314E3" w:rsidRDefault="00F86F79" w:rsidP="00F86F79">
            <w:pPr>
              <w:pStyle w:val="Tablehead"/>
              <w:rPr>
                <w:b w:val="0"/>
                <w:szCs w:val="22"/>
              </w:rPr>
            </w:pPr>
            <w:r w:rsidRPr="008314E3">
              <w:rPr>
                <w:b w:val="0"/>
                <w:szCs w:val="22"/>
              </w:rPr>
              <w:t>28.04</w:t>
            </w:r>
          </w:p>
        </w:tc>
        <w:tc>
          <w:tcPr>
            <w:tcW w:w="1640" w:type="dxa"/>
            <w:hideMark/>
          </w:tcPr>
          <w:p w14:paraId="41758083" w14:textId="77777777" w:rsidR="00F86F79" w:rsidRPr="008314E3" w:rsidRDefault="00F86F79" w:rsidP="00F86F79">
            <w:pPr>
              <w:pStyle w:val="Tablehead"/>
              <w:rPr>
                <w:b w:val="0"/>
                <w:szCs w:val="22"/>
              </w:rPr>
            </w:pPr>
            <w:r w:rsidRPr="008314E3">
              <w:rPr>
                <w:b w:val="0"/>
                <w:szCs w:val="22"/>
              </w:rPr>
              <w:t>1.21</w:t>
            </w:r>
          </w:p>
        </w:tc>
      </w:tr>
      <w:tr w:rsidR="00F86F79" w:rsidRPr="008314E3" w14:paraId="1E6349D1" w14:textId="77777777" w:rsidTr="00F86F79">
        <w:trPr>
          <w:trHeight w:val="20"/>
        </w:trPr>
        <w:tc>
          <w:tcPr>
            <w:tcW w:w="3414" w:type="dxa"/>
            <w:hideMark/>
          </w:tcPr>
          <w:p w14:paraId="69B7619E" w14:textId="77777777" w:rsidR="00F86F79" w:rsidRPr="008314E3" w:rsidRDefault="00F86F79" w:rsidP="00F86F79">
            <w:pPr>
              <w:pStyle w:val="Tablehead"/>
              <w:jc w:val="left"/>
              <w:rPr>
                <w:b w:val="0"/>
                <w:szCs w:val="22"/>
              </w:rPr>
            </w:pPr>
            <w:r w:rsidRPr="008314E3">
              <w:rPr>
                <w:b w:val="0"/>
                <w:szCs w:val="22"/>
              </w:rPr>
              <w:t>Antenna polarization</w:t>
            </w:r>
          </w:p>
        </w:tc>
        <w:tc>
          <w:tcPr>
            <w:tcW w:w="1404" w:type="dxa"/>
            <w:hideMark/>
          </w:tcPr>
          <w:p w14:paraId="3B28DF83" w14:textId="7CB9B8D7" w:rsidR="00F86F79" w:rsidRPr="008314E3" w:rsidRDefault="00F86F79" w:rsidP="00F86F79">
            <w:pPr>
              <w:pStyle w:val="Tablehead"/>
              <w:rPr>
                <w:b w:val="0"/>
                <w:szCs w:val="22"/>
              </w:rPr>
            </w:pPr>
            <w:r w:rsidRPr="008314E3">
              <w:rPr>
                <w:b w:val="0"/>
                <w:szCs w:val="22"/>
              </w:rPr>
              <w:t>Vertical</w:t>
            </w:r>
          </w:p>
        </w:tc>
        <w:tc>
          <w:tcPr>
            <w:tcW w:w="1404" w:type="dxa"/>
            <w:hideMark/>
          </w:tcPr>
          <w:p w14:paraId="2A137AC2" w14:textId="7FF3214F" w:rsidR="00F86F79" w:rsidRPr="008314E3" w:rsidRDefault="00F86F79" w:rsidP="00F86F79">
            <w:pPr>
              <w:pStyle w:val="Tablehead"/>
              <w:rPr>
                <w:b w:val="0"/>
                <w:szCs w:val="22"/>
              </w:rPr>
            </w:pPr>
            <w:r w:rsidRPr="008314E3">
              <w:rPr>
                <w:b w:val="0"/>
                <w:szCs w:val="22"/>
              </w:rPr>
              <w:t>Vertical</w:t>
            </w:r>
          </w:p>
        </w:tc>
        <w:tc>
          <w:tcPr>
            <w:tcW w:w="1488" w:type="dxa"/>
            <w:hideMark/>
          </w:tcPr>
          <w:p w14:paraId="485939F8" w14:textId="37E78EE8" w:rsidR="00F86F79" w:rsidRPr="008314E3" w:rsidRDefault="00F86F79" w:rsidP="00F86F79">
            <w:pPr>
              <w:pStyle w:val="Tablehead"/>
              <w:rPr>
                <w:b w:val="0"/>
                <w:szCs w:val="22"/>
              </w:rPr>
            </w:pPr>
            <w:r w:rsidRPr="008314E3">
              <w:rPr>
                <w:b w:val="0"/>
                <w:szCs w:val="22"/>
              </w:rPr>
              <w:t>Vertical</w:t>
            </w:r>
          </w:p>
        </w:tc>
        <w:tc>
          <w:tcPr>
            <w:tcW w:w="1640" w:type="dxa"/>
            <w:hideMark/>
          </w:tcPr>
          <w:p w14:paraId="2211C29A" w14:textId="77777777" w:rsidR="00F86F79" w:rsidRPr="008314E3" w:rsidRDefault="00F86F79" w:rsidP="00F86F79">
            <w:pPr>
              <w:pStyle w:val="Tablehead"/>
              <w:rPr>
                <w:b w:val="0"/>
                <w:szCs w:val="22"/>
              </w:rPr>
            </w:pPr>
            <w:r w:rsidRPr="008314E3">
              <w:rPr>
                <w:b w:val="0"/>
                <w:szCs w:val="22"/>
              </w:rPr>
              <w:t>Horizontal</w:t>
            </w:r>
          </w:p>
        </w:tc>
      </w:tr>
      <w:tr w:rsidR="00F86F79" w:rsidRPr="008314E3" w14:paraId="2EDC3D18" w14:textId="77777777" w:rsidTr="00F86F79">
        <w:trPr>
          <w:trHeight w:val="20"/>
        </w:trPr>
        <w:tc>
          <w:tcPr>
            <w:tcW w:w="3414" w:type="dxa"/>
            <w:hideMark/>
          </w:tcPr>
          <w:p w14:paraId="62138F6C" w14:textId="0EDD4FBF" w:rsidR="00F86F79" w:rsidRPr="008314E3" w:rsidRDefault="00F86F79" w:rsidP="00F86F79">
            <w:pPr>
              <w:pStyle w:val="Tablehead"/>
              <w:jc w:val="left"/>
              <w:rPr>
                <w:b w:val="0"/>
                <w:szCs w:val="22"/>
              </w:rPr>
            </w:pPr>
            <w:r w:rsidRPr="008314E3">
              <w:rPr>
                <w:b w:val="0"/>
                <w:szCs w:val="22"/>
              </w:rPr>
              <w:t>Typical Minimum Path Length (km)</w:t>
            </w:r>
          </w:p>
        </w:tc>
        <w:tc>
          <w:tcPr>
            <w:tcW w:w="1404" w:type="dxa"/>
            <w:hideMark/>
          </w:tcPr>
          <w:p w14:paraId="2371FA6D" w14:textId="1AF446A6" w:rsidR="00F86F79" w:rsidRPr="008314E3" w:rsidRDefault="00F86F79" w:rsidP="00F86F79">
            <w:pPr>
              <w:pStyle w:val="Tablehead"/>
              <w:rPr>
                <w:b w:val="0"/>
                <w:szCs w:val="22"/>
              </w:rPr>
            </w:pPr>
            <w:r w:rsidRPr="008314E3">
              <w:rPr>
                <w:b w:val="0"/>
                <w:szCs w:val="22"/>
              </w:rPr>
              <w:t>161</w:t>
            </w:r>
          </w:p>
        </w:tc>
        <w:tc>
          <w:tcPr>
            <w:tcW w:w="1404" w:type="dxa"/>
            <w:hideMark/>
          </w:tcPr>
          <w:p w14:paraId="66A0F96B" w14:textId="4B3837FF" w:rsidR="00F86F79" w:rsidRPr="008314E3" w:rsidRDefault="00F86F79" w:rsidP="00F86F79">
            <w:pPr>
              <w:pStyle w:val="Tablehead"/>
              <w:rPr>
                <w:b w:val="0"/>
                <w:szCs w:val="22"/>
              </w:rPr>
            </w:pPr>
            <w:r w:rsidRPr="008314E3">
              <w:rPr>
                <w:b w:val="0"/>
                <w:szCs w:val="22"/>
              </w:rPr>
              <w:t>48.2</w:t>
            </w:r>
          </w:p>
        </w:tc>
        <w:tc>
          <w:tcPr>
            <w:tcW w:w="1488" w:type="dxa"/>
            <w:hideMark/>
          </w:tcPr>
          <w:p w14:paraId="488D6532" w14:textId="27E72EB8" w:rsidR="00F86F79" w:rsidRPr="008314E3" w:rsidRDefault="00F86F79" w:rsidP="00F86F79">
            <w:pPr>
              <w:pStyle w:val="Tablehead"/>
              <w:rPr>
                <w:b w:val="0"/>
                <w:szCs w:val="22"/>
              </w:rPr>
            </w:pPr>
            <w:r w:rsidRPr="008314E3">
              <w:rPr>
                <w:b w:val="0"/>
                <w:szCs w:val="22"/>
              </w:rPr>
              <w:t>38.6</w:t>
            </w:r>
          </w:p>
        </w:tc>
        <w:tc>
          <w:tcPr>
            <w:tcW w:w="1640" w:type="dxa"/>
            <w:hideMark/>
          </w:tcPr>
          <w:p w14:paraId="73701B82" w14:textId="4C8B22EB" w:rsidR="00F86F79" w:rsidRPr="008314E3" w:rsidRDefault="00F86F79" w:rsidP="00F86F79">
            <w:pPr>
              <w:pStyle w:val="Tablehead"/>
              <w:rPr>
                <w:b w:val="0"/>
                <w:szCs w:val="22"/>
              </w:rPr>
            </w:pPr>
            <w:r w:rsidRPr="008314E3">
              <w:rPr>
                <w:b w:val="0"/>
                <w:szCs w:val="22"/>
              </w:rPr>
              <w:t>19</w:t>
            </w:r>
          </w:p>
        </w:tc>
      </w:tr>
    </w:tbl>
    <w:p w14:paraId="7BBC6646" w14:textId="1B77BB76" w:rsidR="0009344C" w:rsidRPr="00C87D7C" w:rsidRDefault="0009344C" w:rsidP="0009344C">
      <w:pPr>
        <w:pStyle w:val="Tablehead"/>
      </w:pPr>
    </w:p>
    <w:p w14:paraId="44F1B491" w14:textId="77777777" w:rsidR="0009344C" w:rsidRPr="00C87D7C" w:rsidRDefault="0009344C" w:rsidP="0009344C">
      <w:pPr>
        <w:pStyle w:val="Tabletext"/>
      </w:pPr>
    </w:p>
    <w:p w14:paraId="196720EC" w14:textId="39A194D1" w:rsidR="00A5116B" w:rsidRPr="008314E3" w:rsidRDefault="00A5116B" w:rsidP="00A5116B">
      <w:pPr>
        <w:pStyle w:val="ListParagraph"/>
        <w:numPr>
          <w:ilvl w:val="0"/>
          <w:numId w:val="11"/>
        </w:numPr>
        <w:contextualSpacing w:val="0"/>
        <w:rPr>
          <w:i/>
          <w:iCs/>
          <w:sz w:val="28"/>
          <w:szCs w:val="28"/>
        </w:rPr>
      </w:pPr>
      <w:r w:rsidRPr="008314E3">
        <w:rPr>
          <w:b/>
          <w:bCs/>
          <w:sz w:val="28"/>
          <w:szCs w:val="28"/>
        </w:rPr>
        <w:t xml:space="preserve">Antenna Patterns </w:t>
      </w:r>
      <w:r w:rsidR="00D469E3" w:rsidRPr="008314E3">
        <w:rPr>
          <w:i/>
          <w:iCs/>
          <w:sz w:val="28"/>
          <w:szCs w:val="28"/>
        </w:rPr>
        <w:t>(WBHF WG)</w:t>
      </w:r>
    </w:p>
    <w:p w14:paraId="33836122" w14:textId="0507CE21" w:rsidR="00255CD7" w:rsidRPr="008314E3" w:rsidRDefault="00255CD7" w:rsidP="00255CD7">
      <w:pPr>
        <w:pStyle w:val="ListParagraph"/>
        <w:ind w:left="0"/>
        <w:contextualSpacing w:val="0"/>
        <w:rPr>
          <w:sz w:val="28"/>
          <w:szCs w:val="28"/>
        </w:rPr>
      </w:pPr>
      <w:r w:rsidRPr="008314E3">
        <w:rPr>
          <w:sz w:val="28"/>
          <w:szCs w:val="28"/>
        </w:rPr>
        <w:t>TBD</w:t>
      </w:r>
    </w:p>
    <w:p w14:paraId="177B83DC" w14:textId="787E476A" w:rsidR="00952D74" w:rsidRPr="008314E3" w:rsidRDefault="00952D74" w:rsidP="00255CD7">
      <w:pPr>
        <w:pStyle w:val="ListParagraph"/>
        <w:ind w:left="0"/>
        <w:contextualSpacing w:val="0"/>
        <w:rPr>
          <w:sz w:val="28"/>
          <w:szCs w:val="28"/>
        </w:rPr>
      </w:pPr>
    </w:p>
    <w:p w14:paraId="1F86AC10" w14:textId="0C83B3B6" w:rsidR="00952D74" w:rsidRPr="008314E3" w:rsidRDefault="00952D74" w:rsidP="00255CD7">
      <w:pPr>
        <w:pStyle w:val="ListParagraph"/>
        <w:ind w:left="0"/>
        <w:contextualSpacing w:val="0"/>
        <w:rPr>
          <w:sz w:val="28"/>
          <w:szCs w:val="28"/>
        </w:rPr>
      </w:pPr>
    </w:p>
    <w:p w14:paraId="3392150D" w14:textId="77777777" w:rsidR="00952D74" w:rsidRPr="008314E3" w:rsidRDefault="00952D74" w:rsidP="00255CD7">
      <w:pPr>
        <w:pStyle w:val="ListParagraph"/>
        <w:ind w:left="0"/>
        <w:contextualSpacing w:val="0"/>
        <w:rPr>
          <w:i/>
          <w:iCs/>
          <w:sz w:val="28"/>
          <w:szCs w:val="28"/>
        </w:rPr>
      </w:pPr>
    </w:p>
    <w:p w14:paraId="646DC858" w14:textId="0520D328" w:rsidR="00A5116B" w:rsidRPr="008314E3" w:rsidRDefault="004116F3" w:rsidP="00A5116B">
      <w:pPr>
        <w:pStyle w:val="ListParagraph"/>
        <w:numPr>
          <w:ilvl w:val="0"/>
          <w:numId w:val="11"/>
        </w:numPr>
        <w:contextualSpacing w:val="0"/>
        <w:rPr>
          <w:b/>
          <w:bCs/>
          <w:sz w:val="28"/>
          <w:szCs w:val="28"/>
        </w:rPr>
      </w:pPr>
      <w:r w:rsidRPr="008314E3">
        <w:rPr>
          <w:b/>
          <w:bCs/>
          <w:sz w:val="28"/>
          <w:szCs w:val="28"/>
        </w:rPr>
        <w:lastRenderedPageBreak/>
        <w:t>Emission Spectrum</w:t>
      </w:r>
      <w:r w:rsidR="00D469E3" w:rsidRPr="008314E3">
        <w:rPr>
          <w:b/>
          <w:bCs/>
          <w:sz w:val="28"/>
          <w:szCs w:val="28"/>
        </w:rPr>
        <w:t xml:space="preserve"> </w:t>
      </w:r>
      <w:r w:rsidR="00D469E3" w:rsidRPr="008314E3">
        <w:rPr>
          <w:i/>
          <w:iCs/>
          <w:sz w:val="28"/>
          <w:szCs w:val="28"/>
        </w:rPr>
        <w:t>(WBHF WG)</w:t>
      </w:r>
    </w:p>
    <w:p w14:paraId="57514EE4" w14:textId="4962298E" w:rsidR="00255CD7" w:rsidRPr="008314E3" w:rsidRDefault="00255CD7" w:rsidP="00255CD7">
      <w:pPr>
        <w:rPr>
          <w:sz w:val="28"/>
          <w:szCs w:val="28"/>
        </w:rPr>
      </w:pPr>
      <w:r w:rsidRPr="008314E3">
        <w:rPr>
          <w:sz w:val="28"/>
          <w:szCs w:val="28"/>
        </w:rPr>
        <w:t>TBD</w:t>
      </w:r>
    </w:p>
    <w:p w14:paraId="55E10D2B" w14:textId="77777777" w:rsidR="00110F6E" w:rsidRPr="008314E3" w:rsidRDefault="00110F6E" w:rsidP="00255CD7">
      <w:pPr>
        <w:rPr>
          <w:sz w:val="28"/>
          <w:szCs w:val="28"/>
        </w:rPr>
      </w:pPr>
    </w:p>
    <w:p w14:paraId="4E9D6F2E" w14:textId="113A57B8" w:rsidR="00D469E3" w:rsidRPr="008314E3" w:rsidRDefault="00D469E3" w:rsidP="00A5116B">
      <w:pPr>
        <w:pStyle w:val="ListParagraph"/>
        <w:numPr>
          <w:ilvl w:val="0"/>
          <w:numId w:val="11"/>
        </w:numPr>
        <w:contextualSpacing w:val="0"/>
        <w:rPr>
          <w:b/>
          <w:bCs/>
          <w:sz w:val="28"/>
          <w:szCs w:val="28"/>
        </w:rPr>
      </w:pPr>
      <w:r w:rsidRPr="008314E3">
        <w:rPr>
          <w:b/>
          <w:bCs/>
          <w:sz w:val="28"/>
          <w:szCs w:val="28"/>
        </w:rPr>
        <w:t xml:space="preserve"> Waveforms </w:t>
      </w:r>
      <w:r w:rsidRPr="008314E3">
        <w:rPr>
          <w:i/>
          <w:iCs/>
          <w:sz w:val="28"/>
          <w:szCs w:val="28"/>
        </w:rPr>
        <w:t>(WBHF-WG)</w:t>
      </w:r>
    </w:p>
    <w:p w14:paraId="0643E25F" w14:textId="35C309A2" w:rsidR="00255CD7" w:rsidRPr="008314E3" w:rsidRDefault="00255CD7" w:rsidP="00255CD7">
      <w:pPr>
        <w:rPr>
          <w:sz w:val="28"/>
          <w:szCs w:val="28"/>
        </w:rPr>
      </w:pPr>
      <w:r w:rsidRPr="008314E3">
        <w:rPr>
          <w:sz w:val="28"/>
          <w:szCs w:val="28"/>
        </w:rPr>
        <w:t>TBD</w:t>
      </w:r>
    </w:p>
    <w:p w14:paraId="16554B9E" w14:textId="77777777" w:rsidR="00110F6E" w:rsidRPr="008314E3" w:rsidRDefault="00110F6E" w:rsidP="00255CD7">
      <w:pPr>
        <w:rPr>
          <w:sz w:val="28"/>
          <w:szCs w:val="28"/>
        </w:rPr>
      </w:pPr>
    </w:p>
    <w:p w14:paraId="759DF08F" w14:textId="60CA350C" w:rsidR="004116F3" w:rsidRPr="008314E3" w:rsidRDefault="00A5116B" w:rsidP="00A5116B">
      <w:pPr>
        <w:pStyle w:val="ListParagraph"/>
        <w:numPr>
          <w:ilvl w:val="0"/>
          <w:numId w:val="11"/>
        </w:numPr>
        <w:contextualSpacing w:val="0"/>
        <w:rPr>
          <w:b/>
          <w:bCs/>
          <w:sz w:val="28"/>
          <w:szCs w:val="28"/>
        </w:rPr>
      </w:pPr>
      <w:r w:rsidRPr="008314E3">
        <w:rPr>
          <w:b/>
          <w:bCs/>
          <w:sz w:val="28"/>
          <w:szCs w:val="28"/>
        </w:rPr>
        <w:t xml:space="preserve"> </w:t>
      </w:r>
      <w:r w:rsidR="004116F3" w:rsidRPr="008314E3">
        <w:rPr>
          <w:b/>
          <w:bCs/>
          <w:sz w:val="28"/>
          <w:szCs w:val="28"/>
        </w:rPr>
        <w:t>Summary</w:t>
      </w:r>
      <w:r w:rsidR="00D469E3" w:rsidRPr="008314E3">
        <w:rPr>
          <w:b/>
          <w:bCs/>
          <w:sz w:val="28"/>
          <w:szCs w:val="28"/>
        </w:rPr>
        <w:t xml:space="preserve"> </w:t>
      </w:r>
    </w:p>
    <w:p w14:paraId="4861EA58" w14:textId="66C4BD6C" w:rsidR="00255CD7" w:rsidRPr="008314E3" w:rsidRDefault="00255CD7" w:rsidP="00255CD7">
      <w:pPr>
        <w:rPr>
          <w:szCs w:val="24"/>
        </w:rPr>
      </w:pPr>
      <w:r w:rsidRPr="008314E3">
        <w:rPr>
          <w:szCs w:val="24"/>
        </w:rPr>
        <w:t xml:space="preserve">Typical WBHF system </w:t>
      </w:r>
      <w:r w:rsidR="00CE134A" w:rsidRPr="008314E3">
        <w:rPr>
          <w:szCs w:val="24"/>
        </w:rPr>
        <w:t>parameters that are representative of current WBHF systems have</w:t>
      </w:r>
      <w:r w:rsidRPr="008314E3">
        <w:rPr>
          <w:szCs w:val="24"/>
        </w:rPr>
        <w:t xml:space="preserve"> been provided. These </w:t>
      </w:r>
      <w:r w:rsidR="00CE134A" w:rsidRPr="008314E3">
        <w:rPr>
          <w:szCs w:val="24"/>
        </w:rPr>
        <w:t>parameters</w:t>
      </w:r>
      <w:r w:rsidRPr="008314E3">
        <w:rPr>
          <w:szCs w:val="24"/>
        </w:rPr>
        <w:t xml:space="preserve"> can be used in sharing and compatibility and channelization studies.</w:t>
      </w:r>
    </w:p>
    <w:p w14:paraId="16FA45D5" w14:textId="1A55A7D7" w:rsidR="004116F3" w:rsidRPr="008314E3" w:rsidRDefault="004116F3" w:rsidP="005A75F7">
      <w:pPr>
        <w:rPr>
          <w:sz w:val="28"/>
          <w:szCs w:val="28"/>
        </w:rPr>
      </w:pPr>
    </w:p>
    <w:p w14:paraId="6314A411" w14:textId="29E70C86" w:rsidR="004116F3" w:rsidRPr="008314E3" w:rsidRDefault="004116F3" w:rsidP="005A75F7">
      <w:pPr>
        <w:rPr>
          <w:sz w:val="28"/>
          <w:szCs w:val="28"/>
        </w:rPr>
      </w:pPr>
    </w:p>
    <w:p w14:paraId="1FD83D2F" w14:textId="45AFF902" w:rsidR="004116F3" w:rsidRPr="008314E3" w:rsidRDefault="004116F3" w:rsidP="005A75F7">
      <w:pPr>
        <w:rPr>
          <w:sz w:val="28"/>
          <w:szCs w:val="28"/>
        </w:rPr>
      </w:pPr>
    </w:p>
    <w:p w14:paraId="0AF09FC4" w14:textId="77777777" w:rsidR="004116F3" w:rsidRPr="008314E3" w:rsidRDefault="004116F3" w:rsidP="005A75F7">
      <w:pPr>
        <w:rPr>
          <w:sz w:val="28"/>
          <w:szCs w:val="28"/>
        </w:rPr>
      </w:pPr>
    </w:p>
    <w:p w14:paraId="4FA6EADB" w14:textId="77777777" w:rsidR="005A75F7" w:rsidRPr="008314E3" w:rsidRDefault="005A75F7" w:rsidP="005A75F7">
      <w:pPr>
        <w:pStyle w:val="Line"/>
      </w:pPr>
    </w:p>
    <w:p w14:paraId="07E9287D"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
          <w:szCs w:val="24"/>
        </w:rPr>
      </w:pPr>
    </w:p>
    <w:p w14:paraId="4FB45D94"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5576CA16"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4933873B"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58D7C916"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694A24FC"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5C79C923"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47262BA4"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1E6509F2"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253B5AD0" w14:textId="77777777" w:rsidR="003D6F58" w:rsidRPr="008314E3" w:rsidRDefault="003D6F58" w:rsidP="003D6F58">
      <w:pPr>
        <w:tabs>
          <w:tab w:val="clear" w:pos="794"/>
          <w:tab w:val="clear" w:pos="1191"/>
          <w:tab w:val="clear" w:pos="1588"/>
          <w:tab w:val="clear" w:pos="1985"/>
        </w:tabs>
        <w:overflowPunct/>
        <w:autoSpaceDE/>
        <w:autoSpaceDN/>
        <w:adjustRightInd/>
        <w:spacing w:before="0"/>
        <w:textAlignment w:val="auto"/>
        <w:rPr>
          <w:bCs/>
          <w:szCs w:val="24"/>
        </w:rPr>
      </w:pPr>
    </w:p>
    <w:p w14:paraId="7117A57E" w14:textId="77777777" w:rsidR="003D6F58" w:rsidRPr="00C87D7C" w:rsidRDefault="003D6F58" w:rsidP="003D6F58">
      <w:pPr>
        <w:tabs>
          <w:tab w:val="clear" w:pos="794"/>
          <w:tab w:val="clear" w:pos="1191"/>
          <w:tab w:val="clear" w:pos="1588"/>
          <w:tab w:val="clear" w:pos="1985"/>
        </w:tabs>
        <w:overflowPunct/>
        <w:autoSpaceDE/>
        <w:autoSpaceDN/>
        <w:adjustRightInd/>
        <w:spacing w:before="0"/>
        <w:textAlignment w:val="auto"/>
        <w:rPr>
          <w:b/>
          <w:bCs/>
          <w:lang w:eastAsia="zh-CN"/>
        </w:rPr>
      </w:pPr>
    </w:p>
    <w:p w14:paraId="44E25BE6" w14:textId="504BC05E" w:rsidR="003D6F58" w:rsidRPr="008314E3" w:rsidRDefault="003D6F58" w:rsidP="00C87D7C">
      <w:pPr>
        <w:tabs>
          <w:tab w:val="clear" w:pos="794"/>
          <w:tab w:val="clear" w:pos="1191"/>
          <w:tab w:val="clear" w:pos="1588"/>
          <w:tab w:val="clear" w:pos="1985"/>
        </w:tabs>
        <w:overflowPunct/>
        <w:autoSpaceDE/>
        <w:autoSpaceDN/>
        <w:adjustRightInd/>
        <w:spacing w:before="0"/>
        <w:textAlignment w:val="auto"/>
        <w:rPr>
          <w:bCs/>
          <w:szCs w:val="24"/>
        </w:rPr>
      </w:pPr>
    </w:p>
    <w:sectPr w:rsidR="003D6F58" w:rsidRPr="008314E3" w:rsidSect="00FE0EEA">
      <w:headerReference w:type="default" r:id="rId21"/>
      <w:pgSz w:w="12240" w:h="15840" w:code="1"/>
      <w:pgMar w:top="1440" w:right="1440" w:bottom="1440" w:left="1440"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7" w:author="Author" w:initials="A">
    <w:p w14:paraId="68E3EA0E" w14:textId="7A7E6DFD" w:rsidR="00E2064C" w:rsidRDefault="00E2064C">
      <w:pPr>
        <w:pStyle w:val="CommentText"/>
      </w:pPr>
      <w:r>
        <w:rPr>
          <w:rStyle w:val="CommentReference"/>
        </w:rPr>
        <w:annotationRef/>
      </w:r>
      <w:r>
        <w:t>Separate this out as a separate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E3EA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E3EA0E" w16cid:durableId="24A4E9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77A41" w14:textId="77777777" w:rsidR="00531582" w:rsidRDefault="00531582">
      <w:r>
        <w:separator/>
      </w:r>
    </w:p>
  </w:endnote>
  <w:endnote w:type="continuationSeparator" w:id="0">
    <w:p w14:paraId="2F249D9D" w14:textId="77777777" w:rsidR="00531582" w:rsidRDefault="0053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D84A7" w14:textId="77777777" w:rsidR="00531582" w:rsidRDefault="00531582">
      <w:r>
        <w:t>____________________</w:t>
      </w:r>
    </w:p>
  </w:footnote>
  <w:footnote w:type="continuationSeparator" w:id="0">
    <w:p w14:paraId="29964BBA" w14:textId="77777777" w:rsidR="00531582" w:rsidRDefault="00531582">
      <w:r>
        <w:continuationSeparator/>
      </w:r>
    </w:p>
  </w:footnote>
  <w:footnote w:id="1">
    <w:p w14:paraId="5620BC11" w14:textId="77777777" w:rsidR="00E2064C" w:rsidRPr="000F4B3E" w:rsidRDefault="00E2064C" w:rsidP="00FA2633">
      <w:pPr>
        <w:pStyle w:val="FootnoteText"/>
      </w:pPr>
      <w:r>
        <w:rPr>
          <w:rStyle w:val="FootnoteReference"/>
        </w:rPr>
        <w:footnoteRef/>
      </w:r>
      <w:r>
        <w:t xml:space="preserve"> E. Johnson et al., Advanced High-Frequency Radio Communications, Norwood, MA: Artech House, 1997.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69D0" w14:textId="051FAFD7" w:rsidR="00E2064C" w:rsidRPr="0012658E" w:rsidRDefault="00E2064C">
    <w:pPr>
      <w:pStyle w:val="Header"/>
      <w:rPr>
        <w:lang w:val="pt-PT"/>
      </w:rPr>
    </w:pPr>
    <w:r>
      <w:rPr>
        <w:lang w:val="pt-PT"/>
      </w:rPr>
      <w:br/>
      <w:t>Rec. ITU-R F.[XXX]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270682"/>
    <w:multiLevelType w:val="hybridMultilevel"/>
    <w:tmpl w:val="AE8A7C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375B82"/>
    <w:multiLevelType w:val="multilevel"/>
    <w:tmpl w:val="BFE420F2"/>
    <w:lvl w:ilvl="0">
      <w:start w:val="5"/>
      <w:numFmt w:val="decimal"/>
      <w:lvlText w:val="%1"/>
      <w:lvlJc w:val="left"/>
      <w:pPr>
        <w:ind w:left="375" w:hanging="375"/>
      </w:pPr>
      <w:rPr>
        <w:rFonts w:hint="default"/>
      </w:rPr>
    </w:lvl>
    <w:lvl w:ilvl="1">
      <w:start w:val="1"/>
      <w:numFmt w:val="decimal"/>
      <w:lvlText w:val="%1.%2"/>
      <w:lvlJc w:val="left"/>
      <w:pPr>
        <w:ind w:left="46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8B5DE5"/>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5"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6" w15:restartNumberingAfterBreak="0">
    <w:nsid w:val="4DE20BD1"/>
    <w:multiLevelType w:val="hybridMultilevel"/>
    <w:tmpl w:val="2A78871A"/>
    <w:lvl w:ilvl="0" w:tplc="4E7A2178">
      <w:start w:val="1"/>
      <w:numFmt w:val="decimal"/>
      <w:lvlText w:val="%1."/>
      <w:lvlJc w:val="left"/>
      <w:pPr>
        <w:ind w:left="360" w:hanging="360"/>
      </w:pPr>
      <w:rPr>
        <w:b/>
        <w:bCs/>
        <w:i w:val="0"/>
        <w:iCs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407ADC"/>
    <w:multiLevelType w:val="hybridMultilevel"/>
    <w:tmpl w:val="97121C8A"/>
    <w:lvl w:ilvl="0" w:tplc="47F4BFE8">
      <w:start w:val="1"/>
      <w:numFmt w:val="decimal"/>
      <w:lvlText w:val="%1"/>
      <w:lvlJc w:val="left"/>
      <w:pPr>
        <w:ind w:left="795" w:hanging="7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2B84194"/>
    <w:multiLevelType w:val="hybridMultilevel"/>
    <w:tmpl w:val="B74EB242"/>
    <w:lvl w:ilvl="0" w:tplc="612EB942">
      <w:start w:val="1"/>
      <w:numFmt w:val="decimal"/>
      <w:lvlText w:val="%1"/>
      <w:lvlJc w:val="left"/>
      <w:pPr>
        <w:ind w:left="795" w:hanging="795"/>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1"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4"/>
  </w:num>
  <w:num w:numId="4">
    <w:abstractNumId w:val="10"/>
  </w:num>
  <w:num w:numId="5">
    <w:abstractNumId w:val="7"/>
  </w:num>
  <w:num w:numId="6">
    <w:abstractNumId w:val="12"/>
  </w:num>
  <w:num w:numId="7">
    <w:abstractNumId w:val="0"/>
  </w:num>
  <w:num w:numId="8">
    <w:abstractNumId w:val="8"/>
  </w:num>
  <w:num w:numId="9">
    <w:abstractNumId w:val="9"/>
  </w:num>
  <w:num w:numId="10">
    <w:abstractNumId w:val="1"/>
  </w:num>
  <w:num w:numId="11">
    <w:abstractNumId w:val="6"/>
  </w:num>
  <w:num w:numId="12">
    <w:abstractNumId w:val="3"/>
  </w:num>
  <w:num w:numId="1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328A7"/>
    <w:rsid w:val="00033DA9"/>
    <w:rsid w:val="00033EDE"/>
    <w:rsid w:val="000361CA"/>
    <w:rsid w:val="00040978"/>
    <w:rsid w:val="000423A9"/>
    <w:rsid w:val="00051FEC"/>
    <w:rsid w:val="00052A57"/>
    <w:rsid w:val="000605A2"/>
    <w:rsid w:val="00074BC6"/>
    <w:rsid w:val="00074CAF"/>
    <w:rsid w:val="00074F49"/>
    <w:rsid w:val="0008352E"/>
    <w:rsid w:val="0009344C"/>
    <w:rsid w:val="00097F8B"/>
    <w:rsid w:val="000B1040"/>
    <w:rsid w:val="000C3C3C"/>
    <w:rsid w:val="000D24F6"/>
    <w:rsid w:val="000E30EA"/>
    <w:rsid w:val="000F3986"/>
    <w:rsid w:val="000F4B3E"/>
    <w:rsid w:val="000F5349"/>
    <w:rsid w:val="00103467"/>
    <w:rsid w:val="0010550F"/>
    <w:rsid w:val="00107C39"/>
    <w:rsid w:val="00110F6E"/>
    <w:rsid w:val="00111174"/>
    <w:rsid w:val="0011375D"/>
    <w:rsid w:val="00114E51"/>
    <w:rsid w:val="00115AB5"/>
    <w:rsid w:val="00155EAF"/>
    <w:rsid w:val="00170C40"/>
    <w:rsid w:val="00176055"/>
    <w:rsid w:val="001762AC"/>
    <w:rsid w:val="00181569"/>
    <w:rsid w:val="00187F2F"/>
    <w:rsid w:val="001914D5"/>
    <w:rsid w:val="001945A7"/>
    <w:rsid w:val="001975BF"/>
    <w:rsid w:val="001A2611"/>
    <w:rsid w:val="001A2B81"/>
    <w:rsid w:val="001A330D"/>
    <w:rsid w:val="001A3DE6"/>
    <w:rsid w:val="001B322C"/>
    <w:rsid w:val="001C6BCC"/>
    <w:rsid w:val="001D18C7"/>
    <w:rsid w:val="001D3303"/>
    <w:rsid w:val="001D76B5"/>
    <w:rsid w:val="001E44DD"/>
    <w:rsid w:val="001F2186"/>
    <w:rsid w:val="001F287F"/>
    <w:rsid w:val="001F3818"/>
    <w:rsid w:val="001F38BA"/>
    <w:rsid w:val="00202F2A"/>
    <w:rsid w:val="002053D8"/>
    <w:rsid w:val="002071BD"/>
    <w:rsid w:val="002112CE"/>
    <w:rsid w:val="00211DE2"/>
    <w:rsid w:val="002126A9"/>
    <w:rsid w:val="002139CF"/>
    <w:rsid w:val="00215621"/>
    <w:rsid w:val="00233664"/>
    <w:rsid w:val="002342D0"/>
    <w:rsid w:val="00246858"/>
    <w:rsid w:val="002543A2"/>
    <w:rsid w:val="00255CD7"/>
    <w:rsid w:val="0025651B"/>
    <w:rsid w:val="00261BCA"/>
    <w:rsid w:val="00272B66"/>
    <w:rsid w:val="00283274"/>
    <w:rsid w:val="00284DC4"/>
    <w:rsid w:val="00286F87"/>
    <w:rsid w:val="002968C7"/>
    <w:rsid w:val="00297CAC"/>
    <w:rsid w:val="002B64FA"/>
    <w:rsid w:val="002B6818"/>
    <w:rsid w:val="002C44F8"/>
    <w:rsid w:val="002C6D77"/>
    <w:rsid w:val="002F36EB"/>
    <w:rsid w:val="002F41B5"/>
    <w:rsid w:val="002F5E8A"/>
    <w:rsid w:val="00302038"/>
    <w:rsid w:val="0030587D"/>
    <w:rsid w:val="00317276"/>
    <w:rsid w:val="00323743"/>
    <w:rsid w:val="00353ECA"/>
    <w:rsid w:val="00361B9C"/>
    <w:rsid w:val="00373A0A"/>
    <w:rsid w:val="003808B6"/>
    <w:rsid w:val="003934EB"/>
    <w:rsid w:val="00393688"/>
    <w:rsid w:val="00393ED1"/>
    <w:rsid w:val="00394746"/>
    <w:rsid w:val="003B1F16"/>
    <w:rsid w:val="003B6663"/>
    <w:rsid w:val="003C13DB"/>
    <w:rsid w:val="003C1854"/>
    <w:rsid w:val="003C2531"/>
    <w:rsid w:val="003D2487"/>
    <w:rsid w:val="003D6F58"/>
    <w:rsid w:val="003D71E9"/>
    <w:rsid w:val="003E2A22"/>
    <w:rsid w:val="003E7797"/>
    <w:rsid w:val="003F7D34"/>
    <w:rsid w:val="0040281A"/>
    <w:rsid w:val="00406EE2"/>
    <w:rsid w:val="004116F3"/>
    <w:rsid w:val="00412607"/>
    <w:rsid w:val="004126E3"/>
    <w:rsid w:val="00416E31"/>
    <w:rsid w:val="00423CD2"/>
    <w:rsid w:val="00424E04"/>
    <w:rsid w:val="00427C97"/>
    <w:rsid w:val="00431CAC"/>
    <w:rsid w:val="00434B51"/>
    <w:rsid w:val="004356FA"/>
    <w:rsid w:val="00435B13"/>
    <w:rsid w:val="004556C6"/>
    <w:rsid w:val="00461607"/>
    <w:rsid w:val="00461773"/>
    <w:rsid w:val="0047247F"/>
    <w:rsid w:val="00475365"/>
    <w:rsid w:val="004758EF"/>
    <w:rsid w:val="00477A3B"/>
    <w:rsid w:val="00483A49"/>
    <w:rsid w:val="00485B20"/>
    <w:rsid w:val="00490665"/>
    <w:rsid w:val="00493EE0"/>
    <w:rsid w:val="004A7B4C"/>
    <w:rsid w:val="004C1A6F"/>
    <w:rsid w:val="004C4A66"/>
    <w:rsid w:val="004C6A62"/>
    <w:rsid w:val="004C6BA5"/>
    <w:rsid w:val="004D1E6B"/>
    <w:rsid w:val="004D45FD"/>
    <w:rsid w:val="004D6137"/>
    <w:rsid w:val="004E1EDF"/>
    <w:rsid w:val="004E65A0"/>
    <w:rsid w:val="005011AE"/>
    <w:rsid w:val="005041D9"/>
    <w:rsid w:val="00511793"/>
    <w:rsid w:val="00514A3F"/>
    <w:rsid w:val="00520E83"/>
    <w:rsid w:val="00525B15"/>
    <w:rsid w:val="00527A25"/>
    <w:rsid w:val="00531582"/>
    <w:rsid w:val="005323BA"/>
    <w:rsid w:val="00542AC8"/>
    <w:rsid w:val="00545C87"/>
    <w:rsid w:val="005464F5"/>
    <w:rsid w:val="0055118C"/>
    <w:rsid w:val="00573287"/>
    <w:rsid w:val="00573D1D"/>
    <w:rsid w:val="0058211F"/>
    <w:rsid w:val="00582985"/>
    <w:rsid w:val="0058564A"/>
    <w:rsid w:val="00593AC1"/>
    <w:rsid w:val="00595208"/>
    <w:rsid w:val="0059695B"/>
    <w:rsid w:val="005A0308"/>
    <w:rsid w:val="005A4C62"/>
    <w:rsid w:val="005A75F7"/>
    <w:rsid w:val="005A7C2A"/>
    <w:rsid w:val="005B1D7C"/>
    <w:rsid w:val="005B77F5"/>
    <w:rsid w:val="005B7A09"/>
    <w:rsid w:val="005C3350"/>
    <w:rsid w:val="005C5888"/>
    <w:rsid w:val="005D2BD7"/>
    <w:rsid w:val="005F2A06"/>
    <w:rsid w:val="00603764"/>
    <w:rsid w:val="00605066"/>
    <w:rsid w:val="00611A41"/>
    <w:rsid w:val="00612B81"/>
    <w:rsid w:val="006217B6"/>
    <w:rsid w:val="00645FE2"/>
    <w:rsid w:val="00646B80"/>
    <w:rsid w:val="0065347E"/>
    <w:rsid w:val="00664890"/>
    <w:rsid w:val="00670431"/>
    <w:rsid w:val="00671887"/>
    <w:rsid w:val="00671995"/>
    <w:rsid w:val="00673379"/>
    <w:rsid w:val="0069170E"/>
    <w:rsid w:val="006918F0"/>
    <w:rsid w:val="006A5261"/>
    <w:rsid w:val="006C6080"/>
    <w:rsid w:val="006D53DE"/>
    <w:rsid w:val="006E4112"/>
    <w:rsid w:val="006E6BFC"/>
    <w:rsid w:val="006F244B"/>
    <w:rsid w:val="006F661E"/>
    <w:rsid w:val="00701806"/>
    <w:rsid w:val="0070358C"/>
    <w:rsid w:val="0071759F"/>
    <w:rsid w:val="00721944"/>
    <w:rsid w:val="00723BA8"/>
    <w:rsid w:val="0073325C"/>
    <w:rsid w:val="00734EAA"/>
    <w:rsid w:val="007423FE"/>
    <w:rsid w:val="007512D4"/>
    <w:rsid w:val="00764EB5"/>
    <w:rsid w:val="00765AFA"/>
    <w:rsid w:val="00775DCC"/>
    <w:rsid w:val="00783304"/>
    <w:rsid w:val="00784DF7"/>
    <w:rsid w:val="00785ADD"/>
    <w:rsid w:val="007869BE"/>
    <w:rsid w:val="00793147"/>
    <w:rsid w:val="007A7E9C"/>
    <w:rsid w:val="007B23A9"/>
    <w:rsid w:val="007B3FE2"/>
    <w:rsid w:val="007C6132"/>
    <w:rsid w:val="007D0273"/>
    <w:rsid w:val="00807158"/>
    <w:rsid w:val="00812E2C"/>
    <w:rsid w:val="00822DE6"/>
    <w:rsid w:val="008314E3"/>
    <w:rsid w:val="00834B08"/>
    <w:rsid w:val="0084089F"/>
    <w:rsid w:val="00844666"/>
    <w:rsid w:val="00852351"/>
    <w:rsid w:val="00860E96"/>
    <w:rsid w:val="00871468"/>
    <w:rsid w:val="008732CF"/>
    <w:rsid w:val="00886A3C"/>
    <w:rsid w:val="0088784D"/>
    <w:rsid w:val="00892A9D"/>
    <w:rsid w:val="008A307E"/>
    <w:rsid w:val="008B23AE"/>
    <w:rsid w:val="008B2F2E"/>
    <w:rsid w:val="008B42DB"/>
    <w:rsid w:val="008B7B73"/>
    <w:rsid w:val="008C3CDE"/>
    <w:rsid w:val="008C79E1"/>
    <w:rsid w:val="008D1CCD"/>
    <w:rsid w:val="008E05E2"/>
    <w:rsid w:val="008E4709"/>
    <w:rsid w:val="008E5DEC"/>
    <w:rsid w:val="008E7324"/>
    <w:rsid w:val="008E7831"/>
    <w:rsid w:val="008F3B9E"/>
    <w:rsid w:val="009076BE"/>
    <w:rsid w:val="00907BC6"/>
    <w:rsid w:val="009217FA"/>
    <w:rsid w:val="009318E1"/>
    <w:rsid w:val="00932773"/>
    <w:rsid w:val="0093633B"/>
    <w:rsid w:val="00943AB7"/>
    <w:rsid w:val="009465A2"/>
    <w:rsid w:val="00946EC6"/>
    <w:rsid w:val="00947086"/>
    <w:rsid w:val="00952D74"/>
    <w:rsid w:val="00967DEA"/>
    <w:rsid w:val="00973D61"/>
    <w:rsid w:val="00980998"/>
    <w:rsid w:val="00986D8C"/>
    <w:rsid w:val="009874B6"/>
    <w:rsid w:val="009A3C49"/>
    <w:rsid w:val="009A615F"/>
    <w:rsid w:val="009A6CBC"/>
    <w:rsid w:val="009B378F"/>
    <w:rsid w:val="009B746E"/>
    <w:rsid w:val="009C187E"/>
    <w:rsid w:val="009D18DA"/>
    <w:rsid w:val="009D410D"/>
    <w:rsid w:val="009E2C93"/>
    <w:rsid w:val="009E3088"/>
    <w:rsid w:val="009E56D4"/>
    <w:rsid w:val="009E7823"/>
    <w:rsid w:val="009F027B"/>
    <w:rsid w:val="009F6E2D"/>
    <w:rsid w:val="00A035C2"/>
    <w:rsid w:val="00A0558C"/>
    <w:rsid w:val="00A14235"/>
    <w:rsid w:val="00A20242"/>
    <w:rsid w:val="00A2296C"/>
    <w:rsid w:val="00A24788"/>
    <w:rsid w:val="00A5116B"/>
    <w:rsid w:val="00A54C8A"/>
    <w:rsid w:val="00A600CB"/>
    <w:rsid w:val="00A65DD1"/>
    <w:rsid w:val="00A703EC"/>
    <w:rsid w:val="00A71BFB"/>
    <w:rsid w:val="00A72792"/>
    <w:rsid w:val="00A82078"/>
    <w:rsid w:val="00A8738E"/>
    <w:rsid w:val="00A9347D"/>
    <w:rsid w:val="00AA5AE6"/>
    <w:rsid w:val="00AB5AFE"/>
    <w:rsid w:val="00AB5B6B"/>
    <w:rsid w:val="00AB5F43"/>
    <w:rsid w:val="00AC3A8F"/>
    <w:rsid w:val="00AC702B"/>
    <w:rsid w:val="00AD7219"/>
    <w:rsid w:val="00AE1D97"/>
    <w:rsid w:val="00AF46F5"/>
    <w:rsid w:val="00B04C87"/>
    <w:rsid w:val="00B20533"/>
    <w:rsid w:val="00B21BB3"/>
    <w:rsid w:val="00B27D5A"/>
    <w:rsid w:val="00B30F88"/>
    <w:rsid w:val="00B4502A"/>
    <w:rsid w:val="00B56EB8"/>
    <w:rsid w:val="00B60B83"/>
    <w:rsid w:val="00B72F4F"/>
    <w:rsid w:val="00B76590"/>
    <w:rsid w:val="00B94B21"/>
    <w:rsid w:val="00B9725A"/>
    <w:rsid w:val="00BC4583"/>
    <w:rsid w:val="00BC5BF0"/>
    <w:rsid w:val="00BC688C"/>
    <w:rsid w:val="00BE4F28"/>
    <w:rsid w:val="00BE6423"/>
    <w:rsid w:val="00BF0224"/>
    <w:rsid w:val="00BF4F6D"/>
    <w:rsid w:val="00C107AE"/>
    <w:rsid w:val="00C17F95"/>
    <w:rsid w:val="00C22833"/>
    <w:rsid w:val="00C23AB8"/>
    <w:rsid w:val="00C33A8B"/>
    <w:rsid w:val="00C33F79"/>
    <w:rsid w:val="00C42293"/>
    <w:rsid w:val="00C51B14"/>
    <w:rsid w:val="00C726FB"/>
    <w:rsid w:val="00C74E3E"/>
    <w:rsid w:val="00C75C32"/>
    <w:rsid w:val="00C87D7C"/>
    <w:rsid w:val="00C939D7"/>
    <w:rsid w:val="00CD7BFA"/>
    <w:rsid w:val="00CE134A"/>
    <w:rsid w:val="00CF264D"/>
    <w:rsid w:val="00CF2DA7"/>
    <w:rsid w:val="00CF47CE"/>
    <w:rsid w:val="00CF78CB"/>
    <w:rsid w:val="00D05A1E"/>
    <w:rsid w:val="00D11C9E"/>
    <w:rsid w:val="00D1260D"/>
    <w:rsid w:val="00D13DF6"/>
    <w:rsid w:val="00D2324C"/>
    <w:rsid w:val="00D24EEA"/>
    <w:rsid w:val="00D46851"/>
    <w:rsid w:val="00D469E3"/>
    <w:rsid w:val="00D52A2C"/>
    <w:rsid w:val="00D52E78"/>
    <w:rsid w:val="00D638F9"/>
    <w:rsid w:val="00D6573F"/>
    <w:rsid w:val="00D67554"/>
    <w:rsid w:val="00D71648"/>
    <w:rsid w:val="00D742F3"/>
    <w:rsid w:val="00D80403"/>
    <w:rsid w:val="00D823EA"/>
    <w:rsid w:val="00D8781E"/>
    <w:rsid w:val="00D95E6F"/>
    <w:rsid w:val="00DA0A4E"/>
    <w:rsid w:val="00DA339E"/>
    <w:rsid w:val="00DA44BA"/>
    <w:rsid w:val="00DA64BC"/>
    <w:rsid w:val="00DA777B"/>
    <w:rsid w:val="00DB4701"/>
    <w:rsid w:val="00DB4E2D"/>
    <w:rsid w:val="00DB7853"/>
    <w:rsid w:val="00DC1AD5"/>
    <w:rsid w:val="00DD2B10"/>
    <w:rsid w:val="00DE0AFE"/>
    <w:rsid w:val="00DE46B6"/>
    <w:rsid w:val="00DE5034"/>
    <w:rsid w:val="00DF6A76"/>
    <w:rsid w:val="00DF6F7E"/>
    <w:rsid w:val="00E06E9E"/>
    <w:rsid w:val="00E13BE9"/>
    <w:rsid w:val="00E167AF"/>
    <w:rsid w:val="00E2064C"/>
    <w:rsid w:val="00E25712"/>
    <w:rsid w:val="00E34FFC"/>
    <w:rsid w:val="00E5054A"/>
    <w:rsid w:val="00E62779"/>
    <w:rsid w:val="00E70D54"/>
    <w:rsid w:val="00E71DAB"/>
    <w:rsid w:val="00E81B8A"/>
    <w:rsid w:val="00E84CCA"/>
    <w:rsid w:val="00EA363F"/>
    <w:rsid w:val="00EA48FD"/>
    <w:rsid w:val="00EA6EC3"/>
    <w:rsid w:val="00EB7F8B"/>
    <w:rsid w:val="00ED212E"/>
    <w:rsid w:val="00ED59F2"/>
    <w:rsid w:val="00ED7D3A"/>
    <w:rsid w:val="00EE20C6"/>
    <w:rsid w:val="00EE4E5A"/>
    <w:rsid w:val="00EE502F"/>
    <w:rsid w:val="00EE59B0"/>
    <w:rsid w:val="00F043D5"/>
    <w:rsid w:val="00F1275C"/>
    <w:rsid w:val="00F247F0"/>
    <w:rsid w:val="00F27B38"/>
    <w:rsid w:val="00F27F61"/>
    <w:rsid w:val="00F32479"/>
    <w:rsid w:val="00F3300D"/>
    <w:rsid w:val="00F350A1"/>
    <w:rsid w:val="00F362BC"/>
    <w:rsid w:val="00F36B9B"/>
    <w:rsid w:val="00F5067A"/>
    <w:rsid w:val="00F50A9F"/>
    <w:rsid w:val="00F5148B"/>
    <w:rsid w:val="00F636D5"/>
    <w:rsid w:val="00F668CB"/>
    <w:rsid w:val="00F675E3"/>
    <w:rsid w:val="00F75181"/>
    <w:rsid w:val="00F8157B"/>
    <w:rsid w:val="00F82CAD"/>
    <w:rsid w:val="00F82FCC"/>
    <w:rsid w:val="00F8415A"/>
    <w:rsid w:val="00F86F79"/>
    <w:rsid w:val="00F92F07"/>
    <w:rsid w:val="00F94AD4"/>
    <w:rsid w:val="00FA122C"/>
    <w:rsid w:val="00FA2633"/>
    <w:rsid w:val="00FA2C67"/>
    <w:rsid w:val="00FA7A7B"/>
    <w:rsid w:val="00FB09FD"/>
    <w:rsid w:val="00FD12EF"/>
    <w:rsid w:val="00FE0EEA"/>
    <w:rsid w:val="00FE4E86"/>
    <w:rsid w:val="00FF0A92"/>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ED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A49"/>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uiPriority w:val="99"/>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9F6E2D"/>
    <w:rPr>
      <w:color w:val="605E5C"/>
      <w:shd w:val="clear" w:color="auto" w:fill="E1DFDD"/>
    </w:rPr>
  </w:style>
  <w:style w:type="table" w:customStyle="1" w:styleId="TableGrid3">
    <w:name w:val="Table Grid3"/>
    <w:basedOn w:val="TableNormal"/>
    <w:next w:val="TableGrid"/>
    <w:rsid w:val="001D18C7"/>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1D18C7"/>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256016152">
      <w:bodyDiv w:val="1"/>
      <w:marLeft w:val="0"/>
      <w:marRight w:val="0"/>
      <w:marTop w:val="0"/>
      <w:marBottom w:val="0"/>
      <w:divBdr>
        <w:top w:val="none" w:sz="0" w:space="0" w:color="auto"/>
        <w:left w:val="none" w:sz="0" w:space="0" w:color="auto"/>
        <w:bottom w:val="none" w:sz="0" w:space="0" w:color="auto"/>
        <w:right w:val="none" w:sz="0" w:space="0" w:color="auto"/>
      </w:divBdr>
    </w:div>
    <w:div w:id="371076896">
      <w:bodyDiv w:val="1"/>
      <w:marLeft w:val="0"/>
      <w:marRight w:val="0"/>
      <w:marTop w:val="0"/>
      <w:marBottom w:val="0"/>
      <w:divBdr>
        <w:top w:val="none" w:sz="0" w:space="0" w:color="auto"/>
        <w:left w:val="none" w:sz="0" w:space="0" w:color="auto"/>
        <w:bottom w:val="none" w:sz="0" w:space="0" w:color="auto"/>
        <w:right w:val="none" w:sz="0" w:space="0" w:color="auto"/>
      </w:divBdr>
    </w:div>
    <w:div w:id="526917202">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511214331">
      <w:bodyDiv w:val="1"/>
      <w:marLeft w:val="0"/>
      <w:marRight w:val="0"/>
      <w:marTop w:val="0"/>
      <w:marBottom w:val="0"/>
      <w:divBdr>
        <w:top w:val="none" w:sz="0" w:space="0" w:color="auto"/>
        <w:left w:val="none" w:sz="0" w:space="0" w:color="auto"/>
        <w:bottom w:val="none" w:sz="0" w:space="0" w:color="auto"/>
        <w:right w:val="none" w:sz="0" w:space="0" w:color="auto"/>
      </w:divBdr>
    </w:div>
    <w:div w:id="163382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umie.wingo@navy.mil" TargetMode="External"/><Relationship Id="rId13" Type="http://schemas.openxmlformats.org/officeDocument/2006/relationships/hyperlink" Target="https://www.itu.int/rec/R-REC-SM.329/en"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itu.int/rec/R-REC-SM.328/en"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itu.int/pub/R-REP-BS.458" TargetMode="External"/><Relationship Id="rId23" Type="http://schemas.openxmlformats.org/officeDocument/2006/relationships/theme" Target="theme/theme1.xml"/><Relationship Id="rId10" Type="http://schemas.openxmlformats.org/officeDocument/2006/relationships/hyperlink" Target="mailto:robert.leck@aces-inc.com" TargetMode="Externa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jerome.j.foreman1@navy.mil" TargetMode="External"/><Relationship Id="rId14" Type="http://schemas.openxmlformats.org/officeDocument/2006/relationships/hyperlink" Target="https://www.itu.int/pub/R-REP-BS.45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FB6C1-86FB-4E21-9CA8-14CCB4D08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3684</Words>
  <Characters>21004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24639</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2021-07-26T20:32:00Z</dcterms:created>
  <dcterms:modified xsi:type="dcterms:W3CDTF">2021-07-26T20:32:00Z</dcterms:modified>
</cp:coreProperties>
</file>