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720"/>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56397C" w:rsidRPr="00954C63" w14:paraId="780CC4AF" w14:textId="77777777" w:rsidTr="00BA077A">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045F8F42" w14:textId="77777777" w:rsidR="0056397C" w:rsidRPr="00954C63" w:rsidRDefault="0056397C" w:rsidP="00BA077A">
            <w:pPr>
              <w:pStyle w:val="TabletitleBR"/>
              <w:keepNext w:val="0"/>
              <w:keepLines w:val="0"/>
              <w:tabs>
                <w:tab w:val="center" w:pos="4680"/>
              </w:tabs>
              <w:suppressAutoHyphens/>
              <w:spacing w:after="0"/>
              <w:rPr>
                <w:spacing w:val="-3"/>
                <w:szCs w:val="24"/>
              </w:rPr>
            </w:pPr>
            <w:bookmarkStart w:id="0" w:name="_GoBack"/>
            <w:bookmarkEnd w:id="0"/>
            <w:r w:rsidRPr="00954C63">
              <w:rPr>
                <w:rPrChange w:id="1" w:author="Author">
                  <w:rPr>
                    <w:lang w:val="en-US"/>
                  </w:rPr>
                </w:rPrChange>
              </w:rPr>
              <w:br w:type="page"/>
            </w:r>
            <w:r w:rsidRPr="00954C63">
              <w:rPr>
                <w:spacing w:val="-3"/>
                <w:szCs w:val="24"/>
              </w:rPr>
              <w:t>U.S. Radiocommunications Sector</w:t>
            </w:r>
          </w:p>
          <w:p w14:paraId="610781D5" w14:textId="77777777" w:rsidR="0056397C" w:rsidRPr="004D068F" w:rsidRDefault="0056397C" w:rsidP="00BA077A">
            <w:pPr>
              <w:pStyle w:val="TabletitleBR"/>
              <w:rPr>
                <w:spacing w:val="-3"/>
                <w:szCs w:val="24"/>
              </w:rPr>
            </w:pPr>
            <w:r w:rsidRPr="004D068F">
              <w:rPr>
                <w:spacing w:val="-3"/>
                <w:szCs w:val="24"/>
              </w:rPr>
              <w:t>Fact Sheet</w:t>
            </w:r>
          </w:p>
        </w:tc>
      </w:tr>
      <w:tr w:rsidR="0056397C" w:rsidRPr="00954C63" w14:paraId="4E7603B5" w14:textId="77777777" w:rsidTr="00BA077A">
        <w:trPr>
          <w:trHeight w:val="348"/>
        </w:trPr>
        <w:tc>
          <w:tcPr>
            <w:tcW w:w="3984" w:type="dxa"/>
            <w:tcBorders>
              <w:left w:val="double" w:sz="6" w:space="0" w:color="auto"/>
            </w:tcBorders>
          </w:tcPr>
          <w:p w14:paraId="1CE25487" w14:textId="41660267" w:rsidR="0056397C" w:rsidRPr="00954C63" w:rsidRDefault="0056397C" w:rsidP="00BA077A">
            <w:pPr>
              <w:spacing w:after="120"/>
              <w:ind w:left="900" w:right="144" w:hanging="756"/>
              <w:rPr>
                <w:szCs w:val="24"/>
              </w:rPr>
            </w:pPr>
            <w:r w:rsidRPr="00954C63">
              <w:rPr>
                <w:b/>
                <w:szCs w:val="24"/>
              </w:rPr>
              <w:t>Working Party:</w:t>
            </w:r>
            <w:r w:rsidR="00CB552F" w:rsidRPr="00954C63">
              <w:rPr>
                <w:szCs w:val="24"/>
              </w:rPr>
              <w:t xml:space="preserve">  ITU-R WP</w:t>
            </w:r>
            <w:del w:id="2" w:author="Author">
              <w:r w:rsidR="00954C63" w:rsidRPr="00954C63" w:rsidDel="00954C63">
                <w:rPr>
                  <w:szCs w:val="24"/>
                </w:rPr>
                <w:delText xml:space="preserve"> </w:delText>
              </w:r>
            </w:del>
            <w:r w:rsidRPr="00954C63">
              <w:rPr>
                <w:szCs w:val="24"/>
              </w:rPr>
              <w:t>5C</w:t>
            </w:r>
          </w:p>
        </w:tc>
        <w:tc>
          <w:tcPr>
            <w:tcW w:w="5409" w:type="dxa"/>
            <w:tcBorders>
              <w:right w:val="double" w:sz="6" w:space="0" w:color="auto"/>
            </w:tcBorders>
          </w:tcPr>
          <w:p w14:paraId="31D188B3" w14:textId="619CEC76" w:rsidR="0056397C" w:rsidRPr="00954C63" w:rsidRDefault="0056397C" w:rsidP="00954C63">
            <w:pPr>
              <w:spacing w:after="120"/>
              <w:ind w:left="144" w:right="144"/>
              <w:rPr>
                <w:szCs w:val="24"/>
              </w:rPr>
            </w:pPr>
            <w:r w:rsidRPr="00954C63">
              <w:rPr>
                <w:b/>
                <w:szCs w:val="24"/>
              </w:rPr>
              <w:t>Document No:</w:t>
            </w:r>
            <w:r w:rsidRPr="00954C63">
              <w:rPr>
                <w:szCs w:val="24"/>
              </w:rPr>
              <w:t xml:space="preserve"> </w:t>
            </w:r>
            <w:ins w:id="3" w:author="Author">
              <w:r w:rsidR="00954C63" w:rsidRPr="00954C63">
                <w:rPr>
                  <w:szCs w:val="24"/>
                </w:rPr>
                <w:t xml:space="preserve"> </w:t>
              </w:r>
            </w:ins>
            <w:del w:id="4" w:author="Author">
              <w:r w:rsidRPr="00954C63" w:rsidDel="00954C63">
                <w:rPr>
                  <w:szCs w:val="24"/>
                </w:rPr>
                <w:delText xml:space="preserve"> </w:delText>
              </w:r>
            </w:del>
            <w:ins w:id="5" w:author="Author">
              <w:r w:rsidR="00954C63" w:rsidRPr="00954C63">
                <w:rPr>
                  <w:szCs w:val="24"/>
                </w:rPr>
                <w:t>USWP5C23_12_rev1</w:t>
              </w:r>
              <w:r w:rsidR="009C6498">
                <w:rPr>
                  <w:szCs w:val="24"/>
                </w:rPr>
                <w:t>a</w:t>
              </w:r>
              <w:r w:rsidR="00954C63" w:rsidRPr="00954C63">
                <w:rPr>
                  <w:szCs w:val="24"/>
                </w:rPr>
                <w:t xml:space="preserve"> - WBHF Question</w:t>
              </w:r>
            </w:ins>
            <w:del w:id="6" w:author="Author">
              <w:r w:rsidR="00954C63" w:rsidRPr="00954C63" w:rsidDel="00954C63">
                <w:rPr>
                  <w:szCs w:val="24"/>
                </w:rPr>
                <w:delText>uswp5c23_12_WBHF QUESTION_rev1</w:delText>
              </w:r>
            </w:del>
          </w:p>
        </w:tc>
      </w:tr>
      <w:tr w:rsidR="0056397C" w:rsidRPr="00954C63" w14:paraId="467F5581" w14:textId="77777777" w:rsidTr="00BA077A">
        <w:trPr>
          <w:trHeight w:val="378"/>
        </w:trPr>
        <w:tc>
          <w:tcPr>
            <w:tcW w:w="3984" w:type="dxa"/>
            <w:tcBorders>
              <w:left w:val="double" w:sz="6" w:space="0" w:color="auto"/>
            </w:tcBorders>
          </w:tcPr>
          <w:p w14:paraId="207917F0" w14:textId="0D37B055" w:rsidR="0056397C" w:rsidRPr="00954C63" w:rsidRDefault="0056397C" w:rsidP="00BA077A">
            <w:pPr>
              <w:spacing w:before="0"/>
              <w:ind w:left="144" w:right="144"/>
              <w:rPr>
                <w:szCs w:val="24"/>
              </w:rPr>
            </w:pPr>
            <w:r w:rsidRPr="00954C63">
              <w:rPr>
                <w:b/>
                <w:szCs w:val="24"/>
                <w:rPrChange w:id="7" w:author="Author">
                  <w:rPr>
                    <w:b/>
                    <w:szCs w:val="24"/>
                    <w:lang w:val="pt-BR"/>
                  </w:rPr>
                </w:rPrChange>
              </w:rPr>
              <w:t>Ref:</w:t>
            </w:r>
            <w:ins w:id="8" w:author="Author">
              <w:r w:rsidR="00954C63" w:rsidRPr="00954C63">
                <w:rPr>
                  <w:szCs w:val="24"/>
                  <w:rPrChange w:id="9" w:author="Author">
                    <w:rPr>
                      <w:szCs w:val="24"/>
                      <w:lang w:val="pt-BR"/>
                    </w:rPr>
                  </w:rPrChange>
                </w:rPr>
                <w:t xml:space="preserve">  </w:t>
              </w:r>
            </w:ins>
            <w:del w:id="10" w:author="Author">
              <w:r w:rsidRPr="00954C63" w:rsidDel="00954C63">
                <w:rPr>
                  <w:szCs w:val="24"/>
                  <w:rPrChange w:id="11" w:author="Author">
                    <w:rPr>
                      <w:szCs w:val="24"/>
                      <w:lang w:val="pt-BR"/>
                    </w:rPr>
                  </w:rPrChange>
                </w:rPr>
                <w:tab/>
              </w:r>
            </w:del>
            <w:r w:rsidRPr="00954C63">
              <w:rPr>
                <w:szCs w:val="24"/>
                <w:rPrChange w:id="12" w:author="Author">
                  <w:rPr>
                    <w:szCs w:val="24"/>
                    <w:lang w:val="pt-BR"/>
                  </w:rPr>
                </w:rPrChange>
              </w:rPr>
              <w:t>Res.429 ( WRC-19), Res.656 (Rev WRC-19)</w:t>
            </w:r>
          </w:p>
        </w:tc>
        <w:tc>
          <w:tcPr>
            <w:tcW w:w="5409" w:type="dxa"/>
            <w:tcBorders>
              <w:right w:val="double" w:sz="6" w:space="0" w:color="auto"/>
            </w:tcBorders>
          </w:tcPr>
          <w:p w14:paraId="60981C37" w14:textId="3CD4457A" w:rsidR="0056397C" w:rsidRPr="004D068F" w:rsidRDefault="0056397C" w:rsidP="00BA077A">
            <w:pPr>
              <w:tabs>
                <w:tab w:val="left" w:pos="162"/>
              </w:tabs>
              <w:spacing w:before="0"/>
              <w:ind w:left="612" w:right="144" w:hanging="468"/>
              <w:rPr>
                <w:szCs w:val="24"/>
              </w:rPr>
            </w:pPr>
            <w:r w:rsidRPr="004D068F">
              <w:rPr>
                <w:b/>
                <w:szCs w:val="24"/>
              </w:rPr>
              <w:t>Date:</w:t>
            </w:r>
            <w:r w:rsidRPr="004D068F">
              <w:rPr>
                <w:szCs w:val="24"/>
              </w:rPr>
              <w:t xml:space="preserve">  7/</w:t>
            </w:r>
            <w:r w:rsidR="00361EF0" w:rsidRPr="004D068F">
              <w:rPr>
                <w:szCs w:val="24"/>
              </w:rPr>
              <w:t>20</w:t>
            </w:r>
            <w:r w:rsidRPr="004D068F">
              <w:rPr>
                <w:szCs w:val="24"/>
              </w:rPr>
              <w:t>/2021</w:t>
            </w:r>
          </w:p>
        </w:tc>
      </w:tr>
      <w:tr w:rsidR="0056397C" w:rsidRPr="00954C63" w14:paraId="016A74F5" w14:textId="77777777" w:rsidTr="00BA077A">
        <w:trPr>
          <w:trHeight w:val="459"/>
        </w:trPr>
        <w:tc>
          <w:tcPr>
            <w:tcW w:w="9393" w:type="dxa"/>
            <w:gridSpan w:val="2"/>
            <w:tcBorders>
              <w:left w:val="double" w:sz="6" w:space="0" w:color="auto"/>
              <w:right w:val="double" w:sz="6" w:space="0" w:color="auto"/>
            </w:tcBorders>
          </w:tcPr>
          <w:p w14:paraId="1E000271" w14:textId="77777777" w:rsidR="0056397C" w:rsidRPr="00954C63" w:rsidRDefault="0056397C" w:rsidP="00BA077A">
            <w:pPr>
              <w:pStyle w:val="BodyTextIndent"/>
              <w:spacing w:before="0"/>
              <w:ind w:left="187"/>
              <w:rPr>
                <w:rFonts w:ascii="Times New Roman" w:hAnsi="Times New Roman"/>
                <w:szCs w:val="24"/>
                <w:rPrChange w:id="13" w:author="Author">
                  <w:rPr>
                    <w:rFonts w:ascii="Times New Roman" w:hAnsi="Times New Roman"/>
                    <w:szCs w:val="24"/>
                    <w:lang w:val="en-US"/>
                  </w:rPr>
                </w:rPrChange>
              </w:rPr>
            </w:pPr>
            <w:r w:rsidRPr="00954C63">
              <w:rPr>
                <w:rFonts w:ascii="Times New Roman" w:hAnsi="Times New Roman"/>
                <w:b/>
                <w:bCs/>
                <w:szCs w:val="24"/>
              </w:rPr>
              <w:t>Document Title:</w:t>
            </w:r>
            <w:r w:rsidRPr="00954C63">
              <w:rPr>
                <w:rFonts w:ascii="Times New Roman" w:hAnsi="Times New Roman"/>
                <w:bCs/>
                <w:szCs w:val="24"/>
              </w:rPr>
              <w:t xml:space="preserve">  Preliminary Draft New Question – Accommodating Wide Band High Frequency (WBHF) services within the 3 to 30 MHz Frequency Band</w:t>
            </w:r>
          </w:p>
        </w:tc>
      </w:tr>
      <w:tr w:rsidR="0056397C" w:rsidRPr="00954C63" w14:paraId="372FF805" w14:textId="77777777" w:rsidTr="00BA077A">
        <w:trPr>
          <w:trHeight w:val="1960"/>
        </w:trPr>
        <w:tc>
          <w:tcPr>
            <w:tcW w:w="3984" w:type="dxa"/>
            <w:tcBorders>
              <w:left w:val="double" w:sz="6" w:space="0" w:color="auto"/>
            </w:tcBorders>
          </w:tcPr>
          <w:p w14:paraId="6C158E8D" w14:textId="77777777" w:rsidR="0056397C" w:rsidRPr="00954C63" w:rsidRDefault="0056397C" w:rsidP="00BA077A">
            <w:pPr>
              <w:ind w:left="144" w:right="144"/>
              <w:rPr>
                <w:b/>
                <w:szCs w:val="24"/>
              </w:rPr>
            </w:pPr>
            <w:r w:rsidRPr="00954C63">
              <w:rPr>
                <w:b/>
                <w:szCs w:val="24"/>
              </w:rPr>
              <w:t>Author(s)/Contributors(s):</w:t>
            </w:r>
          </w:p>
          <w:p w14:paraId="120AB63B" w14:textId="77777777" w:rsidR="0056397C" w:rsidRPr="00954C63" w:rsidRDefault="0056397C" w:rsidP="00BA077A">
            <w:pPr>
              <w:spacing w:before="0"/>
              <w:ind w:left="144" w:right="144"/>
              <w:rPr>
                <w:bCs/>
                <w:iCs/>
                <w:szCs w:val="24"/>
                <w:rPrChange w:id="14" w:author="Author">
                  <w:rPr>
                    <w:bCs/>
                    <w:iCs/>
                    <w:szCs w:val="24"/>
                    <w:lang w:val="en-US"/>
                  </w:rPr>
                </w:rPrChange>
              </w:rPr>
            </w:pPr>
          </w:p>
          <w:p w14:paraId="3FFDAFF4" w14:textId="77777777" w:rsidR="0056397C" w:rsidRPr="00954C63" w:rsidRDefault="0056397C" w:rsidP="00BA077A">
            <w:pPr>
              <w:spacing w:before="0"/>
              <w:ind w:left="144" w:right="144"/>
              <w:rPr>
                <w:bCs/>
                <w:iCs/>
                <w:szCs w:val="24"/>
                <w:rPrChange w:id="15" w:author="Author">
                  <w:rPr>
                    <w:bCs/>
                    <w:iCs/>
                    <w:szCs w:val="24"/>
                    <w:lang w:val="en-US"/>
                  </w:rPr>
                </w:rPrChange>
              </w:rPr>
            </w:pPr>
            <w:r w:rsidRPr="00954C63">
              <w:rPr>
                <w:bCs/>
                <w:iCs/>
                <w:szCs w:val="24"/>
                <w:rPrChange w:id="16" w:author="Author">
                  <w:rPr>
                    <w:bCs/>
                    <w:iCs/>
                    <w:szCs w:val="24"/>
                    <w:lang w:val="en-US"/>
                  </w:rPr>
                </w:rPrChange>
              </w:rPr>
              <w:t>Fumie Wingo</w:t>
            </w:r>
          </w:p>
          <w:p w14:paraId="0253F82A" w14:textId="77777777" w:rsidR="0056397C" w:rsidRPr="00954C63" w:rsidRDefault="0056397C" w:rsidP="00BA077A">
            <w:pPr>
              <w:spacing w:before="0"/>
              <w:ind w:left="144" w:right="144"/>
              <w:rPr>
                <w:bCs/>
                <w:iCs/>
                <w:szCs w:val="24"/>
                <w:rPrChange w:id="17" w:author="Author">
                  <w:rPr>
                    <w:bCs/>
                    <w:iCs/>
                    <w:szCs w:val="24"/>
                    <w:lang w:val="en-US"/>
                  </w:rPr>
                </w:rPrChange>
              </w:rPr>
            </w:pPr>
            <w:r w:rsidRPr="00954C63">
              <w:rPr>
                <w:bCs/>
                <w:iCs/>
                <w:szCs w:val="24"/>
                <w:rPrChange w:id="18" w:author="Author">
                  <w:rPr>
                    <w:bCs/>
                    <w:iCs/>
                    <w:szCs w:val="24"/>
                    <w:lang w:val="en-US"/>
                  </w:rPr>
                </w:rPrChange>
              </w:rPr>
              <w:t>Department of the Navy</w:t>
            </w:r>
          </w:p>
          <w:p w14:paraId="6A641289" w14:textId="77777777" w:rsidR="0056397C" w:rsidRPr="00954C63" w:rsidRDefault="0056397C" w:rsidP="00BA077A">
            <w:pPr>
              <w:spacing w:before="0"/>
              <w:ind w:left="144" w:right="144"/>
              <w:rPr>
                <w:bCs/>
                <w:iCs/>
                <w:szCs w:val="24"/>
                <w:rPrChange w:id="19" w:author="Author">
                  <w:rPr>
                    <w:bCs/>
                    <w:iCs/>
                    <w:szCs w:val="24"/>
                    <w:lang w:val="en-US"/>
                  </w:rPr>
                </w:rPrChange>
              </w:rPr>
            </w:pPr>
          </w:p>
          <w:p w14:paraId="1C280337" w14:textId="77777777" w:rsidR="0056397C" w:rsidRPr="00954C63" w:rsidRDefault="0056397C" w:rsidP="00BA077A">
            <w:pPr>
              <w:spacing w:before="0"/>
              <w:ind w:left="144" w:right="144"/>
              <w:rPr>
                <w:bCs/>
                <w:iCs/>
                <w:szCs w:val="24"/>
                <w:rPrChange w:id="20" w:author="Author">
                  <w:rPr>
                    <w:bCs/>
                    <w:iCs/>
                    <w:szCs w:val="24"/>
                    <w:lang w:val="en-US"/>
                  </w:rPr>
                </w:rPrChange>
              </w:rPr>
            </w:pPr>
            <w:r w:rsidRPr="00954C63">
              <w:rPr>
                <w:bCs/>
                <w:iCs/>
                <w:szCs w:val="24"/>
                <w:rPrChange w:id="21" w:author="Author">
                  <w:rPr>
                    <w:bCs/>
                    <w:iCs/>
                    <w:szCs w:val="24"/>
                    <w:lang w:val="en-US"/>
                  </w:rPr>
                </w:rPrChange>
              </w:rPr>
              <w:t>Jerome Foreman</w:t>
            </w:r>
          </w:p>
          <w:p w14:paraId="46101F9C" w14:textId="77777777" w:rsidR="0056397C" w:rsidRPr="00954C63" w:rsidRDefault="0056397C" w:rsidP="00BA077A">
            <w:pPr>
              <w:spacing w:before="0"/>
              <w:ind w:left="144" w:right="144"/>
              <w:rPr>
                <w:bCs/>
                <w:iCs/>
                <w:szCs w:val="24"/>
                <w:rPrChange w:id="22" w:author="Author">
                  <w:rPr>
                    <w:bCs/>
                    <w:iCs/>
                    <w:szCs w:val="24"/>
                    <w:lang w:val="en-US"/>
                  </w:rPr>
                </w:rPrChange>
              </w:rPr>
            </w:pPr>
            <w:r w:rsidRPr="00954C63">
              <w:rPr>
                <w:bCs/>
                <w:iCs/>
                <w:szCs w:val="24"/>
                <w:rPrChange w:id="23" w:author="Author">
                  <w:rPr>
                    <w:bCs/>
                    <w:iCs/>
                    <w:szCs w:val="24"/>
                    <w:lang w:val="en-US"/>
                  </w:rPr>
                </w:rPrChange>
              </w:rPr>
              <w:t>Department of the Navy</w:t>
            </w:r>
          </w:p>
          <w:p w14:paraId="73997A36" w14:textId="77777777" w:rsidR="0056397C" w:rsidRPr="00954C63" w:rsidRDefault="0056397C" w:rsidP="00BA077A">
            <w:pPr>
              <w:spacing w:before="0"/>
              <w:ind w:left="144" w:right="144"/>
              <w:rPr>
                <w:bCs/>
                <w:iCs/>
                <w:szCs w:val="24"/>
                <w:rPrChange w:id="24" w:author="Author">
                  <w:rPr>
                    <w:bCs/>
                    <w:iCs/>
                    <w:szCs w:val="24"/>
                    <w:lang w:val="en-US"/>
                  </w:rPr>
                </w:rPrChange>
              </w:rPr>
            </w:pPr>
          </w:p>
          <w:p w14:paraId="61F261F3" w14:textId="77777777" w:rsidR="0056397C" w:rsidRPr="00954C63" w:rsidRDefault="0056397C" w:rsidP="00BA077A">
            <w:pPr>
              <w:spacing w:before="0"/>
              <w:ind w:left="144" w:right="144"/>
              <w:rPr>
                <w:bCs/>
                <w:iCs/>
                <w:szCs w:val="24"/>
                <w:rPrChange w:id="25" w:author="Author">
                  <w:rPr>
                    <w:bCs/>
                    <w:iCs/>
                    <w:szCs w:val="24"/>
                    <w:lang w:val="en-US"/>
                  </w:rPr>
                </w:rPrChange>
              </w:rPr>
            </w:pPr>
            <w:r w:rsidRPr="00954C63">
              <w:rPr>
                <w:bCs/>
                <w:iCs/>
                <w:szCs w:val="24"/>
                <w:rPrChange w:id="26" w:author="Author">
                  <w:rPr>
                    <w:bCs/>
                    <w:iCs/>
                    <w:szCs w:val="24"/>
                    <w:lang w:val="en-US"/>
                  </w:rPr>
                </w:rPrChange>
              </w:rPr>
              <w:t>Robert Leck</w:t>
            </w:r>
          </w:p>
          <w:p w14:paraId="2AA49CB1" w14:textId="77777777" w:rsidR="0056397C" w:rsidRPr="00954C63" w:rsidRDefault="0056397C" w:rsidP="00BA077A">
            <w:pPr>
              <w:spacing w:before="0"/>
              <w:ind w:left="144" w:right="144"/>
            </w:pPr>
            <w:r w:rsidRPr="00954C63">
              <w:rPr>
                <w:bCs/>
                <w:iCs/>
                <w:szCs w:val="24"/>
                <w:rPrChange w:id="27" w:author="Author">
                  <w:rPr>
                    <w:bCs/>
                    <w:iCs/>
                    <w:szCs w:val="24"/>
                    <w:lang w:val="en-US"/>
                  </w:rPr>
                </w:rPrChange>
              </w:rPr>
              <w:t>ACES in support of the Department of the Navy</w:t>
            </w:r>
          </w:p>
          <w:p w14:paraId="081BFDFB" w14:textId="77777777" w:rsidR="0056397C" w:rsidRPr="00954C63" w:rsidRDefault="0056397C" w:rsidP="00BA077A">
            <w:pPr>
              <w:spacing w:before="0"/>
              <w:ind w:left="144" w:right="144"/>
              <w:rPr>
                <w:bCs/>
                <w:iCs/>
                <w:szCs w:val="24"/>
                <w:rPrChange w:id="28" w:author="Author">
                  <w:rPr>
                    <w:bCs/>
                    <w:iCs/>
                    <w:szCs w:val="24"/>
                    <w:lang w:val="en-US"/>
                  </w:rPr>
                </w:rPrChange>
              </w:rPr>
            </w:pPr>
          </w:p>
        </w:tc>
        <w:tc>
          <w:tcPr>
            <w:tcW w:w="5409" w:type="dxa"/>
            <w:tcBorders>
              <w:right w:val="double" w:sz="6" w:space="0" w:color="auto"/>
            </w:tcBorders>
          </w:tcPr>
          <w:p w14:paraId="34EB4B32" w14:textId="77777777" w:rsidR="0056397C" w:rsidRPr="00954C63" w:rsidRDefault="0056397C" w:rsidP="00BA077A">
            <w:pPr>
              <w:ind w:left="144" w:right="144"/>
              <w:rPr>
                <w:bCs/>
                <w:szCs w:val="24"/>
                <w:rPrChange w:id="29" w:author="Author">
                  <w:rPr>
                    <w:bCs/>
                    <w:szCs w:val="24"/>
                    <w:lang w:val="fr-FR"/>
                  </w:rPr>
                </w:rPrChange>
              </w:rPr>
            </w:pPr>
          </w:p>
          <w:p w14:paraId="41B07BCE" w14:textId="77777777" w:rsidR="0056397C" w:rsidRPr="00954C63" w:rsidRDefault="0056397C" w:rsidP="00BA077A">
            <w:pPr>
              <w:spacing w:before="0"/>
              <w:ind w:left="144" w:right="144"/>
              <w:rPr>
                <w:bCs/>
                <w:szCs w:val="24"/>
                <w:rPrChange w:id="30" w:author="Author">
                  <w:rPr>
                    <w:bCs/>
                    <w:szCs w:val="24"/>
                    <w:lang w:val="fr-FR"/>
                  </w:rPr>
                </w:rPrChange>
              </w:rPr>
            </w:pPr>
          </w:p>
          <w:p w14:paraId="2A8A61FB" w14:textId="3B06F0A9" w:rsidR="0056397C" w:rsidRPr="00954C63" w:rsidRDefault="00AC593E" w:rsidP="00BA077A">
            <w:pPr>
              <w:spacing w:before="0"/>
              <w:ind w:left="144" w:right="144"/>
              <w:rPr>
                <w:bCs/>
                <w:color w:val="000000"/>
                <w:szCs w:val="24"/>
                <w:rPrChange w:id="31" w:author="Author">
                  <w:rPr>
                    <w:bCs/>
                    <w:color w:val="000000"/>
                    <w:szCs w:val="24"/>
                    <w:lang w:val="fr-FR"/>
                  </w:rPr>
                </w:rPrChange>
              </w:rPr>
            </w:pPr>
            <w:r w:rsidRPr="00954C63">
              <w:rPr>
                <w:bCs/>
                <w:color w:val="000000"/>
                <w:szCs w:val="24"/>
                <w:rPrChange w:id="32" w:author="Author">
                  <w:rPr>
                    <w:bCs/>
                    <w:color w:val="000000"/>
                    <w:szCs w:val="24"/>
                    <w:lang w:val="fr-FR"/>
                  </w:rPr>
                </w:rPrChange>
              </w:rPr>
              <w:t>Phone :</w:t>
            </w:r>
            <w:r w:rsidR="0056397C" w:rsidRPr="00954C63">
              <w:rPr>
                <w:bCs/>
                <w:color w:val="000000"/>
                <w:szCs w:val="24"/>
                <w:rPrChange w:id="33" w:author="Author">
                  <w:rPr>
                    <w:bCs/>
                    <w:color w:val="000000"/>
                    <w:szCs w:val="24"/>
                    <w:lang w:val="fr-FR"/>
                  </w:rPr>
                </w:rPrChange>
              </w:rPr>
              <w:t xml:space="preserve"> +1-703-697-0066</w:t>
            </w:r>
          </w:p>
          <w:p w14:paraId="19DDB35A" w14:textId="144B4E7A" w:rsidR="0056397C" w:rsidRPr="00954C63" w:rsidRDefault="00AC593E" w:rsidP="00BA077A">
            <w:pPr>
              <w:spacing w:before="0"/>
              <w:ind w:left="144" w:right="144"/>
              <w:rPr>
                <w:bCs/>
                <w:color w:val="000000"/>
                <w:szCs w:val="24"/>
                <w:rPrChange w:id="34" w:author="Author">
                  <w:rPr>
                    <w:bCs/>
                    <w:color w:val="000000"/>
                    <w:szCs w:val="24"/>
                    <w:lang w:val="fr-FR"/>
                  </w:rPr>
                </w:rPrChange>
              </w:rPr>
            </w:pPr>
            <w:r w:rsidRPr="00954C63">
              <w:rPr>
                <w:bCs/>
                <w:color w:val="000000"/>
                <w:szCs w:val="24"/>
                <w:rPrChange w:id="35" w:author="Author">
                  <w:rPr>
                    <w:bCs/>
                    <w:color w:val="000000"/>
                    <w:szCs w:val="24"/>
                    <w:lang w:val="fr-FR"/>
                  </w:rPr>
                </w:rPrChange>
              </w:rPr>
              <w:t>Email :</w:t>
            </w:r>
            <w:r w:rsidR="0056397C" w:rsidRPr="00954C63">
              <w:rPr>
                <w:bCs/>
                <w:color w:val="000000"/>
                <w:szCs w:val="24"/>
                <w:rPrChange w:id="36" w:author="Author">
                  <w:rPr>
                    <w:bCs/>
                    <w:color w:val="000000"/>
                    <w:szCs w:val="24"/>
                    <w:lang w:val="fr-FR"/>
                  </w:rPr>
                </w:rPrChange>
              </w:rPr>
              <w:t xml:space="preserve">  </w:t>
            </w:r>
            <w:r w:rsidR="0085615D" w:rsidRPr="00954C63">
              <w:fldChar w:fldCharType="begin"/>
            </w:r>
            <w:r w:rsidR="0085615D" w:rsidRPr="00954C63">
              <w:instrText xml:space="preserve"> HYPERLINK "mailto:fumie.wingo@navy.mil" </w:instrText>
            </w:r>
            <w:r w:rsidR="0085615D" w:rsidRPr="00954C63">
              <w:rPr>
                <w:rPrChange w:id="37" w:author="Author">
                  <w:rPr>
                    <w:rStyle w:val="Hyperlink"/>
                    <w:bCs/>
                    <w:szCs w:val="24"/>
                    <w:lang w:val="fr-FR"/>
                  </w:rPr>
                </w:rPrChange>
              </w:rPr>
              <w:fldChar w:fldCharType="separate"/>
            </w:r>
            <w:r w:rsidR="0056397C" w:rsidRPr="00954C63">
              <w:rPr>
                <w:rStyle w:val="Hyperlink"/>
                <w:bCs/>
                <w:szCs w:val="24"/>
                <w:rPrChange w:id="38" w:author="Author">
                  <w:rPr>
                    <w:rStyle w:val="Hyperlink"/>
                    <w:bCs/>
                    <w:szCs w:val="24"/>
                    <w:lang w:val="fr-FR"/>
                  </w:rPr>
                </w:rPrChange>
              </w:rPr>
              <w:t>fumie.wingo@navy.mil</w:t>
            </w:r>
            <w:r w:rsidR="0085615D" w:rsidRPr="00954C63">
              <w:rPr>
                <w:rStyle w:val="Hyperlink"/>
                <w:bCs/>
                <w:szCs w:val="24"/>
                <w:rPrChange w:id="39" w:author="Author">
                  <w:rPr>
                    <w:rStyle w:val="Hyperlink"/>
                    <w:bCs/>
                    <w:szCs w:val="24"/>
                    <w:lang w:val="fr-FR"/>
                  </w:rPr>
                </w:rPrChange>
              </w:rPr>
              <w:fldChar w:fldCharType="end"/>
            </w:r>
          </w:p>
          <w:p w14:paraId="69363D03" w14:textId="77777777" w:rsidR="0056397C" w:rsidRPr="00954C63" w:rsidRDefault="0056397C" w:rsidP="00BA077A">
            <w:pPr>
              <w:spacing w:before="0"/>
              <w:ind w:left="144" w:right="144"/>
              <w:rPr>
                <w:bCs/>
                <w:color w:val="000000"/>
                <w:szCs w:val="24"/>
                <w:rPrChange w:id="40" w:author="Author">
                  <w:rPr>
                    <w:bCs/>
                    <w:color w:val="000000"/>
                    <w:szCs w:val="24"/>
                    <w:lang w:val="fr-FR"/>
                  </w:rPr>
                </w:rPrChange>
              </w:rPr>
            </w:pPr>
          </w:p>
          <w:p w14:paraId="60CF9A91" w14:textId="77777777" w:rsidR="0056397C" w:rsidRPr="00954C63" w:rsidRDefault="0056397C" w:rsidP="00BA077A">
            <w:pPr>
              <w:spacing w:before="0"/>
              <w:ind w:left="144" w:right="144"/>
              <w:rPr>
                <w:bCs/>
                <w:color w:val="000000"/>
                <w:szCs w:val="24"/>
                <w:rPrChange w:id="41" w:author="Author">
                  <w:rPr>
                    <w:bCs/>
                    <w:color w:val="000000"/>
                    <w:szCs w:val="24"/>
                    <w:lang w:val="fr-FR"/>
                  </w:rPr>
                </w:rPrChange>
              </w:rPr>
            </w:pPr>
            <w:r w:rsidRPr="00954C63">
              <w:rPr>
                <w:bCs/>
                <w:color w:val="000000"/>
                <w:szCs w:val="24"/>
                <w:rPrChange w:id="42" w:author="Author">
                  <w:rPr>
                    <w:bCs/>
                    <w:color w:val="000000"/>
                    <w:szCs w:val="24"/>
                    <w:lang w:val="fr-FR"/>
                  </w:rPr>
                </w:rPrChange>
              </w:rPr>
              <w:t>Phone : +1-703-999-7911</w:t>
            </w:r>
          </w:p>
          <w:p w14:paraId="17699DE5" w14:textId="1983CB3B" w:rsidR="0056397C" w:rsidRPr="00954C63" w:rsidRDefault="0056397C" w:rsidP="00BA077A">
            <w:pPr>
              <w:spacing w:before="0"/>
              <w:ind w:left="144" w:right="144"/>
              <w:rPr>
                <w:bCs/>
                <w:color w:val="000000"/>
                <w:szCs w:val="24"/>
                <w:rPrChange w:id="43" w:author="Author">
                  <w:rPr>
                    <w:bCs/>
                    <w:color w:val="000000"/>
                    <w:szCs w:val="24"/>
                    <w:lang w:val="fr-FR"/>
                  </w:rPr>
                </w:rPrChange>
              </w:rPr>
            </w:pPr>
            <w:r w:rsidRPr="00954C63">
              <w:rPr>
                <w:bCs/>
                <w:color w:val="000000"/>
                <w:szCs w:val="24"/>
                <w:rPrChange w:id="44" w:author="Author">
                  <w:rPr>
                    <w:bCs/>
                    <w:color w:val="000000"/>
                    <w:szCs w:val="24"/>
                    <w:lang w:val="fr-FR"/>
                  </w:rPr>
                </w:rPrChange>
              </w:rPr>
              <w:t xml:space="preserve">Email : </w:t>
            </w:r>
            <w:r w:rsidR="00AC593E" w:rsidRPr="00954C63">
              <w:rPr>
                <w:bCs/>
                <w:color w:val="000000"/>
                <w:szCs w:val="24"/>
                <w:rPrChange w:id="45" w:author="Author">
                  <w:rPr>
                    <w:bCs/>
                    <w:color w:val="000000"/>
                    <w:szCs w:val="24"/>
                    <w:lang w:val="fr-FR"/>
                  </w:rPr>
                </w:rPrChange>
              </w:rPr>
              <w:t xml:space="preserve"> </w:t>
            </w:r>
            <w:r w:rsidR="0085615D" w:rsidRPr="00954C63">
              <w:fldChar w:fldCharType="begin"/>
            </w:r>
            <w:r w:rsidR="0085615D" w:rsidRPr="00954C63">
              <w:instrText xml:space="preserve"> HYPERLINK "mailto:jerome.j.foreman1@navy.mil" </w:instrText>
            </w:r>
            <w:r w:rsidR="0085615D" w:rsidRPr="00954C63">
              <w:rPr>
                <w:rPrChange w:id="46" w:author="Author">
                  <w:rPr>
                    <w:rStyle w:val="Hyperlink"/>
                    <w:bCs/>
                    <w:szCs w:val="24"/>
                    <w:lang w:val="fr-FR"/>
                  </w:rPr>
                </w:rPrChange>
              </w:rPr>
              <w:fldChar w:fldCharType="separate"/>
            </w:r>
            <w:r w:rsidR="00AC593E" w:rsidRPr="00954C63">
              <w:rPr>
                <w:rStyle w:val="Hyperlink"/>
                <w:bCs/>
                <w:szCs w:val="24"/>
                <w:rPrChange w:id="47" w:author="Author">
                  <w:rPr>
                    <w:rStyle w:val="Hyperlink"/>
                    <w:bCs/>
                    <w:szCs w:val="24"/>
                    <w:lang w:val="fr-FR"/>
                  </w:rPr>
                </w:rPrChange>
              </w:rPr>
              <w:t>jerome.j.foreman1@navy.mil</w:t>
            </w:r>
            <w:r w:rsidR="0085615D" w:rsidRPr="00954C63">
              <w:rPr>
                <w:rStyle w:val="Hyperlink"/>
                <w:bCs/>
                <w:szCs w:val="24"/>
                <w:rPrChange w:id="48" w:author="Author">
                  <w:rPr>
                    <w:rStyle w:val="Hyperlink"/>
                    <w:bCs/>
                    <w:szCs w:val="24"/>
                    <w:lang w:val="fr-FR"/>
                  </w:rPr>
                </w:rPrChange>
              </w:rPr>
              <w:fldChar w:fldCharType="end"/>
            </w:r>
            <w:r w:rsidRPr="00954C63">
              <w:rPr>
                <w:bCs/>
                <w:color w:val="000000"/>
                <w:szCs w:val="24"/>
                <w:rPrChange w:id="49" w:author="Author">
                  <w:rPr>
                    <w:bCs/>
                    <w:color w:val="000000"/>
                    <w:szCs w:val="24"/>
                    <w:lang w:val="fr-FR"/>
                  </w:rPr>
                </w:rPrChange>
              </w:rPr>
              <w:t xml:space="preserve"> </w:t>
            </w:r>
          </w:p>
          <w:p w14:paraId="49DB1F46" w14:textId="77777777" w:rsidR="0056397C" w:rsidRPr="00954C63" w:rsidRDefault="0056397C" w:rsidP="00BA077A">
            <w:pPr>
              <w:spacing w:before="0"/>
              <w:ind w:left="144" w:right="144"/>
              <w:rPr>
                <w:bCs/>
                <w:color w:val="000000"/>
                <w:szCs w:val="24"/>
                <w:rPrChange w:id="50" w:author="Author">
                  <w:rPr>
                    <w:bCs/>
                    <w:color w:val="000000"/>
                    <w:szCs w:val="24"/>
                    <w:lang w:val="fr-FR"/>
                  </w:rPr>
                </w:rPrChange>
              </w:rPr>
            </w:pPr>
          </w:p>
          <w:p w14:paraId="764BAC66" w14:textId="382C775E" w:rsidR="0056397C" w:rsidRPr="00954C63" w:rsidRDefault="0056397C" w:rsidP="00BA077A">
            <w:pPr>
              <w:spacing w:before="0"/>
              <w:ind w:left="144" w:right="144"/>
              <w:rPr>
                <w:bCs/>
                <w:color w:val="000000"/>
                <w:szCs w:val="24"/>
                <w:rPrChange w:id="51" w:author="Author">
                  <w:rPr>
                    <w:bCs/>
                    <w:color w:val="000000"/>
                    <w:szCs w:val="24"/>
                    <w:lang w:val="fr-FR"/>
                  </w:rPr>
                </w:rPrChange>
              </w:rPr>
            </w:pPr>
            <w:r w:rsidRPr="00954C63">
              <w:rPr>
                <w:bCs/>
                <w:color w:val="000000"/>
                <w:szCs w:val="24"/>
                <w:rPrChange w:id="52" w:author="Author">
                  <w:rPr>
                    <w:bCs/>
                    <w:color w:val="000000"/>
                    <w:szCs w:val="24"/>
                    <w:lang w:val="fr-FR"/>
                  </w:rPr>
                </w:rPrChange>
              </w:rPr>
              <w:t>Phone :  +1-321-332-2111</w:t>
            </w:r>
          </w:p>
          <w:p w14:paraId="5021BB71" w14:textId="5D343829" w:rsidR="0056397C" w:rsidRPr="00954C63" w:rsidRDefault="0056397C" w:rsidP="00BA077A">
            <w:pPr>
              <w:spacing w:before="0"/>
              <w:ind w:left="144" w:right="144"/>
              <w:rPr>
                <w:bCs/>
                <w:color w:val="000000"/>
                <w:szCs w:val="24"/>
                <w:rPrChange w:id="53" w:author="Author">
                  <w:rPr>
                    <w:bCs/>
                    <w:color w:val="000000"/>
                    <w:szCs w:val="24"/>
                    <w:lang w:val="fr-FR"/>
                  </w:rPr>
                </w:rPrChange>
              </w:rPr>
            </w:pPr>
            <w:r w:rsidRPr="00954C63">
              <w:rPr>
                <w:bCs/>
                <w:color w:val="000000"/>
                <w:szCs w:val="24"/>
                <w:rPrChange w:id="54" w:author="Author">
                  <w:rPr>
                    <w:bCs/>
                    <w:color w:val="000000"/>
                    <w:szCs w:val="24"/>
                    <w:lang w:val="fr-FR"/>
                  </w:rPr>
                </w:rPrChange>
              </w:rPr>
              <w:t xml:space="preserve">Email : </w:t>
            </w:r>
            <w:r w:rsidR="00AC593E" w:rsidRPr="00954C63">
              <w:rPr>
                <w:bCs/>
                <w:color w:val="000000"/>
                <w:szCs w:val="24"/>
                <w:rPrChange w:id="55" w:author="Author">
                  <w:rPr>
                    <w:bCs/>
                    <w:color w:val="000000"/>
                    <w:szCs w:val="24"/>
                    <w:lang w:val="fr-FR"/>
                  </w:rPr>
                </w:rPrChange>
              </w:rPr>
              <w:t xml:space="preserve"> </w:t>
            </w:r>
            <w:r w:rsidRPr="00954C63">
              <w:rPr>
                <w:bCs/>
                <w:color w:val="000000"/>
                <w:szCs w:val="24"/>
                <w:rPrChange w:id="56" w:author="Author">
                  <w:rPr>
                    <w:bCs/>
                    <w:color w:val="000000"/>
                    <w:szCs w:val="24"/>
                    <w:lang w:val="fr-FR"/>
                  </w:rPr>
                </w:rPrChange>
              </w:rPr>
              <w:t xml:space="preserve"> </w:t>
            </w:r>
            <w:r w:rsidR="0085615D" w:rsidRPr="00954C63">
              <w:fldChar w:fldCharType="begin"/>
            </w:r>
            <w:r w:rsidR="0085615D" w:rsidRPr="00954C63">
              <w:instrText xml:space="preserve"> HYPERLINK "mailto:robert.leck@aces-inc.com" </w:instrText>
            </w:r>
            <w:r w:rsidR="0085615D" w:rsidRPr="00954C63">
              <w:rPr>
                <w:rPrChange w:id="57" w:author="Author">
                  <w:rPr>
                    <w:rStyle w:val="Hyperlink"/>
                    <w:bCs/>
                    <w:szCs w:val="24"/>
                    <w:lang w:val="fr-FR"/>
                  </w:rPr>
                </w:rPrChange>
              </w:rPr>
              <w:fldChar w:fldCharType="separate"/>
            </w:r>
            <w:r w:rsidRPr="00954C63">
              <w:rPr>
                <w:rStyle w:val="Hyperlink"/>
                <w:bCs/>
                <w:szCs w:val="24"/>
                <w:rPrChange w:id="58" w:author="Author">
                  <w:rPr>
                    <w:rStyle w:val="Hyperlink"/>
                    <w:bCs/>
                    <w:szCs w:val="24"/>
                    <w:lang w:val="fr-FR"/>
                  </w:rPr>
                </w:rPrChange>
              </w:rPr>
              <w:t>robert.leck@aces-inc.com</w:t>
            </w:r>
            <w:r w:rsidR="0085615D" w:rsidRPr="00954C63">
              <w:rPr>
                <w:rStyle w:val="Hyperlink"/>
                <w:bCs/>
                <w:szCs w:val="24"/>
                <w:rPrChange w:id="59" w:author="Author">
                  <w:rPr>
                    <w:rStyle w:val="Hyperlink"/>
                    <w:bCs/>
                    <w:szCs w:val="24"/>
                    <w:lang w:val="fr-FR"/>
                  </w:rPr>
                </w:rPrChange>
              </w:rPr>
              <w:fldChar w:fldCharType="end"/>
            </w:r>
          </w:p>
          <w:p w14:paraId="3920B797" w14:textId="77777777" w:rsidR="0056397C" w:rsidRPr="00954C63" w:rsidRDefault="0056397C" w:rsidP="00BA077A">
            <w:pPr>
              <w:spacing w:before="0"/>
              <w:ind w:right="144"/>
              <w:rPr>
                <w:bCs/>
                <w:color w:val="000000"/>
                <w:szCs w:val="24"/>
                <w:rPrChange w:id="60" w:author="Author">
                  <w:rPr>
                    <w:bCs/>
                    <w:color w:val="000000"/>
                    <w:szCs w:val="24"/>
                    <w:lang w:val="fr-FR"/>
                  </w:rPr>
                </w:rPrChange>
              </w:rPr>
            </w:pPr>
          </w:p>
        </w:tc>
      </w:tr>
      <w:tr w:rsidR="0056397C" w:rsidRPr="00954C63" w14:paraId="228F3CE5" w14:textId="77777777" w:rsidTr="00BA077A">
        <w:trPr>
          <w:trHeight w:val="541"/>
        </w:trPr>
        <w:tc>
          <w:tcPr>
            <w:tcW w:w="9393" w:type="dxa"/>
            <w:gridSpan w:val="2"/>
            <w:tcBorders>
              <w:left w:val="double" w:sz="6" w:space="0" w:color="auto"/>
              <w:right w:val="double" w:sz="6" w:space="0" w:color="auto"/>
            </w:tcBorders>
          </w:tcPr>
          <w:p w14:paraId="07109776" w14:textId="132E86AC" w:rsidR="0056397C" w:rsidRPr="00954C63" w:rsidRDefault="0056397C">
            <w:pPr>
              <w:spacing w:after="120"/>
              <w:ind w:left="187" w:right="144"/>
              <w:jc w:val="both"/>
              <w:rPr>
                <w:szCs w:val="24"/>
              </w:rPr>
              <w:pPrChange w:id="61" w:author="Author">
                <w:pPr>
                  <w:framePr w:hSpace="180" w:wrap="around" w:hAnchor="margin" w:y="-720"/>
                  <w:spacing w:after="120"/>
                  <w:ind w:left="187" w:right="144"/>
                </w:pPr>
              </w:pPrChange>
            </w:pPr>
            <w:r w:rsidRPr="00954C63">
              <w:rPr>
                <w:b/>
                <w:szCs w:val="24"/>
              </w:rPr>
              <w:t>Purpose/Objective:</w:t>
            </w:r>
            <w:r w:rsidRPr="00954C63">
              <w:rPr>
                <w:bCs/>
                <w:szCs w:val="24"/>
              </w:rPr>
              <w:t xml:space="preserve">  This is a Fact Sheet for the development of a Draft New Question regarding the accommodation of </w:t>
            </w:r>
            <w:del w:id="62" w:author="Author">
              <w:r w:rsidRPr="00954C63" w:rsidDel="00B455E2">
                <w:rPr>
                  <w:bCs/>
                  <w:szCs w:val="24"/>
                </w:rPr>
                <w:delText xml:space="preserve">Wide Band High Frequency (WBHF) </w:delText>
              </w:r>
            </w:del>
            <w:ins w:id="63" w:author="Author">
              <w:r w:rsidR="00200E8C">
                <w:rPr>
                  <w:bCs/>
                  <w:szCs w:val="24"/>
                </w:rPr>
                <w:t xml:space="preserve">MESH networks </w:t>
              </w:r>
              <w:del w:id="64" w:author="Author">
                <w:r w:rsidR="00200E8C" w:rsidDel="00B455E2">
                  <w:rPr>
                    <w:bCs/>
                    <w:szCs w:val="24"/>
                  </w:rPr>
                  <w:delText>a</w:delText>
                </w:r>
              </w:del>
              <w:proofErr w:type="spellStart"/>
              <w:r w:rsidR="00200E8C">
                <w:rPr>
                  <w:bCs/>
                  <w:szCs w:val="24"/>
                </w:rPr>
                <w:t>nd</w:t>
              </w:r>
              <w:proofErr w:type="spellEnd"/>
              <w:r w:rsidR="00200E8C">
                <w:rPr>
                  <w:bCs/>
                  <w:szCs w:val="24"/>
                </w:rPr>
                <w:t xml:space="preserve"> </w:t>
              </w:r>
            </w:ins>
            <w:r w:rsidRPr="00954C63">
              <w:rPr>
                <w:bCs/>
                <w:szCs w:val="24"/>
              </w:rPr>
              <w:t xml:space="preserve">services operating in the 3-30 MHz Frequency Band. Such services would </w:t>
            </w:r>
            <w:r w:rsidR="00AC593E" w:rsidRPr="00954C63">
              <w:rPr>
                <w:bCs/>
                <w:szCs w:val="24"/>
              </w:rPr>
              <w:t>include</w:t>
            </w:r>
            <w:r w:rsidRPr="00954C63">
              <w:rPr>
                <w:bCs/>
                <w:szCs w:val="24"/>
              </w:rPr>
              <w:t xml:space="preserve"> digital voice (both point-to-point and multi-point</w:t>
            </w:r>
            <w:r w:rsidR="00D7592E" w:rsidRPr="00954C63">
              <w:rPr>
                <w:bCs/>
                <w:szCs w:val="24"/>
              </w:rPr>
              <w:t>)</w:t>
            </w:r>
            <w:r w:rsidRPr="00954C63">
              <w:rPr>
                <w:bCs/>
                <w:szCs w:val="24"/>
              </w:rPr>
              <w:t xml:space="preserve">, database replications (financial transactions, logistics, medical records), remote </w:t>
            </w:r>
            <w:r w:rsidR="00894AED" w:rsidRPr="00954C63">
              <w:rPr>
                <w:bCs/>
                <w:szCs w:val="24"/>
              </w:rPr>
              <w:t>sensor reporting</w:t>
            </w:r>
            <w:r w:rsidRPr="00954C63">
              <w:rPr>
                <w:bCs/>
                <w:szCs w:val="24"/>
              </w:rPr>
              <w:t xml:space="preserve"> (tsunami or meteorological buoys</w:t>
            </w:r>
            <w:r w:rsidR="00D7592E" w:rsidRPr="00954C63">
              <w:rPr>
                <w:bCs/>
                <w:szCs w:val="24"/>
              </w:rPr>
              <w:t>)</w:t>
            </w:r>
            <w:r w:rsidRPr="00954C63">
              <w:rPr>
                <w:bCs/>
                <w:szCs w:val="24"/>
              </w:rPr>
              <w:t>, ice shelf diagnostics, emergency services and disaster relief operations and management, email, FTP file transfer, chat rooms and video calls</w:t>
            </w:r>
            <w:ins w:id="65" w:author="Author">
              <w:r w:rsidR="00200E8C">
                <w:rPr>
                  <w:bCs/>
                  <w:szCs w:val="24"/>
                </w:rPr>
                <w:t>.</w:t>
              </w:r>
            </w:ins>
            <w:del w:id="66" w:author="Author">
              <w:r w:rsidRPr="00954C63" w:rsidDel="00200E8C">
                <w:rPr>
                  <w:bCs/>
                  <w:szCs w:val="24"/>
                </w:rPr>
                <w:delText xml:space="preserve"> over an WBHF MESH network. The spectrum channels may be contiguous (48 kHz) or non-contiguous with aggregations of 3kHz, 6kHz, or 8kHz channels across a 200 kHz frequency span</w:delText>
              </w:r>
            </w:del>
            <w:r w:rsidRPr="00954C63">
              <w:rPr>
                <w:bCs/>
                <w:szCs w:val="24"/>
              </w:rPr>
              <w:t>.</w:t>
            </w:r>
          </w:p>
        </w:tc>
      </w:tr>
      <w:tr w:rsidR="0056397C" w:rsidRPr="00954C63" w14:paraId="6BE12774" w14:textId="77777777" w:rsidTr="00BA077A">
        <w:trPr>
          <w:trHeight w:val="615"/>
        </w:trPr>
        <w:tc>
          <w:tcPr>
            <w:tcW w:w="9393" w:type="dxa"/>
            <w:gridSpan w:val="2"/>
            <w:tcBorders>
              <w:left w:val="double" w:sz="6" w:space="0" w:color="auto"/>
              <w:right w:val="double" w:sz="6" w:space="0" w:color="auto"/>
            </w:tcBorders>
          </w:tcPr>
          <w:p w14:paraId="6C1FEB6A" w14:textId="1FCE169B" w:rsidR="0056397C" w:rsidRPr="00954C63" w:rsidDel="008C438F" w:rsidRDefault="0056397C" w:rsidP="008C438F">
            <w:pPr>
              <w:spacing w:after="120"/>
              <w:ind w:left="187" w:right="144"/>
              <w:jc w:val="both"/>
              <w:rPr>
                <w:del w:id="67" w:author="Author"/>
                <w:bCs/>
                <w:szCs w:val="24"/>
              </w:rPr>
            </w:pPr>
            <w:r w:rsidRPr="00954C63">
              <w:rPr>
                <w:b/>
                <w:szCs w:val="24"/>
              </w:rPr>
              <w:t>Abstract:</w:t>
            </w:r>
            <w:r w:rsidRPr="00954C63">
              <w:rPr>
                <w:bCs/>
                <w:szCs w:val="24"/>
              </w:rPr>
              <w:t xml:space="preserve"> </w:t>
            </w:r>
            <w:del w:id="68" w:author="Author">
              <w:r w:rsidRPr="00954C63" w:rsidDel="00200E8C">
                <w:rPr>
                  <w:bCs/>
                  <w:szCs w:val="24"/>
                </w:rPr>
                <w:delText xml:space="preserve">In recent years </w:delText>
              </w:r>
              <w:r w:rsidRPr="00954C63" w:rsidDel="00200E8C">
                <w:delText>a</w:delText>
              </w:r>
            </w:del>
            <w:ins w:id="69" w:author="Author">
              <w:r w:rsidR="00200E8C">
                <w:t>A</w:t>
              </w:r>
            </w:ins>
            <w:r w:rsidRPr="00954C63">
              <w:t>dvancements in HF technologies and increasing demand to pass large amounts of data over HF have resulted in a need to support wide</w:t>
            </w:r>
            <w:ins w:id="70" w:author="Author">
              <w:r w:rsidR="00B455E2">
                <w:t>r channel bandwidths in the 3 to 30 MHz frequency range.</w:t>
              </w:r>
            </w:ins>
            <w:del w:id="71" w:author="Author">
              <w:r w:rsidRPr="00954C63" w:rsidDel="00B455E2">
                <w:delText>band</w:delText>
              </w:r>
            </w:del>
            <w:r w:rsidRPr="00954C63">
              <w:t xml:space="preserve"> </w:t>
            </w:r>
            <w:del w:id="72" w:author="Author">
              <w:r w:rsidRPr="00954C63" w:rsidDel="00B455E2">
                <w:delText xml:space="preserve">channel requirements. (WBHF). </w:delText>
              </w:r>
            </w:del>
            <w:r w:rsidRPr="00954C63">
              <w:t>A</w:t>
            </w:r>
            <w:r w:rsidRPr="00954C63">
              <w:rPr>
                <w:bCs/>
                <w:szCs w:val="24"/>
              </w:rPr>
              <w:t>pproaches have</w:t>
            </w:r>
            <w:ins w:id="73" w:author="Author">
              <w:r w:rsidR="00B455E2">
                <w:rPr>
                  <w:bCs/>
                  <w:szCs w:val="24"/>
                </w:rPr>
                <w:t xml:space="preserve"> also </w:t>
              </w:r>
            </w:ins>
            <w:r w:rsidRPr="00954C63">
              <w:rPr>
                <w:bCs/>
                <w:szCs w:val="24"/>
              </w:rPr>
              <w:t xml:space="preserve"> been proposed for increasing the capability of HF radio communications through </w:t>
            </w:r>
            <w:del w:id="74" w:author="Author">
              <w:r w:rsidRPr="00954C63" w:rsidDel="008C438F">
                <w:rPr>
                  <w:bCs/>
                  <w:szCs w:val="24"/>
                </w:rPr>
                <w:delText xml:space="preserve">WBHF technologies and WBHF </w:delText>
              </w:r>
            </w:del>
            <w:r w:rsidRPr="00954C63">
              <w:rPr>
                <w:bCs/>
                <w:szCs w:val="24"/>
              </w:rPr>
              <w:t xml:space="preserve">MESH networks. These </w:t>
            </w:r>
            <w:ins w:id="75" w:author="Author">
              <w:r w:rsidR="008C438F">
                <w:rPr>
                  <w:bCs/>
                  <w:szCs w:val="24"/>
                </w:rPr>
                <w:t xml:space="preserve">networks </w:t>
              </w:r>
            </w:ins>
            <w:del w:id="76" w:author="Author">
              <w:r w:rsidRPr="00954C63" w:rsidDel="008C438F">
                <w:rPr>
                  <w:bCs/>
                  <w:szCs w:val="24"/>
                </w:rPr>
                <w:delText>WBHF systems</w:delText>
              </w:r>
            </w:del>
            <w:r w:rsidRPr="00954C63">
              <w:rPr>
                <w:bCs/>
                <w:szCs w:val="24"/>
              </w:rPr>
              <w:t xml:space="preserve"> will be using contiguous and non-contiguous signalling </w:t>
            </w:r>
            <w:del w:id="77" w:author="Author">
              <w:r w:rsidRPr="00954C63" w:rsidDel="008C438F">
                <w:rPr>
                  <w:bCs/>
                  <w:szCs w:val="24"/>
                </w:rPr>
                <w:delText>bandwidths. Bandwidths of</w:delText>
              </w:r>
            </w:del>
            <w:ins w:id="78" w:author="Author">
              <w:r w:rsidR="008C438F" w:rsidRPr="00954C63">
                <w:rPr>
                  <w:bCs/>
                  <w:szCs w:val="24"/>
                </w:rPr>
                <w:t>bandwidths of</w:t>
              </w:r>
            </w:ins>
            <w:r w:rsidRPr="00954C63">
              <w:rPr>
                <w:bCs/>
                <w:szCs w:val="24"/>
              </w:rPr>
              <w:t xml:space="preserve"> 48 kHz or higher</w:t>
            </w:r>
            <w:ins w:id="79" w:author="Author">
              <w:r w:rsidR="008C438F">
                <w:rPr>
                  <w:bCs/>
                  <w:szCs w:val="24"/>
                </w:rPr>
                <w:t>.</w:t>
              </w:r>
            </w:ins>
            <w:r w:rsidRPr="00954C63">
              <w:rPr>
                <w:bCs/>
                <w:szCs w:val="24"/>
              </w:rPr>
              <w:t xml:space="preserve"> </w:t>
            </w:r>
            <w:del w:id="80" w:author="Author">
              <w:r w:rsidRPr="00954C63" w:rsidDel="008C438F">
                <w:rPr>
                  <w:bCs/>
                  <w:szCs w:val="24"/>
                </w:rPr>
                <w:delText xml:space="preserve">would be required to implement these WBHF systems. </w:delText>
              </w:r>
            </w:del>
            <w:r w:rsidRPr="00954C63">
              <w:rPr>
                <w:bCs/>
                <w:szCs w:val="24"/>
              </w:rPr>
              <w:t>This would be accomplished in two ways</w:t>
            </w:r>
            <w:ins w:id="81" w:author="Author">
              <w:r w:rsidR="008C438F">
                <w:rPr>
                  <w:bCs/>
                  <w:szCs w:val="24"/>
                </w:rPr>
                <w:t>; 1)</w:t>
              </w:r>
            </w:ins>
            <w:del w:id="82" w:author="Author">
              <w:r w:rsidRPr="00954C63" w:rsidDel="008C438F">
                <w:rPr>
                  <w:bCs/>
                  <w:szCs w:val="24"/>
                </w:rPr>
                <w:delText>. A</w:delText>
              </w:r>
            </w:del>
            <w:ins w:id="83" w:author="Author">
              <w:r w:rsidR="008C438F">
                <w:rPr>
                  <w:bCs/>
                  <w:szCs w:val="24"/>
                </w:rPr>
                <w:t xml:space="preserve"> a</w:t>
              </w:r>
            </w:ins>
            <w:r w:rsidRPr="00954C63">
              <w:rPr>
                <w:bCs/>
                <w:szCs w:val="24"/>
              </w:rPr>
              <w:t xml:space="preserve"> contiguous 48 kHz channel or</w:t>
            </w:r>
            <w:ins w:id="84" w:author="Author">
              <w:r w:rsidR="008C438F">
                <w:rPr>
                  <w:bCs/>
                  <w:szCs w:val="24"/>
                </w:rPr>
                <w:t>, 2</w:t>
              </w:r>
            </w:ins>
            <w:del w:id="85" w:author="Author">
              <w:r w:rsidRPr="00954C63" w:rsidDel="008C438F">
                <w:rPr>
                  <w:bCs/>
                  <w:szCs w:val="24"/>
                </w:rPr>
                <w:delText xml:space="preserve"> an</w:delText>
              </w:r>
            </w:del>
            <w:ins w:id="86" w:author="Author">
              <w:r w:rsidR="008C438F">
                <w:rPr>
                  <w:bCs/>
                  <w:szCs w:val="24"/>
                </w:rPr>
                <w:t xml:space="preserve">) </w:t>
              </w:r>
              <w:r w:rsidR="008C438F" w:rsidRPr="00954C63">
                <w:rPr>
                  <w:bCs/>
                  <w:szCs w:val="24"/>
                </w:rPr>
                <w:t>an</w:t>
              </w:r>
            </w:ins>
            <w:r w:rsidRPr="00954C63">
              <w:rPr>
                <w:bCs/>
                <w:szCs w:val="24"/>
              </w:rPr>
              <w:t xml:space="preserve"> aggregation of 3 kHz, 6 kHz or 8 kHz frequency channels that are spread across a 200 kHz span within the 3 to 30 MHz frequency range. </w:t>
            </w:r>
          </w:p>
          <w:p w14:paraId="1F9733A0" w14:textId="44C808A9" w:rsidR="0056397C" w:rsidRPr="00954C63" w:rsidDel="008C438F" w:rsidRDefault="0056397C">
            <w:pPr>
              <w:spacing w:before="0" w:after="120"/>
              <w:ind w:left="540" w:right="144"/>
              <w:jc w:val="both"/>
              <w:rPr>
                <w:del w:id="87" w:author="Author"/>
                <w:bCs/>
                <w:szCs w:val="24"/>
              </w:rPr>
              <w:pPrChange w:id="88" w:author="Author">
                <w:pPr>
                  <w:framePr w:hSpace="180" w:wrap="around" w:hAnchor="margin" w:y="-720"/>
                  <w:spacing w:before="0" w:after="120"/>
                  <w:ind w:left="187" w:right="144"/>
                  <w:jc w:val="both"/>
                </w:pPr>
              </w:pPrChange>
            </w:pPr>
            <w:r w:rsidRPr="00954C63">
              <w:rPr>
                <w:bCs/>
                <w:szCs w:val="24"/>
              </w:rPr>
              <w:t xml:space="preserve">This question would establish the basis for the identification and qualification of </w:t>
            </w:r>
            <w:ins w:id="89" w:author="Author">
              <w:r w:rsidR="00771FE3">
                <w:rPr>
                  <w:bCs/>
                  <w:szCs w:val="24"/>
                </w:rPr>
                <w:t>HF</w:t>
              </w:r>
            </w:ins>
            <w:del w:id="90" w:author="Author">
              <w:r w:rsidRPr="00954C63" w:rsidDel="00771FE3">
                <w:rPr>
                  <w:bCs/>
                  <w:szCs w:val="24"/>
                </w:rPr>
                <w:delText>WBHF</w:delText>
              </w:r>
            </w:del>
            <w:r w:rsidRPr="00954C63">
              <w:rPr>
                <w:bCs/>
                <w:szCs w:val="24"/>
              </w:rPr>
              <w:t xml:space="preserve"> </w:t>
            </w:r>
            <w:ins w:id="91" w:author="Author">
              <w:r w:rsidR="00200E8C">
                <w:rPr>
                  <w:bCs/>
                  <w:szCs w:val="24"/>
                </w:rPr>
                <w:t xml:space="preserve">MESH Networks </w:t>
              </w:r>
            </w:ins>
            <w:del w:id="92" w:author="Author">
              <w:r w:rsidRPr="00954C63" w:rsidDel="00200E8C">
                <w:rPr>
                  <w:bCs/>
                  <w:szCs w:val="24"/>
                </w:rPr>
                <w:delText>system</w:delText>
              </w:r>
            </w:del>
            <w:r w:rsidRPr="00954C63">
              <w:rPr>
                <w:bCs/>
                <w:szCs w:val="24"/>
              </w:rPr>
              <w:t xml:space="preserve"> technical and operational characteristics for use in channelization, interference, sharing and compatibility studies between</w:t>
            </w:r>
            <w:ins w:id="93" w:author="Author">
              <w:r w:rsidR="008C438F">
                <w:rPr>
                  <w:bCs/>
                  <w:szCs w:val="24"/>
                </w:rPr>
                <w:t xml:space="preserve"> these </w:t>
              </w:r>
            </w:ins>
            <w:del w:id="94" w:author="Author">
              <w:r w:rsidRPr="00954C63" w:rsidDel="008C438F">
                <w:rPr>
                  <w:bCs/>
                  <w:szCs w:val="24"/>
                </w:rPr>
                <w:delText xml:space="preserve"> WBHF </w:delText>
              </w:r>
            </w:del>
            <w:r w:rsidRPr="00954C63">
              <w:rPr>
                <w:bCs/>
                <w:szCs w:val="24"/>
              </w:rPr>
              <w:lastRenderedPageBreak/>
              <w:t xml:space="preserve">systems and </w:t>
            </w:r>
            <w:ins w:id="95" w:author="Author">
              <w:r w:rsidR="00200E8C">
                <w:rPr>
                  <w:bCs/>
                  <w:szCs w:val="24"/>
                </w:rPr>
                <w:t xml:space="preserve">HF </w:t>
              </w:r>
            </w:ins>
            <w:r w:rsidRPr="00954C63">
              <w:rPr>
                <w:bCs/>
                <w:szCs w:val="24"/>
              </w:rPr>
              <w:t xml:space="preserve">incumbent services within the 3-30 MHz frequency band. </w:t>
            </w:r>
            <w:del w:id="96" w:author="Author">
              <w:r w:rsidRPr="00954C63" w:rsidDel="008C438F">
                <w:rPr>
                  <w:bCs/>
                  <w:szCs w:val="24"/>
                </w:rPr>
                <w:delText>The document seeks answers to the following questions.</w:delText>
              </w:r>
            </w:del>
          </w:p>
          <w:p w14:paraId="06A44D2E" w14:textId="7882C0AF" w:rsidR="0056397C" w:rsidRPr="00954C63" w:rsidDel="008C438F" w:rsidRDefault="0056397C">
            <w:pPr>
              <w:spacing w:before="0" w:after="120"/>
              <w:ind w:left="540" w:right="144"/>
              <w:jc w:val="both"/>
              <w:rPr>
                <w:del w:id="97" w:author="Author"/>
                <w:bCs/>
                <w:szCs w:val="24"/>
              </w:rPr>
              <w:pPrChange w:id="98" w:author="Author">
                <w:pPr>
                  <w:pStyle w:val="ListParagraph"/>
                  <w:framePr w:hSpace="180" w:wrap="around" w:hAnchor="margin" w:y="-720"/>
                  <w:numPr>
                    <w:numId w:val="8"/>
                  </w:numPr>
                  <w:spacing w:before="0" w:after="120"/>
                  <w:ind w:left="547" w:right="144" w:hanging="360"/>
                  <w:contextualSpacing w:val="0"/>
                  <w:jc w:val="both"/>
                </w:pPr>
              </w:pPrChange>
            </w:pPr>
            <w:del w:id="99" w:author="Author">
              <w:r w:rsidRPr="00954C63" w:rsidDel="008C438F">
                <w:rPr>
                  <w:bCs/>
                  <w:szCs w:val="24"/>
                </w:rPr>
                <w:delText>What are the technical and operational characteristics for WBHF systems operating within the 3 to 30 MHz frequency range?  (e.g., transmitter power, antenna characteristics, emission characteristics, frequency tolerance, channel bandwidths, network topologies, Automatic Link Establishment (ALE) capabilities, spectrum utilization, sense and detect capabilities and other yet to be defined parameters.)</w:delText>
              </w:r>
            </w:del>
          </w:p>
          <w:p w14:paraId="68319F32" w14:textId="6E8B5F65" w:rsidR="0056397C" w:rsidRPr="00954C63" w:rsidDel="008C438F" w:rsidRDefault="0056397C">
            <w:pPr>
              <w:spacing w:before="0" w:after="120"/>
              <w:ind w:left="540" w:right="144"/>
              <w:jc w:val="both"/>
              <w:rPr>
                <w:del w:id="100" w:author="Author"/>
                <w:bCs/>
                <w:szCs w:val="24"/>
              </w:rPr>
              <w:pPrChange w:id="101" w:author="Author">
                <w:pPr>
                  <w:pStyle w:val="ListParagraph"/>
                  <w:framePr w:hSpace="180" w:wrap="around" w:hAnchor="margin" w:y="-720"/>
                  <w:numPr>
                    <w:numId w:val="8"/>
                  </w:numPr>
                  <w:spacing w:before="0" w:after="120"/>
                  <w:ind w:left="547" w:right="144" w:hanging="360"/>
                  <w:contextualSpacing w:val="0"/>
                  <w:jc w:val="both"/>
                </w:pPr>
              </w:pPrChange>
            </w:pPr>
            <w:del w:id="102" w:author="Author">
              <w:r w:rsidRPr="00954C63" w:rsidDel="008C438F">
                <w:delText>Can the 3-30 MHz frequency band accommodate WBHF systems operating across multiple services and what impact would such operations have on incumbent service channel plans and allocations within the band?</w:delText>
              </w:r>
              <w:bookmarkStart w:id="103" w:name="_Hlk70593505"/>
            </w:del>
          </w:p>
          <w:p w14:paraId="52B537ED" w14:textId="32A25856" w:rsidR="0056397C" w:rsidRPr="00954C63" w:rsidDel="008C438F" w:rsidRDefault="0056397C">
            <w:pPr>
              <w:spacing w:before="0" w:after="120"/>
              <w:ind w:left="540" w:right="144"/>
              <w:jc w:val="both"/>
              <w:rPr>
                <w:del w:id="104" w:author="Author"/>
                <w:bCs/>
                <w:szCs w:val="24"/>
              </w:rPr>
              <w:pPrChange w:id="105" w:author="Author">
                <w:pPr>
                  <w:pStyle w:val="ListParagraph"/>
                  <w:framePr w:hSpace="180" w:wrap="around" w:hAnchor="margin" w:y="-720"/>
                  <w:numPr>
                    <w:numId w:val="8"/>
                  </w:numPr>
                  <w:ind w:left="540" w:right="144" w:hanging="360"/>
                  <w:jc w:val="both"/>
                </w:pPr>
              </w:pPrChange>
            </w:pPr>
            <w:del w:id="106" w:author="Author">
              <w:r w:rsidRPr="00954C63" w:rsidDel="008C438F">
                <w:rPr>
                  <w:bCs/>
                  <w:szCs w:val="24"/>
                </w:rPr>
                <w:delText>Can current protection criteria protect incumbent services from WBHF systems operating within the 3 to 30 MHz frequency band.</w:delText>
              </w:r>
            </w:del>
          </w:p>
          <w:bookmarkEnd w:id="103"/>
          <w:p w14:paraId="0D2F551E" w14:textId="77777777" w:rsidR="0056397C" w:rsidRPr="00954C63" w:rsidRDefault="0056397C">
            <w:pPr>
              <w:spacing w:after="120"/>
              <w:ind w:left="187" w:right="144"/>
              <w:jc w:val="both"/>
              <w:pPrChange w:id="107" w:author="Author">
                <w:pPr>
                  <w:pStyle w:val="ListParagraph"/>
                  <w:framePr w:hSpace="180" w:wrap="around" w:hAnchor="margin" w:y="-720"/>
                  <w:ind w:left="540" w:right="144"/>
                </w:pPr>
              </w:pPrChange>
            </w:pPr>
          </w:p>
        </w:tc>
      </w:tr>
    </w:tbl>
    <w:p w14:paraId="0600A569" w14:textId="77777777" w:rsidR="00C21CB5" w:rsidRPr="00954C63" w:rsidRDefault="00C21CB5" w:rsidP="0073325C">
      <w:pPr>
        <w:rPr>
          <w:szCs w:val="24"/>
        </w:rPr>
      </w:pPr>
    </w:p>
    <w:p w14:paraId="78B5A063" w14:textId="06CD31BA" w:rsidR="007162EA" w:rsidRPr="00954C63" w:rsidRDefault="007162EA">
      <w:pPr>
        <w:tabs>
          <w:tab w:val="clear" w:pos="794"/>
          <w:tab w:val="clear" w:pos="1191"/>
          <w:tab w:val="clear" w:pos="1588"/>
          <w:tab w:val="clear" w:pos="1985"/>
        </w:tabs>
        <w:overflowPunct/>
        <w:autoSpaceDE/>
        <w:autoSpaceDN/>
        <w:adjustRightInd/>
        <w:spacing w:before="0"/>
        <w:textAlignment w:val="auto"/>
        <w:rPr>
          <w:szCs w:val="24"/>
        </w:rPr>
      </w:pPr>
      <w:r w:rsidRPr="00954C63">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D068F" w14:paraId="1518D6D3" w14:textId="77777777" w:rsidTr="0043442A">
        <w:trPr>
          <w:cantSplit/>
        </w:trPr>
        <w:tc>
          <w:tcPr>
            <w:tcW w:w="6487" w:type="dxa"/>
            <w:vAlign w:val="center"/>
          </w:tcPr>
          <w:p w14:paraId="29E864E6" w14:textId="77777777" w:rsidR="004D068F" w:rsidRPr="00D8032B" w:rsidRDefault="004D068F" w:rsidP="0043442A">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3739B47" w14:textId="77777777" w:rsidR="004D068F" w:rsidRDefault="004D068F" w:rsidP="0043442A">
            <w:pPr>
              <w:shd w:val="solid" w:color="FFFFFF" w:fill="FFFFFF"/>
              <w:spacing w:before="0" w:line="240" w:lineRule="atLeast"/>
            </w:pPr>
            <w:bookmarkStart w:id="108" w:name="ditulogo"/>
            <w:bookmarkEnd w:id="108"/>
            <w:r>
              <w:rPr>
                <w:noProof/>
                <w:lang w:val="en-US"/>
              </w:rPr>
              <w:drawing>
                <wp:inline distT="0" distB="0" distL="0" distR="0" wp14:anchorId="03496A9D" wp14:editId="328BC5E1">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4D068F" w:rsidRPr="0051782D" w14:paraId="2198666B" w14:textId="77777777" w:rsidTr="0043442A">
        <w:trPr>
          <w:cantSplit/>
        </w:trPr>
        <w:tc>
          <w:tcPr>
            <w:tcW w:w="6487" w:type="dxa"/>
            <w:tcBorders>
              <w:bottom w:val="single" w:sz="12" w:space="0" w:color="auto"/>
            </w:tcBorders>
          </w:tcPr>
          <w:p w14:paraId="74F622EF" w14:textId="77777777" w:rsidR="004D068F" w:rsidRPr="00163271" w:rsidRDefault="004D068F" w:rsidP="0043442A">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1A71334" w14:textId="77777777" w:rsidR="004D068F" w:rsidRPr="0051782D" w:rsidRDefault="004D068F" w:rsidP="0043442A">
            <w:pPr>
              <w:shd w:val="solid" w:color="FFFFFF" w:fill="FFFFFF"/>
              <w:spacing w:before="0" w:after="48" w:line="240" w:lineRule="atLeast"/>
              <w:rPr>
                <w:sz w:val="22"/>
                <w:szCs w:val="22"/>
                <w:lang w:val="en-US"/>
              </w:rPr>
            </w:pPr>
          </w:p>
        </w:tc>
      </w:tr>
      <w:tr w:rsidR="004D068F" w14:paraId="2FFF095A" w14:textId="77777777" w:rsidTr="0043442A">
        <w:trPr>
          <w:cantSplit/>
        </w:trPr>
        <w:tc>
          <w:tcPr>
            <w:tcW w:w="6487" w:type="dxa"/>
            <w:tcBorders>
              <w:top w:val="single" w:sz="12" w:space="0" w:color="auto"/>
            </w:tcBorders>
          </w:tcPr>
          <w:p w14:paraId="6E9DD702" w14:textId="77777777" w:rsidR="004D068F" w:rsidRPr="0051782D" w:rsidRDefault="004D068F" w:rsidP="0043442A">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84E5426" w14:textId="77777777" w:rsidR="004D068F" w:rsidRPr="00710D66" w:rsidRDefault="004D068F" w:rsidP="0043442A">
            <w:pPr>
              <w:shd w:val="solid" w:color="FFFFFF" w:fill="FFFFFF"/>
              <w:spacing w:before="0" w:after="48" w:line="240" w:lineRule="atLeast"/>
              <w:rPr>
                <w:lang w:val="en-US"/>
              </w:rPr>
            </w:pPr>
          </w:p>
        </w:tc>
      </w:tr>
      <w:tr w:rsidR="004D068F" w14:paraId="0134CC6A" w14:textId="77777777" w:rsidTr="0043442A">
        <w:trPr>
          <w:cantSplit/>
        </w:trPr>
        <w:tc>
          <w:tcPr>
            <w:tcW w:w="6487" w:type="dxa"/>
            <w:vMerge w:val="restart"/>
          </w:tcPr>
          <w:p w14:paraId="6616897A" w14:textId="5869E285" w:rsidR="004D068F" w:rsidRDefault="004D068F" w:rsidP="0043442A">
            <w:pPr>
              <w:shd w:val="solid" w:color="FFFFFF" w:fill="FFFFFF"/>
              <w:spacing w:before="0" w:after="240"/>
              <w:ind w:left="1134" w:hanging="1134"/>
              <w:rPr>
                <w:rFonts w:ascii="Verdana" w:hAnsi="Verdana"/>
                <w:sz w:val="20"/>
              </w:rPr>
            </w:pPr>
            <w:bookmarkStart w:id="109" w:name="recibido"/>
            <w:bookmarkStart w:id="110" w:name="dnum" w:colFirst="1" w:colLast="1"/>
            <w:bookmarkEnd w:id="109"/>
            <w:r>
              <w:rPr>
                <w:rFonts w:ascii="Verdana" w:hAnsi="Verdana"/>
                <w:sz w:val="20"/>
              </w:rPr>
              <w:t>Received:</w:t>
            </w:r>
            <w:r>
              <w:rPr>
                <w:rFonts w:ascii="Verdana" w:hAnsi="Verdana"/>
                <w:sz w:val="20"/>
              </w:rPr>
              <w:tab/>
              <w:t xml:space="preserve"> </w:t>
            </w:r>
            <w:r w:rsidR="003C47AB">
              <w:rPr>
                <w:rFonts w:ascii="Verdana" w:hAnsi="Verdana"/>
                <w:i/>
                <w:sz w:val="20"/>
              </w:rPr>
              <w:t>DAY MONTH</w:t>
            </w:r>
            <w:r>
              <w:rPr>
                <w:rFonts w:ascii="Verdana" w:hAnsi="Verdana"/>
                <w:sz w:val="20"/>
              </w:rPr>
              <w:t xml:space="preserve"> 2021</w:t>
            </w:r>
          </w:p>
          <w:p w14:paraId="09A4E79D" w14:textId="44A8C6C3" w:rsidR="004D068F" w:rsidRPr="00982084" w:rsidRDefault="004D068F" w:rsidP="0043442A">
            <w:pPr>
              <w:shd w:val="solid" w:color="FFFFFF" w:fill="FFFFFF"/>
              <w:spacing w:before="0" w:after="240"/>
              <w:ind w:left="1134" w:hanging="1134"/>
              <w:rPr>
                <w:rFonts w:ascii="Verdana" w:hAnsi="Verdana"/>
                <w:sz w:val="20"/>
              </w:rPr>
            </w:pPr>
            <w:r>
              <w:rPr>
                <w:rFonts w:ascii="Verdana" w:hAnsi="Verdana"/>
                <w:sz w:val="20"/>
              </w:rPr>
              <w:t>Subject:</w:t>
            </w:r>
            <w:r>
              <w:rPr>
                <w:rFonts w:ascii="Verdana" w:hAnsi="Verdana"/>
                <w:sz w:val="20"/>
              </w:rPr>
              <w:tab/>
            </w:r>
          </w:p>
        </w:tc>
        <w:tc>
          <w:tcPr>
            <w:tcW w:w="3402" w:type="dxa"/>
          </w:tcPr>
          <w:p w14:paraId="165620CB" w14:textId="7AFB1F78" w:rsidR="004D068F" w:rsidRPr="008614B2" w:rsidRDefault="003C47AB" w:rsidP="0043442A">
            <w:pPr>
              <w:shd w:val="solid" w:color="FFFFFF" w:fill="FFFFFF"/>
              <w:spacing w:before="0" w:line="240" w:lineRule="atLeast"/>
              <w:rPr>
                <w:rFonts w:ascii="Verdana" w:hAnsi="Verdana"/>
                <w:sz w:val="20"/>
                <w:lang w:eastAsia="zh-CN"/>
              </w:rPr>
            </w:pPr>
            <w:r>
              <w:rPr>
                <w:rFonts w:ascii="Verdana" w:hAnsi="Verdana"/>
                <w:b/>
                <w:sz w:val="20"/>
                <w:lang w:eastAsia="zh-CN"/>
              </w:rPr>
              <w:t>Document 5C</w:t>
            </w:r>
            <w:r w:rsidR="004D068F">
              <w:rPr>
                <w:rFonts w:ascii="Verdana" w:hAnsi="Verdana"/>
                <w:b/>
                <w:sz w:val="20"/>
                <w:lang w:eastAsia="zh-CN"/>
              </w:rPr>
              <w:t>/</w:t>
            </w:r>
            <w:r>
              <w:rPr>
                <w:rFonts w:ascii="Verdana" w:hAnsi="Verdana"/>
                <w:b/>
                <w:sz w:val="20"/>
                <w:lang w:eastAsia="zh-CN"/>
              </w:rPr>
              <w:t>XXX</w:t>
            </w:r>
            <w:r w:rsidR="004D068F">
              <w:rPr>
                <w:rFonts w:ascii="Verdana" w:hAnsi="Verdana"/>
                <w:b/>
                <w:sz w:val="20"/>
                <w:lang w:eastAsia="zh-CN"/>
              </w:rPr>
              <w:t>-E</w:t>
            </w:r>
          </w:p>
        </w:tc>
      </w:tr>
      <w:tr w:rsidR="004D068F" w14:paraId="1E0BAEDE" w14:textId="77777777" w:rsidTr="0043442A">
        <w:trPr>
          <w:cantSplit/>
        </w:trPr>
        <w:tc>
          <w:tcPr>
            <w:tcW w:w="6487" w:type="dxa"/>
            <w:vMerge/>
          </w:tcPr>
          <w:p w14:paraId="6192A89E" w14:textId="77777777" w:rsidR="004D068F" w:rsidRDefault="004D068F" w:rsidP="0043442A">
            <w:pPr>
              <w:spacing w:before="60"/>
              <w:jc w:val="center"/>
              <w:rPr>
                <w:b/>
                <w:smallCaps/>
                <w:sz w:val="32"/>
                <w:lang w:eastAsia="zh-CN"/>
              </w:rPr>
            </w:pPr>
            <w:bookmarkStart w:id="111" w:name="ddate" w:colFirst="1" w:colLast="1"/>
            <w:bookmarkEnd w:id="110"/>
          </w:p>
        </w:tc>
        <w:tc>
          <w:tcPr>
            <w:tcW w:w="3402" w:type="dxa"/>
          </w:tcPr>
          <w:p w14:paraId="525B9263" w14:textId="393A1B07" w:rsidR="004D068F" w:rsidRPr="008614B2" w:rsidRDefault="003C47AB" w:rsidP="0043442A">
            <w:pPr>
              <w:shd w:val="solid" w:color="FFFFFF" w:fill="FFFFFF"/>
              <w:spacing w:before="0" w:line="240" w:lineRule="atLeast"/>
              <w:rPr>
                <w:rFonts w:ascii="Verdana" w:hAnsi="Verdana"/>
                <w:sz w:val="20"/>
                <w:lang w:eastAsia="zh-CN"/>
              </w:rPr>
            </w:pPr>
            <w:r>
              <w:rPr>
                <w:rFonts w:ascii="Verdana" w:hAnsi="Verdana"/>
                <w:b/>
                <w:i/>
                <w:sz w:val="20"/>
                <w:lang w:eastAsia="zh-CN"/>
              </w:rPr>
              <w:t>DAY MONTH</w:t>
            </w:r>
            <w:r w:rsidR="004D068F">
              <w:rPr>
                <w:rFonts w:ascii="Verdana" w:hAnsi="Verdana"/>
                <w:b/>
                <w:sz w:val="20"/>
                <w:lang w:eastAsia="zh-CN"/>
              </w:rPr>
              <w:t xml:space="preserve"> 2021</w:t>
            </w:r>
          </w:p>
        </w:tc>
      </w:tr>
      <w:tr w:rsidR="004D068F" w14:paraId="00D50F06" w14:textId="77777777" w:rsidTr="0043442A">
        <w:trPr>
          <w:cantSplit/>
        </w:trPr>
        <w:tc>
          <w:tcPr>
            <w:tcW w:w="6487" w:type="dxa"/>
            <w:vMerge/>
          </w:tcPr>
          <w:p w14:paraId="41403864" w14:textId="77777777" w:rsidR="004D068F" w:rsidRDefault="004D068F" w:rsidP="0043442A">
            <w:pPr>
              <w:spacing w:before="60"/>
              <w:jc w:val="center"/>
              <w:rPr>
                <w:b/>
                <w:smallCaps/>
                <w:sz w:val="32"/>
                <w:lang w:eastAsia="zh-CN"/>
              </w:rPr>
            </w:pPr>
            <w:bookmarkStart w:id="112" w:name="dorlang" w:colFirst="1" w:colLast="1"/>
            <w:bookmarkEnd w:id="111"/>
          </w:p>
        </w:tc>
        <w:tc>
          <w:tcPr>
            <w:tcW w:w="3402" w:type="dxa"/>
          </w:tcPr>
          <w:p w14:paraId="57C02194" w14:textId="77777777" w:rsidR="004D068F" w:rsidRPr="008614B2" w:rsidRDefault="004D068F" w:rsidP="0043442A">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Original: English</w:t>
            </w:r>
          </w:p>
        </w:tc>
      </w:tr>
      <w:tr w:rsidR="004D068F" w14:paraId="185C1861" w14:textId="77777777" w:rsidTr="0043442A">
        <w:trPr>
          <w:cantSplit/>
        </w:trPr>
        <w:tc>
          <w:tcPr>
            <w:tcW w:w="9889" w:type="dxa"/>
            <w:gridSpan w:val="2"/>
          </w:tcPr>
          <w:p w14:paraId="08AE0E02" w14:textId="2014CA6F" w:rsidR="004D068F" w:rsidRDefault="003C47AB" w:rsidP="0043442A">
            <w:pPr>
              <w:pStyle w:val="Source"/>
              <w:rPr>
                <w:lang w:eastAsia="zh-CN"/>
              </w:rPr>
            </w:pPr>
            <w:bookmarkStart w:id="113" w:name="dsource" w:colFirst="0" w:colLast="0"/>
            <w:bookmarkEnd w:id="112"/>
            <w:r>
              <w:rPr>
                <w:lang w:eastAsia="zh-CN"/>
              </w:rPr>
              <w:t>United States of America</w:t>
            </w:r>
          </w:p>
        </w:tc>
      </w:tr>
      <w:tr w:rsidR="004D068F" w14:paraId="07059AAF" w14:textId="77777777" w:rsidTr="0043442A">
        <w:trPr>
          <w:cantSplit/>
        </w:trPr>
        <w:tc>
          <w:tcPr>
            <w:tcW w:w="9889" w:type="dxa"/>
            <w:gridSpan w:val="2"/>
          </w:tcPr>
          <w:p w14:paraId="20200251" w14:textId="32592039" w:rsidR="004D068F" w:rsidRDefault="00200E8C" w:rsidP="0043442A">
            <w:pPr>
              <w:pStyle w:val="Title1"/>
              <w:rPr>
                <w:lang w:eastAsia="zh-CN"/>
              </w:rPr>
            </w:pPr>
            <w:bookmarkStart w:id="114" w:name="drec" w:colFirst="0" w:colLast="0"/>
            <w:bookmarkEnd w:id="113"/>
            <w:r w:rsidRPr="00954C63">
              <w:rPr>
                <w:bCs/>
                <w:szCs w:val="24"/>
              </w:rPr>
              <w:t xml:space="preserve"> Accommodating Wide Band High Frequency (WBHF) services within the 3 to 30 MHz Frequency Band</w:t>
            </w:r>
          </w:p>
        </w:tc>
      </w:tr>
      <w:tr w:rsidR="004D068F" w14:paraId="4B6BD7FA" w14:textId="77777777" w:rsidTr="0043442A">
        <w:trPr>
          <w:cantSplit/>
        </w:trPr>
        <w:tc>
          <w:tcPr>
            <w:tcW w:w="9889" w:type="dxa"/>
            <w:gridSpan w:val="2"/>
          </w:tcPr>
          <w:p w14:paraId="7D0BDEB6" w14:textId="77777777" w:rsidR="004D068F" w:rsidRDefault="004D068F" w:rsidP="0043442A">
            <w:pPr>
              <w:pStyle w:val="Title1"/>
              <w:rPr>
                <w:lang w:eastAsia="zh-CN"/>
              </w:rPr>
            </w:pPr>
            <w:bookmarkStart w:id="115" w:name="dtitle1" w:colFirst="0" w:colLast="0"/>
            <w:bookmarkEnd w:id="114"/>
          </w:p>
        </w:tc>
      </w:tr>
    </w:tbl>
    <w:bookmarkEnd w:id="115"/>
    <w:p w14:paraId="430A318B" w14:textId="69DC3908" w:rsidR="00200E8C" w:rsidRDefault="00200E8C" w:rsidP="00473512">
      <w:pPr>
        <w:tabs>
          <w:tab w:val="clear" w:pos="794"/>
          <w:tab w:val="clear" w:pos="1191"/>
          <w:tab w:val="clear" w:pos="1588"/>
          <w:tab w:val="clear" w:pos="1985"/>
        </w:tabs>
        <w:overflowPunct/>
        <w:autoSpaceDE/>
        <w:autoSpaceDN/>
        <w:adjustRightInd/>
        <w:spacing w:before="0" w:after="120"/>
        <w:textAlignment w:val="auto"/>
        <w:rPr>
          <w:szCs w:val="24"/>
        </w:rPr>
      </w:pPr>
      <w:proofErr w:type="spellStart"/>
      <w:r w:rsidRPr="004B6A75">
        <w:rPr>
          <w:i/>
          <w:iCs/>
          <w:szCs w:val="24"/>
        </w:rPr>
        <w:t>Editors</w:t>
      </w:r>
      <w:proofErr w:type="spellEnd"/>
      <w:r w:rsidRPr="004B6A75">
        <w:rPr>
          <w:i/>
          <w:iCs/>
          <w:szCs w:val="24"/>
        </w:rPr>
        <w:t xml:space="preserve"> Note: This introduction is for the benefit of USWP-5C use during the review process. It will be removed once the document is approved for NC reviews</w:t>
      </w:r>
      <w:r>
        <w:rPr>
          <w:szCs w:val="24"/>
        </w:rPr>
        <w:t>.</w:t>
      </w:r>
    </w:p>
    <w:p w14:paraId="4084EA95" w14:textId="255A2DAA" w:rsidR="00473512" w:rsidRPr="004B6A75" w:rsidRDefault="00473512" w:rsidP="004B6A75">
      <w:pPr>
        <w:tabs>
          <w:tab w:val="clear" w:pos="794"/>
          <w:tab w:val="clear" w:pos="1191"/>
          <w:tab w:val="clear" w:pos="1588"/>
          <w:tab w:val="clear" w:pos="1985"/>
        </w:tabs>
        <w:overflowPunct/>
        <w:autoSpaceDE/>
        <w:autoSpaceDN/>
        <w:adjustRightInd/>
        <w:spacing w:before="0" w:after="120"/>
        <w:textAlignment w:val="auto"/>
        <w:rPr>
          <w:b/>
          <w:bCs/>
          <w:szCs w:val="24"/>
        </w:rPr>
      </w:pPr>
      <w:r w:rsidRPr="004B6A75">
        <w:rPr>
          <w:b/>
          <w:bCs/>
          <w:szCs w:val="24"/>
        </w:rPr>
        <w:t>Introduction</w:t>
      </w:r>
    </w:p>
    <w:p w14:paraId="301C7A47" w14:textId="77777777" w:rsidR="00200E8C" w:rsidRPr="004B6A75" w:rsidRDefault="00200E8C" w:rsidP="004B6A75">
      <w:pPr>
        <w:spacing w:after="120"/>
        <w:ind w:right="144"/>
        <w:jc w:val="both"/>
        <w:rPr>
          <w:sz w:val="20"/>
        </w:rPr>
      </w:pPr>
      <w:r w:rsidRPr="00954C63">
        <w:rPr>
          <w:szCs w:val="24"/>
        </w:rPr>
        <w:t xml:space="preserve">Although an existing HF Question (246) addresses some aspects of HF operations it does not </w:t>
      </w:r>
      <w:r w:rsidRPr="004B6A75">
        <w:rPr>
          <w:sz w:val="20"/>
        </w:rPr>
        <w:t xml:space="preserve">address WBHF topics. The work that is proposed in this Preliminary Draft New Question is focused on WBHF operations throughout the 3 to 30 MHz Frequency Band. As such the topics that are covered by this question are unique to WBHF Systems and are not addressed through the existing HF Question. </w:t>
      </w:r>
    </w:p>
    <w:p w14:paraId="4F8BC238" w14:textId="77777777" w:rsidR="00200E8C" w:rsidRPr="004B6A75" w:rsidRDefault="00200E8C" w:rsidP="004B6A75">
      <w:pPr>
        <w:spacing w:after="120"/>
        <w:ind w:right="144"/>
        <w:jc w:val="both"/>
        <w:rPr>
          <w:sz w:val="20"/>
        </w:rPr>
      </w:pPr>
      <w:r w:rsidRPr="004B6A75">
        <w:rPr>
          <w:sz w:val="20"/>
        </w:rPr>
        <w:t>Resolution 1 indicates that a Working Party can produce Recommendations on anything under its purview. It also indicates that the Working Party can do so with or without a question. An additional objective of developing this question is to make other interested Administrations aware of this work and give them the opportunity to contribute to the development of Reports and Recommendations prior to the introduction of WBHF related documents at the ITU Working Party level and to enlist the aid of interested parties in moving the WBHF work forward by contributing to the development of related studies.</w:t>
      </w:r>
    </w:p>
    <w:p w14:paraId="68C472F5" w14:textId="77777777" w:rsidR="00473512" w:rsidRPr="004B6A75" w:rsidRDefault="00473512" w:rsidP="00473512">
      <w:pPr>
        <w:tabs>
          <w:tab w:val="clear" w:pos="794"/>
          <w:tab w:val="clear" w:pos="1191"/>
          <w:tab w:val="clear" w:pos="1588"/>
          <w:tab w:val="clear" w:pos="1985"/>
        </w:tabs>
        <w:overflowPunct/>
        <w:autoSpaceDE/>
        <w:autoSpaceDN/>
        <w:adjustRightInd/>
        <w:spacing w:before="0"/>
        <w:textAlignment w:val="auto"/>
        <w:rPr>
          <w:sz w:val="20"/>
        </w:rPr>
      </w:pPr>
      <w:r w:rsidRPr="004B6A75">
        <w:rPr>
          <w:sz w:val="20"/>
        </w:rPr>
        <w:t>This question would establish the basis for the identification and qualification of WBHF system technical and operational characteristics for use in channelization, interference, sharing and compatibility studies between WBHF systems and incumbent services within the 3-30 MHz frequency band. The document seeks answers to the following questions.</w:t>
      </w:r>
    </w:p>
    <w:p w14:paraId="537B05DB" w14:textId="77777777" w:rsidR="00473512" w:rsidRPr="004B6A75" w:rsidRDefault="00473512" w:rsidP="00473512">
      <w:pPr>
        <w:tabs>
          <w:tab w:val="clear" w:pos="794"/>
          <w:tab w:val="clear" w:pos="1191"/>
          <w:tab w:val="clear" w:pos="1588"/>
          <w:tab w:val="clear" w:pos="1985"/>
        </w:tabs>
        <w:overflowPunct/>
        <w:autoSpaceDE/>
        <w:autoSpaceDN/>
        <w:adjustRightInd/>
        <w:spacing w:before="0"/>
        <w:textAlignment w:val="auto"/>
        <w:rPr>
          <w:sz w:val="20"/>
        </w:rPr>
      </w:pPr>
      <w:r w:rsidRPr="004B6A75">
        <w:rPr>
          <w:sz w:val="20"/>
        </w:rPr>
        <w:t>1.</w:t>
      </w:r>
      <w:r w:rsidRPr="004B6A75">
        <w:rPr>
          <w:sz w:val="20"/>
        </w:rPr>
        <w:tab/>
        <w:t>What are the technical and operational characteristics for WBHF systems operating within the 3 to 30 MHz frequency range?  (e.g., transmitter power, antenna characteristics, emission characteristics, frequency tolerance, channel bandwidths, network topologies, Automatic Link Establishment (ALE) capabilities, spectrum utilization, sense and detect capabilities and other yet to be defined parameters.)</w:t>
      </w:r>
    </w:p>
    <w:p w14:paraId="319C8F22" w14:textId="77777777" w:rsidR="00473512" w:rsidRPr="004B6A75" w:rsidRDefault="00473512" w:rsidP="00473512">
      <w:pPr>
        <w:tabs>
          <w:tab w:val="clear" w:pos="794"/>
          <w:tab w:val="clear" w:pos="1191"/>
          <w:tab w:val="clear" w:pos="1588"/>
          <w:tab w:val="clear" w:pos="1985"/>
        </w:tabs>
        <w:overflowPunct/>
        <w:autoSpaceDE/>
        <w:autoSpaceDN/>
        <w:adjustRightInd/>
        <w:spacing w:before="0"/>
        <w:textAlignment w:val="auto"/>
        <w:rPr>
          <w:sz w:val="20"/>
        </w:rPr>
      </w:pPr>
      <w:r w:rsidRPr="004B6A75">
        <w:rPr>
          <w:sz w:val="20"/>
        </w:rPr>
        <w:t>2.</w:t>
      </w:r>
      <w:r w:rsidRPr="004B6A75">
        <w:rPr>
          <w:sz w:val="20"/>
        </w:rPr>
        <w:tab/>
        <w:t>Can the 3-30 MHz frequency band accommodate WBHF systems operating across multiple services and what impact would such operations have on incumbent service channel plans and allocations within the band?</w:t>
      </w:r>
    </w:p>
    <w:p w14:paraId="321C1035" w14:textId="5E2BC665" w:rsidR="004D068F" w:rsidRPr="004B6A75" w:rsidRDefault="00473512" w:rsidP="00473512">
      <w:pPr>
        <w:tabs>
          <w:tab w:val="clear" w:pos="794"/>
          <w:tab w:val="clear" w:pos="1191"/>
          <w:tab w:val="clear" w:pos="1588"/>
          <w:tab w:val="clear" w:pos="1985"/>
        </w:tabs>
        <w:overflowPunct/>
        <w:autoSpaceDE/>
        <w:autoSpaceDN/>
        <w:adjustRightInd/>
        <w:spacing w:before="0"/>
        <w:textAlignment w:val="auto"/>
        <w:rPr>
          <w:sz w:val="20"/>
        </w:rPr>
      </w:pPr>
      <w:r w:rsidRPr="004B6A75">
        <w:rPr>
          <w:sz w:val="20"/>
        </w:rPr>
        <w:t>3.</w:t>
      </w:r>
      <w:r w:rsidRPr="004B6A75">
        <w:rPr>
          <w:sz w:val="20"/>
        </w:rPr>
        <w:tab/>
        <w:t>Can current protection criteria protect incumbent services from WBHF systems operating within the 3 to 30 MHz frequency band.</w:t>
      </w:r>
      <w:r w:rsidR="004D068F" w:rsidRPr="004B6A75">
        <w:rPr>
          <w:sz w:val="20"/>
        </w:rPr>
        <w:br w:type="page"/>
      </w:r>
    </w:p>
    <w:p w14:paraId="7A1A2060" w14:textId="77777777" w:rsidR="00DD7A06" w:rsidRDefault="00DD7A06" w:rsidP="00DD7A06">
      <w:pPr>
        <w:pStyle w:val="Title1"/>
      </w:pPr>
    </w:p>
    <w:p w14:paraId="4999C4F2" w14:textId="5F18F33B" w:rsidR="00DD7A06" w:rsidRDefault="00DD7A06" w:rsidP="00DD7A06">
      <w:pPr>
        <w:pStyle w:val="Title1"/>
      </w:pPr>
      <w:r w:rsidRPr="004D068F">
        <w:t xml:space="preserve">DRAFT QUESTION ITU-R </w:t>
      </w:r>
      <w:r w:rsidRPr="004D068F">
        <w:rPr>
          <w:vertAlign w:val="superscript"/>
        </w:rPr>
        <w:t xml:space="preserve"> </w:t>
      </w:r>
      <w:r w:rsidRPr="004D068F">
        <w:t xml:space="preserve"> #X-M/Y</w:t>
      </w:r>
    </w:p>
    <w:p w14:paraId="2C7449D9" w14:textId="0441D597" w:rsidR="00DD7A06" w:rsidRDefault="00DD7A06" w:rsidP="004B6A75">
      <w:pPr>
        <w:pStyle w:val="Questiondate"/>
        <w:spacing w:before="240"/>
        <w:jc w:val="center"/>
        <w:rPr>
          <w:b/>
          <w:sz w:val="28"/>
        </w:rPr>
      </w:pPr>
      <w:r w:rsidRPr="00DD7A06">
        <w:rPr>
          <w:b/>
          <w:sz w:val="28"/>
        </w:rPr>
        <w:t>Accommodating WBHF Mesh Networks Operating in the 3-30 MHz Frequency Band</w:t>
      </w:r>
    </w:p>
    <w:p w14:paraId="05F09324" w14:textId="6B2CB04C" w:rsidR="00DD7A06" w:rsidRPr="0089455A" w:rsidRDefault="00DD7A06" w:rsidP="00DD7A06">
      <w:pPr>
        <w:pStyle w:val="Questiondate"/>
        <w:spacing w:before="240"/>
      </w:pPr>
      <w:r w:rsidRPr="0089455A">
        <w:t>(</w:t>
      </w:r>
      <w:r>
        <w:t>202X</w:t>
      </w:r>
      <w:r w:rsidRPr="0089455A">
        <w:t>)</w:t>
      </w:r>
    </w:p>
    <w:p w14:paraId="272BA186" w14:textId="63AD6768" w:rsidR="004D068F" w:rsidRPr="00954C63" w:rsidRDefault="004D068F" w:rsidP="004B6A75">
      <w:pPr>
        <w:keepNext/>
        <w:keepLines/>
        <w:tabs>
          <w:tab w:val="clear" w:pos="794"/>
          <w:tab w:val="clear" w:pos="1191"/>
          <w:tab w:val="clear" w:pos="1588"/>
          <w:tab w:val="clear" w:pos="1985"/>
          <w:tab w:val="left" w:pos="1134"/>
          <w:tab w:val="left" w:pos="1871"/>
          <w:tab w:val="left" w:pos="2268"/>
        </w:tabs>
        <w:spacing w:before="240" w:after="120"/>
        <w:rPr>
          <w:rFonts w:ascii="Times New Roman Bold" w:hAnsi="Times New Roman Bold"/>
          <w:b/>
          <w:sz w:val="28"/>
        </w:rPr>
      </w:pPr>
    </w:p>
    <w:p w14:paraId="191C5051" w14:textId="7CDEB197" w:rsidR="00C21CB5" w:rsidRPr="00954C63" w:rsidRDefault="00C21CB5" w:rsidP="00C21CB5">
      <w:pPr>
        <w:tabs>
          <w:tab w:val="clear" w:pos="794"/>
          <w:tab w:val="clear" w:pos="1191"/>
          <w:tab w:val="clear" w:pos="1588"/>
          <w:tab w:val="clear" w:pos="1985"/>
          <w:tab w:val="left" w:pos="1134"/>
          <w:tab w:val="left" w:pos="1871"/>
          <w:tab w:val="left" w:pos="2268"/>
        </w:tabs>
        <w:spacing w:before="0" w:after="120"/>
      </w:pPr>
      <w:r w:rsidRPr="00954C63">
        <w:t>The ITU Radiocommunication Assembly,</w:t>
      </w:r>
    </w:p>
    <w:p w14:paraId="6E42058C" w14:textId="77777777" w:rsidR="00C21CB5" w:rsidRPr="00954C63" w:rsidRDefault="00C21CB5" w:rsidP="00C21CB5">
      <w:pPr>
        <w:keepNext/>
        <w:keepLines/>
        <w:tabs>
          <w:tab w:val="clear" w:pos="794"/>
          <w:tab w:val="clear" w:pos="1191"/>
          <w:tab w:val="clear" w:pos="1588"/>
          <w:tab w:val="clear" w:pos="1985"/>
          <w:tab w:val="left" w:pos="1134"/>
          <w:tab w:val="left" w:pos="1871"/>
          <w:tab w:val="left" w:pos="2268"/>
        </w:tabs>
        <w:spacing w:before="160"/>
        <w:ind w:left="1134"/>
        <w:rPr>
          <w:i/>
        </w:rPr>
      </w:pPr>
      <w:r w:rsidRPr="00954C63">
        <w:rPr>
          <w:i/>
        </w:rPr>
        <w:t>considering</w:t>
      </w:r>
    </w:p>
    <w:p w14:paraId="75DBB70F" w14:textId="7BD43623" w:rsidR="00C21CB5" w:rsidRPr="00954C63" w:rsidRDefault="00C21CB5" w:rsidP="00C21CB5">
      <w:pPr>
        <w:tabs>
          <w:tab w:val="clear" w:pos="794"/>
          <w:tab w:val="clear" w:pos="1191"/>
          <w:tab w:val="clear" w:pos="1588"/>
          <w:tab w:val="clear" w:pos="1985"/>
          <w:tab w:val="left" w:pos="1134"/>
          <w:tab w:val="left" w:pos="1871"/>
          <w:tab w:val="left" w:pos="2268"/>
        </w:tabs>
      </w:pPr>
      <w:r w:rsidRPr="00954C63">
        <w:rPr>
          <w:i/>
          <w:iCs/>
        </w:rPr>
        <w:t>a)</w:t>
      </w:r>
      <w:r w:rsidRPr="00954C63">
        <w:tab/>
      </w:r>
      <w:proofErr w:type="gramStart"/>
      <w:r w:rsidRPr="00954C63">
        <w:t>that</w:t>
      </w:r>
      <w:proofErr w:type="gramEnd"/>
      <w:r w:rsidRPr="00954C63">
        <w:t xml:space="preserve"> there is a necessity for efficient use of the 3 to 30 MHz frequency </w:t>
      </w:r>
      <w:r w:rsidR="00E03959" w:rsidRPr="00954C63">
        <w:t>band</w:t>
      </w:r>
      <w:r w:rsidR="00D506A5" w:rsidRPr="00954C63">
        <w:t>;</w:t>
      </w:r>
    </w:p>
    <w:p w14:paraId="090ABFC0" w14:textId="172DCAB6" w:rsidR="00C21CB5" w:rsidRPr="00954C63" w:rsidRDefault="00C21CB5" w:rsidP="00C21CB5">
      <w:pPr>
        <w:tabs>
          <w:tab w:val="clear" w:pos="794"/>
          <w:tab w:val="clear" w:pos="1191"/>
          <w:tab w:val="clear" w:pos="1588"/>
          <w:tab w:val="clear" w:pos="1985"/>
          <w:tab w:val="left" w:pos="1134"/>
          <w:tab w:val="left" w:pos="1871"/>
          <w:tab w:val="left" w:pos="2268"/>
        </w:tabs>
      </w:pPr>
      <w:r w:rsidRPr="00954C63">
        <w:rPr>
          <w:i/>
          <w:iCs/>
        </w:rPr>
        <w:t>b)</w:t>
      </w:r>
      <w:r w:rsidRPr="00954C63">
        <w:tab/>
      </w:r>
      <w:proofErr w:type="gramStart"/>
      <w:r w:rsidRPr="00954C63">
        <w:t>that</w:t>
      </w:r>
      <w:proofErr w:type="gramEnd"/>
      <w:r w:rsidRPr="00954C63">
        <w:t xml:space="preserve"> an interchange of information on the requirements of administrations concerning the technical characteristics of Wide Band High Frequency (WBHF) equipment used in the 3 to 30 MHz frequency band would support the efficient use of the </w:t>
      </w:r>
      <w:r w:rsidR="00BF3C31" w:rsidRPr="00954C63">
        <w:t>band</w:t>
      </w:r>
      <w:r w:rsidR="00D506A5" w:rsidRPr="00954C63">
        <w:t>;</w:t>
      </w:r>
    </w:p>
    <w:p w14:paraId="7C6AE19E" w14:textId="52C67478" w:rsidR="00C21CB5" w:rsidRPr="00954C63" w:rsidRDefault="00C21CB5" w:rsidP="00C21CB5">
      <w:pPr>
        <w:tabs>
          <w:tab w:val="clear" w:pos="794"/>
          <w:tab w:val="clear" w:pos="1191"/>
          <w:tab w:val="clear" w:pos="1588"/>
          <w:tab w:val="clear" w:pos="1985"/>
          <w:tab w:val="left" w:pos="1134"/>
          <w:tab w:val="left" w:pos="1871"/>
          <w:tab w:val="left" w:pos="2268"/>
        </w:tabs>
      </w:pPr>
      <w:r w:rsidRPr="00954C63">
        <w:rPr>
          <w:i/>
          <w:iCs/>
        </w:rPr>
        <w:t>c)</w:t>
      </w:r>
      <w:r w:rsidRPr="00954C63">
        <w:tab/>
      </w:r>
      <w:proofErr w:type="gramStart"/>
      <w:r w:rsidRPr="00954C63">
        <w:t>that</w:t>
      </w:r>
      <w:proofErr w:type="gramEnd"/>
      <w:r w:rsidRPr="00954C63">
        <w:t xml:space="preserve"> an exchange of information among different administrations concerning the practices applied to the assignment of WBHF channels within the 3 and 30 MHz is of </w:t>
      </w:r>
      <w:r w:rsidR="00BF3C31" w:rsidRPr="00954C63">
        <w:t>value</w:t>
      </w:r>
      <w:r w:rsidR="00D506A5" w:rsidRPr="00954C63">
        <w:t>;</w:t>
      </w:r>
    </w:p>
    <w:p w14:paraId="2B5E656F" w14:textId="226EFCF5" w:rsidR="00C21CB5" w:rsidRPr="00954C63" w:rsidRDefault="00C21CB5" w:rsidP="00C21CB5">
      <w:pPr>
        <w:tabs>
          <w:tab w:val="clear" w:pos="794"/>
          <w:tab w:val="clear" w:pos="1191"/>
          <w:tab w:val="clear" w:pos="1588"/>
          <w:tab w:val="clear" w:pos="1985"/>
          <w:tab w:val="left" w:pos="1134"/>
          <w:tab w:val="left" w:pos="1871"/>
          <w:tab w:val="left" w:pos="2268"/>
        </w:tabs>
      </w:pPr>
      <w:r w:rsidRPr="00954C63">
        <w:rPr>
          <w:i/>
          <w:iCs/>
        </w:rPr>
        <w:t>d)</w:t>
      </w:r>
      <w:r w:rsidRPr="00954C63">
        <w:tab/>
      </w:r>
      <w:proofErr w:type="gramStart"/>
      <w:r w:rsidRPr="00954C63">
        <w:t>that</w:t>
      </w:r>
      <w:proofErr w:type="gramEnd"/>
      <w:r w:rsidRPr="00954C63">
        <w:t xml:space="preserve"> a certain measure of agreement may be desirable on the characteristics of the WBHF </w:t>
      </w:r>
      <w:r w:rsidR="00BF3C31" w:rsidRPr="00954C63">
        <w:t>communications equipment</w:t>
      </w:r>
      <w:r w:rsidRPr="00954C63">
        <w:t xml:space="preserve"> that are used in the border areas of neighbouring countries to minimize mutual </w:t>
      </w:r>
      <w:r w:rsidR="00BF3C31" w:rsidRPr="00954C63">
        <w:t>interference</w:t>
      </w:r>
      <w:r w:rsidR="00D506A5" w:rsidRPr="00954C63">
        <w:t>;</w:t>
      </w:r>
    </w:p>
    <w:p w14:paraId="109744D2" w14:textId="16EB02EC" w:rsidR="00E03959" w:rsidRPr="00954C63" w:rsidRDefault="00C21CB5" w:rsidP="00C21CB5">
      <w:pPr>
        <w:tabs>
          <w:tab w:val="clear" w:pos="794"/>
          <w:tab w:val="clear" w:pos="1191"/>
          <w:tab w:val="clear" w:pos="1588"/>
          <w:tab w:val="clear" w:pos="1985"/>
          <w:tab w:val="left" w:pos="1134"/>
          <w:tab w:val="left" w:pos="1871"/>
          <w:tab w:val="left" w:pos="2268"/>
        </w:tabs>
      </w:pPr>
      <w:r w:rsidRPr="00954C63">
        <w:rPr>
          <w:i/>
          <w:iCs/>
        </w:rPr>
        <w:t>e)</w:t>
      </w:r>
      <w:r w:rsidRPr="00954C63">
        <w:tab/>
        <w:t xml:space="preserve">that it is desirable to determine WBHF equipment technical characteristics, to facilitate the planning of channel allocation in the </w:t>
      </w:r>
      <w:r w:rsidR="00BF3C31" w:rsidRPr="00954C63">
        <w:t xml:space="preserve">fixed, aeronautical, maritime </w:t>
      </w:r>
      <w:r w:rsidR="00E03959" w:rsidRPr="00954C63">
        <w:t xml:space="preserve">and </w:t>
      </w:r>
      <w:r w:rsidRPr="00954C63">
        <w:t xml:space="preserve">land mobile bands and the </w:t>
      </w:r>
      <w:r w:rsidR="00E03959" w:rsidRPr="00954C63">
        <w:t>establishment of</w:t>
      </w:r>
      <w:r w:rsidRPr="00954C63">
        <w:t xml:space="preserve"> system parameters </w:t>
      </w:r>
      <w:r w:rsidR="00A97D20" w:rsidRPr="00954C63">
        <w:t xml:space="preserve">and network topologies </w:t>
      </w:r>
      <w:r w:rsidRPr="00954C63">
        <w:t xml:space="preserve">for use in </w:t>
      </w:r>
      <w:r w:rsidR="00BF3C31" w:rsidRPr="00954C63">
        <w:t>compatibility and</w:t>
      </w:r>
      <w:r w:rsidRPr="00954C63">
        <w:t xml:space="preserve"> sharing </w:t>
      </w:r>
      <w:r w:rsidR="00BF3C31" w:rsidRPr="00954C63">
        <w:t>studies</w:t>
      </w:r>
      <w:r w:rsidR="00D506A5" w:rsidRPr="00954C63">
        <w:t>;</w:t>
      </w:r>
    </w:p>
    <w:p w14:paraId="03F01ADA" w14:textId="407EAD5F" w:rsidR="007F1E2D" w:rsidRPr="00954C63" w:rsidRDefault="007F1E2D" w:rsidP="007F1E2D">
      <w:pPr>
        <w:keepNext/>
        <w:keepLines/>
        <w:tabs>
          <w:tab w:val="clear" w:pos="794"/>
          <w:tab w:val="clear" w:pos="1191"/>
          <w:tab w:val="clear" w:pos="1588"/>
          <w:tab w:val="clear" w:pos="1985"/>
          <w:tab w:val="left" w:pos="1134"/>
          <w:tab w:val="left" w:pos="1871"/>
          <w:tab w:val="left" w:pos="2268"/>
        </w:tabs>
        <w:spacing w:before="160"/>
        <w:ind w:left="1134"/>
        <w:rPr>
          <w:iCs/>
        </w:rPr>
      </w:pPr>
      <w:r w:rsidRPr="00954C63">
        <w:rPr>
          <w:i/>
        </w:rPr>
        <w:t>decides</w:t>
      </w:r>
      <w:r w:rsidRPr="00954C63">
        <w:rPr>
          <w:iCs/>
        </w:rPr>
        <w:t xml:space="preserve"> that the follow</w:t>
      </w:r>
      <w:r w:rsidR="00906831" w:rsidRPr="00954C63">
        <w:rPr>
          <w:iCs/>
        </w:rPr>
        <w:t>ing Questions should be studied</w:t>
      </w:r>
    </w:p>
    <w:p w14:paraId="2D42D159" w14:textId="7C4CDB4D" w:rsidR="007F1E2D" w:rsidRPr="00954C63" w:rsidRDefault="007F1E2D" w:rsidP="007F1E2D">
      <w:pPr>
        <w:tabs>
          <w:tab w:val="clear" w:pos="794"/>
          <w:tab w:val="clear" w:pos="1191"/>
          <w:tab w:val="clear" w:pos="1588"/>
          <w:tab w:val="clear" w:pos="1985"/>
          <w:tab w:val="left" w:pos="1134"/>
          <w:tab w:val="left" w:pos="1871"/>
          <w:tab w:val="left" w:pos="2268"/>
        </w:tabs>
      </w:pPr>
      <w:r w:rsidRPr="00954C63">
        <w:rPr>
          <w:bCs/>
        </w:rPr>
        <w:t>1</w:t>
      </w:r>
      <w:r w:rsidRPr="00954C63">
        <w:tab/>
        <w:t>What are the technical and operational characteristics for WBHF systems operating within th</w:t>
      </w:r>
      <w:r w:rsidR="00906831" w:rsidRPr="00954C63">
        <w:t xml:space="preserve">e 3 to 30 MHz frequency range </w:t>
      </w:r>
      <w:r w:rsidRPr="00954C63">
        <w:t>(e.g., transmitter power, antenna characteristics, emission characteristics, frequency tolerance, channel bandwidths, etc.)</w:t>
      </w:r>
      <w:r w:rsidR="00906831" w:rsidRPr="00954C63">
        <w:t>?</w:t>
      </w:r>
    </w:p>
    <w:p w14:paraId="776606FD" w14:textId="2B861EDF" w:rsidR="007F1E2D" w:rsidRPr="00954C63" w:rsidRDefault="007F1E2D" w:rsidP="007F1E2D">
      <w:pPr>
        <w:tabs>
          <w:tab w:val="clear" w:pos="794"/>
          <w:tab w:val="clear" w:pos="1191"/>
          <w:tab w:val="clear" w:pos="1588"/>
          <w:tab w:val="clear" w:pos="1985"/>
          <w:tab w:val="left" w:pos="1134"/>
          <w:tab w:val="left" w:pos="1871"/>
          <w:tab w:val="left" w:pos="2268"/>
        </w:tabs>
      </w:pPr>
      <w:r w:rsidRPr="00954C63">
        <w:rPr>
          <w:bCs/>
        </w:rPr>
        <w:t>2</w:t>
      </w:r>
      <w:r w:rsidRPr="00954C63">
        <w:tab/>
        <w:t>To what extent will WBHF system deployment and operation across multiple services impact the present operation of existing services within the 3 and 30 MHz frequency band?</w:t>
      </w:r>
    </w:p>
    <w:p w14:paraId="202718F0" w14:textId="77777777" w:rsidR="007F1E2D" w:rsidRPr="00954C63" w:rsidRDefault="007F1E2D" w:rsidP="007F1E2D">
      <w:pPr>
        <w:tabs>
          <w:tab w:val="clear" w:pos="794"/>
          <w:tab w:val="clear" w:pos="1191"/>
          <w:tab w:val="clear" w:pos="1588"/>
          <w:tab w:val="clear" w:pos="1985"/>
          <w:tab w:val="left" w:pos="1134"/>
          <w:tab w:val="left" w:pos="1871"/>
          <w:tab w:val="left" w:pos="2268"/>
        </w:tabs>
      </w:pPr>
      <w:r w:rsidRPr="00954C63">
        <w:rPr>
          <w:bCs/>
        </w:rPr>
        <w:t>3</w:t>
      </w:r>
      <w:r w:rsidRPr="00954C63">
        <w:t xml:space="preserve"> </w:t>
      </w:r>
      <w:r w:rsidRPr="00954C63">
        <w:tab/>
        <w:t>To what extent will WBHF systems operating within the 3 to 30 MHz frequency range impact current channel plans?</w:t>
      </w:r>
    </w:p>
    <w:p w14:paraId="16F480F0" w14:textId="319103ED" w:rsidR="007F1E2D" w:rsidRPr="00954C63" w:rsidRDefault="007F1E2D" w:rsidP="007F1E2D">
      <w:pPr>
        <w:tabs>
          <w:tab w:val="clear" w:pos="794"/>
          <w:tab w:val="clear" w:pos="1191"/>
          <w:tab w:val="clear" w:pos="1588"/>
          <w:tab w:val="clear" w:pos="1985"/>
          <w:tab w:val="left" w:pos="1134"/>
          <w:tab w:val="left" w:pos="1871"/>
          <w:tab w:val="left" w:pos="2268"/>
        </w:tabs>
      </w:pPr>
      <w:r w:rsidRPr="00954C63">
        <w:t>4</w:t>
      </w:r>
      <w:r w:rsidRPr="00954C63">
        <w:tab/>
        <w:t>What changes would need to take place from an allocation and channelization perspective to accommodate WBHF operations wit</w:t>
      </w:r>
      <w:r w:rsidR="00906831" w:rsidRPr="00954C63">
        <w:t>hin the 3-30 MHz frequency band?</w:t>
      </w:r>
    </w:p>
    <w:p w14:paraId="3D03312F" w14:textId="2CE77749" w:rsidR="007F1E2D" w:rsidRPr="00954C63" w:rsidRDefault="007F1E2D" w:rsidP="007F1E2D">
      <w:pPr>
        <w:tabs>
          <w:tab w:val="clear" w:pos="794"/>
          <w:tab w:val="clear" w:pos="1191"/>
          <w:tab w:val="clear" w:pos="1588"/>
          <w:tab w:val="clear" w:pos="1985"/>
          <w:tab w:val="left" w:pos="1134"/>
          <w:tab w:val="left" w:pos="1871"/>
          <w:tab w:val="left" w:pos="2268"/>
        </w:tabs>
      </w:pPr>
      <w:r w:rsidRPr="00954C63">
        <w:t>5.</w:t>
      </w:r>
      <w:r w:rsidRPr="00954C63">
        <w:tab/>
        <w:t>Can current protection criteria protect incumbent services from WBHF systems operating within</w:t>
      </w:r>
      <w:r w:rsidR="00906831" w:rsidRPr="00954C63">
        <w:t xml:space="preserve"> the 3 to 30 MHz frequency band?</w:t>
      </w:r>
    </w:p>
    <w:p w14:paraId="3E82A22E" w14:textId="77777777" w:rsidR="007F1E2D" w:rsidRPr="00954C63" w:rsidRDefault="007F1E2D" w:rsidP="007F1E2D">
      <w:pPr>
        <w:keepNext/>
        <w:keepLines/>
        <w:tabs>
          <w:tab w:val="clear" w:pos="794"/>
          <w:tab w:val="clear" w:pos="1191"/>
          <w:tab w:val="clear" w:pos="1588"/>
          <w:tab w:val="clear" w:pos="1985"/>
          <w:tab w:val="left" w:pos="1134"/>
          <w:tab w:val="left" w:pos="1871"/>
          <w:tab w:val="left" w:pos="2268"/>
        </w:tabs>
        <w:spacing w:before="160"/>
        <w:ind w:left="1134"/>
        <w:rPr>
          <w:i/>
        </w:rPr>
      </w:pPr>
      <w:r w:rsidRPr="00954C63">
        <w:rPr>
          <w:i/>
        </w:rPr>
        <w:lastRenderedPageBreak/>
        <w:t>further decides</w:t>
      </w:r>
    </w:p>
    <w:p w14:paraId="34948AD7" w14:textId="655B8E3C" w:rsidR="007F1E2D" w:rsidRPr="00954C63" w:rsidRDefault="007F1E2D" w:rsidP="007F1E2D">
      <w:pPr>
        <w:tabs>
          <w:tab w:val="clear" w:pos="794"/>
          <w:tab w:val="clear" w:pos="1191"/>
          <w:tab w:val="clear" w:pos="1588"/>
          <w:tab w:val="clear" w:pos="1985"/>
          <w:tab w:val="left" w:pos="1134"/>
          <w:tab w:val="left" w:pos="1871"/>
          <w:tab w:val="left" w:pos="2268"/>
        </w:tabs>
      </w:pPr>
      <w:r w:rsidRPr="00954C63">
        <w:rPr>
          <w:bCs/>
        </w:rPr>
        <w:t>1</w:t>
      </w:r>
      <w:r w:rsidRPr="00954C63">
        <w:tab/>
        <w:t>that the results of the above studies should be included in one or more Recommendations and/or</w:t>
      </w:r>
      <w:r w:rsidRPr="00954C63">
        <w:rPr>
          <w:spacing w:val="-5"/>
          <w:lang w:eastAsia="ja-JP"/>
        </w:rPr>
        <w:t xml:space="preserve"> Reports</w:t>
      </w:r>
      <w:r w:rsidR="00906831" w:rsidRPr="00954C63">
        <w:rPr>
          <w:spacing w:val="-5"/>
          <w:lang w:eastAsia="ja-JP"/>
        </w:rPr>
        <w:t>;</w:t>
      </w:r>
    </w:p>
    <w:p w14:paraId="419F2290" w14:textId="047A9965" w:rsidR="007F1E2D" w:rsidRPr="00954C63" w:rsidRDefault="007F1E2D" w:rsidP="007F1E2D">
      <w:pPr>
        <w:tabs>
          <w:tab w:val="clear" w:pos="794"/>
          <w:tab w:val="clear" w:pos="1191"/>
          <w:tab w:val="clear" w:pos="1588"/>
          <w:tab w:val="clear" w:pos="1985"/>
          <w:tab w:val="left" w:pos="1134"/>
          <w:tab w:val="left" w:pos="1871"/>
          <w:tab w:val="left" w:pos="2268"/>
        </w:tabs>
      </w:pPr>
      <w:r w:rsidRPr="00954C63">
        <w:rPr>
          <w:bCs/>
        </w:rPr>
        <w:t>2</w:t>
      </w:r>
      <w:r w:rsidRPr="00954C63">
        <w:tab/>
        <w:t>that studies related to question 1 and 2</w:t>
      </w:r>
      <w:r w:rsidRPr="00954C63">
        <w:rPr>
          <w:color w:val="FF0000"/>
        </w:rPr>
        <w:t xml:space="preserve"> </w:t>
      </w:r>
      <w:r w:rsidRPr="00954C63">
        <w:t xml:space="preserve">should be completed </w:t>
      </w:r>
      <w:r w:rsidR="00906831" w:rsidRPr="00954C63">
        <w:t>in time for WRC-23;</w:t>
      </w:r>
    </w:p>
    <w:p w14:paraId="10FDBA98" w14:textId="014C5828" w:rsidR="007F1E2D" w:rsidRPr="00954C63" w:rsidRDefault="007F1E2D" w:rsidP="007F1E2D">
      <w:pPr>
        <w:tabs>
          <w:tab w:val="clear" w:pos="794"/>
          <w:tab w:val="clear" w:pos="1191"/>
          <w:tab w:val="clear" w:pos="1588"/>
          <w:tab w:val="clear" w:pos="1985"/>
          <w:tab w:val="left" w:pos="1134"/>
          <w:tab w:val="left" w:pos="1871"/>
          <w:tab w:val="left" w:pos="2268"/>
        </w:tabs>
      </w:pPr>
      <w:r w:rsidRPr="00954C63">
        <w:t>3</w:t>
      </w:r>
      <w:r w:rsidRPr="00954C63">
        <w:tab/>
        <w:t xml:space="preserve">that studies related to questions 3, 4 and 5 </w:t>
      </w:r>
      <w:r w:rsidR="00906831" w:rsidRPr="00954C63">
        <w:t>be completed in time for WRC-27.</w:t>
      </w:r>
    </w:p>
    <w:p w14:paraId="70EC093F" w14:textId="77777777" w:rsidR="007F1E2D" w:rsidRPr="00954C63" w:rsidRDefault="007F1E2D" w:rsidP="007F1E2D">
      <w:pPr>
        <w:tabs>
          <w:tab w:val="clear" w:pos="794"/>
          <w:tab w:val="clear" w:pos="1191"/>
          <w:tab w:val="clear" w:pos="1588"/>
          <w:tab w:val="clear" w:pos="1985"/>
          <w:tab w:val="left" w:pos="1134"/>
          <w:tab w:val="left" w:pos="1871"/>
          <w:tab w:val="left" w:pos="2268"/>
        </w:tabs>
        <w:overflowPunct/>
        <w:autoSpaceDE/>
        <w:autoSpaceDN/>
        <w:adjustRightInd/>
        <w:spacing w:before="0"/>
        <w:rPr>
          <w:lang w:eastAsia="ja-JP"/>
        </w:rPr>
      </w:pPr>
    </w:p>
    <w:p w14:paraId="2A2BA049" w14:textId="77777777" w:rsidR="007F1E2D" w:rsidRPr="004B6A75" w:rsidRDefault="007F1E2D" w:rsidP="007F1E2D">
      <w:pPr>
        <w:tabs>
          <w:tab w:val="clear" w:pos="794"/>
          <w:tab w:val="clear" w:pos="1191"/>
          <w:tab w:val="clear" w:pos="1588"/>
          <w:tab w:val="clear" w:pos="1985"/>
          <w:tab w:val="left" w:pos="1134"/>
          <w:tab w:val="left" w:pos="1871"/>
          <w:tab w:val="left" w:pos="2268"/>
        </w:tabs>
        <w:overflowPunct/>
        <w:autoSpaceDE/>
        <w:autoSpaceDN/>
        <w:adjustRightInd/>
        <w:spacing w:before="0"/>
        <w:rPr>
          <w:szCs w:val="24"/>
          <w:lang w:eastAsia="en-CA"/>
        </w:rPr>
      </w:pPr>
      <w:r w:rsidRPr="00954C63">
        <w:rPr>
          <w:lang w:eastAsia="ja-JP"/>
        </w:rPr>
        <w:t>Category:  S2</w:t>
      </w:r>
      <w:r w:rsidRPr="004B6A75">
        <w:rPr>
          <w:szCs w:val="24"/>
          <w:lang w:eastAsia="en-CA"/>
        </w:rPr>
        <w:t xml:space="preserve"> </w:t>
      </w:r>
    </w:p>
    <w:p w14:paraId="34FA301C" w14:textId="77777777" w:rsidR="007F1E2D" w:rsidRPr="00954C63" w:rsidRDefault="007F1E2D" w:rsidP="00C21CB5">
      <w:pPr>
        <w:tabs>
          <w:tab w:val="clear" w:pos="794"/>
          <w:tab w:val="clear" w:pos="1191"/>
          <w:tab w:val="clear" w:pos="1588"/>
          <w:tab w:val="clear" w:pos="1985"/>
          <w:tab w:val="left" w:pos="1134"/>
          <w:tab w:val="left" w:pos="1871"/>
          <w:tab w:val="left" w:pos="2268"/>
        </w:tabs>
      </w:pPr>
    </w:p>
    <w:sectPr w:rsidR="007F1E2D" w:rsidRPr="00954C63" w:rsidSect="00FE0EEA">
      <w:headerReference w:type="default" r:id="rId9"/>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16AA36" w14:textId="77777777" w:rsidR="002E7073" w:rsidRDefault="002E7073">
      <w:r>
        <w:separator/>
      </w:r>
    </w:p>
  </w:endnote>
  <w:endnote w:type="continuationSeparator" w:id="0">
    <w:p w14:paraId="040D4C60" w14:textId="77777777" w:rsidR="002E7073" w:rsidRDefault="002E7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Arial Unicode MS"/>
    <w:panose1 w:val="00000000000000000000"/>
    <w:charset w:val="00"/>
    <w:family w:val="swiss"/>
    <w:notTrueType/>
    <w:pitch w:val="default"/>
    <w:sig w:usb0="00000000" w:usb1="09060000"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E57FF2" w14:textId="77777777" w:rsidR="002E7073" w:rsidRDefault="002E7073">
      <w:r>
        <w:t>____________________</w:t>
      </w:r>
    </w:p>
  </w:footnote>
  <w:footnote w:type="continuationSeparator" w:id="0">
    <w:p w14:paraId="5A6B3BF9" w14:textId="77777777" w:rsidR="002E7073" w:rsidRDefault="002E70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369D0" w14:textId="77777777" w:rsidR="00461607" w:rsidRPr="0012658E" w:rsidRDefault="00461607">
    <w:pPr>
      <w:pStyle w:val="Header"/>
      <w:rPr>
        <w:lang w:val="pt-PT"/>
      </w:rPr>
    </w:pPr>
    <w:r>
      <w:rPr>
        <w:lang w:val="pt-PT"/>
      </w:rPr>
      <w:b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2" w15:restartNumberingAfterBreak="0">
    <w:nsid w:val="2B3971B5"/>
    <w:multiLevelType w:val="hybridMultilevel"/>
    <w:tmpl w:val="440C12BC"/>
    <w:lvl w:ilvl="0" w:tplc="EA7ADFC6">
      <w:start w:val="4"/>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4" w15:restartNumberingAfterBreak="0">
    <w:nsid w:val="4BF365CE"/>
    <w:multiLevelType w:val="hybridMultilevel"/>
    <w:tmpl w:val="A9ACAF0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503A0CCD"/>
    <w:multiLevelType w:val="hybridMultilevel"/>
    <w:tmpl w:val="71A4FA6A"/>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55AC7C15"/>
    <w:multiLevelType w:val="hybridMultilevel"/>
    <w:tmpl w:val="F9B2D12C"/>
    <w:lvl w:ilvl="0" w:tplc="0409000F">
      <w:start w:val="1"/>
      <w:numFmt w:val="decimal"/>
      <w:lvlText w:val="%1."/>
      <w:lvlJc w:val="left"/>
      <w:pPr>
        <w:ind w:left="540" w:hanging="360"/>
      </w:p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9"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0"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
  </w:num>
  <w:num w:numId="4">
    <w:abstractNumId w:val="8"/>
  </w:num>
  <w:num w:numId="5">
    <w:abstractNumId w:val="7"/>
  </w:num>
  <w:num w:numId="6">
    <w:abstractNumId w:val="10"/>
  </w:num>
  <w:num w:numId="7">
    <w:abstractNumId w:val="0"/>
  </w:num>
  <w:num w:numId="8">
    <w:abstractNumId w:val="6"/>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5"/>
  </w:num>
  <w:num w:numId="12">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235"/>
    <w:rsid w:val="00001FCF"/>
    <w:rsid w:val="00013E52"/>
    <w:rsid w:val="000146EE"/>
    <w:rsid w:val="00015996"/>
    <w:rsid w:val="000328A7"/>
    <w:rsid w:val="00033DA9"/>
    <w:rsid w:val="00040265"/>
    <w:rsid w:val="000423A9"/>
    <w:rsid w:val="00051CA8"/>
    <w:rsid w:val="00051FEC"/>
    <w:rsid w:val="00074BC6"/>
    <w:rsid w:val="00074CAF"/>
    <w:rsid w:val="00074F49"/>
    <w:rsid w:val="000B1040"/>
    <w:rsid w:val="000C3C3C"/>
    <w:rsid w:val="000D24F6"/>
    <w:rsid w:val="000E30EA"/>
    <w:rsid w:val="000F1A3F"/>
    <w:rsid w:val="000F5349"/>
    <w:rsid w:val="00103467"/>
    <w:rsid w:val="00111174"/>
    <w:rsid w:val="00113662"/>
    <w:rsid w:val="00115AB5"/>
    <w:rsid w:val="00122367"/>
    <w:rsid w:val="00141509"/>
    <w:rsid w:val="00145DAE"/>
    <w:rsid w:val="00155EAF"/>
    <w:rsid w:val="00170C40"/>
    <w:rsid w:val="00171FD7"/>
    <w:rsid w:val="0017402C"/>
    <w:rsid w:val="00176055"/>
    <w:rsid w:val="001762AC"/>
    <w:rsid w:val="00181569"/>
    <w:rsid w:val="001947FF"/>
    <w:rsid w:val="001A2611"/>
    <w:rsid w:val="001A2B81"/>
    <w:rsid w:val="001A3DE6"/>
    <w:rsid w:val="001B03D0"/>
    <w:rsid w:val="001C6BCC"/>
    <w:rsid w:val="001D3303"/>
    <w:rsid w:val="001D76B5"/>
    <w:rsid w:val="001F287F"/>
    <w:rsid w:val="00200E8C"/>
    <w:rsid w:val="002071BD"/>
    <w:rsid w:val="00211DE2"/>
    <w:rsid w:val="00233664"/>
    <w:rsid w:val="0023414B"/>
    <w:rsid w:val="00246858"/>
    <w:rsid w:val="0025651B"/>
    <w:rsid w:val="00261BCA"/>
    <w:rsid w:val="00272B66"/>
    <w:rsid w:val="00286F87"/>
    <w:rsid w:val="002968C7"/>
    <w:rsid w:val="00297CAC"/>
    <w:rsid w:val="002C44F8"/>
    <w:rsid w:val="002C6D77"/>
    <w:rsid w:val="002D448D"/>
    <w:rsid w:val="002E7073"/>
    <w:rsid w:val="002F41B5"/>
    <w:rsid w:val="002F5E8A"/>
    <w:rsid w:val="00305E60"/>
    <w:rsid w:val="003062C9"/>
    <w:rsid w:val="00323743"/>
    <w:rsid w:val="00355E58"/>
    <w:rsid w:val="00361EF0"/>
    <w:rsid w:val="00362082"/>
    <w:rsid w:val="00365884"/>
    <w:rsid w:val="00375520"/>
    <w:rsid w:val="00380848"/>
    <w:rsid w:val="003808B6"/>
    <w:rsid w:val="003816C5"/>
    <w:rsid w:val="00387FA9"/>
    <w:rsid w:val="003B6663"/>
    <w:rsid w:val="003C13DB"/>
    <w:rsid w:val="003C2531"/>
    <w:rsid w:val="003C47AB"/>
    <w:rsid w:val="003D2487"/>
    <w:rsid w:val="003F7D34"/>
    <w:rsid w:val="00406EE2"/>
    <w:rsid w:val="00412607"/>
    <w:rsid w:val="004126E3"/>
    <w:rsid w:val="00424E04"/>
    <w:rsid w:val="004356FA"/>
    <w:rsid w:val="00435B13"/>
    <w:rsid w:val="004556C6"/>
    <w:rsid w:val="00461607"/>
    <w:rsid w:val="0047247F"/>
    <w:rsid w:val="00473512"/>
    <w:rsid w:val="004758EF"/>
    <w:rsid w:val="00490665"/>
    <w:rsid w:val="00493EE0"/>
    <w:rsid w:val="0049465D"/>
    <w:rsid w:val="00494FB5"/>
    <w:rsid w:val="004B6A75"/>
    <w:rsid w:val="004C1A6F"/>
    <w:rsid w:val="004C6A62"/>
    <w:rsid w:val="004C6BA5"/>
    <w:rsid w:val="004D068F"/>
    <w:rsid w:val="004D1E6B"/>
    <w:rsid w:val="004D45FD"/>
    <w:rsid w:val="004D6137"/>
    <w:rsid w:val="004E1EDF"/>
    <w:rsid w:val="004F4CF0"/>
    <w:rsid w:val="004F70DA"/>
    <w:rsid w:val="005011AE"/>
    <w:rsid w:val="00503086"/>
    <w:rsid w:val="00503660"/>
    <w:rsid w:val="00511793"/>
    <w:rsid w:val="00514A3F"/>
    <w:rsid w:val="00527A25"/>
    <w:rsid w:val="00545C87"/>
    <w:rsid w:val="005464F5"/>
    <w:rsid w:val="0056397C"/>
    <w:rsid w:val="00573D1D"/>
    <w:rsid w:val="00582985"/>
    <w:rsid w:val="00595208"/>
    <w:rsid w:val="0059695B"/>
    <w:rsid w:val="005A0308"/>
    <w:rsid w:val="005B3483"/>
    <w:rsid w:val="005B77F5"/>
    <w:rsid w:val="005B7A09"/>
    <w:rsid w:val="005C3350"/>
    <w:rsid w:val="005D2BD7"/>
    <w:rsid w:val="00617D2E"/>
    <w:rsid w:val="00626945"/>
    <w:rsid w:val="00631369"/>
    <w:rsid w:val="00632428"/>
    <w:rsid w:val="0064570B"/>
    <w:rsid w:val="00646B80"/>
    <w:rsid w:val="00646C1F"/>
    <w:rsid w:val="00664890"/>
    <w:rsid w:val="00671D23"/>
    <w:rsid w:val="006753DA"/>
    <w:rsid w:val="006B2D23"/>
    <w:rsid w:val="006C0559"/>
    <w:rsid w:val="006C6080"/>
    <w:rsid w:val="006D53DE"/>
    <w:rsid w:val="006E6BFC"/>
    <w:rsid w:val="006F5BA2"/>
    <w:rsid w:val="006F661E"/>
    <w:rsid w:val="00701806"/>
    <w:rsid w:val="007041A3"/>
    <w:rsid w:val="007162EA"/>
    <w:rsid w:val="00721944"/>
    <w:rsid w:val="00723BA8"/>
    <w:rsid w:val="0073325C"/>
    <w:rsid w:val="007423FE"/>
    <w:rsid w:val="007512D4"/>
    <w:rsid w:val="00764EB5"/>
    <w:rsid w:val="00765AFA"/>
    <w:rsid w:val="00771FE3"/>
    <w:rsid w:val="00775DCC"/>
    <w:rsid w:val="00781ADD"/>
    <w:rsid w:val="00783304"/>
    <w:rsid w:val="00784DF7"/>
    <w:rsid w:val="00785ADD"/>
    <w:rsid w:val="007869BE"/>
    <w:rsid w:val="00793147"/>
    <w:rsid w:val="007A5056"/>
    <w:rsid w:val="007A5828"/>
    <w:rsid w:val="007A7E9C"/>
    <w:rsid w:val="007B3FE2"/>
    <w:rsid w:val="007C6132"/>
    <w:rsid w:val="007F168E"/>
    <w:rsid w:val="007F1E2D"/>
    <w:rsid w:val="00805811"/>
    <w:rsid w:val="00807158"/>
    <w:rsid w:val="00822DE6"/>
    <w:rsid w:val="008359B6"/>
    <w:rsid w:val="0085615D"/>
    <w:rsid w:val="00861F69"/>
    <w:rsid w:val="00892A9D"/>
    <w:rsid w:val="00894AED"/>
    <w:rsid w:val="008B0546"/>
    <w:rsid w:val="008B23AE"/>
    <w:rsid w:val="008B42DB"/>
    <w:rsid w:val="008C3A78"/>
    <w:rsid w:val="008C3CDE"/>
    <w:rsid w:val="008C438F"/>
    <w:rsid w:val="008D1CCD"/>
    <w:rsid w:val="008E4709"/>
    <w:rsid w:val="008F2C51"/>
    <w:rsid w:val="00906831"/>
    <w:rsid w:val="009076BE"/>
    <w:rsid w:val="00914BD0"/>
    <w:rsid w:val="00921BEF"/>
    <w:rsid w:val="009318E1"/>
    <w:rsid w:val="00943AB7"/>
    <w:rsid w:val="009465A2"/>
    <w:rsid w:val="00946EC6"/>
    <w:rsid w:val="00954C63"/>
    <w:rsid w:val="00956761"/>
    <w:rsid w:val="00967DEA"/>
    <w:rsid w:val="00972766"/>
    <w:rsid w:val="00973D61"/>
    <w:rsid w:val="00980076"/>
    <w:rsid w:val="00980647"/>
    <w:rsid w:val="00980998"/>
    <w:rsid w:val="00986D8C"/>
    <w:rsid w:val="009B746E"/>
    <w:rsid w:val="009C187E"/>
    <w:rsid w:val="009C6498"/>
    <w:rsid w:val="009D18DA"/>
    <w:rsid w:val="009E2C93"/>
    <w:rsid w:val="009E3088"/>
    <w:rsid w:val="009E356F"/>
    <w:rsid w:val="009E7823"/>
    <w:rsid w:val="009F430E"/>
    <w:rsid w:val="009F6E2D"/>
    <w:rsid w:val="00A02955"/>
    <w:rsid w:val="00A14235"/>
    <w:rsid w:val="00A20242"/>
    <w:rsid w:val="00A226D2"/>
    <w:rsid w:val="00A54C8A"/>
    <w:rsid w:val="00A600CB"/>
    <w:rsid w:val="00A703EC"/>
    <w:rsid w:val="00A71BFB"/>
    <w:rsid w:val="00A72792"/>
    <w:rsid w:val="00A82078"/>
    <w:rsid w:val="00A86D66"/>
    <w:rsid w:val="00A9347D"/>
    <w:rsid w:val="00A97D20"/>
    <w:rsid w:val="00AA7938"/>
    <w:rsid w:val="00AB5F43"/>
    <w:rsid w:val="00AC3A8F"/>
    <w:rsid w:val="00AC593E"/>
    <w:rsid w:val="00AD7219"/>
    <w:rsid w:val="00B0240E"/>
    <w:rsid w:val="00B21BB3"/>
    <w:rsid w:val="00B2510F"/>
    <w:rsid w:val="00B37DA4"/>
    <w:rsid w:val="00B455E2"/>
    <w:rsid w:val="00B46BEE"/>
    <w:rsid w:val="00B56EB8"/>
    <w:rsid w:val="00B6505D"/>
    <w:rsid w:val="00B72F4F"/>
    <w:rsid w:val="00B76590"/>
    <w:rsid w:val="00BC2FA6"/>
    <w:rsid w:val="00BC688C"/>
    <w:rsid w:val="00BE4F28"/>
    <w:rsid w:val="00BF0224"/>
    <w:rsid w:val="00BF3C31"/>
    <w:rsid w:val="00BF4F6D"/>
    <w:rsid w:val="00C202A7"/>
    <w:rsid w:val="00C21CB5"/>
    <w:rsid w:val="00C23AB8"/>
    <w:rsid w:val="00C33A8B"/>
    <w:rsid w:val="00C34203"/>
    <w:rsid w:val="00C42293"/>
    <w:rsid w:val="00C74E3E"/>
    <w:rsid w:val="00C75C32"/>
    <w:rsid w:val="00C9654A"/>
    <w:rsid w:val="00CB552F"/>
    <w:rsid w:val="00CD7BFA"/>
    <w:rsid w:val="00CF1088"/>
    <w:rsid w:val="00CF47CE"/>
    <w:rsid w:val="00CF78CB"/>
    <w:rsid w:val="00D05A1E"/>
    <w:rsid w:val="00D1260D"/>
    <w:rsid w:val="00D2324C"/>
    <w:rsid w:val="00D33A83"/>
    <w:rsid w:val="00D506A5"/>
    <w:rsid w:val="00D52A2C"/>
    <w:rsid w:val="00D52E78"/>
    <w:rsid w:val="00D638F9"/>
    <w:rsid w:val="00D6573F"/>
    <w:rsid w:val="00D67554"/>
    <w:rsid w:val="00D71648"/>
    <w:rsid w:val="00D728E5"/>
    <w:rsid w:val="00D72D42"/>
    <w:rsid w:val="00D742F3"/>
    <w:rsid w:val="00D7592E"/>
    <w:rsid w:val="00D80403"/>
    <w:rsid w:val="00DA188C"/>
    <w:rsid w:val="00DA44BA"/>
    <w:rsid w:val="00DA5B54"/>
    <w:rsid w:val="00DB4701"/>
    <w:rsid w:val="00DC1AD5"/>
    <w:rsid w:val="00DD22AB"/>
    <w:rsid w:val="00DD6203"/>
    <w:rsid w:val="00DD7A06"/>
    <w:rsid w:val="00DE0AFE"/>
    <w:rsid w:val="00DE5034"/>
    <w:rsid w:val="00DF6A76"/>
    <w:rsid w:val="00E03959"/>
    <w:rsid w:val="00E25712"/>
    <w:rsid w:val="00E34FFC"/>
    <w:rsid w:val="00E5054A"/>
    <w:rsid w:val="00E62779"/>
    <w:rsid w:val="00E66674"/>
    <w:rsid w:val="00E70D54"/>
    <w:rsid w:val="00E81B8A"/>
    <w:rsid w:val="00EA363F"/>
    <w:rsid w:val="00EB622C"/>
    <w:rsid w:val="00EB7F8B"/>
    <w:rsid w:val="00EC3E04"/>
    <w:rsid w:val="00ED59F2"/>
    <w:rsid w:val="00ED7D3A"/>
    <w:rsid w:val="00EE4E5A"/>
    <w:rsid w:val="00F11ED2"/>
    <w:rsid w:val="00F27B38"/>
    <w:rsid w:val="00F27F61"/>
    <w:rsid w:val="00F350A1"/>
    <w:rsid w:val="00F4425C"/>
    <w:rsid w:val="00F51646"/>
    <w:rsid w:val="00F636D5"/>
    <w:rsid w:val="00F668CB"/>
    <w:rsid w:val="00F675E3"/>
    <w:rsid w:val="00F81651"/>
    <w:rsid w:val="00F82CAD"/>
    <w:rsid w:val="00F82FCC"/>
    <w:rsid w:val="00F8415A"/>
    <w:rsid w:val="00F92F07"/>
    <w:rsid w:val="00FA122C"/>
    <w:rsid w:val="00FB09FD"/>
    <w:rsid w:val="00FD21CB"/>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AED0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0E8C"/>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uiPriority w:val="99"/>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uiPriority w:val="99"/>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uiPriority w:val="99"/>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uiPriority w:val="99"/>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uiPriority w:val="99"/>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customStyle="1" w:styleId="UnresolvedMention1">
    <w:name w:val="Unresolved Mention1"/>
    <w:basedOn w:val="DefaultParagraphFont"/>
    <w:uiPriority w:val="99"/>
    <w:semiHidden/>
    <w:unhideWhenUsed/>
    <w:rsid w:val="009F6E2D"/>
    <w:rPr>
      <w:color w:val="605E5C"/>
      <w:shd w:val="clear" w:color="auto" w:fill="E1DFDD"/>
    </w:rPr>
  </w:style>
  <w:style w:type="paragraph" w:customStyle="1" w:styleId="QuestionNoBR">
    <w:name w:val="Question_No_BR"/>
    <w:basedOn w:val="Normal"/>
    <w:next w:val="Questiontitle"/>
    <w:rsid w:val="00C21CB5"/>
    <w:pPr>
      <w:keepNext/>
      <w:keepLines/>
      <w:spacing w:before="480"/>
      <w:jc w:val="center"/>
    </w:pPr>
    <w:rPr>
      <w:rFonts w:eastAsia="MS Mincho"/>
      <w:caps/>
      <w:sz w:val="28"/>
    </w:rPr>
  </w:style>
  <w:style w:type="character" w:customStyle="1" w:styleId="UnresolvedMention2">
    <w:name w:val="Unresolved Mention2"/>
    <w:basedOn w:val="DefaultParagraphFont"/>
    <w:uiPriority w:val="99"/>
    <w:semiHidden/>
    <w:unhideWhenUsed/>
    <w:rsid w:val="00AC59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344982795">
      <w:bodyDiv w:val="1"/>
      <w:marLeft w:val="0"/>
      <w:marRight w:val="0"/>
      <w:marTop w:val="0"/>
      <w:marBottom w:val="0"/>
      <w:divBdr>
        <w:top w:val="none" w:sz="0" w:space="0" w:color="auto"/>
        <w:left w:val="none" w:sz="0" w:space="0" w:color="auto"/>
        <w:bottom w:val="none" w:sz="0" w:space="0" w:color="auto"/>
        <w:right w:val="none" w:sz="0" w:space="0" w:color="auto"/>
      </w:divBdr>
    </w:div>
    <w:div w:id="984890492">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943DA-3AE5-4279-958D-9AC359461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1250</Words>
  <Characters>7127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LinksUpToDate>false</LinksUpToDate>
  <CharactersWithSpaces>8361</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
  <cp:lastModifiedBy/>
  <cp:revision>1</cp:revision>
  <dcterms:created xsi:type="dcterms:W3CDTF">2021-07-26T20:34:00Z</dcterms:created>
  <dcterms:modified xsi:type="dcterms:W3CDTF">2021-07-26T20:34:00Z</dcterms:modified>
</cp:coreProperties>
</file>