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207"/>
        <w:gridCol w:w="5186"/>
      </w:tblGrid>
      <w:tr w:rsidR="00FE0EEA" w:rsidRPr="008A5AF1" w14:paraId="4B22ACFD" w14:textId="77777777" w:rsidTr="00272B66">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76DB7202" w14:textId="77777777" w:rsidR="00FE0EEA" w:rsidRPr="006F661E" w:rsidRDefault="00FE0EEA" w:rsidP="00FF4345">
            <w:pPr>
              <w:pStyle w:val="TabletitleBR"/>
              <w:keepNext w:val="0"/>
              <w:keepLines w:val="0"/>
              <w:tabs>
                <w:tab w:val="center" w:pos="4680"/>
              </w:tabs>
              <w:suppressAutoHyphens/>
              <w:spacing w:after="0"/>
              <w:rPr>
                <w:spacing w:val="-3"/>
                <w:szCs w:val="24"/>
              </w:rPr>
            </w:pPr>
            <w:r w:rsidRPr="006F661E">
              <w:br w:type="page"/>
            </w:r>
            <w:r w:rsidRPr="006F661E">
              <w:rPr>
                <w:spacing w:val="-3"/>
                <w:szCs w:val="24"/>
              </w:rPr>
              <w:t>U.S. Radiocommunications Sector</w:t>
            </w:r>
          </w:p>
          <w:p w14:paraId="5BB1B2BC" w14:textId="77777777" w:rsidR="00FE0EEA" w:rsidRPr="006F661E" w:rsidRDefault="00FE0EEA" w:rsidP="00FF4345">
            <w:pPr>
              <w:pStyle w:val="TabletitleBR"/>
              <w:rPr>
                <w:spacing w:val="-3"/>
                <w:szCs w:val="24"/>
              </w:rPr>
            </w:pPr>
            <w:r w:rsidRPr="006F661E">
              <w:rPr>
                <w:spacing w:val="-3"/>
                <w:szCs w:val="24"/>
              </w:rPr>
              <w:t>Fact Sheet</w:t>
            </w:r>
          </w:p>
        </w:tc>
      </w:tr>
      <w:tr w:rsidR="00FE0EEA" w:rsidRPr="008A5AF1" w14:paraId="2DC9DBC5" w14:textId="77777777" w:rsidTr="00445B52">
        <w:trPr>
          <w:trHeight w:val="723"/>
        </w:trPr>
        <w:tc>
          <w:tcPr>
            <w:tcW w:w="4207" w:type="dxa"/>
            <w:tcBorders>
              <w:left w:val="double" w:sz="6" w:space="0" w:color="auto"/>
            </w:tcBorders>
          </w:tcPr>
          <w:p w14:paraId="0C5345D2" w14:textId="77777777" w:rsidR="00FE0EEA" w:rsidRPr="006F661E" w:rsidRDefault="00FE0EEA" w:rsidP="00037ABB">
            <w:pPr>
              <w:spacing w:after="120"/>
              <w:ind w:left="900" w:right="144" w:hanging="756"/>
              <w:rPr>
                <w:szCs w:val="24"/>
              </w:rPr>
            </w:pPr>
            <w:r w:rsidRPr="006F661E">
              <w:rPr>
                <w:b/>
                <w:szCs w:val="24"/>
              </w:rPr>
              <w:t>Working Party:</w:t>
            </w:r>
            <w:r w:rsidR="004D45FD">
              <w:rPr>
                <w:szCs w:val="24"/>
              </w:rPr>
              <w:t xml:space="preserve">  ITU-R WP </w:t>
            </w:r>
            <w:r w:rsidR="002809D8">
              <w:rPr>
                <w:szCs w:val="24"/>
              </w:rPr>
              <w:t>5B</w:t>
            </w:r>
          </w:p>
        </w:tc>
        <w:tc>
          <w:tcPr>
            <w:tcW w:w="5186" w:type="dxa"/>
            <w:tcBorders>
              <w:right w:val="double" w:sz="6" w:space="0" w:color="auto"/>
            </w:tcBorders>
          </w:tcPr>
          <w:p w14:paraId="71AA4FF2" w14:textId="51BA437B" w:rsidR="00FE0EEA" w:rsidRPr="006F661E" w:rsidRDefault="00FE0EEA" w:rsidP="005935CB">
            <w:pPr>
              <w:spacing w:after="120"/>
              <w:ind w:left="144" w:right="144"/>
              <w:rPr>
                <w:szCs w:val="24"/>
              </w:rPr>
            </w:pPr>
            <w:r w:rsidRPr="006F661E">
              <w:rPr>
                <w:b/>
                <w:szCs w:val="24"/>
              </w:rPr>
              <w:t>Document No:</w:t>
            </w:r>
            <w:r w:rsidR="00A9347D">
              <w:rPr>
                <w:szCs w:val="24"/>
              </w:rPr>
              <w:t xml:space="preserve">  USWP</w:t>
            </w:r>
            <w:r w:rsidR="002809D8">
              <w:rPr>
                <w:szCs w:val="24"/>
              </w:rPr>
              <w:t>5B</w:t>
            </w:r>
            <w:r w:rsidR="00E00A5F">
              <w:rPr>
                <w:szCs w:val="24"/>
              </w:rPr>
              <w:t>2</w:t>
            </w:r>
            <w:r w:rsidR="00607410">
              <w:rPr>
                <w:szCs w:val="24"/>
              </w:rPr>
              <w:t>7</w:t>
            </w:r>
            <w:r w:rsidR="005935CB">
              <w:rPr>
                <w:szCs w:val="24"/>
              </w:rPr>
              <w:t>-</w:t>
            </w:r>
            <w:r w:rsidR="007F391E">
              <w:rPr>
                <w:szCs w:val="24"/>
              </w:rPr>
              <w:t>CG</w:t>
            </w:r>
            <w:r w:rsidR="00697510">
              <w:rPr>
                <w:szCs w:val="24"/>
              </w:rPr>
              <w:t>-01</w:t>
            </w:r>
            <w:bookmarkStart w:id="0" w:name="_GoBack"/>
            <w:bookmarkEnd w:id="0"/>
          </w:p>
        </w:tc>
      </w:tr>
      <w:tr w:rsidR="00FE0EEA" w:rsidRPr="008A5AF1" w14:paraId="42A6F8F5" w14:textId="77777777" w:rsidTr="00445B52">
        <w:trPr>
          <w:trHeight w:val="378"/>
        </w:trPr>
        <w:tc>
          <w:tcPr>
            <w:tcW w:w="4207" w:type="dxa"/>
            <w:tcBorders>
              <w:left w:val="double" w:sz="6" w:space="0" w:color="auto"/>
            </w:tcBorders>
          </w:tcPr>
          <w:p w14:paraId="55CEEA77" w14:textId="77777777" w:rsidR="00FE0EEA" w:rsidRDefault="00FE0EEA" w:rsidP="00FF4345">
            <w:pPr>
              <w:spacing w:before="0"/>
              <w:ind w:left="144" w:right="144"/>
              <w:rPr>
                <w:szCs w:val="24"/>
                <w:lang w:val="pt-BR"/>
              </w:rPr>
            </w:pPr>
            <w:r w:rsidRPr="006F661E">
              <w:rPr>
                <w:b/>
                <w:szCs w:val="24"/>
                <w:lang w:val="pt-BR"/>
              </w:rPr>
              <w:t>Ref:</w:t>
            </w:r>
            <w:r w:rsidR="004D45FD">
              <w:rPr>
                <w:szCs w:val="24"/>
                <w:lang w:val="pt-BR"/>
              </w:rPr>
              <w:tab/>
            </w:r>
            <w:r w:rsidR="00575CA2">
              <w:rPr>
                <w:szCs w:val="24"/>
                <w:lang w:val="pt-BR"/>
              </w:rPr>
              <w:t>Resolution</w:t>
            </w:r>
            <w:r w:rsidR="009C1038">
              <w:rPr>
                <w:szCs w:val="24"/>
                <w:lang w:val="pt-BR"/>
              </w:rPr>
              <w:t>s</w:t>
            </w:r>
            <w:r w:rsidR="00575CA2">
              <w:rPr>
                <w:szCs w:val="24"/>
                <w:lang w:val="pt-BR"/>
              </w:rPr>
              <w:t xml:space="preserve"> 155</w:t>
            </w:r>
            <w:r w:rsidR="009C1038">
              <w:rPr>
                <w:szCs w:val="24"/>
                <w:lang w:val="pt-BR"/>
              </w:rPr>
              <w:t xml:space="preserve"> and 171</w:t>
            </w:r>
          </w:p>
          <w:p w14:paraId="3400DAED" w14:textId="5691CAA5" w:rsidR="004313D9" w:rsidRPr="0014430B" w:rsidRDefault="004313D9" w:rsidP="00FF4345">
            <w:pPr>
              <w:spacing w:before="0"/>
              <w:ind w:left="144" w:right="144"/>
              <w:rPr>
                <w:szCs w:val="24"/>
                <w:lang w:val="pt-BR"/>
              </w:rPr>
            </w:pPr>
            <w:r>
              <w:rPr>
                <w:szCs w:val="24"/>
                <w:lang w:val="pt-BR"/>
              </w:rPr>
              <w:tab/>
              <w:t xml:space="preserve">Document </w:t>
            </w:r>
            <w:hyperlink r:id="rId7" w:history="1">
              <w:r w:rsidRPr="00AE1D1F">
                <w:rPr>
                  <w:rStyle w:val="Hyperlink"/>
                  <w:bCs/>
                </w:rPr>
                <w:t>5B/</w:t>
              </w:r>
              <w:r w:rsidR="00607410">
                <w:rPr>
                  <w:rStyle w:val="Hyperlink"/>
                  <w:bCs/>
                </w:rPr>
                <w:t>284</w:t>
              </w:r>
            </w:hyperlink>
          </w:p>
        </w:tc>
        <w:tc>
          <w:tcPr>
            <w:tcW w:w="5186" w:type="dxa"/>
            <w:tcBorders>
              <w:right w:val="double" w:sz="6" w:space="0" w:color="auto"/>
            </w:tcBorders>
          </w:tcPr>
          <w:p w14:paraId="1FDB7F15" w14:textId="5A80EA53" w:rsidR="00FE0EEA" w:rsidRPr="006F661E" w:rsidRDefault="00FE0EEA" w:rsidP="00037ABB">
            <w:pPr>
              <w:tabs>
                <w:tab w:val="left" w:pos="162"/>
              </w:tabs>
              <w:spacing w:before="0"/>
              <w:ind w:left="612" w:right="144" w:hanging="468"/>
              <w:rPr>
                <w:szCs w:val="24"/>
              </w:rPr>
            </w:pPr>
            <w:r w:rsidRPr="006F661E">
              <w:rPr>
                <w:b/>
                <w:szCs w:val="24"/>
              </w:rPr>
              <w:t>Date:</w:t>
            </w:r>
            <w:r w:rsidR="00A703EC">
              <w:rPr>
                <w:szCs w:val="24"/>
              </w:rPr>
              <w:t xml:space="preserve">  </w:t>
            </w:r>
            <w:r w:rsidR="00607410">
              <w:rPr>
                <w:szCs w:val="24"/>
              </w:rPr>
              <w:t>1</w:t>
            </w:r>
            <w:r w:rsidR="002D7199">
              <w:rPr>
                <w:szCs w:val="24"/>
              </w:rPr>
              <w:t>3</w:t>
            </w:r>
            <w:r w:rsidR="00E417ED">
              <w:rPr>
                <w:szCs w:val="24"/>
              </w:rPr>
              <w:t xml:space="preserve"> </w:t>
            </w:r>
            <w:r w:rsidR="00607410">
              <w:rPr>
                <w:szCs w:val="24"/>
              </w:rPr>
              <w:t>July</w:t>
            </w:r>
            <w:r w:rsidR="00BA59BC">
              <w:rPr>
                <w:szCs w:val="24"/>
              </w:rPr>
              <w:t xml:space="preserve"> </w:t>
            </w:r>
            <w:r w:rsidR="00A703EC">
              <w:rPr>
                <w:szCs w:val="24"/>
              </w:rPr>
              <w:t>202</w:t>
            </w:r>
            <w:r w:rsidR="00533ED1">
              <w:rPr>
                <w:szCs w:val="24"/>
              </w:rPr>
              <w:t>1</w:t>
            </w:r>
          </w:p>
        </w:tc>
      </w:tr>
      <w:tr w:rsidR="00FE0EEA" w:rsidRPr="008A5AF1" w14:paraId="7AA80DA9" w14:textId="77777777" w:rsidTr="00272B66">
        <w:trPr>
          <w:trHeight w:val="459"/>
        </w:trPr>
        <w:tc>
          <w:tcPr>
            <w:tcW w:w="9393" w:type="dxa"/>
            <w:gridSpan w:val="2"/>
            <w:tcBorders>
              <w:left w:val="double" w:sz="6" w:space="0" w:color="auto"/>
              <w:right w:val="double" w:sz="6" w:space="0" w:color="auto"/>
            </w:tcBorders>
          </w:tcPr>
          <w:p w14:paraId="1AA9AEEA" w14:textId="15438D2A" w:rsidR="00FE0EEA" w:rsidRPr="00F636D5" w:rsidRDefault="00FE0EEA" w:rsidP="00533ED1">
            <w:pPr>
              <w:pStyle w:val="BodyTextIndent"/>
              <w:spacing w:before="0"/>
              <w:ind w:left="187"/>
              <w:rPr>
                <w:rFonts w:ascii="Times New Roman" w:hAnsi="Times New Roman"/>
                <w:szCs w:val="24"/>
              </w:rPr>
            </w:pPr>
            <w:r w:rsidRPr="00F636D5">
              <w:rPr>
                <w:rFonts w:ascii="Times New Roman" w:hAnsi="Times New Roman"/>
                <w:b/>
                <w:bCs/>
                <w:szCs w:val="24"/>
              </w:rPr>
              <w:t>Document Title:</w:t>
            </w:r>
            <w:r w:rsidR="0059695B">
              <w:rPr>
                <w:rFonts w:ascii="Times New Roman" w:hAnsi="Times New Roman"/>
                <w:bCs/>
                <w:szCs w:val="24"/>
              </w:rPr>
              <w:t xml:space="preserve"> </w:t>
            </w:r>
            <w:r w:rsidR="00607410">
              <w:rPr>
                <w:rFonts w:ascii="Times New Roman" w:hAnsi="Times New Roman"/>
                <w:bCs/>
                <w:szCs w:val="24"/>
              </w:rPr>
              <w:t xml:space="preserve">EXAMPLE </w:t>
            </w:r>
            <w:r w:rsidR="00533ED1" w:rsidRPr="00533ED1">
              <w:rPr>
                <w:rFonts w:ascii="Times New Roman" w:hAnsi="Times New Roman"/>
                <w:bCs/>
                <w:szCs w:val="24"/>
              </w:rPr>
              <w:t>REVISION TO RESOLUTION 155 (Rev.WRC-19) IN SUPPORT OF STUDIES UNDER WRC-23 AGENDA ITEM 1.8</w:t>
            </w:r>
          </w:p>
        </w:tc>
      </w:tr>
      <w:tr w:rsidR="00FE0EEA" w:rsidRPr="00445B52" w14:paraId="032A4947" w14:textId="77777777" w:rsidTr="00445B52">
        <w:trPr>
          <w:trHeight w:val="1960"/>
        </w:trPr>
        <w:tc>
          <w:tcPr>
            <w:tcW w:w="4207" w:type="dxa"/>
            <w:tcBorders>
              <w:left w:val="double" w:sz="6" w:space="0" w:color="auto"/>
            </w:tcBorders>
          </w:tcPr>
          <w:p w14:paraId="1C21179D" w14:textId="77777777" w:rsidR="00FE0EEA" w:rsidRPr="00445B52" w:rsidRDefault="00FE0EEA" w:rsidP="00FF4345">
            <w:pPr>
              <w:ind w:left="144" w:right="144"/>
              <w:rPr>
                <w:b/>
                <w:szCs w:val="24"/>
              </w:rPr>
            </w:pPr>
            <w:r w:rsidRPr="00445B52">
              <w:rPr>
                <w:b/>
                <w:szCs w:val="24"/>
              </w:rPr>
              <w:t>Author(s)/Contributors(s):</w:t>
            </w:r>
          </w:p>
          <w:p w14:paraId="3C93A865" w14:textId="77777777" w:rsidR="00FE0EEA" w:rsidRPr="00445B52" w:rsidRDefault="00FE0EEA" w:rsidP="00FF4345">
            <w:pPr>
              <w:spacing w:before="0"/>
              <w:ind w:left="144" w:right="144"/>
              <w:rPr>
                <w:bCs/>
                <w:iCs/>
                <w:szCs w:val="24"/>
              </w:rPr>
            </w:pPr>
          </w:p>
          <w:p w14:paraId="07AFF3AD" w14:textId="77777777" w:rsidR="00DF3E2B" w:rsidRPr="00445B52" w:rsidRDefault="00037ABB" w:rsidP="00DF3E2B">
            <w:pPr>
              <w:overflowPunct/>
              <w:autoSpaceDE/>
              <w:autoSpaceDN/>
              <w:adjustRightInd/>
              <w:spacing w:before="0"/>
              <w:ind w:left="144" w:right="144"/>
              <w:textAlignment w:val="auto"/>
              <w:rPr>
                <w:rFonts w:eastAsia="Calibri"/>
                <w:bCs/>
                <w:iCs/>
                <w:szCs w:val="24"/>
              </w:rPr>
            </w:pPr>
            <w:r w:rsidRPr="00445B52">
              <w:rPr>
                <w:bCs/>
                <w:iCs/>
                <w:szCs w:val="24"/>
              </w:rPr>
              <w:t>Name</w:t>
            </w:r>
            <w:r w:rsidR="00DF3E2B" w:rsidRPr="00445B52">
              <w:rPr>
                <w:bCs/>
                <w:iCs/>
                <w:szCs w:val="24"/>
              </w:rPr>
              <w:t>:</w:t>
            </w:r>
            <w:r w:rsidRPr="00445B52">
              <w:rPr>
                <w:bCs/>
                <w:iCs/>
                <w:szCs w:val="24"/>
              </w:rPr>
              <w:t xml:space="preserve"> </w:t>
            </w:r>
            <w:r w:rsidR="001616A4" w:rsidRPr="00445B52">
              <w:rPr>
                <w:bCs/>
                <w:iCs/>
                <w:szCs w:val="24"/>
              </w:rPr>
              <w:t xml:space="preserve"> </w:t>
            </w:r>
            <w:r w:rsidR="00DF3E2B" w:rsidRPr="00445B52">
              <w:rPr>
                <w:rFonts w:eastAsia="Calibri"/>
                <w:bCs/>
                <w:iCs/>
                <w:szCs w:val="24"/>
              </w:rPr>
              <w:t>Don Nellis</w:t>
            </w:r>
          </w:p>
          <w:p w14:paraId="0423E42E" w14:textId="77777777" w:rsidR="00FE0EEA" w:rsidRPr="00445B52" w:rsidRDefault="00037ABB" w:rsidP="00FF4345">
            <w:pPr>
              <w:spacing w:before="0"/>
              <w:ind w:left="144" w:right="144"/>
              <w:rPr>
                <w:bCs/>
                <w:iCs/>
                <w:szCs w:val="24"/>
              </w:rPr>
            </w:pPr>
            <w:r w:rsidRPr="00445B52">
              <w:rPr>
                <w:bCs/>
                <w:iCs/>
                <w:szCs w:val="24"/>
              </w:rPr>
              <w:t>Org</w:t>
            </w:r>
            <w:r w:rsidR="00DF3E2B" w:rsidRPr="00445B52">
              <w:rPr>
                <w:bCs/>
                <w:iCs/>
                <w:szCs w:val="24"/>
              </w:rPr>
              <w:t>:</w:t>
            </w:r>
            <w:r w:rsidRPr="00445B52">
              <w:rPr>
                <w:bCs/>
                <w:iCs/>
                <w:szCs w:val="24"/>
              </w:rPr>
              <w:t xml:space="preserve"> </w:t>
            </w:r>
            <w:r w:rsidR="001616A4" w:rsidRPr="00445B52">
              <w:rPr>
                <w:bCs/>
                <w:iCs/>
                <w:szCs w:val="24"/>
              </w:rPr>
              <w:t xml:space="preserve"> </w:t>
            </w:r>
            <w:r w:rsidR="00DF3E2B" w:rsidRPr="00445B52">
              <w:rPr>
                <w:rFonts w:eastAsia="Calibri"/>
                <w:bCs/>
                <w:iCs/>
                <w:szCs w:val="24"/>
              </w:rPr>
              <w:t>Federal Aviation Administration</w:t>
            </w:r>
          </w:p>
          <w:p w14:paraId="6FF57241" w14:textId="77777777" w:rsidR="00037ABB" w:rsidRPr="00445B52" w:rsidRDefault="00037ABB" w:rsidP="00FF4345">
            <w:pPr>
              <w:spacing w:before="0"/>
              <w:ind w:left="144" w:right="144"/>
              <w:rPr>
                <w:bCs/>
                <w:iCs/>
                <w:szCs w:val="24"/>
              </w:rPr>
            </w:pPr>
          </w:p>
          <w:p w14:paraId="362D14A3" w14:textId="77777777" w:rsidR="00037ABB" w:rsidRPr="00445B52" w:rsidRDefault="00037ABB" w:rsidP="00FF4345">
            <w:pPr>
              <w:spacing w:before="0"/>
              <w:ind w:left="144" w:right="144"/>
              <w:rPr>
                <w:bCs/>
                <w:iCs/>
                <w:szCs w:val="24"/>
              </w:rPr>
            </w:pPr>
            <w:r w:rsidRPr="00445B52">
              <w:rPr>
                <w:bCs/>
                <w:iCs/>
                <w:szCs w:val="24"/>
              </w:rPr>
              <w:t>Name</w:t>
            </w:r>
            <w:r w:rsidR="00DF3E2B" w:rsidRPr="00445B52">
              <w:rPr>
                <w:bCs/>
                <w:iCs/>
                <w:szCs w:val="24"/>
              </w:rPr>
              <w:t xml:space="preserve">: </w:t>
            </w:r>
            <w:r w:rsidR="001616A4" w:rsidRPr="00445B52">
              <w:rPr>
                <w:bCs/>
                <w:iCs/>
                <w:szCs w:val="24"/>
              </w:rPr>
              <w:t xml:space="preserve"> </w:t>
            </w:r>
            <w:r w:rsidR="00DF3E2B" w:rsidRPr="00445B52">
              <w:rPr>
                <w:bCs/>
                <w:iCs/>
                <w:szCs w:val="24"/>
              </w:rPr>
              <w:t>Michael Neale</w:t>
            </w:r>
          </w:p>
          <w:p w14:paraId="7A7D6FC7" w14:textId="77777777" w:rsidR="00037ABB" w:rsidRDefault="00037ABB" w:rsidP="00DF3E2B">
            <w:pPr>
              <w:spacing w:before="0"/>
              <w:ind w:left="122" w:right="144"/>
              <w:rPr>
                <w:szCs w:val="24"/>
              </w:rPr>
            </w:pPr>
            <w:r w:rsidRPr="00445B52">
              <w:rPr>
                <w:bCs/>
                <w:iCs/>
                <w:szCs w:val="24"/>
              </w:rPr>
              <w:t>Org</w:t>
            </w:r>
            <w:r w:rsidR="00DF3E2B" w:rsidRPr="00445B52">
              <w:rPr>
                <w:bCs/>
                <w:iCs/>
                <w:szCs w:val="24"/>
              </w:rPr>
              <w:t>:</w:t>
            </w:r>
            <w:r w:rsidR="00DF3E2B" w:rsidRPr="00445B52">
              <w:rPr>
                <w:szCs w:val="24"/>
              </w:rPr>
              <w:t xml:space="preserve"> </w:t>
            </w:r>
            <w:r w:rsidR="001616A4" w:rsidRPr="00445B52">
              <w:rPr>
                <w:szCs w:val="24"/>
              </w:rPr>
              <w:t xml:space="preserve"> </w:t>
            </w:r>
            <w:r w:rsidR="00DF3E2B" w:rsidRPr="00445B52">
              <w:rPr>
                <w:szCs w:val="24"/>
              </w:rPr>
              <w:t>ACES Corporation for the FAA</w:t>
            </w:r>
          </w:p>
          <w:p w14:paraId="393618D5" w14:textId="77777777" w:rsidR="002809D8" w:rsidRDefault="002809D8" w:rsidP="00DF3E2B">
            <w:pPr>
              <w:spacing w:before="0"/>
              <w:ind w:left="122" w:right="144"/>
              <w:rPr>
                <w:szCs w:val="24"/>
              </w:rPr>
            </w:pPr>
          </w:p>
          <w:p w14:paraId="6B6380D0" w14:textId="77777777" w:rsidR="002809D8" w:rsidRDefault="002809D8" w:rsidP="00DF3E2B">
            <w:pPr>
              <w:spacing w:before="0"/>
              <w:ind w:left="122" w:right="144"/>
              <w:rPr>
                <w:szCs w:val="24"/>
              </w:rPr>
            </w:pPr>
            <w:r>
              <w:rPr>
                <w:szCs w:val="24"/>
              </w:rPr>
              <w:t>Name:  Scott Kotler</w:t>
            </w:r>
          </w:p>
          <w:p w14:paraId="635198CE" w14:textId="77777777" w:rsidR="002809D8" w:rsidRPr="00445B52" w:rsidRDefault="002809D8" w:rsidP="00DF3E2B">
            <w:pPr>
              <w:spacing w:before="0"/>
              <w:ind w:left="122" w:right="144"/>
              <w:rPr>
                <w:szCs w:val="24"/>
              </w:rPr>
            </w:pPr>
            <w:r>
              <w:rPr>
                <w:szCs w:val="24"/>
              </w:rPr>
              <w:t>Org:  Lockheed Martin Corporation</w:t>
            </w:r>
          </w:p>
          <w:p w14:paraId="4C6010BE" w14:textId="77777777" w:rsidR="00FE0EEA" w:rsidRPr="00445B52" w:rsidRDefault="00FE0EEA" w:rsidP="00037ABB">
            <w:pPr>
              <w:spacing w:before="0"/>
              <w:ind w:right="144"/>
              <w:rPr>
                <w:bCs/>
                <w:iCs/>
                <w:szCs w:val="24"/>
              </w:rPr>
            </w:pPr>
          </w:p>
        </w:tc>
        <w:tc>
          <w:tcPr>
            <w:tcW w:w="5186" w:type="dxa"/>
            <w:tcBorders>
              <w:right w:val="double" w:sz="6" w:space="0" w:color="auto"/>
            </w:tcBorders>
          </w:tcPr>
          <w:p w14:paraId="1C6F372C" w14:textId="77777777" w:rsidR="00FE0EEA" w:rsidRPr="00607410" w:rsidRDefault="00FE0EEA" w:rsidP="00FF4345">
            <w:pPr>
              <w:ind w:left="144" w:right="144"/>
              <w:rPr>
                <w:bCs/>
                <w:szCs w:val="24"/>
              </w:rPr>
            </w:pPr>
          </w:p>
          <w:p w14:paraId="71A446E8" w14:textId="77777777" w:rsidR="00FE0EEA" w:rsidRPr="00607410" w:rsidRDefault="00FE0EEA" w:rsidP="00FF4345">
            <w:pPr>
              <w:spacing w:before="0"/>
              <w:ind w:left="144" w:right="144"/>
              <w:rPr>
                <w:bCs/>
                <w:szCs w:val="24"/>
              </w:rPr>
            </w:pPr>
          </w:p>
          <w:p w14:paraId="46412DC3" w14:textId="77777777" w:rsidR="00FE0EEA" w:rsidRPr="00445B52" w:rsidRDefault="00FE0EEA" w:rsidP="00FF4345">
            <w:pPr>
              <w:spacing w:before="0"/>
              <w:ind w:left="144" w:right="144"/>
              <w:rPr>
                <w:bCs/>
                <w:color w:val="000000"/>
                <w:szCs w:val="24"/>
                <w:lang w:val="fr-FR"/>
              </w:rPr>
            </w:pPr>
            <w:r w:rsidRPr="00445B52">
              <w:rPr>
                <w:bCs/>
                <w:color w:val="000000"/>
                <w:szCs w:val="24"/>
                <w:lang w:val="fr-FR"/>
              </w:rPr>
              <w:t xml:space="preserve">Phone: </w:t>
            </w:r>
            <w:r w:rsidR="001616A4" w:rsidRPr="00445B52">
              <w:rPr>
                <w:bCs/>
                <w:color w:val="000000"/>
                <w:szCs w:val="24"/>
                <w:lang w:val="fr-FR"/>
              </w:rPr>
              <w:t xml:space="preserve"> </w:t>
            </w:r>
            <w:r w:rsidR="00DF3E2B" w:rsidRPr="00607410">
              <w:rPr>
                <w:szCs w:val="24"/>
                <w:lang w:val="fr-FR"/>
              </w:rPr>
              <w:t>(202) 267-9779</w:t>
            </w:r>
          </w:p>
          <w:p w14:paraId="4D8578DE" w14:textId="77777777" w:rsidR="00FE0EEA" w:rsidRPr="00445B52" w:rsidRDefault="00FE0EEA" w:rsidP="00FF4345">
            <w:pPr>
              <w:spacing w:before="0"/>
              <w:ind w:left="144" w:right="144"/>
              <w:rPr>
                <w:bCs/>
                <w:color w:val="000000"/>
                <w:szCs w:val="24"/>
                <w:lang w:val="fr-FR"/>
              </w:rPr>
            </w:pPr>
            <w:r w:rsidRPr="00445B52">
              <w:rPr>
                <w:bCs/>
                <w:color w:val="000000"/>
                <w:szCs w:val="24"/>
                <w:lang w:val="fr-FR"/>
              </w:rPr>
              <w:t xml:space="preserve">Email: </w:t>
            </w:r>
            <w:r w:rsidR="001616A4" w:rsidRPr="00445B52">
              <w:rPr>
                <w:bCs/>
                <w:color w:val="000000"/>
                <w:szCs w:val="24"/>
                <w:lang w:val="fr-FR"/>
              </w:rPr>
              <w:t xml:space="preserve"> </w:t>
            </w:r>
            <w:hyperlink r:id="rId8" w:history="1">
              <w:r w:rsidR="001616A4" w:rsidRPr="00607410">
                <w:rPr>
                  <w:rStyle w:val="Hyperlink"/>
                  <w:szCs w:val="24"/>
                  <w:lang w:val="fr-FR"/>
                </w:rPr>
                <w:t>Donald.Nellis@faa.gov</w:t>
              </w:r>
            </w:hyperlink>
          </w:p>
          <w:p w14:paraId="147AAD20" w14:textId="77777777" w:rsidR="00FE0EEA" w:rsidRPr="00445B52" w:rsidRDefault="00FE0EEA" w:rsidP="00FF4345">
            <w:pPr>
              <w:spacing w:before="0"/>
              <w:ind w:left="144" w:right="144"/>
              <w:rPr>
                <w:bCs/>
                <w:color w:val="000000"/>
                <w:szCs w:val="24"/>
                <w:lang w:val="fr-FR"/>
              </w:rPr>
            </w:pPr>
          </w:p>
          <w:p w14:paraId="41505B3F" w14:textId="77777777" w:rsidR="00037ABB" w:rsidRPr="00607410" w:rsidRDefault="00037ABB" w:rsidP="00B748BA">
            <w:pPr>
              <w:spacing w:before="0"/>
              <w:ind w:left="194"/>
              <w:rPr>
                <w:szCs w:val="24"/>
                <w:lang w:val="fr-FR"/>
              </w:rPr>
            </w:pPr>
            <w:r w:rsidRPr="00445B52">
              <w:rPr>
                <w:bCs/>
                <w:color w:val="000000"/>
                <w:szCs w:val="24"/>
                <w:lang w:val="fr-FR"/>
              </w:rPr>
              <w:t xml:space="preserve">Phone: </w:t>
            </w:r>
            <w:r w:rsidR="001616A4" w:rsidRPr="00445B52">
              <w:rPr>
                <w:bCs/>
                <w:color w:val="000000"/>
                <w:szCs w:val="24"/>
                <w:lang w:val="fr-FR"/>
              </w:rPr>
              <w:t xml:space="preserve"> </w:t>
            </w:r>
            <w:r w:rsidR="00B748BA" w:rsidRPr="00607410">
              <w:rPr>
                <w:szCs w:val="24"/>
                <w:lang w:val="fr-FR"/>
              </w:rPr>
              <w:t>(858) 705-8978</w:t>
            </w:r>
          </w:p>
          <w:p w14:paraId="42C969B0" w14:textId="77777777" w:rsidR="00FE0EEA" w:rsidRDefault="00445B52" w:rsidP="00037ABB">
            <w:pPr>
              <w:spacing w:before="0"/>
              <w:ind w:left="144" w:right="144"/>
              <w:rPr>
                <w:rStyle w:val="Hyperlink"/>
                <w:szCs w:val="24"/>
                <w:lang w:val="fr-FR"/>
              </w:rPr>
            </w:pPr>
            <w:r>
              <w:rPr>
                <w:bCs/>
                <w:color w:val="000000"/>
                <w:szCs w:val="24"/>
                <w:lang w:val="fr-FR"/>
              </w:rPr>
              <w:t xml:space="preserve"> </w:t>
            </w:r>
            <w:r w:rsidR="00037ABB" w:rsidRPr="00445B52">
              <w:rPr>
                <w:bCs/>
                <w:color w:val="000000"/>
                <w:szCs w:val="24"/>
                <w:lang w:val="fr-FR"/>
              </w:rPr>
              <w:t xml:space="preserve">Email: </w:t>
            </w:r>
            <w:r w:rsidR="001616A4" w:rsidRPr="00445B52">
              <w:rPr>
                <w:bCs/>
                <w:color w:val="000000"/>
                <w:szCs w:val="24"/>
                <w:lang w:val="fr-FR"/>
              </w:rPr>
              <w:t xml:space="preserve"> </w:t>
            </w:r>
            <w:hyperlink r:id="rId9" w:history="1">
              <w:r w:rsidR="002809D8" w:rsidRPr="00E86461">
                <w:rPr>
                  <w:rStyle w:val="Hyperlink"/>
                  <w:szCs w:val="24"/>
                  <w:lang w:val="fr-FR"/>
                </w:rPr>
                <w:t>michael.neale@aces-inc.com</w:t>
              </w:r>
            </w:hyperlink>
          </w:p>
          <w:p w14:paraId="43E84AB2" w14:textId="77777777" w:rsidR="002809D8" w:rsidRPr="00445B52" w:rsidRDefault="002809D8" w:rsidP="002809D8">
            <w:pPr>
              <w:spacing w:before="0"/>
              <w:ind w:left="144" w:right="144"/>
              <w:rPr>
                <w:bCs/>
                <w:color w:val="000000"/>
                <w:szCs w:val="24"/>
                <w:lang w:val="fr-FR"/>
              </w:rPr>
            </w:pPr>
          </w:p>
          <w:p w14:paraId="41866CA0" w14:textId="77777777" w:rsidR="002809D8" w:rsidRPr="00445B52" w:rsidRDefault="002809D8" w:rsidP="002809D8">
            <w:pPr>
              <w:spacing w:before="0"/>
              <w:ind w:left="194"/>
              <w:rPr>
                <w:szCs w:val="24"/>
              </w:rPr>
            </w:pPr>
            <w:r w:rsidRPr="00445B52">
              <w:rPr>
                <w:bCs/>
                <w:color w:val="000000"/>
                <w:szCs w:val="24"/>
                <w:lang w:val="fr-FR"/>
              </w:rPr>
              <w:t xml:space="preserve">Phone:  </w:t>
            </w:r>
            <w:r w:rsidRPr="00445B52">
              <w:rPr>
                <w:szCs w:val="24"/>
              </w:rPr>
              <w:t>(</w:t>
            </w:r>
            <w:r>
              <w:rPr>
                <w:szCs w:val="24"/>
              </w:rPr>
              <w:t>703</w:t>
            </w:r>
            <w:r w:rsidRPr="00445B52">
              <w:rPr>
                <w:szCs w:val="24"/>
              </w:rPr>
              <w:t xml:space="preserve">) </w:t>
            </w:r>
            <w:r>
              <w:rPr>
                <w:szCs w:val="24"/>
              </w:rPr>
              <w:t>789-3923</w:t>
            </w:r>
          </w:p>
          <w:p w14:paraId="5D02076C" w14:textId="77777777" w:rsidR="002809D8" w:rsidRDefault="002809D8" w:rsidP="002809D8">
            <w:pPr>
              <w:spacing w:before="0"/>
              <w:ind w:left="144" w:right="144"/>
              <w:rPr>
                <w:bCs/>
                <w:color w:val="000000"/>
                <w:szCs w:val="24"/>
                <w:lang w:val="fr-FR"/>
              </w:rPr>
            </w:pPr>
            <w:r>
              <w:rPr>
                <w:bCs/>
                <w:color w:val="000000"/>
                <w:szCs w:val="24"/>
                <w:lang w:val="fr-FR"/>
              </w:rPr>
              <w:t xml:space="preserve"> </w:t>
            </w:r>
            <w:r w:rsidRPr="00445B52">
              <w:rPr>
                <w:bCs/>
                <w:color w:val="000000"/>
                <w:szCs w:val="24"/>
                <w:lang w:val="fr-FR"/>
              </w:rPr>
              <w:t xml:space="preserve">Email:  </w:t>
            </w:r>
            <w:hyperlink r:id="rId10" w:history="1">
              <w:r w:rsidRPr="00E86461">
                <w:rPr>
                  <w:rStyle w:val="Hyperlink"/>
                  <w:bCs/>
                  <w:szCs w:val="24"/>
                  <w:lang w:val="fr-FR"/>
                </w:rPr>
                <w:t>scott.kotler@LMCO.com</w:t>
              </w:r>
            </w:hyperlink>
          </w:p>
          <w:p w14:paraId="31E39726" w14:textId="77777777" w:rsidR="002809D8" w:rsidRPr="00445B52" w:rsidRDefault="002809D8" w:rsidP="002809D8">
            <w:pPr>
              <w:spacing w:before="0"/>
              <w:ind w:left="144" w:right="144"/>
              <w:rPr>
                <w:bCs/>
                <w:color w:val="000000"/>
                <w:szCs w:val="24"/>
                <w:lang w:val="fr-FR"/>
              </w:rPr>
            </w:pPr>
          </w:p>
        </w:tc>
      </w:tr>
      <w:tr w:rsidR="00FE0EEA" w:rsidRPr="008A5AF1" w14:paraId="4F566C55" w14:textId="77777777" w:rsidTr="00272B66">
        <w:trPr>
          <w:trHeight w:val="541"/>
        </w:trPr>
        <w:tc>
          <w:tcPr>
            <w:tcW w:w="9393" w:type="dxa"/>
            <w:gridSpan w:val="2"/>
            <w:tcBorders>
              <w:left w:val="double" w:sz="6" w:space="0" w:color="auto"/>
              <w:right w:val="double" w:sz="6" w:space="0" w:color="auto"/>
            </w:tcBorders>
          </w:tcPr>
          <w:p w14:paraId="0849CC50" w14:textId="71D39350" w:rsidR="00445B52" w:rsidRDefault="00FE0EEA" w:rsidP="003C4879">
            <w:pPr>
              <w:jc w:val="both"/>
              <w:rPr>
                <w:szCs w:val="24"/>
              </w:rPr>
            </w:pPr>
            <w:r w:rsidRPr="00445B52">
              <w:rPr>
                <w:b/>
                <w:bCs/>
                <w:szCs w:val="24"/>
              </w:rPr>
              <w:t>Purpose/Objective:</w:t>
            </w:r>
            <w:r w:rsidRPr="00445B52">
              <w:rPr>
                <w:szCs w:val="24"/>
              </w:rPr>
              <w:t xml:space="preserve">  </w:t>
            </w:r>
            <w:r w:rsidR="001616A4" w:rsidRPr="00445B52">
              <w:rPr>
                <w:szCs w:val="24"/>
              </w:rPr>
              <w:t xml:space="preserve">The purpose of this contribution is to </w:t>
            </w:r>
            <w:r w:rsidR="002809D8">
              <w:rPr>
                <w:szCs w:val="24"/>
              </w:rPr>
              <w:t xml:space="preserve">develop </w:t>
            </w:r>
            <w:r w:rsidR="00607410">
              <w:rPr>
                <w:szCs w:val="24"/>
              </w:rPr>
              <w:t>an example revision</w:t>
            </w:r>
            <w:r w:rsidR="002809D8">
              <w:rPr>
                <w:szCs w:val="24"/>
              </w:rPr>
              <w:t xml:space="preserve"> </w:t>
            </w:r>
            <w:r w:rsidR="00E21111">
              <w:rPr>
                <w:szCs w:val="24"/>
              </w:rPr>
              <w:t xml:space="preserve">of </w:t>
            </w:r>
            <w:r w:rsidR="002809D8">
              <w:rPr>
                <w:szCs w:val="24"/>
              </w:rPr>
              <w:t xml:space="preserve">Resolution 155 (Rev.WRC-19) </w:t>
            </w:r>
            <w:r w:rsidR="004313D9">
              <w:rPr>
                <w:szCs w:val="24"/>
              </w:rPr>
              <w:t>b</w:t>
            </w:r>
            <w:r w:rsidR="00533ED1">
              <w:rPr>
                <w:szCs w:val="24"/>
              </w:rPr>
              <w:t xml:space="preserve">eing considered </w:t>
            </w:r>
            <w:r w:rsidR="00607410">
              <w:rPr>
                <w:szCs w:val="24"/>
              </w:rPr>
              <w:t xml:space="preserve">under </w:t>
            </w:r>
            <w:r w:rsidR="004313D9" w:rsidRPr="004313D9">
              <w:rPr>
                <w:szCs w:val="24"/>
              </w:rPr>
              <w:t>WRC-23 agenda item 1.8</w:t>
            </w:r>
            <w:r w:rsidR="002809D8">
              <w:rPr>
                <w:szCs w:val="24"/>
              </w:rPr>
              <w:t xml:space="preserve">.  </w:t>
            </w:r>
          </w:p>
          <w:p w14:paraId="122FD04A" w14:textId="77777777" w:rsidR="009B0F49" w:rsidRPr="00445B52" w:rsidRDefault="009B0F49" w:rsidP="003C4879">
            <w:pPr>
              <w:jc w:val="both"/>
              <w:rPr>
                <w:szCs w:val="24"/>
              </w:rPr>
            </w:pPr>
          </w:p>
        </w:tc>
      </w:tr>
      <w:tr w:rsidR="00FE0EEA" w:rsidRPr="008A5AF1" w14:paraId="1B31A47E" w14:textId="77777777" w:rsidTr="005915A7">
        <w:trPr>
          <w:trHeight w:val="1038"/>
        </w:trPr>
        <w:tc>
          <w:tcPr>
            <w:tcW w:w="9393" w:type="dxa"/>
            <w:gridSpan w:val="2"/>
            <w:tcBorders>
              <w:left w:val="double" w:sz="6" w:space="0" w:color="auto"/>
              <w:bottom w:val="single" w:sz="12" w:space="0" w:color="auto"/>
              <w:right w:val="double" w:sz="6" w:space="0" w:color="auto"/>
            </w:tcBorders>
          </w:tcPr>
          <w:p w14:paraId="4186D215" w14:textId="52D3948E" w:rsidR="009C1038" w:rsidRDefault="00FE0EEA" w:rsidP="003C4879">
            <w:pPr>
              <w:pStyle w:val="enumlev2"/>
              <w:ind w:left="0" w:firstLine="0"/>
              <w:jc w:val="both"/>
              <w:rPr>
                <w:bCs/>
                <w:szCs w:val="24"/>
              </w:rPr>
            </w:pPr>
            <w:r w:rsidRPr="00445B52">
              <w:rPr>
                <w:b/>
                <w:bCs/>
                <w:szCs w:val="24"/>
              </w:rPr>
              <w:t>Abstract:</w:t>
            </w:r>
            <w:r w:rsidRPr="00445B52">
              <w:rPr>
                <w:bCs/>
                <w:szCs w:val="24"/>
              </w:rPr>
              <w:t xml:space="preserve">  </w:t>
            </w:r>
            <w:r w:rsidR="007F33DB">
              <w:rPr>
                <w:bCs/>
                <w:szCs w:val="24"/>
              </w:rPr>
              <w:t xml:space="preserve">Under </w:t>
            </w:r>
            <w:r w:rsidR="00575CA2">
              <w:rPr>
                <w:bCs/>
                <w:szCs w:val="24"/>
              </w:rPr>
              <w:t xml:space="preserve">Resolution 171 (WRC-19) for </w:t>
            </w:r>
            <w:r w:rsidR="007F33DB">
              <w:rPr>
                <w:bCs/>
                <w:szCs w:val="24"/>
              </w:rPr>
              <w:t>WRC-23 Agenda Item 1.8</w:t>
            </w:r>
            <w:r w:rsidR="00E50932">
              <w:rPr>
                <w:bCs/>
                <w:szCs w:val="24"/>
              </w:rPr>
              <w:t>,</w:t>
            </w:r>
            <w:r w:rsidR="007F33DB">
              <w:rPr>
                <w:bCs/>
                <w:szCs w:val="24"/>
              </w:rPr>
              <w:t xml:space="preserve"> WP 5B is required to </w:t>
            </w:r>
            <w:r w:rsidR="009C1038" w:rsidRPr="009C1038">
              <w:rPr>
                <w:bCs/>
                <w:szCs w:val="24"/>
              </w:rPr>
              <w:t>complete</w:t>
            </w:r>
            <w:r w:rsidR="00E21111">
              <w:rPr>
                <w:bCs/>
                <w:szCs w:val="24"/>
              </w:rPr>
              <w:t>,</w:t>
            </w:r>
            <w:r w:rsidR="009C1038" w:rsidRPr="009C1038">
              <w:rPr>
                <w:bCs/>
                <w:szCs w:val="24"/>
              </w:rPr>
              <w:t xml:space="preserve"> in time for WRC-23</w:t>
            </w:r>
            <w:r w:rsidR="00E21111">
              <w:rPr>
                <w:bCs/>
                <w:szCs w:val="24"/>
              </w:rPr>
              <w:t>,</w:t>
            </w:r>
            <w:r w:rsidR="009C1038" w:rsidRPr="009C1038">
              <w:rPr>
                <w:bCs/>
                <w:szCs w:val="24"/>
              </w:rPr>
              <w:t xml:space="preserve"> relevant studies of the regulatory aspects</w:t>
            </w:r>
            <w:r w:rsidR="009C1038">
              <w:rPr>
                <w:bCs/>
                <w:szCs w:val="24"/>
              </w:rPr>
              <w:t xml:space="preserve"> </w:t>
            </w:r>
            <w:r w:rsidR="009C1038" w:rsidRPr="009C1038">
              <w:rPr>
                <w:bCs/>
                <w:szCs w:val="24"/>
              </w:rPr>
              <w:t>in relation to the implementation of Resolution 155 (Rev.WRC-19)</w:t>
            </w:r>
            <w:r w:rsidR="00E21111">
              <w:rPr>
                <w:bCs/>
                <w:szCs w:val="24"/>
              </w:rPr>
              <w:t>.  It is also required</w:t>
            </w:r>
            <w:r w:rsidR="009C1038">
              <w:rPr>
                <w:bCs/>
                <w:szCs w:val="24"/>
              </w:rPr>
              <w:t xml:space="preserve"> </w:t>
            </w:r>
            <w:r w:rsidR="009C1038" w:rsidRPr="009C1038">
              <w:rPr>
                <w:bCs/>
                <w:szCs w:val="24"/>
              </w:rPr>
              <w:t>to review Resolution 155 (Rev.WRC-19) taking into account the results</w:t>
            </w:r>
            <w:r w:rsidR="009C1038">
              <w:rPr>
                <w:bCs/>
                <w:szCs w:val="24"/>
              </w:rPr>
              <w:t xml:space="preserve"> </w:t>
            </w:r>
            <w:r w:rsidR="009C1038" w:rsidRPr="009C1038">
              <w:rPr>
                <w:bCs/>
                <w:szCs w:val="24"/>
              </w:rPr>
              <w:t xml:space="preserve">of </w:t>
            </w:r>
            <w:r w:rsidR="009C1038">
              <w:rPr>
                <w:bCs/>
                <w:szCs w:val="24"/>
              </w:rPr>
              <w:t>th</w:t>
            </w:r>
            <w:r w:rsidR="00E21111">
              <w:rPr>
                <w:bCs/>
                <w:szCs w:val="24"/>
              </w:rPr>
              <w:t>o</w:t>
            </w:r>
            <w:r w:rsidR="009C1038">
              <w:rPr>
                <w:bCs/>
                <w:szCs w:val="24"/>
              </w:rPr>
              <w:t xml:space="preserve">se </w:t>
            </w:r>
            <w:r w:rsidR="009C1038" w:rsidRPr="009C1038">
              <w:rPr>
                <w:bCs/>
                <w:szCs w:val="24"/>
              </w:rPr>
              <w:t>studies</w:t>
            </w:r>
            <w:r w:rsidR="009C1038">
              <w:rPr>
                <w:bCs/>
                <w:szCs w:val="24"/>
              </w:rPr>
              <w:t xml:space="preserve">.  This contribution considers </w:t>
            </w:r>
            <w:r w:rsidR="004313D9">
              <w:rPr>
                <w:bCs/>
                <w:szCs w:val="24"/>
              </w:rPr>
              <w:t xml:space="preserve">discussions taking place through the Correspondence Group </w:t>
            </w:r>
            <w:r w:rsidR="00607410">
              <w:rPr>
                <w:bCs/>
                <w:szCs w:val="24"/>
              </w:rPr>
              <w:t xml:space="preserve">and the last WP 5B </w:t>
            </w:r>
            <w:r w:rsidR="004313D9">
              <w:rPr>
                <w:bCs/>
                <w:szCs w:val="24"/>
              </w:rPr>
              <w:t xml:space="preserve">to develop </w:t>
            </w:r>
            <w:r w:rsidR="009C1038">
              <w:rPr>
                <w:bCs/>
                <w:szCs w:val="24"/>
              </w:rPr>
              <w:t xml:space="preserve">a </w:t>
            </w:r>
            <w:r w:rsidR="00E21111">
              <w:rPr>
                <w:bCs/>
                <w:szCs w:val="24"/>
              </w:rPr>
              <w:t xml:space="preserve">revision of </w:t>
            </w:r>
            <w:r w:rsidR="009C1038">
              <w:rPr>
                <w:bCs/>
                <w:szCs w:val="24"/>
              </w:rPr>
              <w:t>Resolution 155.</w:t>
            </w:r>
          </w:p>
          <w:p w14:paraId="6C363FA6" w14:textId="77777777" w:rsidR="00E526AF" w:rsidRDefault="00E526AF" w:rsidP="003C4879">
            <w:pPr>
              <w:pStyle w:val="enumlev2"/>
              <w:ind w:left="0" w:firstLine="0"/>
              <w:jc w:val="both"/>
              <w:rPr>
                <w:bCs/>
                <w:szCs w:val="24"/>
              </w:rPr>
            </w:pPr>
          </w:p>
          <w:p w14:paraId="7834C334" w14:textId="77777777" w:rsidR="00EE4EDC" w:rsidRPr="00445B52" w:rsidRDefault="00EE4EDC" w:rsidP="003C4879">
            <w:pPr>
              <w:pStyle w:val="enumlev2"/>
              <w:ind w:left="0" w:firstLine="0"/>
              <w:jc w:val="both"/>
              <w:rPr>
                <w:bCs/>
                <w:szCs w:val="24"/>
              </w:rPr>
            </w:pPr>
          </w:p>
        </w:tc>
      </w:tr>
    </w:tbl>
    <w:p w14:paraId="5A804053" w14:textId="77777777" w:rsidR="00E34FFC" w:rsidRDefault="0073325C" w:rsidP="0073325C">
      <w:pPr>
        <w:rPr>
          <w:szCs w:val="24"/>
        </w:rPr>
      </w:pPr>
      <w:r>
        <w:rPr>
          <w:szCs w:val="24"/>
        </w:rPr>
        <w:t xml:space="preserve"> </w:t>
      </w:r>
    </w:p>
    <w:p w14:paraId="0530A618" w14:textId="77777777" w:rsidR="005915A7" w:rsidRDefault="005915A7" w:rsidP="0073325C">
      <w:pPr>
        <w:rPr>
          <w:szCs w:val="24"/>
        </w:rPr>
      </w:pPr>
    </w:p>
    <w:p w14:paraId="36609673" w14:textId="77777777" w:rsidR="008C10C3" w:rsidRDefault="008C10C3" w:rsidP="008C10C3">
      <w:pPr>
        <w:rPr>
          <w:szCs w:val="24"/>
        </w:rPr>
      </w:pPr>
    </w:p>
    <w:p w14:paraId="0D27FA08" w14:textId="77777777" w:rsidR="00BA59BC" w:rsidRDefault="008C10C3" w:rsidP="008C10C3">
      <w:pPr>
        <w:rPr>
          <w:szCs w:val="24"/>
        </w:rPr>
      </w:pPr>
      <w:r>
        <w:rPr>
          <w:szCs w:val="24"/>
        </w:rP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BA59BC" w:rsidRPr="00DB13FF" w14:paraId="5A388566" w14:textId="77777777" w:rsidTr="00325DE2">
        <w:trPr>
          <w:cantSplit/>
        </w:trPr>
        <w:tc>
          <w:tcPr>
            <w:tcW w:w="6487" w:type="dxa"/>
            <w:vAlign w:val="center"/>
          </w:tcPr>
          <w:p w14:paraId="51AFBE27" w14:textId="77777777" w:rsidR="00BA59BC" w:rsidRPr="00DB13FF" w:rsidRDefault="00BA59BC" w:rsidP="00325DE2">
            <w:pPr>
              <w:shd w:val="solid" w:color="FFFFFF" w:fill="FFFFFF"/>
              <w:spacing w:before="0"/>
              <w:rPr>
                <w:rFonts w:ascii="Verdana" w:hAnsi="Verdana" w:cs="Times New Roman Bold"/>
                <w:b/>
                <w:bCs/>
                <w:sz w:val="26"/>
                <w:szCs w:val="26"/>
              </w:rPr>
            </w:pPr>
            <w:r w:rsidRPr="00DB13FF">
              <w:rPr>
                <w:rFonts w:ascii="Verdana" w:hAnsi="Verdana" w:cs="Times New Roman Bold"/>
                <w:b/>
                <w:bCs/>
                <w:sz w:val="26"/>
                <w:szCs w:val="26"/>
              </w:rPr>
              <w:lastRenderedPageBreak/>
              <w:t>Radiocommunication Study Groups</w:t>
            </w:r>
          </w:p>
        </w:tc>
        <w:tc>
          <w:tcPr>
            <w:tcW w:w="3402" w:type="dxa"/>
          </w:tcPr>
          <w:p w14:paraId="5E1EAF50" w14:textId="77777777" w:rsidR="00BA59BC" w:rsidRPr="00DB13FF" w:rsidRDefault="00BA59BC" w:rsidP="00325DE2">
            <w:pPr>
              <w:shd w:val="solid" w:color="FFFFFF" w:fill="FFFFFF"/>
              <w:spacing w:before="0" w:line="240" w:lineRule="atLeast"/>
            </w:pPr>
            <w:bookmarkStart w:id="1" w:name="ditulogo"/>
            <w:bookmarkEnd w:id="1"/>
            <w:r w:rsidRPr="00DB13FF">
              <w:rPr>
                <w:noProof/>
                <w:lang w:eastAsia="zh-TW"/>
              </w:rPr>
              <w:drawing>
                <wp:inline distT="0" distB="0" distL="0" distR="0" wp14:anchorId="08C2AA5F" wp14:editId="2F0EAFE4">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BA59BC" w:rsidRPr="00DB13FF" w14:paraId="03CFBF88" w14:textId="77777777" w:rsidTr="00325DE2">
        <w:trPr>
          <w:cantSplit/>
        </w:trPr>
        <w:tc>
          <w:tcPr>
            <w:tcW w:w="6487" w:type="dxa"/>
            <w:tcBorders>
              <w:bottom w:val="single" w:sz="12" w:space="0" w:color="auto"/>
            </w:tcBorders>
          </w:tcPr>
          <w:p w14:paraId="45628521" w14:textId="77777777" w:rsidR="00BA59BC" w:rsidRPr="00DB13FF" w:rsidRDefault="00BA59BC" w:rsidP="00325DE2">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6F9A0C1E" w14:textId="77777777" w:rsidR="00BA59BC" w:rsidRPr="00DB13FF" w:rsidRDefault="00BA59BC" w:rsidP="00325DE2">
            <w:pPr>
              <w:shd w:val="solid" w:color="FFFFFF" w:fill="FFFFFF"/>
              <w:spacing w:before="0" w:after="48" w:line="240" w:lineRule="atLeast"/>
              <w:rPr>
                <w:sz w:val="22"/>
                <w:szCs w:val="22"/>
              </w:rPr>
            </w:pPr>
          </w:p>
        </w:tc>
      </w:tr>
      <w:tr w:rsidR="00BA59BC" w:rsidRPr="00DB13FF" w14:paraId="4B69F261" w14:textId="77777777" w:rsidTr="00325DE2">
        <w:trPr>
          <w:cantSplit/>
        </w:trPr>
        <w:tc>
          <w:tcPr>
            <w:tcW w:w="6487" w:type="dxa"/>
            <w:tcBorders>
              <w:top w:val="single" w:sz="12" w:space="0" w:color="auto"/>
            </w:tcBorders>
          </w:tcPr>
          <w:p w14:paraId="53F375C8" w14:textId="77777777" w:rsidR="00BA59BC" w:rsidRPr="00DB13FF" w:rsidRDefault="00BA59BC" w:rsidP="00325DE2">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3DFA6E65" w14:textId="77777777" w:rsidR="00BA59BC" w:rsidRPr="00DB13FF" w:rsidRDefault="00BA59BC" w:rsidP="00325DE2">
            <w:pPr>
              <w:shd w:val="solid" w:color="FFFFFF" w:fill="FFFFFF"/>
              <w:spacing w:before="0" w:after="48" w:line="240" w:lineRule="atLeast"/>
            </w:pPr>
          </w:p>
        </w:tc>
      </w:tr>
      <w:tr w:rsidR="00BA59BC" w:rsidRPr="00DB13FF" w14:paraId="1A2658FF" w14:textId="77777777" w:rsidTr="00325DE2">
        <w:trPr>
          <w:cantSplit/>
        </w:trPr>
        <w:tc>
          <w:tcPr>
            <w:tcW w:w="6487" w:type="dxa"/>
            <w:vMerge w:val="restart"/>
          </w:tcPr>
          <w:p w14:paraId="3A845D56" w14:textId="4B12D248" w:rsidR="00BA59BC" w:rsidRPr="00DB13FF" w:rsidRDefault="00BA59BC" w:rsidP="00325DE2">
            <w:pPr>
              <w:shd w:val="solid" w:color="FFFFFF" w:fill="FFFFFF"/>
              <w:spacing w:before="0" w:after="240"/>
              <w:ind w:left="1134" w:hanging="1134"/>
              <w:rPr>
                <w:rFonts w:ascii="Verdana" w:hAnsi="Verdana"/>
                <w:sz w:val="20"/>
              </w:rPr>
            </w:pPr>
            <w:bookmarkStart w:id="2" w:name="recibido"/>
            <w:bookmarkStart w:id="3" w:name="dnum" w:colFirst="1" w:colLast="1"/>
            <w:bookmarkEnd w:id="2"/>
            <w:r w:rsidRPr="00DB13FF">
              <w:rPr>
                <w:rFonts w:ascii="Verdana" w:hAnsi="Verdana"/>
                <w:sz w:val="20"/>
              </w:rPr>
              <w:t>Received:</w:t>
            </w:r>
            <w:r w:rsidRPr="00DB13FF">
              <w:rPr>
                <w:rFonts w:ascii="Verdana" w:hAnsi="Verdana"/>
                <w:sz w:val="20"/>
              </w:rPr>
              <w:tab/>
            </w:r>
            <w:r w:rsidR="007008F8">
              <w:rPr>
                <w:rFonts w:ascii="Verdana" w:hAnsi="Verdana"/>
                <w:sz w:val="20"/>
              </w:rPr>
              <w:t>XX</w:t>
            </w:r>
            <w:r w:rsidRPr="00DB13FF">
              <w:rPr>
                <w:rFonts w:ascii="Verdana" w:hAnsi="Verdana"/>
                <w:sz w:val="20"/>
              </w:rPr>
              <w:t xml:space="preserve"> </w:t>
            </w:r>
            <w:r w:rsidR="007008F8">
              <w:rPr>
                <w:rFonts w:ascii="Verdana" w:hAnsi="Verdana"/>
                <w:sz w:val="20"/>
              </w:rPr>
              <w:t>May</w:t>
            </w:r>
            <w:r w:rsidRPr="00DB13FF">
              <w:rPr>
                <w:rFonts w:ascii="Verdana" w:hAnsi="Verdana"/>
                <w:sz w:val="20"/>
              </w:rPr>
              <w:t xml:space="preserve"> 202</w:t>
            </w:r>
            <w:r w:rsidR="007008F8">
              <w:rPr>
                <w:rFonts w:ascii="Verdana" w:hAnsi="Verdana"/>
                <w:sz w:val="20"/>
              </w:rPr>
              <w:t>1</w:t>
            </w:r>
          </w:p>
          <w:p w14:paraId="02FD8DE1" w14:textId="5CCDEFD8" w:rsidR="00BA59BC" w:rsidRPr="00DB13FF" w:rsidRDefault="00BA59BC" w:rsidP="00325DE2">
            <w:pPr>
              <w:shd w:val="solid" w:color="FFFFFF" w:fill="FFFFFF"/>
              <w:spacing w:before="0" w:after="240"/>
              <w:ind w:left="1134" w:hanging="1134"/>
              <w:rPr>
                <w:rFonts w:ascii="Verdana" w:hAnsi="Verdana"/>
                <w:sz w:val="20"/>
              </w:rPr>
            </w:pPr>
            <w:r w:rsidRPr="00DB13FF">
              <w:rPr>
                <w:rFonts w:ascii="Verdana" w:hAnsi="Verdana"/>
                <w:sz w:val="20"/>
              </w:rPr>
              <w:t>Source:</w:t>
            </w:r>
            <w:r w:rsidRPr="00DB13FF">
              <w:rPr>
                <w:rFonts w:ascii="Verdana" w:hAnsi="Verdana"/>
                <w:sz w:val="20"/>
              </w:rPr>
              <w:tab/>
              <w:t xml:space="preserve">Resolution </w:t>
            </w:r>
            <w:r w:rsidRPr="00DB13FF">
              <w:rPr>
                <w:rFonts w:ascii="Verdana" w:hAnsi="Verdana"/>
                <w:b/>
                <w:bCs/>
                <w:sz w:val="20"/>
              </w:rPr>
              <w:t xml:space="preserve">155 (Rev.WRC-19) </w:t>
            </w:r>
            <w:r w:rsidRPr="00DB13FF">
              <w:rPr>
                <w:rFonts w:ascii="Verdana" w:hAnsi="Verdana"/>
                <w:b/>
                <w:bCs/>
                <w:sz w:val="20"/>
              </w:rPr>
              <w:br/>
            </w:r>
            <w:r w:rsidRPr="00DB13FF">
              <w:rPr>
                <w:rFonts w:ascii="Verdana" w:hAnsi="Verdana"/>
                <w:sz w:val="20"/>
              </w:rPr>
              <w:t xml:space="preserve">Resolution </w:t>
            </w:r>
            <w:r w:rsidRPr="00DB13FF">
              <w:rPr>
                <w:rFonts w:ascii="Verdana" w:hAnsi="Verdana"/>
                <w:b/>
                <w:bCs/>
                <w:sz w:val="20"/>
              </w:rPr>
              <w:t>171 (WRC-19)</w:t>
            </w:r>
            <w:r w:rsidR="007008F8">
              <w:rPr>
                <w:rFonts w:ascii="Verdana" w:hAnsi="Verdana"/>
                <w:b/>
                <w:bCs/>
                <w:sz w:val="20"/>
              </w:rPr>
              <w:br/>
              <w:t>5B/</w:t>
            </w:r>
            <w:r w:rsidR="00607410">
              <w:rPr>
                <w:rFonts w:ascii="Verdana" w:hAnsi="Verdana"/>
                <w:b/>
                <w:bCs/>
                <w:sz w:val="20"/>
              </w:rPr>
              <w:t>28</w:t>
            </w:r>
            <w:r w:rsidR="007008F8">
              <w:rPr>
                <w:rFonts w:ascii="Verdana" w:hAnsi="Verdana"/>
                <w:b/>
                <w:bCs/>
                <w:sz w:val="20"/>
              </w:rPr>
              <w:t>4</w:t>
            </w:r>
          </w:p>
        </w:tc>
        <w:tc>
          <w:tcPr>
            <w:tcW w:w="3402" w:type="dxa"/>
          </w:tcPr>
          <w:p w14:paraId="543897DA" w14:textId="5E1B4D90" w:rsidR="00BA59BC" w:rsidRPr="00DB13FF" w:rsidRDefault="00BA59BC" w:rsidP="00325DE2">
            <w:pPr>
              <w:shd w:val="solid" w:color="FFFFFF" w:fill="FFFFFF"/>
              <w:spacing w:before="0" w:line="240" w:lineRule="atLeast"/>
              <w:rPr>
                <w:rFonts w:ascii="Verdana" w:hAnsi="Verdana"/>
                <w:sz w:val="20"/>
                <w:lang w:eastAsia="zh-CN"/>
              </w:rPr>
            </w:pPr>
            <w:r w:rsidRPr="00DB13FF">
              <w:rPr>
                <w:rFonts w:ascii="Verdana" w:hAnsi="Verdana"/>
                <w:b/>
                <w:sz w:val="20"/>
                <w:lang w:eastAsia="zh-CN"/>
              </w:rPr>
              <w:t>Document 5B/</w:t>
            </w:r>
            <w:r w:rsidR="007008F8">
              <w:rPr>
                <w:rFonts w:ascii="Verdana" w:hAnsi="Verdana"/>
                <w:b/>
                <w:sz w:val="20"/>
                <w:lang w:eastAsia="zh-CN"/>
              </w:rPr>
              <w:t>XXX</w:t>
            </w:r>
            <w:r w:rsidRPr="00DB13FF">
              <w:rPr>
                <w:rFonts w:ascii="Verdana" w:hAnsi="Verdana"/>
                <w:b/>
                <w:sz w:val="20"/>
                <w:lang w:eastAsia="zh-CN"/>
              </w:rPr>
              <w:t>-E</w:t>
            </w:r>
          </w:p>
        </w:tc>
      </w:tr>
      <w:tr w:rsidR="00BA59BC" w:rsidRPr="00DB13FF" w14:paraId="6FCAAD26" w14:textId="77777777" w:rsidTr="00325DE2">
        <w:trPr>
          <w:cantSplit/>
        </w:trPr>
        <w:tc>
          <w:tcPr>
            <w:tcW w:w="6487" w:type="dxa"/>
            <w:vMerge/>
          </w:tcPr>
          <w:p w14:paraId="4C30EE1A" w14:textId="77777777" w:rsidR="00BA59BC" w:rsidRPr="00DB13FF" w:rsidRDefault="00BA59BC" w:rsidP="00325DE2">
            <w:pPr>
              <w:spacing w:before="60"/>
              <w:jc w:val="center"/>
              <w:rPr>
                <w:b/>
                <w:smallCaps/>
                <w:sz w:val="32"/>
                <w:lang w:eastAsia="zh-CN"/>
              </w:rPr>
            </w:pPr>
            <w:bookmarkStart w:id="4" w:name="ddate" w:colFirst="1" w:colLast="1"/>
            <w:bookmarkEnd w:id="3"/>
          </w:p>
        </w:tc>
        <w:tc>
          <w:tcPr>
            <w:tcW w:w="3402" w:type="dxa"/>
          </w:tcPr>
          <w:p w14:paraId="0C2B2F85" w14:textId="3B5E4850" w:rsidR="00BA59BC" w:rsidRPr="00DB13FF" w:rsidRDefault="007008F8" w:rsidP="00325DE2">
            <w:pPr>
              <w:shd w:val="solid" w:color="FFFFFF" w:fill="FFFFFF"/>
              <w:spacing w:before="0" w:line="240" w:lineRule="atLeast"/>
              <w:rPr>
                <w:rFonts w:ascii="Verdana" w:hAnsi="Verdana"/>
                <w:sz w:val="20"/>
                <w:lang w:eastAsia="zh-CN"/>
              </w:rPr>
            </w:pPr>
            <w:r>
              <w:rPr>
                <w:rFonts w:ascii="Verdana" w:hAnsi="Verdana"/>
                <w:b/>
                <w:sz w:val="20"/>
                <w:lang w:eastAsia="zh-CN"/>
              </w:rPr>
              <w:t>X</w:t>
            </w:r>
            <w:r w:rsidR="00BA59BC">
              <w:rPr>
                <w:rFonts w:ascii="Verdana" w:hAnsi="Verdana"/>
                <w:b/>
                <w:sz w:val="20"/>
                <w:lang w:eastAsia="zh-CN"/>
              </w:rPr>
              <w:t xml:space="preserve"> </w:t>
            </w:r>
            <w:r w:rsidR="00607410">
              <w:rPr>
                <w:rFonts w:ascii="Verdana" w:hAnsi="Verdana"/>
                <w:b/>
                <w:sz w:val="20"/>
                <w:lang w:eastAsia="zh-CN"/>
              </w:rPr>
              <w:t>November</w:t>
            </w:r>
            <w:r w:rsidR="00BA59BC" w:rsidRPr="00DB13FF">
              <w:rPr>
                <w:rFonts w:ascii="Verdana" w:hAnsi="Verdana"/>
                <w:b/>
                <w:sz w:val="20"/>
                <w:lang w:eastAsia="zh-CN"/>
              </w:rPr>
              <w:t xml:space="preserve"> 202</w:t>
            </w:r>
            <w:r>
              <w:rPr>
                <w:rFonts w:ascii="Verdana" w:hAnsi="Verdana"/>
                <w:b/>
                <w:sz w:val="20"/>
                <w:lang w:eastAsia="zh-CN"/>
              </w:rPr>
              <w:t>1</w:t>
            </w:r>
          </w:p>
        </w:tc>
      </w:tr>
      <w:tr w:rsidR="00BA59BC" w:rsidRPr="00DB13FF" w14:paraId="194A66E3" w14:textId="77777777" w:rsidTr="00325DE2">
        <w:trPr>
          <w:cantSplit/>
        </w:trPr>
        <w:tc>
          <w:tcPr>
            <w:tcW w:w="6487" w:type="dxa"/>
            <w:vMerge/>
          </w:tcPr>
          <w:p w14:paraId="4D616E9C" w14:textId="77777777" w:rsidR="00BA59BC" w:rsidRPr="00DB13FF" w:rsidRDefault="00BA59BC" w:rsidP="00325DE2">
            <w:pPr>
              <w:spacing w:before="60"/>
              <w:jc w:val="center"/>
              <w:rPr>
                <w:b/>
                <w:smallCaps/>
                <w:sz w:val="32"/>
                <w:lang w:eastAsia="zh-CN"/>
              </w:rPr>
            </w:pPr>
            <w:bookmarkStart w:id="5" w:name="dorlang" w:colFirst="1" w:colLast="1"/>
            <w:bookmarkEnd w:id="4"/>
          </w:p>
        </w:tc>
        <w:tc>
          <w:tcPr>
            <w:tcW w:w="3402" w:type="dxa"/>
          </w:tcPr>
          <w:p w14:paraId="2DDD2E6A" w14:textId="77777777" w:rsidR="00BA59BC" w:rsidRPr="00DB13FF" w:rsidRDefault="00BA59BC" w:rsidP="00325DE2">
            <w:pPr>
              <w:shd w:val="solid" w:color="FFFFFF" w:fill="FFFFFF"/>
              <w:spacing w:before="0" w:line="240" w:lineRule="atLeast"/>
              <w:rPr>
                <w:rFonts w:ascii="Verdana" w:eastAsia="SimSun" w:hAnsi="Verdana"/>
                <w:sz w:val="20"/>
                <w:lang w:eastAsia="zh-CN"/>
              </w:rPr>
            </w:pPr>
            <w:r w:rsidRPr="00DB13FF">
              <w:rPr>
                <w:rFonts w:ascii="Verdana" w:eastAsia="SimSun" w:hAnsi="Verdana"/>
                <w:b/>
                <w:sz w:val="20"/>
                <w:lang w:eastAsia="zh-CN"/>
              </w:rPr>
              <w:t>English only</w:t>
            </w:r>
          </w:p>
        </w:tc>
      </w:tr>
      <w:tr w:rsidR="00BA59BC" w:rsidRPr="00DB13FF" w14:paraId="4D05C07B" w14:textId="77777777" w:rsidTr="00325DE2">
        <w:trPr>
          <w:cantSplit/>
        </w:trPr>
        <w:tc>
          <w:tcPr>
            <w:tcW w:w="9889" w:type="dxa"/>
            <w:gridSpan w:val="2"/>
          </w:tcPr>
          <w:p w14:paraId="5659C5CA" w14:textId="77777777" w:rsidR="00BA59BC" w:rsidRPr="00DB13FF" w:rsidRDefault="00BA59BC" w:rsidP="00325DE2">
            <w:pPr>
              <w:pStyle w:val="Source"/>
              <w:rPr>
                <w:lang w:eastAsia="zh-CN"/>
              </w:rPr>
            </w:pPr>
            <w:bookmarkStart w:id="6" w:name="dsource" w:colFirst="0" w:colLast="0"/>
            <w:bookmarkEnd w:id="5"/>
            <w:r w:rsidRPr="00DB13FF">
              <w:t>United States of America</w:t>
            </w:r>
          </w:p>
        </w:tc>
      </w:tr>
      <w:tr w:rsidR="00BA59BC" w:rsidRPr="00DB13FF" w14:paraId="139CC0E8" w14:textId="77777777" w:rsidTr="00325DE2">
        <w:trPr>
          <w:cantSplit/>
        </w:trPr>
        <w:tc>
          <w:tcPr>
            <w:tcW w:w="9889" w:type="dxa"/>
            <w:gridSpan w:val="2"/>
          </w:tcPr>
          <w:p w14:paraId="70B61050" w14:textId="1865874F" w:rsidR="00BA59BC" w:rsidRPr="00DB13FF" w:rsidRDefault="00607410" w:rsidP="00325DE2">
            <w:pPr>
              <w:pStyle w:val="Title1"/>
              <w:rPr>
                <w:lang w:eastAsia="zh-CN"/>
              </w:rPr>
            </w:pPr>
            <w:bookmarkStart w:id="7" w:name="drec" w:colFirst="0" w:colLast="0"/>
            <w:bookmarkEnd w:id="6"/>
            <w:r>
              <w:t>example</w:t>
            </w:r>
            <w:r w:rsidR="00BA59BC" w:rsidRPr="00DB13FF">
              <w:t xml:space="preserve"> REVISION TO </w:t>
            </w:r>
            <w:r w:rsidR="00BA59BC">
              <w:br/>
            </w:r>
            <w:r w:rsidR="00BA59BC" w:rsidRPr="00DB13FF">
              <w:t xml:space="preserve">RESOLUTION </w:t>
            </w:r>
            <w:r w:rsidR="00BA59BC" w:rsidRPr="00DB13FF">
              <w:rPr>
                <w:b/>
                <w:bCs/>
              </w:rPr>
              <w:t>155</w:t>
            </w:r>
            <w:r w:rsidR="00BA59BC" w:rsidRPr="00DB13FF">
              <w:t xml:space="preserve"> </w:t>
            </w:r>
            <w:r w:rsidR="00BA59BC" w:rsidRPr="00DB13FF">
              <w:rPr>
                <w:b/>
                <w:bCs/>
              </w:rPr>
              <w:t>(R</w:t>
            </w:r>
            <w:r w:rsidR="00BA59BC" w:rsidRPr="00DB13FF">
              <w:rPr>
                <w:b/>
                <w:bCs/>
                <w:caps w:val="0"/>
              </w:rPr>
              <w:t>ev</w:t>
            </w:r>
            <w:r w:rsidR="00BA59BC" w:rsidRPr="00DB13FF">
              <w:rPr>
                <w:b/>
                <w:bCs/>
              </w:rPr>
              <w:t>.WRC-19)</w:t>
            </w:r>
            <w:r w:rsidR="00BA59BC" w:rsidRPr="00DB13FF">
              <w:t xml:space="preserve"> IN SUPPORT OF STUDIES UNDER </w:t>
            </w:r>
            <w:r w:rsidR="00BA59BC" w:rsidRPr="00DB13FF">
              <w:br/>
              <w:t>WRC-23 AGENDA ITEM 1.8</w:t>
            </w:r>
          </w:p>
        </w:tc>
      </w:tr>
      <w:tr w:rsidR="00BA59BC" w:rsidRPr="00DB13FF" w14:paraId="65DC6B0B" w14:textId="77777777" w:rsidTr="00325DE2">
        <w:trPr>
          <w:cantSplit/>
        </w:trPr>
        <w:tc>
          <w:tcPr>
            <w:tcW w:w="9889" w:type="dxa"/>
            <w:gridSpan w:val="2"/>
          </w:tcPr>
          <w:p w14:paraId="7FA130DC" w14:textId="77777777" w:rsidR="00BA59BC" w:rsidRPr="00DB13FF" w:rsidRDefault="00BA59BC" w:rsidP="00325DE2">
            <w:pPr>
              <w:pStyle w:val="Title1"/>
              <w:rPr>
                <w:lang w:eastAsia="zh-CN"/>
              </w:rPr>
            </w:pPr>
            <w:bookmarkStart w:id="8" w:name="dtitle1" w:colFirst="0" w:colLast="0"/>
            <w:bookmarkEnd w:id="7"/>
          </w:p>
        </w:tc>
      </w:tr>
    </w:tbl>
    <w:p w14:paraId="54038067" w14:textId="77777777" w:rsidR="00BA59BC" w:rsidRPr="00DB13FF" w:rsidRDefault="00BA59BC" w:rsidP="00BA59BC">
      <w:pPr>
        <w:pStyle w:val="Heading1"/>
        <w:rPr>
          <w:rFonts w:eastAsia="FangSong_GB2312"/>
        </w:rPr>
      </w:pPr>
      <w:bookmarkStart w:id="9" w:name="dbreak"/>
      <w:bookmarkEnd w:id="8"/>
      <w:bookmarkEnd w:id="9"/>
      <w:r w:rsidRPr="00DB13FF">
        <w:rPr>
          <w:rFonts w:eastAsia="FangSong_GB2312" w:hint="eastAsia"/>
        </w:rPr>
        <w:t xml:space="preserve">1 </w:t>
      </w:r>
      <w:r w:rsidRPr="00DB13FF">
        <w:rPr>
          <w:rFonts w:eastAsia="FangSong_GB2312"/>
        </w:rPr>
        <w:tab/>
      </w:r>
      <w:r w:rsidRPr="00DB13FF">
        <w:rPr>
          <w:rFonts w:eastAsia="FangSong_GB2312" w:hint="eastAsia"/>
        </w:rPr>
        <w:t>Introduction</w:t>
      </w:r>
      <w:r w:rsidRPr="00DB13FF">
        <w:rPr>
          <w:rFonts w:eastAsia="FangSong_GB2312"/>
        </w:rPr>
        <w:t xml:space="preserve"> and proposals</w:t>
      </w:r>
    </w:p>
    <w:p w14:paraId="2561CF7A" w14:textId="418680D8" w:rsidR="00BA59BC" w:rsidRPr="00DB13FF" w:rsidRDefault="00607410" w:rsidP="00BA59BC">
      <w:pPr>
        <w:rPr>
          <w:lang w:eastAsia="zh-CN"/>
        </w:rPr>
      </w:pPr>
      <w:r>
        <w:rPr>
          <w:lang w:eastAsia="zh-CN"/>
        </w:rPr>
        <w:t>Based on the discussions in WP 5B and the Correspondence Group, an example revision</w:t>
      </w:r>
      <w:r w:rsidR="00BA59BC" w:rsidRPr="00DB13FF">
        <w:rPr>
          <w:lang w:eastAsia="zh-CN"/>
        </w:rPr>
        <w:t xml:space="preserve"> of Resolution </w:t>
      </w:r>
      <w:r w:rsidR="00BA59BC" w:rsidRPr="00DB13FF">
        <w:rPr>
          <w:b/>
          <w:bCs/>
          <w:lang w:eastAsia="zh-CN"/>
        </w:rPr>
        <w:t>155 (Rev.WRC-19)</w:t>
      </w:r>
      <w:r w:rsidR="00BA59BC" w:rsidRPr="00DB13FF">
        <w:rPr>
          <w:lang w:eastAsia="zh-CN"/>
        </w:rPr>
        <w:t xml:space="preserve"> is necessary for Earth Stations on Unmanned Aircraft and for protecting radiocommunication services under </w:t>
      </w:r>
      <w:r w:rsidR="00BA59BC" w:rsidRPr="00607410">
        <w:rPr>
          <w:lang w:eastAsia="zh-CN"/>
        </w:rPr>
        <w:t xml:space="preserve">WRC-23 agenda item 1.8. Using Resolution </w:t>
      </w:r>
      <w:r w:rsidR="00BA59BC" w:rsidRPr="00607410">
        <w:rPr>
          <w:b/>
          <w:bCs/>
          <w:lang w:eastAsia="zh-CN"/>
        </w:rPr>
        <w:t>155 (Rev.WRC-19)</w:t>
      </w:r>
      <w:r w:rsidR="007008F8" w:rsidRPr="00607410">
        <w:rPr>
          <w:b/>
          <w:bCs/>
          <w:lang w:eastAsia="zh-CN"/>
        </w:rPr>
        <w:t>,</w:t>
      </w:r>
      <w:r w:rsidR="00BA59BC" w:rsidRPr="00607410">
        <w:rPr>
          <w:lang w:eastAsia="zh-CN"/>
        </w:rPr>
        <w:t xml:space="preserve"> Resolution </w:t>
      </w:r>
      <w:r w:rsidR="00BA59BC" w:rsidRPr="00607410">
        <w:rPr>
          <w:b/>
          <w:bCs/>
          <w:lang w:eastAsia="zh-CN"/>
        </w:rPr>
        <w:t>169 (WRC-19)</w:t>
      </w:r>
      <w:r w:rsidR="007008F8" w:rsidRPr="00607410">
        <w:rPr>
          <w:lang w:eastAsia="zh-CN"/>
        </w:rPr>
        <w:t>, and document 5B/</w:t>
      </w:r>
      <w:r w:rsidRPr="00607410">
        <w:rPr>
          <w:lang w:eastAsia="zh-CN"/>
        </w:rPr>
        <w:t>28</w:t>
      </w:r>
      <w:r w:rsidR="007008F8" w:rsidRPr="00607410">
        <w:rPr>
          <w:lang w:eastAsia="zh-CN"/>
        </w:rPr>
        <w:t>4</w:t>
      </w:r>
      <w:r w:rsidR="00BA59BC" w:rsidRPr="00607410">
        <w:rPr>
          <w:lang w:eastAsia="zh-CN"/>
        </w:rPr>
        <w:t xml:space="preserve"> as source</w:t>
      </w:r>
      <w:r w:rsidR="00BA59BC" w:rsidRPr="00DB13FF">
        <w:rPr>
          <w:lang w:eastAsia="zh-CN"/>
        </w:rPr>
        <w:t xml:space="preserve"> material, the United States proposes that W</w:t>
      </w:r>
      <w:r w:rsidR="00BA59BC">
        <w:rPr>
          <w:lang w:eastAsia="zh-CN"/>
        </w:rPr>
        <w:t xml:space="preserve">orking </w:t>
      </w:r>
      <w:r w:rsidR="00BA59BC" w:rsidRPr="00DB13FF">
        <w:rPr>
          <w:lang w:eastAsia="zh-CN"/>
        </w:rPr>
        <w:t>P</w:t>
      </w:r>
      <w:r w:rsidR="00BA59BC">
        <w:rPr>
          <w:lang w:eastAsia="zh-CN"/>
        </w:rPr>
        <w:t>arty</w:t>
      </w:r>
      <w:r w:rsidR="00BA59BC" w:rsidRPr="00DB13FF">
        <w:rPr>
          <w:lang w:eastAsia="zh-CN"/>
        </w:rPr>
        <w:t xml:space="preserve"> </w:t>
      </w:r>
      <w:r w:rsidR="00BA59BC">
        <w:rPr>
          <w:lang w:eastAsia="zh-CN"/>
        </w:rPr>
        <w:t xml:space="preserve">(WP) </w:t>
      </w:r>
      <w:r w:rsidR="00BA59BC" w:rsidRPr="00DB13FF">
        <w:rPr>
          <w:lang w:eastAsia="zh-CN"/>
        </w:rPr>
        <w:t xml:space="preserve">5B consider the attached </w:t>
      </w:r>
      <w:r>
        <w:rPr>
          <w:lang w:eastAsia="zh-CN"/>
        </w:rPr>
        <w:t>example</w:t>
      </w:r>
      <w:r w:rsidR="00BA59BC" w:rsidRPr="00DB13FF">
        <w:rPr>
          <w:lang w:eastAsia="zh-CN"/>
        </w:rPr>
        <w:t xml:space="preserve"> to improve the clarity and conciseness of Resolution</w:t>
      </w:r>
      <w:r w:rsidR="00BA59BC">
        <w:rPr>
          <w:lang w:eastAsia="zh-CN"/>
        </w:rPr>
        <w:t> </w:t>
      </w:r>
      <w:r w:rsidR="00BA59BC" w:rsidRPr="00DB13FF">
        <w:rPr>
          <w:b/>
          <w:bCs/>
          <w:lang w:eastAsia="zh-CN"/>
        </w:rPr>
        <w:t>155 (Rev.WRC-19)</w:t>
      </w:r>
      <w:r w:rsidR="00BA59BC" w:rsidRPr="00DB13FF">
        <w:rPr>
          <w:lang w:eastAsia="zh-CN"/>
        </w:rPr>
        <w:t xml:space="preserve">. </w:t>
      </w:r>
    </w:p>
    <w:p w14:paraId="34614FEA" w14:textId="77777777" w:rsidR="00BA59BC" w:rsidRPr="00DB13FF" w:rsidRDefault="00BA59BC" w:rsidP="00BA59BC">
      <w:pPr>
        <w:pStyle w:val="Normalaftertitle"/>
        <w:spacing w:before="720"/>
        <w:rPr>
          <w:rFonts w:eastAsiaTheme="minorEastAsia"/>
          <w:lang w:eastAsia="zh-CN"/>
        </w:rPr>
      </w:pPr>
      <w:r w:rsidRPr="00DB13FF">
        <w:rPr>
          <w:rFonts w:eastAsiaTheme="minorEastAsia"/>
          <w:b/>
          <w:bCs/>
          <w:lang w:eastAsia="zh-CN"/>
        </w:rPr>
        <w:t xml:space="preserve">Attachment: </w:t>
      </w:r>
      <w:r w:rsidRPr="00DB13FF">
        <w:rPr>
          <w:rFonts w:eastAsiaTheme="minorEastAsia"/>
          <w:lang w:eastAsia="zh-CN"/>
        </w:rPr>
        <w:t>1</w:t>
      </w:r>
    </w:p>
    <w:p w14:paraId="1443A09F" w14:textId="77777777" w:rsidR="00BA59BC" w:rsidRPr="00DB13FF" w:rsidRDefault="00BA59BC" w:rsidP="00BA59BC">
      <w:pPr>
        <w:overflowPunct/>
        <w:autoSpaceDE/>
        <w:autoSpaceDN/>
        <w:adjustRightInd/>
        <w:spacing w:before="0"/>
        <w:textAlignment w:val="auto"/>
        <w:rPr>
          <w:szCs w:val="24"/>
        </w:rPr>
      </w:pPr>
      <w:r w:rsidRPr="00DB13FF">
        <w:rPr>
          <w:szCs w:val="24"/>
        </w:rPr>
        <w:br w:type="page"/>
      </w:r>
    </w:p>
    <w:p w14:paraId="0175BAB9" w14:textId="77777777" w:rsidR="00BA59BC" w:rsidRPr="00DB13FF" w:rsidRDefault="00BA59BC" w:rsidP="00BA59BC">
      <w:pPr>
        <w:pStyle w:val="AnnexNo"/>
      </w:pPr>
      <w:r w:rsidRPr="00DB13FF">
        <w:lastRenderedPageBreak/>
        <w:t>Attachment</w:t>
      </w:r>
    </w:p>
    <w:p w14:paraId="2D24799D" w14:textId="77777777" w:rsidR="006D4560" w:rsidRDefault="006D4560" w:rsidP="00BA59BC">
      <w:pPr>
        <w:jc w:val="center"/>
      </w:pPr>
    </w:p>
    <w:p w14:paraId="01AC685E" w14:textId="77777777" w:rsidR="006D4560" w:rsidRDefault="006D4560" w:rsidP="006D4560">
      <w:pPr>
        <w:pStyle w:val="ResNo"/>
      </w:pPr>
      <w:bookmarkStart w:id="10" w:name="_Toc39649383"/>
      <w:r>
        <w:t>RESOLUTION</w:t>
      </w:r>
      <w:r>
        <w:rPr>
          <w:rStyle w:val="Artdef"/>
        </w:rPr>
        <w:t xml:space="preserve"> </w:t>
      </w:r>
      <w:r>
        <w:rPr>
          <w:rStyle w:val="href"/>
        </w:rPr>
        <w:t>155</w:t>
      </w:r>
      <w:r>
        <w:t xml:space="preserve"> (REV.WRC</w:t>
      </w:r>
      <w:r w:rsidRPr="00CA3D63">
        <w:noBreakHyphen/>
      </w:r>
      <w:ins w:id="11" w:author="USA" w:date="2021-06-02T09:15:00Z">
        <w:r>
          <w:t>23</w:t>
        </w:r>
      </w:ins>
      <w:del w:id="12" w:author="USA" w:date="2021-06-02T09:15:00Z">
        <w:r w:rsidDel="002D608B">
          <w:delText>19</w:delText>
        </w:r>
      </w:del>
      <w:r>
        <w:t>)</w:t>
      </w:r>
      <w:bookmarkEnd w:id="10"/>
    </w:p>
    <w:p w14:paraId="4E2C9538" w14:textId="77777777" w:rsidR="006D4560" w:rsidRDefault="006D4560" w:rsidP="006D4560">
      <w:pPr>
        <w:pStyle w:val="Restitle"/>
        <w:rPr>
          <w:lang w:eastAsia="zh-CN"/>
        </w:rPr>
      </w:pPr>
      <w:bookmarkStart w:id="13" w:name="_Toc450048645"/>
      <w:bookmarkStart w:id="14" w:name="_Toc35789278"/>
      <w:bookmarkStart w:id="15" w:name="_Toc35856975"/>
      <w:bookmarkStart w:id="16" w:name="_Toc35877609"/>
      <w:bookmarkStart w:id="17" w:name="_Toc35963552"/>
      <w:bookmarkStart w:id="18" w:name="_Toc39649384"/>
      <w:r>
        <w:rPr>
          <w:lang w:eastAsia="zh-CN"/>
        </w:rPr>
        <w:t xml:space="preserve">Regulatory provisions related to earth stations on board unmanned aircraft which operate with geostationary-satellite networks in the fixed-satellite </w:t>
      </w:r>
      <w:r>
        <w:rPr>
          <w:lang w:eastAsia="zh-CN"/>
        </w:rPr>
        <w:br/>
        <w:t xml:space="preserve">service in certain frequency bands not subject to a Plan of Appendices 30, </w:t>
      </w:r>
      <w:r>
        <w:rPr>
          <w:lang w:eastAsia="zh-CN"/>
        </w:rPr>
        <w:br/>
        <w:t xml:space="preserve">30A and 30B for the control and non-payload communications of </w:t>
      </w:r>
      <w:r>
        <w:rPr>
          <w:lang w:eastAsia="zh-CN"/>
        </w:rPr>
        <w:br/>
        <w:t>unmanned aircraft systems in non-segregated airspaces</w:t>
      </w:r>
      <w:r>
        <w:rPr>
          <w:rStyle w:val="FootnoteReference"/>
          <w:lang w:eastAsia="zh-CN"/>
        </w:rPr>
        <w:footnoteReference w:customMarkFollows="1" w:id="1"/>
        <w:t>*</w:t>
      </w:r>
      <w:bookmarkEnd w:id="13"/>
      <w:bookmarkEnd w:id="14"/>
      <w:bookmarkEnd w:id="15"/>
      <w:bookmarkEnd w:id="16"/>
      <w:bookmarkEnd w:id="17"/>
      <w:bookmarkEnd w:id="18"/>
    </w:p>
    <w:p w14:paraId="1F657298" w14:textId="77777777" w:rsidR="006D4560" w:rsidRDefault="006D4560" w:rsidP="006D4560">
      <w:pPr>
        <w:pStyle w:val="Normalaftertitle0"/>
        <w:keepNext/>
        <w:rPr>
          <w:lang w:eastAsia="zh-CN"/>
        </w:rPr>
      </w:pPr>
      <w:r>
        <w:rPr>
          <w:lang w:eastAsia="zh-CN"/>
        </w:rPr>
        <w:t>The World Radiocommunication Conference (</w:t>
      </w:r>
      <w:del w:id="19" w:author="USA" w:date="2021-06-02T09:15:00Z">
        <w:r w:rsidDel="002D608B">
          <w:rPr>
            <w:lang w:eastAsia="zh-CN"/>
          </w:rPr>
          <w:delText>Sharm el-Sheikh</w:delText>
        </w:r>
      </w:del>
      <w:ins w:id="20" w:author="USA" w:date="2021-06-02T09:15:00Z">
        <w:r>
          <w:rPr>
            <w:lang w:eastAsia="zh-CN"/>
          </w:rPr>
          <w:t>XXX</w:t>
        </w:r>
      </w:ins>
      <w:r>
        <w:rPr>
          <w:lang w:eastAsia="zh-CN"/>
        </w:rPr>
        <w:t>, 20</w:t>
      </w:r>
      <w:del w:id="21" w:author="USA" w:date="2021-06-02T09:15:00Z">
        <w:r w:rsidDel="002D608B">
          <w:rPr>
            <w:lang w:eastAsia="zh-CN"/>
          </w:rPr>
          <w:delText>19</w:delText>
        </w:r>
      </w:del>
      <w:ins w:id="22" w:author="USA" w:date="2021-06-02T09:15:00Z">
        <w:r>
          <w:rPr>
            <w:lang w:eastAsia="zh-CN"/>
          </w:rPr>
          <w:t>23</w:t>
        </w:r>
      </w:ins>
      <w:r>
        <w:rPr>
          <w:lang w:eastAsia="zh-CN"/>
        </w:rPr>
        <w:t>),</w:t>
      </w:r>
    </w:p>
    <w:p w14:paraId="11E9F542" w14:textId="77777777" w:rsidR="006D4560" w:rsidRDefault="006D4560" w:rsidP="006D4560">
      <w:pPr>
        <w:pStyle w:val="Call"/>
      </w:pPr>
      <w:r>
        <w:t>considering</w:t>
      </w:r>
    </w:p>
    <w:p w14:paraId="577295C1" w14:textId="77777777" w:rsidR="006D4560" w:rsidRDefault="006D4560" w:rsidP="006D4560">
      <w:r>
        <w:rPr>
          <w:i/>
          <w:iCs/>
        </w:rPr>
        <w:t>a)</w:t>
      </w:r>
      <w:r>
        <w:tab/>
        <w:t>that the operation of unmanned aircraft systems (UAS) requires reliable control and non-payload communication (CNPC) links, in particular to relay air traffic control communications and for the remote pilot to control the flight;</w:t>
      </w:r>
    </w:p>
    <w:p w14:paraId="61E7F077" w14:textId="77777777" w:rsidR="006D4560" w:rsidRDefault="006D4560" w:rsidP="006D4560">
      <w:r>
        <w:rPr>
          <w:i/>
          <w:iCs/>
        </w:rPr>
        <w:t>b)</w:t>
      </w:r>
      <w:r>
        <w:tab/>
        <w:t>that satellite networks may be used to provide CNPC links of UAS beyond the line-of-sight, as shown in Annex 1 to this Resolution</w:t>
      </w:r>
      <w:r>
        <w:rPr>
          <w:lang w:eastAsia="zh-CN"/>
        </w:rPr>
        <w:t>;</w:t>
      </w:r>
    </w:p>
    <w:p w14:paraId="1A00FFE4" w14:textId="77777777" w:rsidR="006D4560" w:rsidRDefault="006D4560" w:rsidP="006D4560">
      <w:r>
        <w:rPr>
          <w:i/>
          <w:iCs/>
        </w:rPr>
        <w:t>c)</w:t>
      </w:r>
      <w:r>
        <w:tab/>
        <w:t xml:space="preserve">that CNPC links between space stations and stations on board unmanned aircraft (UA) </w:t>
      </w:r>
      <w:r w:rsidRPr="00F430D0">
        <w:t xml:space="preserve">are </w:t>
      </w:r>
      <w:del w:id="23" w:author="USA" w:date="2021-06-02T11:16:00Z">
        <w:r w:rsidRPr="00F430D0" w:rsidDel="000231B5">
          <w:delText xml:space="preserve">proposed </w:delText>
        </w:r>
      </w:del>
      <w:ins w:id="24" w:author="USA" w:date="2021-06-02T11:16:00Z">
        <w:r w:rsidRPr="00F430D0">
          <w:t xml:space="preserve">permitted </w:t>
        </w:r>
      </w:ins>
      <w:r w:rsidRPr="00F430D0">
        <w:t>to</w:t>
      </w:r>
      <w:r>
        <w:t xml:space="preserve"> be operated under this Resolution in the primary fixed-satellite service (FSS) in frequency bands shared with other primary services, including terrestrial services, however that would not preclude the use of other available allocations to accommodate this application,</w:t>
      </w:r>
    </w:p>
    <w:p w14:paraId="33658E91" w14:textId="77777777" w:rsidR="006D4560" w:rsidRDefault="006D4560" w:rsidP="006D4560">
      <w:pPr>
        <w:pStyle w:val="Call"/>
      </w:pPr>
      <w:r>
        <w:t>considering further</w:t>
      </w:r>
    </w:p>
    <w:p w14:paraId="5A1B281E" w14:textId="77777777" w:rsidR="006D4560" w:rsidRDefault="006D4560" w:rsidP="006D4560">
      <w:r>
        <w:t>that UAS CNPC links relate to the safe operation of UAS and have to comply with certain technical, operational and regulatory requirements,</w:t>
      </w:r>
    </w:p>
    <w:p w14:paraId="5EDEDFC3" w14:textId="77777777" w:rsidR="006D4560" w:rsidRDefault="006D4560" w:rsidP="006D4560">
      <w:pPr>
        <w:pStyle w:val="Call"/>
      </w:pPr>
      <w:r>
        <w:t>noting</w:t>
      </w:r>
    </w:p>
    <w:p w14:paraId="273B2604" w14:textId="77777777" w:rsidR="006D4560" w:rsidRDefault="006D4560" w:rsidP="006D4560">
      <w:r>
        <w:rPr>
          <w:i/>
        </w:rPr>
        <w:t>a)</w:t>
      </w:r>
      <w:r>
        <w:tab/>
        <w:t>that WRC</w:t>
      </w:r>
      <w:r>
        <w:noBreakHyphen/>
        <w:t>15 adopted Resolution </w:t>
      </w:r>
      <w:r>
        <w:rPr>
          <w:b/>
        </w:rPr>
        <w:t>156 (WRC</w:t>
      </w:r>
      <w:r>
        <w:rPr>
          <w:b/>
        </w:rPr>
        <w:noBreakHyphen/>
        <w:t>15)</w:t>
      </w:r>
      <w:r>
        <w:t xml:space="preserve"> on the use of earth stations in motion communicating with geostationary FSS space stations in the frequency bands 19.7-20.2 GHz and 29.5-30.0 GHz;</w:t>
      </w:r>
    </w:p>
    <w:p w14:paraId="232E29B1" w14:textId="77777777" w:rsidR="006D4560" w:rsidRDefault="006D4560" w:rsidP="006D4560">
      <w:r>
        <w:rPr>
          <w:i/>
        </w:rPr>
        <w:t>b)</w:t>
      </w:r>
      <w:r>
        <w:tab/>
        <w:t>that Report ITU</w:t>
      </w:r>
      <w:r>
        <w:noBreakHyphen/>
        <w:t>R M.2171 provides information on characteristics of UAS and spectrum requirements to support their safe operation in non-segregated airspace,</w:t>
      </w:r>
    </w:p>
    <w:p w14:paraId="3D0234A8" w14:textId="77777777" w:rsidR="006D4560" w:rsidRDefault="006D4560" w:rsidP="006D4560">
      <w:pPr>
        <w:pStyle w:val="Call"/>
      </w:pPr>
      <w:r>
        <w:lastRenderedPageBreak/>
        <w:t>recognizing</w:t>
      </w:r>
    </w:p>
    <w:p w14:paraId="18AAE434" w14:textId="77777777" w:rsidR="006D4560" w:rsidRDefault="006D4560" w:rsidP="006D4560">
      <w:r>
        <w:rPr>
          <w:i/>
          <w:iCs/>
        </w:rPr>
        <w:t>a)</w:t>
      </w:r>
      <w:r>
        <w:tab/>
        <w:t>that the UAS CNPC links will operate in accordance with international standards and recommended practices (SARPs) and procedures established in accordance with the Convention on International Civil Aviation;</w:t>
      </w:r>
    </w:p>
    <w:p w14:paraId="6F016A31" w14:textId="77777777" w:rsidR="006D4560" w:rsidRDefault="006D4560" w:rsidP="006D4560">
      <w:pPr>
        <w:rPr>
          <w:ins w:id="25" w:author="USA" w:date="2021-06-03T13:29:00Z"/>
        </w:rPr>
      </w:pPr>
      <w:r>
        <w:rPr>
          <w:i/>
          <w:iCs/>
        </w:rPr>
        <w:t>b)</w:t>
      </w:r>
      <w:r>
        <w:tab/>
        <w:t xml:space="preserve">that, in this Resolution, conditions are provided for operations of CNPC links without prejudging whether the </w:t>
      </w:r>
      <w:r>
        <w:rPr>
          <w:szCs w:val="22"/>
        </w:rPr>
        <w:t>International Civil Aviation Organization (</w:t>
      </w:r>
      <w:r>
        <w:t>ICAO) would be able to develop SARPs to ensure safe operation of UAS under these conditions</w:t>
      </w:r>
      <w:ins w:id="26" w:author="USA" w:date="2021-06-03T13:30:00Z">
        <w:r>
          <w:t>;</w:t>
        </w:r>
      </w:ins>
    </w:p>
    <w:p w14:paraId="2453C8B2" w14:textId="77777777" w:rsidR="006D4560" w:rsidRDefault="006D4560" w:rsidP="006D4560">
      <w:ins w:id="27" w:author="USA" w:date="2021-06-03T13:29:00Z">
        <w:r w:rsidRPr="002C46DB">
          <w:rPr>
            <w:i/>
            <w:iCs/>
          </w:rPr>
          <w:t>c)</w:t>
        </w:r>
        <w:r>
          <w:tab/>
        </w:r>
        <w:r w:rsidRPr="002C46DB">
          <w:t xml:space="preserve">that Section VI of Article </w:t>
        </w:r>
        <w:r w:rsidRPr="002C46DB">
          <w:rPr>
            <w:b/>
            <w:bCs/>
          </w:rPr>
          <w:t>22</w:t>
        </w:r>
      </w:ins>
      <w:ins w:id="28" w:author="USA" w:date="2021-06-08T15:27:00Z">
        <w:r w:rsidRPr="007E0779">
          <w:t xml:space="preserve"> contains limits on equivalent isotropically radiated power at off-axis angles of 3 degrees or more for earth stations of a geostationary satellite network in the fixed-satellite service in the frequency bands 14-14.47 GHz and 29.5-30 GHz</w:t>
        </w:r>
      </w:ins>
      <w:r>
        <w:t>,</w:t>
      </w:r>
    </w:p>
    <w:p w14:paraId="3D4727E9" w14:textId="77777777" w:rsidR="006D4560" w:rsidRDefault="006D4560" w:rsidP="006D4560">
      <w:pPr>
        <w:pStyle w:val="Call"/>
      </w:pPr>
      <w:r>
        <w:t>resolves</w:t>
      </w:r>
    </w:p>
    <w:p w14:paraId="6DD2E7EA" w14:textId="77777777" w:rsidR="006D4560" w:rsidRPr="000B63C9" w:rsidRDefault="006D4560" w:rsidP="006D4560">
      <w:r w:rsidRPr="000B63C9">
        <w:t>1</w:t>
      </w:r>
      <w:r w:rsidRPr="000B63C9">
        <w:tab/>
        <w:t>that</w:t>
      </w:r>
      <w:del w:id="29" w:author="USA" w:date="2021-06-02T08:48:00Z">
        <w:r>
          <w:delText xml:space="preserve"> assignments to stations of </w:delText>
        </w:r>
      </w:del>
      <w:ins w:id="30" w:author="USA" w:date="2021-06-02T08:48:00Z">
        <w:r w:rsidRPr="00813510">
          <w:t xml:space="preserve">, for any Earth station on board a UA (ESUA) communicating with a </w:t>
        </w:r>
      </w:ins>
      <w:r w:rsidRPr="000B63C9">
        <w:t xml:space="preserve">GSO FSS </w:t>
      </w:r>
      <w:del w:id="31" w:author="USA" w:date="2021-06-02T08:48:00Z">
        <w:r>
          <w:delText>networks operating in</w:delText>
        </w:r>
      </w:del>
      <w:ins w:id="32" w:author="USA" w:date="2021-06-02T08:48:00Z">
        <w:r w:rsidRPr="00813510">
          <w:t>space station within</w:t>
        </w:r>
      </w:ins>
      <w:r w:rsidRPr="000B63C9">
        <w:t xml:space="preserve"> the frequency bands 10.95-11.2</w:t>
      </w:r>
      <w:ins w:id="33" w:author="USA" w:date="2021-06-02T08:48:00Z">
        <w:r w:rsidRPr="00813510">
          <w:t xml:space="preserve"> </w:t>
        </w:r>
      </w:ins>
      <w:r w:rsidRPr="000B63C9">
        <w:t>GHz (space-to-Earth), 11.45-11.7</w:t>
      </w:r>
      <w:ins w:id="34" w:author="USA" w:date="2021-06-02T08:48:00Z">
        <w:r w:rsidRPr="00813510">
          <w:t xml:space="preserve"> </w:t>
        </w:r>
      </w:ins>
      <w:r w:rsidRPr="000B63C9">
        <w:t>GHz (space-to-Earth), 11.7-12.2</w:t>
      </w:r>
      <w:ins w:id="35" w:author="Scott Kotler" w:date="2021-06-07T16:07:00Z">
        <w:r>
          <w:t xml:space="preserve"> </w:t>
        </w:r>
      </w:ins>
      <w:r w:rsidRPr="000B63C9">
        <w:t>GHz (space-to-Earth) in Region</w:t>
      </w:r>
      <w:r>
        <w:t> 2, 12.2-12.5 GHz (space-to-Earth) in Region </w:t>
      </w:r>
      <w:r w:rsidRPr="000B63C9">
        <w:t>3, 12.5-12.75</w:t>
      </w:r>
      <w:ins w:id="36" w:author="USA" w:date="2021-06-02T11:33:00Z">
        <w:r>
          <w:t xml:space="preserve"> </w:t>
        </w:r>
      </w:ins>
      <w:r w:rsidRPr="000B63C9">
        <w:t>GHz (space-to-Earth) in Regions</w:t>
      </w:r>
      <w:ins w:id="37" w:author="USA" w:date="2021-06-02T08:48:00Z">
        <w:r w:rsidRPr="00813510">
          <w:t xml:space="preserve"> </w:t>
        </w:r>
      </w:ins>
      <w:r w:rsidRPr="000B63C9">
        <w:t>1 and</w:t>
      </w:r>
      <w:ins w:id="38" w:author="USA" w:date="2021-06-02T08:48:00Z">
        <w:r w:rsidRPr="00813510">
          <w:t xml:space="preserve"> </w:t>
        </w:r>
      </w:ins>
      <w:r w:rsidRPr="000B63C9">
        <w:t>3 and 19.7-20.2</w:t>
      </w:r>
      <w:ins w:id="39" w:author="USA" w:date="2021-06-02T08:48:00Z">
        <w:r w:rsidRPr="00813510">
          <w:t xml:space="preserve"> </w:t>
        </w:r>
      </w:ins>
      <w:r w:rsidRPr="000B63C9">
        <w:t>GHz (space-to-Earth), and in the frequency bands 14</w:t>
      </w:r>
      <w:r>
        <w:noBreakHyphen/>
      </w:r>
      <w:r w:rsidRPr="000B63C9">
        <w:t>14.47</w:t>
      </w:r>
      <w:ins w:id="40" w:author="USA" w:date="2021-06-02T08:48:00Z">
        <w:r w:rsidRPr="00813510">
          <w:t xml:space="preserve"> </w:t>
        </w:r>
      </w:ins>
      <w:r w:rsidRPr="000B63C9">
        <w:t>GHz (Earth-to-space) and 29.5-30.0</w:t>
      </w:r>
      <w:ins w:id="41" w:author="USA" w:date="2021-06-02T08:48:00Z">
        <w:r w:rsidRPr="00813510">
          <w:t xml:space="preserve"> </w:t>
        </w:r>
      </w:ins>
      <w:r w:rsidRPr="000B63C9">
        <w:t xml:space="preserve">GHz (Earth-to-space), </w:t>
      </w:r>
      <w:del w:id="42" w:author="USA" w:date="2021-06-02T08:48:00Z">
        <w:r>
          <w:delText>may be used for UAS CNPC links in non-segregated airspace</w:delText>
        </w:r>
        <w:r>
          <w:rPr>
            <w:rStyle w:val="FootnoteReference"/>
            <w:szCs w:val="24"/>
          </w:rPr>
          <w:footnoteReference w:customMarkFollows="1" w:id="2"/>
          <w:delText>*</w:delText>
        </w:r>
        <w:r>
          <w:delText xml:space="preserve">, provided that </w:delText>
        </w:r>
      </w:del>
      <w:ins w:id="44" w:author="USA" w:date="2021-06-02T08:48:00Z">
        <w:r w:rsidRPr="00813510">
          <w:t xml:space="preserve">or parts thereof, </w:t>
        </w:r>
      </w:ins>
      <w:r w:rsidRPr="000B63C9">
        <w:t xml:space="preserve">the </w:t>
      </w:r>
      <w:ins w:id="45" w:author="USA" w:date="2021-06-02T08:48:00Z">
        <w:r w:rsidRPr="00813510">
          <w:t xml:space="preserve">following </w:t>
        </w:r>
      </w:ins>
      <w:r w:rsidRPr="000B63C9">
        <w:t xml:space="preserve">conditions </w:t>
      </w:r>
      <w:del w:id="46" w:author="USA" w:date="2021-06-02T08:48:00Z">
        <w:r>
          <w:delText xml:space="preserve">specified in </w:delText>
        </w:r>
        <w:r>
          <w:rPr>
            <w:i/>
            <w:szCs w:val="24"/>
          </w:rPr>
          <w:delText xml:space="preserve">resolves </w:delText>
        </w:r>
        <w:r>
          <w:delText>below are met;</w:delText>
        </w:r>
      </w:del>
      <w:ins w:id="47" w:author="USA" w:date="2021-06-02T08:48:00Z">
        <w:r w:rsidRPr="00813510">
          <w:t>shall apply:</w:t>
        </w:r>
      </w:ins>
    </w:p>
    <w:p w14:paraId="4F17E6C8" w14:textId="77777777" w:rsidR="006D4560" w:rsidRPr="00813510" w:rsidRDefault="006D4560" w:rsidP="006D4560">
      <w:pPr>
        <w:rPr>
          <w:ins w:id="48" w:author="USA" w:date="2021-06-02T08:48:00Z"/>
        </w:rPr>
      </w:pPr>
      <w:ins w:id="49" w:author="USA" w:date="2021-06-02T08:48:00Z">
        <w:r w:rsidRPr="00813510">
          <w:t>1.1</w:t>
        </w:r>
        <w:r w:rsidRPr="00813510">
          <w:tab/>
          <w:t xml:space="preserve">with respect to space services in the frequency bands referred to in </w:t>
        </w:r>
        <w:r w:rsidRPr="00813510">
          <w:rPr>
            <w:i/>
            <w:iCs/>
          </w:rPr>
          <w:t>resolves</w:t>
        </w:r>
        <w:r w:rsidRPr="00813510">
          <w:t xml:space="preserve"> 1, ESUA shall comply with the following conditions:</w:t>
        </w:r>
      </w:ins>
    </w:p>
    <w:p w14:paraId="62FD5A59" w14:textId="77777777" w:rsidR="006D4560" w:rsidRPr="00813510" w:rsidRDefault="006D4560" w:rsidP="006D4560">
      <w:pPr>
        <w:rPr>
          <w:ins w:id="50" w:author="USA" w:date="2021-06-02T08:48:00Z"/>
        </w:rPr>
      </w:pPr>
      <w:ins w:id="51" w:author="USA" w:date="2021-06-02T08:48:00Z">
        <w:r w:rsidRPr="00813510">
          <w:rPr>
            <w:szCs w:val="24"/>
          </w:rPr>
          <w:t>1.1.1</w:t>
        </w:r>
        <w:r w:rsidRPr="00813510">
          <w:rPr>
            <w:szCs w:val="24"/>
          </w:rPr>
          <w:tab/>
        </w:r>
        <w:r w:rsidRPr="00813510">
          <w:t xml:space="preserve">with respect to satellite networks or systems of other administrations, the ESUA characteristics shall remain within the envelope of characteristics of the Typical Earth stations associated with the satellite network with which the ESUA communicates; </w:t>
        </w:r>
      </w:ins>
    </w:p>
    <w:p w14:paraId="2C80046A" w14:textId="77777777" w:rsidR="006D4560" w:rsidRPr="00813510" w:rsidRDefault="006D4560" w:rsidP="006D4560">
      <w:pPr>
        <w:rPr>
          <w:ins w:id="52" w:author="USA" w:date="2021-06-02T08:48:00Z"/>
        </w:rPr>
      </w:pPr>
      <w:ins w:id="53" w:author="USA" w:date="2021-06-02T08:48:00Z">
        <w:r w:rsidRPr="00813510">
          <w:t>1.1.</w:t>
        </w:r>
      </w:ins>
      <w:ins w:id="54" w:author="USA" w:date="2021-06-02T09:27:00Z">
        <w:r>
          <w:t>2</w:t>
        </w:r>
      </w:ins>
      <w:ins w:id="55" w:author="USA" w:date="2021-06-02T09:28:00Z">
        <w:r>
          <w:tab/>
          <w:t xml:space="preserve">that </w:t>
        </w:r>
      </w:ins>
      <w:ins w:id="56" w:author="USA" w:date="2021-06-02T08:48:00Z">
        <w:r w:rsidRPr="00813510">
          <w:t xml:space="preserve">ESUA shall be designed and operated so as to be able to meet their required performance with interference caused by other satellite networks resulting from application of Articles </w:t>
        </w:r>
        <w:r w:rsidRPr="00813510">
          <w:rPr>
            <w:b/>
            <w:bCs/>
          </w:rPr>
          <w:t>9</w:t>
        </w:r>
        <w:r w:rsidRPr="00813510">
          <w:t xml:space="preserve"> and </w:t>
        </w:r>
        <w:r w:rsidRPr="00813510">
          <w:rPr>
            <w:b/>
            <w:bCs/>
          </w:rPr>
          <w:t>11</w:t>
        </w:r>
        <w:r w:rsidRPr="00813510">
          <w:t xml:space="preserve"> and</w:t>
        </w:r>
        <w:r w:rsidRPr="00813510">
          <w:rPr>
            <w:b/>
            <w:bCs/>
          </w:rPr>
          <w:t xml:space="preserve"> </w:t>
        </w:r>
        <w:r w:rsidRPr="00813510">
          <w:t xml:space="preserve">the use of ESUA shall not cause more interference and shall not claim more protection than any Typical Earth station in that </w:t>
        </w:r>
      </w:ins>
      <w:ins w:id="57" w:author="USA" w:date="2021-06-02T09:28:00Z">
        <w:r>
          <w:t>GSO FSS network</w:t>
        </w:r>
      </w:ins>
      <w:ins w:id="58" w:author="USA" w:date="2021-06-02T08:48:00Z">
        <w:r w:rsidRPr="00813510">
          <w:t>;</w:t>
        </w:r>
      </w:ins>
    </w:p>
    <w:p w14:paraId="4636288E" w14:textId="77777777" w:rsidR="006D4560" w:rsidRPr="00813510" w:rsidRDefault="006D4560" w:rsidP="006D4560">
      <w:pPr>
        <w:rPr>
          <w:ins w:id="59" w:author="USA" w:date="2021-06-02T08:48:00Z"/>
        </w:rPr>
      </w:pPr>
      <w:ins w:id="60" w:author="USA" w:date="2021-06-02T08:48:00Z">
        <w:r w:rsidRPr="00813510">
          <w:rPr>
            <w:szCs w:val="24"/>
          </w:rPr>
          <w:t xml:space="preserve">1.1.3 </w:t>
        </w:r>
        <w:r w:rsidRPr="00813510">
          <w:rPr>
            <w:szCs w:val="24"/>
          </w:rPr>
          <w:tab/>
          <w:t>t</w:t>
        </w:r>
        <w:r w:rsidRPr="00813510">
          <w:t xml:space="preserve">he notifying administration of the GSO FSS network with which ESUA communicate shall ensure that </w:t>
        </w:r>
        <w:r w:rsidRPr="00813510">
          <w:rPr>
            <w:szCs w:val="24"/>
          </w:rPr>
          <w:t>the</w:t>
        </w:r>
        <w:r w:rsidRPr="00813510">
          <w:t xml:space="preserve"> operation </w:t>
        </w:r>
        <w:r w:rsidRPr="00813510">
          <w:rPr>
            <w:szCs w:val="24"/>
          </w:rPr>
          <w:t xml:space="preserve">of ESUA </w:t>
        </w:r>
        <w:r w:rsidRPr="00813510">
          <w:t xml:space="preserve">complies with </w:t>
        </w:r>
        <w:r w:rsidRPr="00813510">
          <w:rPr>
            <w:szCs w:val="24"/>
          </w:rPr>
          <w:t xml:space="preserve">the </w:t>
        </w:r>
        <w:r w:rsidRPr="00813510">
          <w:t xml:space="preserve">coordination agreements for the frequency assignments of the Typical Earth </w:t>
        </w:r>
        <w:r w:rsidRPr="00813510">
          <w:rPr>
            <w:szCs w:val="24"/>
          </w:rPr>
          <w:t>station</w:t>
        </w:r>
        <w:r w:rsidRPr="00813510">
          <w:t xml:space="preserve"> of the </w:t>
        </w:r>
        <w:r w:rsidRPr="00F430D0">
          <w:t>GSO FSS networks obtained under the relevant provisions of the Radio Regulations</w:t>
        </w:r>
        <w:r w:rsidRPr="00F430D0">
          <w:rPr>
            <w:szCs w:val="24"/>
          </w:rPr>
          <w:t>, taking into account</w:t>
        </w:r>
        <w:r w:rsidRPr="00F430D0">
          <w:t xml:space="preserve"> </w:t>
        </w:r>
      </w:ins>
      <w:ins w:id="61" w:author="USA" w:date="2021-06-02T09:50:00Z">
        <w:r w:rsidRPr="00F430D0">
          <w:rPr>
            <w:i/>
            <w:iCs/>
          </w:rPr>
          <w:t>resolves 3.</w:t>
        </w:r>
      </w:ins>
      <w:ins w:id="62" w:author="USA" w:date="2021-06-02T09:54:00Z">
        <w:r w:rsidRPr="00F430D0">
          <w:rPr>
            <w:i/>
            <w:iCs/>
          </w:rPr>
          <w:t>4</w:t>
        </w:r>
      </w:ins>
      <w:ins w:id="63" w:author="USA" w:date="2021-06-02T08:48:00Z">
        <w:r w:rsidRPr="00813510">
          <w:t>;</w:t>
        </w:r>
        <w:r w:rsidRPr="00813510">
          <w:rPr>
            <w:szCs w:val="24"/>
          </w:rPr>
          <w:t xml:space="preserve"> </w:t>
        </w:r>
      </w:ins>
    </w:p>
    <w:p w14:paraId="26BEA575" w14:textId="77777777" w:rsidR="006D4560" w:rsidDel="00884C05" w:rsidRDefault="006D4560" w:rsidP="006D4560">
      <w:pPr>
        <w:rPr>
          <w:del w:id="64" w:author="USA" w:date="2021-06-17T13:54:00Z"/>
        </w:rPr>
      </w:pPr>
      <w:del w:id="65" w:author="USA" w:date="2021-06-17T13:54:00Z">
        <w:r w:rsidRPr="002F5329" w:rsidDel="00884C05">
          <w:delText>2</w:delText>
        </w:r>
        <w:r w:rsidRPr="002F5329" w:rsidDel="00884C05">
          <w:tab/>
          <w:delText xml:space="preserve">that earth stations in motion on board UA may communicate with the space station of a GSO FSS network operating in the frequency bands listed in </w:delText>
        </w:r>
        <w:r w:rsidRPr="002F5329" w:rsidDel="00884C05">
          <w:rPr>
            <w:i/>
          </w:rPr>
          <w:delText>resolves</w:delText>
        </w:r>
        <w:r w:rsidRPr="002F5329" w:rsidDel="00884C05">
          <w:delText xml:space="preserve"> 1 above, provided that the class of the earth station in motion on board UA is matched with the class of the space station and that other conditions of this Resolution are met (see also </w:delText>
        </w:r>
        <w:r w:rsidRPr="002F5329" w:rsidDel="00884C05">
          <w:rPr>
            <w:i/>
          </w:rPr>
          <w:delText>instructs the Director of the Radiocommunication Bureau</w:delText>
        </w:r>
        <w:r w:rsidRPr="002F5329" w:rsidDel="00884C05">
          <w:delText> 3</w:delText>
        </w:r>
        <w:r w:rsidRPr="002F5329" w:rsidDel="00884C05">
          <w:rPr>
            <w:i/>
          </w:rPr>
          <w:delText xml:space="preserve"> </w:delText>
        </w:r>
        <w:r w:rsidRPr="002F5329" w:rsidDel="00884C05">
          <w:delText>below);</w:delText>
        </w:r>
        <w:r w:rsidDel="00884C05">
          <w:delText>3</w:delText>
        </w:r>
        <w:r w:rsidDel="00884C05">
          <w:tab/>
          <w:delText>that the frequency bands specified</w:delText>
        </w:r>
        <w:r w:rsidRPr="000B63C9" w:rsidDel="00884C05">
          <w:delText xml:space="preserve"> in </w:delText>
        </w:r>
        <w:r w:rsidRPr="000B63C9" w:rsidDel="00884C05">
          <w:rPr>
            <w:i/>
          </w:rPr>
          <w:delText>resolves </w:delText>
        </w:r>
        <w:r w:rsidRPr="000B63C9" w:rsidDel="00884C05">
          <w:delText>1</w:delText>
        </w:r>
        <w:r w:rsidDel="00884C05">
          <w:delText xml:space="preserve"> shall not be used for the UAS CNPC links before the adoption of the relevant international </w:delText>
        </w:r>
        <w:r w:rsidDel="00884C05">
          <w:lastRenderedPageBreak/>
          <w:delText xml:space="preserve">aeronautical SARPs consistent with Article 37 of the Convention on International Civil Aviation, taking into account </w:delText>
        </w:r>
        <w:r w:rsidDel="00884C05">
          <w:rPr>
            <w:i/>
          </w:rPr>
          <w:delText>instructs the Director of the Radiocommunication Bureau </w:delText>
        </w:r>
        <w:r w:rsidDel="00884C05">
          <w:delText>4;</w:delText>
        </w:r>
      </w:del>
    </w:p>
    <w:p w14:paraId="7ADE331F" w14:textId="77777777" w:rsidR="006D4560" w:rsidRPr="000B63C9" w:rsidDel="00884C05" w:rsidRDefault="006D4560" w:rsidP="006D4560">
      <w:pPr>
        <w:rPr>
          <w:del w:id="66" w:author="USA" w:date="2021-06-17T13:54:00Z"/>
        </w:rPr>
      </w:pPr>
      <w:del w:id="67" w:author="USA" w:date="2021-06-17T13:54:00Z">
        <w:r w:rsidDel="00884C05">
          <w:delText>4</w:delText>
        </w:r>
        <w:r w:rsidDel="00884C05">
          <w:tab/>
          <w:delText>that administrations responsible for an FSS network providing UA CNPC links shall apply the relevant provisions of Articles </w:delText>
        </w:r>
        <w:r w:rsidDel="00884C05">
          <w:rPr>
            <w:b/>
            <w:bCs/>
          </w:rPr>
          <w:delText>9</w:delText>
        </w:r>
        <w:r w:rsidDel="00884C05">
          <w:delText xml:space="preserve"> (necessary</w:delText>
        </w:r>
        <w:r w:rsidRPr="000B63C9" w:rsidDel="00884C05">
          <w:delText xml:space="preserve"> provisions </w:delText>
        </w:r>
        <w:r w:rsidDel="00884C05">
          <w:delText>need to be identified or developed) and </w:delText>
        </w:r>
        <w:r w:rsidDel="00884C05">
          <w:rPr>
            <w:b/>
            <w:bCs/>
          </w:rPr>
          <w:delText>11</w:delText>
        </w:r>
        <w:r w:rsidDel="00884C05">
          <w:delText xml:space="preserve"> for the relevant assignments, including, as appropriate, assignments to the corresponding space station, specific and typical earth station and </w:delText>
        </w:r>
        <w:r w:rsidRPr="002F5329" w:rsidDel="00884C05">
          <w:delText>earth station in motion</w:delText>
        </w:r>
        <w:r w:rsidDel="00884C05">
          <w:delText xml:space="preserve"> on board UA, including the request for publication</w:delText>
        </w:r>
        <w:r w:rsidRPr="000B63C9" w:rsidDel="00884C05">
          <w:delText xml:space="preserve"> in the International Frequency Information Circular (BR IFIC</w:delText>
        </w:r>
        <w:r w:rsidDel="00884C05">
          <w:delText xml:space="preserve">) of items referred to in </w:delText>
        </w:r>
        <w:r w:rsidDel="00884C05">
          <w:rPr>
            <w:i/>
          </w:rPr>
          <w:delText>resolves</w:delText>
        </w:r>
        <w:r w:rsidDel="00884C05">
          <w:delText> 2 and the course of actions identified in that</w:delText>
        </w:r>
        <w:r w:rsidDel="00884C05">
          <w:rPr>
            <w:i/>
          </w:rPr>
          <w:delText xml:space="preserve"> resolves</w:delText>
        </w:r>
        <w:r w:rsidDel="00884C05">
          <w:delText xml:space="preserve"> in order to obtain international rights and recognition as specified in Article </w:delText>
        </w:r>
        <w:r w:rsidDel="00884C05">
          <w:rPr>
            <w:b/>
            <w:bCs/>
          </w:rPr>
          <w:delText>8</w:delText>
        </w:r>
        <w:r w:rsidDel="00884C05">
          <w:delText>;</w:delText>
        </w:r>
      </w:del>
    </w:p>
    <w:p w14:paraId="395C2040" w14:textId="77777777" w:rsidR="006D4560" w:rsidRPr="0099791B" w:rsidDel="00F8657C" w:rsidRDefault="006D4560" w:rsidP="006D4560">
      <w:pPr>
        <w:rPr>
          <w:del w:id="68" w:author="USA" w:date="2021-06-07T16:44:00Z"/>
        </w:rPr>
      </w:pPr>
      <w:ins w:id="69" w:author="USA" w:date="2021-06-02T08:48:00Z">
        <w:r w:rsidRPr="00813510">
          <w:t>1.1</w:t>
        </w:r>
        <w:r w:rsidRPr="00813510">
          <w:rPr>
            <w:i/>
          </w:rPr>
          <w:t>.</w:t>
        </w:r>
        <w:r w:rsidRPr="00813510">
          <w:t>4</w:t>
        </w:r>
        <w:r w:rsidRPr="00813510">
          <w:tab/>
        </w:r>
      </w:ins>
      <w:ins w:id="70" w:author="USA" w:date="2021-06-02T09:29:00Z">
        <w:r w:rsidRPr="00813510">
          <w:t xml:space="preserve">for the implementation of </w:t>
        </w:r>
        <w:r w:rsidRPr="000B63C9">
          <w:rPr>
            <w:i/>
          </w:rPr>
          <w:t>resolves </w:t>
        </w:r>
        <w:r w:rsidRPr="000B63C9">
          <w:t>1</w:t>
        </w:r>
        <w:r w:rsidRPr="00813510">
          <w:t>.1.1</w:t>
        </w:r>
        <w:r w:rsidRPr="000B63C9">
          <w:t xml:space="preserve">, the </w:t>
        </w:r>
        <w:r w:rsidRPr="00813510">
          <w:t>notifying administration for</w:t>
        </w:r>
        <w:r w:rsidRPr="000B63C9">
          <w:t xml:space="preserve"> the </w:t>
        </w:r>
        <w:r w:rsidRPr="00813510">
          <w:t>GSO FSS networks</w:t>
        </w:r>
        <w:r w:rsidRPr="000B63C9">
          <w:t xml:space="preserve"> with </w:t>
        </w:r>
        <w:r w:rsidRPr="00813510">
          <w:t xml:space="preserve">which </w:t>
        </w:r>
        <w:r w:rsidRPr="000B63C9">
          <w:t xml:space="preserve">the </w:t>
        </w:r>
        <w:r w:rsidRPr="00813510">
          <w:t>ESUA communicate shall, in accordance with</w:t>
        </w:r>
        <w:r w:rsidRPr="000B63C9">
          <w:t xml:space="preserve"> this Resolution</w:t>
        </w:r>
        <w:r w:rsidRPr="00813510">
          <w:t>, send to</w:t>
        </w:r>
        <w:r w:rsidRPr="000B63C9">
          <w:t xml:space="preserve"> the Radiocommunication Bureau</w:t>
        </w:r>
        <w:r w:rsidRPr="00813510">
          <w:t xml:space="preserve"> (BR) </w:t>
        </w:r>
      </w:ins>
      <w:ins w:id="71" w:author="USA" w:date="2021-06-07T16:34:00Z">
        <w:r>
          <w:t>information on assignments for which the UG station</w:t>
        </w:r>
      </w:ins>
      <w:ins w:id="72" w:author="USA" w:date="2021-06-07T16:35:00Z">
        <w:r>
          <w:t xml:space="preserve"> class shall be applied</w:t>
        </w:r>
      </w:ins>
      <w:ins w:id="73" w:author="USA" w:date="2021-06-08T07:50:00Z">
        <w:r>
          <w:t xml:space="preserve"> or</w:t>
        </w:r>
      </w:ins>
      <w:ins w:id="74" w:author="USA" w:date="2021-06-08T07:51:00Z">
        <w:r>
          <w:t>,</w:t>
        </w:r>
      </w:ins>
      <w:ins w:id="75" w:author="USA" w:date="2021-06-08T07:50:00Z">
        <w:r>
          <w:t xml:space="preserve"> alter</w:t>
        </w:r>
      </w:ins>
      <w:ins w:id="76" w:author="USA" w:date="2021-06-08T07:51:00Z">
        <w:r>
          <w:t xml:space="preserve">natively, </w:t>
        </w:r>
        <w:r w:rsidRPr="004775CE">
          <w:t>the relevant Appendix 4 notification information related to the characteristics of the ESUA intended to communicate with those GSO FSS networks</w:t>
        </w:r>
      </w:ins>
      <w:ins w:id="77" w:author="USA" w:date="2021-06-02T09:29:00Z">
        <w:r w:rsidRPr="00813510">
          <w:rPr>
            <w:szCs w:val="24"/>
          </w:rPr>
          <w:t>, together with the commitment that the ESUA operation shall be in conformity with the Radio Regulations, including this Resolution;</w:t>
        </w:r>
      </w:ins>
    </w:p>
    <w:p w14:paraId="1E4E17FC" w14:textId="77777777" w:rsidR="006D4560" w:rsidRPr="00813510" w:rsidRDefault="006D4560" w:rsidP="006D4560">
      <w:pPr>
        <w:rPr>
          <w:ins w:id="78" w:author="USA" w:date="2021-06-02T09:24:00Z"/>
        </w:rPr>
      </w:pPr>
      <w:ins w:id="79" w:author="USA" w:date="2021-06-02T09:24:00Z">
        <w:r w:rsidRPr="00813510">
          <w:t>1.2</w:t>
        </w:r>
        <w:r w:rsidRPr="00813510">
          <w:tab/>
          <w:t xml:space="preserve">with respect to terrestrial services in the frequency bands referred to in </w:t>
        </w:r>
        <w:r w:rsidRPr="00813510">
          <w:rPr>
            <w:i/>
            <w:iCs/>
          </w:rPr>
          <w:t>resolves</w:t>
        </w:r>
        <w:r w:rsidRPr="00813510">
          <w:t xml:space="preserve"> 1, ESUA shall comply with the following conditions:</w:t>
        </w:r>
      </w:ins>
    </w:p>
    <w:p w14:paraId="34FAE521" w14:textId="77777777" w:rsidR="006D4560" w:rsidRPr="00813510" w:rsidRDefault="006D4560" w:rsidP="006D4560">
      <w:pPr>
        <w:rPr>
          <w:ins w:id="80" w:author="USA" w:date="2021-06-02T09:24:00Z"/>
        </w:rPr>
      </w:pPr>
      <w:ins w:id="81" w:author="USA" w:date="2021-06-02T09:24:00Z">
        <w:r w:rsidRPr="00813510">
          <w:t>1.2.1</w:t>
        </w:r>
        <w:r w:rsidRPr="00813510">
          <w:tab/>
          <w:t xml:space="preserve">receiving ESUA in the frequency bands 10.95-11.2 GHz, 11.45-11.7 GHz, 11.7-12.1 GHz (Region 2), 12.1-12.2 GHz (on the territory of the country listed in No. </w:t>
        </w:r>
        <w:r w:rsidRPr="00813510">
          <w:rPr>
            <w:b/>
            <w:bCs/>
          </w:rPr>
          <w:t>5.489</w:t>
        </w:r>
        <w:r w:rsidRPr="00813510">
          <w:t xml:space="preserve">), 12.2-12.5 GHz (Region 3), 12.5-12.75 GHz (on the territory of the countries listed in No. </w:t>
        </w:r>
        <w:r w:rsidRPr="00813510">
          <w:rPr>
            <w:b/>
            <w:bCs/>
          </w:rPr>
          <w:t>5.494</w:t>
        </w:r>
        <w:r w:rsidRPr="00813510">
          <w:t xml:space="preserve"> and in Region 3) shall be </w:t>
        </w:r>
      </w:ins>
      <w:ins w:id="82" w:author="USA" w:date="2021-06-07T16:46:00Z">
        <w:r>
          <w:t xml:space="preserve">designed </w:t>
        </w:r>
      </w:ins>
      <w:ins w:id="83" w:author="USA" w:date="2021-06-07T16:48:00Z">
        <w:r>
          <w:t xml:space="preserve">and operated </w:t>
        </w:r>
      </w:ins>
      <w:ins w:id="84" w:author="USA" w:date="2021-06-02T09:24:00Z">
        <w:r w:rsidRPr="00813510">
          <w:t xml:space="preserve">so as to be able to accept the interference </w:t>
        </w:r>
        <w:r w:rsidRPr="0055591A">
          <w:t xml:space="preserve">from </w:t>
        </w:r>
      </w:ins>
      <w:ins w:id="85" w:author="USA" w:date="2021-06-10T08:12:00Z">
        <w:r w:rsidRPr="0055591A">
          <w:t xml:space="preserve">stations of </w:t>
        </w:r>
      </w:ins>
      <w:ins w:id="86" w:author="USA" w:date="2021-06-02T09:24:00Z">
        <w:r w:rsidRPr="0055591A">
          <w:t xml:space="preserve">terrestrial services to which the frequency band is allocated when those </w:t>
        </w:r>
      </w:ins>
      <w:ins w:id="87" w:author="USA" w:date="2021-06-10T08:12:00Z">
        <w:r w:rsidRPr="0055591A">
          <w:t xml:space="preserve">stations of </w:t>
        </w:r>
      </w:ins>
      <w:ins w:id="88" w:author="USA" w:date="2021-06-02T09:24:00Z">
        <w:r w:rsidRPr="0055591A">
          <w:t>terrestrial</w:t>
        </w:r>
        <w:r w:rsidRPr="00813510">
          <w:t xml:space="preserve"> services operate in accordance with the Radio Regulations;</w:t>
        </w:r>
      </w:ins>
    </w:p>
    <w:p w14:paraId="183500E0" w14:textId="77777777" w:rsidR="006D4560" w:rsidRPr="00813510" w:rsidRDefault="006D4560" w:rsidP="006D4560">
      <w:pPr>
        <w:rPr>
          <w:ins w:id="89" w:author="USA" w:date="2021-06-02T09:24:00Z"/>
        </w:rPr>
      </w:pPr>
      <w:ins w:id="90" w:author="USA" w:date="2021-06-02T09:24:00Z">
        <w:r w:rsidRPr="00813510">
          <w:t>1.2.2</w:t>
        </w:r>
        <w:r w:rsidRPr="00813510">
          <w:tab/>
          <w:t xml:space="preserve">the transmitting ESUA in the frequency bands 14.0-14.3 GHz (on the territory of countries listed in No. </w:t>
        </w:r>
        <w:r w:rsidRPr="00813510">
          <w:rPr>
            <w:b/>
            <w:bCs/>
          </w:rPr>
          <w:t>5.505</w:t>
        </w:r>
        <w:r w:rsidRPr="00813510">
          <w:t xml:space="preserve">), 14.25-14.3 GHz (on the territory of countries listed in No. </w:t>
        </w:r>
        <w:r w:rsidRPr="00813510">
          <w:rPr>
            <w:b/>
            <w:bCs/>
          </w:rPr>
          <w:t>5.508</w:t>
        </w:r>
        <w:r w:rsidRPr="00813510">
          <w:t>), 14.3-14.4 GHz (Regions 1 and 3</w:t>
        </w:r>
        <w:r w:rsidRPr="0055591A">
          <w:t xml:space="preserve">), and 14.4-14.47 GHz shall </w:t>
        </w:r>
      </w:ins>
      <w:ins w:id="91" w:author="USA" w:date="2021-06-07T16:49:00Z">
        <w:r w:rsidRPr="0055591A">
          <w:t xml:space="preserve">be designed and operated </w:t>
        </w:r>
      </w:ins>
      <w:ins w:id="92" w:author="USA" w:date="2021-06-07T16:51:00Z">
        <w:r w:rsidRPr="0055591A">
          <w:t xml:space="preserve">so as to </w:t>
        </w:r>
      </w:ins>
      <w:ins w:id="93" w:author="USA" w:date="2021-06-02T09:24:00Z">
        <w:r w:rsidRPr="003E353D">
          <w:t xml:space="preserve">not </w:t>
        </w:r>
        <w:r w:rsidRPr="0055591A">
          <w:t>cause harmful interference to</w:t>
        </w:r>
      </w:ins>
      <w:ins w:id="94" w:author="USA" w:date="2021-06-10T07:57:00Z">
        <w:r w:rsidRPr="0055591A">
          <w:t xml:space="preserve"> stations of</w:t>
        </w:r>
      </w:ins>
      <w:ins w:id="95" w:author="USA" w:date="2021-06-02T09:24:00Z">
        <w:r w:rsidRPr="0055591A">
          <w:t xml:space="preserve"> terrestrial services to which the frequency band is allocated when those terrestrial </w:t>
        </w:r>
      </w:ins>
      <w:ins w:id="96" w:author="USA" w:date="2021-06-10T07:57:00Z">
        <w:r w:rsidRPr="0055591A">
          <w:t xml:space="preserve">stations </w:t>
        </w:r>
      </w:ins>
      <w:ins w:id="97" w:author="USA" w:date="2021-06-02T09:24:00Z">
        <w:r w:rsidRPr="00813510">
          <w:t>operate in accordance with the Radio Regulations, and Annex </w:t>
        </w:r>
      </w:ins>
      <w:ins w:id="98" w:author="USA" w:date="2021-06-07T16:54:00Z">
        <w:r>
          <w:t>2</w:t>
        </w:r>
      </w:ins>
      <w:ins w:id="99" w:author="USA" w:date="2021-06-02T09:24:00Z">
        <w:r w:rsidRPr="00813510">
          <w:t xml:space="preserve"> </w:t>
        </w:r>
      </w:ins>
      <w:ins w:id="100" w:author="USA" w:date="2021-06-09T15:23:00Z">
        <w:r>
          <w:t xml:space="preserve">(See </w:t>
        </w:r>
        <w:r w:rsidRPr="00390B99">
          <w:rPr>
            <w:i/>
            <w:iCs/>
          </w:rPr>
          <w:t>instructs the Director of the Radiocommunication Bureau</w:t>
        </w:r>
        <w:r>
          <w:t xml:space="preserve"> 1) </w:t>
        </w:r>
      </w:ins>
      <w:ins w:id="101" w:author="USA" w:date="2021-06-02T09:24:00Z">
        <w:r w:rsidRPr="00813510">
          <w:t>to this Resolution shall apply</w:t>
        </w:r>
      </w:ins>
      <w:ins w:id="102" w:author="USA" w:date="2021-06-07T17:06:00Z">
        <w:r>
          <w:t xml:space="preserve"> so</w:t>
        </w:r>
      </w:ins>
      <w:ins w:id="103" w:author="USA" w:date="2021-06-07T17:05:00Z">
        <w:r>
          <w:t xml:space="preserve"> as to set the conditions for protecting terrestrial services from harmful interference in </w:t>
        </w:r>
      </w:ins>
      <w:ins w:id="104" w:author="USA" w:date="2021-06-07T17:06:00Z">
        <w:r w:rsidRPr="00813510">
          <w:t>neighbouring countries</w:t>
        </w:r>
        <w:r>
          <w:t xml:space="preserve"> in these frequency bands</w:t>
        </w:r>
      </w:ins>
      <w:ins w:id="105" w:author="USA" w:date="2021-06-02T09:24:00Z">
        <w:r w:rsidRPr="00813510">
          <w:t>;</w:t>
        </w:r>
      </w:ins>
    </w:p>
    <w:p w14:paraId="446F5BB4" w14:textId="77777777" w:rsidR="006D4560" w:rsidRPr="00813510" w:rsidRDefault="006D4560" w:rsidP="006D4560">
      <w:pPr>
        <w:rPr>
          <w:ins w:id="106" w:author="USA" w:date="2021-06-02T09:24:00Z"/>
        </w:rPr>
      </w:pPr>
      <w:ins w:id="107" w:author="USA" w:date="2021-06-02T09:24:00Z">
        <w:r w:rsidRPr="00813510">
          <w:t>1.2.3</w:t>
        </w:r>
        <w:r w:rsidRPr="00813510">
          <w:tab/>
          <w:t xml:space="preserve">higher pfd levels than those provided in Annex </w:t>
        </w:r>
      </w:ins>
      <w:ins w:id="108" w:author="USA" w:date="2021-06-07T17:03:00Z">
        <w:r>
          <w:t>2</w:t>
        </w:r>
      </w:ins>
      <w:ins w:id="109" w:author="USA" w:date="2021-06-02T09:24:00Z">
        <w:r w:rsidRPr="00813510">
          <w:t xml:space="preserve"> produced by ESUA on the surface of the Earth within an administration shall be subject to the prior agreement of that administration;</w:t>
        </w:r>
      </w:ins>
    </w:p>
    <w:p w14:paraId="7F1DE96B" w14:textId="77777777" w:rsidR="006D4560" w:rsidRPr="00813510" w:rsidRDefault="006D4560" w:rsidP="006D4560">
      <w:pPr>
        <w:rPr>
          <w:ins w:id="110" w:author="USA" w:date="2021-06-09T15:18:00Z"/>
          <w:rFonts w:eastAsia="Calibri"/>
        </w:rPr>
      </w:pPr>
      <w:ins w:id="111" w:author="USA" w:date="2021-06-09T15:19:00Z">
        <w:r>
          <w:rPr>
            <w:rFonts w:eastAsia="Calibri"/>
          </w:rPr>
          <w:t>1.2.4</w:t>
        </w:r>
      </w:ins>
      <w:ins w:id="112" w:author="USA" w:date="2021-06-09T15:18:00Z">
        <w:r w:rsidRPr="00813510">
          <w:rPr>
            <w:rFonts w:eastAsia="Calibri"/>
          </w:rPr>
          <w:tab/>
          <w:t xml:space="preserve">that, if the BR is unable to examine, in accordance with </w:t>
        </w:r>
        <w:r w:rsidRPr="004874D2">
          <w:rPr>
            <w:rFonts w:eastAsia="Calibri"/>
            <w:i/>
            <w:iCs/>
          </w:rPr>
          <w:t>instructs the Director of the Radiocommunication Bureau</w:t>
        </w:r>
        <w:r>
          <w:rPr>
            <w:rFonts w:eastAsia="Calibri"/>
          </w:rPr>
          <w:t xml:space="preserve"> 1 </w:t>
        </w:r>
        <w:r w:rsidRPr="00813510">
          <w:rPr>
            <w:rFonts w:eastAsia="Calibri"/>
          </w:rPr>
          <w:t>with respect to conformity with the pfd limits on the Earth’s surface specified in Annex</w:t>
        </w:r>
        <w:r w:rsidRPr="00813510">
          <w:t> </w:t>
        </w:r>
        <w:r>
          <w:t>2</w:t>
        </w:r>
        <w:r w:rsidRPr="00813510">
          <w:rPr>
            <w:rFonts w:eastAsia="Calibri"/>
          </w:rPr>
          <w:t>, the notifying administrations shall send to the BR a commitment that the ESUA comply with those limits;</w:t>
        </w:r>
      </w:ins>
    </w:p>
    <w:p w14:paraId="3990B6B1" w14:textId="77777777" w:rsidR="006D4560" w:rsidRPr="00813510" w:rsidRDefault="006D4560" w:rsidP="006D4560">
      <w:pPr>
        <w:rPr>
          <w:ins w:id="113" w:author="USA" w:date="2021-06-02T09:24:00Z"/>
        </w:rPr>
      </w:pPr>
      <w:ins w:id="114" w:author="USA" w:date="2021-06-02T09:24:00Z">
        <w:r w:rsidRPr="00813510">
          <w:t>1.3</w:t>
        </w:r>
        <w:r w:rsidRPr="00813510">
          <w:tab/>
          <w:t xml:space="preserve">that, in order to protect the radio astronomy service in the frequency band 14.47-14.5 GHz, administrations operating ESUA in accordance with this Resolution in the frequency band 14-14.47 GHz within line-of-sight of radio astronomy stations are urged to take all practicable steps to ensure that the emissions from ESUA in the frequency band 14.47-14.5 GHz do not </w:t>
        </w:r>
        <w:r w:rsidRPr="00813510">
          <w:lastRenderedPageBreak/>
          <w:t>exceed the level and percentage of data loss given in the most recent versions of Recommendations ITU-R RA.769 and ITU-R RA.1513;</w:t>
        </w:r>
      </w:ins>
    </w:p>
    <w:p w14:paraId="7FBD71D9" w14:textId="77777777" w:rsidR="006D4560" w:rsidRDefault="006D4560" w:rsidP="006D4560">
      <w:pPr>
        <w:rPr>
          <w:del w:id="115" w:author="USA" w:date="2021-06-02T08:48:00Z"/>
        </w:rPr>
      </w:pPr>
      <w:del w:id="116" w:author="USA" w:date="2021-06-02T08:48:00Z">
        <w:r>
          <w:delText>5</w:delText>
        </w:r>
        <w:r>
          <w:tab/>
          <w:delText>that earth stations of UAS CNPC links shall operate within the notified and recorded technical parameters of the associated satellite network, including specific or typical earth stations of the GSO FSS network(s) as published by the Radiocommunication Bureau (BR);</w:delText>
        </w:r>
      </w:del>
    </w:p>
    <w:p w14:paraId="21C591F6" w14:textId="77777777" w:rsidR="006D4560" w:rsidRDefault="006D4560" w:rsidP="006D4560">
      <w:pPr>
        <w:rPr>
          <w:del w:id="117" w:author="USA" w:date="2021-06-02T08:48:00Z"/>
        </w:rPr>
      </w:pPr>
      <w:del w:id="118" w:author="USA" w:date="2021-06-02T08:48:00Z">
        <w:r>
          <w:delText>6</w:delText>
        </w:r>
        <w:r>
          <w:tab/>
          <w:delText xml:space="preserve">that earth stations of UAS CNPC links shall not cause more interference to, or claim more protection from, other satellite networks and systems than specific or typical earth stations as indicated in </w:delText>
        </w:r>
        <w:r>
          <w:rPr>
            <w:i/>
          </w:rPr>
          <w:delText>resolves</w:delText>
        </w:r>
        <w:r>
          <w:delText> 5 as published by BR;</w:delText>
        </w:r>
      </w:del>
    </w:p>
    <w:p w14:paraId="337D5539" w14:textId="77777777" w:rsidR="006D4560" w:rsidRDefault="006D4560" w:rsidP="006D4560">
      <w:pPr>
        <w:rPr>
          <w:del w:id="119" w:author="USA" w:date="2021-06-02T08:48:00Z"/>
        </w:rPr>
      </w:pPr>
      <w:del w:id="120" w:author="USA" w:date="2021-06-02T08:48:00Z">
        <w:r>
          <w:delText>7</w:delText>
        </w:r>
        <w:r>
          <w:tab/>
          <w:delText xml:space="preserve">that, in order to apply </w:delText>
        </w:r>
        <w:r>
          <w:rPr>
            <w:i/>
            <w:iCs/>
          </w:rPr>
          <w:delText>resolves</w:delText>
        </w:r>
        <w:r>
          <w:delText> 6 above, administrations responsible for the FSS network to be used for UAS CNPC links shall provide the level of interference for the reference assignments of the network used for CNPC links upon request by an administration authorizing the use of UAS CNPC links within its territory;</w:delText>
        </w:r>
      </w:del>
    </w:p>
    <w:p w14:paraId="6A3B30CA" w14:textId="77777777" w:rsidR="006D4560" w:rsidRDefault="006D4560" w:rsidP="006D4560">
      <w:pPr>
        <w:rPr>
          <w:del w:id="121" w:author="USA" w:date="2021-06-02T08:48:00Z"/>
        </w:rPr>
      </w:pPr>
      <w:del w:id="122" w:author="USA" w:date="2021-06-02T08:48:00Z">
        <w:r>
          <w:delText>8</w:delText>
        </w:r>
        <w:r>
          <w:tab/>
          <w:delText xml:space="preserve">that earth stations of UAS CNPC links of a particular FSS network shall not cause more interference to, or claim more protection from, stations of terrestrial services than specific or typical earth stations of that FSS network as indicated in </w:delText>
        </w:r>
        <w:r>
          <w:rPr>
            <w:i/>
          </w:rPr>
          <w:delText>resolves</w:delText>
        </w:r>
        <w:r>
          <w:delText> 5 that have been previously coordinated and/or notified under relevant provisions of Articles </w:delText>
        </w:r>
        <w:r>
          <w:rPr>
            <w:b/>
            <w:bCs/>
          </w:rPr>
          <w:delText>9</w:delText>
        </w:r>
        <w:r>
          <w:delText xml:space="preserve"> and </w:delText>
        </w:r>
        <w:r>
          <w:rPr>
            <w:b/>
            <w:bCs/>
          </w:rPr>
          <w:delText>11</w:delText>
        </w:r>
        <w:r>
          <w:delText>;</w:delText>
        </w:r>
      </w:del>
    </w:p>
    <w:p w14:paraId="7BCBA15A" w14:textId="77777777" w:rsidR="006D4560" w:rsidRPr="00813510" w:rsidRDefault="006D4560" w:rsidP="006D4560">
      <w:pPr>
        <w:rPr>
          <w:ins w:id="123" w:author="USA" w:date="2021-06-02T09:24:00Z"/>
        </w:rPr>
      </w:pPr>
      <w:ins w:id="124" w:author="USA" w:date="2021-06-02T09:24:00Z">
        <w:r w:rsidRPr="00813510">
          <w:t>2</w:t>
        </w:r>
        <w:r w:rsidRPr="00813510">
          <w:tab/>
          <w:t xml:space="preserve">that ESUA that operate in the frequency bands in </w:t>
        </w:r>
        <w:r w:rsidRPr="00813510">
          <w:rPr>
            <w:i/>
            <w:iCs/>
          </w:rPr>
          <w:t>resolves</w:t>
        </w:r>
        <w:r w:rsidRPr="00813510">
          <w:t xml:space="preserve"> 1 are an application of the primary FSS (Fixed-Satellite Service) and separate from</w:t>
        </w:r>
      </w:ins>
      <w:ins w:id="125" w:author="USA" w:date="2021-06-09T15:34:00Z">
        <w:r>
          <w:t xml:space="preserve"> the</w:t>
        </w:r>
      </w:ins>
      <w:ins w:id="126" w:author="USA" w:date="2021-06-02T09:24:00Z">
        <w:r w:rsidRPr="00813510">
          <w:t xml:space="preserve"> regulatory provisions that apply to Earth Stations in Motion (ESIM);</w:t>
        </w:r>
      </w:ins>
    </w:p>
    <w:p w14:paraId="4DF9F015" w14:textId="77777777" w:rsidR="006D4560" w:rsidRPr="000B63C9" w:rsidRDefault="006D4560" w:rsidP="006D4560">
      <w:pPr>
        <w:rPr>
          <w:ins w:id="127" w:author="USA" w:date="2021-06-09T15:37:00Z"/>
        </w:rPr>
      </w:pPr>
      <w:ins w:id="128" w:author="USA" w:date="2021-06-09T15:37:00Z">
        <w:r>
          <w:t>2.1</w:t>
        </w:r>
        <w:r>
          <w:tab/>
          <w:t xml:space="preserve">that </w:t>
        </w:r>
        <w:r w:rsidRPr="00813510">
          <w:t>ESUA using station class UG is permitted</w:t>
        </w:r>
        <w:r w:rsidRPr="000B63C9">
          <w:t xml:space="preserve"> to </w:t>
        </w:r>
        <w:r w:rsidRPr="00813510">
          <w:t>communicate with the space station of a geostationary FSS satellite network</w:t>
        </w:r>
        <w:r w:rsidRPr="000B63C9">
          <w:t xml:space="preserve"> operating in the frequency bands listed in </w:t>
        </w:r>
        <w:r w:rsidRPr="000B63C9">
          <w:rPr>
            <w:i/>
          </w:rPr>
          <w:t>resolves</w:t>
        </w:r>
        <w:r w:rsidRPr="00813510">
          <w:t xml:space="preserve"> </w:t>
        </w:r>
        <w:r w:rsidRPr="000B63C9">
          <w:t>1;</w:t>
        </w:r>
      </w:ins>
    </w:p>
    <w:p w14:paraId="087C2F2C" w14:textId="77777777" w:rsidR="006D4560" w:rsidRDefault="006D4560" w:rsidP="006D4560">
      <w:del w:id="129" w:author="USA" w:date="2021-06-02T08:48:00Z">
        <w:r>
          <w:delText>9</w:delText>
        </w:r>
      </w:del>
      <w:ins w:id="130" w:author="USA" w:date="2021-06-02T08:48:00Z">
        <w:r w:rsidRPr="00813510">
          <w:t>2.</w:t>
        </w:r>
      </w:ins>
      <w:ins w:id="131" w:author="USA" w:date="2021-06-09T15:37:00Z">
        <w:r>
          <w:t>2</w:t>
        </w:r>
      </w:ins>
      <w:r w:rsidRPr="000B63C9">
        <w:tab/>
        <w:t xml:space="preserve">that the use of </w:t>
      </w:r>
      <w:ins w:id="132" w:author="USA" w:date="2021-06-09T15:36:00Z">
        <w:r>
          <w:t xml:space="preserve">ESUA </w:t>
        </w:r>
      </w:ins>
      <w:r w:rsidRPr="000B63C9">
        <w:t xml:space="preserve">assignments of an FSS satellite network </w:t>
      </w:r>
      <w:del w:id="133" w:author="USA" w:date="2021-06-09T15:36:00Z">
        <w:r w:rsidRPr="000B63C9" w:rsidDel="00186337">
          <w:delText xml:space="preserve">for UAS CNPC links </w:delText>
        </w:r>
      </w:del>
      <w:r w:rsidRPr="000B63C9">
        <w:t xml:space="preserve">shall not constrain other FSS </w:t>
      </w:r>
      <w:ins w:id="134" w:author="USA" w:date="2021-06-02T08:48:00Z">
        <w:r w:rsidRPr="00813510">
          <w:t xml:space="preserve">satellite </w:t>
        </w:r>
      </w:ins>
      <w:r w:rsidRPr="000B63C9">
        <w:t>networks during the application of the provisions of Articles</w:t>
      </w:r>
      <w:r>
        <w:t xml:space="preserve"> </w:t>
      </w:r>
      <w:r w:rsidRPr="000B63C9">
        <w:rPr>
          <w:b/>
        </w:rPr>
        <w:t>9</w:t>
      </w:r>
      <w:r w:rsidRPr="000B63C9">
        <w:t xml:space="preserve"> and</w:t>
      </w:r>
      <w:r w:rsidRPr="00813510">
        <w:t xml:space="preserve"> </w:t>
      </w:r>
      <w:r w:rsidRPr="00813510">
        <w:rPr>
          <w:b/>
          <w:bCs/>
        </w:rPr>
        <w:t xml:space="preserve">11 </w:t>
      </w:r>
      <w:ins w:id="135" w:author="USA" w:date="2021-06-02T08:48:00Z">
        <w:r w:rsidRPr="00813510">
          <w:t>nor</w:t>
        </w:r>
        <w:r w:rsidRPr="00813510">
          <w:rPr>
            <w:b/>
            <w:bCs/>
          </w:rPr>
          <w:t xml:space="preserve"> </w:t>
        </w:r>
      </w:ins>
      <w:del w:id="136" w:author="USA" w:date="2021-06-02T08:48:00Z">
        <w:r>
          <w:delText>10</w:delText>
        </w:r>
      </w:del>
      <w:del w:id="137" w:author="USA" w:date="2021-06-02T09:39:00Z">
        <w:r w:rsidRPr="000B63C9" w:rsidDel="00912BBB">
          <w:tab/>
          <w:delText xml:space="preserve">that </w:delText>
        </w:r>
      </w:del>
      <w:del w:id="138" w:author="USA" w:date="2021-06-02T08:48:00Z">
        <w:r>
          <w:delText xml:space="preserve">the introduction of UAS CNPC links shall </w:delText>
        </w:r>
      </w:del>
      <w:del w:id="139" w:author="USA" w:date="2021-06-02T09:40:00Z">
        <w:r w:rsidDel="00912BBB">
          <w:delText xml:space="preserve">not </w:delText>
        </w:r>
      </w:del>
      <w:r>
        <w:t>result in additional coordination constraints on terrestrial services under Articles</w:t>
      </w:r>
      <w:r>
        <w:rPr>
          <w:b/>
          <w:bCs/>
        </w:rPr>
        <w:t> 9</w:t>
      </w:r>
      <w:r>
        <w:t xml:space="preserve"> and </w:t>
      </w:r>
      <w:r>
        <w:rPr>
          <w:b/>
          <w:bCs/>
        </w:rPr>
        <w:t>11</w:t>
      </w:r>
      <w:r>
        <w:t>;</w:t>
      </w:r>
    </w:p>
    <w:p w14:paraId="1F2A60C9" w14:textId="77777777" w:rsidR="006D4560" w:rsidRPr="00813510" w:rsidRDefault="006D4560" w:rsidP="006D4560">
      <w:pPr>
        <w:rPr>
          <w:ins w:id="140" w:author="USA" w:date="2021-06-09T16:05:00Z"/>
          <w:rFonts w:eastAsia="Calibri"/>
        </w:rPr>
      </w:pPr>
      <w:ins w:id="141" w:author="USA" w:date="2021-06-09T16:05:00Z">
        <w:r>
          <w:rPr>
            <w:rFonts w:eastAsia="Calibri"/>
          </w:rPr>
          <w:t>2.3</w:t>
        </w:r>
        <w:r w:rsidRPr="00813510">
          <w:rPr>
            <w:rFonts w:eastAsia="Calibri"/>
          </w:rPr>
          <w:tab/>
          <w:t>that the application of this Resolution does not provide a regulatory status to ESUA that is different from that derived from the GSO FSS networks with which they communicate, taking into account the provisions referred to in this Resolution (</w:t>
        </w:r>
        <w:r w:rsidRPr="000A718E">
          <w:rPr>
            <w:rFonts w:eastAsia="Calibri"/>
          </w:rPr>
          <w:t xml:space="preserve">see </w:t>
        </w:r>
        <w:r w:rsidRPr="000A718E">
          <w:rPr>
            <w:rFonts w:eastAsia="Calibri"/>
            <w:i/>
            <w:iCs/>
          </w:rPr>
          <w:t>resolves 3.4</w:t>
        </w:r>
        <w:r w:rsidRPr="00813510">
          <w:rPr>
            <w:rFonts w:eastAsia="Calibri"/>
          </w:rPr>
          <w:t>);</w:t>
        </w:r>
      </w:ins>
    </w:p>
    <w:p w14:paraId="37CFC288" w14:textId="77777777" w:rsidR="006D4560" w:rsidDel="00912BBB" w:rsidRDefault="006D4560" w:rsidP="006D4560">
      <w:pPr>
        <w:rPr>
          <w:del w:id="142" w:author="USA" w:date="2021-06-02T09:43:00Z"/>
        </w:rPr>
      </w:pPr>
      <w:del w:id="143" w:author="USA" w:date="2021-06-02T09:43:00Z">
        <w:r w:rsidDel="00912BBB">
          <w:delText>11</w:delText>
        </w:r>
        <w:r w:rsidDel="00912BBB">
          <w:tab/>
          <w:delText>that earth stations on board UA shall be designed and operated so as to be able to accept the interference caused by terrestrial services operating in conformity with the Radio Regulations</w:delText>
        </w:r>
        <w:r w:rsidDel="00912BBB">
          <w:rPr>
            <w:i/>
          </w:rPr>
          <w:delText xml:space="preserve"> </w:delText>
        </w:r>
        <w:r w:rsidDel="00912BBB">
          <w:delText xml:space="preserve">in the frequency bands listed in </w:delText>
        </w:r>
        <w:r w:rsidDel="00912BBB">
          <w:rPr>
            <w:i/>
          </w:rPr>
          <w:delText>resolves </w:delText>
        </w:r>
        <w:r w:rsidDel="00912BBB">
          <w:delText>1</w:delText>
        </w:r>
        <w:r w:rsidDel="00912BBB">
          <w:rPr>
            <w:i/>
          </w:rPr>
          <w:delText xml:space="preserve"> </w:delText>
        </w:r>
        <w:r w:rsidDel="00912BBB">
          <w:delText>without complaints under Article </w:delText>
        </w:r>
        <w:r w:rsidDel="00912BBB">
          <w:rPr>
            <w:b/>
            <w:bCs/>
          </w:rPr>
          <w:delText>15</w:delText>
        </w:r>
        <w:r w:rsidDel="00912BBB">
          <w:delText>;</w:delText>
        </w:r>
      </w:del>
    </w:p>
    <w:p w14:paraId="3866A822" w14:textId="77777777" w:rsidR="006D4560" w:rsidRDefault="006D4560" w:rsidP="006D4560">
      <w:pPr>
        <w:rPr>
          <w:del w:id="144" w:author="USA" w:date="2021-06-02T08:48:00Z"/>
        </w:rPr>
      </w:pPr>
      <w:del w:id="145" w:author="USA" w:date="2021-06-02T08:48:00Z">
        <w:r>
          <w:delText>12</w:delText>
        </w:r>
        <w:r>
          <w:tab/>
          <w:delText>that earth stations on board UA shall be designed and operated so as to be able to operate with interference caused by other satellite networks resulting from application of Articles </w:delText>
        </w:r>
        <w:r>
          <w:rPr>
            <w:b/>
            <w:bCs/>
          </w:rPr>
          <w:delText>9</w:delText>
        </w:r>
        <w:r>
          <w:delText xml:space="preserve"> and </w:delText>
        </w:r>
        <w:r>
          <w:rPr>
            <w:b/>
            <w:bCs/>
          </w:rPr>
          <w:delText>11</w:delText>
        </w:r>
        <w:r>
          <w:delText>;</w:delText>
        </w:r>
      </w:del>
    </w:p>
    <w:p w14:paraId="554CFA31" w14:textId="77777777" w:rsidR="006D4560" w:rsidRPr="000B63C9" w:rsidRDefault="006D4560" w:rsidP="006D4560">
      <w:del w:id="146" w:author="USA" w:date="2021-06-02T08:48:00Z">
        <w:r>
          <w:delText>13</w:delText>
        </w:r>
      </w:del>
      <w:ins w:id="147" w:author="USA" w:date="2021-06-02T08:48:00Z">
        <w:r w:rsidRPr="00813510">
          <w:t>3</w:t>
        </w:r>
      </w:ins>
      <w:r w:rsidRPr="000B63C9">
        <w:tab/>
        <w:t>that, in order to ensure</w:t>
      </w:r>
      <w:ins w:id="148" w:author="USA" w:date="2021-06-17T13:13:00Z">
        <w:r>
          <w:t xml:space="preserve"> freedom from harmful interference, </w:t>
        </w:r>
        <w:r w:rsidRPr="00750545">
          <w:t>that may effect</w:t>
        </w:r>
      </w:ins>
      <w:del w:id="149" w:author="USA" w:date="2021-06-17T13:40:00Z">
        <w:r w:rsidRPr="00750545" w:rsidDel="0085760F">
          <w:delText xml:space="preserve"> </w:delText>
        </w:r>
      </w:del>
      <w:del w:id="150" w:author="USA" w:date="2021-06-17T13:39:00Z">
        <w:r w:rsidRPr="00750545" w:rsidDel="00750545">
          <w:delText>safe</w:delText>
        </w:r>
      </w:del>
      <w:del w:id="151" w:author="USA" w:date="2021-06-09T15:49:00Z">
        <w:r w:rsidRPr="00750545" w:rsidDel="00E96937">
          <w:delText>ty-of-flight</w:delText>
        </w:r>
      </w:del>
      <w:r w:rsidRPr="00750545">
        <w:t xml:space="preserve"> operation of UAS</w:t>
      </w:r>
      <w:r w:rsidRPr="003E353D">
        <w:t>,</w:t>
      </w:r>
      <w:r w:rsidRPr="000B63C9">
        <w:t xml:space="preserve"> administrations responsible for operating </w:t>
      </w:r>
      <w:del w:id="152" w:author="USA" w:date="2021-06-02T08:48:00Z">
        <w:r>
          <w:delText>UAS</w:delText>
        </w:r>
        <w:r>
          <w:rPr>
            <w:rFonts w:eastAsia="Calibri"/>
          </w:rPr>
          <w:delText xml:space="preserve"> </w:delText>
        </w:r>
        <w:r>
          <w:delText>CNPC links</w:delText>
        </w:r>
      </w:del>
      <w:ins w:id="153" w:author="USA" w:date="2021-06-02T08:48:00Z">
        <w:r w:rsidRPr="00813510">
          <w:t>ESUA</w:t>
        </w:r>
      </w:ins>
      <w:r w:rsidRPr="000B63C9">
        <w:t xml:space="preserve"> shall:</w:t>
      </w:r>
    </w:p>
    <w:p w14:paraId="0526FB7A" w14:textId="77777777" w:rsidR="006D4560" w:rsidRPr="000B63C9" w:rsidRDefault="006D4560" w:rsidP="006D4560">
      <w:del w:id="154" w:author="USA" w:date="2021-06-02T08:48:00Z">
        <w:r>
          <w:delText>–</w:delText>
        </w:r>
      </w:del>
      <w:ins w:id="155" w:author="USA" w:date="2021-06-02T08:48:00Z">
        <w:r w:rsidRPr="00813510">
          <w:t>3.1</w:t>
        </w:r>
      </w:ins>
      <w:r w:rsidRPr="000B63C9">
        <w:tab/>
        <w:t xml:space="preserve">ensure that the use of </w:t>
      </w:r>
      <w:del w:id="156" w:author="USA" w:date="2021-06-02T08:48:00Z">
        <w:r>
          <w:delText>UAS CNPC links</w:delText>
        </w:r>
      </w:del>
      <w:ins w:id="157" w:author="USA" w:date="2021-06-02T08:48:00Z">
        <w:r w:rsidRPr="00813510">
          <w:t>ESUA</w:t>
        </w:r>
      </w:ins>
      <w:r w:rsidRPr="000B63C9">
        <w:t xml:space="preserve"> be in accordance with international </w:t>
      </w:r>
      <w:ins w:id="158" w:author="USA" w:date="2021-06-02T08:48:00Z">
        <w:r w:rsidRPr="00813510">
          <w:t>standards and recommended practices (</w:t>
        </w:r>
      </w:ins>
      <w:r w:rsidRPr="000B63C9">
        <w:t>SARPs</w:t>
      </w:r>
      <w:ins w:id="159" w:author="USA" w:date="2021-06-02T08:48:00Z">
        <w:r w:rsidRPr="00813510">
          <w:t>)</w:t>
        </w:r>
      </w:ins>
      <w:r w:rsidRPr="000B63C9">
        <w:t xml:space="preserve"> consistent with Article</w:t>
      </w:r>
      <w:r w:rsidRPr="00813510">
        <w:t xml:space="preserve"> </w:t>
      </w:r>
      <w:r w:rsidRPr="000B63C9">
        <w:t>37 of the Convention on International Civil Aviation;</w:t>
      </w:r>
    </w:p>
    <w:p w14:paraId="438A2A59" w14:textId="77777777" w:rsidR="006D4560" w:rsidRPr="000B63C9" w:rsidRDefault="006D4560" w:rsidP="006D4560">
      <w:del w:id="160" w:author="USA" w:date="2021-06-02T08:48:00Z">
        <w:r>
          <w:rPr>
            <w:lang w:eastAsia="zh-CN"/>
          </w:rPr>
          <w:delText>–</w:delText>
        </w:r>
      </w:del>
      <w:ins w:id="161" w:author="USA" w:date="2021-06-02T08:48:00Z">
        <w:r w:rsidRPr="00813510">
          <w:t>3.2</w:t>
        </w:r>
      </w:ins>
      <w:r w:rsidRPr="000B63C9">
        <w:tab/>
        <w:t>take the required measures, consistent with No.</w:t>
      </w:r>
      <w:r w:rsidRPr="00813510">
        <w:t xml:space="preserve"> </w:t>
      </w:r>
      <w:r w:rsidRPr="000B63C9">
        <w:rPr>
          <w:b/>
        </w:rPr>
        <w:t>4.10</w:t>
      </w:r>
      <w:r w:rsidRPr="000B63C9">
        <w:t>,</w:t>
      </w:r>
      <w:r w:rsidRPr="000B63C9">
        <w:rPr>
          <w:b/>
        </w:rPr>
        <w:t xml:space="preserve"> </w:t>
      </w:r>
      <w:r w:rsidRPr="000B63C9">
        <w:t xml:space="preserve">to ensure freedom from harmful interference to </w:t>
      </w:r>
      <w:del w:id="162" w:author="USA" w:date="2021-06-02T08:48:00Z">
        <w:r>
          <w:rPr>
            <w:lang w:eastAsia="zh-CN"/>
          </w:rPr>
          <w:delText>earth stations on board UA</w:delText>
        </w:r>
      </w:del>
      <w:ins w:id="163" w:author="USA" w:date="2021-06-02T08:48:00Z">
        <w:r w:rsidRPr="00813510">
          <w:t>ESUA</w:t>
        </w:r>
      </w:ins>
      <w:r w:rsidRPr="000B63C9">
        <w:t xml:space="preserve"> operated in accordance with this Resolution;</w:t>
      </w:r>
    </w:p>
    <w:p w14:paraId="2687668F" w14:textId="77777777" w:rsidR="006D4560" w:rsidRPr="000B63C9" w:rsidRDefault="006D4560" w:rsidP="006D4560">
      <w:del w:id="164" w:author="USA" w:date="2021-06-02T08:48:00Z">
        <w:r>
          <w:rPr>
            <w:lang w:eastAsia="zh-CN"/>
          </w:rPr>
          <w:lastRenderedPageBreak/>
          <w:delText>–</w:delText>
        </w:r>
      </w:del>
      <w:ins w:id="165" w:author="USA" w:date="2021-06-02T08:48:00Z">
        <w:r w:rsidRPr="00813510">
          <w:t>3.3</w:t>
        </w:r>
      </w:ins>
      <w:r w:rsidRPr="000B63C9">
        <w:tab/>
        <w:t xml:space="preserve">act immediately when their attention is drawn to any such harmful interference, as freedom from harmful interference to </w:t>
      </w:r>
      <w:del w:id="166" w:author="USA" w:date="2021-06-02T08:48:00Z">
        <w:r>
          <w:delText>UAS CNPC links</w:delText>
        </w:r>
      </w:del>
      <w:ins w:id="167" w:author="USA" w:date="2021-06-02T08:48:00Z">
        <w:r w:rsidRPr="00813510">
          <w:t>ESUA</w:t>
        </w:r>
      </w:ins>
      <w:r w:rsidRPr="000B63C9">
        <w:t xml:space="preserve"> is imperative to ensure their safe operation, taking into account </w:t>
      </w:r>
      <w:r w:rsidRPr="000B63C9">
        <w:rPr>
          <w:i/>
        </w:rPr>
        <w:t>resolves</w:t>
      </w:r>
      <w:del w:id="168" w:author="USA" w:date="2021-06-02T08:48:00Z">
        <w:r>
          <w:delText> 11</w:delText>
        </w:r>
      </w:del>
      <w:ins w:id="169" w:author="USA" w:date="2021-06-02T08:48:00Z">
        <w:r w:rsidRPr="00813510">
          <w:rPr>
            <w:i/>
          </w:rPr>
          <w:t xml:space="preserve"> </w:t>
        </w:r>
        <w:r w:rsidRPr="00813510">
          <w:rPr>
            <w:iCs/>
          </w:rPr>
          <w:t>1.</w:t>
        </w:r>
        <w:r w:rsidRPr="00813510">
          <w:t>2.1</w:t>
        </w:r>
      </w:ins>
      <w:r w:rsidRPr="000B63C9">
        <w:t>;</w:t>
      </w:r>
    </w:p>
    <w:p w14:paraId="337647B4" w14:textId="77777777" w:rsidR="006D4560" w:rsidRPr="000B63C9" w:rsidRDefault="006D4560" w:rsidP="006D4560">
      <w:del w:id="170" w:author="USA" w:date="2021-06-02T08:48:00Z">
        <w:r>
          <w:rPr>
            <w:lang w:eastAsia="zh-CN"/>
          </w:rPr>
          <w:delText>–</w:delText>
        </w:r>
      </w:del>
      <w:ins w:id="171" w:author="USA" w:date="2021-06-02T08:48:00Z">
        <w:r w:rsidRPr="00813510">
          <w:t>3.4</w:t>
        </w:r>
      </w:ins>
      <w:r w:rsidRPr="000B63C9">
        <w:tab/>
        <w:t xml:space="preserve">use assignments associated with the FSS networks for </w:t>
      </w:r>
      <w:del w:id="172" w:author="USA" w:date="2021-06-02T08:48:00Z">
        <w:r>
          <w:rPr>
            <w:lang w:eastAsia="zh-CN"/>
          </w:rPr>
          <w:delText>UAS CNPC links</w:delText>
        </w:r>
      </w:del>
      <w:ins w:id="173" w:author="USA" w:date="2021-06-02T08:48:00Z">
        <w:r w:rsidRPr="00813510">
          <w:t>ESUA</w:t>
        </w:r>
      </w:ins>
      <w:r w:rsidRPr="000B63C9">
        <w:t xml:space="preserve"> (see Figure</w:t>
      </w:r>
      <w:del w:id="174" w:author="USA" w:date="2021-06-02T08:48:00Z">
        <w:r>
          <w:rPr>
            <w:lang w:eastAsia="zh-CN"/>
          </w:rPr>
          <w:delText> </w:delText>
        </w:r>
      </w:del>
      <w:ins w:id="175" w:author="USA" w:date="2021-06-02T08:48:00Z">
        <w:r w:rsidRPr="00813510">
          <w:t xml:space="preserve"> </w:t>
        </w:r>
      </w:ins>
      <w:r w:rsidRPr="000B63C9">
        <w:t>1 in Annex</w:t>
      </w:r>
      <w:r>
        <w:t xml:space="preserve"> </w:t>
      </w:r>
      <w:r w:rsidRPr="000B63C9">
        <w:t xml:space="preserve">1), including assignments to space stations, </w:t>
      </w:r>
      <w:del w:id="176" w:author="USA" w:date="2021-06-02T08:48:00Z">
        <w:r>
          <w:rPr>
            <w:lang w:eastAsia="zh-CN"/>
          </w:rPr>
          <w:delText>specific</w:delText>
        </w:r>
      </w:del>
      <w:ins w:id="177" w:author="USA" w:date="2021-06-02T08:48:00Z">
        <w:r w:rsidRPr="00813510">
          <w:t>Specific</w:t>
        </w:r>
      </w:ins>
      <w:r w:rsidRPr="000B63C9">
        <w:t xml:space="preserve"> or </w:t>
      </w:r>
      <w:del w:id="178" w:author="USA" w:date="2021-06-02T08:48:00Z">
        <w:r>
          <w:rPr>
            <w:lang w:eastAsia="zh-CN"/>
          </w:rPr>
          <w:delText>typical earth</w:delText>
        </w:r>
      </w:del>
      <w:ins w:id="179" w:author="USA" w:date="2021-06-02T08:48:00Z">
        <w:r w:rsidRPr="00813510">
          <w:t>Typical Earth</w:t>
        </w:r>
      </w:ins>
      <w:r w:rsidRPr="000B63C9">
        <w:t xml:space="preserve"> stations and </w:t>
      </w:r>
      <w:del w:id="180" w:author="USA" w:date="2021-06-02T08:48:00Z">
        <w:r>
          <w:rPr>
            <w:lang w:eastAsia="zh-CN"/>
          </w:rPr>
          <w:delText>earth stations on board UA</w:delText>
        </w:r>
      </w:del>
      <w:ins w:id="181" w:author="USA" w:date="2021-06-02T08:48:00Z">
        <w:r w:rsidRPr="00813510">
          <w:t>ESUA</w:t>
        </w:r>
      </w:ins>
      <w:r w:rsidRPr="000B63C9">
        <w:t xml:space="preserve"> (see </w:t>
      </w:r>
      <w:r w:rsidRPr="00C621CB">
        <w:rPr>
          <w:i/>
        </w:rPr>
        <w:t xml:space="preserve">resolves </w:t>
      </w:r>
      <w:ins w:id="182" w:author="USA" w:date="2021-06-02T08:48:00Z">
        <w:r w:rsidRPr="00C621CB">
          <w:t>2.</w:t>
        </w:r>
      </w:ins>
      <w:r w:rsidRPr="00C621CB">
        <w:t>2), that have been successfully coordinated under Article</w:t>
      </w:r>
      <w:del w:id="183" w:author="USA" w:date="2021-06-02T08:48:00Z">
        <w:r w:rsidRPr="00C621CB">
          <w:rPr>
            <w:lang w:eastAsia="zh-CN"/>
          </w:rPr>
          <w:delText> </w:delText>
        </w:r>
      </w:del>
      <w:ins w:id="184" w:author="USA" w:date="2021-06-02T08:48:00Z">
        <w:r w:rsidRPr="00C621CB">
          <w:t xml:space="preserve"> </w:t>
        </w:r>
      </w:ins>
      <w:r w:rsidRPr="00C621CB">
        <w:rPr>
          <w:b/>
        </w:rPr>
        <w:t xml:space="preserve">9 </w:t>
      </w:r>
      <w:r w:rsidRPr="00C621CB">
        <w:t xml:space="preserve">(including provisions identified in </w:t>
      </w:r>
      <w:r w:rsidRPr="00C621CB">
        <w:rPr>
          <w:i/>
        </w:rPr>
        <w:t>resolves</w:t>
      </w:r>
      <w:del w:id="185" w:author="USA" w:date="2021-06-02T08:48:00Z">
        <w:r w:rsidRPr="00C621CB">
          <w:rPr>
            <w:lang w:eastAsia="zh-CN"/>
          </w:rPr>
          <w:delText> 4</w:delText>
        </w:r>
      </w:del>
      <w:ins w:id="186" w:author="USA" w:date="2021-06-02T08:48:00Z">
        <w:r w:rsidRPr="00C621CB">
          <w:rPr>
            <w:i/>
          </w:rPr>
          <w:t xml:space="preserve"> </w:t>
        </w:r>
        <w:r w:rsidRPr="00C621CB">
          <w:t>1.1.4</w:t>
        </w:r>
      </w:ins>
      <w:r w:rsidRPr="00C621CB">
        <w:t>)</w:t>
      </w:r>
      <w:r w:rsidRPr="000B63C9">
        <w:t xml:space="preserve"> and recorded in the Master International Frequency Register </w:t>
      </w:r>
      <w:ins w:id="187" w:author="USA" w:date="2021-06-02T08:48:00Z">
        <w:r w:rsidRPr="00813510">
          <w:t xml:space="preserve">(MIFR) </w:t>
        </w:r>
      </w:ins>
      <w:r w:rsidRPr="000B63C9">
        <w:t>with a favourable finding under Article</w:t>
      </w:r>
      <w:r>
        <w:t xml:space="preserve"> </w:t>
      </w:r>
      <w:r w:rsidRPr="000B63C9">
        <w:rPr>
          <w:b/>
        </w:rPr>
        <w:t>11</w:t>
      </w:r>
      <w:r w:rsidRPr="000B63C9">
        <w:t>,</w:t>
      </w:r>
      <w:r w:rsidRPr="000B63C9">
        <w:rPr>
          <w:b/>
        </w:rPr>
        <w:t xml:space="preserve"> </w:t>
      </w:r>
      <w:r w:rsidRPr="000B63C9">
        <w:t>including Nos.</w:t>
      </w:r>
      <w:r>
        <w:t xml:space="preserve"> </w:t>
      </w:r>
      <w:r w:rsidRPr="000B63C9">
        <w:rPr>
          <w:b/>
        </w:rPr>
        <w:t xml:space="preserve">11.31, 11.32 </w:t>
      </w:r>
      <w:r w:rsidRPr="000B63C9">
        <w:t xml:space="preserve">or </w:t>
      </w:r>
      <w:r w:rsidRPr="000B63C9">
        <w:rPr>
          <w:b/>
        </w:rPr>
        <w:t xml:space="preserve">11.32A </w:t>
      </w:r>
      <w:r w:rsidRPr="000B63C9">
        <w:t>where applicable, and except those assignments that have not successfully completed coordination procedures under No.</w:t>
      </w:r>
      <w:r>
        <w:t xml:space="preserve"> </w:t>
      </w:r>
      <w:r w:rsidRPr="000B63C9">
        <w:rPr>
          <w:b/>
        </w:rPr>
        <w:t xml:space="preserve">11.32 </w:t>
      </w:r>
      <w:r w:rsidRPr="000B63C9">
        <w:t>by applying Appendix</w:t>
      </w:r>
      <w:r>
        <w:rPr>
          <w:lang w:eastAsia="zh-CN"/>
        </w:rPr>
        <w:t> </w:t>
      </w:r>
      <w:r w:rsidRPr="000B63C9">
        <w:rPr>
          <w:b/>
        </w:rPr>
        <w:t>5</w:t>
      </w:r>
      <w:r>
        <w:rPr>
          <w:lang w:eastAsia="zh-CN"/>
        </w:rPr>
        <w:t xml:space="preserve"> § </w:t>
      </w:r>
      <w:r w:rsidRPr="000B63C9">
        <w:t>6.d.i</w:t>
      </w:r>
      <w:ins w:id="188" w:author="USA" w:date="2021-06-10T08:25:00Z">
        <w:r>
          <w:t xml:space="preserve"> (see </w:t>
        </w:r>
        <w:r w:rsidRPr="00C621CB">
          <w:rPr>
            <w:i/>
            <w:iCs/>
          </w:rPr>
          <w:t>instructs the Director of the Radiocommunication Bureau</w:t>
        </w:r>
        <w:r>
          <w:t xml:space="preserve"> 3)</w:t>
        </w:r>
      </w:ins>
      <w:r w:rsidRPr="000B63C9">
        <w:t>;</w:t>
      </w:r>
    </w:p>
    <w:p w14:paraId="5BA9905E" w14:textId="77777777" w:rsidR="006D4560" w:rsidRPr="000B63C9" w:rsidRDefault="006D4560" w:rsidP="006D4560">
      <w:del w:id="189" w:author="USA" w:date="2021-06-02T08:48:00Z">
        <w:r>
          <w:rPr>
            <w:lang w:eastAsia="zh-CN"/>
          </w:rPr>
          <w:delText>–</w:delText>
        </w:r>
      </w:del>
      <w:ins w:id="190" w:author="USA" w:date="2021-06-02T08:48:00Z">
        <w:r w:rsidRPr="00813510">
          <w:t>3.5</w:t>
        </w:r>
      </w:ins>
      <w:r w:rsidRPr="000B63C9">
        <w:tab/>
        <w:t>ensure that real-time interference monitoring, estimation and prediction of interference risks and planning solutions for potential interference scenarios are addressed by FSS operators and UAS operators with guidance from aviation authorities;</w:t>
      </w:r>
    </w:p>
    <w:p w14:paraId="13144709" w14:textId="77777777" w:rsidR="006D4560" w:rsidDel="0094568D" w:rsidRDefault="006D4560" w:rsidP="006D4560">
      <w:pPr>
        <w:rPr>
          <w:ins w:id="191" w:author="USA" w:date="2021-06-09T16:00:00Z"/>
          <w:del w:id="192" w:author="michael neale" w:date="2021-06-17T09:32:00Z"/>
        </w:rPr>
      </w:pPr>
      <w:del w:id="193" w:author="USA" w:date="2021-06-02T08:48:00Z">
        <w:r>
          <w:rPr>
            <w:bCs/>
          </w:rPr>
          <w:delText>14</w:delText>
        </w:r>
      </w:del>
      <w:del w:id="194" w:author="USA" w:date="2021-06-17T13:33:00Z">
        <w:r w:rsidRPr="000B63C9" w:rsidDel="00484B38">
          <w:tab/>
          <w:delText>that</w:delText>
        </w:r>
      </w:del>
      <w:del w:id="195" w:author="USA" w:date="2021-06-02T08:48:00Z">
        <w:r>
          <w:rPr>
            <w:bCs/>
          </w:rPr>
          <w:delText xml:space="preserve">, </w:delText>
        </w:r>
        <w:r>
          <w:delText xml:space="preserve">unless otherwise agreed between </w:delText>
        </w:r>
      </w:del>
      <w:del w:id="196" w:author="USA" w:date="2021-06-09T16:00:00Z">
        <w:r w:rsidRPr="000B63C9" w:rsidDel="00F40457">
          <w:delText xml:space="preserve">the administrations </w:delText>
        </w:r>
      </w:del>
      <w:del w:id="197" w:author="USA" w:date="2021-06-02T08:48:00Z">
        <w:r>
          <w:delText>concerned,</w:delText>
        </w:r>
        <w:r>
          <w:rPr>
            <w:bCs/>
          </w:rPr>
          <w:delText xml:space="preserve"> UA CNPC earth stations</w:delText>
        </w:r>
      </w:del>
      <w:del w:id="198" w:author="USA" w:date="2021-06-09T16:00:00Z">
        <w:r w:rsidRPr="000B63C9" w:rsidDel="00F40457">
          <w:delText xml:space="preserve"> shall </w:delText>
        </w:r>
      </w:del>
      <w:del w:id="199" w:author="USA" w:date="2021-06-02T08:48:00Z">
        <w:r>
          <w:rPr>
            <w:bCs/>
          </w:rPr>
          <w:delText xml:space="preserve">not cause harmful interference </w:delText>
        </w:r>
      </w:del>
      <w:del w:id="200" w:author="USA" w:date="2021-06-09T16:00:00Z">
        <w:r w:rsidRPr="000B63C9" w:rsidDel="00F40457">
          <w:delText xml:space="preserve">to </w:delText>
        </w:r>
      </w:del>
      <w:del w:id="201" w:author="USA" w:date="2021-06-02T08:48:00Z">
        <w:r>
          <w:rPr>
            <w:bCs/>
          </w:rPr>
          <w:delText xml:space="preserve">terrestrial services of other </w:delText>
        </w:r>
      </w:del>
      <w:del w:id="202" w:author="USA" w:date="2021-06-09T16:00:00Z">
        <w:r w:rsidRPr="000B63C9" w:rsidDel="00F40457">
          <w:delText xml:space="preserve">administrations </w:delText>
        </w:r>
      </w:del>
      <w:del w:id="203" w:author="USA" w:date="2021-06-02T08:48:00Z">
        <w:r>
          <w:rPr>
            <w:bCs/>
          </w:rPr>
          <w:delText>(see also Annex 2</w:delText>
        </w:r>
      </w:del>
      <w:del w:id="204" w:author="USA" w:date="2021-06-09T16:00:00Z">
        <w:r w:rsidRPr="000B63C9" w:rsidDel="00F40457">
          <w:delText xml:space="preserve"> to </w:delText>
        </w:r>
      </w:del>
    </w:p>
    <w:p w14:paraId="0BF5D26E" w14:textId="77777777" w:rsidR="006D4560" w:rsidRPr="00813510" w:rsidRDefault="006D4560" w:rsidP="006D4560">
      <w:pPr>
        <w:rPr>
          <w:ins w:id="205" w:author="USA" w:date="2021-06-02T08:48:00Z"/>
        </w:rPr>
      </w:pPr>
      <w:ins w:id="206" w:author="USA" w:date="2021-06-17T13:33:00Z">
        <w:r>
          <w:t>4</w:t>
        </w:r>
      </w:ins>
      <w:ins w:id="207" w:author="USA" w:date="2021-06-02T08:48:00Z">
        <w:r w:rsidRPr="00813510">
          <w:tab/>
          <w:t>that the administrations responsible for the GSO FSS satellite networks with which ESUA communicate shall ensure that:</w:t>
        </w:r>
      </w:ins>
    </w:p>
    <w:p w14:paraId="7096753D" w14:textId="77777777" w:rsidR="006D4560" w:rsidRPr="00813510" w:rsidRDefault="006D4560" w:rsidP="006D4560">
      <w:pPr>
        <w:rPr>
          <w:ins w:id="208" w:author="USA" w:date="2021-06-02T08:48:00Z"/>
        </w:rPr>
      </w:pPr>
      <w:ins w:id="209" w:author="USA" w:date="2021-06-17T13:33:00Z">
        <w:r>
          <w:t>4</w:t>
        </w:r>
      </w:ins>
      <w:ins w:id="210" w:author="USA" w:date="2021-06-02T08:48:00Z">
        <w:r w:rsidRPr="00813510">
          <w:t>.1</w:t>
        </w:r>
        <w:r w:rsidRPr="00813510">
          <w:tab/>
          <w:t>for the operation of ESUA, techniques to maintain antenna pointing accuracy with the associated GSO FSS satellites, without inadvertently tracking adjacent GSO satellites, are employed;</w:t>
        </w:r>
      </w:ins>
    </w:p>
    <w:p w14:paraId="571C969A" w14:textId="77777777" w:rsidR="006D4560" w:rsidRDefault="006D4560" w:rsidP="006D4560">
      <w:ins w:id="211" w:author="USA" w:date="2021-06-17T13:33:00Z">
        <w:r>
          <w:t>4</w:t>
        </w:r>
      </w:ins>
      <w:ins w:id="212" w:author="USA" w:date="2021-06-02T08:48:00Z">
        <w:r w:rsidRPr="00813510">
          <w:t>.2</w:t>
        </w:r>
        <w:r w:rsidRPr="00813510">
          <w:tab/>
          <w:t xml:space="preserve">all necessary measures are taken so that ESUA are subject to permanent monitoring and control by network control and monitoring centre (NCMC) or equivalent facilities in order to comply with the provisions in </w:t>
        </w:r>
      </w:ins>
      <w:r w:rsidRPr="000B63C9">
        <w:t>this Resolution</w:t>
      </w:r>
      <w:del w:id="213" w:author="USA" w:date="2021-06-02T08:48:00Z">
        <w:r>
          <w:rPr>
            <w:bCs/>
          </w:rPr>
          <w:delText xml:space="preserve">); </w:delText>
        </w:r>
      </w:del>
      <w:ins w:id="214" w:author="USA" w:date="2021-06-02T08:48:00Z">
        <w:r w:rsidRPr="00813510">
          <w:t>, and NCMC points of contact are available which are capable of receiving and acting to address any case of harmful interference and eliminate it as soon as practicable;</w:t>
        </w:r>
      </w:ins>
    </w:p>
    <w:p w14:paraId="7ECA6C15" w14:textId="77777777" w:rsidR="006D4560" w:rsidRPr="00813510" w:rsidRDefault="006D4560" w:rsidP="006D4560">
      <w:pPr>
        <w:rPr>
          <w:ins w:id="215" w:author="USA" w:date="2021-06-02T08:48:00Z"/>
        </w:rPr>
      </w:pPr>
      <w:ins w:id="216" w:author="USA" w:date="2021-06-17T13:33:00Z">
        <w:r>
          <w:t>4</w:t>
        </w:r>
      </w:ins>
      <w:ins w:id="217" w:author="USA" w:date="2021-06-02T08:48:00Z">
        <w:r w:rsidRPr="00813510">
          <w:t>.3</w:t>
        </w:r>
        <w:r w:rsidRPr="00813510">
          <w:tab/>
          <w:t>measures, when required, are taken to limit the operation of ESUA in the territory, including territorial waters and territorial airspace, under the jurisdiction of the administrations authorizing ESUA in accordance with the Radio Regulations;</w:t>
        </w:r>
      </w:ins>
    </w:p>
    <w:p w14:paraId="36A14F2D" w14:textId="77777777" w:rsidR="006D4560" w:rsidRPr="00813510" w:rsidRDefault="006D4560" w:rsidP="006D4560">
      <w:pPr>
        <w:rPr>
          <w:ins w:id="218" w:author="USA" w:date="2021-06-02T08:48:00Z"/>
        </w:rPr>
      </w:pPr>
      <w:ins w:id="219" w:author="USA" w:date="2021-06-17T13:33:00Z">
        <w:r>
          <w:t>4</w:t>
        </w:r>
      </w:ins>
      <w:ins w:id="220" w:author="USA" w:date="2021-06-02T08:48:00Z">
        <w:r w:rsidRPr="00813510">
          <w:t>.4</w:t>
        </w:r>
        <w:r w:rsidRPr="00813510">
          <w:tab/>
          <w:t>permanent points of contact are provided for the purpose of tracing any suspected cases of harmful interference from ESUA and to immediately respond to requests from the points of contact of authorizing administrations;</w:t>
        </w:r>
      </w:ins>
    </w:p>
    <w:p w14:paraId="65673A67" w14:textId="77777777" w:rsidR="006D4560" w:rsidRPr="00813510" w:rsidRDefault="006D4560" w:rsidP="006D4560">
      <w:pPr>
        <w:rPr>
          <w:ins w:id="221" w:author="USA" w:date="2021-06-17T13:33:00Z"/>
        </w:rPr>
      </w:pPr>
      <w:ins w:id="222" w:author="USA" w:date="2021-06-17T13:33:00Z">
        <w:r>
          <w:t>5</w:t>
        </w:r>
        <w:r w:rsidRPr="000B63C9">
          <w:tab/>
          <w:t>that</w:t>
        </w:r>
        <w:r>
          <w:t xml:space="preserve"> the procedures in Section VI of Article 15 apply when </w:t>
        </w:r>
      </w:ins>
    </w:p>
    <w:p w14:paraId="44385F14" w14:textId="77777777" w:rsidR="006D4560" w:rsidRDefault="006D4560" w:rsidP="006D4560">
      <w:pPr>
        <w:rPr>
          <w:ins w:id="223" w:author="USA" w:date="2021-06-17T13:33:00Z"/>
        </w:rPr>
      </w:pPr>
      <w:ins w:id="224" w:author="USA" w:date="2021-06-17T13:33:00Z">
        <w:r>
          <w:t>5</w:t>
        </w:r>
        <w:r w:rsidRPr="00813510">
          <w:t>.1</w:t>
        </w:r>
        <w:r w:rsidRPr="00813510">
          <w:tab/>
        </w:r>
        <w:r>
          <w:t>ESUA causes harmful interference to stations of primary allocated services</w:t>
        </w:r>
      </w:ins>
      <w:ins w:id="225" w:author="USA" w:date="2021-06-17T15:14:00Z">
        <w:r>
          <w:t xml:space="preserve"> </w:t>
        </w:r>
      </w:ins>
      <w:ins w:id="226" w:author="USA" w:date="2021-06-22T14:59:00Z">
        <w:r>
          <w:t xml:space="preserve">that are </w:t>
        </w:r>
      </w:ins>
      <w:ins w:id="227" w:author="USA" w:date="2021-06-17T15:14:00Z">
        <w:r w:rsidRPr="00273A15">
          <w:t>operating in accordance with the Radio Regulations</w:t>
        </w:r>
      </w:ins>
      <w:ins w:id="228" w:author="USA" w:date="2021-06-17T14:20:00Z">
        <w:r>
          <w:t>;</w:t>
        </w:r>
      </w:ins>
    </w:p>
    <w:p w14:paraId="41A45E0E" w14:textId="77777777" w:rsidR="006D4560" w:rsidRDefault="006D4560" w:rsidP="006D4560">
      <w:pPr>
        <w:rPr>
          <w:ins w:id="229" w:author="USA" w:date="2021-06-17T13:33:00Z"/>
        </w:rPr>
      </w:pPr>
      <w:ins w:id="230" w:author="USA" w:date="2021-06-17T13:33:00Z">
        <w:r>
          <w:t>5.2</w:t>
        </w:r>
        <w:r>
          <w:tab/>
          <w:t>ESUA receives harmful interference from stations of a primary allocated service that are not operating in accordance with the Radio Regulations;</w:t>
        </w:r>
      </w:ins>
    </w:p>
    <w:p w14:paraId="59B9061E" w14:textId="77777777" w:rsidR="006D4560" w:rsidDel="0094568D" w:rsidRDefault="006D4560" w:rsidP="006D4560">
      <w:pPr>
        <w:rPr>
          <w:del w:id="231" w:author="michael neale" w:date="2021-06-17T09:32:00Z"/>
        </w:rPr>
      </w:pPr>
      <w:ins w:id="232" w:author="USA" w:date="2021-06-09T16:07:00Z">
        <w:r>
          <w:lastRenderedPageBreak/>
          <w:t>6</w:t>
        </w:r>
      </w:ins>
      <w:ins w:id="233" w:author="USA" w:date="2021-06-02T08:48:00Z">
        <w:r w:rsidRPr="00813510">
          <w:tab/>
          <w:t>that the operation of ESUA within the territories, including territorial waters and territorial airspaces, of administrations shall be carried out only if authorized by those administrations in accordance with the Radio Regulations,</w:t>
        </w:r>
      </w:ins>
    </w:p>
    <w:p w14:paraId="2A2C8E3B" w14:textId="77777777" w:rsidR="006D4560" w:rsidRDefault="006D4560" w:rsidP="006D4560">
      <w:pPr>
        <w:rPr>
          <w:del w:id="234" w:author="USA" w:date="2021-06-02T08:48:00Z"/>
        </w:rPr>
      </w:pPr>
      <w:del w:id="235" w:author="USA" w:date="2021-06-02T08:48:00Z">
        <w:r>
          <w:delText>15</w:delText>
        </w:r>
        <w:r>
          <w:tab/>
          <w:delText xml:space="preserve">that, in order to implement </w:delText>
        </w:r>
        <w:r>
          <w:rPr>
            <w:i/>
          </w:rPr>
          <w:delText>resolves</w:delText>
        </w:r>
        <w:r>
          <w:delText> 14 above, power flux-density (pfd) hard limits need to be developed for UAS CNPC links; possible examples of such provisional limits to protect the fixed service are provided in Annex 2; subject to agreement between the administrations concerned, that annex may be used for the implementation of this Resolution;</w:delText>
        </w:r>
      </w:del>
    </w:p>
    <w:p w14:paraId="0A594567" w14:textId="77777777" w:rsidR="006D4560" w:rsidRDefault="006D4560" w:rsidP="006D4560">
      <w:pPr>
        <w:rPr>
          <w:del w:id="236" w:author="USA" w:date="2021-06-02T08:48:00Z"/>
        </w:rPr>
      </w:pPr>
      <w:del w:id="237" w:author="USA" w:date="2021-06-02T08:48:00Z">
        <w:r>
          <w:delText>16</w:delText>
        </w:r>
        <w:r>
          <w:tab/>
          <w:delText>that the pfd hard limits provided in Annex 2 shall be reviewed and, if necessary, revised by WRC</w:delText>
        </w:r>
        <w:r>
          <w:noBreakHyphen/>
          <w:delText>23</w:delText>
        </w:r>
        <w:r>
          <w:rPr>
            <w:rStyle w:val="FootnoteReference"/>
          </w:rPr>
          <w:footnoteReference w:customMarkFollows="1" w:id="3"/>
          <w:delText>1</w:delText>
        </w:r>
        <w:r>
          <w:delText>;</w:delText>
        </w:r>
      </w:del>
    </w:p>
    <w:p w14:paraId="1DC83D56" w14:textId="77777777" w:rsidR="006D4560" w:rsidRDefault="006D4560" w:rsidP="006D4560">
      <w:pPr>
        <w:rPr>
          <w:del w:id="239" w:author="USA" w:date="2021-06-02T08:48:00Z"/>
          <w:i/>
        </w:rPr>
      </w:pPr>
      <w:del w:id="240" w:author="USA" w:date="2021-06-02T08:48:00Z">
        <w:r>
          <w:delText>17</w:delText>
        </w:r>
        <w:r>
          <w:tab/>
          <w:delText>that, in order to protect the radio astronomy service in the frequency band 14.47</w:delText>
        </w:r>
        <w:r>
          <w:noBreakHyphen/>
          <w:delText>14.5 GHz, administrations operating UAS in accordance with this Resolution in the frequency band 14-14.47 GHz within line-of-sight of radio astronomy stations are urged to take all practicable steps to ensure that the emissions from the UA in the frequency band 14.47-14.5 GHz do not exceed the levels and percentage of data loss given in the most recent versions of Recommendations ITU</w:delText>
        </w:r>
        <w:r>
          <w:noBreakHyphen/>
          <w:delText>R RA.769 and ITU</w:delText>
        </w:r>
        <w:r>
          <w:noBreakHyphen/>
          <w:delText>R RA.1513;</w:delText>
        </w:r>
      </w:del>
    </w:p>
    <w:p w14:paraId="25E5D992" w14:textId="77777777" w:rsidR="006D4560" w:rsidRDefault="006D4560" w:rsidP="006D4560">
      <w:pPr>
        <w:rPr>
          <w:del w:id="241" w:author="USA" w:date="2021-06-02T08:48:00Z"/>
        </w:rPr>
      </w:pPr>
      <w:del w:id="242" w:author="USA" w:date="2021-06-02T08:48:00Z">
        <w:r>
          <w:delText>18</w:delText>
        </w:r>
        <w:r>
          <w:tab/>
          <w:delText>to consider the progress obtained by ICAO in the process of preparation of SARPs for UAS CNPC links, to review this Resolution at WRC</w:delText>
        </w:r>
        <w:r>
          <w:noBreakHyphen/>
          <w:delText>23, taking into account the results of the implementation of Resolution </w:delText>
        </w:r>
        <w:r>
          <w:rPr>
            <w:b/>
          </w:rPr>
          <w:delText>156 (WRC</w:delText>
        </w:r>
        <w:r>
          <w:rPr>
            <w:b/>
          </w:rPr>
          <w:noBreakHyphen/>
          <w:delText>15)</w:delText>
        </w:r>
        <w:r>
          <w:rPr>
            <w:bCs/>
          </w:rPr>
          <w:delText>,</w:delText>
        </w:r>
        <w:r>
          <w:delText xml:space="preserve"> and to take necessary actions as appropriate;</w:delText>
        </w:r>
      </w:del>
    </w:p>
    <w:p w14:paraId="7DD87AE5" w14:textId="77777777" w:rsidR="006D4560" w:rsidRPr="00CA5C9C" w:rsidRDefault="006D4560" w:rsidP="006D4560">
      <w:del w:id="243" w:author="USA" w:date="2021-06-02T08:48:00Z">
        <w:r>
          <w:delText>19</w:delText>
        </w:r>
        <w:r>
          <w:tab/>
          <w:delText>that the ITU Radiocommunication Sector (ITU</w:delText>
        </w:r>
        <w:r>
          <w:noBreakHyphen/>
          <w:delText>R) studies on technical, operational and regulatory aspects in relation to the implementation of this Resolution shall be completed, together with the adoption of relevant ITU</w:delText>
        </w:r>
        <w:r>
          <w:noBreakHyphen/>
          <w:delText xml:space="preserve">R Recommendations defining the technical characteristics of </w:delText>
        </w:r>
        <w:r w:rsidRPr="00CA5C9C">
          <w:delText>CNPC links and conditions of sharing with other services,</w:delText>
        </w:r>
      </w:del>
    </w:p>
    <w:p w14:paraId="74EFA09E" w14:textId="77777777" w:rsidR="006D4560" w:rsidRPr="00CA5C9C" w:rsidDel="00C83174" w:rsidRDefault="006D4560" w:rsidP="006D4560">
      <w:pPr>
        <w:pStyle w:val="Call"/>
        <w:rPr>
          <w:del w:id="244" w:author="USA" w:date="2021-06-02T17:19:00Z"/>
        </w:rPr>
      </w:pPr>
      <w:del w:id="245" w:author="USA" w:date="2021-06-02T17:19:00Z">
        <w:r w:rsidRPr="00CA5C9C" w:rsidDel="00C83174">
          <w:delText>encourages administrations</w:delText>
        </w:r>
      </w:del>
    </w:p>
    <w:p w14:paraId="27F1D04D" w14:textId="77777777" w:rsidR="006D4560" w:rsidRPr="00CA5C9C" w:rsidDel="00C83174" w:rsidRDefault="006D4560" w:rsidP="006D4560">
      <w:pPr>
        <w:rPr>
          <w:del w:id="246" w:author="USA" w:date="2021-06-02T17:19:00Z"/>
        </w:rPr>
      </w:pPr>
      <w:del w:id="247" w:author="USA" w:date="2021-06-02T17:19:00Z">
        <w:r w:rsidRPr="00CA5C9C" w:rsidDel="00C83174">
          <w:delText>1</w:delText>
        </w:r>
        <w:r w:rsidRPr="00CA5C9C" w:rsidDel="00C83174">
          <w:tab/>
          <w:delText xml:space="preserve">to provide the relevant information where available in order to facilitate the application of </w:delText>
        </w:r>
        <w:r w:rsidRPr="00CA5C9C" w:rsidDel="00C83174">
          <w:rPr>
            <w:i/>
          </w:rPr>
          <w:delText>resolves </w:delText>
        </w:r>
        <w:r w:rsidRPr="00CA5C9C" w:rsidDel="00C83174">
          <w:delText>6;</w:delText>
        </w:r>
      </w:del>
    </w:p>
    <w:p w14:paraId="02D0DA0A" w14:textId="77777777" w:rsidR="006D4560" w:rsidRPr="00CA5C9C" w:rsidDel="00C83174" w:rsidRDefault="006D4560" w:rsidP="006D4560">
      <w:pPr>
        <w:rPr>
          <w:del w:id="248" w:author="USA" w:date="2021-06-02T17:19:00Z"/>
        </w:rPr>
      </w:pPr>
      <w:del w:id="249" w:author="USA" w:date="2021-06-02T17:19:00Z">
        <w:r w:rsidRPr="00CA5C9C" w:rsidDel="00C83174">
          <w:delText>2</w:delText>
        </w:r>
        <w:r w:rsidRPr="00CA5C9C" w:rsidDel="00C83174">
          <w:tab/>
          <w:delText xml:space="preserve">to participate actively in the studies referred to in </w:delText>
        </w:r>
        <w:r w:rsidRPr="00CA5C9C" w:rsidDel="00C83174">
          <w:rPr>
            <w:i/>
          </w:rPr>
          <w:delText xml:space="preserve">invites </w:delText>
        </w:r>
        <w:r w:rsidRPr="00CA5C9C" w:rsidDel="00C83174">
          <w:rPr>
            <w:i/>
            <w:iCs/>
          </w:rPr>
          <w:delText>the ITU Radiocommunication Sector</w:delText>
        </w:r>
        <w:r w:rsidRPr="00CA5C9C" w:rsidDel="00C83174">
          <w:delText xml:space="preserve"> by submitting contributions to ITU</w:delText>
        </w:r>
        <w:r w:rsidRPr="00CA5C9C" w:rsidDel="00C83174">
          <w:noBreakHyphen/>
          <w:delText>R,</w:delText>
        </w:r>
      </w:del>
    </w:p>
    <w:p w14:paraId="214970BA" w14:textId="77777777" w:rsidR="006D4560" w:rsidRPr="00CA5C9C" w:rsidDel="00662879" w:rsidRDefault="006D4560" w:rsidP="006D4560">
      <w:pPr>
        <w:pStyle w:val="Call"/>
        <w:rPr>
          <w:del w:id="250" w:author="USA" w:date="2021-06-02T09:59:00Z"/>
        </w:rPr>
      </w:pPr>
      <w:del w:id="251" w:author="USA" w:date="2021-06-02T09:59:00Z">
        <w:r w:rsidRPr="00CA5C9C" w:rsidDel="00662879">
          <w:delText>invites the 2023 World Radiocommunication Conference</w:delText>
        </w:r>
      </w:del>
    </w:p>
    <w:p w14:paraId="197640CE" w14:textId="77777777" w:rsidR="006D4560" w:rsidDel="00662879" w:rsidRDefault="006D4560" w:rsidP="006D4560">
      <w:pPr>
        <w:rPr>
          <w:del w:id="252" w:author="USA" w:date="2021-06-02T09:59:00Z"/>
        </w:rPr>
      </w:pPr>
      <w:del w:id="253" w:author="USA" w:date="2021-06-02T09:59:00Z">
        <w:r w:rsidRPr="00CA5C9C" w:rsidDel="00662879">
          <w:delText>to consider the results of the above studies referred to in this Resolution with a view to reviewing and, if necessary, revising this Resolution, and take necessary actions, as appropriate,</w:delText>
        </w:r>
      </w:del>
    </w:p>
    <w:p w14:paraId="68A0CFE9" w14:textId="77777777" w:rsidR="006D4560" w:rsidDel="00A0188F" w:rsidRDefault="006D4560" w:rsidP="006D4560">
      <w:pPr>
        <w:keepNext/>
        <w:keepLines/>
        <w:spacing w:before="160"/>
        <w:ind w:left="1134"/>
        <w:rPr>
          <w:del w:id="254" w:author="USA" w:date="2021-06-07T19:21:00Z"/>
          <w:i/>
        </w:rPr>
      </w:pPr>
      <w:del w:id="255" w:author="USA" w:date="2021-06-07T19:21:00Z">
        <w:r w:rsidDel="00A0188F">
          <w:rPr>
            <w:i/>
          </w:rPr>
          <w:delText>invites the ITU Radiocommunication Sector</w:delText>
        </w:r>
      </w:del>
    </w:p>
    <w:p w14:paraId="7C551CDF" w14:textId="77777777" w:rsidR="006D4560" w:rsidDel="00A0188F" w:rsidRDefault="006D4560" w:rsidP="006D4560">
      <w:pPr>
        <w:rPr>
          <w:del w:id="256" w:author="USA" w:date="2021-06-07T19:21:00Z"/>
        </w:rPr>
      </w:pPr>
      <w:del w:id="257" w:author="USA" w:date="2021-06-07T19:21:00Z">
        <w:r w:rsidDel="00A0188F">
          <w:delText>to conduct, as a matter of urgency, relevant studies of technical, operational and regulatory aspects in relation to the implementation of this Resolution</w:delText>
        </w:r>
        <w:r w:rsidDel="00A0188F">
          <w:rPr>
            <w:vertAlign w:val="superscript"/>
          </w:rPr>
          <w:delText>1</w:delText>
        </w:r>
        <w:r w:rsidDel="00A0188F">
          <w:delText>,</w:delText>
        </w:r>
      </w:del>
    </w:p>
    <w:p w14:paraId="6841812F" w14:textId="77777777" w:rsidR="006D4560" w:rsidRDefault="006D4560" w:rsidP="006D4560">
      <w:pPr>
        <w:pStyle w:val="Call"/>
      </w:pPr>
      <w:r>
        <w:lastRenderedPageBreak/>
        <w:t>instructs the Director of the Radiocommunication Bureau</w:t>
      </w:r>
    </w:p>
    <w:p w14:paraId="3405D0C0" w14:textId="77777777" w:rsidR="006D4560" w:rsidRDefault="006D4560" w:rsidP="006D4560">
      <w:pPr>
        <w:rPr>
          <w:ins w:id="258" w:author="USA" w:date="2021-06-08T08:07:00Z"/>
        </w:rPr>
      </w:pPr>
      <w:r>
        <w:t>1</w:t>
      </w:r>
      <w:r>
        <w:tab/>
      </w:r>
      <w:ins w:id="259" w:author="USA" w:date="2021-06-07T19:22:00Z">
        <w:r w:rsidRPr="00813510">
          <w:t>upon receipt of the notification information referred to</w:t>
        </w:r>
        <w:r w:rsidRPr="00D265CA">
          <w:t xml:space="preserve"> </w:t>
        </w:r>
        <w:r w:rsidRPr="000B63C9">
          <w:t xml:space="preserve">in </w:t>
        </w:r>
        <w:r w:rsidRPr="000B63C9">
          <w:rPr>
            <w:i/>
          </w:rPr>
          <w:t>resolves </w:t>
        </w:r>
        <w:r w:rsidRPr="000B63C9">
          <w:t>1</w:t>
        </w:r>
        <w:r>
          <w:t>.</w:t>
        </w:r>
        <w:r w:rsidRPr="00813510">
          <w:t>1.4, the BR shall examine it with respect to the</w:t>
        </w:r>
        <w:r w:rsidRPr="000B63C9">
          <w:t xml:space="preserve"> provisions</w:t>
        </w:r>
        <w:r>
          <w:t xml:space="preserve"> </w:t>
        </w:r>
        <w:r w:rsidRPr="00813510">
          <w:t xml:space="preserve">referred to in </w:t>
        </w:r>
        <w:r w:rsidRPr="00813510">
          <w:rPr>
            <w:i/>
            <w:iCs/>
          </w:rPr>
          <w:t>resolves </w:t>
        </w:r>
        <w:r w:rsidRPr="00813510">
          <w:t>1</w:t>
        </w:r>
        <w:r w:rsidRPr="00884C05">
          <w:t>.1.1</w:t>
        </w:r>
      </w:ins>
      <w:ins w:id="260" w:author="USA" w:date="2021-06-10T08:27:00Z">
        <w:r w:rsidRPr="00884C05">
          <w:t xml:space="preserve">, the commitments received with respect to the provisions referred to in </w:t>
        </w:r>
        <w:r w:rsidRPr="00884C05">
          <w:rPr>
            <w:i/>
            <w:iCs/>
          </w:rPr>
          <w:t>resolves</w:t>
        </w:r>
        <w:r w:rsidRPr="00884C05">
          <w:t xml:space="preserve"> 1.1.4,</w:t>
        </w:r>
      </w:ins>
      <w:ins w:id="261" w:author="USA" w:date="2021-06-07T19:22:00Z">
        <w:r w:rsidRPr="00884C05">
          <w:t xml:space="preserve"> </w:t>
        </w:r>
      </w:ins>
      <w:ins w:id="262" w:author="USA" w:date="2021-06-10T08:35:00Z">
        <w:r w:rsidRPr="00884C05">
          <w:t>confor</w:t>
        </w:r>
        <w:r>
          <w:t xml:space="preserve">mity with </w:t>
        </w:r>
        <w:r w:rsidRPr="00B120C2">
          <w:rPr>
            <w:i/>
            <w:iCs/>
          </w:rPr>
          <w:t>resolves</w:t>
        </w:r>
        <w:r>
          <w:t xml:space="preserve"> 3.4, </w:t>
        </w:r>
      </w:ins>
      <w:ins w:id="263" w:author="USA" w:date="2021-06-07T19:23:00Z">
        <w:r>
          <w:t>and</w:t>
        </w:r>
      </w:ins>
      <w:ins w:id="264" w:author="USA" w:date="2021-06-07T19:24:00Z">
        <w:r>
          <w:t xml:space="preserve"> </w:t>
        </w:r>
        <w:r w:rsidRPr="00DA26D4">
          <w:t>with respect to the conformity with the power flux-density (pfd) limits on the Earth’s surface specified in Annex 2</w:t>
        </w:r>
      </w:ins>
      <w:ins w:id="265" w:author="USA" w:date="2021-06-07T19:35:00Z">
        <w:r>
          <w:t xml:space="preserve"> along with any agreements obtained </w:t>
        </w:r>
      </w:ins>
      <w:ins w:id="266" w:author="USA" w:date="2021-06-07T19:36:00Z">
        <w:r>
          <w:t xml:space="preserve">as referred to in </w:t>
        </w:r>
        <w:r w:rsidRPr="00A833AF">
          <w:rPr>
            <w:i/>
            <w:iCs/>
          </w:rPr>
          <w:t>resolves</w:t>
        </w:r>
        <w:r>
          <w:t xml:space="preserve"> 1.2.3</w:t>
        </w:r>
      </w:ins>
      <w:ins w:id="267" w:author="USA" w:date="2021-06-07T19:27:00Z">
        <w:r>
          <w:t>;</w:t>
        </w:r>
      </w:ins>
    </w:p>
    <w:p w14:paraId="5E262612" w14:textId="77777777" w:rsidR="006D4560" w:rsidRDefault="006D4560" w:rsidP="006D4560">
      <w:pPr>
        <w:rPr>
          <w:ins w:id="268" w:author="USA" w:date="2021-06-07T19:26:00Z"/>
        </w:rPr>
      </w:pPr>
      <w:ins w:id="269" w:author="USA" w:date="2021-06-08T08:07:00Z">
        <w:r>
          <w:t>2</w:t>
        </w:r>
        <w:r>
          <w:tab/>
        </w:r>
      </w:ins>
      <w:ins w:id="270" w:author="USA" w:date="2021-06-08T08:09:00Z">
        <w:r w:rsidRPr="003C2BE4">
          <w:t xml:space="preserve">that, if the </w:t>
        </w:r>
      </w:ins>
      <w:ins w:id="271" w:author="USA" w:date="2021-06-08T08:10:00Z">
        <w:r>
          <w:t xml:space="preserve">notifying administration provides </w:t>
        </w:r>
        <w:r w:rsidRPr="00813510">
          <w:rPr>
            <w:rFonts w:eastAsia="Calibri"/>
          </w:rPr>
          <w:t>a commitment that the ESUA comply with those limits</w:t>
        </w:r>
        <w:r w:rsidRPr="003C2BE4">
          <w:t xml:space="preserve"> </w:t>
        </w:r>
        <w:r>
          <w:t xml:space="preserve">in Annex 2 when the </w:t>
        </w:r>
      </w:ins>
      <w:ins w:id="272" w:author="USA" w:date="2021-06-08T08:09:00Z">
        <w:r w:rsidRPr="003C2BE4">
          <w:t>BR is unable to examine</w:t>
        </w:r>
      </w:ins>
      <w:ins w:id="273" w:author="USA" w:date="2021-06-08T08:12:00Z">
        <w:r>
          <w:t xml:space="preserve"> </w:t>
        </w:r>
        <w:r w:rsidRPr="003C2BE4">
          <w:t>conformity with the pfd limits on the Earth’s surface specified in Annex 2</w:t>
        </w:r>
      </w:ins>
      <w:ins w:id="274" w:author="USA" w:date="2021-06-08T08:13:00Z">
        <w:r>
          <w:t xml:space="preserve"> (See </w:t>
        </w:r>
        <w:r w:rsidRPr="00F10E63">
          <w:rPr>
            <w:i/>
            <w:iCs/>
          </w:rPr>
          <w:t>Resolves</w:t>
        </w:r>
        <w:r>
          <w:t xml:space="preserve"> 1.2.</w:t>
        </w:r>
      </w:ins>
      <w:ins w:id="275" w:author="USA" w:date="2021-06-09T15:19:00Z">
        <w:r>
          <w:t>4</w:t>
        </w:r>
      </w:ins>
      <w:ins w:id="276" w:author="USA" w:date="2021-06-08T08:13:00Z">
        <w:r>
          <w:t>)</w:t>
        </w:r>
      </w:ins>
      <w:ins w:id="277" w:author="USA" w:date="2021-06-08T08:09:00Z">
        <w:r w:rsidRPr="003C2BE4">
          <w:t xml:space="preserve"> in accordance with </w:t>
        </w:r>
        <w:r w:rsidRPr="00CA5C9C">
          <w:rPr>
            <w:i/>
            <w:iCs/>
          </w:rPr>
          <w:t>instructs the Director of the Radiocommunication Bureau</w:t>
        </w:r>
        <w:r w:rsidRPr="003C2BE4">
          <w:t xml:space="preserve"> 1</w:t>
        </w:r>
      </w:ins>
      <w:ins w:id="278" w:author="USA" w:date="2021-06-08T08:14:00Z">
        <w:r>
          <w:t xml:space="preserve">, </w:t>
        </w:r>
      </w:ins>
      <w:ins w:id="279" w:author="USA" w:date="2021-06-08T08:11:00Z">
        <w:r w:rsidRPr="00813510">
          <w:rPr>
            <w:rFonts w:eastAsia="Calibri"/>
          </w:rPr>
          <w:t>the BR shall formulate a qualified favourable finding under No.</w:t>
        </w:r>
        <w:r w:rsidRPr="00813510">
          <w:t> </w:t>
        </w:r>
        <w:r w:rsidRPr="00813510">
          <w:rPr>
            <w:rFonts w:eastAsia="Calibri"/>
            <w:b/>
          </w:rPr>
          <w:t>11.31</w:t>
        </w:r>
        <w:r w:rsidRPr="00813510">
          <w:rPr>
            <w:rFonts w:eastAsia="Calibri"/>
          </w:rPr>
          <w:t xml:space="preserve"> with respect to the limits contained in Annex</w:t>
        </w:r>
        <w:r w:rsidRPr="00813510">
          <w:t> </w:t>
        </w:r>
        <w:r>
          <w:t>2</w:t>
        </w:r>
        <w:r w:rsidRPr="00813510">
          <w:rPr>
            <w:rFonts w:eastAsia="Calibri"/>
          </w:rPr>
          <w:t xml:space="preserve">, if </w:t>
        </w:r>
        <w:r w:rsidRPr="00813510">
          <w:rPr>
            <w:rFonts w:eastAsia="Calibri"/>
            <w:i/>
          </w:rPr>
          <w:t>resolves</w:t>
        </w:r>
        <w:r w:rsidRPr="00813510">
          <w:t> </w:t>
        </w:r>
      </w:ins>
      <w:ins w:id="280" w:author="USA" w:date="2021-06-08T08:14:00Z">
        <w:r>
          <w:rPr>
            <w:rFonts w:eastAsia="Calibri"/>
          </w:rPr>
          <w:t>1.2.</w:t>
        </w:r>
      </w:ins>
      <w:ins w:id="281" w:author="USA" w:date="2021-06-09T15:20:00Z">
        <w:r>
          <w:rPr>
            <w:rFonts w:eastAsia="Calibri"/>
          </w:rPr>
          <w:t>4</w:t>
        </w:r>
      </w:ins>
      <w:ins w:id="282" w:author="USA" w:date="2021-06-08T08:11:00Z">
        <w:r w:rsidRPr="00813510">
          <w:rPr>
            <w:rFonts w:eastAsia="Calibri"/>
          </w:rPr>
          <w:t xml:space="preserve"> is applied successfully, otherwise it shall formulate an unfavourable finding</w:t>
        </w:r>
      </w:ins>
      <w:ins w:id="283" w:author="USA" w:date="2021-06-08T08:14:00Z">
        <w:r>
          <w:rPr>
            <w:rFonts w:eastAsia="Calibri"/>
          </w:rPr>
          <w:t>;</w:t>
        </w:r>
      </w:ins>
    </w:p>
    <w:p w14:paraId="788F75F3" w14:textId="77777777" w:rsidR="006D4560" w:rsidDel="0094568D" w:rsidRDefault="006D4560" w:rsidP="006D4560">
      <w:pPr>
        <w:rPr>
          <w:ins w:id="284" w:author="USA" w:date="2021-06-07T19:21:00Z"/>
          <w:del w:id="285" w:author="michael neale" w:date="2021-06-17T09:32:00Z"/>
        </w:rPr>
      </w:pPr>
      <w:ins w:id="286" w:author="USA" w:date="2021-06-08T08:07:00Z">
        <w:r>
          <w:t>3</w:t>
        </w:r>
      </w:ins>
      <w:ins w:id="287" w:author="USA" w:date="2021-06-07T19:26:00Z">
        <w:r>
          <w:tab/>
        </w:r>
      </w:ins>
      <w:ins w:id="288" w:author="USA" w:date="2021-06-07T19:27:00Z">
        <w:r>
          <w:t>if the</w:t>
        </w:r>
      </w:ins>
      <w:ins w:id="289" w:author="USA" w:date="2021-06-07T19:29:00Z">
        <w:r>
          <w:t xml:space="preserve"> finding from the</w:t>
        </w:r>
      </w:ins>
      <w:ins w:id="290" w:author="USA" w:date="2021-06-07T19:27:00Z">
        <w:r>
          <w:t xml:space="preserve"> examin</w:t>
        </w:r>
      </w:ins>
      <w:ins w:id="291" w:author="USA" w:date="2021-06-07T19:28:00Z">
        <w:r>
          <w:t xml:space="preserve">ation in </w:t>
        </w:r>
        <w:r w:rsidRPr="002A077D">
          <w:rPr>
            <w:i/>
            <w:iCs/>
          </w:rPr>
          <w:t>instructs</w:t>
        </w:r>
        <w:r>
          <w:t xml:space="preserve"> </w:t>
        </w:r>
      </w:ins>
      <w:ins w:id="292" w:author="USA" w:date="2021-06-08T08:15:00Z">
        <w:r>
          <w:t>1</w:t>
        </w:r>
      </w:ins>
      <w:ins w:id="293" w:author="USA" w:date="2021-06-08T10:35:00Z">
        <w:r>
          <w:t>,</w:t>
        </w:r>
      </w:ins>
      <w:ins w:id="294" w:author="USA" w:date="2021-06-08T08:15:00Z">
        <w:r>
          <w:t xml:space="preserve"> or if </w:t>
        </w:r>
        <w:r w:rsidRPr="00F10E63">
          <w:rPr>
            <w:i/>
            <w:iCs/>
          </w:rPr>
          <w:t>instructs</w:t>
        </w:r>
        <w:r>
          <w:t xml:space="preserve"> 2 is applied</w:t>
        </w:r>
      </w:ins>
      <w:ins w:id="295" w:author="USA" w:date="2021-06-08T10:35:00Z">
        <w:r>
          <w:t>,</w:t>
        </w:r>
      </w:ins>
      <w:ins w:id="296" w:author="USA" w:date="2021-06-08T08:15:00Z">
        <w:r>
          <w:t xml:space="preserve"> </w:t>
        </w:r>
      </w:ins>
      <w:ins w:id="297" w:author="USA" w:date="2021-06-07T19:28:00Z">
        <w:r>
          <w:t xml:space="preserve">is favourable, the BR shall </w:t>
        </w:r>
      </w:ins>
      <w:ins w:id="298" w:author="USA" w:date="2021-06-07T19:22:00Z">
        <w:r w:rsidRPr="00813510">
          <w:t xml:space="preserve">publish the </w:t>
        </w:r>
      </w:ins>
      <w:ins w:id="299" w:author="USA" w:date="2021-06-07T19:30:00Z">
        <w:r>
          <w:t xml:space="preserve">modified </w:t>
        </w:r>
      </w:ins>
      <w:ins w:id="300" w:author="USA" w:date="2021-06-08T09:44:00Z">
        <w:r>
          <w:t xml:space="preserve">or additional </w:t>
        </w:r>
      </w:ins>
      <w:ins w:id="301" w:author="USA" w:date="2021-06-07T19:30:00Z">
        <w:r>
          <w:t xml:space="preserve">assignment </w:t>
        </w:r>
      </w:ins>
      <w:ins w:id="302" w:author="USA" w:date="2021-06-07T19:31:00Z">
        <w:r>
          <w:t>along with</w:t>
        </w:r>
      </w:ins>
      <w:ins w:id="303" w:author="USA" w:date="2021-06-07T19:30:00Z">
        <w:r>
          <w:t xml:space="preserve"> the </w:t>
        </w:r>
      </w:ins>
      <w:ins w:id="304" w:author="USA" w:date="2021-06-07T19:22:00Z">
        <w:r w:rsidRPr="00813510">
          <w:t>results of such examinations</w:t>
        </w:r>
        <w:r w:rsidRPr="000B63C9">
          <w:t xml:space="preserve"> in the International Frequency Information Circular (BR IFIC</w:t>
        </w:r>
        <w:r w:rsidRPr="00813510">
          <w:t>)</w:t>
        </w:r>
        <w:r>
          <w:t xml:space="preserve"> and the modified </w:t>
        </w:r>
      </w:ins>
      <w:ins w:id="305" w:author="USA" w:date="2021-06-08T09:44:00Z">
        <w:r>
          <w:t xml:space="preserve">or additional </w:t>
        </w:r>
      </w:ins>
      <w:ins w:id="306" w:author="USA" w:date="2021-06-07T19:22:00Z">
        <w:r>
          <w:t xml:space="preserve">assignment shall retain the priority date of </w:t>
        </w:r>
      </w:ins>
      <w:ins w:id="307" w:author="USA" w:date="2021-06-08T09:48:00Z">
        <w:r>
          <w:t>protection</w:t>
        </w:r>
      </w:ins>
      <w:ins w:id="308" w:author="USA" w:date="2021-06-07T19:22:00Z">
        <w:r>
          <w:t xml:space="preserve"> with that of the </w:t>
        </w:r>
      </w:ins>
      <w:ins w:id="309" w:author="USA" w:date="2021-06-07T19:29:00Z">
        <w:r>
          <w:t>existing</w:t>
        </w:r>
      </w:ins>
      <w:ins w:id="310" w:author="USA" w:date="2021-06-07T19:22:00Z">
        <w:r>
          <w:t xml:space="preserve"> assignment</w:t>
        </w:r>
      </w:ins>
      <w:ins w:id="311" w:author="USA" w:date="2021-06-08T08:15:00Z">
        <w:r>
          <w:t>;</w:t>
        </w:r>
      </w:ins>
    </w:p>
    <w:p w14:paraId="32ACDD52" w14:textId="77777777" w:rsidR="006D4560" w:rsidDel="006E4BEB" w:rsidRDefault="006D4560" w:rsidP="006D4560">
      <w:pPr>
        <w:rPr>
          <w:del w:id="312" w:author="USA" w:date="2021-06-07T19:31:00Z"/>
        </w:rPr>
      </w:pPr>
      <w:del w:id="313" w:author="USA" w:date="2021-06-07T19:31:00Z">
        <w:r w:rsidDel="006E4BEB">
          <w:delText>to examine the relevant part of this Resolution requiring actions to be taken by administrations to implement this Resolution, with a view to sending it to administrations and posting it on the ITU website;</w:delText>
        </w:r>
      </w:del>
    </w:p>
    <w:p w14:paraId="2CB357F3" w14:textId="77777777" w:rsidR="006D4560" w:rsidDel="00B41DB7" w:rsidRDefault="006D4560" w:rsidP="006D4560">
      <w:pPr>
        <w:rPr>
          <w:del w:id="314" w:author="USA" w:date="2021-06-03T08:05:00Z"/>
        </w:rPr>
      </w:pPr>
      <w:del w:id="315" w:author="USA" w:date="2021-06-07T19:31:00Z">
        <w:r w:rsidDel="006E4BEB">
          <w:delText>2</w:delText>
        </w:r>
        <w:r w:rsidDel="006E4BEB">
          <w:tab/>
          <w:delText>to present to subsequent WRCs a progress report relating to the implementation of this Resolution</w:delText>
        </w:r>
      </w:del>
      <w:del w:id="316" w:author="USA" w:date="2021-06-03T08:05:00Z">
        <w:r w:rsidDel="00B41DB7">
          <w:delText>;</w:delText>
        </w:r>
      </w:del>
    </w:p>
    <w:p w14:paraId="7741D1DA" w14:textId="77777777" w:rsidR="006D4560" w:rsidRPr="00CA5C9C" w:rsidDel="00662879" w:rsidRDefault="006D4560" w:rsidP="006D4560">
      <w:pPr>
        <w:rPr>
          <w:del w:id="317" w:author="USA" w:date="2021-06-02T10:00:00Z"/>
        </w:rPr>
      </w:pPr>
      <w:del w:id="318" w:author="USA" w:date="2021-06-02T10:00:00Z">
        <w:r w:rsidRPr="00CA5C9C" w:rsidDel="00662879">
          <w:delText>3</w:delText>
        </w:r>
        <w:r w:rsidRPr="00CA5C9C" w:rsidDel="00662879">
          <w:tab/>
          <w:delText xml:space="preserve">to define a new class of station in order to be able to process satellite network filings submitted by administrations for earth stations providing UA CNPC links, after the Resolution is implemented, in accordance with this Resolution, and publish the information as referred to in </w:delText>
        </w:r>
        <w:r w:rsidRPr="00CA5C9C" w:rsidDel="00662879">
          <w:rPr>
            <w:i/>
          </w:rPr>
          <w:delText>resolves </w:delText>
        </w:r>
        <w:r w:rsidRPr="00CA5C9C" w:rsidDel="00662879">
          <w:delText>4;</w:delText>
        </w:r>
      </w:del>
    </w:p>
    <w:p w14:paraId="331C8A76" w14:textId="77777777" w:rsidR="006D4560" w:rsidRPr="00CA5C9C" w:rsidDel="00662879" w:rsidRDefault="006D4560" w:rsidP="006D4560">
      <w:pPr>
        <w:rPr>
          <w:del w:id="319" w:author="USA" w:date="2021-06-02T10:00:00Z"/>
        </w:rPr>
      </w:pPr>
      <w:del w:id="320" w:author="USA" w:date="2021-06-02T10:00:00Z">
        <w:r w:rsidRPr="00CA5C9C" w:rsidDel="00662879">
          <w:delText>4</w:delText>
        </w:r>
        <w:r w:rsidRPr="00CA5C9C" w:rsidDel="00662879">
          <w:tab/>
          <w:delText xml:space="preserve">not to process satellite network filing submissions by administrations with a new class of a station for earth stations providing UA CNPC links before </w:delText>
        </w:r>
        <w:r w:rsidRPr="00CA5C9C" w:rsidDel="00662879">
          <w:rPr>
            <w:i/>
            <w:iCs/>
          </w:rPr>
          <w:delText>resolves</w:delText>
        </w:r>
        <w:r w:rsidRPr="00CA5C9C" w:rsidDel="00662879">
          <w:delText> 1-12 and 14-19 of this Resolution are implemented;</w:delText>
        </w:r>
      </w:del>
    </w:p>
    <w:p w14:paraId="68F8AADB" w14:textId="77777777" w:rsidR="006D4560" w:rsidRPr="00CA5C9C" w:rsidRDefault="006D4560" w:rsidP="006D4560">
      <w:del w:id="321" w:author="USA" w:date="2021-06-02T10:00:00Z">
        <w:r w:rsidRPr="00CA5C9C" w:rsidDel="00662879">
          <w:delText>5</w:delText>
        </w:r>
      </w:del>
      <w:del w:id="322" w:author="USA" w:date="2021-06-03T08:04:00Z">
        <w:r w:rsidRPr="00CA5C9C" w:rsidDel="00B41DB7">
          <w:tab/>
          <w:delText>to report to subsequent WRCs on the progress made by ICAO on the development of SARPs for UAS CNPC links</w:delText>
        </w:r>
      </w:del>
      <w:r w:rsidRPr="00CA5C9C">
        <w:t>,</w:t>
      </w:r>
    </w:p>
    <w:p w14:paraId="26BF732B" w14:textId="77777777" w:rsidR="006D4560" w:rsidRPr="00CA5C9C" w:rsidRDefault="006D4560" w:rsidP="006D4560">
      <w:pPr>
        <w:pStyle w:val="Call"/>
      </w:pPr>
      <w:r w:rsidRPr="00CA5C9C">
        <w:t>instructs the Secretary-General</w:t>
      </w:r>
    </w:p>
    <w:p w14:paraId="19B209C5" w14:textId="77777777" w:rsidR="006D4560" w:rsidRPr="00CA5C9C" w:rsidDel="00B41DB7" w:rsidRDefault="006D4560" w:rsidP="006D4560">
      <w:pPr>
        <w:rPr>
          <w:del w:id="323" w:author="USA" w:date="2021-06-03T08:06:00Z"/>
          <w:lang w:eastAsia="fr-FR"/>
        </w:rPr>
      </w:pPr>
      <w:r w:rsidRPr="00CA5C9C">
        <w:rPr>
          <w:lang w:eastAsia="fr-FR"/>
        </w:rPr>
        <w:t>to bring this Resolution to the attention of the Secretary General of ICAO</w:t>
      </w:r>
      <w:del w:id="324" w:author="USA" w:date="2021-06-03T08:06:00Z">
        <w:r w:rsidRPr="00CA5C9C" w:rsidDel="00B41DB7">
          <w:rPr>
            <w:lang w:eastAsia="fr-FR"/>
          </w:rPr>
          <w:delText>,</w:delText>
        </w:r>
      </w:del>
    </w:p>
    <w:p w14:paraId="5E2D998A" w14:textId="77777777" w:rsidR="006D4560" w:rsidRPr="00CA5C9C" w:rsidDel="00B41DB7" w:rsidRDefault="006D4560" w:rsidP="006D4560">
      <w:pPr>
        <w:pStyle w:val="Call"/>
        <w:rPr>
          <w:del w:id="325" w:author="USA" w:date="2021-06-03T08:06:00Z"/>
        </w:rPr>
      </w:pPr>
      <w:del w:id="326" w:author="USA" w:date="2021-06-03T08:06:00Z">
        <w:r w:rsidRPr="00CA5C9C" w:rsidDel="00B41DB7">
          <w:delText>invites the International Civil Aviation Organization</w:delText>
        </w:r>
      </w:del>
    </w:p>
    <w:p w14:paraId="16682E35" w14:textId="77777777" w:rsidR="006D4560" w:rsidRDefault="006D4560" w:rsidP="006D4560">
      <w:del w:id="327" w:author="USA" w:date="2021-06-03T08:06:00Z">
        <w:r w:rsidRPr="00CA5C9C" w:rsidDel="00B41DB7">
          <w:delText>to provide to the Director of BR, in time for WRC</w:delText>
        </w:r>
        <w:r w:rsidRPr="00CA5C9C" w:rsidDel="00B41DB7">
          <w:noBreakHyphen/>
          <w:delText>23, information on ICAO efforts regarding implementation of UAS CNPC links, including the information related to the development of SARPs for UAS CNPC links</w:delText>
        </w:r>
      </w:del>
      <w:r w:rsidRPr="00CA5C9C">
        <w:t>.</w:t>
      </w:r>
    </w:p>
    <w:p w14:paraId="35C17063" w14:textId="77777777" w:rsidR="006D4560" w:rsidRDefault="006D4560" w:rsidP="006D4560">
      <w:pPr>
        <w:overflowPunct/>
        <w:autoSpaceDE/>
        <w:autoSpaceDN/>
        <w:adjustRightInd/>
        <w:spacing w:before="0" w:after="160" w:line="259" w:lineRule="auto"/>
        <w:textAlignment w:val="auto"/>
      </w:pPr>
      <w:r>
        <w:br w:type="page"/>
      </w:r>
    </w:p>
    <w:p w14:paraId="5901443B" w14:textId="77777777" w:rsidR="006D4560" w:rsidRDefault="006D4560" w:rsidP="006D4560">
      <w:pPr>
        <w:pStyle w:val="AnnexNo"/>
      </w:pPr>
      <w:r>
        <w:lastRenderedPageBreak/>
        <w:t>Annex 1 to Resolution 155 (rev.WRC</w:t>
      </w:r>
      <w:r>
        <w:noBreakHyphen/>
        <w:t>19)</w:t>
      </w:r>
    </w:p>
    <w:p w14:paraId="20A3631A" w14:textId="77777777" w:rsidR="006D4560" w:rsidRDefault="006D4560" w:rsidP="006D4560">
      <w:pPr>
        <w:pStyle w:val="Annextitle"/>
      </w:pPr>
      <w:r>
        <w:t>UAS CNPC links</w:t>
      </w:r>
    </w:p>
    <w:p w14:paraId="371DA3DA" w14:textId="77777777" w:rsidR="006D4560" w:rsidRDefault="006D4560" w:rsidP="006D4560">
      <w:pPr>
        <w:pStyle w:val="FigureNo"/>
        <w:rPr>
          <w:rFonts w:eastAsia="SimSun"/>
        </w:rPr>
      </w:pPr>
      <w:r>
        <w:rPr>
          <w:rFonts w:eastAsia="SimSun"/>
        </w:rPr>
        <w:t>Figure 1</w:t>
      </w:r>
    </w:p>
    <w:p w14:paraId="0723C002" w14:textId="77777777" w:rsidR="006D4560" w:rsidRDefault="006D4560" w:rsidP="006D4560">
      <w:pPr>
        <w:pStyle w:val="Figuretitle"/>
        <w:rPr>
          <w:rFonts w:eastAsia="SimSun"/>
        </w:rPr>
      </w:pPr>
      <w:r>
        <w:rPr>
          <w:rFonts w:eastAsia="SimSun"/>
        </w:rPr>
        <w:t>Elements of UAS architecture using the FSS</w:t>
      </w:r>
    </w:p>
    <w:p w14:paraId="0189D017" w14:textId="77777777" w:rsidR="006D4560" w:rsidRDefault="006D4560" w:rsidP="006D4560">
      <w:pPr>
        <w:jc w:val="center"/>
      </w:pPr>
      <w:ins w:id="328" w:author="USA" w:date="2021-06-17T14:19:00Z">
        <w:r>
          <w:rPr>
            <w:noProof/>
            <w:lang w:eastAsia="zh-TW"/>
          </w:rPr>
          <w:lastRenderedPageBreak/>
          <w:drawing>
            <wp:inline distT="0" distB="0" distL="0" distR="0" wp14:anchorId="25254478" wp14:editId="21C077FA">
              <wp:extent cx="6566747" cy="3693795"/>
              <wp:effectExtent l="0" t="0" r="5715" b="190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2">
                        <a:extLst>
                          <a:ext uri="{28A0092B-C50C-407E-A947-70E740481C1C}">
                            <a14:useLocalDpi xmlns:a14="http://schemas.microsoft.com/office/drawing/2010/main" val="0"/>
                          </a:ext>
                        </a:extLst>
                      </a:blip>
                      <a:stretch>
                        <a:fillRect/>
                      </a:stretch>
                    </pic:blipFill>
                    <pic:spPr>
                      <a:xfrm>
                        <a:off x="0" y="0"/>
                        <a:ext cx="6575911" cy="3698950"/>
                      </a:xfrm>
                      <a:prstGeom prst="rect">
                        <a:avLst/>
                      </a:prstGeom>
                    </pic:spPr>
                  </pic:pic>
                </a:graphicData>
              </a:graphic>
            </wp:inline>
          </w:drawing>
        </w:r>
      </w:ins>
      <w:del w:id="329" w:author="USA" w:date="2021-06-02T10:58:00Z">
        <w:r w:rsidDel="005E7FEF">
          <w:rPr>
            <w:noProof/>
            <w:lang w:eastAsia="zh-TW"/>
          </w:rPr>
          <w:drawing>
            <wp:inline distT="0" distB="0" distL="0" distR="0" wp14:anchorId="6FC77720" wp14:editId="52320780">
              <wp:extent cx="6108204" cy="3794768"/>
              <wp:effectExtent l="0" t="0" r="6985" b="0"/>
              <wp:docPr id="2" name="Picture 2" descr="A map with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R Res_155-01-E.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6108204" cy="3794768"/>
                      </a:xfrm>
                      <a:prstGeom prst="rect">
                        <a:avLst/>
                      </a:prstGeom>
                    </pic:spPr>
                  </pic:pic>
                </a:graphicData>
              </a:graphic>
            </wp:inline>
          </w:drawing>
        </w:r>
      </w:del>
      <w:r>
        <w:rPr>
          <w:noProof/>
          <w:lang w:eastAsia="zh-TW"/>
        </w:rPr>
        <mc:AlternateContent>
          <mc:Choice Requires="wps">
            <w:drawing>
              <wp:anchor distT="0" distB="0" distL="114300" distR="114300" simplePos="0" relativeHeight="251659264" behindDoc="0" locked="0" layoutInCell="1" allowOverlap="1" wp14:anchorId="6456A386" wp14:editId="6ACC2657">
                <wp:simplePos x="0" y="0"/>
                <wp:positionH relativeFrom="column">
                  <wp:posOffset>0</wp:posOffset>
                </wp:positionH>
                <wp:positionV relativeFrom="paragraph">
                  <wp:posOffset>0</wp:posOffset>
                </wp:positionV>
                <wp:extent cx="635000" cy="635000"/>
                <wp:effectExtent l="0" t="0" r="0" b="0"/>
                <wp:wrapNone/>
                <wp:docPr id="21681" name="Rectangle 2168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B856D07" id="Rectangle 21681" o:spid="_x0000_s1026"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" filled="f" stroked="f">
                <o:lock v:ext="edit" aspectratio="t" selection="t"/>
              </v:rect>
            </w:pict>
          </mc:Fallback>
        </mc:AlternateContent>
      </w:r>
    </w:p>
    <w:p w14:paraId="1F00C126" w14:textId="77777777" w:rsidR="006D4560" w:rsidRDefault="006D4560" w:rsidP="006D4560">
      <w:pPr>
        <w:pStyle w:val="enumlev1"/>
        <w:spacing w:before="240"/>
        <w:rPr>
          <w:ins w:id="330" w:author="USA" w:date="2021-06-03T08:09:00Z"/>
        </w:rPr>
      </w:pPr>
      <w:bookmarkStart w:id="331" w:name="_Hlk73604137"/>
    </w:p>
    <w:bookmarkEnd w:id="331"/>
    <w:p w14:paraId="7AFE8A85" w14:textId="77777777" w:rsidR="006D4560" w:rsidRDefault="006D4560" w:rsidP="006D4560">
      <w:pPr>
        <w:pStyle w:val="enumlev1"/>
        <w:spacing w:before="240"/>
        <w:rPr>
          <w:ins w:id="332" w:author="USA" w:date="2021-06-03T08:09:00Z"/>
        </w:rPr>
      </w:pPr>
    </w:p>
    <w:p w14:paraId="1215131B" w14:textId="77777777" w:rsidR="006D4560" w:rsidRDefault="006D4560" w:rsidP="006D4560">
      <w:pPr>
        <w:pStyle w:val="AnnexNo"/>
      </w:pPr>
      <w:r>
        <w:lastRenderedPageBreak/>
        <w:t>Annex 2 to Resolution 155 (rev.WRC</w:t>
      </w:r>
      <w:r>
        <w:noBreakHyphen/>
      </w:r>
      <w:del w:id="333" w:author="USA" w:date="2021-06-02T11:06:00Z">
        <w:r w:rsidDel="001909F5">
          <w:delText>19</w:delText>
        </w:r>
      </w:del>
      <w:ins w:id="334" w:author="USA" w:date="2021-06-02T11:06:00Z">
        <w:r>
          <w:t>23</w:t>
        </w:r>
      </w:ins>
      <w:r>
        <w:t>)</w:t>
      </w:r>
    </w:p>
    <w:p w14:paraId="4D8ABB90" w14:textId="77777777" w:rsidR="006D4560" w:rsidRDefault="006D4560" w:rsidP="006D4560">
      <w:pPr>
        <w:pStyle w:val="Annextitle"/>
      </w:pPr>
      <w:r>
        <w:t>Protection of the fixed service from UAS CNPC emissions</w:t>
      </w:r>
    </w:p>
    <w:p w14:paraId="5E4A6B76" w14:textId="77777777" w:rsidR="006D4560" w:rsidRDefault="006D4560" w:rsidP="006D4560">
      <w:pPr>
        <w:spacing w:before="240" w:after="240"/>
        <w:rPr>
          <w:ins w:id="335" w:author="USA" w:date="2021-06-02T11:13:00Z"/>
          <w:rFonts w:eastAsia="Calibri"/>
        </w:rPr>
      </w:pPr>
      <w:ins w:id="336" w:author="USA" w:date="2021-06-02T11:13:00Z">
        <w:r w:rsidRPr="00373BB5">
          <w:rPr>
            <w:i/>
            <w:iCs/>
          </w:rPr>
          <w:t xml:space="preserve">Editor’s note: Annex </w:t>
        </w:r>
      </w:ins>
      <w:ins w:id="337" w:author="USA" w:date="2021-06-07T19:17:00Z">
        <w:r>
          <w:rPr>
            <w:i/>
            <w:iCs/>
          </w:rPr>
          <w:t>2</w:t>
        </w:r>
      </w:ins>
      <w:ins w:id="338" w:author="USA" w:date="2021-06-02T11:13:00Z">
        <w:r w:rsidRPr="00373BB5">
          <w:rPr>
            <w:i/>
            <w:iCs/>
          </w:rPr>
          <w:t xml:space="preserve"> is to be reviewed and </w:t>
        </w:r>
        <w:r>
          <w:rPr>
            <w:i/>
            <w:iCs/>
          </w:rPr>
          <w:t>appropriate modifications to be made</w:t>
        </w:r>
      </w:ins>
      <w:ins w:id="339" w:author="USA" w:date="2021-06-02T11:14:00Z">
        <w:r>
          <w:rPr>
            <w:i/>
            <w:iCs/>
          </w:rPr>
          <w:t>.</w:t>
        </w:r>
      </w:ins>
    </w:p>
    <w:p w14:paraId="68097A23" w14:textId="77777777" w:rsidR="006D4560" w:rsidRDefault="006D4560" w:rsidP="006D4560">
      <w:pPr>
        <w:pStyle w:val="Headingb"/>
        <w:rPr>
          <w:rFonts w:eastAsia="Calibri"/>
          <w:lang w:val="en-GB"/>
        </w:rPr>
      </w:pPr>
      <w:r>
        <w:rPr>
          <w:rFonts w:eastAsia="Calibri"/>
          <w:lang w:val="en-GB"/>
        </w:rPr>
        <w:t>a)</w:t>
      </w:r>
      <w:r>
        <w:rPr>
          <w:rFonts w:eastAsia="Calibri"/>
          <w:lang w:val="en-GB"/>
        </w:rPr>
        <w:tab/>
        <w:t>Example provided to WRC-15</w:t>
      </w:r>
    </w:p>
    <w:p w14:paraId="4E9F7C9C" w14:textId="77777777" w:rsidR="006D4560" w:rsidRDefault="006D4560" w:rsidP="006D4560">
      <w:pPr>
        <w:rPr>
          <w:rFonts w:eastAsia="Calibri"/>
        </w:rPr>
      </w:pPr>
      <w:r>
        <w:rPr>
          <w:rFonts w:eastAsia="Calibri"/>
        </w:rPr>
        <w:t>The fixed service is allocated by table entries and footnotes in several countries with co-primary status with FSS. Conditions of UA using CNPC shall be such that the fixed service is protected from any harmful interference as follows:</w:t>
      </w:r>
    </w:p>
    <w:p w14:paraId="577C5C17" w14:textId="77777777" w:rsidR="006D4560" w:rsidRDefault="006D4560" w:rsidP="006D4560">
      <w:pPr>
        <w:tabs>
          <w:tab w:val="left" w:pos="0"/>
          <w:tab w:val="left" w:pos="2608"/>
          <w:tab w:val="left" w:pos="3345"/>
        </w:tabs>
        <w:spacing w:before="80"/>
        <w:rPr>
          <w:rFonts w:eastAsia="Calibri"/>
          <w:szCs w:val="24"/>
        </w:rPr>
      </w:pPr>
      <w:r>
        <w:rPr>
          <w:rFonts w:eastAsia="Calibri"/>
          <w:szCs w:val="24"/>
        </w:rPr>
        <w:t>An earth station on board UA in the frequency band 14.0-14.47 GHz shall comply with provisional power flux-density (pfd) limits described below:</w:t>
      </w:r>
    </w:p>
    <w:p w14:paraId="58E5BC04" w14:textId="77777777" w:rsidR="006D4560" w:rsidRDefault="006D4560" w:rsidP="006D4560">
      <w:pPr>
        <w:pStyle w:val="enumlev1"/>
        <w:tabs>
          <w:tab w:val="left" w:pos="2880"/>
          <w:tab w:val="left" w:pos="5812"/>
          <w:tab w:val="right" w:pos="7111"/>
          <w:tab w:val="left" w:pos="7223"/>
          <w:tab w:val="left" w:pos="7517"/>
          <w:tab w:val="right" w:pos="8161"/>
        </w:tabs>
      </w:pPr>
      <w:r>
        <w:tab/>
        <w:t>−132 + 0.5 · θ</w:t>
      </w:r>
      <w:r>
        <w:rPr>
          <w:rFonts w:ascii="Symbol" w:hAnsi="Symbol"/>
        </w:rPr>
        <w:tab/>
      </w:r>
      <w:r>
        <w:t>dB(W/(m</w:t>
      </w:r>
      <w:r>
        <w:rPr>
          <w:vertAlign w:val="superscript"/>
        </w:rPr>
        <w:t>2</w:t>
      </w:r>
      <w:r>
        <w:t> · MHz))</w:t>
      </w:r>
      <w:r>
        <w:tab/>
        <w:t>for</w:t>
      </w:r>
      <w:r>
        <w:tab/>
      </w:r>
      <w:r>
        <w:rPr>
          <w:rFonts w:eastAsia="SimSun"/>
        </w:rPr>
        <w:t xml:space="preserve">0° </w:t>
      </w:r>
      <w:r>
        <w:rPr>
          <w:rFonts w:eastAsia="SimSun" w:cs="Calibri"/>
        </w:rPr>
        <w:t>≤</w:t>
      </w:r>
      <w:r>
        <w:tab/>
        <w:t>θ  ≤  40°</w:t>
      </w:r>
    </w:p>
    <w:p w14:paraId="006AC13F" w14:textId="77777777" w:rsidR="006D4560" w:rsidRPr="00D952FF" w:rsidRDefault="006D4560" w:rsidP="006D4560">
      <w:pPr>
        <w:pStyle w:val="enumlev1"/>
        <w:tabs>
          <w:tab w:val="left" w:pos="2880"/>
          <w:tab w:val="left" w:pos="5812"/>
          <w:tab w:val="right" w:pos="7111"/>
          <w:tab w:val="left" w:pos="7223"/>
          <w:tab w:val="left" w:pos="7517"/>
          <w:tab w:val="right" w:pos="8161"/>
        </w:tabs>
        <w:rPr>
          <w:lang w:val="pl-PL"/>
        </w:rPr>
      </w:pPr>
      <w:r>
        <w:tab/>
      </w:r>
      <w:r w:rsidRPr="00D952FF">
        <w:rPr>
          <w:lang w:val="pl-PL"/>
        </w:rPr>
        <w:t>−112</w:t>
      </w:r>
      <w:r w:rsidRPr="00D952FF">
        <w:rPr>
          <w:lang w:val="pl-PL"/>
        </w:rPr>
        <w:tab/>
        <w:t>dB(W/(m</w:t>
      </w:r>
      <w:r w:rsidRPr="00D952FF">
        <w:rPr>
          <w:vertAlign w:val="superscript"/>
          <w:lang w:val="pl-PL"/>
        </w:rPr>
        <w:t>2</w:t>
      </w:r>
      <w:r w:rsidRPr="00D952FF">
        <w:rPr>
          <w:lang w:val="pl-PL"/>
        </w:rPr>
        <w:t> · MHz))</w:t>
      </w:r>
      <w:r w:rsidRPr="00D952FF">
        <w:rPr>
          <w:lang w:val="pl-PL"/>
        </w:rPr>
        <w:tab/>
        <w:t>for</w:t>
      </w:r>
      <w:r w:rsidRPr="00D952FF">
        <w:rPr>
          <w:lang w:val="pl-PL"/>
        </w:rPr>
        <w:tab/>
        <w:t>40° &lt;</w:t>
      </w:r>
      <w:r w:rsidRPr="00D952FF">
        <w:rPr>
          <w:lang w:val="pl-PL"/>
        </w:rPr>
        <w:tab/>
      </w:r>
      <w:r>
        <w:t>θ</w:t>
      </w:r>
      <w:r w:rsidRPr="00D952FF">
        <w:rPr>
          <w:lang w:val="pl-PL"/>
        </w:rPr>
        <w:t xml:space="preserve">  ≤  90°</w:t>
      </w:r>
    </w:p>
    <w:p w14:paraId="1A842E8F" w14:textId="77777777" w:rsidR="006D4560" w:rsidRDefault="006D4560" w:rsidP="006D4560">
      <w:r>
        <w:t>where θ is the angle of arrival of the radio-frequency wave (degrees above the horizontal).</w:t>
      </w:r>
    </w:p>
    <w:p w14:paraId="5BFADEEB" w14:textId="77777777" w:rsidR="006D4560" w:rsidRDefault="006D4560" w:rsidP="006D4560">
      <w:pPr>
        <w:pStyle w:val="Note"/>
      </w:pPr>
      <w:r>
        <w:t>NOTE – The aforementioned limits relate to the pfd and angles of arrival that would be obtained under free</w:t>
      </w:r>
      <w:r>
        <w:noBreakHyphen/>
        <w:t>space propagation conditions.</w:t>
      </w:r>
    </w:p>
    <w:p w14:paraId="4246C0D7" w14:textId="77777777" w:rsidR="006D4560" w:rsidRDefault="006D4560" w:rsidP="006D4560">
      <w:pPr>
        <w:pStyle w:val="Headingb"/>
        <w:rPr>
          <w:rFonts w:eastAsia="Calibri"/>
          <w:lang w:val="en-GB"/>
        </w:rPr>
      </w:pPr>
      <w:r>
        <w:rPr>
          <w:rFonts w:eastAsia="Calibri"/>
          <w:lang w:val="en-GB"/>
        </w:rPr>
        <w:t>b)</w:t>
      </w:r>
      <w:r>
        <w:rPr>
          <w:rFonts w:eastAsia="Calibri"/>
          <w:lang w:val="en-GB"/>
        </w:rPr>
        <w:tab/>
        <w:t>Example provided to WRC-19</w:t>
      </w:r>
    </w:p>
    <w:p w14:paraId="2F60C3A2" w14:textId="77777777" w:rsidR="006D4560" w:rsidRDefault="006D4560" w:rsidP="006D4560">
      <w:pPr>
        <w:rPr>
          <w:rFonts w:eastAsia="Calibri"/>
        </w:rPr>
      </w:pPr>
      <w:r>
        <w:rPr>
          <w:rFonts w:eastAsia="Calibri"/>
        </w:rPr>
        <w:t xml:space="preserve">An earth station on board UA in the frequency band 14.0-14.3 GHz shall comply with the pfd limits described below, </w:t>
      </w:r>
      <w:r>
        <w:t>on the territory of countries listed in No.</w:t>
      </w:r>
      <w:r>
        <w:rPr>
          <w:i/>
        </w:rPr>
        <w:t> </w:t>
      </w:r>
      <w:r>
        <w:rPr>
          <w:b/>
          <w:bCs/>
        </w:rPr>
        <w:t>5.505</w:t>
      </w:r>
      <w:r>
        <w:rPr>
          <w:rFonts w:eastAsia="Calibri"/>
        </w:rPr>
        <w:t>:</w:t>
      </w:r>
    </w:p>
    <w:p w14:paraId="2E3DFB4A" w14:textId="77777777" w:rsidR="006D4560" w:rsidRDefault="006D4560" w:rsidP="006D4560">
      <w:pPr>
        <w:pStyle w:val="Equation"/>
      </w:pPr>
      <w:r>
        <w:tab/>
      </w:r>
      <w:r>
        <w:tab/>
      </w:r>
      <w:r>
        <w:rPr>
          <w:noProof/>
          <w:lang w:eastAsia="zh-TW"/>
        </w:rPr>
        <mc:AlternateContent>
          <mc:Choice Requires="wps">
            <w:drawing>
              <wp:anchor distT="0" distB="0" distL="114300" distR="114300" simplePos="0" relativeHeight="251660288" behindDoc="0" locked="0" layoutInCell="1" allowOverlap="1" wp14:anchorId="34E7CF91" wp14:editId="3C12C02C">
                <wp:simplePos x="0" y="0"/>
                <wp:positionH relativeFrom="column">
                  <wp:posOffset>0</wp:posOffset>
                </wp:positionH>
                <wp:positionV relativeFrom="paragraph">
                  <wp:posOffset>0</wp:posOffset>
                </wp:positionV>
                <wp:extent cx="635000" cy="635000"/>
                <wp:effectExtent l="0" t="0" r="0" b="0"/>
                <wp:wrapNone/>
                <wp:docPr id="21680" name="Rectangle 21680"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8C29B2F" id="Rectangle 21680" o:spid="_x0000_s1026" style="position:absolute;margin-left:0;margin-top:0;width:50pt;height:50pt;z-index:251660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" filled="f" stroked="f">
                <o:lock v:ext="edit" aspectratio="t" selection="t"/>
              </v:rect>
            </w:pict>
          </mc:Fallback>
        </mc:AlternateContent>
      </w:r>
      <w:r>
        <w:rPr>
          <w:noProof/>
          <w:lang w:eastAsia="zh-TW"/>
        </w:rPr>
        <mc:AlternateContent>
          <mc:Choice Requires="wps">
            <w:drawing>
              <wp:anchor distT="0" distB="0" distL="114300" distR="114300" simplePos="0" relativeHeight="251661312" behindDoc="0" locked="0" layoutInCell="1" allowOverlap="1" wp14:anchorId="3663314D" wp14:editId="16671E3B">
                <wp:simplePos x="0" y="0"/>
                <wp:positionH relativeFrom="column">
                  <wp:posOffset>0</wp:posOffset>
                </wp:positionH>
                <wp:positionV relativeFrom="paragraph">
                  <wp:posOffset>0</wp:posOffset>
                </wp:positionV>
                <wp:extent cx="635000" cy="635000"/>
                <wp:effectExtent l="0" t="0" r="0" b="0"/>
                <wp:wrapNone/>
                <wp:docPr id="21679" name="Rectangle 2167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590DADC" id="Rectangle 21679" o:spid="_x0000_s1026" style="position:absolute;margin-left:0;margin-top:0;width:50pt;height:50pt;z-index:251661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" filled="f" stroked="f">
                <o:lock v:ext="edit" aspectratio="t" selection="t"/>
              </v:rect>
            </w:pict>
          </mc:Fallback>
        </mc:AlternateContent>
      </w:r>
      <w:r>
        <w:rPr>
          <w:position w:val="-20"/>
        </w:rPr>
        <w:object w:dxaOrig="4035" w:dyaOrig="570" w14:anchorId="040126D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1pt;height:29pt" o:ole="">
            <v:imagedata r:id="rId14" o:title=""/>
          </v:shape>
          <o:OLEObject Type="Embed" ProgID="Equation.DSMT4" ShapeID="_x0000_i1025" DrawAspect="Content" ObjectID="_1689668822" r:id="rId15"/>
        </w:object>
      </w:r>
      <w:r>
        <w:t>     </w:t>
      </w:r>
      <w:r>
        <w:rPr>
          <w:rFonts w:eastAsia="SimSun"/>
        </w:rPr>
        <w:t xml:space="preserve">for  </w:t>
      </w:r>
      <w:r>
        <w:t>0° ≤ θ ≤ 90°</w:t>
      </w:r>
    </w:p>
    <w:p w14:paraId="1ADE0CC4" w14:textId="77777777" w:rsidR="006D4560" w:rsidRDefault="006D4560" w:rsidP="006D4560">
      <w:r>
        <w:t>where θ is the angle of arrival of the radio-frequency wave (degrees above the horizontal).</w:t>
      </w:r>
    </w:p>
    <w:p w14:paraId="539C8E99" w14:textId="77777777" w:rsidR="006D4560" w:rsidRDefault="006D4560" w:rsidP="006D4560">
      <w:pPr>
        <w:keepNext/>
      </w:pPr>
      <w:r>
        <w:t>An earth station on board UA:</w:t>
      </w:r>
    </w:p>
    <w:p w14:paraId="381763CA" w14:textId="77777777" w:rsidR="006D4560" w:rsidRDefault="006D4560" w:rsidP="006D4560">
      <w:pPr>
        <w:pStyle w:val="enumlev1"/>
      </w:pPr>
      <w:r>
        <w:t>–</w:t>
      </w:r>
      <w:r>
        <w:tab/>
        <w:t>in the frequency band 14.25-14.3 GHz on the territory of countries listed in No. </w:t>
      </w:r>
      <w:r>
        <w:rPr>
          <w:b/>
          <w:bCs/>
        </w:rPr>
        <w:t>5.508</w:t>
      </w:r>
      <w:r>
        <w:t>;</w:t>
      </w:r>
    </w:p>
    <w:p w14:paraId="745C1EE9" w14:textId="77777777" w:rsidR="006D4560" w:rsidRDefault="006D4560" w:rsidP="006D4560">
      <w:pPr>
        <w:pStyle w:val="enumlev1"/>
      </w:pPr>
      <w:r>
        <w:t>–</w:t>
      </w:r>
      <w:r>
        <w:tab/>
        <w:t>in the frequency band 14.3-14.4 GHz in Regions</w:t>
      </w:r>
      <w:r>
        <w:rPr>
          <w:rFonts w:eastAsia="Calibri"/>
        </w:rPr>
        <w:t> </w:t>
      </w:r>
      <w:r>
        <w:t>1 and</w:t>
      </w:r>
      <w:r>
        <w:rPr>
          <w:rFonts w:eastAsia="Calibri"/>
        </w:rPr>
        <w:t> </w:t>
      </w:r>
      <w:r>
        <w:t>3;</w:t>
      </w:r>
    </w:p>
    <w:p w14:paraId="0D1ACB61" w14:textId="77777777" w:rsidR="006D4560" w:rsidRDefault="006D4560" w:rsidP="006D4560">
      <w:pPr>
        <w:pStyle w:val="enumlev1"/>
      </w:pPr>
      <w:r>
        <w:t>–</w:t>
      </w:r>
      <w:r>
        <w:tab/>
        <w:t>in the frequency band 14.4-14.47 GHz worldwide,</w:t>
      </w:r>
    </w:p>
    <w:p w14:paraId="57F91018" w14:textId="77777777" w:rsidR="006D4560" w:rsidRDefault="006D4560" w:rsidP="006D4560">
      <w:pPr>
        <w:keepNext/>
      </w:pPr>
      <w:r>
        <w:t>shall comply with the pfd limits described below:</w:t>
      </w:r>
    </w:p>
    <w:p w14:paraId="08EB49FB" w14:textId="77777777" w:rsidR="006D4560" w:rsidRDefault="006D4560" w:rsidP="006D4560">
      <w:pPr>
        <w:pStyle w:val="Equation"/>
        <w:tabs>
          <w:tab w:val="left" w:pos="5812"/>
          <w:tab w:val="left" w:pos="5954"/>
        </w:tabs>
      </w:pPr>
      <w:r>
        <w:tab/>
      </w:r>
      <w:r>
        <w:tab/>
      </w:r>
      <w:r>
        <w:rPr>
          <w:position w:val="-20"/>
        </w:rPr>
        <w:object w:dxaOrig="4035" w:dyaOrig="570" w14:anchorId="3B3BD6CE">
          <v:shape id="_x0000_i1026" type="#_x0000_t75" style="width:201pt;height:29pt" o:ole="">
            <v:imagedata r:id="rId16" o:title=""/>
          </v:shape>
          <o:OLEObject Type="Embed" ProgID="Equation.DSMT4" ShapeID="_x0000_i1026" DrawAspect="Content" ObjectID="_1689668823" r:id="rId17"/>
        </w:object>
      </w:r>
      <w:r>
        <w:t>     </w:t>
      </w:r>
      <w:r>
        <w:rPr>
          <w:rFonts w:eastAsia="SimSun"/>
        </w:rPr>
        <w:t xml:space="preserve">for  </w:t>
      </w:r>
      <w:r>
        <w:t>0° ≤ θ ≤ 90°</w:t>
      </w:r>
    </w:p>
    <w:p w14:paraId="4581CCD1" w14:textId="77777777" w:rsidR="006D4560" w:rsidRDefault="006D4560" w:rsidP="006D4560">
      <w:r>
        <w:t>where θ is the angle of arrival of the radio-frequency wave (degrees above the horizontal).</w:t>
      </w:r>
    </w:p>
    <w:p w14:paraId="1F9B5554" w14:textId="77777777" w:rsidR="006D4560" w:rsidRDefault="006D4560" w:rsidP="006D4560">
      <w:pPr>
        <w:pStyle w:val="Note"/>
      </w:pPr>
      <w:r>
        <w:t>NOTE – The aforementioned limits relate to the pfd and angles of arrival that would be obtained under free</w:t>
      </w:r>
      <w:r>
        <w:noBreakHyphen/>
        <w:t>space propagation conditions.</w:t>
      </w:r>
    </w:p>
    <w:p w14:paraId="02EB0C12" w14:textId="77777777" w:rsidR="006D4560" w:rsidRDefault="006D4560" w:rsidP="00BA59BC">
      <w:pPr>
        <w:jc w:val="center"/>
      </w:pPr>
    </w:p>
    <w:p w14:paraId="1FF157D1" w14:textId="6B5A513A" w:rsidR="00BA59BC" w:rsidRPr="00DB13FF" w:rsidRDefault="00BA59BC" w:rsidP="00BA59BC">
      <w:pPr>
        <w:jc w:val="center"/>
      </w:pPr>
      <w:r w:rsidRPr="00DB13FF">
        <w:t>______________</w:t>
      </w:r>
    </w:p>
    <w:p w14:paraId="3278884E" w14:textId="05684B93" w:rsidR="008C10C3" w:rsidRDefault="008C10C3" w:rsidP="008C10C3">
      <w:pPr>
        <w:rPr>
          <w:szCs w:val="24"/>
        </w:rPr>
      </w:pPr>
    </w:p>
    <w:sectPr w:rsidR="008C10C3" w:rsidSect="00FE0EEA">
      <w:headerReference w:type="even" r:id="rId18"/>
      <w:headerReference w:type="default" r:id="rId19"/>
      <w:footerReference w:type="even" r:id="rId20"/>
      <w:footerReference w:type="default" r:id="rId21"/>
      <w:headerReference w:type="first" r:id="rId22"/>
      <w:footerReference w:type="first" r:id="rId23"/>
      <w:pgSz w:w="12240" w:h="15840" w:code="1"/>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364296" w14:textId="77777777" w:rsidR="008F6F17" w:rsidRDefault="008F6F17">
      <w:r>
        <w:separator/>
      </w:r>
    </w:p>
  </w:endnote>
  <w:endnote w:type="continuationSeparator" w:id="0">
    <w:p w14:paraId="0F1A174E" w14:textId="77777777" w:rsidR="008F6F17" w:rsidRDefault="008F6F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CG Times">
    <w:altName w:val="Times New Roman"/>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Times New Roman Bold">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MMNHP+BookmanOldStyle">
    <w:altName w:val="Bookman Old Style"/>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swiss"/>
    <w:pitch w:val="variable"/>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Simplified Arabic">
    <w:charset w:val="B2"/>
    <w:family w:val="roman"/>
    <w:pitch w:val="variable"/>
    <w:sig w:usb0="00002003" w:usb1="80000000" w:usb2="00000008" w:usb3="00000000" w:csb0="00000041" w:csb1="00000000"/>
  </w:font>
  <w:font w:name="Helvetica-Light">
    <w:altName w:val="Malgun Gothic"/>
    <w:panose1 w:val="00000000000000000000"/>
    <w:charset w:val="00"/>
    <w:family w:val="swiss"/>
    <w:notTrueType/>
    <w:pitch w:val="default"/>
    <w:sig w:usb0="00000000" w:usb1="09060000" w:usb2="00000010" w:usb3="00000000" w:csb0="00080001" w:csb1="00000000"/>
  </w:font>
  <w:font w:name="FangSong_GB2312">
    <w:altName w:val="仿宋"/>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5081D6" w14:textId="77777777" w:rsidR="00523578" w:rsidRDefault="0052357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862E51" w14:textId="77777777" w:rsidR="00523578" w:rsidRDefault="0052357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8B8344" w14:textId="77777777" w:rsidR="00523578" w:rsidRDefault="005235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39A2E9" w14:textId="77777777" w:rsidR="008F6F17" w:rsidRDefault="008F6F17">
      <w:r>
        <w:t>____________________</w:t>
      </w:r>
    </w:p>
  </w:footnote>
  <w:footnote w:type="continuationSeparator" w:id="0">
    <w:p w14:paraId="7EE840B4" w14:textId="77777777" w:rsidR="008F6F17" w:rsidRDefault="008F6F17">
      <w:r>
        <w:continuationSeparator/>
      </w:r>
    </w:p>
  </w:footnote>
  <w:footnote w:id="1">
    <w:p w14:paraId="0CFF8D50" w14:textId="77777777" w:rsidR="006D4560" w:rsidRDefault="006D4560" w:rsidP="006D4560">
      <w:pPr>
        <w:pStyle w:val="FootnoteText"/>
        <w:rPr>
          <w:lang w:eastAsia="zh-CN"/>
        </w:rPr>
      </w:pPr>
      <w:r>
        <w:rPr>
          <w:rStyle w:val="FootnoteReference"/>
        </w:rPr>
        <w:t>*</w:t>
      </w:r>
      <w:r>
        <w:t xml:space="preserve"> </w:t>
      </w:r>
      <w:r>
        <w:tab/>
      </w:r>
      <w:r>
        <w:rPr>
          <w:szCs w:val="24"/>
        </w:rPr>
        <w:t>May also be used consistent with international standards and practices approved by the responsible civil aviation authority.</w:t>
      </w:r>
    </w:p>
  </w:footnote>
  <w:footnote w:id="2">
    <w:p w14:paraId="42DCDB4D" w14:textId="77777777" w:rsidR="006D4560" w:rsidRDefault="006D4560" w:rsidP="006D4560">
      <w:pPr>
        <w:pStyle w:val="FootnoteText"/>
      </w:pPr>
      <w:del w:id="43" w:author="USA" w:date="2021-06-02T08:48:00Z">
        <w:r>
          <w:rPr>
            <w:rStyle w:val="FootnoteReference"/>
          </w:rPr>
          <w:delText>*</w:delText>
        </w:r>
        <w:r>
          <w:tab/>
        </w:r>
        <w:r>
          <w:rPr>
            <w:szCs w:val="24"/>
          </w:rPr>
          <w:delText>May also be used consistent with international standards and practices approved by the responsible civil aviation authority.</w:delText>
        </w:r>
      </w:del>
    </w:p>
  </w:footnote>
  <w:footnote w:id="3">
    <w:p w14:paraId="2DD5FD61" w14:textId="77777777" w:rsidR="006D4560" w:rsidRDefault="006D4560" w:rsidP="006D4560">
      <w:pPr>
        <w:pStyle w:val="FootnoteText"/>
      </w:pPr>
      <w:del w:id="238" w:author="USA" w:date="2021-06-02T08:48:00Z">
        <w:r>
          <w:rPr>
            <w:rStyle w:val="FootnoteReference"/>
          </w:rPr>
          <w:delText>1</w:delText>
        </w:r>
        <w:r>
          <w:delText xml:space="preserve"> </w:delText>
        </w:r>
        <w:r>
          <w:tab/>
          <w:delText>WRC</w:delText>
        </w:r>
        <w:r>
          <w:noBreakHyphen/>
          <w:delText>19 received a proposal from one regional organization regarding protection of the fixed service using a revised pfd mask as contained in Annex 2 section</w:delText>
        </w:r>
        <w:r>
          <w:rPr>
            <w:i/>
          </w:rPr>
          <w:delText> </w:delText>
        </w:r>
        <w:r>
          <w:delText>b). ITU</w:delText>
        </w:r>
        <w:r>
          <w:noBreakHyphen/>
          <w:delText>R is invited, in continuing its study on the implementation of this Resolution, to consider this mask and take necessary action as appropriate.</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0F7FE5" w14:textId="77777777" w:rsidR="00523578" w:rsidRDefault="0052357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6CDAF" w14:textId="77777777" w:rsidR="00461607" w:rsidRPr="0012658E" w:rsidRDefault="00461607">
    <w:pPr>
      <w:pStyle w:val="Header"/>
      <w:rPr>
        <w:lang w:val="pt-PT"/>
      </w:rPr>
    </w:pPr>
    <w:r>
      <w:rPr>
        <w:lang w:val="pt-PT"/>
      </w:rPr>
      <w:b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8C6A07" w14:textId="77777777" w:rsidR="00523578" w:rsidRDefault="0052357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D5B65CB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91D29F0"/>
    <w:multiLevelType w:val="hybridMultilevel"/>
    <w:tmpl w:val="0F164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6901629"/>
    <w:multiLevelType w:val="singleLevel"/>
    <w:tmpl w:val="B9CC6176"/>
    <w:lvl w:ilvl="0">
      <w:start w:val="1"/>
      <w:numFmt w:val="bullet"/>
      <w:pStyle w:val="toc01"/>
      <w:lvlText w:val=""/>
      <w:lvlJc w:val="left"/>
      <w:pPr>
        <w:tabs>
          <w:tab w:val="num" w:pos="425"/>
        </w:tabs>
        <w:ind w:left="425" w:hanging="425"/>
      </w:pPr>
      <w:rPr>
        <w:rFonts w:ascii="Symbol" w:hAnsi="Symbol" w:hint="default"/>
      </w:rPr>
    </w:lvl>
  </w:abstractNum>
  <w:abstractNum w:abstractNumId="3" w15:restartNumberingAfterBreak="0">
    <w:nsid w:val="3A85404A"/>
    <w:multiLevelType w:val="singleLevel"/>
    <w:tmpl w:val="C480D6E8"/>
    <w:lvl w:ilvl="0">
      <w:start w:val="1"/>
      <w:numFmt w:val="bullet"/>
      <w:pStyle w:val="B1"/>
      <w:lvlText w:val=""/>
      <w:lvlJc w:val="left"/>
      <w:pPr>
        <w:tabs>
          <w:tab w:val="num" w:pos="425"/>
        </w:tabs>
        <w:ind w:left="425" w:hanging="425"/>
      </w:pPr>
      <w:rPr>
        <w:rFonts w:ascii="Symbol" w:hAnsi="Symbol" w:hint="default"/>
      </w:rPr>
    </w:lvl>
  </w:abstractNum>
  <w:abstractNum w:abstractNumId="4" w15:restartNumberingAfterBreak="0">
    <w:nsid w:val="5B505F91"/>
    <w:multiLevelType w:val="hybridMultilevel"/>
    <w:tmpl w:val="7EC83216"/>
    <w:lvl w:ilvl="0" w:tplc="ED405FDA">
      <w:numFmt w:val="bullet"/>
      <w:pStyle w:val="CEOIndent-bulletsblackdot"/>
      <w:lvlText w:val=""/>
      <w:lvlJc w:val="left"/>
      <w:pPr>
        <w:tabs>
          <w:tab w:val="num" w:pos="284"/>
        </w:tabs>
        <w:ind w:left="284" w:hanging="284"/>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045528E"/>
    <w:multiLevelType w:val="hybridMultilevel"/>
    <w:tmpl w:val="A4C0C58C"/>
    <w:lvl w:ilvl="0" w:tplc="637C0388">
      <w:start w:val="1"/>
      <w:numFmt w:val="decimal"/>
      <w:lvlText w:val="%1"/>
      <w:lvlJc w:val="left"/>
      <w:pPr>
        <w:tabs>
          <w:tab w:val="num" w:pos="1500"/>
        </w:tabs>
        <w:ind w:left="1500" w:hanging="1140"/>
      </w:pPr>
      <w:rPr>
        <w:rFonts w:ascii="Times New Roman" w:hAnsi="Times New Roman" w:cs="Times New Roman" w:hint="default"/>
      </w:rPr>
    </w:lvl>
    <w:lvl w:ilvl="1" w:tplc="04090019">
      <w:start w:val="1"/>
      <w:numFmt w:val="lowerLetter"/>
      <w:lvlText w:val="%2."/>
      <w:lvlJc w:val="left"/>
      <w:pPr>
        <w:tabs>
          <w:tab w:val="num" w:pos="1440"/>
        </w:tabs>
        <w:ind w:left="1440" w:hanging="360"/>
      </w:pPr>
      <w:rPr>
        <w:rFonts w:ascii="Times New Roman" w:hAnsi="Times New Roman" w:cs="Times New Roman"/>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6" w15:restartNumberingAfterBreak="0">
    <w:nsid w:val="77333CE1"/>
    <w:multiLevelType w:val="singleLevel"/>
    <w:tmpl w:val="291438EE"/>
    <w:lvl w:ilvl="0">
      <w:start w:val="1"/>
      <w:numFmt w:val="decimal"/>
      <w:pStyle w:val="1"/>
      <w:lvlText w:val="[%1]"/>
      <w:lvlJc w:val="left"/>
      <w:pPr>
        <w:tabs>
          <w:tab w:val="num" w:pos="360"/>
        </w:tabs>
        <w:ind w:left="360" w:hanging="360"/>
      </w:pPr>
      <w:rPr>
        <w:rFonts w:cs="Times New Roman"/>
      </w:rPr>
    </w:lvl>
  </w:abstractNum>
  <w:abstractNum w:abstractNumId="7" w15:restartNumberingAfterBreak="0">
    <w:nsid w:val="773E5F7C"/>
    <w:multiLevelType w:val="singleLevel"/>
    <w:tmpl w:val="93A80D5C"/>
    <w:lvl w:ilvl="0">
      <w:start w:val="1"/>
      <w:numFmt w:val="bullet"/>
      <w:pStyle w:val="Rientra1"/>
      <w:lvlText w:val=""/>
      <w:lvlJc w:val="left"/>
      <w:pPr>
        <w:tabs>
          <w:tab w:val="num" w:pos="360"/>
        </w:tabs>
        <w:ind w:left="360" w:hanging="360"/>
      </w:pPr>
      <w:rPr>
        <w:rFonts w:ascii="Symbol" w:hAnsi="Symbol" w:hint="default"/>
      </w:rPr>
    </w:lvl>
  </w:abstractNum>
  <w:abstractNum w:abstractNumId="8" w15:restartNumberingAfterBreak="0">
    <w:nsid w:val="789A050A"/>
    <w:multiLevelType w:val="hybridMultilevel"/>
    <w:tmpl w:val="F13074F4"/>
    <w:lvl w:ilvl="0" w:tplc="C09211BC">
      <w:start w:val="1"/>
      <w:numFmt w:val="bullet"/>
      <w:lvlText w:val="–"/>
      <w:lvlJc w:val="left"/>
      <w:pPr>
        <w:ind w:left="720" w:hanging="360"/>
      </w:pPr>
      <w:rPr>
        <w:rFonts w:ascii="MS PGothic" w:hAnsi="MS PGothic"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7E2C41D2"/>
    <w:multiLevelType w:val="hybridMultilevel"/>
    <w:tmpl w:val="C2E8C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4"/>
  </w:num>
  <w:num w:numId="6">
    <w:abstractNumId w:val="8"/>
  </w:num>
  <w:num w:numId="7">
    <w:abstractNumId w:val="0"/>
  </w:num>
  <w:num w:numId="8">
    <w:abstractNumId w:val="5"/>
  </w:num>
  <w:num w:numId="9">
    <w:abstractNumId w:val="1"/>
  </w:num>
  <w:num w:numId="10">
    <w:abstractNumId w:val="9"/>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USA">
    <w15:presenceInfo w15:providerId="None" w15:userId="USA"/>
  </w15:person>
  <w15:person w15:author="Scott Kotler">
    <w15:presenceInfo w15:providerId="None" w15:userId="Scott Kotler"/>
  </w15:person>
  <w15:person w15:author="michael neale">
    <w15:presenceInfo w15:providerId="None" w15:userId="michael nea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DateAndTime/>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_tradnl" w:vendorID="64" w:dllVersion="6" w:nlCheck="1" w:checkStyle="1"/>
  <w:activeWritingStyle w:appName="MSWord" w:lang="fr-FR" w:vendorID="64" w:dllVersion="6" w:nlCheck="1" w:checkStyle="1"/>
  <w:activeWritingStyle w:appName="MSWord" w:lang="en-NZ"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CH" w:vendorID="64" w:dllVersion="0" w:nlCheck="1" w:checkStyle="0"/>
  <w:activeWritingStyle w:appName="MSWord" w:lang="en-US" w:vendorID="64" w:dllVersion="131078" w:nlCheck="1" w:checkStyle="1"/>
  <w:activeWritingStyle w:appName="MSWord" w:lang="fr-FR" w:vendorID="64" w:dllVersion="131078" w:nlCheck="1" w:checkStyle="0"/>
  <w:activeWritingStyle w:appName="MSWord" w:lang="en-GB" w:vendorID="64" w:dllVersion="131078" w:nlCheck="1"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rawingGridHorizontalSpacing w:val="120"/>
  <w:displayHorizontalDrawingGridEvery w:val="0"/>
  <w:displayVerticalDrawingGridEvery w:val="0"/>
  <w:doNotShadeFormData/>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4235"/>
    <w:rsid w:val="00001FCF"/>
    <w:rsid w:val="00011E97"/>
    <w:rsid w:val="00013E52"/>
    <w:rsid w:val="000146EE"/>
    <w:rsid w:val="00026C62"/>
    <w:rsid w:val="000328A7"/>
    <w:rsid w:val="00037ABB"/>
    <w:rsid w:val="000423A9"/>
    <w:rsid w:val="00050894"/>
    <w:rsid w:val="00051C44"/>
    <w:rsid w:val="00051FEC"/>
    <w:rsid w:val="000713AC"/>
    <w:rsid w:val="00071B27"/>
    <w:rsid w:val="00074F49"/>
    <w:rsid w:val="000815DB"/>
    <w:rsid w:val="000A63C6"/>
    <w:rsid w:val="000B1040"/>
    <w:rsid w:val="000B6B0C"/>
    <w:rsid w:val="000C2963"/>
    <w:rsid w:val="000C3C3C"/>
    <w:rsid w:val="000D1F1D"/>
    <w:rsid w:val="000D24F6"/>
    <w:rsid w:val="000E0184"/>
    <w:rsid w:val="000F5349"/>
    <w:rsid w:val="000F70B9"/>
    <w:rsid w:val="00103467"/>
    <w:rsid w:val="00115AB5"/>
    <w:rsid w:val="001302DB"/>
    <w:rsid w:val="00142A9C"/>
    <w:rsid w:val="0014430B"/>
    <w:rsid w:val="00155EAF"/>
    <w:rsid w:val="00161172"/>
    <w:rsid w:val="001611DC"/>
    <w:rsid w:val="001616A4"/>
    <w:rsid w:val="00170C40"/>
    <w:rsid w:val="00173E4F"/>
    <w:rsid w:val="001740C7"/>
    <w:rsid w:val="00176055"/>
    <w:rsid w:val="001762AC"/>
    <w:rsid w:val="00177D0A"/>
    <w:rsid w:val="00181569"/>
    <w:rsid w:val="001A040F"/>
    <w:rsid w:val="001A2611"/>
    <w:rsid w:val="001A2B81"/>
    <w:rsid w:val="001A3DE6"/>
    <w:rsid w:val="001C4069"/>
    <w:rsid w:val="001C6BCC"/>
    <w:rsid w:val="001D3303"/>
    <w:rsid w:val="001D76B5"/>
    <w:rsid w:val="001F287F"/>
    <w:rsid w:val="001F392C"/>
    <w:rsid w:val="002071BD"/>
    <w:rsid w:val="00211DE2"/>
    <w:rsid w:val="00223875"/>
    <w:rsid w:val="00233664"/>
    <w:rsid w:val="00246858"/>
    <w:rsid w:val="0025651B"/>
    <w:rsid w:val="00261BCA"/>
    <w:rsid w:val="00272B66"/>
    <w:rsid w:val="002809D8"/>
    <w:rsid w:val="002827F0"/>
    <w:rsid w:val="00282E87"/>
    <w:rsid w:val="00286F87"/>
    <w:rsid w:val="002926C2"/>
    <w:rsid w:val="002968C7"/>
    <w:rsid w:val="00297CAC"/>
    <w:rsid w:val="002C44F8"/>
    <w:rsid w:val="002C6D77"/>
    <w:rsid w:val="002D3334"/>
    <w:rsid w:val="002D7199"/>
    <w:rsid w:val="002F41B5"/>
    <w:rsid w:val="002F5E8A"/>
    <w:rsid w:val="002F63CD"/>
    <w:rsid w:val="00323743"/>
    <w:rsid w:val="00326A16"/>
    <w:rsid w:val="003307DB"/>
    <w:rsid w:val="00376113"/>
    <w:rsid w:val="00377767"/>
    <w:rsid w:val="003808B6"/>
    <w:rsid w:val="003A356F"/>
    <w:rsid w:val="003B6663"/>
    <w:rsid w:val="003C13DB"/>
    <w:rsid w:val="003C2531"/>
    <w:rsid w:val="003C4879"/>
    <w:rsid w:val="003D2487"/>
    <w:rsid w:val="003D7916"/>
    <w:rsid w:val="003E35EB"/>
    <w:rsid w:val="003F7D34"/>
    <w:rsid w:val="0040429B"/>
    <w:rsid w:val="00406EE2"/>
    <w:rsid w:val="00412607"/>
    <w:rsid w:val="004126E3"/>
    <w:rsid w:val="0042030C"/>
    <w:rsid w:val="00424E04"/>
    <w:rsid w:val="004313D9"/>
    <w:rsid w:val="004356FA"/>
    <w:rsid w:val="00435B13"/>
    <w:rsid w:val="004375C5"/>
    <w:rsid w:val="00441294"/>
    <w:rsid w:val="00445B52"/>
    <w:rsid w:val="004556C6"/>
    <w:rsid w:val="00461607"/>
    <w:rsid w:val="0047247F"/>
    <w:rsid w:val="004758EF"/>
    <w:rsid w:val="0048791B"/>
    <w:rsid w:val="00490665"/>
    <w:rsid w:val="00493EE0"/>
    <w:rsid w:val="004B1705"/>
    <w:rsid w:val="004C1A6F"/>
    <w:rsid w:val="004C22EA"/>
    <w:rsid w:val="004C6A62"/>
    <w:rsid w:val="004C6BA5"/>
    <w:rsid w:val="004D1E6B"/>
    <w:rsid w:val="004D45FD"/>
    <w:rsid w:val="004D6137"/>
    <w:rsid w:val="004E1EBE"/>
    <w:rsid w:val="004E1EDF"/>
    <w:rsid w:val="005011AE"/>
    <w:rsid w:val="00502661"/>
    <w:rsid w:val="005056D1"/>
    <w:rsid w:val="00511793"/>
    <w:rsid w:val="00514A3F"/>
    <w:rsid w:val="0052153F"/>
    <w:rsid w:val="00523578"/>
    <w:rsid w:val="00524122"/>
    <w:rsid w:val="00527A25"/>
    <w:rsid w:val="00533ED1"/>
    <w:rsid w:val="00534E88"/>
    <w:rsid w:val="00536A35"/>
    <w:rsid w:val="00545C87"/>
    <w:rsid w:val="005464F5"/>
    <w:rsid w:val="005570D8"/>
    <w:rsid w:val="00573D1D"/>
    <w:rsid w:val="00575CA2"/>
    <w:rsid w:val="00582985"/>
    <w:rsid w:val="005915A7"/>
    <w:rsid w:val="005935CB"/>
    <w:rsid w:val="00595208"/>
    <w:rsid w:val="0059695B"/>
    <w:rsid w:val="0059696C"/>
    <w:rsid w:val="005A0308"/>
    <w:rsid w:val="005B008B"/>
    <w:rsid w:val="005B77F5"/>
    <w:rsid w:val="005B7A09"/>
    <w:rsid w:val="005C3350"/>
    <w:rsid w:val="005C7760"/>
    <w:rsid w:val="005D2BD7"/>
    <w:rsid w:val="005D3A2C"/>
    <w:rsid w:val="005E5462"/>
    <w:rsid w:val="00606715"/>
    <w:rsid w:val="00607410"/>
    <w:rsid w:val="00637CB1"/>
    <w:rsid w:val="00646B80"/>
    <w:rsid w:val="006504D8"/>
    <w:rsid w:val="00664890"/>
    <w:rsid w:val="0066587E"/>
    <w:rsid w:val="00697510"/>
    <w:rsid w:val="006C6080"/>
    <w:rsid w:val="006D4560"/>
    <w:rsid w:val="006D53DE"/>
    <w:rsid w:val="006E064E"/>
    <w:rsid w:val="006E6BFC"/>
    <w:rsid w:val="006F5394"/>
    <w:rsid w:val="006F661E"/>
    <w:rsid w:val="007008F8"/>
    <w:rsid w:val="00701806"/>
    <w:rsid w:val="007028FF"/>
    <w:rsid w:val="00710B62"/>
    <w:rsid w:val="00721944"/>
    <w:rsid w:val="00723BA8"/>
    <w:rsid w:val="0073325C"/>
    <w:rsid w:val="007423FE"/>
    <w:rsid w:val="007512D4"/>
    <w:rsid w:val="00764EB5"/>
    <w:rsid w:val="00765AFA"/>
    <w:rsid w:val="00775DCC"/>
    <w:rsid w:val="00783304"/>
    <w:rsid w:val="00784DF7"/>
    <w:rsid w:val="00785ADD"/>
    <w:rsid w:val="007869BE"/>
    <w:rsid w:val="007A7E9C"/>
    <w:rsid w:val="007B3FE2"/>
    <w:rsid w:val="007B461C"/>
    <w:rsid w:val="007C2A12"/>
    <w:rsid w:val="007C6132"/>
    <w:rsid w:val="007D3B5A"/>
    <w:rsid w:val="007F0F17"/>
    <w:rsid w:val="007F33DB"/>
    <w:rsid w:val="007F391E"/>
    <w:rsid w:val="00806FBC"/>
    <w:rsid w:val="00807158"/>
    <w:rsid w:val="00817BC2"/>
    <w:rsid w:val="00822DE6"/>
    <w:rsid w:val="00835DE3"/>
    <w:rsid w:val="008411D8"/>
    <w:rsid w:val="00846FCF"/>
    <w:rsid w:val="008642E5"/>
    <w:rsid w:val="00875BFF"/>
    <w:rsid w:val="00892A9D"/>
    <w:rsid w:val="0089782B"/>
    <w:rsid w:val="008A00EC"/>
    <w:rsid w:val="008A2EA4"/>
    <w:rsid w:val="008B23AE"/>
    <w:rsid w:val="008B42DB"/>
    <w:rsid w:val="008C10C3"/>
    <w:rsid w:val="008C3CDE"/>
    <w:rsid w:val="008D1CCD"/>
    <w:rsid w:val="008D1E9D"/>
    <w:rsid w:val="008D5F44"/>
    <w:rsid w:val="008E4709"/>
    <w:rsid w:val="008E5CCE"/>
    <w:rsid w:val="008F6F17"/>
    <w:rsid w:val="009076BE"/>
    <w:rsid w:val="00927E5E"/>
    <w:rsid w:val="0093170D"/>
    <w:rsid w:val="009318E1"/>
    <w:rsid w:val="00943AB7"/>
    <w:rsid w:val="009465A2"/>
    <w:rsid w:val="0094679D"/>
    <w:rsid w:val="00946EC6"/>
    <w:rsid w:val="00967DEA"/>
    <w:rsid w:val="00970E30"/>
    <w:rsid w:val="00973D61"/>
    <w:rsid w:val="00980998"/>
    <w:rsid w:val="00986D8C"/>
    <w:rsid w:val="009951B0"/>
    <w:rsid w:val="009A3773"/>
    <w:rsid w:val="009A43B1"/>
    <w:rsid w:val="009A5BED"/>
    <w:rsid w:val="009B0F49"/>
    <w:rsid w:val="009B652E"/>
    <w:rsid w:val="009B746E"/>
    <w:rsid w:val="009B74A0"/>
    <w:rsid w:val="009C1038"/>
    <w:rsid w:val="009C187E"/>
    <w:rsid w:val="009C6126"/>
    <w:rsid w:val="009C65E1"/>
    <w:rsid w:val="009D18DA"/>
    <w:rsid w:val="009D4112"/>
    <w:rsid w:val="009E2C93"/>
    <w:rsid w:val="009E3088"/>
    <w:rsid w:val="009E7823"/>
    <w:rsid w:val="009F4F68"/>
    <w:rsid w:val="00A00BD6"/>
    <w:rsid w:val="00A020BE"/>
    <w:rsid w:val="00A07EB7"/>
    <w:rsid w:val="00A14235"/>
    <w:rsid w:val="00A15A16"/>
    <w:rsid w:val="00A20242"/>
    <w:rsid w:val="00A54C8A"/>
    <w:rsid w:val="00A576F0"/>
    <w:rsid w:val="00A600CB"/>
    <w:rsid w:val="00A64465"/>
    <w:rsid w:val="00A703EC"/>
    <w:rsid w:val="00A71BFB"/>
    <w:rsid w:val="00A71D9B"/>
    <w:rsid w:val="00A72792"/>
    <w:rsid w:val="00A81D2D"/>
    <w:rsid w:val="00A82078"/>
    <w:rsid w:val="00A9004C"/>
    <w:rsid w:val="00A9347D"/>
    <w:rsid w:val="00AA55E5"/>
    <w:rsid w:val="00AA67FC"/>
    <w:rsid w:val="00AA6F44"/>
    <w:rsid w:val="00AB5F43"/>
    <w:rsid w:val="00AB7123"/>
    <w:rsid w:val="00AB7BAF"/>
    <w:rsid w:val="00AC2AE4"/>
    <w:rsid w:val="00AC3A8F"/>
    <w:rsid w:val="00AD7219"/>
    <w:rsid w:val="00B21BB3"/>
    <w:rsid w:val="00B252A6"/>
    <w:rsid w:val="00B43317"/>
    <w:rsid w:val="00B50A68"/>
    <w:rsid w:val="00B56EB8"/>
    <w:rsid w:val="00B72F4F"/>
    <w:rsid w:val="00B748BA"/>
    <w:rsid w:val="00B960E6"/>
    <w:rsid w:val="00BA0C6B"/>
    <w:rsid w:val="00BA59BC"/>
    <w:rsid w:val="00BC688C"/>
    <w:rsid w:val="00BD1CB6"/>
    <w:rsid w:val="00BE3192"/>
    <w:rsid w:val="00BE4F28"/>
    <w:rsid w:val="00BF0224"/>
    <w:rsid w:val="00BF4F6D"/>
    <w:rsid w:val="00C23AB8"/>
    <w:rsid w:val="00C23BFB"/>
    <w:rsid w:val="00C24E69"/>
    <w:rsid w:val="00C33A8B"/>
    <w:rsid w:val="00C42293"/>
    <w:rsid w:val="00C66425"/>
    <w:rsid w:val="00C74E3E"/>
    <w:rsid w:val="00CC1498"/>
    <w:rsid w:val="00CD470B"/>
    <w:rsid w:val="00CD617B"/>
    <w:rsid w:val="00CD7BFA"/>
    <w:rsid w:val="00CE2555"/>
    <w:rsid w:val="00CF47CE"/>
    <w:rsid w:val="00CF78CB"/>
    <w:rsid w:val="00D05A1E"/>
    <w:rsid w:val="00D101EE"/>
    <w:rsid w:val="00D1260D"/>
    <w:rsid w:val="00D2324C"/>
    <w:rsid w:val="00D35CAF"/>
    <w:rsid w:val="00D52A2C"/>
    <w:rsid w:val="00D638F9"/>
    <w:rsid w:val="00D6573F"/>
    <w:rsid w:val="00D67554"/>
    <w:rsid w:val="00D71648"/>
    <w:rsid w:val="00D742F3"/>
    <w:rsid w:val="00D74528"/>
    <w:rsid w:val="00D77C6E"/>
    <w:rsid w:val="00D80403"/>
    <w:rsid w:val="00D85CE9"/>
    <w:rsid w:val="00DA44BA"/>
    <w:rsid w:val="00DB4701"/>
    <w:rsid w:val="00DB5D22"/>
    <w:rsid w:val="00DC1AD5"/>
    <w:rsid w:val="00DC4289"/>
    <w:rsid w:val="00DC4670"/>
    <w:rsid w:val="00DE0AFE"/>
    <w:rsid w:val="00DE5034"/>
    <w:rsid w:val="00DF3E2B"/>
    <w:rsid w:val="00DF6A76"/>
    <w:rsid w:val="00E00A5F"/>
    <w:rsid w:val="00E00E7F"/>
    <w:rsid w:val="00E10E99"/>
    <w:rsid w:val="00E165EF"/>
    <w:rsid w:val="00E176C6"/>
    <w:rsid w:val="00E21111"/>
    <w:rsid w:val="00E22977"/>
    <w:rsid w:val="00E25712"/>
    <w:rsid w:val="00E31541"/>
    <w:rsid w:val="00E34FFC"/>
    <w:rsid w:val="00E417ED"/>
    <w:rsid w:val="00E43937"/>
    <w:rsid w:val="00E457D0"/>
    <w:rsid w:val="00E5054A"/>
    <w:rsid w:val="00E50932"/>
    <w:rsid w:val="00E526AF"/>
    <w:rsid w:val="00E62779"/>
    <w:rsid w:val="00E6457C"/>
    <w:rsid w:val="00E70D54"/>
    <w:rsid w:val="00E80CB0"/>
    <w:rsid w:val="00E818F3"/>
    <w:rsid w:val="00E81B8A"/>
    <w:rsid w:val="00EA363F"/>
    <w:rsid w:val="00EB66E9"/>
    <w:rsid w:val="00EB7F8B"/>
    <w:rsid w:val="00ED59F2"/>
    <w:rsid w:val="00ED7D3A"/>
    <w:rsid w:val="00EE37A4"/>
    <w:rsid w:val="00EE4E5A"/>
    <w:rsid w:val="00EE4EDC"/>
    <w:rsid w:val="00EE6BEB"/>
    <w:rsid w:val="00EE6DAA"/>
    <w:rsid w:val="00EF5259"/>
    <w:rsid w:val="00F03498"/>
    <w:rsid w:val="00F055F5"/>
    <w:rsid w:val="00F27B38"/>
    <w:rsid w:val="00F27F61"/>
    <w:rsid w:val="00F350A1"/>
    <w:rsid w:val="00F45015"/>
    <w:rsid w:val="00F47B25"/>
    <w:rsid w:val="00F636D5"/>
    <w:rsid w:val="00F65681"/>
    <w:rsid w:val="00F668CB"/>
    <w:rsid w:val="00F675E3"/>
    <w:rsid w:val="00F82CAD"/>
    <w:rsid w:val="00F82FCC"/>
    <w:rsid w:val="00F8415A"/>
    <w:rsid w:val="00F92F07"/>
    <w:rsid w:val="00F96A3F"/>
    <w:rsid w:val="00FA122C"/>
    <w:rsid w:val="00FA26B7"/>
    <w:rsid w:val="00FB086F"/>
    <w:rsid w:val="00FB4229"/>
    <w:rsid w:val="00FB4931"/>
    <w:rsid w:val="00FB60AA"/>
    <w:rsid w:val="00FC1CB1"/>
    <w:rsid w:val="00FC4003"/>
    <w:rsid w:val="00FE0EEA"/>
    <w:rsid w:val="00FF43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1CA8B63"/>
  <w15:docId w15:val="{53C2E798-2DA9-44C1-8FB0-5BEE07E5F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9" w:qFormat="1"/>
    <w:lsdException w:name="heading 2" w:qFormat="1"/>
    <w:lsdException w:name="heading 3" w:uiPriority="9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3EE0"/>
    <w:pPr>
      <w:tabs>
        <w:tab w:val="left" w:pos="794"/>
        <w:tab w:val="left" w:pos="1191"/>
        <w:tab w:val="left" w:pos="1588"/>
        <w:tab w:val="left" w:pos="1985"/>
      </w:tabs>
      <w:overflowPunct w:val="0"/>
      <w:autoSpaceDE w:val="0"/>
      <w:autoSpaceDN w:val="0"/>
      <w:adjustRightInd w:val="0"/>
      <w:spacing w:before="120"/>
      <w:textAlignment w:val="baseline"/>
    </w:pPr>
    <w:rPr>
      <w:rFonts w:ascii="Times New Roman" w:hAnsi="Times New Roman"/>
      <w:sz w:val="24"/>
    </w:rPr>
  </w:style>
  <w:style w:type="paragraph" w:styleId="Heading1">
    <w:name w:val="heading 1"/>
    <w:aliases w:val="H1,h1,h11,h12,h13,h14,h15,h16,h17,h111,h121,h131,h141,h151,h161,h18,h112,h122,h132,h142,h152,h162,h19,h113,h123,h133,h143,h153,h163,1,l1,II+,I,Section Head,Chapter Heading,h:1,h:1app,app heading 1,Head 1 (Chapter heading),Titre§,H11,NMP Headi"/>
    <w:basedOn w:val="Normal"/>
    <w:next w:val="Normal"/>
    <w:uiPriority w:val="99"/>
    <w:qFormat/>
    <w:rsid w:val="00E62779"/>
    <w:pPr>
      <w:keepNext/>
      <w:keepLines/>
      <w:spacing w:before="360"/>
      <w:ind w:left="794" w:hanging="794"/>
      <w:outlineLvl w:val="0"/>
    </w:pPr>
    <w:rPr>
      <w:b/>
    </w:rPr>
  </w:style>
  <w:style w:type="paragraph" w:styleId="Heading2">
    <w:name w:val="heading 2"/>
    <w:aliases w:val="Sub-section,H2,h2,h21,Heading Two,R2,l2,UNDERRUBRIK 1-2,Head 2,List level 2,Sub-Heading,A,1st level heading,level 2 no toc,2nd level,Titre2,h:2,h:2app,2,level 2,Head2A,PA Major Section,Major Section,Head2,Header 2,Level 2 Head,Heading 2 Hidde"/>
    <w:basedOn w:val="Heading1"/>
    <w:next w:val="Normal"/>
    <w:link w:val="Heading2Char"/>
    <w:qFormat/>
    <w:rsid w:val="00E62779"/>
    <w:pPr>
      <w:spacing w:before="240"/>
      <w:outlineLvl w:val="1"/>
    </w:pPr>
  </w:style>
  <w:style w:type="paragraph" w:styleId="Heading3">
    <w:name w:val="heading 3"/>
    <w:aliases w:val="h3,h31,H3"/>
    <w:basedOn w:val="Heading1"/>
    <w:next w:val="Normal"/>
    <w:link w:val="Heading3Char"/>
    <w:uiPriority w:val="99"/>
    <w:qFormat/>
    <w:rsid w:val="00E62779"/>
    <w:pPr>
      <w:spacing w:before="160"/>
      <w:outlineLvl w:val="2"/>
    </w:pPr>
  </w:style>
  <w:style w:type="paragraph" w:styleId="Heading4">
    <w:name w:val="heading 4"/>
    <w:aliases w:val="h4,H4,h41,H41,H42,h42,H43,h43,H411,h411,H421,h421,H44,h44,H412,h412,H422,h422,H431,h431,H45,h45,H413,h413,H423,h423,H432,h432,H46,h46,H47,h47,Memo Heading 4"/>
    <w:basedOn w:val="Heading3"/>
    <w:next w:val="Normal"/>
    <w:link w:val="Heading4Char"/>
    <w:qFormat/>
    <w:rsid w:val="00E62779"/>
    <w:pPr>
      <w:tabs>
        <w:tab w:val="clear" w:pos="794"/>
        <w:tab w:val="left" w:pos="1021"/>
      </w:tabs>
      <w:ind w:left="1021" w:hanging="1021"/>
      <w:outlineLvl w:val="3"/>
    </w:pPr>
  </w:style>
  <w:style w:type="paragraph" w:styleId="Heading5">
    <w:name w:val="heading 5"/>
    <w:aliases w:val="H5"/>
    <w:basedOn w:val="Heading4"/>
    <w:next w:val="Normal"/>
    <w:link w:val="Heading5Char"/>
    <w:qFormat/>
    <w:rsid w:val="00E62779"/>
    <w:pPr>
      <w:outlineLvl w:val="4"/>
    </w:pPr>
  </w:style>
  <w:style w:type="paragraph" w:styleId="Heading6">
    <w:name w:val="heading 6"/>
    <w:aliases w:val="H6"/>
    <w:basedOn w:val="Heading4"/>
    <w:next w:val="Normal"/>
    <w:link w:val="Heading6Char"/>
    <w:qFormat/>
    <w:rsid w:val="00E62779"/>
    <w:pPr>
      <w:tabs>
        <w:tab w:val="clear" w:pos="1021"/>
        <w:tab w:val="clear" w:pos="1191"/>
      </w:tabs>
      <w:ind w:left="1588" w:hanging="1588"/>
      <w:outlineLvl w:val="5"/>
    </w:pPr>
  </w:style>
  <w:style w:type="paragraph" w:styleId="Heading7">
    <w:name w:val="heading 7"/>
    <w:aliases w:val="H7,8"/>
    <w:basedOn w:val="Heading6"/>
    <w:next w:val="Normal"/>
    <w:link w:val="Heading7Char"/>
    <w:qFormat/>
    <w:rsid w:val="00E62779"/>
    <w:pPr>
      <w:outlineLvl w:val="6"/>
    </w:pPr>
  </w:style>
  <w:style w:type="paragraph" w:styleId="Heading8">
    <w:name w:val="heading 8"/>
    <w:aliases w:val="Table Heading"/>
    <w:basedOn w:val="Heading6"/>
    <w:next w:val="Normal"/>
    <w:link w:val="Heading8Char"/>
    <w:qFormat/>
    <w:rsid w:val="00E62779"/>
    <w:pPr>
      <w:outlineLvl w:val="7"/>
    </w:pPr>
  </w:style>
  <w:style w:type="paragraph" w:styleId="Heading9">
    <w:name w:val="heading 9"/>
    <w:aliases w:val="Figure Heading,FH"/>
    <w:basedOn w:val="Heading6"/>
    <w:next w:val="Normal"/>
    <w:link w:val="Heading9Char"/>
    <w:qFormat/>
    <w:rsid w:val="00E6277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E62779"/>
    <w:pPr>
      <w:spacing w:before="360"/>
    </w:pPr>
  </w:style>
  <w:style w:type="paragraph" w:customStyle="1" w:styleId="Artheading">
    <w:name w:val="Art_heading"/>
    <w:basedOn w:val="Normal"/>
    <w:next w:val="Normalaftertitle"/>
    <w:rsid w:val="00E62779"/>
    <w:pPr>
      <w:spacing w:before="480"/>
      <w:jc w:val="center"/>
    </w:pPr>
    <w:rPr>
      <w:b/>
      <w:sz w:val="28"/>
    </w:rPr>
  </w:style>
  <w:style w:type="paragraph" w:customStyle="1" w:styleId="ArtNo">
    <w:name w:val="Art_No"/>
    <w:basedOn w:val="Normal"/>
    <w:next w:val="Arttitle"/>
    <w:rsid w:val="00E62779"/>
    <w:pPr>
      <w:keepNext/>
      <w:keepLines/>
      <w:spacing w:before="480"/>
      <w:jc w:val="center"/>
    </w:pPr>
    <w:rPr>
      <w:caps/>
      <w:sz w:val="28"/>
    </w:rPr>
  </w:style>
  <w:style w:type="paragraph" w:customStyle="1" w:styleId="Arttitle">
    <w:name w:val="Art_title"/>
    <w:basedOn w:val="Normal"/>
    <w:next w:val="Normalaftertitle"/>
    <w:link w:val="ArttitleChar"/>
    <w:rsid w:val="00E62779"/>
    <w:pPr>
      <w:keepNext/>
      <w:keepLines/>
      <w:spacing w:before="240"/>
      <w:jc w:val="center"/>
    </w:pPr>
    <w:rPr>
      <w:b/>
      <w:sz w:val="28"/>
    </w:rPr>
  </w:style>
  <w:style w:type="paragraph" w:customStyle="1" w:styleId="ASN1">
    <w:name w:val="ASN.1"/>
    <w:basedOn w:val="Normal"/>
    <w:rsid w:val="00E62779"/>
    <w:pPr>
      <w:tabs>
        <w:tab w:val="left" w:pos="567"/>
        <w:tab w:val="left" w:pos="1134"/>
        <w:tab w:val="left" w:pos="1701"/>
        <w:tab w:val="left" w:pos="2268"/>
        <w:tab w:val="left" w:pos="2835"/>
        <w:tab w:val="left" w:pos="3402"/>
        <w:tab w:val="left" w:pos="3969"/>
        <w:tab w:val="left" w:pos="4536"/>
        <w:tab w:val="left" w:pos="5103"/>
        <w:tab w:val="left" w:pos="5670"/>
      </w:tabs>
      <w:spacing w:before="0"/>
    </w:pPr>
    <w:rPr>
      <w:rFonts w:ascii="Courier New" w:hAnsi="Courier New"/>
      <w:b/>
      <w:noProof/>
      <w:sz w:val="20"/>
    </w:rPr>
  </w:style>
  <w:style w:type="paragraph" w:customStyle="1" w:styleId="Call">
    <w:name w:val="Call"/>
    <w:basedOn w:val="Normal"/>
    <w:next w:val="Normal"/>
    <w:link w:val="CallChar"/>
    <w:rsid w:val="00E62779"/>
    <w:pPr>
      <w:keepNext/>
      <w:keepLines/>
      <w:spacing w:before="160"/>
      <w:ind w:left="794"/>
    </w:pPr>
    <w:rPr>
      <w:i/>
    </w:rPr>
  </w:style>
  <w:style w:type="paragraph" w:customStyle="1" w:styleId="ChapNo">
    <w:name w:val="Chap_No"/>
    <w:basedOn w:val="Normal"/>
    <w:next w:val="Chaptitle"/>
    <w:rsid w:val="00E62779"/>
    <w:pPr>
      <w:keepNext/>
      <w:keepLines/>
      <w:spacing w:before="480"/>
      <w:jc w:val="center"/>
    </w:pPr>
    <w:rPr>
      <w:b/>
      <w:caps/>
      <w:sz w:val="28"/>
    </w:rPr>
  </w:style>
  <w:style w:type="paragraph" w:customStyle="1" w:styleId="Chaptitle">
    <w:name w:val="Chap_title"/>
    <w:basedOn w:val="Normal"/>
    <w:next w:val="Normalaftertitle"/>
    <w:rsid w:val="00E62779"/>
    <w:pPr>
      <w:keepNext/>
      <w:keepLines/>
      <w:spacing w:before="240"/>
      <w:jc w:val="center"/>
    </w:pPr>
    <w:rPr>
      <w:b/>
      <w:sz w:val="28"/>
    </w:rPr>
  </w:style>
  <w:style w:type="character" w:styleId="EndnoteReference">
    <w:name w:val="endnote reference"/>
    <w:semiHidden/>
    <w:rsid w:val="00E62779"/>
    <w:rPr>
      <w:vertAlign w:val="superscript"/>
    </w:rPr>
  </w:style>
  <w:style w:type="paragraph" w:customStyle="1" w:styleId="enumlev1">
    <w:name w:val="enumlev1"/>
    <w:basedOn w:val="Normal"/>
    <w:link w:val="enumlev1Char"/>
    <w:qFormat/>
    <w:rsid w:val="00E62779"/>
    <w:pPr>
      <w:spacing w:before="80"/>
      <w:ind w:left="794" w:hanging="794"/>
    </w:pPr>
  </w:style>
  <w:style w:type="paragraph" w:customStyle="1" w:styleId="enumlev2">
    <w:name w:val="enumlev2"/>
    <w:basedOn w:val="enumlev1"/>
    <w:rsid w:val="00E62779"/>
    <w:pPr>
      <w:ind w:left="1191" w:hanging="397"/>
    </w:pPr>
  </w:style>
  <w:style w:type="paragraph" w:customStyle="1" w:styleId="enumlev3">
    <w:name w:val="enumlev3"/>
    <w:basedOn w:val="enumlev2"/>
    <w:rsid w:val="00E62779"/>
    <w:pPr>
      <w:ind w:left="1588"/>
    </w:pPr>
  </w:style>
  <w:style w:type="paragraph" w:customStyle="1" w:styleId="Equation">
    <w:name w:val="Equation"/>
    <w:basedOn w:val="Normal"/>
    <w:link w:val="EquationChar"/>
    <w:rsid w:val="00E62779"/>
    <w:pPr>
      <w:tabs>
        <w:tab w:val="clear" w:pos="1191"/>
        <w:tab w:val="clear" w:pos="1588"/>
        <w:tab w:val="clear" w:pos="1985"/>
        <w:tab w:val="center" w:pos="4820"/>
        <w:tab w:val="right" w:pos="9639"/>
      </w:tabs>
    </w:pPr>
  </w:style>
  <w:style w:type="paragraph" w:customStyle="1" w:styleId="Equationlegend">
    <w:name w:val="Equation_legend"/>
    <w:basedOn w:val="Normal"/>
    <w:rsid w:val="00E62779"/>
    <w:pPr>
      <w:tabs>
        <w:tab w:val="clear" w:pos="794"/>
        <w:tab w:val="clear" w:pos="1191"/>
        <w:tab w:val="clear" w:pos="1588"/>
        <w:tab w:val="right" w:pos="1814"/>
      </w:tabs>
      <w:spacing w:before="80"/>
      <w:ind w:left="1985" w:hanging="1985"/>
    </w:pPr>
  </w:style>
  <w:style w:type="paragraph" w:customStyle="1" w:styleId="Figurelegend">
    <w:name w:val="Figure_legend"/>
    <w:basedOn w:val="Normal"/>
    <w:rsid w:val="00E62779"/>
    <w:pPr>
      <w:keepNext/>
      <w:keepLines/>
      <w:tabs>
        <w:tab w:val="clear" w:pos="794"/>
        <w:tab w:val="clear" w:pos="1191"/>
        <w:tab w:val="clear" w:pos="1588"/>
        <w:tab w:val="clear" w:pos="1985"/>
      </w:tabs>
      <w:spacing w:before="20" w:after="20"/>
    </w:pPr>
    <w:rPr>
      <w:sz w:val="18"/>
    </w:rPr>
  </w:style>
  <w:style w:type="paragraph" w:customStyle="1" w:styleId="Tabletext">
    <w:name w:val="Table_text"/>
    <w:basedOn w:val="Normal"/>
    <w:link w:val="TabletextChar"/>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Figurewithouttitle">
    <w:name w:val="Figure_without_title"/>
    <w:basedOn w:val="Normal"/>
    <w:next w:val="Normalaftertitle"/>
    <w:rsid w:val="00E62779"/>
    <w:pPr>
      <w:keepLines/>
      <w:spacing w:before="240" w:after="120"/>
      <w:jc w:val="center"/>
    </w:pPr>
  </w:style>
  <w:style w:type="paragraph" w:styleId="Footer">
    <w:name w:val="footer"/>
    <w:aliases w:val="footer odd,footer,fo,pie de página"/>
    <w:basedOn w:val="Normal"/>
    <w:link w:val="FooterChar"/>
    <w:rsid w:val="00E62779"/>
    <w:pPr>
      <w:tabs>
        <w:tab w:val="clear" w:pos="794"/>
        <w:tab w:val="clear" w:pos="1191"/>
        <w:tab w:val="clear" w:pos="1588"/>
        <w:tab w:val="clear" w:pos="1985"/>
        <w:tab w:val="left" w:pos="5954"/>
        <w:tab w:val="right" w:pos="9639"/>
      </w:tabs>
      <w:spacing w:before="0"/>
    </w:pPr>
    <w:rPr>
      <w:caps/>
      <w:noProof/>
      <w:sz w:val="16"/>
    </w:rPr>
  </w:style>
  <w:style w:type="paragraph" w:customStyle="1" w:styleId="FirstFooter">
    <w:name w:val="FirstFooter"/>
    <w:basedOn w:val="Footer"/>
    <w:rsid w:val="00E6277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sid w:val="00E62779"/>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FT,DN,footnote text"/>
    <w:basedOn w:val="Note"/>
    <w:link w:val="FootnoteTextChar"/>
    <w:rsid w:val="00E62779"/>
    <w:pPr>
      <w:keepLines/>
      <w:tabs>
        <w:tab w:val="left" w:pos="255"/>
      </w:tabs>
      <w:ind w:left="255" w:hanging="255"/>
    </w:pPr>
  </w:style>
  <w:style w:type="paragraph" w:customStyle="1" w:styleId="Note">
    <w:name w:val="Note"/>
    <w:basedOn w:val="Normal"/>
    <w:link w:val="NoteChar"/>
    <w:rsid w:val="00E62779"/>
    <w:pPr>
      <w:spacing w:before="80"/>
    </w:pPr>
    <w:rPr>
      <w:sz w:val="22"/>
    </w:rPr>
  </w:style>
  <w:style w:type="paragraph" w:styleId="Header">
    <w:name w:val="header"/>
    <w:aliases w:val="header odd,header odd1,header odd2,header,header odd3,header odd4,header odd5,header odd6,header1,header2,header3,header odd11,header odd21,header odd7,header4,header odd8,header odd9,header5,header odd12,header11,header21,header odd22,header31"/>
    <w:basedOn w:val="Normal"/>
    <w:link w:val="HeaderChar"/>
    <w:uiPriority w:val="99"/>
    <w:rsid w:val="00E62779"/>
    <w:pPr>
      <w:tabs>
        <w:tab w:val="clear" w:pos="794"/>
        <w:tab w:val="clear" w:pos="1191"/>
        <w:tab w:val="clear" w:pos="1588"/>
        <w:tab w:val="clear" w:pos="1985"/>
      </w:tabs>
      <w:spacing w:before="0"/>
      <w:jc w:val="center"/>
    </w:pPr>
    <w:rPr>
      <w:sz w:val="18"/>
    </w:rPr>
  </w:style>
  <w:style w:type="paragraph" w:customStyle="1" w:styleId="AnnexNoTitle">
    <w:name w:val="Annex_NoTitle"/>
    <w:basedOn w:val="Normal"/>
    <w:next w:val="Normalaftertitle"/>
    <w:rsid w:val="00E62779"/>
    <w:pPr>
      <w:keepNext/>
      <w:keepLines/>
      <w:spacing w:before="480"/>
      <w:jc w:val="center"/>
    </w:pPr>
    <w:rPr>
      <w:b/>
      <w:sz w:val="28"/>
    </w:rPr>
  </w:style>
  <w:style w:type="paragraph" w:customStyle="1" w:styleId="AppendixNoTitle">
    <w:name w:val="Appendix_NoTitle"/>
    <w:basedOn w:val="AnnexNoTitle"/>
    <w:next w:val="Normalaftertitle"/>
    <w:rsid w:val="00E62779"/>
  </w:style>
  <w:style w:type="paragraph" w:styleId="Index1">
    <w:name w:val="index 1"/>
    <w:basedOn w:val="Normal"/>
    <w:next w:val="Normal"/>
    <w:semiHidden/>
    <w:rsid w:val="00E62779"/>
  </w:style>
  <w:style w:type="paragraph" w:styleId="Index2">
    <w:name w:val="index 2"/>
    <w:basedOn w:val="Normal"/>
    <w:next w:val="Normal"/>
    <w:semiHidden/>
    <w:rsid w:val="00E62779"/>
    <w:pPr>
      <w:ind w:left="283"/>
    </w:pPr>
  </w:style>
  <w:style w:type="paragraph" w:styleId="Index3">
    <w:name w:val="index 3"/>
    <w:basedOn w:val="Normal"/>
    <w:next w:val="Normal"/>
    <w:semiHidden/>
    <w:rsid w:val="00E62779"/>
    <w:pPr>
      <w:ind w:left="566"/>
    </w:pPr>
  </w:style>
  <w:style w:type="paragraph" w:customStyle="1" w:styleId="PartNo">
    <w:name w:val="Part_No"/>
    <w:basedOn w:val="Normal"/>
    <w:next w:val="Partref"/>
    <w:rsid w:val="00E62779"/>
    <w:pPr>
      <w:keepNext/>
      <w:keepLines/>
      <w:spacing w:before="480" w:after="80"/>
      <w:jc w:val="center"/>
    </w:pPr>
    <w:rPr>
      <w:caps/>
      <w:sz w:val="28"/>
    </w:rPr>
  </w:style>
  <w:style w:type="paragraph" w:customStyle="1" w:styleId="Partref">
    <w:name w:val="Part_ref"/>
    <w:basedOn w:val="Normal"/>
    <w:next w:val="Parttitle"/>
    <w:rsid w:val="00E62779"/>
    <w:pPr>
      <w:keepNext/>
      <w:keepLines/>
      <w:spacing w:before="280"/>
      <w:jc w:val="center"/>
    </w:pPr>
  </w:style>
  <w:style w:type="paragraph" w:customStyle="1" w:styleId="Parttitle">
    <w:name w:val="Part_title"/>
    <w:basedOn w:val="Normal"/>
    <w:next w:val="Normalaftertitle"/>
    <w:rsid w:val="00E62779"/>
    <w:pPr>
      <w:keepNext/>
      <w:keepLines/>
      <w:spacing w:before="240" w:after="280"/>
      <w:jc w:val="center"/>
    </w:pPr>
    <w:rPr>
      <w:b/>
      <w:sz w:val="28"/>
    </w:rPr>
  </w:style>
  <w:style w:type="paragraph" w:customStyle="1" w:styleId="RecNo">
    <w:name w:val="Rec_No"/>
    <w:basedOn w:val="Normal"/>
    <w:next w:val="Rectitle"/>
    <w:rsid w:val="00E62779"/>
    <w:pPr>
      <w:keepNext/>
      <w:keepLines/>
      <w:spacing w:before="480"/>
      <w:jc w:val="center"/>
    </w:pPr>
    <w:rPr>
      <w:caps/>
      <w:sz w:val="28"/>
    </w:rPr>
  </w:style>
  <w:style w:type="paragraph" w:customStyle="1" w:styleId="Rectitle">
    <w:name w:val="Rec_title"/>
    <w:basedOn w:val="Normal"/>
    <w:next w:val="Normalaftertitle"/>
    <w:rsid w:val="00E62779"/>
    <w:pPr>
      <w:keepNext/>
      <w:keepLines/>
      <w:spacing w:before="360"/>
      <w:jc w:val="center"/>
    </w:pPr>
    <w:rPr>
      <w:b/>
      <w:sz w:val="28"/>
    </w:rPr>
  </w:style>
  <w:style w:type="paragraph" w:customStyle="1" w:styleId="Recref">
    <w:name w:val="Rec_ref"/>
    <w:basedOn w:val="Normal"/>
    <w:next w:val="Recdate"/>
    <w:rsid w:val="00E62779"/>
    <w:pPr>
      <w:keepNext/>
      <w:keepLines/>
      <w:tabs>
        <w:tab w:val="clear" w:pos="794"/>
        <w:tab w:val="clear" w:pos="1191"/>
        <w:tab w:val="clear" w:pos="1588"/>
        <w:tab w:val="clear" w:pos="1985"/>
      </w:tabs>
      <w:jc w:val="center"/>
    </w:pPr>
  </w:style>
  <w:style w:type="paragraph" w:customStyle="1" w:styleId="Recdate">
    <w:name w:val="Rec_date"/>
    <w:basedOn w:val="Normal"/>
    <w:next w:val="Normalaftertitle"/>
    <w:rsid w:val="00E62779"/>
    <w:pPr>
      <w:keepNext/>
      <w:keepLines/>
      <w:tabs>
        <w:tab w:val="clear" w:pos="794"/>
        <w:tab w:val="clear" w:pos="1191"/>
        <w:tab w:val="clear" w:pos="1588"/>
        <w:tab w:val="clear" w:pos="1985"/>
      </w:tabs>
      <w:jc w:val="right"/>
    </w:pPr>
    <w:rPr>
      <w:sz w:val="22"/>
    </w:rPr>
  </w:style>
  <w:style w:type="paragraph" w:customStyle="1" w:styleId="Questiondate">
    <w:name w:val="Question_date"/>
    <w:basedOn w:val="Recdate"/>
    <w:next w:val="Normalaftertitle"/>
    <w:rsid w:val="00E62779"/>
  </w:style>
  <w:style w:type="paragraph" w:customStyle="1" w:styleId="QuestionNo">
    <w:name w:val="Question_No"/>
    <w:basedOn w:val="RecNo"/>
    <w:next w:val="Questiontitle"/>
    <w:rsid w:val="00E62779"/>
  </w:style>
  <w:style w:type="paragraph" w:customStyle="1" w:styleId="Questiontitle">
    <w:name w:val="Question_title"/>
    <w:basedOn w:val="Rectitle"/>
    <w:next w:val="Questionref"/>
    <w:rsid w:val="00E62779"/>
  </w:style>
  <w:style w:type="paragraph" w:customStyle="1" w:styleId="Questionref">
    <w:name w:val="Question_ref"/>
    <w:basedOn w:val="Recref"/>
    <w:next w:val="Questiondate"/>
    <w:rsid w:val="00E62779"/>
  </w:style>
  <w:style w:type="paragraph" w:customStyle="1" w:styleId="Reftext">
    <w:name w:val="Ref_text"/>
    <w:basedOn w:val="Normal"/>
    <w:rsid w:val="00E62779"/>
    <w:pPr>
      <w:ind w:left="794" w:hanging="794"/>
    </w:pPr>
    <w:rPr>
      <w:sz w:val="22"/>
    </w:rPr>
  </w:style>
  <w:style w:type="paragraph" w:customStyle="1" w:styleId="Reftitle">
    <w:name w:val="Ref_title"/>
    <w:basedOn w:val="Normal"/>
    <w:next w:val="Reftext"/>
    <w:rsid w:val="00E62779"/>
    <w:pPr>
      <w:spacing w:before="480"/>
      <w:jc w:val="center"/>
    </w:pPr>
    <w:rPr>
      <w:b/>
      <w:sz w:val="28"/>
    </w:rPr>
  </w:style>
  <w:style w:type="paragraph" w:customStyle="1" w:styleId="Repdate">
    <w:name w:val="Rep_date"/>
    <w:basedOn w:val="Recdate"/>
    <w:next w:val="Normalaftertitle"/>
    <w:rsid w:val="00E62779"/>
  </w:style>
  <w:style w:type="paragraph" w:customStyle="1" w:styleId="RepNo">
    <w:name w:val="Rep_No"/>
    <w:basedOn w:val="RecNo"/>
    <w:next w:val="Reptitle"/>
    <w:uiPriority w:val="99"/>
    <w:rsid w:val="00E62779"/>
  </w:style>
  <w:style w:type="paragraph" w:customStyle="1" w:styleId="Reptitle">
    <w:name w:val="Rep_title"/>
    <w:basedOn w:val="Rectitle"/>
    <w:next w:val="Repref"/>
    <w:uiPriority w:val="99"/>
    <w:rsid w:val="00E62779"/>
  </w:style>
  <w:style w:type="paragraph" w:customStyle="1" w:styleId="Repref">
    <w:name w:val="Rep_ref"/>
    <w:basedOn w:val="Recref"/>
    <w:next w:val="Repdate"/>
    <w:uiPriority w:val="99"/>
    <w:rsid w:val="00E62779"/>
  </w:style>
  <w:style w:type="paragraph" w:customStyle="1" w:styleId="Resdate">
    <w:name w:val="Res_date"/>
    <w:basedOn w:val="Recdate"/>
    <w:next w:val="Normalaftertitle"/>
    <w:rsid w:val="00E62779"/>
  </w:style>
  <w:style w:type="paragraph" w:customStyle="1" w:styleId="ResNo">
    <w:name w:val="Res_No"/>
    <w:basedOn w:val="RecNo"/>
    <w:next w:val="Restitle"/>
    <w:rsid w:val="00E62779"/>
  </w:style>
  <w:style w:type="paragraph" w:customStyle="1" w:styleId="Restitle">
    <w:name w:val="Res_title"/>
    <w:basedOn w:val="Rectitle"/>
    <w:next w:val="Resref"/>
    <w:rsid w:val="00E62779"/>
  </w:style>
  <w:style w:type="paragraph" w:customStyle="1" w:styleId="Resref">
    <w:name w:val="Res_ref"/>
    <w:basedOn w:val="Recref"/>
    <w:next w:val="Resdate"/>
    <w:rsid w:val="00E62779"/>
  </w:style>
  <w:style w:type="paragraph" w:customStyle="1" w:styleId="SectionNo">
    <w:name w:val="Section_No"/>
    <w:basedOn w:val="Normal"/>
    <w:next w:val="Sectiontitle"/>
    <w:rsid w:val="00E62779"/>
    <w:pPr>
      <w:keepNext/>
      <w:keepLines/>
      <w:spacing w:before="480" w:after="80"/>
      <w:jc w:val="center"/>
    </w:pPr>
    <w:rPr>
      <w:caps/>
      <w:sz w:val="28"/>
    </w:rPr>
  </w:style>
  <w:style w:type="paragraph" w:customStyle="1" w:styleId="Sectiontitle">
    <w:name w:val="Section_title"/>
    <w:basedOn w:val="Normal"/>
    <w:next w:val="Normalaftertitle"/>
    <w:rsid w:val="00E62779"/>
    <w:pPr>
      <w:keepNext/>
      <w:keepLines/>
      <w:spacing w:before="480" w:after="280"/>
      <w:jc w:val="center"/>
    </w:pPr>
    <w:rPr>
      <w:b/>
      <w:sz w:val="28"/>
    </w:rPr>
  </w:style>
  <w:style w:type="paragraph" w:customStyle="1" w:styleId="Source">
    <w:name w:val="Source"/>
    <w:basedOn w:val="Normal"/>
    <w:next w:val="Normalaftertitle"/>
    <w:link w:val="SourceChar"/>
    <w:qFormat/>
    <w:rsid w:val="00E62779"/>
    <w:pPr>
      <w:spacing w:before="840" w:after="200"/>
      <w:jc w:val="center"/>
    </w:pPr>
    <w:rPr>
      <w:b/>
      <w:sz w:val="28"/>
    </w:rPr>
  </w:style>
  <w:style w:type="paragraph" w:customStyle="1" w:styleId="SpecialFooter">
    <w:name w:val="Special Footer"/>
    <w:basedOn w:val="Footer"/>
    <w:rsid w:val="00E6277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next w:val="Tabletext"/>
    <w:link w:val="TableheadChar"/>
    <w:rsid w:val="00E62779"/>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after="40"/>
    </w:pPr>
    <w:rPr>
      <w:sz w:val="22"/>
    </w:rPr>
  </w:style>
  <w:style w:type="paragraph" w:customStyle="1" w:styleId="TableNo">
    <w:name w:val="Table_No"/>
    <w:basedOn w:val="Normal"/>
    <w:next w:val="Tabletitle"/>
    <w:link w:val="TableNoChar"/>
    <w:rsid w:val="00E62779"/>
    <w:pPr>
      <w:keepNext/>
      <w:spacing w:before="560" w:after="120"/>
      <w:jc w:val="center"/>
    </w:pPr>
    <w:rPr>
      <w:caps/>
    </w:rPr>
  </w:style>
  <w:style w:type="paragraph" w:customStyle="1" w:styleId="Tabletitle">
    <w:name w:val="Table_title"/>
    <w:basedOn w:val="Normal"/>
    <w:next w:val="Tablehead"/>
    <w:link w:val="TabletitleChar"/>
    <w:rsid w:val="00E62779"/>
    <w:pPr>
      <w:keepNext/>
      <w:keepLines/>
      <w:spacing w:before="0" w:after="120"/>
      <w:jc w:val="center"/>
    </w:pPr>
    <w:rPr>
      <w:b/>
    </w:rPr>
  </w:style>
  <w:style w:type="paragraph" w:customStyle="1" w:styleId="Tableref">
    <w:name w:val="Table_ref"/>
    <w:basedOn w:val="Normal"/>
    <w:next w:val="Tabletitle"/>
    <w:rsid w:val="00E62779"/>
    <w:pPr>
      <w:keepNext/>
      <w:spacing w:before="0" w:after="120"/>
      <w:jc w:val="center"/>
    </w:pPr>
  </w:style>
  <w:style w:type="paragraph" w:customStyle="1" w:styleId="Title1">
    <w:name w:val="Title 1"/>
    <w:basedOn w:val="Source"/>
    <w:next w:val="Title2"/>
    <w:link w:val="Title1Char"/>
    <w:rsid w:val="00E62779"/>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rsid w:val="00E62779"/>
  </w:style>
  <w:style w:type="paragraph" w:customStyle="1" w:styleId="Title3">
    <w:name w:val="Title 3"/>
    <w:basedOn w:val="Title2"/>
    <w:next w:val="Title4"/>
    <w:rsid w:val="00E62779"/>
    <w:rPr>
      <w:caps w:val="0"/>
    </w:rPr>
  </w:style>
  <w:style w:type="paragraph" w:customStyle="1" w:styleId="Title4">
    <w:name w:val="Title 4"/>
    <w:basedOn w:val="Title3"/>
    <w:next w:val="Heading1"/>
    <w:rsid w:val="00E62779"/>
    <w:rPr>
      <w:b/>
    </w:rPr>
  </w:style>
  <w:style w:type="paragraph" w:customStyle="1" w:styleId="toc0">
    <w:name w:val="toc 0"/>
    <w:basedOn w:val="Normal"/>
    <w:next w:val="TOC1"/>
    <w:rsid w:val="00E62779"/>
    <w:pPr>
      <w:tabs>
        <w:tab w:val="clear" w:pos="794"/>
        <w:tab w:val="clear" w:pos="1191"/>
        <w:tab w:val="clear" w:pos="1588"/>
        <w:tab w:val="clear" w:pos="1985"/>
        <w:tab w:val="right" w:pos="9639"/>
      </w:tabs>
    </w:pPr>
    <w:rPr>
      <w:b/>
    </w:rPr>
  </w:style>
  <w:style w:type="paragraph" w:styleId="TOC1">
    <w:name w:val="toc 1"/>
    <w:basedOn w:val="Normal"/>
    <w:rsid w:val="00E62779"/>
    <w:pPr>
      <w:keepLines/>
      <w:tabs>
        <w:tab w:val="clear" w:pos="794"/>
        <w:tab w:val="clear" w:pos="1191"/>
        <w:tab w:val="clear" w:pos="1588"/>
        <w:tab w:val="clear" w:pos="1985"/>
        <w:tab w:val="left" w:pos="964"/>
        <w:tab w:val="left" w:leader="dot" w:pos="8789"/>
        <w:tab w:val="right" w:pos="9639"/>
      </w:tabs>
      <w:spacing w:before="240"/>
      <w:ind w:left="680" w:right="851" w:hanging="680"/>
    </w:pPr>
  </w:style>
  <w:style w:type="paragraph" w:styleId="TOC2">
    <w:name w:val="toc 2"/>
    <w:basedOn w:val="TOC1"/>
    <w:rsid w:val="00E62779"/>
    <w:pPr>
      <w:spacing w:before="80"/>
      <w:ind w:left="1531" w:hanging="851"/>
    </w:pPr>
  </w:style>
  <w:style w:type="paragraph" w:styleId="TOC3">
    <w:name w:val="toc 3"/>
    <w:basedOn w:val="TOC2"/>
    <w:rsid w:val="00E62779"/>
  </w:style>
  <w:style w:type="paragraph" w:styleId="TOC4">
    <w:name w:val="toc 4"/>
    <w:basedOn w:val="TOC3"/>
    <w:rsid w:val="00E62779"/>
  </w:style>
  <w:style w:type="paragraph" w:styleId="TOC5">
    <w:name w:val="toc 5"/>
    <w:basedOn w:val="TOC4"/>
    <w:rsid w:val="00E62779"/>
  </w:style>
  <w:style w:type="paragraph" w:styleId="TOC6">
    <w:name w:val="toc 6"/>
    <w:basedOn w:val="TOC4"/>
    <w:rsid w:val="00E62779"/>
  </w:style>
  <w:style w:type="paragraph" w:styleId="TOC7">
    <w:name w:val="toc 7"/>
    <w:basedOn w:val="TOC4"/>
    <w:rsid w:val="00E62779"/>
  </w:style>
  <w:style w:type="paragraph" w:styleId="TOC8">
    <w:name w:val="toc 8"/>
    <w:basedOn w:val="TOC4"/>
    <w:rsid w:val="00E62779"/>
  </w:style>
  <w:style w:type="character" w:customStyle="1" w:styleId="Appdef">
    <w:name w:val="App_def"/>
    <w:rsid w:val="00E62779"/>
    <w:rPr>
      <w:rFonts w:ascii="Times New Roman" w:hAnsi="Times New Roman"/>
      <w:b/>
    </w:rPr>
  </w:style>
  <w:style w:type="character" w:customStyle="1" w:styleId="Appref">
    <w:name w:val="App_ref"/>
    <w:basedOn w:val="DefaultParagraphFont"/>
    <w:rsid w:val="00E62779"/>
  </w:style>
  <w:style w:type="character" w:customStyle="1" w:styleId="Artdef">
    <w:name w:val="Art_def"/>
    <w:rsid w:val="00E62779"/>
    <w:rPr>
      <w:rFonts w:ascii="Times New Roman" w:hAnsi="Times New Roman"/>
      <w:b/>
    </w:rPr>
  </w:style>
  <w:style w:type="character" w:customStyle="1" w:styleId="Artref">
    <w:name w:val="Art_ref"/>
    <w:basedOn w:val="DefaultParagraphFont"/>
    <w:rsid w:val="00E62779"/>
  </w:style>
  <w:style w:type="character" w:customStyle="1" w:styleId="Recdef">
    <w:name w:val="Rec_def"/>
    <w:rsid w:val="00E62779"/>
    <w:rPr>
      <w:b/>
    </w:rPr>
  </w:style>
  <w:style w:type="character" w:customStyle="1" w:styleId="Resdef">
    <w:name w:val="Res_def"/>
    <w:rsid w:val="00E62779"/>
    <w:rPr>
      <w:rFonts w:ascii="Times New Roman" w:hAnsi="Times New Roman"/>
      <w:b/>
    </w:rPr>
  </w:style>
  <w:style w:type="character" w:customStyle="1" w:styleId="Tablefreq">
    <w:name w:val="Table_freq"/>
    <w:rsid w:val="00E62779"/>
    <w:rPr>
      <w:b/>
      <w:color w:val="auto"/>
    </w:rPr>
  </w:style>
  <w:style w:type="paragraph" w:customStyle="1" w:styleId="Formal">
    <w:name w:val="Formal"/>
    <w:basedOn w:val="ASN1"/>
    <w:rsid w:val="00E62779"/>
    <w:rPr>
      <w:b w:val="0"/>
    </w:rPr>
  </w:style>
  <w:style w:type="paragraph" w:customStyle="1" w:styleId="Section1">
    <w:name w:val="Section_1"/>
    <w:basedOn w:val="Normal"/>
    <w:next w:val="Normal"/>
    <w:rsid w:val="00E62779"/>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rsid w:val="00E62779"/>
    <w:pPr>
      <w:tabs>
        <w:tab w:val="clear" w:pos="794"/>
        <w:tab w:val="clear" w:pos="1191"/>
        <w:tab w:val="clear" w:pos="1588"/>
        <w:tab w:val="clear" w:pos="1985"/>
      </w:tabs>
      <w:spacing w:before="240"/>
      <w:jc w:val="center"/>
    </w:pPr>
    <w:rPr>
      <w:i/>
    </w:rPr>
  </w:style>
  <w:style w:type="paragraph" w:customStyle="1" w:styleId="Headingi">
    <w:name w:val="Heading_i"/>
    <w:basedOn w:val="Normal"/>
    <w:next w:val="Normal"/>
    <w:rsid w:val="00E62779"/>
    <w:pPr>
      <w:keepNext/>
      <w:spacing w:before="160"/>
    </w:pPr>
    <w:rPr>
      <w:i/>
    </w:rPr>
  </w:style>
  <w:style w:type="paragraph" w:customStyle="1" w:styleId="Headingb">
    <w:name w:val="Heading_b"/>
    <w:basedOn w:val="Normal"/>
    <w:next w:val="Normal"/>
    <w:link w:val="HeadingbChar"/>
    <w:qFormat/>
    <w:rsid w:val="00E62779"/>
    <w:pPr>
      <w:keepNext/>
      <w:spacing w:before="160"/>
    </w:pPr>
    <w:rPr>
      <w:b/>
    </w:rPr>
  </w:style>
  <w:style w:type="paragraph" w:customStyle="1" w:styleId="Figure">
    <w:name w:val="Figure"/>
    <w:basedOn w:val="Normal"/>
    <w:next w:val="Normal"/>
    <w:rsid w:val="00E62779"/>
    <w:pPr>
      <w:keepNext/>
      <w:keepLines/>
      <w:spacing w:before="240" w:after="120"/>
      <w:jc w:val="center"/>
    </w:pPr>
  </w:style>
  <w:style w:type="character" w:styleId="PageNumber">
    <w:name w:val="page number"/>
    <w:basedOn w:val="DefaultParagraphFont"/>
    <w:rsid w:val="00E62779"/>
  </w:style>
  <w:style w:type="paragraph" w:customStyle="1" w:styleId="Figuretitle">
    <w:name w:val="Figure_title"/>
    <w:basedOn w:val="Tabletitle"/>
    <w:next w:val="Normal"/>
    <w:link w:val="FiguretitleChar"/>
    <w:rsid w:val="00E62779"/>
    <w:pPr>
      <w:keepNext w:val="0"/>
    </w:pPr>
  </w:style>
  <w:style w:type="paragraph" w:customStyle="1" w:styleId="FigureNo">
    <w:name w:val="Figure_No"/>
    <w:basedOn w:val="Normal"/>
    <w:next w:val="Figuretitle"/>
    <w:rsid w:val="00E62779"/>
    <w:pPr>
      <w:keepNext/>
      <w:keepLines/>
      <w:spacing w:before="480" w:after="120"/>
      <w:jc w:val="center"/>
    </w:pPr>
    <w:rPr>
      <w:caps/>
    </w:rPr>
  </w:style>
  <w:style w:type="character" w:customStyle="1" w:styleId="Heading1Char">
    <w:name w:val="Heading 1 Char"/>
    <w:aliases w:val="H1 Char,h1 Char,h11 Char,h12 Char,h13 Char,h14 Char,h15 Char,h16 Char,h17 Char,h111 Char,h121 Char,h131 Char,h141 Char,h151 Char,h161 Char,h18 Char,h112 Char,h122 Char,h132 Char,h142 Char,h152 Char,h162 Char,h19 Char,h113 Char,h123 Char"/>
    <w:uiPriority w:val="99"/>
    <w:rsid w:val="00E62779"/>
    <w:rPr>
      <w:b/>
      <w:sz w:val="24"/>
      <w:lang w:val="en-GB" w:eastAsia="en-US" w:bidi="ar-SA"/>
    </w:rPr>
  </w:style>
  <w:style w:type="character" w:styleId="Hyperlink">
    <w:name w:val="Hyperlink"/>
    <w:aliases w:val="CEO_Hyperlink"/>
    <w:rsid w:val="00783304"/>
    <w:rPr>
      <w:color w:val="0000FF"/>
      <w:u w:val="single"/>
    </w:rPr>
  </w:style>
  <w:style w:type="paragraph" w:styleId="NormalWeb">
    <w:name w:val="Normal (Web)"/>
    <w:basedOn w:val="Normal"/>
    <w:uiPriority w:val="99"/>
    <w:rsid w:val="002071BD"/>
    <w:pPr>
      <w:tabs>
        <w:tab w:val="clear" w:pos="794"/>
        <w:tab w:val="clear" w:pos="1191"/>
        <w:tab w:val="clear" w:pos="1588"/>
        <w:tab w:val="clear" w:pos="1985"/>
      </w:tabs>
      <w:overflowPunct/>
      <w:autoSpaceDE/>
      <w:autoSpaceDN/>
      <w:adjustRightInd/>
      <w:spacing w:before="100" w:beforeAutospacing="1" w:after="100" w:afterAutospacing="1"/>
      <w:textAlignment w:val="auto"/>
    </w:pPr>
    <w:rPr>
      <w:szCs w:val="24"/>
    </w:rPr>
  </w:style>
  <w:style w:type="character" w:customStyle="1" w:styleId="href">
    <w:name w:val="href"/>
    <w:basedOn w:val="DefaultParagraphFont"/>
    <w:rsid w:val="00103467"/>
  </w:style>
  <w:style w:type="character" w:styleId="Strong">
    <w:name w:val="Strong"/>
    <w:uiPriority w:val="22"/>
    <w:qFormat/>
    <w:rsid w:val="00103467"/>
    <w:rPr>
      <w:b/>
      <w:bCs/>
    </w:rPr>
  </w:style>
  <w:style w:type="paragraph" w:customStyle="1" w:styleId="TabletitleBR">
    <w:name w:val="Table_title_BR"/>
    <w:basedOn w:val="Normal"/>
    <w:next w:val="Normal"/>
    <w:rsid w:val="00051FEC"/>
    <w:pPr>
      <w:keepNext/>
      <w:keepLines/>
      <w:spacing w:before="0" w:after="120"/>
      <w:jc w:val="center"/>
    </w:pPr>
    <w:rPr>
      <w:b/>
    </w:rPr>
  </w:style>
  <w:style w:type="paragraph" w:styleId="BodyTextIndent">
    <w:name w:val="Body Text Indent"/>
    <w:basedOn w:val="Normal"/>
    <w:link w:val="BodyTextIndentChar"/>
    <w:rsid w:val="00051FEC"/>
    <w:pPr>
      <w:spacing w:after="120"/>
      <w:ind w:left="360"/>
    </w:pPr>
    <w:rPr>
      <w:rFonts w:ascii="CG Times" w:hAnsi="CG Times"/>
    </w:rPr>
  </w:style>
  <w:style w:type="character" w:customStyle="1" w:styleId="BodyTextIndentChar">
    <w:name w:val="Body Text Indent Char"/>
    <w:link w:val="BodyTextIndent"/>
    <w:locked/>
    <w:rsid w:val="00051FEC"/>
    <w:rPr>
      <w:sz w:val="24"/>
      <w:lang w:val="en-GB" w:eastAsia="en-US" w:bidi="ar-SA"/>
    </w:rPr>
  </w:style>
  <w:style w:type="character" w:styleId="FollowedHyperlink">
    <w:name w:val="FollowedHyperlink"/>
    <w:rsid w:val="00701806"/>
    <w:rPr>
      <w:color w:val="800080"/>
      <w:u w:val="single"/>
    </w:rPr>
  </w:style>
  <w:style w:type="paragraph" w:styleId="BalloonText">
    <w:name w:val="Balloon Text"/>
    <w:basedOn w:val="Normal"/>
    <w:link w:val="BalloonTextChar1"/>
    <w:uiPriority w:val="99"/>
    <w:rsid w:val="002F5E8A"/>
    <w:rPr>
      <w:rFonts w:ascii="Tahoma" w:hAnsi="Tahoma"/>
      <w:sz w:val="16"/>
      <w:szCs w:val="16"/>
    </w:rPr>
  </w:style>
  <w:style w:type="paragraph" w:styleId="BlockText">
    <w:name w:val="Block Text"/>
    <w:basedOn w:val="Normal"/>
    <w:rsid w:val="009E2C93"/>
    <w:pPr>
      <w:ind w:left="1985" w:right="-142" w:hanging="1985"/>
    </w:pPr>
    <w:rPr>
      <w:rFonts w:eastAsia="MS Mincho"/>
    </w:rPr>
  </w:style>
  <w:style w:type="numbering" w:customStyle="1" w:styleId="NoList1">
    <w:name w:val="No List1"/>
    <w:next w:val="NoList"/>
    <w:uiPriority w:val="99"/>
    <w:semiHidden/>
    <w:unhideWhenUsed/>
    <w:rsid w:val="00D2324C"/>
  </w:style>
  <w:style w:type="character" w:customStyle="1" w:styleId="Heading2Char">
    <w:name w:val="Heading 2 Char"/>
    <w:aliases w:val="Sub-section Char,H2 Char,h2 Char,h21 Char,Heading Two Char,R2 Char,l2 Char,UNDERRUBRIK 1-2 Char,Head 2 Char,List level 2 Char,Sub-Heading Char,A Char,1st level heading Char,level 2 no toc Char,2nd level Char,Titre2 Char,h:2 Char,2 Char"/>
    <w:link w:val="Heading2"/>
    <w:rsid w:val="00D2324C"/>
    <w:rPr>
      <w:rFonts w:ascii="Times New Roman" w:hAnsi="Times New Roman"/>
      <w:b/>
      <w:sz w:val="24"/>
      <w:lang w:val="en-GB"/>
    </w:rPr>
  </w:style>
  <w:style w:type="character" w:customStyle="1" w:styleId="Heading3Char">
    <w:name w:val="Heading 3 Char"/>
    <w:aliases w:val="h3 Char,h31 Char,H3 Char"/>
    <w:link w:val="Heading3"/>
    <w:uiPriority w:val="99"/>
    <w:rsid w:val="00D2324C"/>
    <w:rPr>
      <w:rFonts w:ascii="Times New Roman" w:hAnsi="Times New Roman"/>
      <w:b/>
      <w:sz w:val="24"/>
      <w:lang w:val="en-GB"/>
    </w:rPr>
  </w:style>
  <w:style w:type="character" w:customStyle="1" w:styleId="Heading4Char">
    <w:name w:val="Heading 4 Char"/>
    <w:aliases w:val="h4 Char,H4 Char,h41 Char,H41 Char,H42 Char,h42 Char,H43 Char,h43 Char,H411 Char,h411 Char,H421 Char,h421 Char,H44 Char,h44 Char,H412 Char,h412 Char,H422 Char,h422 Char,H431 Char,h431 Char,H45 Char,h45 Char,H413 Char,h413 Char,H423 Char"/>
    <w:link w:val="Heading4"/>
    <w:rsid w:val="00D2324C"/>
    <w:rPr>
      <w:rFonts w:ascii="Times New Roman" w:hAnsi="Times New Roman"/>
      <w:b/>
      <w:sz w:val="24"/>
      <w:lang w:val="en-GB"/>
    </w:rPr>
  </w:style>
  <w:style w:type="character" w:customStyle="1" w:styleId="Heading5Char">
    <w:name w:val="Heading 5 Char"/>
    <w:aliases w:val="H5 Char"/>
    <w:link w:val="Heading5"/>
    <w:rsid w:val="00D2324C"/>
    <w:rPr>
      <w:rFonts w:ascii="Times New Roman" w:hAnsi="Times New Roman"/>
      <w:b/>
      <w:sz w:val="24"/>
      <w:lang w:val="en-GB"/>
    </w:rPr>
  </w:style>
  <w:style w:type="character" w:customStyle="1" w:styleId="Heading6Char">
    <w:name w:val="Heading 6 Char"/>
    <w:aliases w:val="H6 Char"/>
    <w:link w:val="Heading6"/>
    <w:rsid w:val="00D2324C"/>
    <w:rPr>
      <w:rFonts w:ascii="Times New Roman" w:hAnsi="Times New Roman"/>
      <w:b/>
      <w:sz w:val="24"/>
      <w:lang w:val="en-GB"/>
    </w:rPr>
  </w:style>
  <w:style w:type="character" w:customStyle="1" w:styleId="Heading7Char">
    <w:name w:val="Heading 7 Char"/>
    <w:aliases w:val="H7 Char,8 Char"/>
    <w:link w:val="Heading7"/>
    <w:rsid w:val="00D2324C"/>
    <w:rPr>
      <w:rFonts w:ascii="Times New Roman" w:hAnsi="Times New Roman"/>
      <w:b/>
      <w:sz w:val="24"/>
      <w:lang w:val="en-GB"/>
    </w:rPr>
  </w:style>
  <w:style w:type="character" w:customStyle="1" w:styleId="Heading8Char">
    <w:name w:val="Heading 8 Char"/>
    <w:aliases w:val="Table Heading Char"/>
    <w:link w:val="Heading8"/>
    <w:rsid w:val="00D2324C"/>
    <w:rPr>
      <w:rFonts w:ascii="Times New Roman" w:hAnsi="Times New Roman"/>
      <w:b/>
      <w:sz w:val="24"/>
      <w:lang w:val="en-GB"/>
    </w:rPr>
  </w:style>
  <w:style w:type="character" w:customStyle="1" w:styleId="Heading9Char">
    <w:name w:val="Heading 9 Char"/>
    <w:aliases w:val="Figure Heading Char,FH Char"/>
    <w:link w:val="Heading9"/>
    <w:rsid w:val="00D2324C"/>
    <w:rPr>
      <w:rFonts w:ascii="Times New Roman" w:hAnsi="Times New Roman"/>
      <w:b/>
      <w:sz w:val="24"/>
      <w:lang w:val="en-GB"/>
    </w:rPr>
  </w:style>
  <w:style w:type="numbering" w:customStyle="1" w:styleId="NoList11">
    <w:name w:val="No List11"/>
    <w:next w:val="NoList"/>
    <w:uiPriority w:val="99"/>
    <w:semiHidden/>
    <w:unhideWhenUsed/>
    <w:rsid w:val="00D2324C"/>
  </w:style>
  <w:style w:type="character" w:customStyle="1" w:styleId="NormalaftertitleChar">
    <w:name w:val="Normal_after_title Char"/>
    <w:link w:val="Normalaftertitle"/>
    <w:locked/>
    <w:rsid w:val="00D2324C"/>
    <w:rPr>
      <w:rFonts w:ascii="Times New Roman" w:hAnsi="Times New Roman"/>
      <w:sz w:val="24"/>
      <w:lang w:val="en-GB"/>
    </w:rPr>
  </w:style>
  <w:style w:type="character" w:customStyle="1" w:styleId="ArttitleChar">
    <w:name w:val="Art_title Char"/>
    <w:link w:val="Arttitle"/>
    <w:locked/>
    <w:rsid w:val="00D2324C"/>
    <w:rPr>
      <w:rFonts w:ascii="Times New Roman" w:hAnsi="Times New Roman"/>
      <w:b/>
      <w:sz w:val="28"/>
      <w:lang w:val="en-GB"/>
    </w:rPr>
  </w:style>
  <w:style w:type="character" w:customStyle="1" w:styleId="CallChar">
    <w:name w:val="Call Char"/>
    <w:link w:val="Call"/>
    <w:locked/>
    <w:rsid w:val="00D2324C"/>
    <w:rPr>
      <w:rFonts w:ascii="Times New Roman" w:hAnsi="Times New Roman"/>
      <w:i/>
      <w:sz w:val="24"/>
      <w:lang w:val="en-GB"/>
    </w:rPr>
  </w:style>
  <w:style w:type="character" w:customStyle="1" w:styleId="enumlev1Char">
    <w:name w:val="enumlev1 Char"/>
    <w:link w:val="enumlev1"/>
    <w:locked/>
    <w:rsid w:val="00D2324C"/>
    <w:rPr>
      <w:rFonts w:ascii="Times New Roman" w:hAnsi="Times New Roman"/>
      <w:sz w:val="24"/>
      <w:lang w:val="en-GB"/>
    </w:rPr>
  </w:style>
  <w:style w:type="paragraph" w:styleId="NormalIndent">
    <w:name w:val="Normal Indent"/>
    <w:basedOn w:val="Normal"/>
    <w:rsid w:val="00D2324C"/>
    <w:pPr>
      <w:tabs>
        <w:tab w:val="clear" w:pos="794"/>
        <w:tab w:val="clear" w:pos="1191"/>
        <w:tab w:val="clear" w:pos="1588"/>
        <w:tab w:val="clear" w:pos="1985"/>
        <w:tab w:val="left" w:pos="1134"/>
        <w:tab w:val="left" w:pos="1871"/>
        <w:tab w:val="left" w:pos="2268"/>
      </w:tabs>
      <w:ind w:left="1134"/>
    </w:pPr>
    <w:rPr>
      <w:rFonts w:eastAsia="Batang"/>
    </w:rPr>
  </w:style>
  <w:style w:type="character" w:customStyle="1" w:styleId="TabletextChar">
    <w:name w:val="Table_text Char"/>
    <w:link w:val="Tabletext"/>
    <w:locked/>
    <w:rsid w:val="00D2324C"/>
    <w:rPr>
      <w:rFonts w:ascii="Times New Roman" w:hAnsi="Times New Roman"/>
      <w:sz w:val="22"/>
      <w:lang w:val="en-GB"/>
    </w:rPr>
  </w:style>
  <w:style w:type="character" w:customStyle="1" w:styleId="TabletitleChar">
    <w:name w:val="Table_title Char"/>
    <w:link w:val="Tabletitle"/>
    <w:locked/>
    <w:rsid w:val="00D2324C"/>
    <w:rPr>
      <w:rFonts w:ascii="Times New Roman" w:hAnsi="Times New Roman"/>
      <w:b/>
      <w:sz w:val="24"/>
      <w:lang w:val="en-GB"/>
    </w:rPr>
  </w:style>
  <w:style w:type="character" w:customStyle="1" w:styleId="FooterChar">
    <w:name w:val="Footer Char"/>
    <w:aliases w:val="footer odd Char,footer Char,fo Char,pie de página Char"/>
    <w:link w:val="Footer"/>
    <w:rsid w:val="00D2324C"/>
    <w:rPr>
      <w:rFonts w:ascii="Times New Roman" w:hAnsi="Times New Roman"/>
      <w:caps/>
      <w:noProof/>
      <w:sz w:val="16"/>
      <w:lang w:val="en-GB"/>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FT Char,DN Char"/>
    <w:link w:val="FootnoteText"/>
    <w:rsid w:val="00D2324C"/>
    <w:rPr>
      <w:rFonts w:ascii="Times New Roman" w:hAnsi="Times New Roman"/>
      <w:sz w:val="22"/>
      <w:lang w:val="en-GB"/>
    </w:rPr>
  </w:style>
  <w:style w:type="character" w:customStyle="1" w:styleId="NoteChar">
    <w:name w:val="Note Char"/>
    <w:link w:val="Note"/>
    <w:qFormat/>
    <w:locked/>
    <w:rsid w:val="00D2324C"/>
    <w:rPr>
      <w:rFonts w:ascii="Times New Roman" w:hAnsi="Times New Roman"/>
      <w:sz w:val="22"/>
      <w:lang w:val="en-GB"/>
    </w:rPr>
  </w:style>
  <w:style w:type="character" w:customStyle="1" w:styleId="HeaderChar">
    <w:name w:val="Header Char"/>
    <w:aliases w:val="header odd Char,header odd1 Char,header odd2 Char,header Char,header odd3 Char,header odd4 Char,header odd5 Char,header odd6 Char,header1 Char,header2 Char,header3 Char,header odd11 Char,header odd21 Char,header odd7 Char,header4 Char"/>
    <w:link w:val="Header"/>
    <w:uiPriority w:val="99"/>
    <w:rsid w:val="00D2324C"/>
    <w:rPr>
      <w:rFonts w:ascii="Times New Roman" w:hAnsi="Times New Roman"/>
      <w:sz w:val="18"/>
      <w:lang w:val="en-GB"/>
    </w:rPr>
  </w:style>
  <w:style w:type="paragraph" w:customStyle="1" w:styleId="AnnexNo">
    <w:name w:val="Annex_No"/>
    <w:basedOn w:val="Normal"/>
    <w:next w:val="Normal"/>
    <w:rsid w:val="00D2324C"/>
    <w:pPr>
      <w:keepNext/>
      <w:keepLines/>
      <w:tabs>
        <w:tab w:val="clear" w:pos="794"/>
        <w:tab w:val="clear" w:pos="1191"/>
        <w:tab w:val="clear" w:pos="1588"/>
        <w:tab w:val="clear" w:pos="1985"/>
        <w:tab w:val="left" w:pos="1134"/>
        <w:tab w:val="left" w:pos="1871"/>
        <w:tab w:val="left" w:pos="2268"/>
      </w:tabs>
      <w:spacing w:before="480" w:after="80"/>
      <w:jc w:val="center"/>
    </w:pPr>
    <w:rPr>
      <w:rFonts w:eastAsia="Batang"/>
      <w:caps/>
      <w:sz w:val="28"/>
    </w:rPr>
  </w:style>
  <w:style w:type="paragraph" w:customStyle="1" w:styleId="Annexref">
    <w:name w:val="Annex_ref"/>
    <w:basedOn w:val="Normal"/>
    <w:next w:val="Normal"/>
    <w:rsid w:val="00D2324C"/>
    <w:pPr>
      <w:keepNext/>
      <w:keepLines/>
      <w:tabs>
        <w:tab w:val="clear" w:pos="794"/>
        <w:tab w:val="clear" w:pos="1191"/>
        <w:tab w:val="clear" w:pos="1588"/>
        <w:tab w:val="clear" w:pos="1985"/>
        <w:tab w:val="left" w:pos="1134"/>
        <w:tab w:val="left" w:pos="1871"/>
        <w:tab w:val="left" w:pos="2268"/>
      </w:tabs>
      <w:spacing w:after="280"/>
      <w:jc w:val="center"/>
    </w:pPr>
    <w:rPr>
      <w:rFonts w:eastAsia="Batang"/>
    </w:rPr>
  </w:style>
  <w:style w:type="paragraph" w:customStyle="1" w:styleId="Annextitle">
    <w:name w:val="Annex_title"/>
    <w:basedOn w:val="Normal"/>
    <w:next w:val="Normal"/>
    <w:rsid w:val="00D2324C"/>
    <w:pPr>
      <w:keepNext/>
      <w:keepLines/>
      <w:tabs>
        <w:tab w:val="clear" w:pos="794"/>
        <w:tab w:val="clear" w:pos="1191"/>
        <w:tab w:val="clear" w:pos="1588"/>
        <w:tab w:val="clear" w:pos="1985"/>
        <w:tab w:val="left" w:pos="1134"/>
        <w:tab w:val="left" w:pos="1871"/>
        <w:tab w:val="left" w:pos="2268"/>
      </w:tabs>
      <w:spacing w:before="240" w:after="280"/>
      <w:jc w:val="center"/>
    </w:pPr>
    <w:rPr>
      <w:rFonts w:ascii="Times New Roman Bold" w:eastAsia="Batang" w:hAnsi="Times New Roman Bold"/>
      <w:b/>
      <w:sz w:val="28"/>
    </w:rPr>
  </w:style>
  <w:style w:type="paragraph" w:customStyle="1" w:styleId="Normalaftertitle0">
    <w:name w:val="Normal after title"/>
    <w:basedOn w:val="Normal"/>
    <w:next w:val="Normal"/>
    <w:link w:val="NormalaftertitleChar0"/>
    <w:qFormat/>
    <w:rsid w:val="00D2324C"/>
    <w:pPr>
      <w:tabs>
        <w:tab w:val="clear" w:pos="794"/>
        <w:tab w:val="clear" w:pos="1191"/>
        <w:tab w:val="clear" w:pos="1588"/>
        <w:tab w:val="clear" w:pos="1985"/>
        <w:tab w:val="left" w:pos="1134"/>
        <w:tab w:val="left" w:pos="1871"/>
        <w:tab w:val="left" w:pos="2268"/>
      </w:tabs>
      <w:spacing w:before="280"/>
    </w:pPr>
    <w:rPr>
      <w:rFonts w:eastAsia="Batang"/>
    </w:rPr>
  </w:style>
  <w:style w:type="character" w:customStyle="1" w:styleId="SourceChar">
    <w:name w:val="Source Char"/>
    <w:link w:val="Source"/>
    <w:locked/>
    <w:rsid w:val="00D2324C"/>
    <w:rPr>
      <w:rFonts w:ascii="Times New Roman" w:hAnsi="Times New Roman"/>
      <w:b/>
      <w:sz w:val="28"/>
      <w:lang w:val="en-GB"/>
    </w:rPr>
  </w:style>
  <w:style w:type="character" w:customStyle="1" w:styleId="TableNoChar">
    <w:name w:val="Table_No Char"/>
    <w:link w:val="TableNo"/>
    <w:locked/>
    <w:rsid w:val="00D2324C"/>
    <w:rPr>
      <w:rFonts w:ascii="Times New Roman" w:hAnsi="Times New Roman"/>
      <w:caps/>
      <w:sz w:val="24"/>
      <w:lang w:val="en-GB"/>
    </w:rPr>
  </w:style>
  <w:style w:type="character" w:customStyle="1" w:styleId="Title1Char">
    <w:name w:val="Title 1 Char"/>
    <w:link w:val="Title1"/>
    <w:locked/>
    <w:rsid w:val="00D2324C"/>
    <w:rPr>
      <w:rFonts w:ascii="Times New Roman" w:hAnsi="Times New Roman"/>
      <w:caps/>
      <w:sz w:val="28"/>
      <w:lang w:val="en-GB"/>
    </w:rPr>
  </w:style>
  <w:style w:type="character" w:customStyle="1" w:styleId="HeadingbChar">
    <w:name w:val="Heading_b Char"/>
    <w:link w:val="Headingb"/>
    <w:locked/>
    <w:rsid w:val="00D2324C"/>
    <w:rPr>
      <w:rFonts w:ascii="Times New Roman" w:hAnsi="Times New Roman"/>
      <w:b/>
      <w:sz w:val="24"/>
      <w:lang w:val="en-GB"/>
    </w:rPr>
  </w:style>
  <w:style w:type="paragraph" w:customStyle="1" w:styleId="AppendixNo">
    <w:name w:val="Appendix_No"/>
    <w:basedOn w:val="AnnexNo"/>
    <w:next w:val="Annexref"/>
    <w:uiPriority w:val="99"/>
    <w:rsid w:val="00D2324C"/>
  </w:style>
  <w:style w:type="paragraph" w:customStyle="1" w:styleId="Appendixref">
    <w:name w:val="Appendix_ref"/>
    <w:basedOn w:val="Annexref"/>
    <w:next w:val="Annextitle"/>
    <w:rsid w:val="00D2324C"/>
  </w:style>
  <w:style w:type="paragraph" w:customStyle="1" w:styleId="Appendixtitle">
    <w:name w:val="Appendix_title"/>
    <w:basedOn w:val="Annextitle"/>
    <w:next w:val="Normal"/>
    <w:rsid w:val="00D2324C"/>
  </w:style>
  <w:style w:type="paragraph" w:customStyle="1" w:styleId="Border">
    <w:name w:val="Border"/>
    <w:basedOn w:val="Tabletext"/>
    <w:rsid w:val="00D2324C"/>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1871"/>
        <w:tab w:val="left" w:pos="2977"/>
        <w:tab w:val="left" w:pos="3266"/>
      </w:tabs>
      <w:spacing w:before="0" w:after="0" w:line="10" w:lineRule="exact"/>
      <w:ind w:left="28" w:right="28"/>
      <w:jc w:val="center"/>
    </w:pPr>
    <w:rPr>
      <w:rFonts w:eastAsia="Batang"/>
      <w:b/>
      <w:noProof/>
      <w:sz w:val="20"/>
    </w:rPr>
  </w:style>
  <w:style w:type="paragraph" w:styleId="Index4">
    <w:name w:val="index 4"/>
    <w:basedOn w:val="Normal"/>
    <w:next w:val="Normal"/>
    <w:rsid w:val="00D2324C"/>
    <w:pPr>
      <w:tabs>
        <w:tab w:val="clear" w:pos="794"/>
        <w:tab w:val="clear" w:pos="1191"/>
        <w:tab w:val="clear" w:pos="1588"/>
        <w:tab w:val="clear" w:pos="1985"/>
        <w:tab w:val="left" w:pos="1134"/>
        <w:tab w:val="left" w:pos="1871"/>
        <w:tab w:val="left" w:pos="2268"/>
      </w:tabs>
      <w:ind w:left="849"/>
    </w:pPr>
    <w:rPr>
      <w:rFonts w:eastAsia="Batang"/>
    </w:rPr>
  </w:style>
  <w:style w:type="paragraph" w:styleId="Index5">
    <w:name w:val="index 5"/>
    <w:basedOn w:val="Normal"/>
    <w:next w:val="Normal"/>
    <w:rsid w:val="00D2324C"/>
    <w:pPr>
      <w:tabs>
        <w:tab w:val="clear" w:pos="794"/>
        <w:tab w:val="clear" w:pos="1191"/>
        <w:tab w:val="clear" w:pos="1588"/>
        <w:tab w:val="clear" w:pos="1985"/>
        <w:tab w:val="left" w:pos="1134"/>
        <w:tab w:val="left" w:pos="1871"/>
        <w:tab w:val="left" w:pos="2268"/>
      </w:tabs>
      <w:ind w:left="1132"/>
    </w:pPr>
    <w:rPr>
      <w:rFonts w:eastAsia="Batang"/>
    </w:rPr>
  </w:style>
  <w:style w:type="paragraph" w:styleId="Index6">
    <w:name w:val="index 6"/>
    <w:basedOn w:val="Normal"/>
    <w:next w:val="Normal"/>
    <w:rsid w:val="00D2324C"/>
    <w:pPr>
      <w:tabs>
        <w:tab w:val="clear" w:pos="794"/>
        <w:tab w:val="clear" w:pos="1191"/>
        <w:tab w:val="clear" w:pos="1588"/>
        <w:tab w:val="clear" w:pos="1985"/>
        <w:tab w:val="left" w:pos="1134"/>
        <w:tab w:val="left" w:pos="1871"/>
        <w:tab w:val="left" w:pos="2268"/>
      </w:tabs>
      <w:ind w:left="1415"/>
    </w:pPr>
    <w:rPr>
      <w:rFonts w:eastAsia="Batang"/>
    </w:rPr>
  </w:style>
  <w:style w:type="paragraph" w:styleId="Index7">
    <w:name w:val="index 7"/>
    <w:basedOn w:val="Normal"/>
    <w:next w:val="Normal"/>
    <w:rsid w:val="00D2324C"/>
    <w:pPr>
      <w:tabs>
        <w:tab w:val="clear" w:pos="794"/>
        <w:tab w:val="clear" w:pos="1191"/>
        <w:tab w:val="clear" w:pos="1588"/>
        <w:tab w:val="clear" w:pos="1985"/>
        <w:tab w:val="left" w:pos="1134"/>
        <w:tab w:val="left" w:pos="1871"/>
        <w:tab w:val="left" w:pos="2268"/>
      </w:tabs>
      <w:ind w:left="1698"/>
    </w:pPr>
    <w:rPr>
      <w:rFonts w:eastAsia="Batang"/>
    </w:rPr>
  </w:style>
  <w:style w:type="paragraph" w:styleId="IndexHeading">
    <w:name w:val="index heading"/>
    <w:basedOn w:val="Normal"/>
    <w:next w:val="Index1"/>
    <w:rsid w:val="00D2324C"/>
    <w:pPr>
      <w:tabs>
        <w:tab w:val="clear" w:pos="794"/>
        <w:tab w:val="clear" w:pos="1191"/>
        <w:tab w:val="clear" w:pos="1588"/>
        <w:tab w:val="clear" w:pos="1985"/>
        <w:tab w:val="left" w:pos="1134"/>
        <w:tab w:val="left" w:pos="1871"/>
        <w:tab w:val="left" w:pos="2268"/>
      </w:tabs>
    </w:pPr>
    <w:rPr>
      <w:rFonts w:eastAsia="Batang"/>
    </w:rPr>
  </w:style>
  <w:style w:type="character" w:styleId="LineNumber">
    <w:name w:val="line number"/>
    <w:basedOn w:val="DefaultParagraphFont"/>
    <w:rsid w:val="00D2324C"/>
  </w:style>
  <w:style w:type="paragraph" w:customStyle="1" w:styleId="Proposal">
    <w:name w:val="Proposal"/>
    <w:basedOn w:val="Normal"/>
    <w:next w:val="Normal"/>
    <w:rsid w:val="00D2324C"/>
    <w:pPr>
      <w:keepNext/>
      <w:tabs>
        <w:tab w:val="clear" w:pos="794"/>
        <w:tab w:val="clear" w:pos="1191"/>
        <w:tab w:val="clear" w:pos="1588"/>
        <w:tab w:val="clear" w:pos="1985"/>
        <w:tab w:val="left" w:pos="1134"/>
        <w:tab w:val="left" w:pos="1871"/>
        <w:tab w:val="left" w:pos="2268"/>
      </w:tabs>
      <w:spacing w:before="240"/>
    </w:pPr>
    <w:rPr>
      <w:rFonts w:eastAsia="Batang" w:hAnsi="Times New Roman Bold"/>
    </w:rPr>
  </w:style>
  <w:style w:type="paragraph" w:customStyle="1" w:styleId="Reasons">
    <w:name w:val="Reasons"/>
    <w:basedOn w:val="Normal"/>
    <w:qFormat/>
    <w:rsid w:val="00D2324C"/>
    <w:pPr>
      <w:tabs>
        <w:tab w:val="clear" w:pos="794"/>
        <w:tab w:val="clear" w:pos="1191"/>
        <w:tab w:val="left" w:pos="1134"/>
      </w:tabs>
    </w:pPr>
    <w:rPr>
      <w:rFonts w:eastAsia="Batang"/>
    </w:rPr>
  </w:style>
  <w:style w:type="paragraph" w:customStyle="1" w:styleId="Section3">
    <w:name w:val="Section_3"/>
    <w:basedOn w:val="Section1"/>
    <w:rsid w:val="00D2324C"/>
    <w:pPr>
      <w:tabs>
        <w:tab w:val="center" w:pos="4820"/>
      </w:tabs>
      <w:spacing w:before="360"/>
    </w:pPr>
    <w:rPr>
      <w:rFonts w:eastAsia="Batang"/>
      <w:b w:val="0"/>
    </w:rPr>
  </w:style>
  <w:style w:type="paragraph" w:customStyle="1" w:styleId="TableTextS5">
    <w:name w:val="Table_TextS5"/>
    <w:basedOn w:val="Normal"/>
    <w:rsid w:val="00D2324C"/>
    <w:pPr>
      <w:tabs>
        <w:tab w:val="clear" w:pos="794"/>
        <w:tab w:val="clear" w:pos="1191"/>
        <w:tab w:val="clear" w:pos="1588"/>
        <w:tab w:val="clear" w:pos="1985"/>
        <w:tab w:val="left" w:pos="170"/>
        <w:tab w:val="left" w:pos="567"/>
        <w:tab w:val="left" w:pos="737"/>
        <w:tab w:val="left" w:pos="2977"/>
        <w:tab w:val="left" w:pos="3266"/>
      </w:tabs>
      <w:spacing w:before="40" w:after="40"/>
    </w:pPr>
    <w:rPr>
      <w:rFonts w:eastAsia="Batang"/>
      <w:sz w:val="20"/>
    </w:rPr>
  </w:style>
  <w:style w:type="table" w:customStyle="1" w:styleId="TableGrid1">
    <w:name w:val="Table Grid1"/>
    <w:basedOn w:val="TableNormal"/>
    <w:next w:val="TableGrid"/>
    <w:uiPriority w:val="59"/>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lloonText1">
    <w:name w:val="Balloon Text1"/>
    <w:basedOn w:val="Normal"/>
    <w:next w:val="BalloonText"/>
    <w:link w:val="BalloonTextChar"/>
    <w:rsid w:val="00D2324C"/>
    <w:pPr>
      <w:tabs>
        <w:tab w:val="clear" w:pos="794"/>
        <w:tab w:val="clear" w:pos="1191"/>
        <w:tab w:val="clear" w:pos="1588"/>
        <w:tab w:val="clear" w:pos="1985"/>
        <w:tab w:val="left" w:pos="1134"/>
        <w:tab w:val="left" w:pos="1871"/>
        <w:tab w:val="left" w:pos="2268"/>
      </w:tabs>
      <w:spacing w:before="0"/>
    </w:pPr>
    <w:rPr>
      <w:rFonts w:ascii="Cambria" w:eastAsia="SimSun" w:hAnsi="Cambria"/>
      <w:sz w:val="18"/>
      <w:szCs w:val="18"/>
    </w:rPr>
  </w:style>
  <w:style w:type="character" w:customStyle="1" w:styleId="BalloonTextChar">
    <w:name w:val="Balloon Text Char"/>
    <w:link w:val="BalloonText1"/>
    <w:rsid w:val="00D2324C"/>
    <w:rPr>
      <w:rFonts w:ascii="Cambria" w:eastAsia="SimSun" w:hAnsi="Cambria"/>
      <w:sz w:val="18"/>
      <w:szCs w:val="18"/>
      <w:lang w:val="en-GB"/>
    </w:rPr>
  </w:style>
  <w:style w:type="paragraph" w:customStyle="1" w:styleId="ColorfulList-Accent11">
    <w:name w:val="Colorful List - Accent 11"/>
    <w:basedOn w:val="Normal"/>
    <w:link w:val="ColorfulList-Accent1Char"/>
    <w:uiPriority w:val="99"/>
    <w:qFormat/>
    <w:rsid w:val="00D2324C"/>
    <w:pPr>
      <w:tabs>
        <w:tab w:val="clear" w:pos="794"/>
        <w:tab w:val="clear" w:pos="1191"/>
        <w:tab w:val="clear" w:pos="1588"/>
        <w:tab w:val="clear" w:pos="1985"/>
        <w:tab w:val="left" w:pos="1134"/>
        <w:tab w:val="left" w:pos="1871"/>
        <w:tab w:val="left" w:pos="2268"/>
      </w:tabs>
      <w:ind w:leftChars="400" w:left="800"/>
    </w:pPr>
    <w:rPr>
      <w:rFonts w:eastAsia="Batang"/>
    </w:rPr>
  </w:style>
  <w:style w:type="character" w:customStyle="1" w:styleId="ColorfulList-Accent1Char">
    <w:name w:val="Colorful List - Accent 1 Char"/>
    <w:link w:val="ColorfulList-Accent11"/>
    <w:uiPriority w:val="99"/>
    <w:locked/>
    <w:rsid w:val="00D2324C"/>
    <w:rPr>
      <w:rFonts w:ascii="Times New Roman" w:eastAsia="Batang" w:hAnsi="Times New Roman"/>
      <w:sz w:val="24"/>
      <w:lang w:val="en-GB"/>
    </w:rPr>
  </w:style>
  <w:style w:type="character" w:customStyle="1" w:styleId="FollowedHyperlink1">
    <w:name w:val="FollowedHyperlink1"/>
    <w:rsid w:val="00D2324C"/>
    <w:rPr>
      <w:color w:val="800080"/>
      <w:u w:val="single"/>
    </w:rPr>
  </w:style>
  <w:style w:type="paragraph" w:styleId="Caption">
    <w:name w:val="caption"/>
    <w:basedOn w:val="Normal"/>
    <w:next w:val="Normal"/>
    <w:qFormat/>
    <w:rsid w:val="00D2324C"/>
    <w:pPr>
      <w:tabs>
        <w:tab w:val="clear" w:pos="794"/>
        <w:tab w:val="clear" w:pos="1191"/>
        <w:tab w:val="clear" w:pos="1588"/>
        <w:tab w:val="clear" w:pos="1985"/>
        <w:tab w:val="left" w:pos="4590"/>
      </w:tabs>
      <w:overflowPunct/>
      <w:autoSpaceDE/>
      <w:autoSpaceDN/>
      <w:adjustRightInd/>
      <w:spacing w:after="240"/>
      <w:ind w:left="720" w:hanging="720"/>
      <w:textAlignment w:val="auto"/>
      <w:outlineLvl w:val="0"/>
    </w:pPr>
    <w:rPr>
      <w:rFonts w:eastAsia="MS Mincho"/>
      <w:b/>
    </w:rPr>
  </w:style>
  <w:style w:type="paragraph" w:customStyle="1" w:styleId="Rec">
    <w:name w:val="Rec_#"/>
    <w:basedOn w:val="Normal"/>
    <w:next w:val="Normal"/>
    <w:uiPriority w:val="99"/>
    <w:rsid w:val="00D2324C"/>
    <w:pPr>
      <w:keepNext/>
      <w:keepLines/>
      <w:overflowPunct/>
      <w:autoSpaceDE/>
      <w:autoSpaceDN/>
      <w:adjustRightInd/>
      <w:spacing w:before="480"/>
      <w:jc w:val="center"/>
      <w:textAlignment w:val="auto"/>
    </w:pPr>
    <w:rPr>
      <w:rFonts w:eastAsia="MS Mincho"/>
      <w:caps/>
    </w:rPr>
  </w:style>
  <w:style w:type="paragraph" w:customStyle="1" w:styleId="Table">
    <w:name w:val="Table_#"/>
    <w:basedOn w:val="Normal"/>
    <w:next w:val="Tabletitle"/>
    <w:uiPriority w:val="99"/>
    <w:rsid w:val="00D2324C"/>
    <w:pPr>
      <w:keepNext/>
      <w:overflowPunct/>
      <w:autoSpaceDE/>
      <w:autoSpaceDN/>
      <w:adjustRightInd/>
      <w:spacing w:before="560" w:after="120"/>
      <w:jc w:val="center"/>
      <w:textAlignment w:val="auto"/>
    </w:pPr>
    <w:rPr>
      <w:caps/>
    </w:rPr>
  </w:style>
  <w:style w:type="paragraph" w:customStyle="1" w:styleId="RefText0">
    <w:name w:val="Ref_Text"/>
    <w:basedOn w:val="Normal"/>
    <w:uiPriority w:val="99"/>
    <w:rsid w:val="00D2324C"/>
    <w:pPr>
      <w:overflowPunct/>
      <w:autoSpaceDE/>
      <w:autoSpaceDN/>
      <w:adjustRightInd/>
      <w:ind w:left="794" w:hanging="794"/>
      <w:textAlignment w:val="auto"/>
    </w:pPr>
  </w:style>
  <w:style w:type="paragraph" w:customStyle="1" w:styleId="Head">
    <w:name w:val="Head"/>
    <w:basedOn w:val="Normal"/>
    <w:uiPriority w:val="99"/>
    <w:rsid w:val="00D2324C"/>
    <w:pPr>
      <w:tabs>
        <w:tab w:val="clear" w:pos="794"/>
        <w:tab w:val="clear" w:pos="1191"/>
        <w:tab w:val="clear" w:pos="1588"/>
        <w:tab w:val="clear" w:pos="1985"/>
        <w:tab w:val="left" w:pos="720"/>
        <w:tab w:val="left" w:pos="6663"/>
      </w:tabs>
      <w:suppressAutoHyphens/>
      <w:autoSpaceDE/>
      <w:autoSpaceDN/>
      <w:adjustRightInd/>
      <w:spacing w:before="0"/>
      <w:textAlignment w:val="auto"/>
    </w:pPr>
    <w:rPr>
      <w:rFonts w:ascii="LMMNHP+BookmanOldStyle" w:eastAsia="MS Mincho" w:hAnsi="LMMNHP+BookmanOldStyle"/>
      <w:color w:val="000000"/>
      <w:kern w:val="2"/>
      <w:szCs w:val="24"/>
      <w:lang w:eastAsia="ja-JP"/>
    </w:rPr>
  </w:style>
  <w:style w:type="paragraph" w:customStyle="1" w:styleId="Line">
    <w:name w:val="Line"/>
    <w:basedOn w:val="Normal"/>
    <w:next w:val="Normal"/>
    <w:rsid w:val="00D2324C"/>
    <w:pPr>
      <w:pBdr>
        <w:top w:val="single" w:sz="6" w:space="1" w:color="auto"/>
      </w:pBdr>
      <w:tabs>
        <w:tab w:val="clear" w:pos="794"/>
        <w:tab w:val="clear" w:pos="1191"/>
        <w:tab w:val="clear" w:pos="1588"/>
        <w:tab w:val="clear" w:pos="1985"/>
      </w:tabs>
      <w:spacing w:before="240"/>
      <w:ind w:left="3997" w:right="3997"/>
      <w:jc w:val="center"/>
    </w:pPr>
    <w:rPr>
      <w:rFonts w:eastAsia="MS Mincho"/>
      <w:sz w:val="20"/>
    </w:rPr>
  </w:style>
  <w:style w:type="character" w:customStyle="1" w:styleId="Heading1Char1">
    <w:name w:val="Heading 1 Char1"/>
    <w:aliases w:val="título 1 Char1,H1 Char1,h1 Char1,h11 Char1,h12 Char1,h13 Char1,h14 Char1,h15 Char1,h16 Char1,h17 Char1,h111 Char1,h121 Char1,h131 Char1,h141 Char1,h151 Char1,h161 Char1,h18 Char1,h112 Char1,h122 Char1,h132 Char1,h142 Char1,h152 Char1"/>
    <w:rsid w:val="00D2324C"/>
    <w:rPr>
      <w:b/>
      <w:sz w:val="24"/>
      <w:lang w:val="en-GB" w:eastAsia="en-US"/>
    </w:rPr>
  </w:style>
  <w:style w:type="paragraph" w:customStyle="1" w:styleId="Title10">
    <w:name w:val="Title1"/>
    <w:basedOn w:val="Normal"/>
    <w:next w:val="Normal"/>
    <w:qFormat/>
    <w:rsid w:val="00D2324C"/>
    <w:pPr>
      <w:tabs>
        <w:tab w:val="clear" w:pos="794"/>
        <w:tab w:val="clear" w:pos="1191"/>
        <w:tab w:val="clear" w:pos="1588"/>
        <w:tab w:val="clear" w:pos="1985"/>
      </w:tabs>
      <w:overflowPunct/>
      <w:autoSpaceDE/>
      <w:autoSpaceDN/>
      <w:adjustRightInd/>
      <w:spacing w:before="240" w:after="60"/>
      <w:jc w:val="center"/>
      <w:textAlignment w:val="auto"/>
      <w:outlineLvl w:val="0"/>
    </w:pPr>
    <w:rPr>
      <w:rFonts w:ascii="Cambria" w:eastAsia="SimSun" w:hAnsi="Cambria"/>
      <w:b/>
      <w:bCs/>
      <w:sz w:val="32"/>
      <w:szCs w:val="32"/>
    </w:rPr>
  </w:style>
  <w:style w:type="character" w:customStyle="1" w:styleId="TitleChar">
    <w:name w:val="Title Char"/>
    <w:link w:val="Title"/>
    <w:rsid w:val="00D2324C"/>
    <w:rPr>
      <w:rFonts w:ascii="Cambria" w:eastAsia="SimSun" w:hAnsi="Cambria"/>
      <w:b/>
      <w:bCs/>
      <w:sz w:val="32"/>
      <w:szCs w:val="32"/>
    </w:rPr>
  </w:style>
  <w:style w:type="paragraph" w:styleId="BodyText">
    <w:name w:val="Body Text"/>
    <w:aliases w:val="b"/>
    <w:basedOn w:val="Normal"/>
    <w:link w:val="BodyTextChar"/>
    <w:rsid w:val="00D2324C"/>
    <w:pPr>
      <w:tabs>
        <w:tab w:val="left" w:pos="720"/>
      </w:tabs>
      <w:suppressAutoHyphens/>
      <w:overflowPunct/>
      <w:autoSpaceDE/>
      <w:autoSpaceDN/>
      <w:adjustRightInd/>
      <w:spacing w:after="120"/>
      <w:textAlignment w:val="auto"/>
    </w:pPr>
    <w:rPr>
      <w:rFonts w:ascii="LMMNHP+BookmanOldStyle" w:eastAsia="Batang" w:hAnsi="LMMNHP+BookmanOldStyle"/>
      <w:color w:val="000000"/>
      <w:kern w:val="2"/>
      <w:szCs w:val="24"/>
      <w:lang w:eastAsia="ja-JP"/>
    </w:rPr>
  </w:style>
  <w:style w:type="character" w:customStyle="1" w:styleId="BodyTextChar">
    <w:name w:val="Body Text Char"/>
    <w:aliases w:val="b Char"/>
    <w:link w:val="BodyText"/>
    <w:rsid w:val="00D2324C"/>
    <w:rPr>
      <w:rFonts w:ascii="LMMNHP+BookmanOldStyle" w:eastAsia="Batang" w:hAnsi="LMMNHP+BookmanOldStyle"/>
      <w:color w:val="000000"/>
      <w:kern w:val="2"/>
      <w:sz w:val="24"/>
      <w:szCs w:val="24"/>
      <w:lang w:eastAsia="ja-JP"/>
    </w:rPr>
  </w:style>
  <w:style w:type="paragraph" w:customStyle="1" w:styleId="TableLegend0">
    <w:name w:val="Table_Legend"/>
    <w:basedOn w:val="TableText0"/>
    <w:uiPriority w:val="99"/>
    <w:rsid w:val="00D2324C"/>
    <w:pPr>
      <w:spacing w:before="120"/>
    </w:pPr>
  </w:style>
  <w:style w:type="paragraph" w:customStyle="1" w:styleId="TableText0">
    <w:name w:val="Table_Text"/>
    <w:basedOn w:val="Normal"/>
    <w:link w:val="TableTextChar0"/>
    <w:uiPriority w:val="99"/>
    <w:rsid w:val="00D2324C"/>
    <w:pPr>
      <w:tabs>
        <w:tab w:val="clear" w:pos="794"/>
        <w:tab w:val="clear" w:pos="1191"/>
        <w:tab w:val="clear" w:pos="1588"/>
        <w:tab w:val="clear" w:pos="1985"/>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pPr>
    <w:rPr>
      <w:sz w:val="22"/>
    </w:rPr>
  </w:style>
  <w:style w:type="paragraph" w:customStyle="1" w:styleId="TableTitle0">
    <w:name w:val="Table_Title"/>
    <w:basedOn w:val="Table"/>
    <w:next w:val="TableText0"/>
    <w:uiPriority w:val="99"/>
    <w:rsid w:val="00D2324C"/>
    <w:pPr>
      <w:keepLines/>
      <w:tabs>
        <w:tab w:val="clear" w:pos="794"/>
        <w:tab w:val="clear" w:pos="1191"/>
        <w:tab w:val="clear" w:pos="1588"/>
        <w:tab w:val="clear" w:pos="1985"/>
      </w:tabs>
      <w:spacing w:before="0"/>
    </w:pPr>
    <w:rPr>
      <w:b/>
      <w:caps w:val="0"/>
    </w:rPr>
  </w:style>
  <w:style w:type="paragraph" w:customStyle="1" w:styleId="TableHead0">
    <w:name w:val="Table_Head"/>
    <w:basedOn w:val="TableText0"/>
    <w:uiPriority w:val="99"/>
    <w:rsid w:val="00D2324C"/>
    <w:pPr>
      <w:keepNext/>
      <w:spacing w:before="80" w:after="80"/>
      <w:jc w:val="center"/>
    </w:pPr>
    <w:rPr>
      <w:b/>
    </w:rPr>
  </w:style>
  <w:style w:type="paragraph" w:customStyle="1" w:styleId="FigureLegend0">
    <w:name w:val="Figure_Legend"/>
    <w:basedOn w:val="Normal"/>
    <w:uiPriority w:val="99"/>
    <w:rsid w:val="00D2324C"/>
    <w:pPr>
      <w:keepNext/>
      <w:keepLines/>
      <w:tabs>
        <w:tab w:val="clear" w:pos="794"/>
        <w:tab w:val="clear" w:pos="1191"/>
        <w:tab w:val="clear" w:pos="1588"/>
        <w:tab w:val="clear" w:pos="1985"/>
      </w:tabs>
      <w:overflowPunct/>
      <w:autoSpaceDE/>
      <w:autoSpaceDN/>
      <w:adjustRightInd/>
      <w:spacing w:before="20" w:after="20"/>
      <w:textAlignment w:val="auto"/>
    </w:pPr>
    <w:rPr>
      <w:sz w:val="18"/>
    </w:rPr>
  </w:style>
  <w:style w:type="paragraph" w:customStyle="1" w:styleId="Figure0">
    <w:name w:val="Figure_#"/>
    <w:basedOn w:val="Table"/>
    <w:next w:val="FigureTitle0"/>
    <w:uiPriority w:val="99"/>
    <w:rsid w:val="00D2324C"/>
    <w:pPr>
      <w:tabs>
        <w:tab w:val="clear" w:pos="794"/>
        <w:tab w:val="clear" w:pos="1191"/>
        <w:tab w:val="clear" w:pos="1588"/>
        <w:tab w:val="clear" w:pos="1985"/>
      </w:tabs>
      <w:spacing w:before="480"/>
    </w:pPr>
  </w:style>
  <w:style w:type="paragraph" w:customStyle="1" w:styleId="FigureTitle0">
    <w:name w:val="Figure_Title"/>
    <w:basedOn w:val="TableTitle0"/>
    <w:next w:val="Normal"/>
    <w:uiPriority w:val="99"/>
    <w:rsid w:val="00D2324C"/>
    <w:pPr>
      <w:keepNext w:val="0"/>
      <w:spacing w:after="480"/>
    </w:pPr>
  </w:style>
  <w:style w:type="paragraph" w:customStyle="1" w:styleId="Annex">
    <w:name w:val="Annex_#"/>
    <w:basedOn w:val="Normal"/>
    <w:next w:val="AnnexRef0"/>
    <w:uiPriority w:val="99"/>
    <w:rsid w:val="00D2324C"/>
    <w:pPr>
      <w:keepNext/>
      <w:keepLines/>
      <w:tabs>
        <w:tab w:val="clear" w:pos="794"/>
        <w:tab w:val="clear" w:pos="1191"/>
        <w:tab w:val="clear" w:pos="1588"/>
        <w:tab w:val="clear" w:pos="1985"/>
      </w:tabs>
      <w:overflowPunct/>
      <w:autoSpaceDE/>
      <w:autoSpaceDN/>
      <w:adjustRightInd/>
      <w:spacing w:before="480" w:after="80"/>
      <w:jc w:val="center"/>
      <w:textAlignment w:val="auto"/>
    </w:pPr>
    <w:rPr>
      <w:caps/>
    </w:rPr>
  </w:style>
  <w:style w:type="paragraph" w:customStyle="1" w:styleId="AnnexRef0">
    <w:name w:val="Annex_Ref"/>
    <w:basedOn w:val="Normal"/>
    <w:next w:val="AnnexTitle0"/>
    <w:uiPriority w:val="99"/>
    <w:rsid w:val="00D2324C"/>
    <w:pPr>
      <w:keepNext/>
      <w:keepLines/>
      <w:tabs>
        <w:tab w:val="clear" w:pos="794"/>
        <w:tab w:val="clear" w:pos="1191"/>
        <w:tab w:val="clear" w:pos="1588"/>
        <w:tab w:val="clear" w:pos="1985"/>
      </w:tabs>
      <w:overflowPunct/>
      <w:autoSpaceDE/>
      <w:autoSpaceDN/>
      <w:adjustRightInd/>
      <w:spacing w:before="0"/>
      <w:jc w:val="center"/>
      <w:textAlignment w:val="auto"/>
    </w:pPr>
  </w:style>
  <w:style w:type="paragraph" w:customStyle="1" w:styleId="AnnexTitle0">
    <w:name w:val="Annex_Title"/>
    <w:basedOn w:val="Normal"/>
    <w:next w:val="Normalaftertitle0"/>
    <w:uiPriority w:val="99"/>
    <w:rsid w:val="00D2324C"/>
    <w:pPr>
      <w:keepNext/>
      <w:keepLines/>
      <w:tabs>
        <w:tab w:val="clear" w:pos="794"/>
        <w:tab w:val="clear" w:pos="1191"/>
        <w:tab w:val="clear" w:pos="1588"/>
        <w:tab w:val="clear" w:pos="1985"/>
      </w:tabs>
      <w:overflowPunct/>
      <w:autoSpaceDE/>
      <w:autoSpaceDN/>
      <w:adjustRightInd/>
      <w:spacing w:before="240" w:after="280"/>
      <w:jc w:val="center"/>
      <w:textAlignment w:val="auto"/>
    </w:pPr>
    <w:rPr>
      <w:b/>
    </w:rPr>
  </w:style>
  <w:style w:type="paragraph" w:customStyle="1" w:styleId="Appendix">
    <w:name w:val="Appendix_#"/>
    <w:basedOn w:val="Annex"/>
    <w:next w:val="AppendixRef0"/>
    <w:uiPriority w:val="99"/>
    <w:rsid w:val="00D2324C"/>
  </w:style>
  <w:style w:type="paragraph" w:customStyle="1" w:styleId="AppendixRef0">
    <w:name w:val="Appendix_Ref"/>
    <w:basedOn w:val="AnnexRef0"/>
    <w:next w:val="AppendixTitle0"/>
    <w:uiPriority w:val="99"/>
    <w:rsid w:val="00D2324C"/>
  </w:style>
  <w:style w:type="paragraph" w:customStyle="1" w:styleId="AppendixTitle0">
    <w:name w:val="Appendix_Title"/>
    <w:basedOn w:val="AnnexTitle0"/>
    <w:next w:val="Normalaftertitle0"/>
    <w:uiPriority w:val="99"/>
    <w:rsid w:val="00D2324C"/>
  </w:style>
  <w:style w:type="paragraph" w:customStyle="1" w:styleId="RefTitle0">
    <w:name w:val="Ref_Title"/>
    <w:basedOn w:val="Normal"/>
    <w:next w:val="RefText0"/>
    <w:uiPriority w:val="99"/>
    <w:rsid w:val="00D2324C"/>
    <w:pPr>
      <w:tabs>
        <w:tab w:val="clear" w:pos="794"/>
        <w:tab w:val="clear" w:pos="1191"/>
        <w:tab w:val="clear" w:pos="1588"/>
        <w:tab w:val="clear" w:pos="1985"/>
      </w:tabs>
      <w:overflowPunct/>
      <w:autoSpaceDE/>
      <w:autoSpaceDN/>
      <w:adjustRightInd/>
      <w:spacing w:before="480"/>
      <w:jc w:val="center"/>
      <w:textAlignment w:val="auto"/>
    </w:pPr>
    <w:rPr>
      <w:caps/>
    </w:rPr>
  </w:style>
  <w:style w:type="paragraph" w:customStyle="1" w:styleId="RecTitle0">
    <w:name w:val="Rec_Title"/>
    <w:basedOn w:val="Normal"/>
    <w:next w:val="Heading1"/>
    <w:uiPriority w:val="99"/>
    <w:rsid w:val="00D2324C"/>
    <w:pPr>
      <w:keepNext/>
      <w:keepLines/>
      <w:tabs>
        <w:tab w:val="clear" w:pos="794"/>
        <w:tab w:val="clear" w:pos="1191"/>
        <w:tab w:val="clear" w:pos="1588"/>
        <w:tab w:val="clear" w:pos="1985"/>
      </w:tabs>
      <w:overflowPunct/>
      <w:autoSpaceDE/>
      <w:autoSpaceDN/>
      <w:adjustRightInd/>
      <w:spacing w:before="240"/>
      <w:jc w:val="center"/>
      <w:textAlignment w:val="auto"/>
    </w:pPr>
    <w:rPr>
      <w:b/>
      <w:caps/>
    </w:rPr>
  </w:style>
  <w:style w:type="paragraph" w:customStyle="1" w:styleId="call0">
    <w:name w:val="call"/>
    <w:basedOn w:val="Normal"/>
    <w:next w:val="Normal"/>
    <w:uiPriority w:val="99"/>
    <w:rsid w:val="00D2324C"/>
    <w:pPr>
      <w:keepNext/>
      <w:keepLines/>
      <w:tabs>
        <w:tab w:val="clear" w:pos="794"/>
        <w:tab w:val="clear" w:pos="1191"/>
        <w:tab w:val="clear" w:pos="1588"/>
        <w:tab w:val="clear" w:pos="1985"/>
      </w:tabs>
      <w:overflowPunct/>
      <w:autoSpaceDE/>
      <w:autoSpaceDN/>
      <w:adjustRightInd/>
      <w:spacing w:before="160"/>
      <w:ind w:left="794"/>
      <w:textAlignment w:val="auto"/>
    </w:pPr>
    <w:rPr>
      <w:i/>
    </w:rPr>
  </w:style>
  <w:style w:type="paragraph" w:styleId="List">
    <w:name w:val="List"/>
    <w:basedOn w:val="Normal"/>
    <w:uiPriority w:val="99"/>
    <w:rsid w:val="00D2324C"/>
    <w:pPr>
      <w:tabs>
        <w:tab w:val="clear" w:pos="794"/>
        <w:tab w:val="clear" w:pos="1191"/>
        <w:tab w:val="clear" w:pos="1588"/>
        <w:tab w:val="clear" w:pos="1985"/>
        <w:tab w:val="left" w:pos="1701"/>
        <w:tab w:val="left" w:pos="2127"/>
      </w:tabs>
      <w:overflowPunct/>
      <w:autoSpaceDE/>
      <w:autoSpaceDN/>
      <w:adjustRightInd/>
      <w:spacing w:before="0"/>
      <w:ind w:left="2127" w:hanging="2127"/>
      <w:textAlignment w:val="auto"/>
    </w:pPr>
  </w:style>
  <w:style w:type="paragraph" w:customStyle="1" w:styleId="Infodoc">
    <w:name w:val="Infodoc"/>
    <w:basedOn w:val="Normal"/>
    <w:uiPriority w:val="99"/>
    <w:rsid w:val="00D2324C"/>
    <w:pPr>
      <w:tabs>
        <w:tab w:val="clear" w:pos="794"/>
        <w:tab w:val="clear" w:pos="1191"/>
        <w:tab w:val="clear" w:pos="1588"/>
        <w:tab w:val="clear" w:pos="1985"/>
        <w:tab w:val="left" w:pos="1418"/>
      </w:tabs>
      <w:overflowPunct/>
      <w:autoSpaceDE/>
      <w:autoSpaceDN/>
      <w:adjustRightInd/>
      <w:spacing w:before="0"/>
      <w:ind w:left="1418" w:hanging="1418"/>
      <w:textAlignment w:val="auto"/>
    </w:pPr>
  </w:style>
  <w:style w:type="paragraph" w:customStyle="1" w:styleId="Part">
    <w:name w:val="Part"/>
    <w:basedOn w:val="Normal"/>
    <w:uiPriority w:val="99"/>
    <w:rsid w:val="00D2324C"/>
    <w:pPr>
      <w:tabs>
        <w:tab w:val="clear" w:pos="794"/>
        <w:tab w:val="clear" w:pos="1191"/>
        <w:tab w:val="clear" w:pos="1588"/>
        <w:tab w:val="clear" w:pos="1985"/>
        <w:tab w:val="left" w:pos="1276"/>
        <w:tab w:val="left" w:pos="1701"/>
      </w:tabs>
      <w:overflowPunct/>
      <w:autoSpaceDE/>
      <w:autoSpaceDN/>
      <w:adjustRightInd/>
      <w:spacing w:before="200"/>
      <w:ind w:left="1701" w:hanging="1701"/>
      <w:textAlignment w:val="auto"/>
    </w:pPr>
    <w:rPr>
      <w:caps/>
    </w:rPr>
  </w:style>
  <w:style w:type="paragraph" w:customStyle="1" w:styleId="Address">
    <w:name w:val="Address"/>
    <w:basedOn w:val="Normal"/>
    <w:uiPriority w:val="99"/>
    <w:rsid w:val="00D2324C"/>
    <w:pPr>
      <w:tabs>
        <w:tab w:val="clear" w:pos="794"/>
        <w:tab w:val="clear" w:pos="1191"/>
        <w:tab w:val="clear" w:pos="1588"/>
        <w:tab w:val="clear" w:pos="1985"/>
        <w:tab w:val="left" w:pos="4820"/>
        <w:tab w:val="left" w:pos="5529"/>
      </w:tabs>
      <w:overflowPunct/>
      <w:autoSpaceDE/>
      <w:autoSpaceDN/>
      <w:adjustRightInd/>
      <w:spacing w:before="0"/>
      <w:ind w:left="794"/>
      <w:textAlignment w:val="auto"/>
    </w:pPr>
  </w:style>
  <w:style w:type="paragraph" w:customStyle="1" w:styleId="Keywords">
    <w:name w:val="Keywords"/>
    <w:basedOn w:val="Normal"/>
    <w:uiPriority w:val="99"/>
    <w:rsid w:val="00D2324C"/>
    <w:pPr>
      <w:tabs>
        <w:tab w:val="clear" w:pos="794"/>
        <w:tab w:val="clear" w:pos="1191"/>
        <w:tab w:val="clear" w:pos="1588"/>
        <w:tab w:val="clear" w:pos="1985"/>
      </w:tabs>
      <w:overflowPunct/>
      <w:autoSpaceDE/>
      <w:autoSpaceDN/>
      <w:adjustRightInd/>
      <w:spacing w:before="0"/>
      <w:ind w:left="794" w:hanging="794"/>
      <w:textAlignment w:val="auto"/>
    </w:pPr>
  </w:style>
  <w:style w:type="paragraph" w:customStyle="1" w:styleId="EquationLegend0">
    <w:name w:val="Equation_Legend"/>
    <w:basedOn w:val="Normal"/>
    <w:uiPriority w:val="99"/>
    <w:rsid w:val="00D2324C"/>
    <w:pPr>
      <w:tabs>
        <w:tab w:val="clear" w:pos="794"/>
        <w:tab w:val="clear" w:pos="1191"/>
        <w:tab w:val="clear" w:pos="1588"/>
        <w:tab w:val="clear" w:pos="1985"/>
        <w:tab w:val="right" w:pos="1531"/>
        <w:tab w:val="left" w:pos="1701"/>
      </w:tabs>
      <w:overflowPunct/>
      <w:autoSpaceDE/>
      <w:autoSpaceDN/>
      <w:adjustRightInd/>
      <w:spacing w:before="80"/>
      <w:ind w:left="1701" w:hanging="1701"/>
      <w:textAlignment w:val="auto"/>
    </w:pPr>
  </w:style>
  <w:style w:type="paragraph" w:customStyle="1" w:styleId="meeting">
    <w:name w:val="meeting"/>
    <w:basedOn w:val="Head"/>
    <w:next w:val="Head"/>
    <w:uiPriority w:val="99"/>
    <w:rsid w:val="00D2324C"/>
    <w:pPr>
      <w:tabs>
        <w:tab w:val="clear" w:pos="720"/>
        <w:tab w:val="left" w:pos="7371"/>
      </w:tabs>
      <w:suppressAutoHyphens w:val="0"/>
      <w:overflowPunct/>
      <w:spacing w:after="560"/>
    </w:pPr>
    <w:rPr>
      <w:rFonts w:ascii="Times New Roman" w:eastAsia="Times New Roman" w:hAnsi="Times New Roman"/>
      <w:color w:val="auto"/>
      <w:kern w:val="0"/>
      <w:szCs w:val="20"/>
      <w:lang w:val="en-GB" w:eastAsia="en-US"/>
    </w:rPr>
  </w:style>
  <w:style w:type="paragraph" w:customStyle="1" w:styleId="listitem">
    <w:name w:val="listitem"/>
    <w:basedOn w:val="Normal"/>
    <w:rsid w:val="00D2324C"/>
    <w:pPr>
      <w:tabs>
        <w:tab w:val="clear" w:pos="794"/>
        <w:tab w:val="clear" w:pos="1191"/>
        <w:tab w:val="clear" w:pos="1588"/>
        <w:tab w:val="clear" w:pos="1985"/>
      </w:tabs>
      <w:overflowPunct/>
      <w:autoSpaceDE/>
      <w:autoSpaceDN/>
      <w:adjustRightInd/>
      <w:spacing w:before="0"/>
      <w:textAlignment w:val="auto"/>
    </w:pPr>
  </w:style>
  <w:style w:type="paragraph" w:customStyle="1" w:styleId="Qlist">
    <w:name w:val="Qlist"/>
    <w:basedOn w:val="Normal"/>
    <w:uiPriority w:val="99"/>
    <w:rsid w:val="00D2324C"/>
    <w:pPr>
      <w:tabs>
        <w:tab w:val="clear" w:pos="794"/>
        <w:tab w:val="clear" w:pos="1191"/>
        <w:tab w:val="clear" w:pos="1588"/>
        <w:tab w:val="clear" w:pos="1985"/>
        <w:tab w:val="left" w:pos="1843"/>
        <w:tab w:val="left" w:pos="2268"/>
      </w:tabs>
      <w:overflowPunct/>
      <w:autoSpaceDE/>
      <w:autoSpaceDN/>
      <w:adjustRightInd/>
      <w:spacing w:before="0"/>
      <w:ind w:left="2268" w:hanging="2268"/>
      <w:textAlignment w:val="auto"/>
    </w:pPr>
    <w:rPr>
      <w:b/>
    </w:rPr>
  </w:style>
  <w:style w:type="paragraph" w:customStyle="1" w:styleId="Subject">
    <w:name w:val="Subject"/>
    <w:basedOn w:val="Normal"/>
    <w:next w:val="Source"/>
    <w:uiPriority w:val="99"/>
    <w:rsid w:val="00D2324C"/>
    <w:pPr>
      <w:tabs>
        <w:tab w:val="clear" w:pos="794"/>
        <w:tab w:val="clear" w:pos="1191"/>
        <w:tab w:val="clear" w:pos="1588"/>
        <w:tab w:val="clear" w:pos="1985"/>
        <w:tab w:val="left" w:pos="1134"/>
      </w:tabs>
      <w:overflowPunct/>
      <w:autoSpaceDE/>
      <w:autoSpaceDN/>
      <w:adjustRightInd/>
      <w:spacing w:before="0"/>
      <w:ind w:left="1134" w:hanging="1134"/>
      <w:textAlignment w:val="auto"/>
    </w:pPr>
  </w:style>
  <w:style w:type="paragraph" w:customStyle="1" w:styleId="Object">
    <w:name w:val="Object"/>
    <w:basedOn w:val="Subject"/>
    <w:next w:val="Subject"/>
    <w:uiPriority w:val="99"/>
    <w:rsid w:val="00D2324C"/>
  </w:style>
  <w:style w:type="paragraph" w:customStyle="1" w:styleId="Data">
    <w:name w:val="Data"/>
    <w:basedOn w:val="Subject"/>
    <w:next w:val="Subject"/>
    <w:uiPriority w:val="99"/>
    <w:rsid w:val="00D2324C"/>
  </w:style>
  <w:style w:type="paragraph" w:customStyle="1" w:styleId="Statement">
    <w:name w:val="Statement"/>
    <w:basedOn w:val="SpecialFooter"/>
    <w:uiPriority w:val="99"/>
    <w:rsid w:val="00D2324C"/>
    <w:pPr>
      <w:tabs>
        <w:tab w:val="clear" w:pos="567"/>
        <w:tab w:val="clear" w:pos="1134"/>
        <w:tab w:val="clear" w:pos="1701"/>
        <w:tab w:val="clear" w:pos="2268"/>
        <w:tab w:val="clear" w:pos="2835"/>
      </w:tabs>
      <w:overflowPunct/>
      <w:autoSpaceDE/>
      <w:autoSpaceDN/>
      <w:adjustRightInd/>
      <w:textAlignment w:val="auto"/>
    </w:pPr>
    <w:rPr>
      <w:b/>
      <w:sz w:val="22"/>
      <w:u w:val="single"/>
    </w:rPr>
  </w:style>
  <w:style w:type="paragraph" w:customStyle="1" w:styleId="headingb0">
    <w:name w:val="heading_b"/>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style>
  <w:style w:type="paragraph" w:customStyle="1" w:styleId="headingi0">
    <w:name w:val="heading_i"/>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rPr>
      <w:b w:val="0"/>
      <w:i/>
    </w:rPr>
  </w:style>
  <w:style w:type="paragraph" w:customStyle="1" w:styleId="Rientra1">
    <w:name w:val="Rientra1"/>
    <w:basedOn w:val="Normal"/>
    <w:uiPriority w:val="99"/>
    <w:rsid w:val="00D2324C"/>
    <w:pPr>
      <w:numPr>
        <w:numId w:val="1"/>
      </w:numPr>
      <w:tabs>
        <w:tab w:val="clear" w:pos="794"/>
        <w:tab w:val="clear" w:pos="1191"/>
        <w:tab w:val="clear" w:pos="1588"/>
        <w:tab w:val="clear" w:pos="1985"/>
      </w:tabs>
      <w:overflowPunct/>
      <w:autoSpaceDE/>
      <w:autoSpaceDN/>
      <w:adjustRightInd/>
      <w:spacing w:before="60" w:after="60"/>
      <w:jc w:val="both"/>
      <w:textAlignment w:val="auto"/>
    </w:pPr>
    <w:rPr>
      <w:sz w:val="20"/>
    </w:rPr>
  </w:style>
  <w:style w:type="paragraph" w:customStyle="1" w:styleId="B1">
    <w:name w:val="B1"/>
    <w:basedOn w:val="List"/>
    <w:uiPriority w:val="99"/>
    <w:rsid w:val="00D2324C"/>
    <w:pPr>
      <w:numPr>
        <w:numId w:val="2"/>
      </w:numPr>
      <w:tabs>
        <w:tab w:val="clear" w:pos="1701"/>
        <w:tab w:val="clear" w:pos="2127"/>
      </w:tabs>
      <w:spacing w:after="60"/>
      <w:ind w:left="720" w:hanging="360"/>
    </w:pPr>
  </w:style>
  <w:style w:type="paragraph" w:customStyle="1" w:styleId="PointBullet1a">
    <w:name w:val="PointBullet1(a)"/>
    <w:basedOn w:val="Normal"/>
    <w:autoRedefine/>
    <w:uiPriority w:val="99"/>
    <w:rsid w:val="00D2324C"/>
    <w:pPr>
      <w:tabs>
        <w:tab w:val="clear" w:pos="794"/>
        <w:tab w:val="clear" w:pos="1191"/>
        <w:tab w:val="clear" w:pos="1588"/>
        <w:tab w:val="clear" w:pos="1985"/>
        <w:tab w:val="num" w:pos="425"/>
        <w:tab w:val="left" w:pos="1560"/>
        <w:tab w:val="left" w:pos="4320"/>
      </w:tabs>
      <w:overflowPunct/>
      <w:autoSpaceDE/>
      <w:autoSpaceDN/>
      <w:adjustRightInd/>
      <w:spacing w:before="60" w:after="60"/>
      <w:ind w:left="1200" w:hanging="425"/>
      <w:jc w:val="both"/>
      <w:textAlignment w:val="auto"/>
    </w:pPr>
    <w:rPr>
      <w:b/>
      <w:sz w:val="20"/>
    </w:rPr>
  </w:style>
  <w:style w:type="paragraph" w:customStyle="1" w:styleId="toc01i">
    <w:name w:val="toc01i"/>
    <w:basedOn w:val="toc01"/>
    <w:uiPriority w:val="99"/>
    <w:rsid w:val="00D2324C"/>
    <w:pPr>
      <w:numPr>
        <w:numId w:val="0"/>
      </w:numPr>
      <w:tabs>
        <w:tab w:val="num" w:pos="425"/>
      </w:tabs>
      <w:ind w:left="425" w:hanging="425"/>
    </w:pPr>
    <w:rPr>
      <w:i/>
    </w:rPr>
  </w:style>
  <w:style w:type="paragraph" w:customStyle="1" w:styleId="toc01">
    <w:name w:val="toc01"/>
    <w:basedOn w:val="Normal"/>
    <w:uiPriority w:val="99"/>
    <w:rsid w:val="00D2324C"/>
    <w:pPr>
      <w:numPr>
        <w:numId w:val="3"/>
      </w:numPr>
      <w:tabs>
        <w:tab w:val="clear" w:pos="425"/>
        <w:tab w:val="clear" w:pos="794"/>
        <w:tab w:val="clear" w:pos="1191"/>
        <w:tab w:val="clear" w:pos="1588"/>
        <w:tab w:val="clear" w:pos="1985"/>
        <w:tab w:val="num" w:pos="360"/>
      </w:tabs>
      <w:overflowPunct/>
      <w:autoSpaceDE/>
      <w:autoSpaceDN/>
      <w:adjustRightInd/>
      <w:spacing w:before="136" w:after="60"/>
      <w:ind w:left="284" w:hanging="284"/>
      <w:textAlignment w:val="auto"/>
    </w:pPr>
  </w:style>
  <w:style w:type="paragraph" w:customStyle="1" w:styleId="B1Sft">
    <w:name w:val="B1Sft"/>
    <w:basedOn w:val="B1"/>
    <w:uiPriority w:val="99"/>
    <w:rsid w:val="00D2324C"/>
    <w:pPr>
      <w:tabs>
        <w:tab w:val="clear" w:pos="425"/>
        <w:tab w:val="num" w:pos="360"/>
      </w:tabs>
      <w:ind w:left="1080"/>
    </w:pPr>
  </w:style>
  <w:style w:type="paragraph" w:customStyle="1" w:styleId="1">
    <w:name w:val="½À²Ù1"/>
    <w:basedOn w:val="Normal"/>
    <w:uiPriority w:val="99"/>
    <w:rsid w:val="00D2324C"/>
    <w:pPr>
      <w:numPr>
        <w:numId w:val="4"/>
      </w:numPr>
      <w:tabs>
        <w:tab w:val="clear" w:pos="794"/>
        <w:tab w:val="clear" w:pos="1191"/>
        <w:tab w:val="clear" w:pos="1588"/>
        <w:tab w:val="clear" w:pos="1985"/>
      </w:tabs>
      <w:overflowPunct/>
      <w:autoSpaceDE/>
      <w:autoSpaceDN/>
      <w:adjustRightInd/>
      <w:spacing w:before="60" w:after="60"/>
      <w:textAlignment w:val="auto"/>
    </w:pPr>
    <w:rPr>
      <w:b/>
      <w:i/>
    </w:rPr>
  </w:style>
  <w:style w:type="paragraph" w:customStyle="1" w:styleId="Reference">
    <w:name w:val="Reference"/>
    <w:basedOn w:val="Normal"/>
    <w:uiPriority w:val="99"/>
    <w:rsid w:val="00D2324C"/>
    <w:pPr>
      <w:tabs>
        <w:tab w:val="clear" w:pos="794"/>
        <w:tab w:val="clear" w:pos="1191"/>
        <w:tab w:val="clear" w:pos="1588"/>
        <w:tab w:val="clear" w:pos="1985"/>
        <w:tab w:val="num" w:pos="360"/>
      </w:tabs>
      <w:overflowPunct/>
      <w:autoSpaceDE/>
      <w:autoSpaceDN/>
      <w:adjustRightInd/>
      <w:spacing w:before="0"/>
      <w:ind w:left="360" w:hanging="360"/>
      <w:textAlignment w:val="auto"/>
    </w:pPr>
    <w:rPr>
      <w:rFonts w:eastAsia="MS Mincho"/>
      <w:sz w:val="20"/>
      <w:lang w:eastAsia="ja-JP"/>
    </w:rPr>
  </w:style>
  <w:style w:type="paragraph" w:customStyle="1" w:styleId="a">
    <w:name w:val="½"/>
    <w:basedOn w:val="Normal"/>
    <w:uiPriority w:val="99"/>
    <w:rsid w:val="00D2324C"/>
    <w:pPr>
      <w:tabs>
        <w:tab w:val="clear" w:pos="794"/>
        <w:tab w:val="clear" w:pos="1191"/>
        <w:tab w:val="clear" w:pos="1588"/>
        <w:tab w:val="clear" w:pos="1985"/>
        <w:tab w:val="num" w:pos="425"/>
      </w:tabs>
      <w:overflowPunct/>
      <w:autoSpaceDE/>
      <w:autoSpaceDN/>
      <w:adjustRightInd/>
      <w:spacing w:before="0"/>
      <w:ind w:left="425" w:hanging="425"/>
      <w:textAlignment w:val="auto"/>
    </w:pPr>
    <w:rPr>
      <w:rFonts w:eastAsia="SimSun"/>
      <w:b/>
      <w:i/>
      <w:lang w:eastAsia="zh-CN"/>
    </w:rPr>
  </w:style>
  <w:style w:type="paragraph" w:customStyle="1" w:styleId="Edt-ind">
    <w:name w:val="Edt-ind"/>
    <w:basedOn w:val="a"/>
    <w:uiPriority w:val="99"/>
    <w:rsid w:val="00D2324C"/>
  </w:style>
  <w:style w:type="paragraph" w:styleId="BodyText2">
    <w:name w:val="Body Text 2"/>
    <w:basedOn w:val="Normal"/>
    <w:link w:val="BodyText2Char"/>
    <w:uiPriority w:val="99"/>
    <w:rsid w:val="00D2324C"/>
    <w:pPr>
      <w:widowControl w:val="0"/>
      <w:tabs>
        <w:tab w:val="clear" w:pos="794"/>
        <w:tab w:val="clear" w:pos="1191"/>
        <w:tab w:val="clear" w:pos="1588"/>
        <w:tab w:val="clear" w:pos="1985"/>
      </w:tabs>
      <w:overflowPunct/>
      <w:autoSpaceDE/>
      <w:autoSpaceDN/>
      <w:adjustRightInd/>
      <w:spacing w:before="0"/>
      <w:jc w:val="both"/>
      <w:textAlignment w:val="auto"/>
    </w:pPr>
  </w:style>
  <w:style w:type="character" w:customStyle="1" w:styleId="BodyText2Char">
    <w:name w:val="Body Text 2 Char"/>
    <w:link w:val="BodyText2"/>
    <w:uiPriority w:val="99"/>
    <w:rsid w:val="00D2324C"/>
    <w:rPr>
      <w:rFonts w:ascii="Times New Roman" w:hAnsi="Times New Roman"/>
      <w:sz w:val="24"/>
    </w:rPr>
  </w:style>
  <w:style w:type="paragraph" w:customStyle="1" w:styleId="Blanc">
    <w:name w:val="Blanc"/>
    <w:basedOn w:val="Normal"/>
    <w:next w:val="TableText0"/>
    <w:rsid w:val="00D2324C"/>
    <w:pPr>
      <w:keepNext/>
      <w:keepLines/>
      <w:tabs>
        <w:tab w:val="clear" w:pos="794"/>
        <w:tab w:val="clear" w:pos="1191"/>
        <w:tab w:val="clear" w:pos="1588"/>
        <w:tab w:val="clear" w:pos="1985"/>
      </w:tabs>
      <w:overflowPunct/>
      <w:autoSpaceDE/>
      <w:autoSpaceDN/>
      <w:adjustRightInd/>
      <w:spacing w:before="0"/>
      <w:jc w:val="both"/>
      <w:textAlignment w:val="auto"/>
    </w:pPr>
    <w:rPr>
      <w:sz w:val="16"/>
    </w:rPr>
  </w:style>
  <w:style w:type="paragraph" w:styleId="ListBullet">
    <w:name w:val="List Bullet"/>
    <w:basedOn w:val="List"/>
    <w:uiPriority w:val="99"/>
    <w:rsid w:val="00D2324C"/>
    <w:pPr>
      <w:tabs>
        <w:tab w:val="clear" w:pos="1701"/>
        <w:tab w:val="clear" w:pos="2127"/>
      </w:tabs>
      <w:overflowPunct w:val="0"/>
      <w:autoSpaceDE w:val="0"/>
      <w:autoSpaceDN w:val="0"/>
      <w:adjustRightInd w:val="0"/>
      <w:spacing w:after="180"/>
      <w:ind w:left="568" w:hanging="284"/>
      <w:textAlignment w:val="baseline"/>
    </w:pPr>
    <w:rPr>
      <w:sz w:val="20"/>
    </w:rPr>
  </w:style>
  <w:style w:type="paragraph" w:customStyle="1" w:styleId="TH">
    <w:name w:val="TH"/>
    <w:basedOn w:val="Normal"/>
    <w:uiPriority w:val="99"/>
    <w:rsid w:val="00D2324C"/>
    <w:pPr>
      <w:keepNext/>
      <w:keepLines/>
      <w:tabs>
        <w:tab w:val="clear" w:pos="794"/>
        <w:tab w:val="clear" w:pos="1191"/>
        <w:tab w:val="clear" w:pos="1588"/>
        <w:tab w:val="clear" w:pos="1985"/>
      </w:tabs>
      <w:overflowPunct/>
      <w:autoSpaceDE/>
      <w:autoSpaceDN/>
      <w:adjustRightInd/>
      <w:spacing w:before="60" w:after="180"/>
      <w:jc w:val="center"/>
      <w:textAlignment w:val="auto"/>
    </w:pPr>
    <w:rPr>
      <w:rFonts w:ascii="Arial" w:hAnsi="Arial"/>
      <w:b/>
      <w:sz w:val="20"/>
      <w:lang w:eastAsia="en-GB"/>
    </w:rPr>
  </w:style>
  <w:style w:type="paragraph" w:customStyle="1" w:styleId="TF">
    <w:name w:val="TF"/>
    <w:basedOn w:val="TH"/>
    <w:uiPriority w:val="99"/>
    <w:rsid w:val="00D2324C"/>
    <w:pPr>
      <w:keepNext w:val="0"/>
      <w:spacing w:before="0" w:after="240"/>
    </w:pPr>
  </w:style>
  <w:style w:type="paragraph" w:customStyle="1" w:styleId="FigureNoBR">
    <w:name w:val="Figure_No_BR"/>
    <w:basedOn w:val="Normal"/>
    <w:next w:val="FiguretitleBR"/>
    <w:uiPriority w:val="99"/>
    <w:rsid w:val="00D2324C"/>
    <w:pPr>
      <w:keepNext/>
      <w:keepLines/>
      <w:tabs>
        <w:tab w:val="clear" w:pos="794"/>
        <w:tab w:val="clear" w:pos="1191"/>
        <w:tab w:val="clear" w:pos="1588"/>
        <w:tab w:val="clear" w:pos="1985"/>
      </w:tabs>
      <w:overflowPunct/>
      <w:autoSpaceDE/>
      <w:autoSpaceDN/>
      <w:adjustRightInd/>
      <w:spacing w:before="480" w:after="120"/>
      <w:jc w:val="center"/>
      <w:textAlignment w:val="auto"/>
    </w:pPr>
    <w:rPr>
      <w:caps/>
    </w:rPr>
  </w:style>
  <w:style w:type="paragraph" w:customStyle="1" w:styleId="FiguretitleBR">
    <w:name w:val="Figure_title_BR"/>
    <w:basedOn w:val="TabletitleBR"/>
    <w:next w:val="Figurewithouttitle"/>
    <w:uiPriority w:val="99"/>
    <w:rsid w:val="00D2324C"/>
    <w:pPr>
      <w:keepNext w:val="0"/>
      <w:tabs>
        <w:tab w:val="clear" w:pos="794"/>
        <w:tab w:val="clear" w:pos="1191"/>
        <w:tab w:val="clear" w:pos="1588"/>
        <w:tab w:val="clear" w:pos="1985"/>
      </w:tabs>
      <w:overflowPunct/>
      <w:autoSpaceDE/>
      <w:autoSpaceDN/>
      <w:adjustRightInd/>
      <w:spacing w:after="480"/>
      <w:textAlignment w:val="auto"/>
    </w:pPr>
  </w:style>
  <w:style w:type="paragraph" w:customStyle="1" w:styleId="body">
    <w:name w:val="body"/>
    <w:basedOn w:val="Normal"/>
    <w:uiPriority w:val="99"/>
    <w:rsid w:val="00D2324C"/>
    <w:pPr>
      <w:tabs>
        <w:tab w:val="clear" w:pos="794"/>
        <w:tab w:val="clear" w:pos="1191"/>
        <w:tab w:val="clear" w:pos="1588"/>
        <w:tab w:val="clear" w:pos="1985"/>
      </w:tabs>
      <w:overflowPunct/>
      <w:autoSpaceDE/>
      <w:autoSpaceDN/>
      <w:adjustRightInd/>
      <w:spacing w:before="60" w:after="60"/>
      <w:jc w:val="both"/>
      <w:textAlignment w:val="auto"/>
    </w:pPr>
  </w:style>
  <w:style w:type="paragraph" w:customStyle="1" w:styleId="B2">
    <w:name w:val="B2"/>
    <w:basedOn w:val="List2"/>
    <w:uiPriority w:val="99"/>
    <w:rsid w:val="00D2324C"/>
    <w:pPr>
      <w:overflowPunct w:val="0"/>
      <w:autoSpaceDE w:val="0"/>
      <w:autoSpaceDN w:val="0"/>
      <w:adjustRightInd w:val="0"/>
      <w:spacing w:after="180"/>
      <w:ind w:left="851" w:hanging="284"/>
      <w:textAlignment w:val="baseline"/>
    </w:pPr>
    <w:rPr>
      <w:sz w:val="20"/>
    </w:rPr>
  </w:style>
  <w:style w:type="paragraph" w:styleId="List2">
    <w:name w:val="List 2"/>
    <w:basedOn w:val="Normal"/>
    <w:uiPriority w:val="99"/>
    <w:rsid w:val="00D2324C"/>
    <w:pPr>
      <w:tabs>
        <w:tab w:val="clear" w:pos="794"/>
        <w:tab w:val="clear" w:pos="1191"/>
        <w:tab w:val="clear" w:pos="1588"/>
        <w:tab w:val="clear" w:pos="1985"/>
      </w:tabs>
      <w:overflowPunct/>
      <w:autoSpaceDE/>
      <w:autoSpaceDN/>
      <w:adjustRightInd/>
      <w:spacing w:before="0"/>
      <w:ind w:left="720" w:hanging="360"/>
      <w:textAlignment w:val="auto"/>
    </w:pPr>
  </w:style>
  <w:style w:type="character" w:customStyle="1" w:styleId="FootnoteTextChar2">
    <w:name w:val="Footnote Text Char2"/>
    <w:aliases w:val="ALTS FOOTNOTE Char1,Footnote Text Char1 Char1,Footnote Text Char Char1 Char1,Footnote Text Char4 Char Char Char1,Footnote Text Char1 Char1 Char1 Char Char1,Footnote Text Char Char1 Char1 Char Char Char1"/>
    <w:uiPriority w:val="99"/>
    <w:locked/>
    <w:rsid w:val="00D2324C"/>
    <w:rPr>
      <w:sz w:val="22"/>
      <w:lang w:val="en-GB" w:eastAsia="en-US"/>
    </w:rPr>
  </w:style>
  <w:style w:type="character" w:customStyle="1" w:styleId="FooterChar1">
    <w:name w:val="Footer Char1"/>
    <w:aliases w:val="footer odd Char1,fo Char1"/>
    <w:uiPriority w:val="99"/>
    <w:locked/>
    <w:rsid w:val="00D2324C"/>
    <w:rPr>
      <w:rFonts w:ascii="Times New Roman" w:hAnsi="Times New Roman" w:cs="Times New Roman"/>
      <w:caps/>
      <w:noProof/>
      <w:sz w:val="16"/>
      <w:lang w:val="en-GB" w:eastAsia="en-US"/>
    </w:rPr>
  </w:style>
  <w:style w:type="paragraph" w:customStyle="1" w:styleId="Tablefin">
    <w:name w:val="Table_fin"/>
    <w:basedOn w:val="Normal"/>
    <w:next w:val="Normal"/>
    <w:rsid w:val="00D2324C"/>
    <w:pPr>
      <w:tabs>
        <w:tab w:val="clear" w:pos="794"/>
        <w:tab w:val="clear" w:pos="1191"/>
        <w:tab w:val="clear" w:pos="1588"/>
        <w:tab w:val="clear" w:pos="1985"/>
      </w:tabs>
      <w:overflowPunct/>
      <w:autoSpaceDE/>
      <w:autoSpaceDN/>
      <w:adjustRightInd/>
      <w:spacing w:before="0"/>
      <w:jc w:val="both"/>
      <w:textAlignment w:val="auto"/>
    </w:pPr>
    <w:rPr>
      <w:rFonts w:eastAsia="Batang"/>
      <w:sz w:val="20"/>
    </w:rPr>
  </w:style>
  <w:style w:type="character" w:customStyle="1" w:styleId="CommentTextChar">
    <w:name w:val="Comment Text Char"/>
    <w:link w:val="CommentText"/>
    <w:uiPriority w:val="99"/>
    <w:rsid w:val="00D2324C"/>
    <w:rPr>
      <w:rFonts w:ascii="Times New Roman" w:hAnsi="Times New Roman"/>
      <w:lang w:val="en-GB"/>
    </w:rPr>
  </w:style>
  <w:style w:type="paragraph" w:styleId="CommentText">
    <w:name w:val="annotation text"/>
    <w:basedOn w:val="Normal"/>
    <w:link w:val="CommentTextChar"/>
    <w:uiPriority w:val="99"/>
    <w:rsid w:val="00D2324C"/>
    <w:pPr>
      <w:tabs>
        <w:tab w:val="clear" w:pos="794"/>
        <w:tab w:val="clear" w:pos="1191"/>
        <w:tab w:val="clear" w:pos="1588"/>
        <w:tab w:val="clear" w:pos="1985"/>
      </w:tabs>
      <w:overflowPunct/>
      <w:autoSpaceDE/>
      <w:autoSpaceDN/>
      <w:adjustRightInd/>
      <w:spacing w:before="0"/>
      <w:textAlignment w:val="auto"/>
    </w:pPr>
    <w:rPr>
      <w:sz w:val="20"/>
    </w:rPr>
  </w:style>
  <w:style w:type="character" w:customStyle="1" w:styleId="CommentTextChar1">
    <w:name w:val="Comment Text Char1"/>
    <w:rsid w:val="00D2324C"/>
    <w:rPr>
      <w:rFonts w:ascii="Times New Roman" w:hAnsi="Times New Roman"/>
      <w:lang w:val="en-GB"/>
    </w:rPr>
  </w:style>
  <w:style w:type="character" w:customStyle="1" w:styleId="CommentSubjectChar">
    <w:name w:val="Comment Subject Char"/>
    <w:link w:val="CommentSubject"/>
    <w:uiPriority w:val="99"/>
    <w:rsid w:val="00D2324C"/>
    <w:rPr>
      <w:rFonts w:ascii="Times New Roman" w:hAnsi="Times New Roman"/>
      <w:b/>
      <w:bCs/>
      <w:lang w:val="en-GB"/>
    </w:rPr>
  </w:style>
  <w:style w:type="paragraph" w:styleId="CommentSubject">
    <w:name w:val="annotation subject"/>
    <w:basedOn w:val="CommentText"/>
    <w:next w:val="CommentText"/>
    <w:link w:val="CommentSubjectChar"/>
    <w:uiPriority w:val="99"/>
    <w:rsid w:val="00D2324C"/>
    <w:rPr>
      <w:b/>
      <w:bCs/>
    </w:rPr>
  </w:style>
  <w:style w:type="character" w:customStyle="1" w:styleId="CommentSubjectChar1">
    <w:name w:val="Comment Subject Char1"/>
    <w:rsid w:val="00D2324C"/>
    <w:rPr>
      <w:rFonts w:ascii="Times New Roman" w:hAnsi="Times New Roman"/>
      <w:b/>
      <w:bCs/>
      <w:lang w:val="en-GB"/>
    </w:rPr>
  </w:style>
  <w:style w:type="paragraph" w:customStyle="1" w:styleId="HeadingSum">
    <w:name w:val="Heading_Sum"/>
    <w:basedOn w:val="Headingb"/>
    <w:next w:val="Normal"/>
    <w:rsid w:val="00D2324C"/>
    <w:pPr>
      <w:keepLines/>
      <w:spacing w:before="240"/>
      <w:jc w:val="both"/>
    </w:pPr>
    <w:rPr>
      <w:rFonts w:eastAsia="Batang"/>
      <w:sz w:val="22"/>
      <w:lang w:val="es-ES_tradnl"/>
    </w:rPr>
  </w:style>
  <w:style w:type="paragraph" w:customStyle="1" w:styleId="tocpart">
    <w:name w:val="tocpart"/>
    <w:basedOn w:val="Normal"/>
    <w:rsid w:val="00D2324C"/>
    <w:pPr>
      <w:tabs>
        <w:tab w:val="clear" w:pos="794"/>
        <w:tab w:val="clear" w:pos="1191"/>
        <w:tab w:val="clear" w:pos="1588"/>
        <w:tab w:val="clear" w:pos="1985"/>
        <w:tab w:val="left" w:pos="2693"/>
        <w:tab w:val="left" w:pos="8789"/>
        <w:tab w:val="right" w:pos="9639"/>
      </w:tabs>
      <w:ind w:left="2693" w:hanging="2693"/>
      <w:jc w:val="both"/>
    </w:pPr>
    <w:rPr>
      <w:rFonts w:eastAsia="Batang"/>
      <w:lang w:val="fr-FR"/>
    </w:rPr>
  </w:style>
  <w:style w:type="paragraph" w:customStyle="1" w:styleId="toctemp">
    <w:name w:val="toctemp"/>
    <w:basedOn w:val="Normal"/>
    <w:rsid w:val="00D2324C"/>
    <w:pPr>
      <w:tabs>
        <w:tab w:val="clear" w:pos="794"/>
        <w:tab w:val="clear" w:pos="1191"/>
        <w:tab w:val="clear" w:pos="1588"/>
        <w:tab w:val="clear" w:pos="1985"/>
        <w:tab w:val="left" w:pos="2693"/>
        <w:tab w:val="left" w:leader="dot" w:pos="8789"/>
        <w:tab w:val="right" w:pos="9639"/>
      </w:tabs>
      <w:ind w:left="2693" w:right="964" w:hanging="2693"/>
      <w:jc w:val="both"/>
    </w:pPr>
    <w:rPr>
      <w:rFonts w:eastAsia="Batang"/>
      <w:lang w:val="fr-FR"/>
    </w:rPr>
  </w:style>
  <w:style w:type="paragraph" w:customStyle="1" w:styleId="Summary">
    <w:name w:val="Summary"/>
    <w:basedOn w:val="Normal"/>
    <w:next w:val="Normalaftertitle"/>
    <w:rsid w:val="00D2324C"/>
    <w:pPr>
      <w:spacing w:after="480"/>
      <w:jc w:val="both"/>
    </w:pPr>
    <w:rPr>
      <w:rFonts w:eastAsia="Batang"/>
      <w:sz w:val="22"/>
      <w:lang w:val="es-ES_tradnl"/>
    </w:rPr>
  </w:style>
  <w:style w:type="character" w:styleId="CommentReference">
    <w:name w:val="annotation reference"/>
    <w:uiPriority w:val="99"/>
    <w:rsid w:val="00D2324C"/>
    <w:rPr>
      <w:sz w:val="16"/>
      <w:szCs w:val="16"/>
    </w:rPr>
  </w:style>
  <w:style w:type="paragraph" w:styleId="DocumentMap">
    <w:name w:val="Document Map"/>
    <w:basedOn w:val="Normal"/>
    <w:link w:val="DocumentMapChar"/>
    <w:rsid w:val="00D2324C"/>
    <w:pPr>
      <w:jc w:val="both"/>
    </w:pPr>
    <w:rPr>
      <w:rFonts w:ascii="MS UI Gothic" w:eastAsia="MS UI Gothic"/>
      <w:sz w:val="18"/>
      <w:szCs w:val="18"/>
      <w:lang w:val="fr-FR"/>
    </w:rPr>
  </w:style>
  <w:style w:type="character" w:customStyle="1" w:styleId="DocumentMapChar">
    <w:name w:val="Document Map Char"/>
    <w:link w:val="DocumentMap"/>
    <w:rsid w:val="00D2324C"/>
    <w:rPr>
      <w:rFonts w:ascii="MS UI Gothic" w:eastAsia="MS UI Gothic" w:hAnsi="Times New Roman"/>
      <w:sz w:val="18"/>
      <w:szCs w:val="18"/>
      <w:lang w:val="fr-FR"/>
    </w:rPr>
  </w:style>
  <w:style w:type="character" w:styleId="Emphasis">
    <w:name w:val="Emphasis"/>
    <w:uiPriority w:val="20"/>
    <w:qFormat/>
    <w:rsid w:val="00D2324C"/>
    <w:rPr>
      <w:i/>
      <w:iCs/>
    </w:rPr>
  </w:style>
  <w:style w:type="numbering" w:customStyle="1" w:styleId="NoList111">
    <w:name w:val="No List111"/>
    <w:next w:val="NoList"/>
    <w:uiPriority w:val="99"/>
    <w:semiHidden/>
    <w:unhideWhenUsed/>
    <w:rsid w:val="00D2324C"/>
  </w:style>
  <w:style w:type="paragraph" w:customStyle="1" w:styleId="AnnexNotitle0">
    <w:name w:val="Annex_No &amp; title"/>
    <w:basedOn w:val="Normal"/>
    <w:next w:val="Normalaftertitle"/>
    <w:rsid w:val="00D2324C"/>
    <w:pPr>
      <w:keepNext/>
      <w:keepLines/>
      <w:spacing w:before="480"/>
      <w:jc w:val="center"/>
    </w:pPr>
    <w:rPr>
      <w:rFonts w:eastAsia="Batang"/>
      <w:b/>
      <w:bCs/>
      <w:sz w:val="28"/>
      <w:szCs w:val="28"/>
    </w:rPr>
  </w:style>
  <w:style w:type="paragraph" w:customStyle="1" w:styleId="TableNoBR">
    <w:name w:val="Table_No_BR"/>
    <w:basedOn w:val="Normal"/>
    <w:next w:val="TabletitleBR"/>
    <w:rsid w:val="00D2324C"/>
    <w:pPr>
      <w:keepNext/>
      <w:spacing w:before="560" w:after="120"/>
      <w:jc w:val="center"/>
    </w:pPr>
    <w:rPr>
      <w:rFonts w:eastAsia="Batang"/>
      <w:caps/>
      <w:szCs w:val="24"/>
    </w:rPr>
  </w:style>
  <w:style w:type="paragraph" w:customStyle="1" w:styleId="FigureNotitle">
    <w:name w:val="Figure_No &amp; title"/>
    <w:basedOn w:val="Normal"/>
    <w:next w:val="Normalaftertitle"/>
    <w:rsid w:val="00D2324C"/>
    <w:pPr>
      <w:keepLines/>
      <w:spacing w:before="240" w:after="120"/>
      <w:jc w:val="center"/>
    </w:pPr>
    <w:rPr>
      <w:rFonts w:eastAsia="Batang"/>
      <w:b/>
      <w:bCs/>
      <w:szCs w:val="24"/>
    </w:rPr>
  </w:style>
  <w:style w:type="paragraph" w:customStyle="1" w:styleId="AppendixNotitle0">
    <w:name w:val="Appendix_No &amp; title"/>
    <w:basedOn w:val="AnnexNotitle0"/>
    <w:next w:val="Normalaftertitle"/>
    <w:rsid w:val="00D2324C"/>
  </w:style>
  <w:style w:type="paragraph" w:styleId="BodyTextIndent2">
    <w:name w:val="Body Text Indent 2"/>
    <w:basedOn w:val="Normal"/>
    <w:link w:val="BodyTextIndent2Char"/>
    <w:rsid w:val="00D2324C"/>
    <w:pPr>
      <w:tabs>
        <w:tab w:val="clear" w:pos="794"/>
        <w:tab w:val="left" w:pos="720"/>
      </w:tabs>
      <w:ind w:left="720" w:hanging="720"/>
      <w:jc w:val="both"/>
    </w:pPr>
    <w:rPr>
      <w:rFonts w:eastAsia="Batang"/>
      <w:szCs w:val="24"/>
    </w:rPr>
  </w:style>
  <w:style w:type="character" w:customStyle="1" w:styleId="BodyTextIndent2Char">
    <w:name w:val="Body Text Indent 2 Char"/>
    <w:link w:val="BodyTextIndent2"/>
    <w:rsid w:val="00D2324C"/>
    <w:rPr>
      <w:rFonts w:ascii="Times New Roman" w:eastAsia="Batang" w:hAnsi="Times New Roman"/>
      <w:sz w:val="24"/>
      <w:szCs w:val="24"/>
      <w:lang w:val="en-GB"/>
    </w:rPr>
  </w:style>
  <w:style w:type="paragraph" w:customStyle="1" w:styleId="FooterQP">
    <w:name w:val="Footer_QP"/>
    <w:basedOn w:val="Normal"/>
    <w:rsid w:val="00D2324C"/>
    <w:pPr>
      <w:tabs>
        <w:tab w:val="clear" w:pos="794"/>
        <w:tab w:val="clear" w:pos="1191"/>
        <w:tab w:val="clear" w:pos="1588"/>
        <w:tab w:val="clear" w:pos="1985"/>
        <w:tab w:val="left" w:pos="907"/>
        <w:tab w:val="right" w:pos="8789"/>
        <w:tab w:val="right" w:pos="9639"/>
      </w:tabs>
      <w:spacing w:before="0"/>
    </w:pPr>
    <w:rPr>
      <w:rFonts w:eastAsia="Batang"/>
      <w:b/>
      <w:bCs/>
      <w:sz w:val="22"/>
      <w:szCs w:val="22"/>
      <w:lang w:val="fr-FR"/>
    </w:rPr>
  </w:style>
  <w:style w:type="paragraph" w:styleId="EndnoteText">
    <w:name w:val="endnote text"/>
    <w:basedOn w:val="Normal"/>
    <w:link w:val="EndnoteTextChar"/>
    <w:rsid w:val="00D2324C"/>
    <w:pPr>
      <w:tabs>
        <w:tab w:val="clear" w:pos="794"/>
        <w:tab w:val="clear" w:pos="1191"/>
        <w:tab w:val="clear" w:pos="1588"/>
        <w:tab w:val="clear" w:pos="1985"/>
        <w:tab w:val="left" w:pos="1134"/>
        <w:tab w:val="left" w:pos="1871"/>
        <w:tab w:val="left" w:pos="2268"/>
      </w:tabs>
      <w:spacing w:before="0"/>
    </w:pPr>
    <w:rPr>
      <w:rFonts w:eastAsia="Batang"/>
      <w:sz w:val="20"/>
    </w:rPr>
  </w:style>
  <w:style w:type="character" w:customStyle="1" w:styleId="EndnoteTextChar">
    <w:name w:val="Endnote Text Char"/>
    <w:link w:val="EndnoteText"/>
    <w:rsid w:val="00D2324C"/>
    <w:rPr>
      <w:rFonts w:ascii="Times New Roman" w:eastAsia="Batang" w:hAnsi="Times New Roman"/>
      <w:lang w:val="en-GB"/>
    </w:rPr>
  </w:style>
  <w:style w:type="table" w:styleId="TableGrid">
    <w:name w:val="Table Grid"/>
    <w:basedOn w:val="TableNormal"/>
    <w:uiPriority w:val="59"/>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1">
    <w:name w:val="Balloon Text Char1"/>
    <w:link w:val="BalloonText"/>
    <w:uiPriority w:val="99"/>
    <w:semiHidden/>
    <w:rsid w:val="00D2324C"/>
    <w:rPr>
      <w:rFonts w:ascii="Tahoma" w:hAnsi="Tahoma" w:cs="Tahoma"/>
      <w:sz w:val="16"/>
      <w:szCs w:val="16"/>
      <w:lang w:val="en-GB"/>
    </w:rPr>
  </w:style>
  <w:style w:type="paragraph" w:styleId="Title">
    <w:name w:val="Title"/>
    <w:basedOn w:val="Normal"/>
    <w:next w:val="Normal"/>
    <w:link w:val="TitleChar"/>
    <w:qFormat/>
    <w:rsid w:val="00D2324C"/>
    <w:pPr>
      <w:pBdr>
        <w:bottom w:val="single" w:sz="8" w:space="4" w:color="4F81BD"/>
      </w:pBdr>
      <w:tabs>
        <w:tab w:val="clear" w:pos="794"/>
        <w:tab w:val="clear" w:pos="1191"/>
        <w:tab w:val="clear" w:pos="1588"/>
        <w:tab w:val="clear" w:pos="1985"/>
      </w:tabs>
      <w:overflowPunct/>
      <w:autoSpaceDE/>
      <w:autoSpaceDN/>
      <w:adjustRightInd/>
      <w:spacing w:before="0" w:after="300"/>
      <w:contextualSpacing/>
      <w:textAlignment w:val="auto"/>
    </w:pPr>
    <w:rPr>
      <w:rFonts w:ascii="Cambria" w:eastAsia="SimSun" w:hAnsi="Cambria"/>
      <w:b/>
      <w:bCs/>
      <w:sz w:val="32"/>
      <w:szCs w:val="32"/>
    </w:rPr>
  </w:style>
  <w:style w:type="character" w:customStyle="1" w:styleId="TitleChar1">
    <w:name w:val="Title Char1"/>
    <w:uiPriority w:val="10"/>
    <w:rsid w:val="00D2324C"/>
    <w:rPr>
      <w:rFonts w:ascii="Cambria" w:eastAsia="Times New Roman" w:hAnsi="Cambria" w:cs="Times New Roman"/>
      <w:b/>
      <w:bCs/>
      <w:kern w:val="28"/>
      <w:sz w:val="32"/>
      <w:szCs w:val="32"/>
      <w:lang w:val="en-GB"/>
    </w:rPr>
  </w:style>
  <w:style w:type="numbering" w:customStyle="1" w:styleId="NoList2">
    <w:name w:val="No List2"/>
    <w:next w:val="NoList"/>
    <w:uiPriority w:val="99"/>
    <w:semiHidden/>
    <w:unhideWhenUsed/>
    <w:rsid w:val="00D1260D"/>
  </w:style>
  <w:style w:type="table" w:customStyle="1" w:styleId="TableGrid2">
    <w:name w:val="Table Grid2"/>
    <w:basedOn w:val="TableNormal"/>
    <w:next w:val="TableGrid"/>
    <w:uiPriority w:val="59"/>
    <w:rsid w:val="00D1260D"/>
    <w:rPr>
      <w:rFonts w:eastAsia="Batang"/>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D1260D"/>
  </w:style>
  <w:style w:type="paragraph" w:customStyle="1" w:styleId="TOCHeading1">
    <w:name w:val="TOC Heading1"/>
    <w:basedOn w:val="Heading1"/>
    <w:next w:val="Normal"/>
    <w:uiPriority w:val="39"/>
    <w:unhideWhenUsed/>
    <w:qFormat/>
    <w:rsid w:val="00D1260D"/>
    <w:pPr>
      <w:tabs>
        <w:tab w:val="clear" w:pos="794"/>
        <w:tab w:val="clear" w:pos="1191"/>
        <w:tab w:val="clear" w:pos="1588"/>
        <w:tab w:val="clear" w:pos="1985"/>
        <w:tab w:val="left" w:pos="1134"/>
        <w:tab w:val="left" w:pos="1871"/>
        <w:tab w:val="left" w:pos="2268"/>
      </w:tabs>
      <w:spacing w:before="480"/>
      <w:ind w:left="0" w:firstLine="0"/>
      <w:outlineLvl w:val="9"/>
    </w:pPr>
    <w:rPr>
      <w:rFonts w:ascii="Cambria" w:eastAsia="SimSun" w:hAnsi="Cambria"/>
      <w:bCs/>
      <w:color w:val="365F91"/>
      <w:sz w:val="28"/>
      <w:szCs w:val="28"/>
    </w:rPr>
  </w:style>
  <w:style w:type="character" w:customStyle="1" w:styleId="TableTextChar0">
    <w:name w:val="Table_Text Char"/>
    <w:link w:val="TableText0"/>
    <w:uiPriority w:val="99"/>
    <w:locked/>
    <w:rsid w:val="00D1260D"/>
    <w:rPr>
      <w:rFonts w:ascii="Times New Roman" w:hAnsi="Times New Roman"/>
      <w:sz w:val="22"/>
      <w:lang w:val="en-GB"/>
    </w:rPr>
  </w:style>
  <w:style w:type="character" w:customStyle="1" w:styleId="NormalaftertitleChar0">
    <w:name w:val="Normal after title Char"/>
    <w:link w:val="Normalaftertitle0"/>
    <w:locked/>
    <w:rsid w:val="00D1260D"/>
    <w:rPr>
      <w:rFonts w:ascii="Times New Roman" w:eastAsia="Batang" w:hAnsi="Times New Roman"/>
      <w:sz w:val="24"/>
      <w:lang w:val="en-GB"/>
    </w:rPr>
  </w:style>
  <w:style w:type="paragraph" w:customStyle="1" w:styleId="TOC91">
    <w:name w:val="TOC 91"/>
    <w:basedOn w:val="Normal"/>
    <w:next w:val="Normal"/>
    <w:autoRedefine/>
    <w:uiPriority w:val="39"/>
    <w:unhideWhenUsed/>
    <w:rsid w:val="00D1260D"/>
    <w:pPr>
      <w:tabs>
        <w:tab w:val="clear" w:pos="794"/>
        <w:tab w:val="clear" w:pos="1191"/>
        <w:tab w:val="clear" w:pos="1588"/>
        <w:tab w:val="clear" w:pos="1985"/>
      </w:tabs>
      <w:overflowPunct/>
      <w:autoSpaceDE/>
      <w:autoSpaceDN/>
      <w:adjustRightInd/>
      <w:spacing w:before="0" w:after="100" w:line="276" w:lineRule="auto"/>
      <w:ind w:left="1760"/>
      <w:textAlignment w:val="auto"/>
    </w:pPr>
    <w:rPr>
      <w:rFonts w:ascii="Calibri" w:eastAsia="SimSun" w:hAnsi="Calibri"/>
      <w:sz w:val="22"/>
      <w:szCs w:val="22"/>
      <w:lang w:eastAsia="zh-CN"/>
    </w:rPr>
  </w:style>
  <w:style w:type="paragraph" w:customStyle="1" w:styleId="NoSpacing1">
    <w:name w:val="No Spacing1"/>
    <w:uiPriority w:val="1"/>
    <w:qFormat/>
    <w:rsid w:val="00D1260D"/>
    <w:pPr>
      <w:tabs>
        <w:tab w:val="left" w:pos="1134"/>
        <w:tab w:val="left" w:pos="1871"/>
        <w:tab w:val="left" w:pos="2268"/>
      </w:tabs>
      <w:overflowPunct w:val="0"/>
      <w:autoSpaceDE w:val="0"/>
      <w:autoSpaceDN w:val="0"/>
      <w:adjustRightInd w:val="0"/>
      <w:textAlignment w:val="baseline"/>
    </w:pPr>
    <w:rPr>
      <w:rFonts w:ascii="Times New Roman" w:eastAsia="Batang" w:hAnsi="Times New Roman"/>
      <w:sz w:val="24"/>
      <w:lang w:val="en-GB"/>
    </w:rPr>
  </w:style>
  <w:style w:type="paragraph" w:customStyle="1" w:styleId="CEOIndent-bulletsblackdot">
    <w:name w:val="CEO_Indent-bulletsblackdot"/>
    <w:basedOn w:val="Normal"/>
    <w:rsid w:val="00D1260D"/>
    <w:pPr>
      <w:numPr>
        <w:numId w:val="5"/>
      </w:numPr>
      <w:tabs>
        <w:tab w:val="clear" w:pos="794"/>
        <w:tab w:val="clear" w:pos="1191"/>
        <w:tab w:val="clear" w:pos="1588"/>
        <w:tab w:val="clear" w:pos="1985"/>
      </w:tabs>
      <w:overflowPunct/>
      <w:autoSpaceDE/>
      <w:autoSpaceDN/>
      <w:adjustRightInd/>
      <w:spacing w:before="60" w:after="60"/>
      <w:textAlignment w:val="auto"/>
    </w:pPr>
    <w:rPr>
      <w:rFonts w:ascii="Verdana" w:eastAsia="SimHei" w:hAnsi="Verdana" w:cs="Simplified Arabic"/>
      <w:bCs/>
      <w:sz w:val="19"/>
      <w:szCs w:val="19"/>
    </w:rPr>
  </w:style>
  <w:style w:type="character" w:customStyle="1" w:styleId="TableheadChar">
    <w:name w:val="Table_head Char"/>
    <w:link w:val="Tablehead"/>
    <w:locked/>
    <w:rsid w:val="00D1260D"/>
    <w:rPr>
      <w:rFonts w:ascii="Times New Roman" w:hAnsi="Times New Roman"/>
      <w:b/>
      <w:sz w:val="22"/>
      <w:lang w:val="en-GB"/>
    </w:rPr>
  </w:style>
  <w:style w:type="character" w:customStyle="1" w:styleId="A2">
    <w:name w:val="A2"/>
    <w:uiPriority w:val="99"/>
    <w:rsid w:val="00D1260D"/>
    <w:rPr>
      <w:rFonts w:cs="Helvetica-Light"/>
      <w:color w:val="000000"/>
      <w:sz w:val="22"/>
      <w:szCs w:val="22"/>
    </w:rPr>
  </w:style>
  <w:style w:type="character" w:customStyle="1" w:styleId="st">
    <w:name w:val="st"/>
    <w:basedOn w:val="DefaultParagraphFont"/>
    <w:rsid w:val="00D1260D"/>
  </w:style>
  <w:style w:type="numbering" w:customStyle="1" w:styleId="NoList112">
    <w:name w:val="No List112"/>
    <w:next w:val="NoList"/>
    <w:uiPriority w:val="99"/>
    <w:semiHidden/>
    <w:unhideWhenUsed/>
    <w:rsid w:val="00D1260D"/>
  </w:style>
  <w:style w:type="paragraph" w:styleId="ListParagraph">
    <w:name w:val="List Paragraph"/>
    <w:basedOn w:val="Normal"/>
    <w:uiPriority w:val="99"/>
    <w:qFormat/>
    <w:rsid w:val="007423FE"/>
    <w:pPr>
      <w:ind w:left="720"/>
      <w:contextualSpacing/>
    </w:pPr>
  </w:style>
  <w:style w:type="character" w:customStyle="1" w:styleId="UnresolvedMention1">
    <w:name w:val="Unresolved Mention1"/>
    <w:basedOn w:val="DefaultParagraphFont"/>
    <w:uiPriority w:val="99"/>
    <w:semiHidden/>
    <w:unhideWhenUsed/>
    <w:rsid w:val="001616A4"/>
    <w:rPr>
      <w:color w:val="605E5C"/>
      <w:shd w:val="clear" w:color="auto" w:fill="E1DFDD"/>
    </w:rPr>
  </w:style>
  <w:style w:type="character" w:customStyle="1" w:styleId="UnresolvedMention2">
    <w:name w:val="Unresolved Mention2"/>
    <w:basedOn w:val="DefaultParagraphFont"/>
    <w:uiPriority w:val="99"/>
    <w:semiHidden/>
    <w:unhideWhenUsed/>
    <w:rsid w:val="002809D8"/>
    <w:rPr>
      <w:color w:val="605E5C"/>
      <w:shd w:val="clear" w:color="auto" w:fill="E1DFDD"/>
    </w:rPr>
  </w:style>
  <w:style w:type="paragraph" w:styleId="Revision">
    <w:name w:val="Revision"/>
    <w:hidden/>
    <w:uiPriority w:val="99"/>
    <w:semiHidden/>
    <w:rsid w:val="00071B27"/>
    <w:rPr>
      <w:rFonts w:ascii="Times New Roman" w:hAnsi="Times New Roman"/>
      <w:sz w:val="24"/>
    </w:rPr>
  </w:style>
  <w:style w:type="paragraph" w:customStyle="1" w:styleId="EditorsNote">
    <w:name w:val="EditorsNote"/>
    <w:basedOn w:val="Normal"/>
    <w:rsid w:val="00BA59BC"/>
    <w:pPr>
      <w:tabs>
        <w:tab w:val="clear" w:pos="794"/>
        <w:tab w:val="clear" w:pos="1191"/>
        <w:tab w:val="clear" w:pos="1588"/>
        <w:tab w:val="clear" w:pos="1985"/>
        <w:tab w:val="left" w:pos="1134"/>
        <w:tab w:val="left" w:pos="1871"/>
        <w:tab w:val="left" w:pos="2268"/>
      </w:tabs>
      <w:spacing w:before="240" w:after="240"/>
    </w:pPr>
    <w:rPr>
      <w:i/>
      <w:iCs/>
      <w:lang w:val="en-GB"/>
    </w:rPr>
  </w:style>
  <w:style w:type="character" w:customStyle="1" w:styleId="FiguretitleChar">
    <w:name w:val="Figure_title Char"/>
    <w:basedOn w:val="DefaultParagraphFont"/>
    <w:link w:val="Figuretitle"/>
    <w:rsid w:val="00BA59BC"/>
    <w:rPr>
      <w:rFonts w:ascii="Times New Roman" w:hAnsi="Times New Roman"/>
      <w:b/>
      <w:sz w:val="24"/>
    </w:rPr>
  </w:style>
  <w:style w:type="character" w:customStyle="1" w:styleId="EquationChar">
    <w:name w:val="Equation Char"/>
    <w:basedOn w:val="DefaultParagraphFont"/>
    <w:link w:val="Equation"/>
    <w:rsid w:val="006D4560"/>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328208">
      <w:bodyDiv w:val="1"/>
      <w:marLeft w:val="0"/>
      <w:marRight w:val="0"/>
      <w:marTop w:val="0"/>
      <w:marBottom w:val="0"/>
      <w:divBdr>
        <w:top w:val="none" w:sz="0" w:space="0" w:color="auto"/>
        <w:left w:val="none" w:sz="0" w:space="0" w:color="auto"/>
        <w:bottom w:val="none" w:sz="0" w:space="0" w:color="auto"/>
        <w:right w:val="none" w:sz="0" w:space="0" w:color="auto"/>
      </w:divBdr>
    </w:div>
    <w:div w:id="1180385900">
      <w:bodyDiv w:val="1"/>
      <w:marLeft w:val="0"/>
      <w:marRight w:val="0"/>
      <w:marTop w:val="0"/>
      <w:marBottom w:val="0"/>
      <w:divBdr>
        <w:top w:val="none" w:sz="0" w:space="0" w:color="auto"/>
        <w:left w:val="none" w:sz="0" w:space="0" w:color="auto"/>
        <w:bottom w:val="none" w:sz="0" w:space="0" w:color="auto"/>
        <w:right w:val="none" w:sz="0" w:space="0" w:color="auto"/>
      </w:divBdr>
    </w:div>
    <w:div w:id="1321041398">
      <w:bodyDiv w:val="1"/>
      <w:marLeft w:val="0"/>
      <w:marRight w:val="0"/>
      <w:marTop w:val="0"/>
      <w:marBottom w:val="0"/>
      <w:divBdr>
        <w:top w:val="none" w:sz="0" w:space="0" w:color="auto"/>
        <w:left w:val="none" w:sz="0" w:space="0" w:color="auto"/>
        <w:bottom w:val="none" w:sz="0" w:space="0" w:color="auto"/>
        <w:right w:val="none" w:sz="0" w:space="0" w:color="auto"/>
      </w:divBdr>
    </w:div>
    <w:div w:id="14444178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Donald.Nellis@faa.gov" TargetMode="External"/><Relationship Id="rId13" Type="http://schemas.openxmlformats.org/officeDocument/2006/relationships/image" Target="media/image3.png"/><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http://www.itu.int/md/R19-WP5B-C-0284/en" TargetMode="External"/><Relationship Id="rId12" Type="http://schemas.openxmlformats.org/officeDocument/2006/relationships/image" Target="media/image2.jpg"/><Relationship Id="rId17" Type="http://schemas.openxmlformats.org/officeDocument/2006/relationships/oleObject" Target="embeddings/oleObject2.bin"/><Relationship Id="rId25" Type="http://schemas.microsoft.com/office/2011/relationships/people" Target="people.xml"/><Relationship Id="rId2" Type="http://schemas.openxmlformats.org/officeDocument/2006/relationships/styles" Target="styles.xml"/><Relationship Id="rId16" Type="http://schemas.openxmlformats.org/officeDocument/2006/relationships/image" Target="media/image5.wmf"/><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oleObject" Target="embeddings/oleObject1.bin"/><Relationship Id="rId23" Type="http://schemas.openxmlformats.org/officeDocument/2006/relationships/footer" Target="footer3.xml"/><Relationship Id="rId10" Type="http://schemas.openxmlformats.org/officeDocument/2006/relationships/hyperlink" Target="mailto:scott.kotler@LMCO.com"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mailto:michael.neale@aces-inc.com" TargetMode="External"/><Relationship Id="rId14" Type="http://schemas.openxmlformats.org/officeDocument/2006/relationships/image" Target="media/image4.wmf"/><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2575</Words>
  <Characters>21802</Characters>
  <Application>Microsoft Office Word</Application>
  <DocSecurity>0</DocSecurity>
  <Lines>181</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24329</CharactersWithSpaces>
  <SharedDoc>false</SharedDoc>
  <HLinks>
    <vt:vector size="12" baseType="variant">
      <vt:variant>
        <vt:i4>262164</vt:i4>
      </vt:variant>
      <vt:variant>
        <vt:i4>3</vt:i4>
      </vt:variant>
      <vt:variant>
        <vt:i4>0</vt:i4>
      </vt:variant>
      <vt:variant>
        <vt:i4>5</vt:i4>
      </vt:variant>
      <vt:variant>
        <vt:lpwstr>mailto:BMitchell@ntia.doc.gov</vt:lpwstr>
      </vt:variant>
      <vt:variant>
        <vt:lpwstr/>
      </vt:variant>
      <vt:variant>
        <vt:i4>5374036</vt:i4>
      </vt:variant>
      <vt:variant>
        <vt:i4>0</vt:i4>
      </vt:variant>
      <vt:variant>
        <vt:i4>0</vt:i4>
      </vt:variant>
      <vt:variant>
        <vt:i4>5</vt:i4>
      </vt:variant>
      <vt:variant>
        <vt:lpwstr>mailto:ed.ehrlich@interdigitaal.com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Eric Lee</dc:creator>
  <cp:keywords/>
  <cp:lastModifiedBy>Eric Lee</cp:lastModifiedBy>
  <cp:revision>3</cp:revision>
  <dcterms:created xsi:type="dcterms:W3CDTF">2021-08-05T15:39:00Z</dcterms:created>
  <dcterms:modified xsi:type="dcterms:W3CDTF">2021-08-05T15:40:00Z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M SIP Document Sensitivity">
    <vt:lpwstr/>
  </property>
  <property fmtid="{D5CDD505-2E9C-101B-9397-08002B2CF9AE}" pid="3" name="Document Author">
    <vt:lpwstr>ACCT04\e301300</vt:lpwstr>
  </property>
  <property fmtid="{D5CDD505-2E9C-101B-9397-08002B2CF9AE}" pid="4" name="Document Sensitivity">
    <vt:lpwstr>1</vt:lpwstr>
  </property>
  <property fmtid="{D5CDD505-2E9C-101B-9397-08002B2CF9AE}" pid="5" name="ThirdParty">
    <vt:lpwstr/>
  </property>
  <property fmtid="{D5CDD505-2E9C-101B-9397-08002B2CF9AE}" pid="6" name="OCI Restriction">
    <vt:bool>false</vt:bool>
  </property>
  <property fmtid="{D5CDD505-2E9C-101B-9397-08002B2CF9AE}" pid="7" name="OCI Additional Info">
    <vt:lpwstr/>
  </property>
  <property fmtid="{D5CDD505-2E9C-101B-9397-08002B2CF9AE}" pid="8" name="Allow Header Overwrite">
    <vt:bool>true</vt:bool>
  </property>
  <property fmtid="{D5CDD505-2E9C-101B-9397-08002B2CF9AE}" pid="9" name="Allow Footer Overwrite">
    <vt:bool>true</vt:bool>
  </property>
  <property fmtid="{D5CDD505-2E9C-101B-9397-08002B2CF9AE}" pid="10" name="Multiple Selected">
    <vt:lpwstr>-1</vt:lpwstr>
  </property>
  <property fmtid="{D5CDD505-2E9C-101B-9397-08002B2CF9AE}" pid="11" name="SIPLongWording">
    <vt:lpwstr/>
  </property>
  <property fmtid="{D5CDD505-2E9C-101B-9397-08002B2CF9AE}" pid="12" name="ExpCountry">
    <vt:lpwstr/>
  </property>
  <property fmtid="{D5CDD505-2E9C-101B-9397-08002B2CF9AE}" pid="13" name="TextBoxAndDropdownValues">
    <vt:lpwstr/>
  </property>
</Properties>
</file>