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32073" w:rsidRPr="00A02BF0" w14:paraId="19E4AFF4" w14:textId="77777777" w:rsidTr="0041209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8D635B" w14:textId="77777777" w:rsidR="00032073" w:rsidRPr="00A02BF0" w:rsidRDefault="00032073" w:rsidP="0041209B">
            <w:pPr>
              <w:pStyle w:val="TabletitleBR"/>
              <w:keepNext w:val="0"/>
              <w:keepLines w:val="0"/>
              <w:tabs>
                <w:tab w:val="center" w:pos="4680"/>
              </w:tabs>
              <w:suppressAutoHyphens/>
              <w:spacing w:after="0"/>
              <w:rPr>
                <w:spacing w:val="-3"/>
                <w:szCs w:val="24"/>
              </w:rPr>
            </w:pPr>
            <w:bookmarkStart w:id="0" w:name="_GoBack"/>
            <w:bookmarkEnd w:id="0"/>
            <w:r w:rsidRPr="00A02BF0">
              <w:br w:type="page"/>
            </w:r>
            <w:r w:rsidRPr="00A02BF0">
              <w:rPr>
                <w:spacing w:val="-3"/>
                <w:szCs w:val="24"/>
              </w:rPr>
              <w:t>U.S. Radiocommunications Sector</w:t>
            </w:r>
          </w:p>
          <w:p w14:paraId="1F299924" w14:textId="77777777" w:rsidR="00032073" w:rsidRPr="00A02BF0" w:rsidRDefault="00032073" w:rsidP="0041209B">
            <w:pPr>
              <w:pStyle w:val="TabletitleBR"/>
              <w:rPr>
                <w:spacing w:val="-3"/>
                <w:szCs w:val="24"/>
              </w:rPr>
            </w:pPr>
            <w:r w:rsidRPr="00A02BF0">
              <w:rPr>
                <w:spacing w:val="-3"/>
                <w:szCs w:val="24"/>
              </w:rPr>
              <w:t>Fact Sheet</w:t>
            </w:r>
          </w:p>
        </w:tc>
      </w:tr>
      <w:tr w:rsidR="00032073" w:rsidRPr="00E87AE0" w14:paraId="1CCF95F1" w14:textId="77777777" w:rsidTr="0041209B">
        <w:trPr>
          <w:trHeight w:val="951"/>
        </w:trPr>
        <w:tc>
          <w:tcPr>
            <w:tcW w:w="3984" w:type="dxa"/>
            <w:tcBorders>
              <w:left w:val="double" w:sz="6" w:space="0" w:color="auto"/>
            </w:tcBorders>
          </w:tcPr>
          <w:p w14:paraId="753EEE1E" w14:textId="77777777" w:rsidR="00032073" w:rsidRPr="00A02BF0" w:rsidRDefault="00032073" w:rsidP="0041209B">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0A41E3DF" w14:textId="5BB47474" w:rsidR="00032073" w:rsidRPr="00903E04" w:rsidRDefault="00032073" w:rsidP="0041209B">
            <w:pPr>
              <w:spacing w:after="120"/>
              <w:ind w:left="144" w:right="144"/>
            </w:pPr>
            <w:r w:rsidRPr="001B04BE">
              <w:rPr>
                <w:b/>
              </w:rPr>
              <w:t>Document No:</w:t>
            </w:r>
            <w:r w:rsidRPr="001B04BE">
              <w:t xml:space="preserve">  </w:t>
            </w:r>
            <w:r w:rsidR="00CB3CC7" w:rsidRPr="00CB3CC7">
              <w:t>USWP1A23_</w:t>
            </w:r>
            <w:r w:rsidR="000B5417" w:rsidRPr="000B5417">
              <w:t>19</w:t>
            </w:r>
            <w:r w:rsidR="00CB3CC7" w:rsidRPr="00CB3CC7">
              <w:t>_</w:t>
            </w:r>
            <w:r w:rsidR="00E17A5E">
              <w:t>rev3</w:t>
            </w:r>
            <w:r w:rsidR="00CB3CC7" w:rsidRPr="00CB3CC7">
              <w:t xml:space="preserve"> - PDR Question 210-3_1 on WPT.docx</w:t>
            </w:r>
          </w:p>
        </w:tc>
      </w:tr>
      <w:tr w:rsidR="00032073" w:rsidRPr="00A02BF0" w14:paraId="38D5B042" w14:textId="77777777" w:rsidTr="0041209B">
        <w:trPr>
          <w:trHeight w:val="378"/>
        </w:trPr>
        <w:tc>
          <w:tcPr>
            <w:tcW w:w="3984" w:type="dxa"/>
            <w:tcBorders>
              <w:left w:val="double" w:sz="6" w:space="0" w:color="auto"/>
            </w:tcBorders>
          </w:tcPr>
          <w:p w14:paraId="62B7ED4E" w14:textId="5C1D2776" w:rsidR="00032073" w:rsidRPr="00A02BF0" w:rsidRDefault="00032073" w:rsidP="0041209B">
            <w:pPr>
              <w:ind w:left="144" w:right="144"/>
            </w:pPr>
            <w:r w:rsidRPr="00A02BF0">
              <w:rPr>
                <w:b/>
              </w:rPr>
              <w:t>Ref:</w:t>
            </w:r>
            <w:r>
              <w:rPr>
                <w:b/>
              </w:rPr>
              <w:t xml:space="preserve">  </w:t>
            </w:r>
            <w:r w:rsidR="00E34855">
              <w:t>Question I</w:t>
            </w:r>
            <w:r>
              <w:t xml:space="preserve">TU-R </w:t>
            </w:r>
            <w:r w:rsidR="00E34855">
              <w:t>210-3/1</w:t>
            </w:r>
            <w:r>
              <w:rPr>
                <w:b/>
              </w:rPr>
              <w:br/>
            </w:r>
            <w:r w:rsidRPr="00B96F28">
              <w:t xml:space="preserve"> </w:t>
            </w:r>
          </w:p>
        </w:tc>
        <w:tc>
          <w:tcPr>
            <w:tcW w:w="5409" w:type="dxa"/>
            <w:tcBorders>
              <w:right w:val="double" w:sz="6" w:space="0" w:color="auto"/>
            </w:tcBorders>
          </w:tcPr>
          <w:p w14:paraId="4517B05D" w14:textId="619F54CB" w:rsidR="00032073" w:rsidRPr="00A02BF0" w:rsidRDefault="00032073" w:rsidP="0041209B">
            <w:pPr>
              <w:tabs>
                <w:tab w:val="left" w:pos="162"/>
              </w:tabs>
              <w:ind w:left="612" w:right="144" w:hanging="468"/>
            </w:pPr>
            <w:r w:rsidRPr="00A02BF0">
              <w:rPr>
                <w:b/>
              </w:rPr>
              <w:t>Date:</w:t>
            </w:r>
            <w:r w:rsidRPr="00A02BF0">
              <w:t xml:space="preserve">  </w:t>
            </w:r>
            <w:r w:rsidR="00E17A5E">
              <w:t>30</w:t>
            </w:r>
            <w:r w:rsidR="00A87A70">
              <w:t xml:space="preserve"> </w:t>
            </w:r>
            <w:r w:rsidR="00903E04">
              <w:t>J</w:t>
            </w:r>
            <w:r w:rsidR="00540E63">
              <w:t>uly</w:t>
            </w:r>
            <w:r w:rsidR="00A87A70">
              <w:t xml:space="preserve"> </w:t>
            </w:r>
            <w:r>
              <w:t>202</w:t>
            </w:r>
            <w:r w:rsidR="00540E63">
              <w:t>2</w:t>
            </w:r>
          </w:p>
        </w:tc>
      </w:tr>
      <w:tr w:rsidR="00032073" w:rsidRPr="00A02BF0" w14:paraId="4DFBB261" w14:textId="77777777" w:rsidTr="0041209B">
        <w:trPr>
          <w:trHeight w:val="459"/>
        </w:trPr>
        <w:tc>
          <w:tcPr>
            <w:tcW w:w="9393" w:type="dxa"/>
            <w:gridSpan w:val="2"/>
            <w:tcBorders>
              <w:left w:val="double" w:sz="6" w:space="0" w:color="auto"/>
              <w:right w:val="double" w:sz="6" w:space="0" w:color="auto"/>
            </w:tcBorders>
          </w:tcPr>
          <w:p w14:paraId="05ACB72B" w14:textId="434E7FF3" w:rsidR="00032073" w:rsidRPr="00E126AC" w:rsidRDefault="00032073" w:rsidP="0041209B">
            <w:pPr>
              <w:pStyle w:val="Heading2"/>
              <w:rPr>
                <w:b w:val="0"/>
                <w:lang w:eastAsia="zh-CN"/>
              </w:rPr>
            </w:pPr>
            <w:r>
              <w:rPr>
                <w:szCs w:val="24"/>
              </w:rPr>
              <w:t xml:space="preserve">Document Title:  </w:t>
            </w:r>
            <w:r w:rsidRPr="00642C8A">
              <w:rPr>
                <w:b w:val="0"/>
                <w:lang w:eastAsia="zh-CN"/>
              </w:rPr>
              <w:t xml:space="preserve"> </w:t>
            </w:r>
            <w:r w:rsidR="000236EC">
              <w:rPr>
                <w:b w:val="0"/>
                <w:lang w:eastAsia="zh-CN"/>
              </w:rPr>
              <w:t>Updates to the</w:t>
            </w:r>
            <w:r w:rsidR="00903E04">
              <w:rPr>
                <w:b w:val="0"/>
                <w:lang w:eastAsia="zh-CN"/>
              </w:rPr>
              <w:t xml:space="preserve"> “Preliminary Draft Revision of </w:t>
            </w:r>
            <w:r w:rsidR="00E34855">
              <w:rPr>
                <w:b w:val="0"/>
                <w:lang w:eastAsia="zh-CN"/>
              </w:rPr>
              <w:t>Question</w:t>
            </w:r>
            <w:r>
              <w:rPr>
                <w:b w:val="0"/>
                <w:lang w:eastAsia="zh-CN"/>
              </w:rPr>
              <w:t xml:space="preserve"> ITU-R </w:t>
            </w:r>
            <w:r w:rsidR="00E34855">
              <w:rPr>
                <w:b w:val="0"/>
                <w:lang w:eastAsia="zh-CN"/>
              </w:rPr>
              <w:t>210-3/1</w:t>
            </w:r>
            <w:r w:rsidR="00903E04">
              <w:rPr>
                <w:b w:val="0"/>
                <w:lang w:eastAsia="zh-CN"/>
              </w:rPr>
              <w:t>”</w:t>
            </w:r>
            <w:r>
              <w:rPr>
                <w:b w:val="0"/>
                <w:lang w:eastAsia="zh-CN"/>
              </w:rPr>
              <w:t xml:space="preserve">, </w:t>
            </w:r>
            <w:r w:rsidR="00E34855">
              <w:rPr>
                <w:b w:val="0"/>
                <w:lang w:eastAsia="zh-CN"/>
              </w:rPr>
              <w:t>Wireless power transmission</w:t>
            </w:r>
            <w:r w:rsidR="00E126AC">
              <w:rPr>
                <w:b w:val="0"/>
                <w:lang w:eastAsia="zh-CN"/>
              </w:rPr>
              <w:t>.</w:t>
            </w:r>
          </w:p>
        </w:tc>
      </w:tr>
      <w:tr w:rsidR="00032073" w:rsidRPr="0078706C" w14:paraId="70902D44" w14:textId="77777777" w:rsidTr="0041209B">
        <w:trPr>
          <w:trHeight w:val="1960"/>
        </w:trPr>
        <w:tc>
          <w:tcPr>
            <w:tcW w:w="3984" w:type="dxa"/>
            <w:tcBorders>
              <w:left w:val="double" w:sz="6" w:space="0" w:color="auto"/>
            </w:tcBorders>
          </w:tcPr>
          <w:p w14:paraId="4BF71133" w14:textId="77777777" w:rsidR="00032073" w:rsidRPr="00A02BF0" w:rsidRDefault="00032073" w:rsidP="0041209B">
            <w:pPr>
              <w:ind w:left="144" w:right="144"/>
              <w:rPr>
                <w:b/>
              </w:rPr>
            </w:pPr>
            <w:r w:rsidRPr="00A02BF0">
              <w:rPr>
                <w:b/>
              </w:rPr>
              <w:t>Author(s)/Contributors(s):</w:t>
            </w:r>
          </w:p>
          <w:p w14:paraId="605BA2D3" w14:textId="77777777" w:rsidR="00032073" w:rsidRDefault="00032073" w:rsidP="0041209B">
            <w:pPr>
              <w:ind w:left="144" w:right="144"/>
              <w:rPr>
                <w:bCs/>
                <w:iCs/>
              </w:rPr>
            </w:pPr>
            <w:r>
              <w:rPr>
                <w:bCs/>
                <w:iCs/>
              </w:rPr>
              <w:t>Ky Sealy</w:t>
            </w:r>
          </w:p>
          <w:p w14:paraId="36825590" w14:textId="77777777" w:rsidR="00032073" w:rsidRDefault="00032073" w:rsidP="0041209B">
            <w:pPr>
              <w:ind w:left="144" w:right="144"/>
              <w:rPr>
                <w:bCs/>
                <w:iCs/>
              </w:rPr>
            </w:pPr>
            <w:r>
              <w:rPr>
                <w:bCs/>
                <w:iCs/>
              </w:rPr>
              <w:t>WiTricity Corp.</w:t>
            </w:r>
          </w:p>
          <w:p w14:paraId="41195825" w14:textId="77777777" w:rsidR="00032073" w:rsidRDefault="00032073" w:rsidP="0041209B">
            <w:pPr>
              <w:ind w:left="144" w:right="144"/>
              <w:rPr>
                <w:bCs/>
                <w:iCs/>
              </w:rPr>
            </w:pPr>
          </w:p>
          <w:p w14:paraId="04574D53" w14:textId="77777777" w:rsidR="00032073" w:rsidRDefault="00032073" w:rsidP="0041209B">
            <w:pPr>
              <w:ind w:left="144" w:right="144"/>
              <w:rPr>
                <w:bCs/>
                <w:iCs/>
              </w:rPr>
            </w:pPr>
            <w:r>
              <w:rPr>
                <w:bCs/>
                <w:iCs/>
              </w:rPr>
              <w:t>Jon Sirota</w:t>
            </w:r>
          </w:p>
          <w:p w14:paraId="243E2060" w14:textId="77777777" w:rsidR="00032073" w:rsidRPr="00A02BF0" w:rsidRDefault="00032073" w:rsidP="0041209B">
            <w:pPr>
              <w:ind w:left="144" w:right="144"/>
              <w:rPr>
                <w:bCs/>
                <w:iCs/>
              </w:rPr>
            </w:pPr>
            <w:r>
              <w:rPr>
                <w:bCs/>
                <w:iCs/>
              </w:rPr>
              <w:t>WiTricity Corp.</w:t>
            </w:r>
            <w:r w:rsidRPr="00A02BF0">
              <w:rPr>
                <w:bCs/>
                <w:iCs/>
              </w:rPr>
              <w:br/>
            </w:r>
          </w:p>
        </w:tc>
        <w:tc>
          <w:tcPr>
            <w:tcW w:w="5409" w:type="dxa"/>
            <w:tcBorders>
              <w:right w:val="double" w:sz="6" w:space="0" w:color="auto"/>
            </w:tcBorders>
          </w:tcPr>
          <w:p w14:paraId="7E6CD7B1" w14:textId="77777777" w:rsidR="00032073" w:rsidRPr="00D109F5" w:rsidRDefault="00032073" w:rsidP="0041209B">
            <w:pPr>
              <w:ind w:right="144"/>
              <w:rPr>
                <w:b/>
                <w:bCs/>
              </w:rPr>
            </w:pPr>
          </w:p>
          <w:p w14:paraId="309B92D2" w14:textId="77777777" w:rsidR="00032073" w:rsidRPr="00D109F5" w:rsidRDefault="00032073" w:rsidP="0041209B">
            <w:pPr>
              <w:ind w:right="144"/>
              <w:rPr>
                <w:bCs/>
                <w:lang w:val="fr-FR"/>
              </w:rPr>
            </w:pPr>
            <w:r w:rsidRPr="00D109F5">
              <w:rPr>
                <w:b/>
                <w:bCs/>
                <w:lang w:val="fr-FR"/>
              </w:rPr>
              <w:t>Email</w:t>
            </w:r>
            <w:r w:rsidRPr="00D109F5">
              <w:rPr>
                <w:bCs/>
                <w:lang w:val="fr-FR"/>
              </w:rPr>
              <w:t xml:space="preserve">:  </w:t>
            </w:r>
            <w:r>
              <w:rPr>
                <w:bCs/>
                <w:lang w:val="fr-FR"/>
              </w:rPr>
              <w:t>ky.sealy@witricity.com</w:t>
            </w:r>
            <w:r w:rsidRPr="00D109F5">
              <w:rPr>
                <w:bCs/>
                <w:lang w:val="fr-FR"/>
              </w:rPr>
              <w:br/>
            </w:r>
            <w:r w:rsidRPr="00D109F5">
              <w:rPr>
                <w:b/>
                <w:bCs/>
                <w:lang w:val="fr-FR"/>
              </w:rPr>
              <w:t>Phone</w:t>
            </w:r>
            <w:r w:rsidRPr="00D109F5">
              <w:rPr>
                <w:bCs/>
                <w:lang w:val="fr-FR"/>
              </w:rPr>
              <w:t xml:space="preserve">:  </w:t>
            </w:r>
            <w:r>
              <w:rPr>
                <w:bCs/>
                <w:lang w:val="fr-FR"/>
              </w:rPr>
              <w:t>+1 617-926-2700 x3002</w:t>
            </w:r>
            <w:r w:rsidRPr="00D109F5">
              <w:rPr>
                <w:bCs/>
                <w:lang w:val="fr-FR"/>
              </w:rPr>
              <w:br/>
            </w:r>
          </w:p>
          <w:p w14:paraId="5B5C3CF5" w14:textId="77777777" w:rsidR="00032073" w:rsidRPr="00D109F5" w:rsidRDefault="00032073" w:rsidP="0041209B">
            <w:pPr>
              <w:ind w:right="144"/>
              <w:rPr>
                <w:bCs/>
                <w:lang w:val="fr-FR"/>
              </w:rPr>
            </w:pPr>
            <w:r w:rsidRPr="00D109F5">
              <w:rPr>
                <w:b/>
                <w:bCs/>
                <w:lang w:val="fr-FR"/>
              </w:rPr>
              <w:t>Email</w:t>
            </w:r>
            <w:r w:rsidRPr="00D109F5">
              <w:rPr>
                <w:bCs/>
                <w:lang w:val="fr-FR"/>
              </w:rPr>
              <w:t>:</w:t>
            </w:r>
            <w:r>
              <w:rPr>
                <w:bCs/>
                <w:lang w:val="fr-FR"/>
              </w:rPr>
              <w:t xml:space="preserve"> jon.sirota@witricity.com</w:t>
            </w:r>
            <w:r w:rsidRPr="00D109F5">
              <w:rPr>
                <w:bCs/>
                <w:lang w:val="fr-FR"/>
              </w:rPr>
              <w:br/>
            </w:r>
            <w:r w:rsidRPr="00D109F5">
              <w:rPr>
                <w:b/>
                <w:bCs/>
                <w:lang w:val="fr-FR"/>
              </w:rPr>
              <w:t>Phone</w:t>
            </w:r>
            <w:r w:rsidRPr="00D109F5">
              <w:rPr>
                <w:bCs/>
                <w:lang w:val="fr-FR"/>
              </w:rPr>
              <w:t xml:space="preserve">:  </w:t>
            </w:r>
            <w:r>
              <w:rPr>
                <w:bCs/>
                <w:lang w:val="fr-FR"/>
              </w:rPr>
              <w:t>+1 617-926-2700 x2239</w:t>
            </w:r>
          </w:p>
          <w:p w14:paraId="7C9B6575" w14:textId="77777777" w:rsidR="00032073" w:rsidRPr="00CC3AE1" w:rsidRDefault="00032073" w:rsidP="0041209B">
            <w:pPr>
              <w:ind w:right="144"/>
              <w:rPr>
                <w:bCs/>
                <w:lang w:val="fr-FR"/>
              </w:rPr>
            </w:pPr>
          </w:p>
        </w:tc>
      </w:tr>
      <w:tr w:rsidR="00032073" w:rsidRPr="00A02BF0" w14:paraId="4711B315" w14:textId="77777777" w:rsidTr="0041209B">
        <w:trPr>
          <w:trHeight w:val="541"/>
        </w:trPr>
        <w:tc>
          <w:tcPr>
            <w:tcW w:w="9393" w:type="dxa"/>
            <w:gridSpan w:val="2"/>
            <w:tcBorders>
              <w:left w:val="double" w:sz="6" w:space="0" w:color="auto"/>
              <w:right w:val="double" w:sz="6" w:space="0" w:color="auto"/>
            </w:tcBorders>
          </w:tcPr>
          <w:p w14:paraId="66257BF7" w14:textId="4AF94C55" w:rsidR="00032073" w:rsidRPr="00A02BF0" w:rsidRDefault="00032073" w:rsidP="0041209B">
            <w:pPr>
              <w:spacing w:after="120"/>
              <w:ind w:right="144"/>
            </w:pPr>
            <w:r w:rsidRPr="00A02BF0">
              <w:rPr>
                <w:b/>
              </w:rPr>
              <w:t>Purpose/Objective:</w:t>
            </w:r>
            <w:r w:rsidRPr="00A02BF0">
              <w:rPr>
                <w:bCs/>
              </w:rPr>
              <w:t xml:space="preserve"> </w:t>
            </w:r>
            <w:r>
              <w:rPr>
                <w:bCs/>
              </w:rPr>
              <w:t>Proposal to</w:t>
            </w:r>
            <w:r w:rsidR="00F62A55">
              <w:rPr>
                <w:bCs/>
              </w:rPr>
              <w:t xml:space="preserve"> make changes to the </w:t>
            </w:r>
            <w:r w:rsidR="00F62A55" w:rsidRPr="008812A9">
              <w:rPr>
                <w:bCs/>
                <w:i/>
                <w:iCs/>
              </w:rPr>
              <w:t>Preliminary Draft Revision of Question 210-3/1</w:t>
            </w:r>
            <w:r w:rsidR="00F62A55">
              <w:rPr>
                <w:bCs/>
              </w:rPr>
              <w:t xml:space="preserve"> in order to clearly indicate intent.</w:t>
            </w:r>
          </w:p>
        </w:tc>
      </w:tr>
      <w:tr w:rsidR="00032073" w:rsidRPr="00A02BF0" w14:paraId="3BB2514F" w14:textId="77777777" w:rsidTr="0041209B">
        <w:trPr>
          <w:trHeight w:val="1380"/>
        </w:trPr>
        <w:tc>
          <w:tcPr>
            <w:tcW w:w="9393" w:type="dxa"/>
            <w:gridSpan w:val="2"/>
            <w:tcBorders>
              <w:left w:val="double" w:sz="6" w:space="0" w:color="auto"/>
              <w:bottom w:val="single" w:sz="12" w:space="0" w:color="auto"/>
              <w:right w:val="double" w:sz="6" w:space="0" w:color="auto"/>
            </w:tcBorders>
          </w:tcPr>
          <w:p w14:paraId="0D100C3E" w14:textId="1B580044" w:rsidR="00E16B99" w:rsidRPr="008812A9" w:rsidRDefault="00032073" w:rsidP="008812A9">
            <w:pPr>
              <w:tabs>
                <w:tab w:val="left" w:pos="794"/>
                <w:tab w:val="left" w:pos="1191"/>
                <w:tab w:val="left" w:pos="1588"/>
                <w:tab w:val="left" w:pos="1985"/>
              </w:tabs>
              <w:suppressAutoHyphens/>
              <w:rPr>
                <w:bCs/>
              </w:rPr>
            </w:pPr>
            <w:r w:rsidRPr="00A02BF0">
              <w:rPr>
                <w:b/>
              </w:rPr>
              <w:t>Abstract:</w:t>
            </w:r>
            <w:r w:rsidRPr="00A02BF0">
              <w:rPr>
                <w:bCs/>
              </w:rPr>
              <w:t xml:space="preserve">  </w:t>
            </w:r>
            <w:r w:rsidR="008812A9">
              <w:rPr>
                <w:bCs/>
              </w:rPr>
              <w:t xml:space="preserve">In the last meeting proposals were made to update the </w:t>
            </w:r>
            <w:r w:rsidR="008812A9" w:rsidRPr="008812A9">
              <w:rPr>
                <w:bCs/>
                <w:i/>
                <w:iCs/>
              </w:rPr>
              <w:t>Preliminary Draft Revision of Question 210-3/1</w:t>
            </w:r>
            <w:r w:rsidR="007B64FB">
              <w:rPr>
                <w:bCs/>
              </w:rPr>
              <w:t xml:space="preserve">.  The </w:t>
            </w:r>
            <w:r w:rsidR="00BA2A85">
              <w:rPr>
                <w:bCs/>
              </w:rPr>
              <w:t xml:space="preserve">resultant document was attached as Annex 1 to the </w:t>
            </w:r>
            <w:r w:rsidR="00790A41">
              <w:rPr>
                <w:bCs/>
              </w:rPr>
              <w:t xml:space="preserve">Chairman’s Report and carried forward.  As currently presented, some of the verbiage is unclear and bracketed text needs resolved.  This contribution proposes </w:t>
            </w:r>
            <w:r w:rsidR="00754890">
              <w:rPr>
                <w:bCs/>
              </w:rPr>
              <w:t>clarifying text to help convey appropriate intent.</w:t>
            </w:r>
          </w:p>
        </w:tc>
      </w:tr>
    </w:tbl>
    <w:p w14:paraId="24553CA8" w14:textId="03C12216" w:rsidR="00BE4FA3" w:rsidRDefault="00BE4FA3">
      <w:pPr>
        <w:spacing w:before="0" w:after="160" w:line="259" w:lineRule="auto"/>
        <w:rPr>
          <w:rFonts w:eastAsia="Times New Roman"/>
          <w:b/>
          <w:sz w:val="28"/>
          <w:lang w:eastAsia="en-US"/>
        </w:rPr>
      </w:pPr>
    </w:p>
    <w:p w14:paraId="2345671B" w14:textId="77777777" w:rsidR="00BE4FA3" w:rsidRDefault="00BE4FA3">
      <w:pPr>
        <w:spacing w:before="0" w:after="160" w:line="259" w:lineRule="auto"/>
        <w:rPr>
          <w:rFonts w:eastAsia="Times New Roman"/>
          <w:b/>
          <w:sz w:val="28"/>
          <w:lang w:eastAsia="en-US"/>
        </w:rPr>
      </w:pPr>
      <w:r>
        <w:rPr>
          <w:rFonts w:eastAsia="Times New Roman"/>
          <w:b/>
          <w:sz w:val="28"/>
          <w:lang w:eastAsia="en-US"/>
        </w:rPr>
        <w:br w:type="page"/>
      </w:r>
    </w:p>
    <w:p w14:paraId="013B88DB" w14:textId="77777777" w:rsidR="005055A8" w:rsidRPr="00A54C89" w:rsidRDefault="005055A8" w:rsidP="005055A8">
      <w:pPr>
        <w:spacing w:before="0" w:after="160" w:line="259" w:lineRule="auto"/>
        <w:rPr>
          <w:rFonts w:eastAsia="Times New Roman"/>
          <w:b/>
          <w:sz w:val="28"/>
          <w:lang w:eastAsia="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55A8" w:rsidRPr="00A54C89" w14:paraId="6478D010" w14:textId="77777777" w:rsidTr="00530C56">
        <w:trPr>
          <w:cantSplit/>
        </w:trPr>
        <w:tc>
          <w:tcPr>
            <w:tcW w:w="6487" w:type="dxa"/>
            <w:vAlign w:val="center"/>
          </w:tcPr>
          <w:p w14:paraId="63FDF62C" w14:textId="77777777" w:rsidR="005055A8" w:rsidRPr="00A54C89" w:rsidRDefault="005055A8" w:rsidP="00530C56">
            <w:pPr>
              <w:shd w:val="solid" w:color="FFFFFF" w:fill="FFFFFF"/>
              <w:spacing w:before="0"/>
              <w:rPr>
                <w:rFonts w:ascii="Verdana" w:eastAsia="Times New Roman" w:hAnsi="Verdana" w:cs="Times New Roman Bold"/>
                <w:b/>
                <w:bCs/>
                <w:sz w:val="26"/>
                <w:szCs w:val="26"/>
                <w:lang w:eastAsia="en-US"/>
              </w:rPr>
            </w:pPr>
            <w:r w:rsidRPr="00A54C89">
              <w:rPr>
                <w:rFonts w:ascii="Verdana" w:eastAsia="Times New Roman" w:hAnsi="Verdana" w:cs="Times New Roman Bold"/>
                <w:b/>
                <w:bCs/>
                <w:sz w:val="26"/>
                <w:szCs w:val="26"/>
                <w:lang w:eastAsia="en-US"/>
              </w:rPr>
              <w:t>Radiocommunication Study Groups</w:t>
            </w:r>
          </w:p>
        </w:tc>
        <w:tc>
          <w:tcPr>
            <w:tcW w:w="3402" w:type="dxa"/>
          </w:tcPr>
          <w:p w14:paraId="20D9F42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eastAsia="Times New Roman"/>
                <w:lang w:eastAsia="en-US"/>
              </w:rPr>
            </w:pPr>
            <w:bookmarkStart w:id="1" w:name="ditulogo"/>
            <w:bookmarkEnd w:id="1"/>
            <w:r w:rsidRPr="00A54C89">
              <w:rPr>
                <w:rFonts w:eastAsia="Times New Roman"/>
                <w:b/>
                <w:bCs/>
                <w:noProof/>
                <w:sz w:val="20"/>
                <w:lang w:eastAsia="en-US"/>
              </w:rPr>
              <w:drawing>
                <wp:inline distT="0" distB="0" distL="0" distR="0" wp14:anchorId="21C82ABC" wp14:editId="171C22F9">
                  <wp:extent cx="581025" cy="652780"/>
                  <wp:effectExtent l="0" t="0" r="0" b="0"/>
                  <wp:docPr id="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2780"/>
                          </a:xfrm>
                          <a:prstGeom prst="rect">
                            <a:avLst/>
                          </a:prstGeom>
                          <a:noFill/>
                          <a:ln>
                            <a:noFill/>
                          </a:ln>
                        </pic:spPr>
                      </pic:pic>
                    </a:graphicData>
                  </a:graphic>
                </wp:inline>
              </w:drawing>
            </w:r>
          </w:p>
        </w:tc>
      </w:tr>
      <w:tr w:rsidR="005055A8" w:rsidRPr="00A54C89" w14:paraId="47F8D3F2" w14:textId="77777777" w:rsidTr="00530C56">
        <w:trPr>
          <w:cantSplit/>
        </w:trPr>
        <w:tc>
          <w:tcPr>
            <w:tcW w:w="6487" w:type="dxa"/>
            <w:tcBorders>
              <w:bottom w:val="single" w:sz="12" w:space="0" w:color="auto"/>
            </w:tcBorders>
          </w:tcPr>
          <w:p w14:paraId="09D2E9B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
                <w:sz w:val="22"/>
                <w:szCs w:val="22"/>
                <w:lang w:eastAsia="en-US"/>
              </w:rPr>
            </w:pPr>
          </w:p>
        </w:tc>
        <w:tc>
          <w:tcPr>
            <w:tcW w:w="3402" w:type="dxa"/>
            <w:tcBorders>
              <w:bottom w:val="single" w:sz="12" w:space="0" w:color="auto"/>
            </w:tcBorders>
          </w:tcPr>
          <w:p w14:paraId="7B5D5E55"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sz w:val="22"/>
                <w:szCs w:val="22"/>
                <w:lang w:eastAsia="en-US"/>
              </w:rPr>
            </w:pPr>
          </w:p>
        </w:tc>
      </w:tr>
      <w:tr w:rsidR="005055A8" w:rsidRPr="00A54C89" w14:paraId="29D033F2" w14:textId="77777777" w:rsidTr="00530C56">
        <w:trPr>
          <w:cantSplit/>
        </w:trPr>
        <w:tc>
          <w:tcPr>
            <w:tcW w:w="6487" w:type="dxa"/>
            <w:tcBorders>
              <w:top w:val="single" w:sz="12" w:space="0" w:color="auto"/>
            </w:tcBorders>
          </w:tcPr>
          <w:p w14:paraId="2FE7C880"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Cs/>
                <w:sz w:val="22"/>
                <w:szCs w:val="22"/>
                <w:lang w:eastAsia="en-US"/>
              </w:rPr>
            </w:pPr>
          </w:p>
        </w:tc>
        <w:tc>
          <w:tcPr>
            <w:tcW w:w="3402" w:type="dxa"/>
            <w:tcBorders>
              <w:top w:val="single" w:sz="12" w:space="0" w:color="auto"/>
            </w:tcBorders>
          </w:tcPr>
          <w:p w14:paraId="6A03AB51"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lang w:eastAsia="en-US"/>
              </w:rPr>
            </w:pPr>
          </w:p>
        </w:tc>
      </w:tr>
      <w:tr w:rsidR="005055A8" w:rsidRPr="00A54C89" w14:paraId="37A496D1" w14:textId="77777777" w:rsidTr="00530C56">
        <w:trPr>
          <w:cantSplit/>
        </w:trPr>
        <w:tc>
          <w:tcPr>
            <w:tcW w:w="6487" w:type="dxa"/>
            <w:vMerge w:val="restart"/>
          </w:tcPr>
          <w:p w14:paraId="33658582" w14:textId="77777777" w:rsidR="005055A8" w:rsidRPr="00A54C89" w:rsidRDefault="005055A8" w:rsidP="00530C56">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bookmarkStart w:id="2" w:name="recibido"/>
            <w:bookmarkStart w:id="3" w:name="dnum" w:colFirst="1" w:colLast="1"/>
            <w:bookmarkEnd w:id="2"/>
            <w:r w:rsidRPr="00A54C89">
              <w:rPr>
                <w:rFonts w:ascii="Verdana" w:eastAsia="Times New Roman" w:hAnsi="Verdana"/>
                <w:sz w:val="20"/>
                <w:lang w:eastAsia="en-US"/>
              </w:rPr>
              <w:t>Received:</w:t>
            </w:r>
            <w:r w:rsidRPr="00A54C89">
              <w:rPr>
                <w:rFonts w:ascii="Verdana" w:eastAsia="Times New Roman" w:hAnsi="Verdana"/>
                <w:sz w:val="20"/>
                <w:lang w:eastAsia="en-US"/>
              </w:rPr>
              <w:tab/>
            </w:r>
            <w:r w:rsidRPr="00A54C89">
              <w:rPr>
                <w:rFonts w:ascii="Verdana" w:eastAsia="Times New Roman" w:hAnsi="Verdana"/>
                <w:sz w:val="20"/>
                <w:highlight w:val="yellow"/>
                <w:lang w:eastAsia="en-US"/>
              </w:rPr>
              <w:t>Date</w:t>
            </w:r>
            <w:r w:rsidRPr="00A54C89">
              <w:rPr>
                <w:rFonts w:ascii="Verdana" w:eastAsia="Times New Roman" w:hAnsi="Verdana"/>
                <w:sz w:val="20"/>
                <w:lang w:eastAsia="en-US"/>
              </w:rPr>
              <w:t xml:space="preserve"> 2021</w:t>
            </w:r>
          </w:p>
          <w:p w14:paraId="58BFA7B6" w14:textId="77777777" w:rsidR="005055A8" w:rsidRPr="00A54C89" w:rsidRDefault="005055A8" w:rsidP="00530C56">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r w:rsidRPr="00A54C89">
              <w:rPr>
                <w:rFonts w:ascii="Verdana" w:eastAsia="Times New Roman" w:hAnsi="Verdana"/>
                <w:sz w:val="20"/>
                <w:lang w:eastAsia="en-US"/>
              </w:rPr>
              <w:t>Subject:</w:t>
            </w:r>
            <w:r w:rsidRPr="00A54C89">
              <w:rPr>
                <w:rFonts w:ascii="Verdana" w:eastAsia="Times New Roman" w:hAnsi="Verdana"/>
                <w:sz w:val="20"/>
                <w:lang w:eastAsia="en-US"/>
              </w:rPr>
              <w:tab/>
              <w:t xml:space="preserve">Question </w:t>
            </w:r>
            <w:hyperlink r:id="rId9" w:history="1">
              <w:r w:rsidRPr="00A54C89">
                <w:rPr>
                  <w:rFonts w:ascii="Verdana" w:eastAsia="Times New Roman" w:hAnsi="Verdana"/>
                  <w:color w:val="0000FF"/>
                  <w:sz w:val="20"/>
                  <w:u w:val="single"/>
                  <w:lang w:eastAsia="en-US"/>
                </w:rPr>
                <w:t>ITU-R 210-3/1</w:t>
              </w:r>
            </w:hyperlink>
            <w:r w:rsidRPr="00A54C89">
              <w:rPr>
                <w:rFonts w:ascii="Verdana" w:eastAsia="Times New Roman" w:hAnsi="Verdana"/>
                <w:sz w:val="20"/>
                <w:lang w:eastAsia="en-US"/>
              </w:rPr>
              <w:br/>
            </w:r>
          </w:p>
        </w:tc>
        <w:tc>
          <w:tcPr>
            <w:tcW w:w="3402" w:type="dxa"/>
          </w:tcPr>
          <w:p w14:paraId="4B91E901"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rPr>
              <w:t>Document XX/-E</w:t>
            </w:r>
          </w:p>
        </w:tc>
      </w:tr>
      <w:tr w:rsidR="005055A8" w:rsidRPr="00A54C89" w14:paraId="2E14EEB0" w14:textId="77777777" w:rsidTr="00530C56">
        <w:trPr>
          <w:cantSplit/>
        </w:trPr>
        <w:tc>
          <w:tcPr>
            <w:tcW w:w="6487" w:type="dxa"/>
            <w:vMerge/>
          </w:tcPr>
          <w:p w14:paraId="403AA665" w14:textId="77777777" w:rsidR="005055A8" w:rsidRPr="00A54C89" w:rsidRDefault="005055A8" w:rsidP="00530C56">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4" w:name="ddate" w:colFirst="1" w:colLast="1"/>
            <w:bookmarkEnd w:id="3"/>
          </w:p>
        </w:tc>
        <w:tc>
          <w:tcPr>
            <w:tcW w:w="3402" w:type="dxa"/>
          </w:tcPr>
          <w:p w14:paraId="250E3BB2"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highlight w:val="yellow"/>
              </w:rPr>
              <w:t>XX Month</w:t>
            </w:r>
            <w:r w:rsidRPr="00A54C89">
              <w:rPr>
                <w:rFonts w:ascii="Verdana" w:eastAsia="Times New Roman" w:hAnsi="Verdana"/>
                <w:b/>
                <w:sz w:val="20"/>
              </w:rPr>
              <w:t xml:space="preserve"> 2021</w:t>
            </w:r>
          </w:p>
        </w:tc>
      </w:tr>
      <w:tr w:rsidR="005055A8" w:rsidRPr="00A54C89" w14:paraId="55954CD1" w14:textId="77777777" w:rsidTr="00530C56">
        <w:trPr>
          <w:cantSplit/>
        </w:trPr>
        <w:tc>
          <w:tcPr>
            <w:tcW w:w="6487" w:type="dxa"/>
            <w:vMerge/>
          </w:tcPr>
          <w:p w14:paraId="7415934D" w14:textId="77777777" w:rsidR="005055A8" w:rsidRPr="00A54C89" w:rsidRDefault="005055A8" w:rsidP="00530C56">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5" w:name="dorlang" w:colFirst="1" w:colLast="1"/>
            <w:bookmarkEnd w:id="4"/>
          </w:p>
        </w:tc>
        <w:tc>
          <w:tcPr>
            <w:tcW w:w="3402" w:type="dxa"/>
          </w:tcPr>
          <w:p w14:paraId="7AC0E81B" w14:textId="77777777" w:rsidR="005055A8" w:rsidRPr="00A54C89" w:rsidRDefault="005055A8" w:rsidP="00530C56">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SimSun" w:hAnsi="Verdana"/>
                <w:sz w:val="20"/>
              </w:rPr>
            </w:pPr>
            <w:r w:rsidRPr="00A54C89">
              <w:rPr>
                <w:rFonts w:ascii="Verdana" w:eastAsia="SimSun" w:hAnsi="Verdana"/>
                <w:b/>
                <w:sz w:val="20"/>
              </w:rPr>
              <w:t>English only</w:t>
            </w:r>
          </w:p>
        </w:tc>
      </w:tr>
      <w:tr w:rsidR="005055A8" w:rsidRPr="00A54C89" w14:paraId="29F1E499" w14:textId="77777777" w:rsidTr="00530C56">
        <w:trPr>
          <w:cantSplit/>
        </w:trPr>
        <w:tc>
          <w:tcPr>
            <w:tcW w:w="9889" w:type="dxa"/>
            <w:gridSpan w:val="2"/>
          </w:tcPr>
          <w:p w14:paraId="5BB0D540" w14:textId="77777777" w:rsidR="005055A8" w:rsidRPr="00A54C89" w:rsidRDefault="005055A8" w:rsidP="00530C56">
            <w:pPr>
              <w:tabs>
                <w:tab w:val="left" w:pos="1134"/>
                <w:tab w:val="left" w:pos="1871"/>
                <w:tab w:val="left" w:pos="2268"/>
              </w:tabs>
              <w:overflowPunct w:val="0"/>
              <w:autoSpaceDE w:val="0"/>
              <w:autoSpaceDN w:val="0"/>
              <w:adjustRightInd w:val="0"/>
              <w:spacing w:before="840"/>
              <w:jc w:val="center"/>
              <w:textAlignment w:val="baseline"/>
              <w:rPr>
                <w:rFonts w:eastAsia="Times New Roman"/>
                <w:b/>
                <w:sz w:val="28"/>
              </w:rPr>
            </w:pPr>
            <w:bookmarkStart w:id="6" w:name="dsource" w:colFirst="0" w:colLast="0"/>
            <w:bookmarkEnd w:id="5"/>
            <w:r w:rsidRPr="00A54C89">
              <w:rPr>
                <w:rFonts w:eastAsia="Times New Roman"/>
                <w:b/>
                <w:sz w:val="28"/>
                <w:lang w:eastAsia="en-US"/>
              </w:rPr>
              <w:t>United States of America</w:t>
            </w:r>
          </w:p>
        </w:tc>
      </w:tr>
      <w:tr w:rsidR="005055A8" w:rsidRPr="00A54C89" w14:paraId="64E6A6ED" w14:textId="77777777" w:rsidTr="00530C56">
        <w:trPr>
          <w:cantSplit/>
        </w:trPr>
        <w:tc>
          <w:tcPr>
            <w:tcW w:w="9889" w:type="dxa"/>
            <w:gridSpan w:val="2"/>
          </w:tcPr>
          <w:p w14:paraId="3FDB8E16" w14:textId="424012F4" w:rsidR="005055A8" w:rsidRPr="00A54C89" w:rsidRDefault="005055A8" w:rsidP="00530C56">
            <w:pPr>
              <w:keepNext/>
              <w:keepLines/>
              <w:tabs>
                <w:tab w:val="left" w:pos="1134"/>
                <w:tab w:val="left" w:pos="1871"/>
                <w:tab w:val="left" w:pos="2268"/>
              </w:tabs>
              <w:overflowPunct w:val="0"/>
              <w:autoSpaceDE w:val="0"/>
              <w:autoSpaceDN w:val="0"/>
              <w:adjustRightInd w:val="0"/>
              <w:spacing w:before="480"/>
              <w:jc w:val="center"/>
              <w:textAlignment w:val="baseline"/>
              <w:rPr>
                <w:rFonts w:eastAsia="Times New Roman"/>
                <w:caps/>
                <w:sz w:val="28"/>
              </w:rPr>
            </w:pPr>
            <w:bookmarkStart w:id="7" w:name="drec" w:colFirst="0" w:colLast="0"/>
            <w:bookmarkEnd w:id="6"/>
            <w:r w:rsidRPr="00A54C89">
              <w:rPr>
                <w:rFonts w:eastAsia="Times New Roman"/>
                <w:caps/>
                <w:sz w:val="28"/>
                <w:lang w:eastAsia="ja-JP"/>
              </w:rPr>
              <w:t xml:space="preserve">Proposed Revisions TO </w:t>
            </w:r>
            <w:r>
              <w:rPr>
                <w:rFonts w:eastAsia="Times New Roman"/>
                <w:caps/>
                <w:sz w:val="28"/>
                <w:lang w:eastAsia="ja-JP"/>
              </w:rPr>
              <w:t>the</w:t>
            </w:r>
            <w:r w:rsidRPr="00A54C89">
              <w:rPr>
                <w:rFonts w:eastAsia="Times New Roman"/>
                <w:caps/>
                <w:sz w:val="28"/>
                <w:lang w:eastAsia="ja-JP"/>
              </w:rPr>
              <w:t xml:space="preserve"> Preliminary Draft Revision of </w:t>
            </w:r>
            <w:r w:rsidR="006E23D6">
              <w:rPr>
                <w:rFonts w:eastAsia="Times New Roman"/>
                <w:caps/>
                <w:sz w:val="28"/>
                <w:lang w:eastAsia="ja-JP"/>
              </w:rPr>
              <w:t>Question</w:t>
            </w:r>
            <w:r w:rsidRPr="00A54C89">
              <w:rPr>
                <w:rFonts w:eastAsia="Times New Roman"/>
                <w:caps/>
                <w:sz w:val="28"/>
                <w:lang w:eastAsia="ja-JP"/>
              </w:rPr>
              <w:t xml:space="preserve"> ITU-R </w:t>
            </w:r>
            <w:r w:rsidR="006E23D6">
              <w:rPr>
                <w:rFonts w:eastAsia="Times New Roman"/>
                <w:caps/>
                <w:sz w:val="28"/>
                <w:lang w:eastAsia="ja-JP"/>
              </w:rPr>
              <w:t>210</w:t>
            </w:r>
            <w:r w:rsidR="006179D7">
              <w:rPr>
                <w:rFonts w:eastAsia="Times New Roman"/>
                <w:caps/>
                <w:sz w:val="28"/>
                <w:lang w:eastAsia="ja-JP"/>
              </w:rPr>
              <w:t>-3/1</w:t>
            </w:r>
          </w:p>
        </w:tc>
      </w:tr>
    </w:tbl>
    <w:p w14:paraId="05D7E09F" w14:textId="77777777" w:rsidR="005055A8" w:rsidRPr="00A54C89" w:rsidRDefault="005055A8" w:rsidP="005055A8">
      <w:pPr>
        <w:spacing w:before="0" w:after="160" w:line="259" w:lineRule="auto"/>
        <w:rPr>
          <w:rFonts w:eastAsia="Times New Roman"/>
          <w:b/>
          <w:lang w:eastAsia="en-US"/>
        </w:rPr>
      </w:pPr>
      <w:bookmarkStart w:id="8" w:name="dbreak"/>
      <w:bookmarkEnd w:id="7"/>
      <w:bookmarkEnd w:id="8"/>
      <w:r w:rsidRPr="00A54C89">
        <w:rPr>
          <w:rFonts w:eastAsia="Times New Roman"/>
          <w:b/>
          <w:lang w:eastAsia="en-US"/>
        </w:rPr>
        <w:t>Background</w:t>
      </w:r>
    </w:p>
    <w:p w14:paraId="45D0E657" w14:textId="549DBE48" w:rsidR="005055A8" w:rsidRPr="00A54C89" w:rsidRDefault="006179D7" w:rsidP="005055A8">
      <w:pPr>
        <w:spacing w:before="0" w:after="160" w:line="259" w:lineRule="auto"/>
        <w:rPr>
          <w:rFonts w:eastAsia="Times New Roman"/>
          <w:lang w:eastAsia="en-US"/>
        </w:rPr>
      </w:pPr>
      <w:r>
        <w:rPr>
          <w:rFonts w:eastAsia="Times New Roman"/>
          <w:lang w:eastAsia="en-US"/>
        </w:rPr>
        <w:t xml:space="preserve">Annex 1 of the Chairman’s Report of the May / June 2021 Meeting </w:t>
      </w:r>
      <w:r w:rsidR="00566098">
        <w:rPr>
          <w:rFonts w:eastAsia="Times New Roman"/>
          <w:lang w:eastAsia="en-US"/>
        </w:rPr>
        <w:t xml:space="preserve">is the </w:t>
      </w:r>
      <w:r w:rsidR="00566098" w:rsidRPr="00566098">
        <w:rPr>
          <w:rFonts w:eastAsia="Times New Roman"/>
          <w:i/>
          <w:iCs/>
          <w:lang w:eastAsia="en-US"/>
        </w:rPr>
        <w:t>Preliminary Draft Revision of Question ITU-R 210-3/1</w:t>
      </w:r>
      <w:r w:rsidR="00566098">
        <w:rPr>
          <w:rFonts w:eastAsia="Times New Roman"/>
          <w:lang w:eastAsia="en-US"/>
        </w:rPr>
        <w:t xml:space="preserve">. In the last meeting several proposed updates to the Preliminary Draft Revision </w:t>
      </w:r>
      <w:r w:rsidR="007D79A4">
        <w:rPr>
          <w:rFonts w:eastAsia="Times New Roman"/>
          <w:lang w:eastAsia="en-US"/>
        </w:rPr>
        <w:t>were submitted and reviewed</w:t>
      </w:r>
      <w:r w:rsidR="00A91A2D">
        <w:rPr>
          <w:rFonts w:eastAsia="Times New Roman"/>
          <w:lang w:eastAsia="en-US"/>
        </w:rPr>
        <w:t xml:space="preserve"> without resolution.</w:t>
      </w:r>
    </w:p>
    <w:p w14:paraId="7A216261" w14:textId="77777777" w:rsidR="005055A8" w:rsidRPr="00A54C89" w:rsidRDefault="005055A8" w:rsidP="005055A8">
      <w:pPr>
        <w:spacing w:before="0" w:after="160" w:line="259" w:lineRule="auto"/>
        <w:rPr>
          <w:rFonts w:eastAsia="Times New Roman"/>
          <w:b/>
          <w:lang w:eastAsia="en-US"/>
        </w:rPr>
      </w:pPr>
      <w:r w:rsidRPr="00A54C89">
        <w:rPr>
          <w:rFonts w:eastAsia="Times New Roman"/>
          <w:b/>
          <w:lang w:eastAsia="en-US"/>
        </w:rPr>
        <w:t>Discussion</w:t>
      </w:r>
    </w:p>
    <w:p w14:paraId="5ACC7A51" w14:textId="10C138E2" w:rsidR="00B42A93" w:rsidRDefault="00472B62" w:rsidP="005055A8">
      <w:pPr>
        <w:spacing w:before="0" w:after="160" w:line="259" w:lineRule="auto"/>
        <w:rPr>
          <w:rFonts w:eastAsia="Times New Roman"/>
          <w:lang w:eastAsia="en-US"/>
        </w:rPr>
      </w:pPr>
      <w:r>
        <w:rPr>
          <w:rFonts w:eastAsia="Times New Roman"/>
          <w:lang w:eastAsia="en-US"/>
        </w:rPr>
        <w:t>T</w:t>
      </w:r>
      <w:r w:rsidR="003865AE">
        <w:rPr>
          <w:rFonts w:eastAsia="Times New Roman"/>
          <w:lang w:eastAsia="en-US"/>
        </w:rPr>
        <w:t xml:space="preserve">he newly proposed </w:t>
      </w:r>
      <w:r w:rsidR="003865AE" w:rsidRPr="003C7F26">
        <w:rPr>
          <w:rFonts w:eastAsia="Times New Roman"/>
          <w:i/>
          <w:iCs/>
          <w:lang w:eastAsia="en-US"/>
        </w:rPr>
        <w:t>conside</w:t>
      </w:r>
      <w:r w:rsidR="003C7F26" w:rsidRPr="003C7F26">
        <w:rPr>
          <w:rFonts w:eastAsia="Times New Roman"/>
          <w:i/>
          <w:iCs/>
          <w:lang w:eastAsia="en-US"/>
        </w:rPr>
        <w:t>ring d</w:t>
      </w:r>
      <w:r w:rsidR="003C7F26">
        <w:rPr>
          <w:rFonts w:eastAsia="Times New Roman"/>
          <w:lang w:eastAsia="en-US"/>
        </w:rPr>
        <w:t xml:space="preserve"> states, “that WPT does not have any status in the Radio Regulations (RR);”</w:t>
      </w:r>
      <w:r w:rsidR="002D3660">
        <w:rPr>
          <w:rFonts w:eastAsia="Times New Roman"/>
          <w:lang w:eastAsia="en-US"/>
        </w:rPr>
        <w:t xml:space="preserve">  The newly proposed </w:t>
      </w:r>
      <w:r w:rsidR="002D3660" w:rsidRPr="003E0E9F">
        <w:rPr>
          <w:rFonts w:eastAsia="Times New Roman"/>
          <w:i/>
          <w:iCs/>
          <w:lang w:eastAsia="en-US"/>
        </w:rPr>
        <w:t>considering f</w:t>
      </w:r>
      <w:r w:rsidR="002D3660">
        <w:rPr>
          <w:rFonts w:eastAsia="Times New Roman"/>
          <w:lang w:eastAsia="en-US"/>
        </w:rPr>
        <w:t xml:space="preserve"> then continues to </w:t>
      </w:r>
      <w:r w:rsidR="00620E6F">
        <w:rPr>
          <w:rFonts w:eastAsia="Times New Roman"/>
          <w:lang w:eastAsia="en-US"/>
        </w:rPr>
        <w:t>state</w:t>
      </w:r>
      <w:r w:rsidR="002D3660">
        <w:rPr>
          <w:rFonts w:eastAsia="Times New Roman"/>
          <w:lang w:eastAsia="en-US"/>
        </w:rPr>
        <w:t xml:space="preserve"> under which parts of the radio regulations that</w:t>
      </w:r>
      <w:r w:rsidR="003E0E9F">
        <w:rPr>
          <w:rFonts w:eastAsia="Times New Roman"/>
          <w:lang w:eastAsia="en-US"/>
        </w:rPr>
        <w:t xml:space="preserve"> WPT applies</w:t>
      </w:r>
      <w:r w:rsidR="00620E6F">
        <w:rPr>
          <w:rFonts w:eastAsia="Times New Roman"/>
          <w:lang w:eastAsia="en-US"/>
        </w:rPr>
        <w:t xml:space="preserve"> (RR No. 15.12 or RR No. 15.13)</w:t>
      </w:r>
      <w:r w:rsidR="003E0E9F">
        <w:rPr>
          <w:rFonts w:eastAsia="Times New Roman"/>
          <w:lang w:eastAsia="en-US"/>
        </w:rPr>
        <w:t xml:space="preserve">.  Given that these two </w:t>
      </w:r>
      <w:r w:rsidR="003E0E9F" w:rsidRPr="00420501">
        <w:rPr>
          <w:rFonts w:eastAsia="Times New Roman"/>
          <w:i/>
          <w:iCs/>
          <w:lang w:eastAsia="en-US"/>
        </w:rPr>
        <w:t>considerings</w:t>
      </w:r>
      <w:r w:rsidR="003E0E9F">
        <w:rPr>
          <w:rFonts w:eastAsia="Times New Roman"/>
          <w:lang w:eastAsia="en-US"/>
        </w:rPr>
        <w:t xml:space="preserve"> appear to be in direct conflict</w:t>
      </w:r>
      <w:r w:rsidR="00620E6F">
        <w:rPr>
          <w:rFonts w:eastAsia="Times New Roman"/>
          <w:lang w:eastAsia="en-US"/>
        </w:rPr>
        <w:t xml:space="preserve">, </w:t>
      </w:r>
      <w:r w:rsidR="00620E6F" w:rsidRPr="00420501">
        <w:rPr>
          <w:rFonts w:eastAsia="Times New Roman"/>
          <w:lang w:eastAsia="en-US"/>
        </w:rPr>
        <w:t>further clarification</w:t>
      </w:r>
      <w:r w:rsidR="00420501" w:rsidRPr="00420501">
        <w:rPr>
          <w:rFonts w:eastAsia="Times New Roman"/>
          <w:lang w:eastAsia="en-US"/>
        </w:rPr>
        <w:t xml:space="preserve"> of </w:t>
      </w:r>
      <w:r w:rsidR="00420501" w:rsidRPr="00420501">
        <w:rPr>
          <w:rFonts w:eastAsia="Times New Roman"/>
          <w:i/>
          <w:iCs/>
          <w:lang w:eastAsia="en-US"/>
        </w:rPr>
        <w:t>considering d</w:t>
      </w:r>
      <w:r w:rsidR="00620E6F" w:rsidRPr="00420501">
        <w:rPr>
          <w:rFonts w:eastAsia="Times New Roman"/>
          <w:lang w:eastAsia="en-US"/>
        </w:rPr>
        <w:t xml:space="preserve"> is required or else </w:t>
      </w:r>
      <w:r w:rsidR="00620E6F" w:rsidRPr="00420501">
        <w:rPr>
          <w:rFonts w:eastAsia="Times New Roman"/>
          <w:i/>
          <w:iCs/>
          <w:lang w:eastAsia="en-US"/>
        </w:rPr>
        <w:t>considering d</w:t>
      </w:r>
      <w:r w:rsidR="00620E6F" w:rsidRPr="00420501">
        <w:rPr>
          <w:rFonts w:eastAsia="Times New Roman"/>
          <w:lang w:eastAsia="en-US"/>
        </w:rPr>
        <w:t xml:space="preserve"> should be deleted</w:t>
      </w:r>
      <w:r w:rsidR="00620E6F">
        <w:rPr>
          <w:rFonts w:eastAsia="Times New Roman"/>
          <w:lang w:eastAsia="en-US"/>
        </w:rPr>
        <w:t>.</w:t>
      </w:r>
    </w:p>
    <w:p w14:paraId="403F9113" w14:textId="5EB8FB5F" w:rsidR="00420501" w:rsidRPr="00A54C89" w:rsidRDefault="006E5E06" w:rsidP="005055A8">
      <w:pPr>
        <w:spacing w:before="0" w:after="160" w:line="259" w:lineRule="auto"/>
        <w:rPr>
          <w:rFonts w:eastAsia="Times New Roman"/>
          <w:lang w:eastAsia="en-US"/>
        </w:rPr>
      </w:pPr>
      <w:r>
        <w:rPr>
          <w:rFonts w:eastAsia="Times New Roman"/>
          <w:lang w:eastAsia="en-US"/>
        </w:rPr>
        <w:t xml:space="preserve">Finally, the bracketed text deals in both the </w:t>
      </w:r>
      <w:r w:rsidRPr="00446231">
        <w:rPr>
          <w:rFonts w:eastAsia="Times New Roman"/>
          <w:i/>
          <w:iCs/>
          <w:lang w:eastAsia="en-US"/>
        </w:rPr>
        <w:t>considering</w:t>
      </w:r>
      <w:r>
        <w:rPr>
          <w:rFonts w:eastAsia="Times New Roman"/>
          <w:lang w:eastAsia="en-US"/>
        </w:rPr>
        <w:t xml:space="preserve"> and </w:t>
      </w:r>
      <w:r w:rsidRPr="00446231">
        <w:rPr>
          <w:rFonts w:eastAsia="Times New Roman"/>
          <w:i/>
          <w:iCs/>
          <w:lang w:eastAsia="en-US"/>
        </w:rPr>
        <w:t>decides</w:t>
      </w:r>
      <w:r>
        <w:rPr>
          <w:rFonts w:eastAsia="Times New Roman"/>
          <w:lang w:eastAsia="en-US"/>
        </w:rPr>
        <w:t xml:space="preserve"> </w:t>
      </w:r>
      <w:r w:rsidR="00446231">
        <w:rPr>
          <w:rFonts w:eastAsia="Times New Roman"/>
          <w:lang w:eastAsia="en-US"/>
        </w:rPr>
        <w:t xml:space="preserve">sections </w:t>
      </w:r>
      <w:r>
        <w:rPr>
          <w:rFonts w:eastAsia="Times New Roman"/>
          <w:lang w:eastAsia="en-US"/>
        </w:rPr>
        <w:t xml:space="preserve">deals specifically with </w:t>
      </w:r>
      <w:r w:rsidR="00530552">
        <w:rPr>
          <w:rFonts w:eastAsia="Times New Roman"/>
          <w:lang w:eastAsia="en-US"/>
        </w:rPr>
        <w:t xml:space="preserve">classification of WPT.  It has already been </w:t>
      </w:r>
      <w:r w:rsidR="00B10395">
        <w:rPr>
          <w:rFonts w:eastAsia="Times New Roman"/>
          <w:lang w:eastAsia="en-US"/>
        </w:rPr>
        <w:t>discussed extensively</w:t>
      </w:r>
      <w:r w:rsidR="00530552">
        <w:rPr>
          <w:rFonts w:eastAsia="Times New Roman"/>
          <w:lang w:eastAsia="en-US"/>
        </w:rPr>
        <w:t xml:space="preserve"> that WPT </w:t>
      </w:r>
      <w:r w:rsidR="00BD497B">
        <w:rPr>
          <w:rFonts w:eastAsia="Times New Roman"/>
          <w:lang w:eastAsia="en-US"/>
        </w:rPr>
        <w:t>can be classified differently</w:t>
      </w:r>
      <w:r w:rsidR="00446231">
        <w:rPr>
          <w:rFonts w:eastAsia="Times New Roman"/>
          <w:lang w:eastAsia="en-US"/>
        </w:rPr>
        <w:t xml:space="preserve"> (either as ISM or as a radio</w:t>
      </w:r>
      <w:r w:rsidR="00920D88">
        <w:rPr>
          <w:rFonts w:eastAsia="Times New Roman"/>
          <w:lang w:eastAsia="en-US"/>
        </w:rPr>
        <w:t>)</w:t>
      </w:r>
      <w:r w:rsidR="00BD497B">
        <w:rPr>
          <w:rFonts w:eastAsia="Times New Roman"/>
          <w:lang w:eastAsia="en-US"/>
        </w:rPr>
        <w:t xml:space="preserve"> by various administrations</w:t>
      </w:r>
      <w:r w:rsidR="00920D88">
        <w:rPr>
          <w:rFonts w:eastAsia="Times New Roman"/>
          <w:lang w:eastAsia="en-US"/>
        </w:rPr>
        <w:t>.</w:t>
      </w:r>
      <w:r w:rsidR="00BD497B">
        <w:rPr>
          <w:rFonts w:eastAsia="Times New Roman"/>
          <w:lang w:eastAsia="en-US"/>
        </w:rPr>
        <w:t xml:space="preserve"> </w:t>
      </w:r>
      <w:r w:rsidR="00920D88">
        <w:rPr>
          <w:rFonts w:eastAsia="Times New Roman"/>
          <w:lang w:eastAsia="en-US"/>
        </w:rPr>
        <w:t>T</w:t>
      </w:r>
      <w:r w:rsidR="00BD497B">
        <w:rPr>
          <w:rFonts w:eastAsia="Times New Roman"/>
          <w:lang w:eastAsia="en-US"/>
        </w:rPr>
        <w:t xml:space="preserve">hese classifications </w:t>
      </w:r>
      <w:r w:rsidR="00B10395">
        <w:rPr>
          <w:rFonts w:eastAsia="Times New Roman"/>
          <w:lang w:eastAsia="en-US"/>
        </w:rPr>
        <w:t>might occur based on specific characteristics of a given WPT system</w:t>
      </w:r>
      <w:r w:rsidR="004C2E0C">
        <w:rPr>
          <w:rFonts w:eastAsia="Times New Roman"/>
          <w:lang w:eastAsia="en-US"/>
        </w:rPr>
        <w:t xml:space="preserve"> as determined by administrations</w:t>
      </w:r>
      <w:r w:rsidR="00B10395">
        <w:rPr>
          <w:rFonts w:eastAsia="Times New Roman"/>
          <w:lang w:eastAsia="en-US"/>
        </w:rPr>
        <w:t xml:space="preserve">.  </w:t>
      </w:r>
      <w:r w:rsidR="00894823">
        <w:rPr>
          <w:rFonts w:eastAsia="Times New Roman"/>
          <w:lang w:eastAsia="en-US"/>
        </w:rPr>
        <w:t xml:space="preserve">Accordingly, it is unnecessary to seek global consensus on </w:t>
      </w:r>
      <w:r w:rsidR="00920D88">
        <w:rPr>
          <w:rFonts w:eastAsia="Times New Roman"/>
          <w:lang w:eastAsia="en-US"/>
        </w:rPr>
        <w:t xml:space="preserve">general classification of </w:t>
      </w:r>
      <w:r w:rsidR="00894823">
        <w:rPr>
          <w:rFonts w:eastAsia="Times New Roman"/>
          <w:lang w:eastAsia="en-US"/>
        </w:rPr>
        <w:t xml:space="preserve">WPT </w:t>
      </w:r>
      <w:r w:rsidR="00920D88">
        <w:rPr>
          <w:rFonts w:eastAsia="Times New Roman"/>
          <w:lang w:eastAsia="en-US"/>
        </w:rPr>
        <w:t>in the form of a question</w:t>
      </w:r>
      <w:r w:rsidR="00446231">
        <w:rPr>
          <w:rFonts w:eastAsia="Times New Roman"/>
          <w:lang w:eastAsia="en-US"/>
        </w:rPr>
        <w:t>.</w:t>
      </w:r>
    </w:p>
    <w:p w14:paraId="339CA56F" w14:textId="77777777" w:rsidR="005055A8" w:rsidRPr="00A54C89" w:rsidRDefault="005055A8" w:rsidP="005055A8">
      <w:pPr>
        <w:spacing w:before="0" w:after="160" w:line="259" w:lineRule="auto"/>
        <w:rPr>
          <w:rFonts w:eastAsia="Times New Roman"/>
          <w:b/>
          <w:lang w:eastAsia="en-US"/>
        </w:rPr>
      </w:pPr>
      <w:r w:rsidRPr="00A54C89">
        <w:rPr>
          <w:rFonts w:eastAsia="Times New Roman"/>
          <w:b/>
          <w:lang w:eastAsia="en-US"/>
        </w:rPr>
        <w:t>Proposal</w:t>
      </w:r>
    </w:p>
    <w:p w14:paraId="1B836A05" w14:textId="77A9DD1B" w:rsidR="005055A8" w:rsidRPr="00A54C89" w:rsidRDefault="007807C6" w:rsidP="005055A8">
      <w:pPr>
        <w:spacing w:before="0" w:after="160" w:line="259" w:lineRule="auto"/>
      </w:pPr>
      <w:r>
        <w:t>The</w:t>
      </w:r>
      <w:r w:rsidR="005055A8" w:rsidRPr="00A54C89">
        <w:t xml:space="preserve"> United States proposes the following summary of changes to the </w:t>
      </w:r>
      <w:r w:rsidR="005055A8" w:rsidRPr="00A54C89">
        <w:rPr>
          <w:rFonts w:eastAsia="Times New Roman"/>
          <w:i/>
          <w:iCs/>
          <w:lang w:eastAsia="en-US"/>
        </w:rPr>
        <w:t xml:space="preserve">Preliminary Draft Revision of </w:t>
      </w:r>
      <w:r w:rsidR="00DE101E">
        <w:rPr>
          <w:rFonts w:eastAsia="Times New Roman"/>
          <w:i/>
          <w:iCs/>
          <w:lang w:eastAsia="en-US"/>
        </w:rPr>
        <w:t>Question</w:t>
      </w:r>
      <w:r w:rsidR="005055A8" w:rsidRPr="00A54C89">
        <w:rPr>
          <w:rFonts w:eastAsia="Times New Roman"/>
          <w:i/>
          <w:iCs/>
          <w:lang w:eastAsia="en-US"/>
        </w:rPr>
        <w:t xml:space="preserve"> ITU-R </w:t>
      </w:r>
      <w:r w:rsidR="00DE101E">
        <w:rPr>
          <w:rFonts w:eastAsia="Times New Roman"/>
          <w:i/>
          <w:iCs/>
          <w:lang w:eastAsia="en-US"/>
        </w:rPr>
        <w:t>210-3/1</w:t>
      </w:r>
      <w:r w:rsidR="005055A8" w:rsidRPr="00A54C89">
        <w:t>:</w:t>
      </w:r>
    </w:p>
    <w:p w14:paraId="1B86FB5D" w14:textId="27E34102" w:rsidR="005055A8" w:rsidRDefault="00DE101E" w:rsidP="005055A8">
      <w:pPr>
        <w:pStyle w:val="ListParagraph"/>
        <w:numPr>
          <w:ilvl w:val="0"/>
          <w:numId w:val="16"/>
        </w:numPr>
        <w:spacing w:before="0" w:after="160" w:line="259" w:lineRule="auto"/>
        <w:rPr>
          <w:b/>
          <w:bCs/>
        </w:rPr>
      </w:pPr>
      <w:r w:rsidRPr="00DE101E">
        <w:rPr>
          <w:b/>
          <w:bCs/>
        </w:rPr>
        <w:t xml:space="preserve">Either modify the newly proposed </w:t>
      </w:r>
      <w:r w:rsidRPr="00DE101E">
        <w:rPr>
          <w:b/>
          <w:bCs/>
          <w:i/>
          <w:iCs/>
        </w:rPr>
        <w:t>considering d</w:t>
      </w:r>
      <w:r w:rsidRPr="00DE101E">
        <w:rPr>
          <w:b/>
          <w:bCs/>
        </w:rPr>
        <w:t xml:space="preserve"> to be clear or delete </w:t>
      </w:r>
      <w:r w:rsidRPr="00DE101E">
        <w:rPr>
          <w:b/>
          <w:bCs/>
          <w:i/>
          <w:iCs/>
        </w:rPr>
        <w:t>considering d</w:t>
      </w:r>
      <w:r w:rsidRPr="00DE101E">
        <w:rPr>
          <w:b/>
          <w:bCs/>
        </w:rPr>
        <w:t>.</w:t>
      </w:r>
    </w:p>
    <w:p w14:paraId="5441A2F9" w14:textId="0F954ADD" w:rsidR="00DE101E" w:rsidRPr="00DE101E" w:rsidRDefault="00DE101E" w:rsidP="005055A8">
      <w:pPr>
        <w:pStyle w:val="ListParagraph"/>
        <w:numPr>
          <w:ilvl w:val="0"/>
          <w:numId w:val="16"/>
        </w:numPr>
        <w:spacing w:before="0" w:after="160" w:line="259" w:lineRule="auto"/>
        <w:rPr>
          <w:b/>
          <w:bCs/>
        </w:rPr>
      </w:pPr>
      <w:r>
        <w:rPr>
          <w:b/>
          <w:bCs/>
        </w:rPr>
        <w:t>Delete the bracketed text.</w:t>
      </w:r>
    </w:p>
    <w:p w14:paraId="742004E7" w14:textId="7E61F661" w:rsidR="005055A8" w:rsidRPr="00A54C89" w:rsidRDefault="005055A8" w:rsidP="005055A8">
      <w:pPr>
        <w:spacing w:before="0" w:after="160" w:line="259" w:lineRule="auto"/>
        <w:rPr>
          <w:rFonts w:eastAsia="Times New Roman"/>
          <w:b/>
          <w:sz w:val="28"/>
          <w:lang w:eastAsia="en-US"/>
        </w:rPr>
      </w:pPr>
      <w:r w:rsidRPr="00A54C89">
        <w:rPr>
          <w:b/>
        </w:rPr>
        <w:t>Attachment:</w:t>
      </w:r>
      <w:r w:rsidRPr="00A54C89">
        <w:rPr>
          <w:bCs/>
        </w:rPr>
        <w:t xml:space="preserve"> Proposed revisions to the Preliminary Draft Revision of </w:t>
      </w:r>
      <w:r w:rsidR="0078391E">
        <w:rPr>
          <w:bCs/>
        </w:rPr>
        <w:t>Question</w:t>
      </w:r>
      <w:r w:rsidRPr="00A54C89">
        <w:rPr>
          <w:bCs/>
        </w:rPr>
        <w:t xml:space="preserve"> ITU-R </w:t>
      </w:r>
      <w:r w:rsidR="0078391E">
        <w:rPr>
          <w:bCs/>
        </w:rPr>
        <w:t>210-3/1</w:t>
      </w:r>
      <w:r w:rsidRPr="00A54C89">
        <w:rPr>
          <w:rFonts w:eastAsia="Times New Roman"/>
          <w:b/>
          <w:sz w:val="28"/>
          <w:lang w:eastAsia="en-US"/>
        </w:rPr>
        <w:br w:type="page"/>
      </w:r>
    </w:p>
    <w:p w14:paraId="0B68FE7E" w14:textId="77777777" w:rsidR="005055A8" w:rsidRPr="00A54C89" w:rsidRDefault="005055A8" w:rsidP="005055A8">
      <w:pPr>
        <w:spacing w:before="0" w:after="160" w:line="259" w:lineRule="auto"/>
        <w:jc w:val="center"/>
        <w:rPr>
          <w:b/>
          <w:sz w:val="28"/>
          <w:szCs w:val="28"/>
        </w:rPr>
      </w:pPr>
      <w:r w:rsidRPr="00A54C89">
        <w:rPr>
          <w:b/>
          <w:sz w:val="28"/>
          <w:szCs w:val="28"/>
        </w:rPr>
        <w:lastRenderedPageBreak/>
        <w:t>Attachment</w:t>
      </w:r>
    </w:p>
    <w:p w14:paraId="55F7E2E4" w14:textId="3A2FD4EF" w:rsidR="005055A8" w:rsidRPr="00A54C89" w:rsidRDefault="005055A8" w:rsidP="005055A8">
      <w:pPr>
        <w:spacing w:before="0" w:after="160" w:line="259" w:lineRule="auto"/>
        <w:jc w:val="center"/>
        <w:rPr>
          <w:b/>
          <w:sz w:val="28"/>
          <w:szCs w:val="28"/>
        </w:rPr>
      </w:pPr>
      <w:r w:rsidRPr="00A54C89">
        <w:rPr>
          <w:b/>
          <w:sz w:val="28"/>
          <w:szCs w:val="28"/>
        </w:rPr>
        <w:t xml:space="preserve">Proposed revisions to the PRELIMINARY DRAFT REVISION OF </w:t>
      </w:r>
      <w:r w:rsidR="00125C31">
        <w:rPr>
          <w:b/>
          <w:sz w:val="28"/>
          <w:szCs w:val="28"/>
        </w:rPr>
        <w:t>QUESTION</w:t>
      </w:r>
      <w:r w:rsidRPr="00A54C89">
        <w:rPr>
          <w:b/>
          <w:sz w:val="28"/>
          <w:szCs w:val="28"/>
        </w:rPr>
        <w:t xml:space="preserve"> ITU-R </w:t>
      </w:r>
      <w:r w:rsidR="00125C31">
        <w:rPr>
          <w:b/>
          <w:sz w:val="28"/>
          <w:szCs w:val="28"/>
        </w:rPr>
        <w:t>210-3/1</w:t>
      </w:r>
    </w:p>
    <w:p w14:paraId="0102C1C3" w14:textId="73264C0B" w:rsidR="004F12B2" w:rsidRDefault="004F12B2" w:rsidP="004F12B2">
      <w:pPr>
        <w:spacing w:before="0" w:after="160" w:line="259" w:lineRule="auto"/>
        <w:rPr>
          <w:szCs w:val="24"/>
        </w:rPr>
      </w:pPr>
      <w:r w:rsidRPr="009A0999">
        <w:rPr>
          <w:szCs w:val="24"/>
          <w:highlight w:val="cyan"/>
        </w:rPr>
        <w:t>[</w:t>
      </w:r>
      <w:r w:rsidRPr="009A0999">
        <w:rPr>
          <w:b/>
          <w:bCs/>
          <w:szCs w:val="24"/>
          <w:highlight w:val="cyan"/>
        </w:rPr>
        <w:t>USA Note:</w:t>
      </w:r>
      <w:r w:rsidRPr="009A0999">
        <w:rPr>
          <w:szCs w:val="24"/>
          <w:highlight w:val="cyan"/>
        </w:rPr>
        <w:t xml:space="preserve"> </w:t>
      </w:r>
      <w:bookmarkStart w:id="9" w:name="_Hlk68176323"/>
      <w:r w:rsidRPr="009A0999">
        <w:rPr>
          <w:szCs w:val="24"/>
          <w:highlight w:val="cyan"/>
        </w:rPr>
        <w:t xml:space="preserve">Proposed changes in this contribution to Annex </w:t>
      </w:r>
      <w:r>
        <w:rPr>
          <w:szCs w:val="24"/>
          <w:highlight w:val="cyan"/>
        </w:rPr>
        <w:t>1</w:t>
      </w:r>
      <w:r w:rsidRPr="009A0999">
        <w:rPr>
          <w:szCs w:val="24"/>
          <w:highlight w:val="cyan"/>
        </w:rPr>
        <w:t xml:space="preserve"> of the Chairman’s report are indicated as “USA” and highlighted in blue. </w:t>
      </w:r>
      <w:bookmarkEnd w:id="9"/>
      <w:r w:rsidRPr="009A0999">
        <w:rPr>
          <w:szCs w:val="24"/>
          <w:highlight w:val="cyan"/>
        </w:rPr>
        <w:t>No further changes proposed prior to this point.]</w:t>
      </w:r>
    </w:p>
    <w:p w14:paraId="7B953F56" w14:textId="5BFE4171" w:rsidR="004A7C5B" w:rsidRDefault="004A7C5B" w:rsidP="004A7C5B">
      <w:pPr>
        <w:pStyle w:val="EditorsNote"/>
      </w:pPr>
      <w:ins w:id="10" w:author="WG 1A2" w:date="2021-05-30T21:55:00Z">
        <w:r w:rsidRPr="00A64A06">
          <w:rPr>
            <w:highlight w:val="yellow"/>
            <w:rPrChange w:id="11" w:author="WG 1A2" w:date="2021-05-30T22:21:00Z">
              <w:rPr/>
            </w:rPrChange>
          </w:rPr>
          <w:t>Editor</w:t>
        </w:r>
      </w:ins>
      <w:ins w:id="12" w:author="ITU - LRT" w:date="2021-06-01T08:34:00Z">
        <w:r w:rsidRPr="00A64A06">
          <w:rPr>
            <w:highlight w:val="yellow"/>
          </w:rPr>
          <w:t>'</w:t>
        </w:r>
      </w:ins>
      <w:ins w:id="13" w:author="WG 1A2" w:date="2021-05-30T21:55:00Z">
        <w:r w:rsidRPr="00A64A06">
          <w:rPr>
            <w:highlight w:val="yellow"/>
            <w:rPrChange w:id="14" w:author="WG 1A2" w:date="2021-05-30T22:21:00Z">
              <w:rPr/>
            </w:rPrChange>
          </w:rPr>
          <w:t xml:space="preserve">s </w:t>
        </w:r>
        <w:r w:rsidRPr="00A64A06">
          <w:rPr>
            <w:highlight w:val="yellow"/>
          </w:rPr>
          <w:t>note</w:t>
        </w:r>
      </w:ins>
      <w:ins w:id="15" w:author="WG 1A2" w:date="2021-05-30T22:20:00Z">
        <w:r w:rsidRPr="00A64A06">
          <w:rPr>
            <w:highlight w:val="yellow"/>
          </w:rPr>
          <w:t xml:space="preserve"> </w:t>
        </w:r>
        <w:r w:rsidRPr="00A64A06">
          <w:rPr>
            <w:highlight w:val="yellow"/>
            <w:rPrChange w:id="16" w:author="WG 1A2" w:date="2021-05-30T22:21:00Z">
              <w:rPr/>
            </w:rPrChange>
          </w:rPr>
          <w:t>20210530</w:t>
        </w:r>
      </w:ins>
      <w:ins w:id="17" w:author="WG 1A2" w:date="2021-05-30T21:55:00Z">
        <w:r w:rsidRPr="00A64A06">
          <w:rPr>
            <w:highlight w:val="yellow"/>
            <w:rPrChange w:id="18" w:author="WG 1A2" w:date="2021-05-30T22:21:00Z">
              <w:rPr/>
            </w:rPrChange>
          </w:rPr>
          <w:t xml:space="preserve">: </w:t>
        </w:r>
        <w:r w:rsidRPr="00A64A06">
          <w:rPr>
            <w:highlight w:val="yellow"/>
          </w:rPr>
          <w:t>Compilation</w:t>
        </w:r>
      </w:ins>
      <w:ins w:id="19" w:author="WG 1A2" w:date="2021-05-30T21:56:00Z">
        <w:r w:rsidRPr="00A64A06">
          <w:rPr>
            <w:highlight w:val="yellow"/>
          </w:rPr>
          <w:t xml:space="preserve"> </w:t>
        </w:r>
      </w:ins>
      <w:ins w:id="20" w:author="WG 1A2" w:date="2021-05-30T22:20:00Z">
        <w:r w:rsidRPr="00A64A06">
          <w:rPr>
            <w:highlight w:val="yellow"/>
            <w:rPrChange w:id="21" w:author="WG 1A2" w:date="2021-05-30T22:21:00Z">
              <w:rPr/>
            </w:rPrChange>
          </w:rPr>
          <w:t>of offline comments</w:t>
        </w:r>
      </w:ins>
      <w:ins w:id="22" w:author="WG 1A2" w:date="2021-05-30T21:56:00Z">
        <w:r w:rsidRPr="00A64A06">
          <w:rPr>
            <w:highlight w:val="yellow"/>
            <w:rPrChange w:id="23" w:author="WG 1A2" w:date="2021-05-30T22:21:00Z">
              <w:rPr/>
            </w:rPrChange>
          </w:rPr>
          <w:t xml:space="preserve"> against Annex 1 of </w:t>
        </w:r>
        <w:r w:rsidRPr="00A64A06">
          <w:rPr>
            <w:highlight w:val="yellow"/>
          </w:rPr>
          <w:t>Doc</w:t>
        </w:r>
      </w:ins>
      <w:ins w:id="24" w:author="ITU - LRT" w:date="2021-06-16T15:44:00Z">
        <w:r>
          <w:rPr>
            <w:highlight w:val="yellow"/>
          </w:rPr>
          <w:t>.</w:t>
        </w:r>
      </w:ins>
      <w:ins w:id="25" w:author="WG 1A2" w:date="2021-05-30T21:56:00Z">
        <w:r w:rsidRPr="00A64A06">
          <w:rPr>
            <w:highlight w:val="yellow"/>
          </w:rPr>
          <w:t xml:space="preserve"> </w:t>
        </w:r>
        <w:r w:rsidRPr="00A64A06">
          <w:rPr>
            <w:highlight w:val="yellow"/>
            <w:rPrChange w:id="26" w:author="WG 1A2" w:date="2021-05-30T22:21:00Z">
              <w:rPr/>
            </w:rPrChange>
          </w:rPr>
          <w:t>1A/73</w:t>
        </w:r>
      </w:ins>
    </w:p>
    <w:p w14:paraId="1130E1E9" w14:textId="70F82AF7" w:rsidR="003C4F3C" w:rsidRPr="00A64A06" w:rsidRDefault="003C4F3C" w:rsidP="003C4F3C">
      <w:pPr>
        <w:pStyle w:val="Normalaftertitle"/>
      </w:pPr>
      <w:r w:rsidRPr="00A64A06">
        <w:t>The ITU Radiocommunication Assembly,</w:t>
      </w:r>
    </w:p>
    <w:p w14:paraId="1B575414" w14:textId="77777777" w:rsidR="003C4F3C" w:rsidRPr="00A64A06" w:rsidRDefault="003C4F3C" w:rsidP="003C4F3C">
      <w:pPr>
        <w:pStyle w:val="Call"/>
      </w:pPr>
      <w:r w:rsidRPr="00A64A06">
        <w:t>considering</w:t>
      </w:r>
    </w:p>
    <w:p w14:paraId="00415218" w14:textId="77777777" w:rsidR="003C4F3C" w:rsidRPr="00A64A06" w:rsidRDefault="003C4F3C" w:rsidP="003C4F3C">
      <w:pPr>
        <w:jc w:val="both"/>
        <w:rPr>
          <w:ins w:id="27" w:author="Author" w:date="2020-11-30T16:16:00Z"/>
        </w:rPr>
      </w:pPr>
      <w:ins w:id="28" w:author="Fernandez Jimenez, Virginia" w:date="2021-06-02T08:23:00Z">
        <w:r>
          <w:rPr>
            <w:i/>
            <w:iCs/>
          </w:rPr>
          <w:t>a)</w:t>
        </w:r>
        <w:r>
          <w:rPr>
            <w:i/>
            <w:iCs/>
          </w:rPr>
          <w:tab/>
        </w:r>
      </w:ins>
      <w:ins w:id="29" w:author="Author" w:date="2020-11-30T16:16:00Z">
        <w:r w:rsidRPr="00A64A06">
          <w:t>that wireless power transmission (WPT) is defined as the transmission of power from a power source to an electrical load wirelessly using an electromagnetic field;</w:t>
        </w:r>
      </w:ins>
    </w:p>
    <w:p w14:paraId="64F7197D" w14:textId="77777777" w:rsidR="003C4F3C" w:rsidRPr="00A64A06" w:rsidRDefault="003C4F3C" w:rsidP="003C4F3C">
      <w:pPr>
        <w:jc w:val="both"/>
      </w:pPr>
      <w:ins w:id="30" w:author="Author" w:date="2020-11-30T16:18:00Z">
        <w:r w:rsidRPr="00A64A06">
          <w:rPr>
            <w:i/>
            <w:iCs/>
          </w:rPr>
          <w:t>b</w:t>
        </w:r>
      </w:ins>
      <w:del w:id="31" w:author="Fernandez Jimenez, Virginia" w:date="2021-06-02T08:23:00Z">
        <w:r w:rsidDel="00DD6402">
          <w:rPr>
            <w:i/>
            <w:iCs/>
          </w:rPr>
          <w:delText>a</w:delText>
        </w:r>
      </w:del>
      <w:r>
        <w:rPr>
          <w:i/>
          <w:iCs/>
        </w:rPr>
        <w:t>)</w:t>
      </w:r>
      <w:r>
        <w:rPr>
          <w:i/>
          <w:iCs/>
        </w:rPr>
        <w:tab/>
      </w:r>
      <w:r w:rsidRPr="00A64A06">
        <w:t>that technology is under development to transfer power efficiently from one location to another using wireless methods;</w:t>
      </w:r>
    </w:p>
    <w:p w14:paraId="7699C825" w14:textId="77777777" w:rsidR="003C4F3C" w:rsidRPr="00A64A06" w:rsidRDefault="003C4F3C" w:rsidP="003C4F3C">
      <w:pPr>
        <w:jc w:val="both"/>
      </w:pPr>
      <w:ins w:id="32" w:author="Author" w:date="2020-11-30T16:22:00Z">
        <w:r w:rsidRPr="00A64A06">
          <w:rPr>
            <w:i/>
            <w:iCs/>
          </w:rPr>
          <w:t>c</w:t>
        </w:r>
      </w:ins>
      <w:del w:id="33" w:author="Author" w:date="2020-11-30T16:22:00Z">
        <w:r w:rsidRPr="00A64A06" w:rsidDel="002015C2">
          <w:rPr>
            <w:i/>
            <w:iCs/>
          </w:rPr>
          <w:delText>b</w:delText>
        </w:r>
      </w:del>
      <w:r w:rsidRPr="00A64A06">
        <w:rPr>
          <w:i/>
          <w:iCs/>
        </w:rPr>
        <w:t>)</w:t>
      </w:r>
      <w:r w:rsidRPr="00A64A06">
        <w:tab/>
        <w:t xml:space="preserve">that such </w:t>
      </w:r>
      <w:del w:id="34" w:author="Author" w:date="2020-11-30T16:19:00Z">
        <w:r w:rsidRPr="00A64A06" w:rsidDel="00DF3478">
          <w:delText>wireless power transmission (</w:delText>
        </w:r>
      </w:del>
      <w:r w:rsidRPr="00A64A06">
        <w:t>WPT</w:t>
      </w:r>
      <w:del w:id="35" w:author="Author" w:date="2020-11-30T16:19:00Z">
        <w:r w:rsidRPr="00A64A06" w:rsidDel="00DF3478">
          <w:delText>)</w:delText>
        </w:r>
      </w:del>
      <w:r w:rsidRPr="00A64A06">
        <w:t xml:space="preserve"> technologies may be useful in </w:t>
      </w:r>
      <w:del w:id="36" w:author="Author" w:date="2020-11-30T16:20:00Z">
        <w:r w:rsidRPr="00A64A06" w:rsidDel="00611C7A">
          <w:delText xml:space="preserve">some </w:delText>
        </w:r>
      </w:del>
      <w:ins w:id="37" w:author="Author" w:date="2020-11-30T16:20:00Z">
        <w:r w:rsidRPr="00A64A06">
          <w:t xml:space="preserve">several </w:t>
        </w:r>
      </w:ins>
      <w:r w:rsidRPr="00A64A06">
        <w:t>applications including solar power, airborne platforms, lunar stations</w:t>
      </w:r>
      <w:ins w:id="38" w:author="Author" w:date="2020-11-30T16:20:00Z">
        <w:r w:rsidRPr="00A64A06">
          <w:t>, electric vehicles, Internet of Things (IoT) devices</w:t>
        </w:r>
      </w:ins>
      <w:r w:rsidRPr="00A64A06">
        <w:t xml:space="preserve"> and </w:t>
      </w:r>
      <w:ins w:id="39" w:author="Author" w:date="2020-11-30T16:21:00Z">
        <w:r w:rsidRPr="00A64A06">
          <w:t xml:space="preserve">wireless charging of </w:t>
        </w:r>
      </w:ins>
      <w:r w:rsidRPr="00A64A06">
        <w:t>mobile</w:t>
      </w:r>
      <w:ins w:id="40" w:author="Author" w:date="2020-11-30T16:21:00Z">
        <w:r w:rsidRPr="00A64A06">
          <w:t xml:space="preserve"> / portable</w:t>
        </w:r>
      </w:ins>
      <w:r w:rsidRPr="00A64A06">
        <w:t xml:space="preserve"> device</w:t>
      </w:r>
      <w:ins w:id="41" w:author="Author" w:date="2020-11-30T16:22:00Z">
        <w:r w:rsidRPr="00A64A06">
          <w:t>s</w:t>
        </w:r>
      </w:ins>
      <w:del w:id="42" w:author="Author" w:date="2020-11-30T16:22:00Z">
        <w:r w:rsidRPr="00A64A06" w:rsidDel="00611C7A">
          <w:delText xml:space="preserve"> power charging, etc</w:delText>
        </w:r>
      </w:del>
      <w:del w:id="43" w:author="ITU - LRT" w:date="2021-06-01T08:33:00Z">
        <w:r w:rsidRPr="00A64A06" w:rsidDel="00B06A72">
          <w:delText>.</w:delText>
        </w:r>
      </w:del>
      <w:r w:rsidRPr="00A64A06">
        <w:t>;</w:t>
      </w:r>
    </w:p>
    <w:p w14:paraId="04A025B6" w14:textId="187421BF" w:rsidR="003C4F3C" w:rsidRPr="00A64A06" w:rsidRDefault="003C4F3C" w:rsidP="003C4F3C">
      <w:pPr>
        <w:rPr>
          <w:ins w:id="44" w:author="PhA" w:date="2021-05-31T14:23:00Z"/>
        </w:rPr>
      </w:pPr>
      <w:ins w:id="45" w:author="Author" w:date="2020-11-30T16:23:00Z">
        <w:r w:rsidRPr="00A64A06">
          <w:rPr>
            <w:i/>
            <w:iCs/>
          </w:rPr>
          <w:t>d</w:t>
        </w:r>
      </w:ins>
      <w:del w:id="46" w:author="Author" w:date="2020-11-30T16:23:00Z">
        <w:r w:rsidRPr="00A64A06" w:rsidDel="00CA7AE5">
          <w:rPr>
            <w:i/>
            <w:iCs/>
          </w:rPr>
          <w:delText>c</w:delText>
        </w:r>
      </w:del>
      <w:r w:rsidRPr="00A64A06">
        <w:rPr>
          <w:i/>
          <w:iCs/>
        </w:rPr>
        <w:t>)</w:t>
      </w:r>
      <w:r w:rsidRPr="00A64A06">
        <w:tab/>
        <w:t xml:space="preserve">that </w:t>
      </w:r>
      <w:ins w:id="47" w:author="Author" w:date="2020-11-30T16:24:00Z">
        <w:r w:rsidRPr="00A64A06">
          <w:t xml:space="preserve">WPT </w:t>
        </w:r>
        <w:del w:id="48" w:author="USA" w:date="2021-07-12T13:48:00Z">
          <w:r w:rsidRPr="002F7463" w:rsidDel="004A7C5B">
            <w:rPr>
              <w:highlight w:val="cyan"/>
            </w:rPr>
            <w:delText>does not have any status</w:delText>
          </w:r>
        </w:del>
      </w:ins>
      <w:ins w:id="49" w:author="USA" w:date="2021-07-12T13:48:00Z">
        <w:r w:rsidR="004A7C5B" w:rsidRPr="002F7463">
          <w:rPr>
            <w:highlight w:val="cyan"/>
          </w:rPr>
          <w:t>is not a defined radio service</w:t>
        </w:r>
      </w:ins>
      <w:ins w:id="50" w:author="Author" w:date="2020-11-30T16:24:00Z">
        <w:r w:rsidRPr="00A64A06">
          <w:t xml:space="preserve"> in the Radio Regulations (RR)</w:t>
        </w:r>
      </w:ins>
      <w:ins w:id="51" w:author="Fernandez Jimenez, Virginia" w:date="2021-06-02T08:22:00Z">
        <w:r>
          <w:t>;</w:t>
        </w:r>
      </w:ins>
    </w:p>
    <w:p w14:paraId="0ED36ABF" w14:textId="77777777" w:rsidR="003C4F3C" w:rsidRPr="00A64A06" w:rsidRDefault="003C4F3C" w:rsidP="003C4F3C">
      <w:pPr>
        <w:jc w:val="both"/>
      </w:pPr>
      <w:ins w:id="52" w:author="PhA" w:date="2021-05-31T14:23:00Z">
        <w:r w:rsidRPr="00A64A06">
          <w:rPr>
            <w:i/>
            <w:iCs/>
            <w:rPrChange w:id="53" w:author="PhA" w:date="2021-05-31T14:23:00Z">
              <w:rPr/>
            </w:rPrChange>
          </w:rPr>
          <w:t>e)</w:t>
        </w:r>
        <w:r w:rsidRPr="00A64A06">
          <w:tab/>
          <w:t>tha</w:t>
        </w:r>
      </w:ins>
      <w:ins w:id="54" w:author="PhA" w:date="2021-05-31T14:24:00Z">
        <w:r w:rsidRPr="00A64A06">
          <w:t xml:space="preserve">t </w:t>
        </w:r>
      </w:ins>
      <w:r w:rsidRPr="00A64A06">
        <w:t>no frequency bands have been specifically associated with WPT technology;</w:t>
      </w:r>
    </w:p>
    <w:p w14:paraId="5FB2DAA1" w14:textId="7960F6CF" w:rsidR="003C4F3C" w:rsidRPr="00A64A06" w:rsidRDefault="003C4F3C" w:rsidP="003C4F3C">
      <w:pPr>
        <w:jc w:val="both"/>
      </w:pPr>
      <w:ins w:id="55" w:author="PhA" w:date="2021-05-31T14:24:00Z">
        <w:r w:rsidRPr="00A64A06">
          <w:rPr>
            <w:i/>
            <w:iCs/>
          </w:rPr>
          <w:t>f</w:t>
        </w:r>
      </w:ins>
      <w:del w:id="56" w:author="Author" w:date="2020-11-30T16:25:00Z">
        <w:r w:rsidRPr="00A64A06" w:rsidDel="00CA7AE5">
          <w:rPr>
            <w:i/>
            <w:iCs/>
          </w:rPr>
          <w:delText>d</w:delText>
        </w:r>
      </w:del>
      <w:r w:rsidRPr="00A64A06">
        <w:rPr>
          <w:i/>
          <w:iCs/>
        </w:rPr>
        <w:t>)</w:t>
      </w:r>
      <w:r w:rsidRPr="00A64A06">
        <w:tab/>
        <w:t xml:space="preserve">that </w:t>
      </w:r>
      <w:ins w:id="57" w:author="Author" w:date="2020-11-30T16:32:00Z">
        <w:r w:rsidRPr="00A64A06">
          <w:t xml:space="preserve">WPT is considered </w:t>
        </w:r>
      </w:ins>
      <w:ins w:id="58" w:author="USA" w:date="2021-07-30T14:03:00Z">
        <w:r w:rsidR="007A744B" w:rsidRPr="007A744B">
          <w:rPr>
            <w:highlight w:val="cyan"/>
            <w:rPrChange w:id="59" w:author="USA" w:date="2021-07-30T14:05:00Z">
              <w:rPr/>
            </w:rPrChange>
          </w:rPr>
          <w:t>to be</w:t>
        </w:r>
      </w:ins>
      <w:ins w:id="60" w:author="Author" w:date="2020-11-30T16:32:00Z">
        <w:del w:id="61" w:author="USA" w:date="2021-07-30T14:05:00Z">
          <w:r w:rsidRPr="007A744B" w:rsidDel="007A744B">
            <w:rPr>
              <w:highlight w:val="cyan"/>
              <w:rPrChange w:id="62" w:author="USA" w:date="2021-07-30T14:05:00Z">
                <w:rPr/>
              </w:rPrChange>
            </w:rPr>
            <w:delText>as</w:delText>
          </w:r>
        </w:del>
        <w:r w:rsidRPr="00A64A06">
          <w:t xml:space="preserve"> one of the</w:t>
        </w:r>
        <w:del w:id="63" w:author="USA" w:date="2021-07-30T14:04:00Z">
          <w:r w:rsidRPr="00A64A06" w:rsidDel="007A744B">
            <w:delText xml:space="preserve"> </w:delText>
          </w:r>
          <w:r w:rsidRPr="007A744B" w:rsidDel="007A744B">
            <w:rPr>
              <w:highlight w:val="cyan"/>
              <w:rPrChange w:id="64" w:author="USA" w:date="2021-07-30T14:05:00Z">
                <w:rPr/>
              </w:rPrChange>
            </w:rPr>
            <w:delText>applications o</w:delText>
          </w:r>
          <w:r w:rsidRPr="007A744B" w:rsidDel="007A744B">
            <w:rPr>
              <w:highlight w:val="cyan"/>
              <w:rPrChange w:id="65" w:author="USA" w:date="2021-07-30T14:06:00Z">
                <w:rPr/>
              </w:rPrChange>
            </w:rPr>
            <w:delText>f</w:delText>
          </w:r>
        </w:del>
        <w:del w:id="66" w:author="USA" w:date="2021-07-30T14:05:00Z">
          <w:r w:rsidRPr="00A64A06" w:rsidDel="007A744B">
            <w:delText xml:space="preserve"> </w:delText>
          </w:r>
        </w:del>
      </w:ins>
      <w:ins w:id="67" w:author="USA" w:date="2021-07-30T14:03:00Z">
        <w:r w:rsidR="007A744B">
          <w:t xml:space="preserve"> </w:t>
        </w:r>
      </w:ins>
      <w:ins w:id="68" w:author="Author" w:date="2020-11-30T16:32:00Z">
        <w:r w:rsidRPr="00A64A06">
          <w:t>electrical apparatus that are referred to in RR No</w:t>
        </w:r>
      </w:ins>
      <w:ins w:id="69" w:author="- ITU -" w:date="2020-12-02T07:33:00Z">
        <w:r w:rsidRPr="00A64A06">
          <w:t>.</w:t>
        </w:r>
      </w:ins>
      <w:ins w:id="70" w:author="Author" w:date="2020-11-30T16:32:00Z">
        <w:r w:rsidRPr="00A64A06">
          <w:t xml:space="preserve"> </w:t>
        </w:r>
        <w:r w:rsidRPr="00A64A06">
          <w:rPr>
            <w:b/>
            <w:bCs/>
          </w:rPr>
          <w:t>15.12</w:t>
        </w:r>
        <w:r w:rsidRPr="00A64A06">
          <w:t xml:space="preserve"> or </w:t>
        </w:r>
      </w:ins>
      <w:ins w:id="71" w:author="USA" w:date="2021-07-30T14:00:00Z">
        <w:r w:rsidR="007A744B" w:rsidRPr="007A744B">
          <w:rPr>
            <w:highlight w:val="cyan"/>
            <w:rPrChange w:id="72" w:author="USA" w:date="2021-07-30T14:06:00Z">
              <w:rPr/>
            </w:rPrChange>
          </w:rPr>
          <w:t xml:space="preserve">industrial, scientific and medical </w:t>
        </w:r>
      </w:ins>
      <w:ins w:id="73" w:author="USA" w:date="2021-07-30T14:01:00Z">
        <w:r w:rsidR="007A744B" w:rsidRPr="007A744B">
          <w:rPr>
            <w:highlight w:val="cyan"/>
            <w:rPrChange w:id="74" w:author="USA" w:date="2021-07-30T14:06:00Z">
              <w:rPr/>
            </w:rPrChange>
          </w:rPr>
          <w:t xml:space="preserve">(ISM) </w:t>
        </w:r>
      </w:ins>
      <w:ins w:id="75" w:author="USA" w:date="2021-07-30T14:00:00Z">
        <w:r w:rsidR="007A744B" w:rsidRPr="007A744B">
          <w:rPr>
            <w:highlight w:val="cyan"/>
            <w:rPrChange w:id="76" w:author="USA" w:date="2021-07-30T14:06:00Z">
              <w:rPr/>
            </w:rPrChange>
          </w:rPr>
          <w:t>equipment</w:t>
        </w:r>
      </w:ins>
      <w:ins w:id="77" w:author="USA" w:date="2021-07-30T14:01:00Z">
        <w:r w:rsidR="007A744B" w:rsidRPr="007A744B">
          <w:rPr>
            <w:highlight w:val="cyan"/>
            <w:rPrChange w:id="78" w:author="USA" w:date="2021-07-30T14:06:00Z">
              <w:rPr/>
            </w:rPrChange>
          </w:rPr>
          <w:t xml:space="preserve"> referred to in</w:t>
        </w:r>
        <w:r w:rsidR="007A744B">
          <w:t xml:space="preserve"> </w:t>
        </w:r>
      </w:ins>
      <w:ins w:id="79" w:author="Author" w:date="2020-11-30T16:32:00Z">
        <w:r w:rsidRPr="00A64A06">
          <w:t>RR No</w:t>
        </w:r>
      </w:ins>
      <w:ins w:id="80" w:author="- ITU -" w:date="2020-12-02T07:33:00Z">
        <w:r w:rsidRPr="00A64A06">
          <w:t>.</w:t>
        </w:r>
      </w:ins>
      <w:ins w:id="81" w:author="Author" w:date="2020-11-30T16:32:00Z">
        <w:r w:rsidRPr="00A64A06">
          <w:t xml:space="preserve"> </w:t>
        </w:r>
        <w:r w:rsidRPr="00A64A06">
          <w:rPr>
            <w:b/>
            <w:bCs/>
          </w:rPr>
          <w:t>15.13</w:t>
        </w:r>
      </w:ins>
      <w:ins w:id="82" w:author="- ITU -" w:date="2020-12-02T07:31:00Z">
        <w:r w:rsidRPr="00A64A06">
          <w:rPr>
            <w:rStyle w:val="FootnoteReference"/>
          </w:rPr>
          <w:footnoteReference w:customMarkFollows="1" w:id="1"/>
          <w:t>***</w:t>
        </w:r>
      </w:ins>
      <w:del w:id="94" w:author="Author" w:date="2020-11-30T16:33:00Z">
        <w:r w:rsidRPr="00A64A06" w:rsidDel="00EC5254">
          <w:delText>the use of WPT technologies may have a significant impact on the operation of radiocommunication services including the radio astronomy service</w:delText>
        </w:r>
      </w:del>
      <w:r w:rsidRPr="00A64A06">
        <w:t>;</w:t>
      </w:r>
    </w:p>
    <w:p w14:paraId="49A5FB2A" w14:textId="77777777" w:rsidR="007F30FA" w:rsidRPr="00A64A06" w:rsidRDefault="007F30FA" w:rsidP="007F30FA">
      <w:pPr>
        <w:jc w:val="both"/>
      </w:pPr>
      <w:ins w:id="95" w:author="PhA" w:date="2021-05-31T14:24:00Z">
        <w:r w:rsidRPr="00A64A06">
          <w:rPr>
            <w:i/>
            <w:iCs/>
          </w:rPr>
          <w:t>g</w:t>
        </w:r>
      </w:ins>
      <w:del w:id="96" w:author="Author" w:date="2020-11-30T16:33:00Z">
        <w:r w:rsidRPr="00A64A06" w:rsidDel="00EC5254">
          <w:rPr>
            <w:i/>
            <w:iCs/>
          </w:rPr>
          <w:delText>e</w:delText>
        </w:r>
      </w:del>
      <w:r w:rsidRPr="00A64A06">
        <w:rPr>
          <w:i/>
          <w:iCs/>
        </w:rPr>
        <w:t>)</w:t>
      </w:r>
      <w:r w:rsidRPr="00A64A06">
        <w:tab/>
        <w:t>that issues of non-ionizing radiation exposure related to systems employing WPT technologies are dealt with by such organizations as the World Health Organization (WHO) and the International Radiation Protection Association (IRPA)/International Commission on Non</w:t>
      </w:r>
      <w:r w:rsidRPr="00A64A06">
        <w:noBreakHyphen/>
        <w:t>ionizing Radiation Protection (ICNIRP);</w:t>
      </w:r>
    </w:p>
    <w:p w14:paraId="681188FC" w14:textId="26FFCAAE" w:rsidR="0010544C" w:rsidRDefault="00F96B28" w:rsidP="00264503">
      <w:pPr>
        <w:jc w:val="both"/>
        <w:rPr>
          <w:ins w:id="97" w:author="USA" w:date="2021-07-29T15:02:00Z"/>
        </w:rPr>
      </w:pPr>
      <w:ins w:id="98" w:author="PhA" w:date="2021-05-31T14:24:00Z">
        <w:r w:rsidRPr="00A64A06">
          <w:rPr>
            <w:i/>
            <w:iCs/>
          </w:rPr>
          <w:t>h</w:t>
        </w:r>
      </w:ins>
      <w:del w:id="99" w:author="Author" w:date="2020-11-30T16:40:00Z">
        <w:r w:rsidRPr="00A64A06" w:rsidDel="001C646B">
          <w:rPr>
            <w:i/>
            <w:iCs/>
          </w:rPr>
          <w:delText>f</w:delText>
        </w:r>
      </w:del>
      <w:r w:rsidRPr="00A64A06">
        <w:rPr>
          <w:i/>
          <w:iCs/>
        </w:rPr>
        <w:t>)</w:t>
      </w:r>
      <w:r w:rsidRPr="00A64A06">
        <w:tab/>
        <w:t>that WPT technologies utilize various mechanisms, such as transmission via radio frequency beams, inductive</w:t>
      </w:r>
      <w:ins w:id="100" w:author="Author" w:date="2020-11-30T16:40:00Z">
        <w:r w:rsidRPr="00A64A06">
          <w:t>,</w:t>
        </w:r>
      </w:ins>
      <w:r w:rsidRPr="00A64A06">
        <w:t xml:space="preserve"> </w:t>
      </w:r>
      <w:del w:id="101" w:author="Author" w:date="2020-11-30T16:41:00Z">
        <w:r w:rsidRPr="00A64A06" w:rsidDel="001C646B">
          <w:delText xml:space="preserve">and </w:delText>
        </w:r>
      </w:del>
      <w:r w:rsidRPr="00A64A06">
        <w:t xml:space="preserve">resonant </w:t>
      </w:r>
      <w:ins w:id="102" w:author="Author" w:date="2020-11-30T16:41:00Z">
        <w:r w:rsidRPr="00A64A06">
          <w:t>and capacitive coupling</w:t>
        </w:r>
      </w:ins>
      <w:del w:id="103" w:author="Author" w:date="2020-11-30T16:41:00Z">
        <w:r w:rsidRPr="00A64A06" w:rsidDel="001C646B">
          <w:delText>transmission, etc</w:delText>
        </w:r>
      </w:del>
      <w:del w:id="104" w:author="ITU - LRT" w:date="2021-06-16T15:52:00Z">
        <w:r w:rsidDel="002F78E4">
          <w:delText>.</w:delText>
        </w:r>
      </w:del>
      <w:ins w:id="105" w:author="Author" w:date="2020-11-30T16:42:00Z">
        <w:r w:rsidRPr="00A64A06">
          <w:t>;</w:t>
        </w:r>
      </w:ins>
    </w:p>
    <w:p w14:paraId="3E0F3068" w14:textId="1B5028F2" w:rsidR="008E563A" w:rsidRPr="00770786" w:rsidRDefault="008E563A" w:rsidP="00264503">
      <w:pPr>
        <w:jc w:val="both"/>
        <w:rPr>
          <w:ins w:id="106" w:author="USA" w:date="2021-07-29T15:03:00Z"/>
          <w:highlight w:val="cyan"/>
        </w:rPr>
      </w:pPr>
      <w:ins w:id="107" w:author="USA" w:date="2021-07-29T15:02:00Z">
        <w:r w:rsidRPr="00770786">
          <w:rPr>
            <w:i/>
            <w:iCs/>
            <w:highlight w:val="cyan"/>
          </w:rPr>
          <w:lastRenderedPageBreak/>
          <w:t>i)</w:t>
        </w:r>
        <w:r w:rsidRPr="00770786">
          <w:rPr>
            <w:i/>
            <w:iCs/>
            <w:highlight w:val="cyan"/>
          </w:rPr>
          <w:tab/>
        </w:r>
        <w:r w:rsidRPr="00770786">
          <w:rPr>
            <w:highlight w:val="cyan"/>
          </w:rPr>
          <w:t xml:space="preserve">that </w:t>
        </w:r>
        <w:r w:rsidR="00C81876" w:rsidRPr="00770786">
          <w:rPr>
            <w:highlight w:val="cyan"/>
          </w:rPr>
          <w:t>technical characteristics</w:t>
        </w:r>
      </w:ins>
      <w:ins w:id="108" w:author="USA" w:date="2021-07-29T15:03:00Z">
        <w:r w:rsidR="00C81876" w:rsidRPr="00770786">
          <w:rPr>
            <w:highlight w:val="cyan"/>
          </w:rPr>
          <w:t xml:space="preserve"> have been developed for various WPT applications</w:t>
        </w:r>
      </w:ins>
      <w:ins w:id="109" w:author="USA" w:date="2021-07-30T14:10:00Z">
        <w:r w:rsidR="005B0A7D">
          <w:rPr>
            <w:highlight w:val="cyan"/>
          </w:rPr>
          <w:t xml:space="preserve"> and technologies</w:t>
        </w:r>
      </w:ins>
      <w:ins w:id="110" w:author="USA" w:date="2021-07-29T15:03:00Z">
        <w:r w:rsidR="00C81876" w:rsidRPr="00770786">
          <w:rPr>
            <w:highlight w:val="cyan"/>
          </w:rPr>
          <w:t>;</w:t>
        </w:r>
      </w:ins>
    </w:p>
    <w:p w14:paraId="54BAB293" w14:textId="448509DF" w:rsidR="00C81876" w:rsidRPr="008E563A" w:rsidRDefault="003F5A35" w:rsidP="00264503">
      <w:pPr>
        <w:jc w:val="both"/>
      </w:pPr>
      <w:ins w:id="111" w:author="USA" w:date="2021-07-29T15:03:00Z">
        <w:r w:rsidRPr="00770786">
          <w:rPr>
            <w:i/>
            <w:iCs/>
            <w:highlight w:val="cyan"/>
          </w:rPr>
          <w:t>j)</w:t>
        </w:r>
        <w:r w:rsidRPr="00770786">
          <w:rPr>
            <w:i/>
            <w:iCs/>
            <w:highlight w:val="cyan"/>
          </w:rPr>
          <w:tab/>
        </w:r>
        <w:r w:rsidRPr="00770786">
          <w:rPr>
            <w:highlight w:val="cyan"/>
          </w:rPr>
          <w:t>that some WPT applications using these characteristics</w:t>
        </w:r>
      </w:ins>
      <w:ins w:id="112" w:author="USA" w:date="2021-07-29T15:04:00Z">
        <w:r w:rsidR="009C0270" w:rsidRPr="00770786">
          <w:rPr>
            <w:highlight w:val="cyan"/>
          </w:rPr>
          <w:t xml:space="preserve"> have already been deployed;</w:t>
        </w:r>
      </w:ins>
    </w:p>
    <w:p w14:paraId="740ACB48" w14:textId="55031634" w:rsidR="002F7463" w:rsidRDefault="002F7463">
      <w:pPr>
        <w:spacing w:before="0" w:after="160" w:line="259" w:lineRule="auto"/>
        <w:rPr>
          <w:rFonts w:eastAsia="Times New Roman"/>
          <w:b/>
          <w:sz w:val="28"/>
          <w:lang w:eastAsia="en-US"/>
        </w:rPr>
      </w:pPr>
      <w:r w:rsidRPr="009A0999">
        <w:rPr>
          <w:szCs w:val="24"/>
          <w:highlight w:val="cyan"/>
        </w:rPr>
        <w:t>[</w:t>
      </w:r>
      <w:r w:rsidRPr="00A77F17">
        <w:rPr>
          <w:b/>
          <w:bCs/>
          <w:szCs w:val="24"/>
          <w:highlight w:val="cyan"/>
        </w:rPr>
        <w:t>USA Note:</w:t>
      </w:r>
      <w:r w:rsidRPr="00A77F17">
        <w:rPr>
          <w:szCs w:val="24"/>
          <w:highlight w:val="cyan"/>
        </w:rPr>
        <w:t xml:space="preserve"> The USA propose</w:t>
      </w:r>
      <w:r w:rsidR="005976FC">
        <w:rPr>
          <w:szCs w:val="24"/>
          <w:highlight w:val="cyan"/>
        </w:rPr>
        <w:t>s</w:t>
      </w:r>
      <w:r w:rsidRPr="00A77F17">
        <w:rPr>
          <w:szCs w:val="24"/>
          <w:highlight w:val="cyan"/>
        </w:rPr>
        <w:t xml:space="preserve"> deleting the bracke</w:t>
      </w:r>
      <w:r w:rsidR="00A77F17" w:rsidRPr="00A77F17">
        <w:rPr>
          <w:szCs w:val="24"/>
          <w:highlight w:val="cyan"/>
        </w:rPr>
        <w:t>te</w:t>
      </w:r>
      <w:r w:rsidRPr="00A77F17">
        <w:rPr>
          <w:szCs w:val="24"/>
          <w:highlight w:val="cyan"/>
        </w:rPr>
        <w:t>d text considering h-j</w:t>
      </w:r>
      <w:r w:rsidR="00A77F17" w:rsidRPr="00A77F17">
        <w:rPr>
          <w:szCs w:val="24"/>
          <w:highlight w:val="cyan"/>
        </w:rPr>
        <w:t xml:space="preserve"> and decides 1</w:t>
      </w:r>
      <w:r w:rsidR="005976FC">
        <w:rPr>
          <w:szCs w:val="24"/>
          <w:highlight w:val="cyan"/>
        </w:rPr>
        <w:t xml:space="preserve"> below</w:t>
      </w:r>
      <w:r w:rsidR="00A77F17" w:rsidRPr="00A77F17">
        <w:rPr>
          <w:szCs w:val="24"/>
          <w:highlight w:val="cyan"/>
        </w:rPr>
        <w:t>.]</w:t>
      </w:r>
    </w:p>
    <w:p w14:paraId="1578DE61" w14:textId="5B7EFEC6" w:rsidR="00AF1791" w:rsidRPr="00A64A06" w:rsidDel="003C0516" w:rsidRDefault="00AF1791" w:rsidP="00AF1791">
      <w:pPr>
        <w:jc w:val="both"/>
        <w:rPr>
          <w:ins w:id="113" w:author="Author" w:date="2020-11-30T16:42:00Z"/>
          <w:del w:id="114" w:author="USA" w:date="2021-07-12T13:49:00Z"/>
        </w:rPr>
      </w:pPr>
      <w:ins w:id="115" w:author="WG 1A2" w:date="2021-05-30T22:01:00Z">
        <w:del w:id="116" w:author="USA" w:date="2021-07-12T13:49:00Z">
          <w:r w:rsidRPr="00A64A06" w:rsidDel="003C0516">
            <w:rPr>
              <w:i/>
              <w:iCs/>
            </w:rPr>
            <w:delText>[</w:delText>
          </w:r>
        </w:del>
      </w:ins>
      <w:commentRangeStart w:id="117"/>
      <w:ins w:id="118" w:author="Author" w:date="2020-11-30T16:42:00Z">
        <w:del w:id="119" w:author="USA" w:date="2021-07-12T13:49:00Z">
          <w:r w:rsidRPr="00A64A06" w:rsidDel="003C0516">
            <w:rPr>
              <w:i/>
              <w:iCs/>
            </w:rPr>
            <w:delText>h)</w:delText>
          </w:r>
          <w:r w:rsidRPr="00A64A06" w:rsidDel="003C0516">
            <w:tab/>
            <w:delText>that in certain circumstances, WPT is classified as an ISM application even for operation in bands not designated for ISM applications;</w:delText>
          </w:r>
        </w:del>
      </w:ins>
      <w:ins w:id="120" w:author="WG 1A2" w:date="2021-05-30T22:01:00Z">
        <w:del w:id="121" w:author="USA" w:date="2021-07-12T13:49:00Z">
          <w:r w:rsidRPr="00A64A06" w:rsidDel="003C0516">
            <w:delText>]</w:delText>
          </w:r>
        </w:del>
      </w:ins>
    </w:p>
    <w:p w14:paraId="58F7F226" w14:textId="19BDCBBC" w:rsidR="00AF1791" w:rsidRPr="00A64A06" w:rsidDel="003C0516" w:rsidRDefault="00AF1791" w:rsidP="00AF1791">
      <w:pPr>
        <w:jc w:val="both"/>
        <w:rPr>
          <w:ins w:id="122" w:author="Author" w:date="2020-11-30T16:44:00Z"/>
          <w:del w:id="123" w:author="USA" w:date="2021-07-12T13:49:00Z"/>
        </w:rPr>
      </w:pPr>
      <w:ins w:id="124" w:author="WG 1A2" w:date="2021-05-30T22:01:00Z">
        <w:del w:id="125" w:author="USA" w:date="2021-07-12T13:49:00Z">
          <w:r w:rsidRPr="00A64A06" w:rsidDel="003C0516">
            <w:rPr>
              <w:i/>
              <w:iCs/>
            </w:rPr>
            <w:delText>[</w:delText>
          </w:r>
        </w:del>
      </w:ins>
      <w:ins w:id="126" w:author="Author" w:date="2020-11-30T16:43:00Z">
        <w:del w:id="127" w:author="USA" w:date="2021-07-12T13:49:00Z">
          <w:r w:rsidRPr="00A64A06" w:rsidDel="003C0516">
            <w:rPr>
              <w:i/>
              <w:iCs/>
            </w:rPr>
            <w:delText>i)</w:delText>
          </w:r>
          <w:r w:rsidRPr="00A64A06" w:rsidDel="003C0516">
            <w:tab/>
            <w:delText>that in certain circumstances, WPT is classified as radio application such as Short Range Device;</w:delText>
          </w:r>
        </w:del>
      </w:ins>
      <w:ins w:id="128" w:author="WG 1A2" w:date="2021-05-30T22:01:00Z">
        <w:del w:id="129" w:author="USA" w:date="2021-07-12T13:49:00Z">
          <w:r w:rsidRPr="00A64A06" w:rsidDel="003C0516">
            <w:delText>]</w:delText>
          </w:r>
        </w:del>
      </w:ins>
    </w:p>
    <w:p w14:paraId="3B117D83" w14:textId="27E63F2B" w:rsidR="00AF1791" w:rsidRPr="00A64A06" w:rsidDel="003C0516" w:rsidRDefault="00AF1791" w:rsidP="00AF1791">
      <w:pPr>
        <w:jc w:val="both"/>
        <w:rPr>
          <w:ins w:id="130" w:author="Author" w:date="2020-11-30T16:42:00Z"/>
          <w:del w:id="131" w:author="USA" w:date="2021-07-12T13:49:00Z"/>
        </w:rPr>
      </w:pPr>
      <w:ins w:id="132" w:author="WG 1A2" w:date="2021-05-30T22:01:00Z">
        <w:del w:id="133" w:author="USA" w:date="2021-07-12T13:49:00Z">
          <w:r w:rsidRPr="00A64A06" w:rsidDel="003C0516">
            <w:rPr>
              <w:i/>
              <w:iCs/>
            </w:rPr>
            <w:delText>[</w:delText>
          </w:r>
        </w:del>
      </w:ins>
      <w:ins w:id="134" w:author="Author" w:date="2020-11-30T16:44:00Z">
        <w:del w:id="135" w:author="USA" w:date="2021-07-12T13:49:00Z">
          <w:r w:rsidRPr="00A64A06" w:rsidDel="003C0516">
            <w:rPr>
              <w:i/>
              <w:iCs/>
            </w:rPr>
            <w:delText>j)</w:delText>
          </w:r>
          <w:r w:rsidRPr="00A64A06" w:rsidDel="003C0516">
            <w:tab/>
            <w:delText>that in certain circumstances, WPT via radio frequency beam is classified as a radio service that needs rulemaking for practicable implementati</w:delText>
          </w:r>
        </w:del>
      </w:ins>
      <w:ins w:id="136" w:author="Author" w:date="2020-11-30T16:45:00Z">
        <w:del w:id="137" w:author="USA" w:date="2021-07-12T13:49:00Z">
          <w:r w:rsidRPr="00A64A06" w:rsidDel="003C0516">
            <w:delText>on with regulatory measures</w:delText>
          </w:r>
        </w:del>
      </w:ins>
      <w:commentRangeEnd w:id="117"/>
      <w:del w:id="138" w:author="USA" w:date="2021-07-12T13:49:00Z">
        <w:r w:rsidRPr="00A64A06" w:rsidDel="003C0516">
          <w:rPr>
            <w:rStyle w:val="CommentReference"/>
          </w:rPr>
          <w:commentReference w:id="117"/>
        </w:r>
      </w:del>
      <w:ins w:id="139" w:author="- ITU -" w:date="2020-12-02T07:33:00Z">
        <w:del w:id="140" w:author="USA" w:date="2021-07-12T13:49:00Z">
          <w:r w:rsidRPr="00A64A06" w:rsidDel="003C0516">
            <w:delText>,</w:delText>
          </w:r>
        </w:del>
      </w:ins>
      <w:ins w:id="141" w:author="WG 1A2" w:date="2021-05-30T22:01:00Z">
        <w:del w:id="142" w:author="USA" w:date="2021-07-12T13:49:00Z">
          <w:r w:rsidRPr="00A64A06" w:rsidDel="003C0516">
            <w:delText>]</w:delText>
          </w:r>
        </w:del>
      </w:ins>
    </w:p>
    <w:p w14:paraId="2908DF09" w14:textId="77777777" w:rsidR="00AF1791" w:rsidRPr="00A64A06" w:rsidDel="00410521" w:rsidRDefault="00AF1791" w:rsidP="00AF1791">
      <w:pPr>
        <w:pStyle w:val="Call"/>
        <w:rPr>
          <w:del w:id="143" w:author="Author" w:date="2020-11-30T16:46:00Z"/>
          <w:i w:val="0"/>
          <w:iCs/>
        </w:rPr>
      </w:pPr>
      <w:del w:id="144" w:author="Author" w:date="2020-11-30T16:46:00Z">
        <w:r w:rsidRPr="00A64A06" w:rsidDel="00410521">
          <w:delText xml:space="preserve">decides </w:delText>
        </w:r>
        <w:r w:rsidRPr="00A64A06" w:rsidDel="00410521">
          <w:rPr>
            <w:i w:val="0"/>
            <w:iCs/>
          </w:rPr>
          <w:delText>that the following information be gathered</w:delText>
        </w:r>
      </w:del>
    </w:p>
    <w:p w14:paraId="54612AF1" w14:textId="77777777" w:rsidR="00AF1791" w:rsidRPr="00A64A06" w:rsidDel="00410521" w:rsidRDefault="00AF1791" w:rsidP="00AF1791">
      <w:pPr>
        <w:jc w:val="both"/>
        <w:rPr>
          <w:del w:id="145" w:author="Author" w:date="2020-11-30T16:46:00Z"/>
        </w:rPr>
      </w:pPr>
      <w:del w:id="146" w:author="Author" w:date="2020-11-30T16:46:00Z">
        <w:r w:rsidRPr="00A64A06" w:rsidDel="00410521">
          <w:rPr>
            <w:bCs/>
          </w:rPr>
          <w:delText>1</w:delText>
        </w:r>
        <w:r w:rsidRPr="00A64A06" w:rsidDel="00410521">
          <w:tab/>
          <w:delText>What applications have been developed for use of WPT technologies?</w:delText>
        </w:r>
      </w:del>
    </w:p>
    <w:p w14:paraId="2EB9551D" w14:textId="77777777" w:rsidR="00AF1791" w:rsidRPr="00A64A06" w:rsidDel="00410521" w:rsidRDefault="00AF1791" w:rsidP="00AF1791">
      <w:pPr>
        <w:jc w:val="both"/>
        <w:rPr>
          <w:del w:id="147" w:author="Author" w:date="2020-11-30T16:46:00Z"/>
        </w:rPr>
      </w:pPr>
      <w:del w:id="148" w:author="Author" w:date="2020-11-30T16:46:00Z">
        <w:r w:rsidRPr="00A64A06" w:rsidDel="00410521">
          <w:rPr>
            <w:bCs/>
          </w:rPr>
          <w:delText>2</w:delText>
        </w:r>
        <w:r w:rsidRPr="00A64A06" w:rsidDel="00410521">
          <w:rPr>
            <w:b/>
          </w:rPr>
          <w:tab/>
        </w:r>
        <w:r w:rsidRPr="00A64A06" w:rsidDel="00410521">
          <w:delText>What are the technical characteristics of the emission employed in or incidental to applications using WPT technologies?</w:delText>
        </w:r>
      </w:del>
    </w:p>
    <w:p w14:paraId="17031327" w14:textId="77777777" w:rsidR="00AF1791" w:rsidRPr="00A64A06" w:rsidDel="00410521" w:rsidRDefault="00AF1791" w:rsidP="00AF1791">
      <w:pPr>
        <w:jc w:val="both"/>
        <w:rPr>
          <w:del w:id="149" w:author="Author" w:date="2020-11-30T16:46:00Z"/>
          <w:b/>
        </w:rPr>
      </w:pPr>
      <w:del w:id="150" w:author="Author" w:date="2020-11-30T16:46:00Z">
        <w:r w:rsidRPr="00A64A06" w:rsidDel="00410521">
          <w:rPr>
            <w:bCs/>
          </w:rPr>
          <w:delText>3</w:delText>
        </w:r>
        <w:r w:rsidRPr="00A64A06" w:rsidDel="00410521">
          <w:rPr>
            <w:b/>
          </w:rPr>
          <w:tab/>
        </w:r>
        <w:r w:rsidRPr="00A64A06" w:rsidDel="00410521">
          <w:delText>What is the WPT’s standardization situation in the world?</w:delText>
        </w:r>
      </w:del>
    </w:p>
    <w:p w14:paraId="6C027BEF" w14:textId="08753447" w:rsidR="00AF1791" w:rsidRPr="00A64A06" w:rsidRDefault="00AF1791" w:rsidP="00AF1791">
      <w:pPr>
        <w:pStyle w:val="Call"/>
      </w:pPr>
      <w:r w:rsidRPr="00A64A06">
        <w:t xml:space="preserve">decides </w:t>
      </w:r>
      <w:r w:rsidRPr="00A64A06">
        <w:rPr>
          <w:i w:val="0"/>
          <w:iCs/>
        </w:rPr>
        <w:t>that</w:t>
      </w:r>
      <w:ins w:id="151" w:author="Author" w:date="2020-11-30T16:46:00Z">
        <w:r w:rsidRPr="00A64A06">
          <w:rPr>
            <w:i w:val="0"/>
            <w:iCs/>
          </w:rPr>
          <w:t xml:space="preserve"> </w:t>
        </w:r>
        <w:del w:id="152" w:author="USA" w:date="2021-07-29T15:05:00Z">
          <w:r w:rsidRPr="007D602C" w:rsidDel="007D602C">
            <w:rPr>
              <w:i w:val="0"/>
              <w:iCs/>
              <w:highlight w:val="cyan"/>
            </w:rPr>
            <w:delText>based on applications which have been developed and technical characteristics which have already been used for WPT</w:delText>
          </w:r>
        </w:del>
      </w:ins>
      <w:del w:id="153" w:author="USA" w:date="2021-07-29T15:05:00Z">
        <w:r w:rsidRPr="00A64A06" w:rsidDel="007D602C">
          <w:rPr>
            <w:i w:val="0"/>
            <w:iCs/>
          </w:rPr>
          <w:delText xml:space="preserve"> </w:delText>
        </w:r>
      </w:del>
      <w:r w:rsidRPr="00A64A06">
        <w:rPr>
          <w:i w:val="0"/>
          <w:iCs/>
        </w:rPr>
        <w:t xml:space="preserve">the following Questions should be studied </w:t>
      </w:r>
      <w:ins w:id="154" w:author="EBU" w:date="2021-05-03T10:43:00Z">
        <w:r w:rsidRPr="00A64A06">
          <w:rPr>
            <w:i w:val="0"/>
            <w:iCs/>
          </w:rPr>
          <w:t>and Reports or Recommendations developed as appropriate</w:t>
        </w:r>
      </w:ins>
    </w:p>
    <w:p w14:paraId="36596594" w14:textId="5B05AA56" w:rsidR="00AF1791" w:rsidRPr="00A64A06" w:rsidDel="003C0516" w:rsidRDefault="00AF1791" w:rsidP="00AF1791">
      <w:pPr>
        <w:jc w:val="both"/>
        <w:rPr>
          <w:del w:id="155" w:author="USA" w:date="2021-07-12T13:49:00Z"/>
        </w:rPr>
      </w:pPr>
      <w:ins w:id="156" w:author="PhA" w:date="2021-05-31T14:31:00Z">
        <w:del w:id="157" w:author="USA" w:date="2021-07-12T13:49:00Z">
          <w:r w:rsidRPr="00A64A06" w:rsidDel="003C0516">
            <w:rPr>
              <w:bCs/>
            </w:rPr>
            <w:delText>[</w:delText>
          </w:r>
        </w:del>
      </w:ins>
      <w:commentRangeStart w:id="158"/>
      <w:del w:id="159" w:author="USA" w:date="2021-07-12T13:49:00Z">
        <w:r w:rsidRPr="00A64A06" w:rsidDel="003C0516">
          <w:rPr>
            <w:bCs/>
          </w:rPr>
          <w:delText>1</w:delText>
        </w:r>
        <w:r w:rsidRPr="00A64A06" w:rsidDel="003C0516">
          <w:rPr>
            <w:b/>
          </w:rPr>
          <w:tab/>
        </w:r>
        <w:r w:rsidRPr="00A64A06" w:rsidDel="003C0516">
          <w:delText>Under what category of spectrum use should administrations consider WPT: ISM, or other?</w:delText>
        </w:r>
      </w:del>
      <w:ins w:id="160" w:author="PhA" w:date="2021-05-31T14:31:00Z">
        <w:del w:id="161" w:author="USA" w:date="2021-07-12T13:49:00Z">
          <w:r w:rsidRPr="00A64A06" w:rsidDel="003C0516">
            <w:delText>][</w:delText>
          </w:r>
        </w:del>
      </w:ins>
      <w:ins w:id="162" w:author="WG 1A2" w:date="2021-05-30T22:14:00Z">
        <w:del w:id="163" w:author="USA" w:date="2021-07-12T13:49:00Z">
          <w:r w:rsidRPr="00A64A06" w:rsidDel="003C0516">
            <w:delText>And what should be the regulatory framework for each type of WPT respectively</w:delText>
          </w:r>
        </w:del>
      </w:ins>
      <w:ins w:id="164" w:author="PhA" w:date="2021-05-31T14:31:00Z">
        <w:del w:id="165" w:author="USA" w:date="2021-07-12T13:49:00Z">
          <w:r w:rsidRPr="00A64A06" w:rsidDel="003C0516">
            <w:delText>]</w:delText>
          </w:r>
        </w:del>
      </w:ins>
      <w:ins w:id="166" w:author="WG 1A2" w:date="2021-05-30T22:14:00Z">
        <w:del w:id="167" w:author="USA" w:date="2021-07-12T13:49:00Z">
          <w:r w:rsidRPr="00A64A06" w:rsidDel="003C0516">
            <w:delText xml:space="preserve"> </w:delText>
          </w:r>
        </w:del>
      </w:ins>
      <w:commentRangeEnd w:id="158"/>
      <w:ins w:id="168" w:author="WG 1A2" w:date="2021-05-30T22:16:00Z">
        <w:del w:id="169" w:author="USA" w:date="2021-07-12T13:49:00Z">
          <w:r w:rsidRPr="00A64A06" w:rsidDel="003C0516">
            <w:rPr>
              <w:rStyle w:val="CommentReference"/>
            </w:rPr>
            <w:commentReference w:id="158"/>
          </w:r>
        </w:del>
      </w:ins>
    </w:p>
    <w:p w14:paraId="7761B48A" w14:textId="45ABF3C7" w:rsidR="004075E6" w:rsidRDefault="004075E6">
      <w:pPr>
        <w:spacing w:before="0" w:after="160" w:line="259" w:lineRule="auto"/>
        <w:rPr>
          <w:ins w:id="170" w:author="USA" w:date="2021-07-12T13:50:00Z"/>
          <w:rFonts w:eastAsia="Times New Roman"/>
          <w:b/>
          <w:sz w:val="28"/>
          <w:lang w:eastAsia="en-US"/>
        </w:rPr>
      </w:pPr>
    </w:p>
    <w:p w14:paraId="3988805A" w14:textId="7277A5F3" w:rsidR="00E63230" w:rsidRDefault="00E63230" w:rsidP="00E63230">
      <w:pPr>
        <w:spacing w:before="0" w:after="160" w:line="259" w:lineRule="auto"/>
        <w:rPr>
          <w:szCs w:val="24"/>
        </w:rPr>
      </w:pPr>
      <w:r w:rsidRPr="00966668">
        <w:rPr>
          <w:szCs w:val="24"/>
          <w:highlight w:val="cyan"/>
        </w:rPr>
        <w:t>[</w:t>
      </w:r>
      <w:r w:rsidRPr="00966668">
        <w:rPr>
          <w:b/>
          <w:bCs/>
          <w:szCs w:val="24"/>
          <w:highlight w:val="cyan"/>
        </w:rPr>
        <w:t>USA Note:</w:t>
      </w:r>
      <w:r w:rsidRPr="00966668">
        <w:rPr>
          <w:szCs w:val="24"/>
          <w:highlight w:val="cyan"/>
        </w:rPr>
        <w:t xml:space="preserve"> No further changes proposed</w:t>
      </w:r>
      <w:r w:rsidR="005976FC">
        <w:rPr>
          <w:szCs w:val="24"/>
          <w:highlight w:val="cyan"/>
        </w:rPr>
        <w:t>.</w:t>
      </w:r>
      <w:r w:rsidRPr="00E63230">
        <w:rPr>
          <w:szCs w:val="24"/>
          <w:highlight w:val="cyan"/>
        </w:rPr>
        <w:t>]</w:t>
      </w:r>
    </w:p>
    <w:p w14:paraId="70B3F1EE" w14:textId="77777777" w:rsidR="00E63230" w:rsidRDefault="00E63230">
      <w:pPr>
        <w:spacing w:before="0" w:after="160" w:line="259" w:lineRule="auto"/>
        <w:rPr>
          <w:rFonts w:eastAsia="Times New Roman"/>
          <w:b/>
          <w:sz w:val="28"/>
          <w:lang w:eastAsia="en-US"/>
        </w:rPr>
      </w:pPr>
    </w:p>
    <w:sectPr w:rsidR="00E63230" w:rsidSect="00032073">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7" w:author="WG 1A2" w:date="2021-05-30T22:17:00Z" w:initials="WG 1A2">
    <w:p w14:paraId="1E9AAC05" w14:textId="77777777" w:rsidR="00AF1791" w:rsidRDefault="00AF1791" w:rsidP="00AF1791">
      <w:pPr>
        <w:pStyle w:val="CommentText"/>
      </w:pPr>
      <w:r>
        <w:rPr>
          <w:rStyle w:val="CommentReference"/>
        </w:rPr>
        <w:annotationRef/>
      </w:r>
    </w:p>
    <w:p w14:paraId="2EC5F9B5" w14:textId="77777777" w:rsidR="00AF1791" w:rsidRPr="002B6F6A" w:rsidRDefault="00AF1791" w:rsidP="00AF1791">
      <w:pPr>
        <w:pStyle w:val="CommentText"/>
        <w:rPr>
          <w:highlight w:val="yellow"/>
        </w:rPr>
      </w:pPr>
      <w:r>
        <w:rPr>
          <w:highlight w:val="yellow"/>
        </w:rPr>
        <w:t xml:space="preserve">DG-Q210: </w:t>
      </w:r>
      <w:r w:rsidRPr="002B6F6A">
        <w:rPr>
          <w:highlight w:val="yellow"/>
        </w:rPr>
        <w:t>Question</w:t>
      </w:r>
    </w:p>
    <w:p w14:paraId="7C096FF0" w14:textId="77777777" w:rsidR="00AF1791" w:rsidRPr="002B6F6A" w:rsidRDefault="00AF1791" w:rsidP="00AF1791">
      <w:pPr>
        <w:pStyle w:val="CommentText"/>
        <w:rPr>
          <w:highlight w:val="yellow"/>
        </w:rPr>
      </w:pPr>
      <w:r w:rsidRPr="002B6F6A">
        <w:rPr>
          <w:highlight w:val="yellow"/>
        </w:rPr>
        <w:t>h), i) and j) are setting out different national practices</w:t>
      </w:r>
    </w:p>
    <w:p w14:paraId="11184C91" w14:textId="77777777" w:rsidR="00AF1791" w:rsidRDefault="00AF1791" w:rsidP="00AF1791">
      <w:pPr>
        <w:pStyle w:val="CommentText"/>
      </w:pPr>
      <w:r w:rsidRPr="002B6F6A">
        <w:rPr>
          <w:highlight w:val="yellow"/>
        </w:rPr>
        <w:t>would improving and aligning the language help</w:t>
      </w:r>
      <w:r>
        <w:rPr>
          <w:highlight w:val="yellow"/>
        </w:rPr>
        <w:t xml:space="preserve"> to clarify the intent of h), i), j) </w:t>
      </w:r>
      <w:r w:rsidRPr="002B6F6A">
        <w:rPr>
          <w:highlight w:val="yellow"/>
        </w:rPr>
        <w:t>?</w:t>
      </w:r>
    </w:p>
    <w:p w14:paraId="6C3E0C3F" w14:textId="77777777" w:rsidR="00AF1791" w:rsidRDefault="00AF1791" w:rsidP="00AF1791">
      <w:pPr>
        <w:pStyle w:val="CommentText"/>
      </w:pPr>
    </w:p>
    <w:p w14:paraId="2368C839" w14:textId="77777777" w:rsidR="00AF1791" w:rsidRDefault="00AF1791" w:rsidP="00AF1791">
      <w:pPr>
        <w:pStyle w:val="CommentText"/>
      </w:pPr>
    </w:p>
    <w:p w14:paraId="05D5E596" w14:textId="77777777" w:rsidR="00AF1791" w:rsidRDefault="00AF1791" w:rsidP="00AF1791">
      <w:pPr>
        <w:pStyle w:val="CommentText"/>
      </w:pPr>
      <w:r>
        <w:t xml:space="preserve">proposal received: </w:t>
      </w:r>
    </w:p>
    <w:p w14:paraId="79D56BC7" w14:textId="77777777" w:rsidR="00AF1791" w:rsidRDefault="00AF1791" w:rsidP="00AF1791">
      <w:pPr>
        <w:pStyle w:val="CommentText"/>
      </w:pPr>
    </w:p>
    <w:p w14:paraId="0B94ABA8" w14:textId="77777777" w:rsidR="00AF1791" w:rsidRDefault="00AF1791" w:rsidP="00AF1791">
      <w:pPr>
        <w:pStyle w:val="CommentText"/>
      </w:pPr>
      <w:r>
        <w:t xml:space="preserve">1)delete considering h), i), j) </w:t>
      </w:r>
    </w:p>
    <w:p w14:paraId="6189F0F8" w14:textId="77777777" w:rsidR="00AF1791" w:rsidRDefault="00AF1791" w:rsidP="00AF1791">
      <w:pPr>
        <w:pStyle w:val="CommentText"/>
      </w:pPr>
      <w:r>
        <w:t xml:space="preserve">capture the situation by adding additional sentence in original decides 1 </w:t>
      </w:r>
    </w:p>
    <w:p w14:paraId="03EE48FE" w14:textId="77777777" w:rsidR="00AF1791" w:rsidRDefault="00AF1791" w:rsidP="00AF1791">
      <w:pPr>
        <w:pStyle w:val="CommentText"/>
      </w:pPr>
    </w:p>
    <w:p w14:paraId="6772E527" w14:textId="77777777" w:rsidR="00AF1791" w:rsidRDefault="00AF1791" w:rsidP="00AF1791">
      <w:pPr>
        <w:pStyle w:val="CommentText"/>
      </w:pPr>
      <w:r>
        <w:t>2)Delete considering h), i),j)</w:t>
      </w:r>
    </w:p>
  </w:comment>
  <w:comment w:id="158" w:author="WG 1A2" w:date="2021-05-30T22:16:00Z" w:initials="WG 1A2">
    <w:p w14:paraId="3DCE01CE" w14:textId="77777777" w:rsidR="00AF1791" w:rsidRDefault="00AF1791" w:rsidP="00AF1791">
      <w:pPr>
        <w:pStyle w:val="CommentText"/>
      </w:pPr>
      <w:r>
        <w:rPr>
          <w:rStyle w:val="CommentReference"/>
        </w:rPr>
        <w:annotationRef/>
      </w:r>
      <w:r>
        <w:t xml:space="preserve">proposal received: bring back this decides, add the additional text </w:t>
      </w:r>
    </w:p>
    <w:p w14:paraId="2328003F" w14:textId="77777777" w:rsidR="00AF1791" w:rsidRDefault="00AF1791" w:rsidP="00AF1791">
      <w:pPr>
        <w:pStyle w:val="CommentText"/>
      </w:pPr>
    </w:p>
    <w:p w14:paraId="509E4482" w14:textId="77777777" w:rsidR="00AF1791" w:rsidRDefault="00AF1791" w:rsidP="00AF1791">
      <w:pPr>
        <w:pStyle w:val="CommentText"/>
      </w:pPr>
      <w:r>
        <w:t xml:space="preserve">Delete considering h), i),j) </w:t>
      </w:r>
    </w:p>
    <w:p w14:paraId="62B6FDF9" w14:textId="77777777" w:rsidR="00AF1791" w:rsidRDefault="00AF1791" w:rsidP="00AF1791">
      <w:pPr>
        <w:pStyle w:val="CommentText"/>
      </w:pPr>
    </w:p>
    <w:p w14:paraId="213A35FD" w14:textId="77777777" w:rsidR="00AF1791" w:rsidRPr="00BA3231" w:rsidRDefault="00AF1791" w:rsidP="00AF1791">
      <w:pPr>
        <w:pStyle w:val="CommentText"/>
        <w:rPr>
          <w:highlight w:val="yellow"/>
        </w:rPr>
      </w:pPr>
      <w:r>
        <w:rPr>
          <w:highlight w:val="yellow"/>
        </w:rPr>
        <w:t xml:space="preserve">DG-Q210 </w:t>
      </w:r>
      <w:r w:rsidRPr="00BA3231">
        <w:rPr>
          <w:highlight w:val="yellow"/>
        </w:rPr>
        <w:t xml:space="preserve">Point for discussion </w:t>
      </w:r>
    </w:p>
    <w:p w14:paraId="51360067" w14:textId="77777777" w:rsidR="00AF1791" w:rsidRDefault="00AF1791" w:rsidP="00AF1791">
      <w:pPr>
        <w:pStyle w:val="CommentText"/>
      </w:pPr>
      <w:r w:rsidRPr="00BA3231">
        <w:rPr>
          <w:highlight w:val="yellow"/>
        </w:rPr>
        <w:t>Wouldn´this text imply instruction to administration, even if they have implemented another solution in their country?</w:t>
      </w:r>
    </w:p>
    <w:p w14:paraId="1FBA52ED" w14:textId="77777777" w:rsidR="00AF1791" w:rsidRDefault="00AF1791" w:rsidP="00AF1791">
      <w:pPr>
        <w:pStyle w:val="CommentText"/>
      </w:pPr>
    </w:p>
    <w:p w14:paraId="4A0C09F7" w14:textId="77777777" w:rsidR="00AF1791" w:rsidRDefault="00AF1791" w:rsidP="00AF1791">
      <w:pPr>
        <w:pStyle w:val="CommentText"/>
      </w:pPr>
      <w:r>
        <w:t xml:space="preserve">In May/ June 2021 this could not be resolved therefore proposal kept in square brackets for discussion in next WP 1A meeting </w:t>
      </w:r>
    </w:p>
    <w:p w14:paraId="4AE72797" w14:textId="77777777" w:rsidR="00AF1791" w:rsidRDefault="00AF1791" w:rsidP="00AF179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72E527" w15:done="0"/>
  <w15:commentEx w15:paraId="4AE727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72E527" w16cid:durableId="2461BD7B"/>
  <w16cid:commentId w16cid:paraId="4AE72797" w16cid:durableId="245F6E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EC9BB" w14:textId="77777777" w:rsidR="0059073C" w:rsidRDefault="0059073C" w:rsidP="005D7479">
      <w:pPr>
        <w:spacing w:before="0"/>
      </w:pPr>
      <w:r>
        <w:separator/>
      </w:r>
    </w:p>
  </w:endnote>
  <w:endnote w:type="continuationSeparator" w:id="0">
    <w:p w14:paraId="21933DF2" w14:textId="77777777" w:rsidR="0059073C" w:rsidRDefault="0059073C" w:rsidP="005D74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5000B" w14:textId="77777777" w:rsidR="0059073C" w:rsidRDefault="0059073C" w:rsidP="005D7479">
      <w:pPr>
        <w:spacing w:before="0"/>
      </w:pPr>
      <w:r>
        <w:separator/>
      </w:r>
    </w:p>
  </w:footnote>
  <w:footnote w:type="continuationSeparator" w:id="0">
    <w:p w14:paraId="7E49DCF8" w14:textId="77777777" w:rsidR="0059073C" w:rsidRDefault="0059073C" w:rsidP="005D7479">
      <w:pPr>
        <w:spacing w:before="0"/>
      </w:pPr>
      <w:r>
        <w:continuationSeparator/>
      </w:r>
    </w:p>
  </w:footnote>
  <w:footnote w:id="1">
    <w:p w14:paraId="6B7A49FF" w14:textId="77777777" w:rsidR="003C4F3C" w:rsidRDefault="003C4F3C" w:rsidP="003C4F3C">
      <w:pPr>
        <w:pStyle w:val="FootnoteText"/>
        <w:tabs>
          <w:tab w:val="clear" w:pos="255"/>
          <w:tab w:val="left" w:pos="284"/>
        </w:tabs>
        <w:rPr>
          <w:ins w:id="83" w:author="Author" w:date="2020-11-30T16:37:00Z"/>
          <w:i/>
          <w:szCs w:val="22"/>
        </w:rPr>
      </w:pPr>
      <w:ins w:id="84" w:author="- ITU -" w:date="2020-12-02T07:31:00Z">
        <w:r>
          <w:rPr>
            <w:rStyle w:val="FootnoteReference"/>
            <w:rFonts w:eastAsia="MS Mincho"/>
          </w:rPr>
          <w:t>***</w:t>
        </w:r>
        <w:r>
          <w:t xml:space="preserve"> </w:t>
        </w:r>
      </w:ins>
      <w:ins w:id="85" w:author="Author" w:date="2020-11-30T16:37:00Z">
        <w:r w:rsidRPr="002C1F4E">
          <w:rPr>
            <w:rFonts w:eastAsia="Arial Unicode MS"/>
            <w:szCs w:val="22"/>
          </w:rPr>
          <w:t>RR No</w:t>
        </w:r>
      </w:ins>
      <w:ins w:id="86" w:author="- ITU -" w:date="2020-12-02T07:33:00Z">
        <w:r>
          <w:rPr>
            <w:rFonts w:eastAsia="Arial Unicode MS"/>
            <w:szCs w:val="22"/>
          </w:rPr>
          <w:t>.</w:t>
        </w:r>
      </w:ins>
      <w:ins w:id="87" w:author="Author" w:date="2020-11-30T16:37:00Z">
        <w:r w:rsidRPr="002C1F4E">
          <w:rPr>
            <w:rFonts w:eastAsia="Arial Unicode MS"/>
            <w:szCs w:val="22"/>
          </w:rPr>
          <w:t xml:space="preserve"> </w:t>
        </w:r>
        <w:r w:rsidRPr="00AB277D">
          <w:rPr>
            <w:rFonts w:eastAsia="Arial Unicode MS"/>
            <w:b/>
            <w:bCs/>
            <w:szCs w:val="22"/>
          </w:rPr>
          <w:t>15.12</w:t>
        </w:r>
        <w:r>
          <w:rPr>
            <w:rFonts w:eastAsia="Arial Unicode MS"/>
            <w:szCs w:val="24"/>
          </w:rPr>
          <w:t xml:space="preserve">: </w:t>
        </w:r>
        <w:r w:rsidRPr="002C1F4E">
          <w:rPr>
            <w:i/>
            <w:szCs w:val="22"/>
          </w:rPr>
          <w:t>Administrations shall take all practicable and necessary steps to ensure that the operation of electrical apparatus or installations of any kind, including power and telecommunication distribution networks, but excluding equipment used for industrial, scientific and medical applications, does not cause harmful interference to a radiocommunication service and, in particular, to a radionavigation or any other safety service operating in accordance with the provisions of these Regulations</w:t>
        </w:r>
      </w:ins>
      <w:ins w:id="88" w:author="- ITU -" w:date="2020-12-02T07:34:00Z">
        <w:r>
          <w:rPr>
            <w:i/>
            <w:szCs w:val="22"/>
          </w:rPr>
          <w:t>.</w:t>
        </w:r>
      </w:ins>
    </w:p>
    <w:p w14:paraId="4D75B0F9" w14:textId="77777777" w:rsidR="003C4F3C" w:rsidRPr="00D37C01" w:rsidRDefault="003C4F3C" w:rsidP="003C4F3C">
      <w:pPr>
        <w:pStyle w:val="FootnoteText"/>
      </w:pPr>
      <w:ins w:id="89" w:author="ITU - LRT" w:date="2021-06-01T08:34:00Z">
        <w:r>
          <w:rPr>
            <w:szCs w:val="22"/>
          </w:rPr>
          <w:tab/>
        </w:r>
      </w:ins>
      <w:ins w:id="90" w:author="Author" w:date="2020-11-30T16:37:00Z">
        <w:r>
          <w:rPr>
            <w:szCs w:val="22"/>
          </w:rPr>
          <w:t>RR No</w:t>
        </w:r>
      </w:ins>
      <w:ins w:id="91" w:author="- ITU -" w:date="2020-12-02T07:34:00Z">
        <w:r>
          <w:rPr>
            <w:szCs w:val="22"/>
          </w:rPr>
          <w:t>.</w:t>
        </w:r>
      </w:ins>
      <w:ins w:id="92" w:author="Author" w:date="2020-11-30T16:37:00Z">
        <w:r>
          <w:rPr>
            <w:szCs w:val="22"/>
          </w:rPr>
          <w:t xml:space="preserve"> </w:t>
        </w:r>
        <w:r w:rsidRPr="00AB277D">
          <w:rPr>
            <w:b/>
            <w:bCs/>
            <w:szCs w:val="22"/>
          </w:rPr>
          <w:t>15.13</w:t>
        </w:r>
        <w:r>
          <w:rPr>
            <w:szCs w:val="22"/>
          </w:rPr>
          <w:t xml:space="preserve">: </w:t>
        </w:r>
        <w:r w:rsidRPr="002C1F4E">
          <w:rPr>
            <w:i/>
            <w:szCs w:val="22"/>
          </w:rPr>
          <w:t>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w:t>
        </w:r>
      </w:ins>
      <w:ins w:id="93" w:author="- ITU -" w:date="2020-12-02T07:34:00Z">
        <w:r>
          <w:rPr>
            <w:i/>
            <w:szCs w:val="22"/>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F84B4C4"/>
    <w:lvl w:ilvl="0">
      <w:start w:val="1"/>
      <w:numFmt w:val="decimal"/>
      <w:lvlText w:val="%1."/>
      <w:lvlJc w:val="left"/>
      <w:pPr>
        <w:tabs>
          <w:tab w:val="num" w:pos="643"/>
        </w:tabs>
        <w:ind w:left="643" w:hanging="360"/>
      </w:pPr>
    </w:lvl>
  </w:abstractNum>
  <w:abstractNum w:abstractNumId="1" w15:restartNumberingAfterBreak="0">
    <w:nsid w:val="304B64A7"/>
    <w:multiLevelType w:val="hybridMultilevel"/>
    <w:tmpl w:val="346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067678"/>
    <w:multiLevelType w:val="hybridMultilevel"/>
    <w:tmpl w:val="7AA6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CE0007"/>
    <w:multiLevelType w:val="hybridMultilevel"/>
    <w:tmpl w:val="71D0C8D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519047B2"/>
    <w:multiLevelType w:val="hybridMultilevel"/>
    <w:tmpl w:val="64D2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56C6"/>
    <w:multiLevelType w:val="hybridMultilevel"/>
    <w:tmpl w:val="464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13ABE"/>
    <w:multiLevelType w:val="multilevel"/>
    <w:tmpl w:val="629A0E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E7C3CD1"/>
    <w:multiLevelType w:val="hybridMultilevel"/>
    <w:tmpl w:val="B59C94E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5"/>
  </w:num>
  <w:num w:numId="12">
    <w:abstractNumId w:val="2"/>
  </w:num>
  <w:num w:numId="13">
    <w:abstractNumId w:val="1"/>
  </w:num>
  <w:num w:numId="14">
    <w:abstractNumId w:val="0"/>
  </w:num>
  <w:num w:numId="15">
    <w:abstractNumId w:val="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G 1A2">
    <w15:presenceInfo w15:providerId="None" w15:userId="WG 1A2"/>
  </w15:person>
  <w15:person w15:author="ITU - LRT">
    <w15:presenceInfo w15:providerId="None" w15:userId="ITU - LRT"/>
  </w15:person>
  <w15:person w15:author="Author">
    <w15:presenceInfo w15:providerId="None" w15:userId="Author"/>
  </w15:person>
  <w15:person w15:author="Fernandez Jimenez, Virginia">
    <w15:presenceInfo w15:providerId="AD" w15:userId="S::virginia.fernandez@itu.int::6d460222-a6cb-4df0-8dd7-a947ce731002"/>
  </w15:person>
  <w15:person w15:author="PhA">
    <w15:presenceInfo w15:providerId="None" w15:userId="PhA"/>
  </w15:person>
  <w15:person w15:author="USA">
    <w15:presenceInfo w15:providerId="None" w15:userId="USA"/>
  </w15:person>
  <w15:person w15:author="- ITU -">
    <w15:presenceInfo w15:providerId="None" w15:userId="- ITU -"/>
  </w15:person>
  <w15:person w15:author="EBU">
    <w15:presenceInfo w15:providerId="None" w15:userId="EB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BD"/>
    <w:rsid w:val="00002F78"/>
    <w:rsid w:val="000038CE"/>
    <w:rsid w:val="000118AF"/>
    <w:rsid w:val="000164CB"/>
    <w:rsid w:val="000229CA"/>
    <w:rsid w:val="000236EC"/>
    <w:rsid w:val="00023C4D"/>
    <w:rsid w:val="00032073"/>
    <w:rsid w:val="000333BE"/>
    <w:rsid w:val="000351E1"/>
    <w:rsid w:val="00035421"/>
    <w:rsid w:val="000369CD"/>
    <w:rsid w:val="0004124A"/>
    <w:rsid w:val="00041E0D"/>
    <w:rsid w:val="00042318"/>
    <w:rsid w:val="00042BF6"/>
    <w:rsid w:val="00050C33"/>
    <w:rsid w:val="00051847"/>
    <w:rsid w:val="00051E5B"/>
    <w:rsid w:val="00052D9E"/>
    <w:rsid w:val="00052E39"/>
    <w:rsid w:val="00065D1A"/>
    <w:rsid w:val="00076584"/>
    <w:rsid w:val="000817F0"/>
    <w:rsid w:val="00084671"/>
    <w:rsid w:val="000945C4"/>
    <w:rsid w:val="00097D19"/>
    <w:rsid w:val="000A0A51"/>
    <w:rsid w:val="000A63C1"/>
    <w:rsid w:val="000B5417"/>
    <w:rsid w:val="000C194B"/>
    <w:rsid w:val="000C21EC"/>
    <w:rsid w:val="000C29A3"/>
    <w:rsid w:val="000C40AB"/>
    <w:rsid w:val="000D257A"/>
    <w:rsid w:val="000D38A7"/>
    <w:rsid w:val="000D3EF7"/>
    <w:rsid w:val="000D72AA"/>
    <w:rsid w:val="000E359C"/>
    <w:rsid w:val="000E51A3"/>
    <w:rsid w:val="000E7914"/>
    <w:rsid w:val="000F1163"/>
    <w:rsid w:val="000F52D5"/>
    <w:rsid w:val="000F695A"/>
    <w:rsid w:val="000F7755"/>
    <w:rsid w:val="00100A85"/>
    <w:rsid w:val="0010544C"/>
    <w:rsid w:val="00105BC1"/>
    <w:rsid w:val="0011047A"/>
    <w:rsid w:val="0011115F"/>
    <w:rsid w:val="00115124"/>
    <w:rsid w:val="00115CF2"/>
    <w:rsid w:val="00117330"/>
    <w:rsid w:val="00125C31"/>
    <w:rsid w:val="0012743B"/>
    <w:rsid w:val="00130EE1"/>
    <w:rsid w:val="00135951"/>
    <w:rsid w:val="00135C8A"/>
    <w:rsid w:val="0014533D"/>
    <w:rsid w:val="00146FB1"/>
    <w:rsid w:val="00147D85"/>
    <w:rsid w:val="001663F9"/>
    <w:rsid w:val="00167AB9"/>
    <w:rsid w:val="0018553C"/>
    <w:rsid w:val="00185AA8"/>
    <w:rsid w:val="00190964"/>
    <w:rsid w:val="001A19F4"/>
    <w:rsid w:val="001A570D"/>
    <w:rsid w:val="001B04BE"/>
    <w:rsid w:val="001B7A24"/>
    <w:rsid w:val="001B7AFB"/>
    <w:rsid w:val="001C1619"/>
    <w:rsid w:val="001C5B06"/>
    <w:rsid w:val="001D66C4"/>
    <w:rsid w:val="001E103E"/>
    <w:rsid w:val="001E42D8"/>
    <w:rsid w:val="001E6CC0"/>
    <w:rsid w:val="001E74EF"/>
    <w:rsid w:val="001F52DE"/>
    <w:rsid w:val="001F63C2"/>
    <w:rsid w:val="00200E60"/>
    <w:rsid w:val="0020257F"/>
    <w:rsid w:val="00207A00"/>
    <w:rsid w:val="00212656"/>
    <w:rsid w:val="002136E7"/>
    <w:rsid w:val="002244A0"/>
    <w:rsid w:val="00234646"/>
    <w:rsid w:val="0024017D"/>
    <w:rsid w:val="002402B9"/>
    <w:rsid w:val="00242AF0"/>
    <w:rsid w:val="0024633B"/>
    <w:rsid w:val="0025068B"/>
    <w:rsid w:val="00250D37"/>
    <w:rsid w:val="00254288"/>
    <w:rsid w:val="00254AC3"/>
    <w:rsid w:val="00255248"/>
    <w:rsid w:val="00263564"/>
    <w:rsid w:val="00264503"/>
    <w:rsid w:val="002667A9"/>
    <w:rsid w:val="00267989"/>
    <w:rsid w:val="00267D40"/>
    <w:rsid w:val="002800A4"/>
    <w:rsid w:val="002814EA"/>
    <w:rsid w:val="0028263B"/>
    <w:rsid w:val="0028480C"/>
    <w:rsid w:val="00287221"/>
    <w:rsid w:val="00291E29"/>
    <w:rsid w:val="00295311"/>
    <w:rsid w:val="0029730F"/>
    <w:rsid w:val="002A3031"/>
    <w:rsid w:val="002A6E0E"/>
    <w:rsid w:val="002B68D0"/>
    <w:rsid w:val="002C1FDF"/>
    <w:rsid w:val="002C6555"/>
    <w:rsid w:val="002D3660"/>
    <w:rsid w:val="002D3A2E"/>
    <w:rsid w:val="002D3EBC"/>
    <w:rsid w:val="002D4C94"/>
    <w:rsid w:val="002D6E10"/>
    <w:rsid w:val="002E122F"/>
    <w:rsid w:val="002E4699"/>
    <w:rsid w:val="002F0037"/>
    <w:rsid w:val="002F04CA"/>
    <w:rsid w:val="002F0DEA"/>
    <w:rsid w:val="002F3D31"/>
    <w:rsid w:val="002F439B"/>
    <w:rsid w:val="002F7463"/>
    <w:rsid w:val="003033DE"/>
    <w:rsid w:val="0030586C"/>
    <w:rsid w:val="00312267"/>
    <w:rsid w:val="00317505"/>
    <w:rsid w:val="003201BB"/>
    <w:rsid w:val="00325E46"/>
    <w:rsid w:val="00331B7B"/>
    <w:rsid w:val="0034689C"/>
    <w:rsid w:val="00353F95"/>
    <w:rsid w:val="003679B8"/>
    <w:rsid w:val="003719E9"/>
    <w:rsid w:val="00371A63"/>
    <w:rsid w:val="00374F60"/>
    <w:rsid w:val="003750C3"/>
    <w:rsid w:val="00377541"/>
    <w:rsid w:val="0038564C"/>
    <w:rsid w:val="003859C1"/>
    <w:rsid w:val="003865AE"/>
    <w:rsid w:val="00386F44"/>
    <w:rsid w:val="003940B3"/>
    <w:rsid w:val="00396006"/>
    <w:rsid w:val="003A4BC4"/>
    <w:rsid w:val="003A5D49"/>
    <w:rsid w:val="003A7660"/>
    <w:rsid w:val="003B0BDD"/>
    <w:rsid w:val="003B21E4"/>
    <w:rsid w:val="003B4502"/>
    <w:rsid w:val="003B516C"/>
    <w:rsid w:val="003C0516"/>
    <w:rsid w:val="003C456F"/>
    <w:rsid w:val="003C4D7E"/>
    <w:rsid w:val="003C4F3C"/>
    <w:rsid w:val="003C7F26"/>
    <w:rsid w:val="003D43C8"/>
    <w:rsid w:val="003D7F5E"/>
    <w:rsid w:val="003E0E9F"/>
    <w:rsid w:val="003F1ACF"/>
    <w:rsid w:val="003F1D18"/>
    <w:rsid w:val="003F2976"/>
    <w:rsid w:val="003F4A89"/>
    <w:rsid w:val="003F5A35"/>
    <w:rsid w:val="003F5F86"/>
    <w:rsid w:val="004006CC"/>
    <w:rsid w:val="00404232"/>
    <w:rsid w:val="004075E6"/>
    <w:rsid w:val="004106B8"/>
    <w:rsid w:val="0041209B"/>
    <w:rsid w:val="00420501"/>
    <w:rsid w:val="004338D6"/>
    <w:rsid w:val="004416DC"/>
    <w:rsid w:val="004430FF"/>
    <w:rsid w:val="00444C89"/>
    <w:rsid w:val="00444E0F"/>
    <w:rsid w:val="00446231"/>
    <w:rsid w:val="00447DF8"/>
    <w:rsid w:val="00454CFA"/>
    <w:rsid w:val="00455EC2"/>
    <w:rsid w:val="00460D70"/>
    <w:rsid w:val="00463B2E"/>
    <w:rsid w:val="004641BF"/>
    <w:rsid w:val="00467867"/>
    <w:rsid w:val="00472B62"/>
    <w:rsid w:val="004755A1"/>
    <w:rsid w:val="004775CE"/>
    <w:rsid w:val="00480B1D"/>
    <w:rsid w:val="004829B5"/>
    <w:rsid w:val="00486242"/>
    <w:rsid w:val="00491670"/>
    <w:rsid w:val="00493968"/>
    <w:rsid w:val="00496CEA"/>
    <w:rsid w:val="004A3DD4"/>
    <w:rsid w:val="004A54F8"/>
    <w:rsid w:val="004A7C5B"/>
    <w:rsid w:val="004B2F2E"/>
    <w:rsid w:val="004B5931"/>
    <w:rsid w:val="004B62F6"/>
    <w:rsid w:val="004C2E0C"/>
    <w:rsid w:val="004E1690"/>
    <w:rsid w:val="004E39A3"/>
    <w:rsid w:val="004E3B1B"/>
    <w:rsid w:val="004E73F9"/>
    <w:rsid w:val="004F02C2"/>
    <w:rsid w:val="004F12B2"/>
    <w:rsid w:val="004F1CEE"/>
    <w:rsid w:val="004F553C"/>
    <w:rsid w:val="0050552E"/>
    <w:rsid w:val="005055A8"/>
    <w:rsid w:val="00514707"/>
    <w:rsid w:val="0051543F"/>
    <w:rsid w:val="00517CEB"/>
    <w:rsid w:val="00527305"/>
    <w:rsid w:val="00530552"/>
    <w:rsid w:val="00530592"/>
    <w:rsid w:val="005315EB"/>
    <w:rsid w:val="00533977"/>
    <w:rsid w:val="005345BA"/>
    <w:rsid w:val="0053717A"/>
    <w:rsid w:val="005403F3"/>
    <w:rsid w:val="0054077E"/>
    <w:rsid w:val="00540E63"/>
    <w:rsid w:val="00543C8F"/>
    <w:rsid w:val="00544504"/>
    <w:rsid w:val="00545972"/>
    <w:rsid w:val="00553EC0"/>
    <w:rsid w:val="00561186"/>
    <w:rsid w:val="005651E7"/>
    <w:rsid w:val="00566098"/>
    <w:rsid w:val="0056617F"/>
    <w:rsid w:val="00570A72"/>
    <w:rsid w:val="00573804"/>
    <w:rsid w:val="0057547F"/>
    <w:rsid w:val="00576166"/>
    <w:rsid w:val="0058397E"/>
    <w:rsid w:val="0059073C"/>
    <w:rsid w:val="00592B5A"/>
    <w:rsid w:val="00597626"/>
    <w:rsid w:val="005976FC"/>
    <w:rsid w:val="005A635E"/>
    <w:rsid w:val="005A64B1"/>
    <w:rsid w:val="005B0A7D"/>
    <w:rsid w:val="005B179C"/>
    <w:rsid w:val="005B23EC"/>
    <w:rsid w:val="005B65AB"/>
    <w:rsid w:val="005B6B45"/>
    <w:rsid w:val="005C00FC"/>
    <w:rsid w:val="005C226C"/>
    <w:rsid w:val="005D2308"/>
    <w:rsid w:val="005D2BFA"/>
    <w:rsid w:val="005D48B7"/>
    <w:rsid w:val="005D7479"/>
    <w:rsid w:val="005E2A30"/>
    <w:rsid w:val="005F0893"/>
    <w:rsid w:val="005F5173"/>
    <w:rsid w:val="00603F10"/>
    <w:rsid w:val="0060643E"/>
    <w:rsid w:val="00606B77"/>
    <w:rsid w:val="00610FC1"/>
    <w:rsid w:val="00611E4A"/>
    <w:rsid w:val="00613EAC"/>
    <w:rsid w:val="00615202"/>
    <w:rsid w:val="006179D7"/>
    <w:rsid w:val="00620E6F"/>
    <w:rsid w:val="006235A8"/>
    <w:rsid w:val="00625711"/>
    <w:rsid w:val="00627492"/>
    <w:rsid w:val="00631F21"/>
    <w:rsid w:val="00636844"/>
    <w:rsid w:val="00640562"/>
    <w:rsid w:val="00640DD2"/>
    <w:rsid w:val="00651C58"/>
    <w:rsid w:val="0065233C"/>
    <w:rsid w:val="006575BB"/>
    <w:rsid w:val="00662D8F"/>
    <w:rsid w:val="00663B88"/>
    <w:rsid w:val="00667682"/>
    <w:rsid w:val="0067125D"/>
    <w:rsid w:val="00673245"/>
    <w:rsid w:val="00676BFD"/>
    <w:rsid w:val="00677BC7"/>
    <w:rsid w:val="0068236C"/>
    <w:rsid w:val="00684A40"/>
    <w:rsid w:val="00686CE4"/>
    <w:rsid w:val="00686F14"/>
    <w:rsid w:val="006963E7"/>
    <w:rsid w:val="006A1C98"/>
    <w:rsid w:val="006A71D7"/>
    <w:rsid w:val="006B1F75"/>
    <w:rsid w:val="006B2DD0"/>
    <w:rsid w:val="006C0D2A"/>
    <w:rsid w:val="006C313B"/>
    <w:rsid w:val="006C3DFD"/>
    <w:rsid w:val="006C7AD8"/>
    <w:rsid w:val="006E0E13"/>
    <w:rsid w:val="006E23D6"/>
    <w:rsid w:val="006E5E06"/>
    <w:rsid w:val="006E693B"/>
    <w:rsid w:val="006F4179"/>
    <w:rsid w:val="00704AC9"/>
    <w:rsid w:val="007126FE"/>
    <w:rsid w:val="0071297E"/>
    <w:rsid w:val="00713023"/>
    <w:rsid w:val="0071485B"/>
    <w:rsid w:val="007251DD"/>
    <w:rsid w:val="00726966"/>
    <w:rsid w:val="00726F25"/>
    <w:rsid w:val="00727E0A"/>
    <w:rsid w:val="00744B77"/>
    <w:rsid w:val="0074660F"/>
    <w:rsid w:val="007475BF"/>
    <w:rsid w:val="00750F85"/>
    <w:rsid w:val="00754890"/>
    <w:rsid w:val="00763B97"/>
    <w:rsid w:val="007653A8"/>
    <w:rsid w:val="00770786"/>
    <w:rsid w:val="00774834"/>
    <w:rsid w:val="00774AAC"/>
    <w:rsid w:val="007807C6"/>
    <w:rsid w:val="0078391E"/>
    <w:rsid w:val="0078706C"/>
    <w:rsid w:val="00787EEC"/>
    <w:rsid w:val="00790A41"/>
    <w:rsid w:val="00791D44"/>
    <w:rsid w:val="00793B8C"/>
    <w:rsid w:val="0079407B"/>
    <w:rsid w:val="007A6C08"/>
    <w:rsid w:val="007A744B"/>
    <w:rsid w:val="007B1D3F"/>
    <w:rsid w:val="007B2E52"/>
    <w:rsid w:val="007B309E"/>
    <w:rsid w:val="007B64FB"/>
    <w:rsid w:val="007C08B1"/>
    <w:rsid w:val="007C135C"/>
    <w:rsid w:val="007D602C"/>
    <w:rsid w:val="007D79A4"/>
    <w:rsid w:val="007E047D"/>
    <w:rsid w:val="007E1DC2"/>
    <w:rsid w:val="007F15A8"/>
    <w:rsid w:val="007F20A3"/>
    <w:rsid w:val="007F30FA"/>
    <w:rsid w:val="007F42D6"/>
    <w:rsid w:val="007F480B"/>
    <w:rsid w:val="007F7B6B"/>
    <w:rsid w:val="00801F40"/>
    <w:rsid w:val="00802C38"/>
    <w:rsid w:val="0080484F"/>
    <w:rsid w:val="0081194B"/>
    <w:rsid w:val="0082097E"/>
    <w:rsid w:val="00824C34"/>
    <w:rsid w:val="0082555B"/>
    <w:rsid w:val="00827E5E"/>
    <w:rsid w:val="00832040"/>
    <w:rsid w:val="00836A58"/>
    <w:rsid w:val="00837759"/>
    <w:rsid w:val="0084115A"/>
    <w:rsid w:val="00842D50"/>
    <w:rsid w:val="00845BDA"/>
    <w:rsid w:val="008539FE"/>
    <w:rsid w:val="00855A7D"/>
    <w:rsid w:val="008618AE"/>
    <w:rsid w:val="0086481B"/>
    <w:rsid w:val="00871FA0"/>
    <w:rsid w:val="00873551"/>
    <w:rsid w:val="00880058"/>
    <w:rsid w:val="008812A9"/>
    <w:rsid w:val="00882122"/>
    <w:rsid w:val="00883EC5"/>
    <w:rsid w:val="008843A4"/>
    <w:rsid w:val="0088459A"/>
    <w:rsid w:val="008861E4"/>
    <w:rsid w:val="00892973"/>
    <w:rsid w:val="00894823"/>
    <w:rsid w:val="00896392"/>
    <w:rsid w:val="008A0DAF"/>
    <w:rsid w:val="008A1C3A"/>
    <w:rsid w:val="008A2F64"/>
    <w:rsid w:val="008A3C1E"/>
    <w:rsid w:val="008A7EA7"/>
    <w:rsid w:val="008B4726"/>
    <w:rsid w:val="008B7D74"/>
    <w:rsid w:val="008C0D9B"/>
    <w:rsid w:val="008D1772"/>
    <w:rsid w:val="008D6CA8"/>
    <w:rsid w:val="008E563A"/>
    <w:rsid w:val="008F0750"/>
    <w:rsid w:val="008F1112"/>
    <w:rsid w:val="008F4952"/>
    <w:rsid w:val="008F7EAB"/>
    <w:rsid w:val="00903E04"/>
    <w:rsid w:val="0090618A"/>
    <w:rsid w:val="00906346"/>
    <w:rsid w:val="00906429"/>
    <w:rsid w:val="0090795F"/>
    <w:rsid w:val="00911AED"/>
    <w:rsid w:val="00912875"/>
    <w:rsid w:val="00917957"/>
    <w:rsid w:val="00917F11"/>
    <w:rsid w:val="00920D88"/>
    <w:rsid w:val="00924D72"/>
    <w:rsid w:val="00942934"/>
    <w:rsid w:val="00946BB8"/>
    <w:rsid w:val="009534E5"/>
    <w:rsid w:val="00955874"/>
    <w:rsid w:val="00955E9F"/>
    <w:rsid w:val="00956561"/>
    <w:rsid w:val="009649A7"/>
    <w:rsid w:val="009655FF"/>
    <w:rsid w:val="0096585A"/>
    <w:rsid w:val="0096673A"/>
    <w:rsid w:val="00966828"/>
    <w:rsid w:val="00972A69"/>
    <w:rsid w:val="0097424D"/>
    <w:rsid w:val="00983C95"/>
    <w:rsid w:val="00983E9F"/>
    <w:rsid w:val="0099214D"/>
    <w:rsid w:val="00993002"/>
    <w:rsid w:val="009949A5"/>
    <w:rsid w:val="0099563E"/>
    <w:rsid w:val="00997D53"/>
    <w:rsid w:val="009A10FD"/>
    <w:rsid w:val="009A1F0B"/>
    <w:rsid w:val="009A3ABE"/>
    <w:rsid w:val="009B2B49"/>
    <w:rsid w:val="009B6304"/>
    <w:rsid w:val="009C0270"/>
    <w:rsid w:val="009C069A"/>
    <w:rsid w:val="009C7399"/>
    <w:rsid w:val="009D12F6"/>
    <w:rsid w:val="009D45E6"/>
    <w:rsid w:val="009D5CA5"/>
    <w:rsid w:val="009D7E4F"/>
    <w:rsid w:val="009E2C06"/>
    <w:rsid w:val="009E511C"/>
    <w:rsid w:val="009F62CA"/>
    <w:rsid w:val="00A03157"/>
    <w:rsid w:val="00A03396"/>
    <w:rsid w:val="00A04D8A"/>
    <w:rsid w:val="00A06724"/>
    <w:rsid w:val="00A1079F"/>
    <w:rsid w:val="00A12E0B"/>
    <w:rsid w:val="00A156FC"/>
    <w:rsid w:val="00A20C96"/>
    <w:rsid w:val="00A255D2"/>
    <w:rsid w:val="00A2747D"/>
    <w:rsid w:val="00A31F56"/>
    <w:rsid w:val="00A37AB3"/>
    <w:rsid w:val="00A4068F"/>
    <w:rsid w:val="00A4239F"/>
    <w:rsid w:val="00A52604"/>
    <w:rsid w:val="00A5586D"/>
    <w:rsid w:val="00A57900"/>
    <w:rsid w:val="00A57D01"/>
    <w:rsid w:val="00A66AE0"/>
    <w:rsid w:val="00A724C1"/>
    <w:rsid w:val="00A7648B"/>
    <w:rsid w:val="00A77DE3"/>
    <w:rsid w:val="00A77F17"/>
    <w:rsid w:val="00A807DB"/>
    <w:rsid w:val="00A84DA6"/>
    <w:rsid w:val="00A86A03"/>
    <w:rsid w:val="00A87A70"/>
    <w:rsid w:val="00A87E67"/>
    <w:rsid w:val="00A912BD"/>
    <w:rsid w:val="00A91A2D"/>
    <w:rsid w:val="00A94EC9"/>
    <w:rsid w:val="00AA5923"/>
    <w:rsid w:val="00AC467F"/>
    <w:rsid w:val="00AC58D1"/>
    <w:rsid w:val="00AD068A"/>
    <w:rsid w:val="00AD3CAC"/>
    <w:rsid w:val="00AD540F"/>
    <w:rsid w:val="00AD5458"/>
    <w:rsid w:val="00AE1A4D"/>
    <w:rsid w:val="00AE4F57"/>
    <w:rsid w:val="00AE5917"/>
    <w:rsid w:val="00AE6742"/>
    <w:rsid w:val="00AF1791"/>
    <w:rsid w:val="00AF2A01"/>
    <w:rsid w:val="00B011E9"/>
    <w:rsid w:val="00B04ED9"/>
    <w:rsid w:val="00B06DC8"/>
    <w:rsid w:val="00B10395"/>
    <w:rsid w:val="00B11E24"/>
    <w:rsid w:val="00B233BF"/>
    <w:rsid w:val="00B275D8"/>
    <w:rsid w:val="00B33E4D"/>
    <w:rsid w:val="00B3604D"/>
    <w:rsid w:val="00B36B34"/>
    <w:rsid w:val="00B377D1"/>
    <w:rsid w:val="00B42A93"/>
    <w:rsid w:val="00B51606"/>
    <w:rsid w:val="00B53A5D"/>
    <w:rsid w:val="00B5447C"/>
    <w:rsid w:val="00B55F44"/>
    <w:rsid w:val="00B73C81"/>
    <w:rsid w:val="00B81F8F"/>
    <w:rsid w:val="00B838DA"/>
    <w:rsid w:val="00B84294"/>
    <w:rsid w:val="00B91155"/>
    <w:rsid w:val="00B96E4F"/>
    <w:rsid w:val="00BA0AC2"/>
    <w:rsid w:val="00BA15C8"/>
    <w:rsid w:val="00BA1D8F"/>
    <w:rsid w:val="00BA26FD"/>
    <w:rsid w:val="00BA2A85"/>
    <w:rsid w:val="00BA3724"/>
    <w:rsid w:val="00BA5D63"/>
    <w:rsid w:val="00BA62EC"/>
    <w:rsid w:val="00BA6D28"/>
    <w:rsid w:val="00BB36A2"/>
    <w:rsid w:val="00BB3F64"/>
    <w:rsid w:val="00BB764B"/>
    <w:rsid w:val="00BC09A8"/>
    <w:rsid w:val="00BC2F8E"/>
    <w:rsid w:val="00BD102B"/>
    <w:rsid w:val="00BD2E90"/>
    <w:rsid w:val="00BD3831"/>
    <w:rsid w:val="00BD3F2F"/>
    <w:rsid w:val="00BD497B"/>
    <w:rsid w:val="00BD4F18"/>
    <w:rsid w:val="00BD6F2A"/>
    <w:rsid w:val="00BE307D"/>
    <w:rsid w:val="00BE4FA3"/>
    <w:rsid w:val="00BF642A"/>
    <w:rsid w:val="00C02E3C"/>
    <w:rsid w:val="00C031D4"/>
    <w:rsid w:val="00C06345"/>
    <w:rsid w:val="00C066CE"/>
    <w:rsid w:val="00C072B5"/>
    <w:rsid w:val="00C20A1E"/>
    <w:rsid w:val="00C269FA"/>
    <w:rsid w:val="00C35685"/>
    <w:rsid w:val="00C414D0"/>
    <w:rsid w:val="00C41876"/>
    <w:rsid w:val="00C438CA"/>
    <w:rsid w:val="00C47576"/>
    <w:rsid w:val="00C529DF"/>
    <w:rsid w:val="00C62F98"/>
    <w:rsid w:val="00C644FB"/>
    <w:rsid w:val="00C66418"/>
    <w:rsid w:val="00C6650D"/>
    <w:rsid w:val="00C76F46"/>
    <w:rsid w:val="00C77940"/>
    <w:rsid w:val="00C81876"/>
    <w:rsid w:val="00C81B36"/>
    <w:rsid w:val="00C85E88"/>
    <w:rsid w:val="00C86EDF"/>
    <w:rsid w:val="00C938B4"/>
    <w:rsid w:val="00CA1A73"/>
    <w:rsid w:val="00CA4F11"/>
    <w:rsid w:val="00CA55D3"/>
    <w:rsid w:val="00CA569C"/>
    <w:rsid w:val="00CB0FC9"/>
    <w:rsid w:val="00CB15DC"/>
    <w:rsid w:val="00CB2B70"/>
    <w:rsid w:val="00CB3CC7"/>
    <w:rsid w:val="00CB56FC"/>
    <w:rsid w:val="00CB5BC7"/>
    <w:rsid w:val="00CC0964"/>
    <w:rsid w:val="00CC1FDA"/>
    <w:rsid w:val="00CC2184"/>
    <w:rsid w:val="00CC5C39"/>
    <w:rsid w:val="00CD3EBD"/>
    <w:rsid w:val="00CD7EF8"/>
    <w:rsid w:val="00CE5E29"/>
    <w:rsid w:val="00CE642A"/>
    <w:rsid w:val="00CE6515"/>
    <w:rsid w:val="00CF262A"/>
    <w:rsid w:val="00CF2C2F"/>
    <w:rsid w:val="00CF53E9"/>
    <w:rsid w:val="00CF6F18"/>
    <w:rsid w:val="00CF7786"/>
    <w:rsid w:val="00D034CB"/>
    <w:rsid w:val="00D062CC"/>
    <w:rsid w:val="00D07215"/>
    <w:rsid w:val="00D128D5"/>
    <w:rsid w:val="00D13D4C"/>
    <w:rsid w:val="00D30EC9"/>
    <w:rsid w:val="00D34AB9"/>
    <w:rsid w:val="00D369F8"/>
    <w:rsid w:val="00D41B6A"/>
    <w:rsid w:val="00D4384C"/>
    <w:rsid w:val="00D51A34"/>
    <w:rsid w:val="00D65210"/>
    <w:rsid w:val="00D74378"/>
    <w:rsid w:val="00D80743"/>
    <w:rsid w:val="00D8598E"/>
    <w:rsid w:val="00D9028B"/>
    <w:rsid w:val="00D91E69"/>
    <w:rsid w:val="00D92F9D"/>
    <w:rsid w:val="00D95360"/>
    <w:rsid w:val="00D96F64"/>
    <w:rsid w:val="00D973FA"/>
    <w:rsid w:val="00DA3913"/>
    <w:rsid w:val="00DC0909"/>
    <w:rsid w:val="00DC67CA"/>
    <w:rsid w:val="00DC701F"/>
    <w:rsid w:val="00DC7847"/>
    <w:rsid w:val="00DD06DE"/>
    <w:rsid w:val="00DD4C05"/>
    <w:rsid w:val="00DD4E1A"/>
    <w:rsid w:val="00DD6A65"/>
    <w:rsid w:val="00DE101E"/>
    <w:rsid w:val="00DE4A05"/>
    <w:rsid w:val="00DE6D73"/>
    <w:rsid w:val="00DE736E"/>
    <w:rsid w:val="00DF399B"/>
    <w:rsid w:val="00DF3E67"/>
    <w:rsid w:val="00DF5D23"/>
    <w:rsid w:val="00E007D0"/>
    <w:rsid w:val="00E02A63"/>
    <w:rsid w:val="00E05609"/>
    <w:rsid w:val="00E1156C"/>
    <w:rsid w:val="00E126AC"/>
    <w:rsid w:val="00E12E95"/>
    <w:rsid w:val="00E12EB6"/>
    <w:rsid w:val="00E1401C"/>
    <w:rsid w:val="00E15093"/>
    <w:rsid w:val="00E151FB"/>
    <w:rsid w:val="00E16B99"/>
    <w:rsid w:val="00E17A5E"/>
    <w:rsid w:val="00E256AA"/>
    <w:rsid w:val="00E32524"/>
    <w:rsid w:val="00E34855"/>
    <w:rsid w:val="00E360D2"/>
    <w:rsid w:val="00E446C0"/>
    <w:rsid w:val="00E4470D"/>
    <w:rsid w:val="00E527A0"/>
    <w:rsid w:val="00E53CE3"/>
    <w:rsid w:val="00E609FA"/>
    <w:rsid w:val="00E626E2"/>
    <w:rsid w:val="00E63230"/>
    <w:rsid w:val="00E83F59"/>
    <w:rsid w:val="00E84FD2"/>
    <w:rsid w:val="00E86610"/>
    <w:rsid w:val="00E87AE0"/>
    <w:rsid w:val="00E9176B"/>
    <w:rsid w:val="00EA4336"/>
    <w:rsid w:val="00EB2C93"/>
    <w:rsid w:val="00EB318A"/>
    <w:rsid w:val="00EB3C9E"/>
    <w:rsid w:val="00EB5700"/>
    <w:rsid w:val="00EB7F33"/>
    <w:rsid w:val="00EC12B5"/>
    <w:rsid w:val="00EC673F"/>
    <w:rsid w:val="00EE54EC"/>
    <w:rsid w:val="00EF21B3"/>
    <w:rsid w:val="00EF29B0"/>
    <w:rsid w:val="00EF4B17"/>
    <w:rsid w:val="00F01129"/>
    <w:rsid w:val="00F037EF"/>
    <w:rsid w:val="00F06759"/>
    <w:rsid w:val="00F1299A"/>
    <w:rsid w:val="00F12ACA"/>
    <w:rsid w:val="00F13848"/>
    <w:rsid w:val="00F17618"/>
    <w:rsid w:val="00F20DD2"/>
    <w:rsid w:val="00F23497"/>
    <w:rsid w:val="00F3114F"/>
    <w:rsid w:val="00F359A1"/>
    <w:rsid w:val="00F37454"/>
    <w:rsid w:val="00F3769F"/>
    <w:rsid w:val="00F37FEA"/>
    <w:rsid w:val="00F5700E"/>
    <w:rsid w:val="00F60544"/>
    <w:rsid w:val="00F62A55"/>
    <w:rsid w:val="00F648B1"/>
    <w:rsid w:val="00F678A6"/>
    <w:rsid w:val="00F7359D"/>
    <w:rsid w:val="00F73B61"/>
    <w:rsid w:val="00F74088"/>
    <w:rsid w:val="00F826BB"/>
    <w:rsid w:val="00F83EE0"/>
    <w:rsid w:val="00F84B44"/>
    <w:rsid w:val="00F91004"/>
    <w:rsid w:val="00F9186B"/>
    <w:rsid w:val="00F96B28"/>
    <w:rsid w:val="00F96E74"/>
    <w:rsid w:val="00FA07EE"/>
    <w:rsid w:val="00FA2093"/>
    <w:rsid w:val="00FA29AC"/>
    <w:rsid w:val="00FB4CB8"/>
    <w:rsid w:val="00FB60E0"/>
    <w:rsid w:val="00FC02F0"/>
    <w:rsid w:val="00FC0FFC"/>
    <w:rsid w:val="00FC2133"/>
    <w:rsid w:val="00FC6786"/>
    <w:rsid w:val="00FD1E5F"/>
    <w:rsid w:val="00FE2173"/>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AF80"/>
  <w15:chartTrackingRefBased/>
  <w15:docId w15:val="{79A5F5C7-B8E3-4F29-9E8B-17487092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2C2"/>
    <w:pPr>
      <w:spacing w:before="120" w:after="0" w:line="240" w:lineRule="auto"/>
    </w:pPr>
    <w:rPr>
      <w:rFonts w:ascii="Times New Roman" w:eastAsia="MS Mincho" w:hAnsi="Times New Roman" w:cs="Times New Roman"/>
      <w:sz w:val="24"/>
      <w:szCs w:val="20"/>
      <w:lang w:eastAsia="zh-CN"/>
    </w:rPr>
  </w:style>
  <w:style w:type="paragraph" w:styleId="Heading1">
    <w:name w:val="heading 1"/>
    <w:basedOn w:val="Normal"/>
    <w:next w:val="Normal"/>
    <w:link w:val="Heading1Char"/>
    <w:rsid w:val="004F02C2"/>
    <w:pPr>
      <w:keepNext/>
      <w:numPr>
        <w:numId w:val="9"/>
      </w:numPr>
      <w:spacing w:before="240" w:after="60"/>
      <w:outlineLvl w:val="0"/>
    </w:pPr>
    <w:rPr>
      <w:rFonts w:cs="Arial"/>
      <w:b/>
      <w:bCs/>
      <w:kern w:val="32"/>
      <w:szCs w:val="32"/>
      <w:lang w:val="en-GB" w:eastAsia="ja-JP"/>
    </w:rPr>
  </w:style>
  <w:style w:type="paragraph" w:styleId="Heading2">
    <w:name w:val="heading 2"/>
    <w:basedOn w:val="Normal"/>
    <w:next w:val="Normal"/>
    <w:link w:val="Heading2Char"/>
    <w:rsid w:val="004F02C2"/>
    <w:pPr>
      <w:keepNext/>
      <w:numPr>
        <w:ilvl w:val="1"/>
        <w:numId w:val="9"/>
      </w:numPr>
      <w:spacing w:before="240" w:after="60"/>
      <w:outlineLvl w:val="1"/>
    </w:pPr>
    <w:rPr>
      <w:rFonts w:cs="Arial"/>
      <w:b/>
      <w:bCs/>
      <w:iCs/>
      <w:szCs w:val="28"/>
      <w:lang w:val="en-GB" w:eastAsia="ja-JP"/>
    </w:rPr>
  </w:style>
  <w:style w:type="paragraph" w:styleId="Heading3">
    <w:name w:val="heading 3"/>
    <w:basedOn w:val="Normal"/>
    <w:next w:val="Normal"/>
    <w:link w:val="Heading3Char"/>
    <w:rsid w:val="004F02C2"/>
    <w:pPr>
      <w:keepNext/>
      <w:numPr>
        <w:ilvl w:val="2"/>
        <w:numId w:val="9"/>
      </w:numPr>
      <w:spacing w:before="240" w:after="60"/>
      <w:outlineLvl w:val="2"/>
    </w:pPr>
    <w:rPr>
      <w:rFonts w:cs="Arial"/>
      <w:b/>
      <w:bCs/>
      <w:szCs w:val="26"/>
      <w:lang w:val="en-GB" w:eastAsia="ja-JP"/>
    </w:rPr>
  </w:style>
  <w:style w:type="paragraph" w:styleId="Heading4">
    <w:name w:val="heading 4"/>
    <w:basedOn w:val="Normal"/>
    <w:next w:val="Normal"/>
    <w:link w:val="Heading4Char"/>
    <w:qFormat/>
    <w:rsid w:val="004F02C2"/>
    <w:pPr>
      <w:keepNext/>
      <w:numPr>
        <w:ilvl w:val="3"/>
        <w:numId w:val="9"/>
      </w:numPr>
      <w:spacing w:before="240" w:after="60"/>
      <w:outlineLvl w:val="3"/>
    </w:pPr>
    <w:rPr>
      <w:b/>
      <w:bCs/>
      <w:szCs w:val="28"/>
      <w:lang w:val="en-GB" w:eastAsia="ja-JP"/>
    </w:rPr>
  </w:style>
  <w:style w:type="paragraph" w:styleId="Heading5">
    <w:name w:val="heading 5"/>
    <w:basedOn w:val="Normal"/>
    <w:next w:val="Normal"/>
    <w:link w:val="Heading5Char"/>
    <w:qFormat/>
    <w:rsid w:val="004F02C2"/>
    <w:pPr>
      <w:numPr>
        <w:ilvl w:val="4"/>
        <w:numId w:val="9"/>
      </w:numPr>
      <w:spacing w:before="240" w:after="60"/>
      <w:outlineLvl w:val="4"/>
    </w:pPr>
    <w:rPr>
      <w:b/>
      <w:bCs/>
      <w:i/>
      <w:iCs/>
      <w:szCs w:val="26"/>
      <w:lang w:val="en-GB" w:eastAsia="ja-JP"/>
    </w:rPr>
  </w:style>
  <w:style w:type="paragraph" w:styleId="Heading6">
    <w:name w:val="heading 6"/>
    <w:basedOn w:val="Normal"/>
    <w:next w:val="Normal"/>
    <w:link w:val="Heading6Char"/>
    <w:rsid w:val="004F02C2"/>
    <w:pPr>
      <w:numPr>
        <w:ilvl w:val="5"/>
        <w:numId w:val="9"/>
      </w:numPr>
      <w:spacing w:before="240" w:after="60"/>
      <w:outlineLvl w:val="5"/>
    </w:pPr>
    <w:rPr>
      <w:b/>
      <w:bCs/>
      <w:szCs w:val="22"/>
      <w:lang w:val="en-GB" w:eastAsia="ja-JP"/>
    </w:rPr>
  </w:style>
  <w:style w:type="paragraph" w:styleId="Heading7">
    <w:name w:val="heading 7"/>
    <w:basedOn w:val="Normal"/>
    <w:next w:val="Normal"/>
    <w:link w:val="Heading7Char"/>
    <w:rsid w:val="004F02C2"/>
    <w:pPr>
      <w:numPr>
        <w:ilvl w:val="6"/>
        <w:numId w:val="9"/>
      </w:numPr>
      <w:spacing w:before="240" w:after="60"/>
      <w:outlineLvl w:val="6"/>
    </w:pPr>
    <w:rPr>
      <w:szCs w:val="24"/>
      <w:lang w:val="en-GB" w:eastAsia="ja-JP"/>
    </w:rPr>
  </w:style>
  <w:style w:type="paragraph" w:styleId="Heading8">
    <w:name w:val="heading 8"/>
    <w:basedOn w:val="Normal"/>
    <w:next w:val="Normal"/>
    <w:link w:val="Heading8Char"/>
    <w:rsid w:val="004F02C2"/>
    <w:pPr>
      <w:numPr>
        <w:ilvl w:val="7"/>
        <w:numId w:val="9"/>
      </w:numPr>
      <w:spacing w:before="240" w:after="60"/>
      <w:outlineLvl w:val="7"/>
    </w:pPr>
    <w:rPr>
      <w:i/>
      <w:iCs/>
      <w:szCs w:val="24"/>
      <w:lang w:val="en-GB" w:eastAsia="ja-JP"/>
    </w:rPr>
  </w:style>
  <w:style w:type="paragraph" w:styleId="Heading9">
    <w:name w:val="heading 9"/>
    <w:basedOn w:val="Normal"/>
    <w:next w:val="Normal"/>
    <w:link w:val="Heading9Char"/>
    <w:rsid w:val="004F02C2"/>
    <w:pPr>
      <w:numPr>
        <w:ilvl w:val="8"/>
        <w:numId w:val="9"/>
      </w:numPr>
      <w:spacing w:before="240" w:after="60"/>
      <w:outlineLvl w:val="8"/>
    </w:pPr>
    <w:rPr>
      <w:rFonts w:cs="Arial"/>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02C2"/>
    <w:rPr>
      <w:rFonts w:ascii="Times New Roman" w:eastAsia="MS Mincho" w:hAnsi="Times New Roman" w:cs="Arial"/>
      <w:b/>
      <w:bCs/>
      <w:kern w:val="32"/>
      <w:sz w:val="24"/>
      <w:szCs w:val="32"/>
      <w:lang w:val="en-GB" w:eastAsia="ja-JP"/>
    </w:rPr>
  </w:style>
  <w:style w:type="paragraph" w:customStyle="1" w:styleId="AnnexNotitle">
    <w:name w:val="Annex_No &amp; title"/>
    <w:basedOn w:val="Normal"/>
    <w:next w:val="Normal"/>
    <w:rsid w:val="004F02C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lang w:val="en-GB" w:eastAsia="en-US"/>
    </w:rPr>
  </w:style>
  <w:style w:type="paragraph" w:customStyle="1" w:styleId="AppendixNotitle">
    <w:name w:val="Appendix_No &amp; title"/>
    <w:basedOn w:val="AnnexNotitle"/>
    <w:next w:val="Normal"/>
    <w:rsid w:val="004F02C2"/>
  </w:style>
  <w:style w:type="paragraph" w:customStyle="1" w:styleId="ASN1">
    <w:name w:val="ASN.1"/>
    <w:rsid w:val="004F02C2"/>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rPr>
  </w:style>
  <w:style w:type="paragraph" w:styleId="BalloonText">
    <w:name w:val="Balloon Text"/>
    <w:basedOn w:val="Normal"/>
    <w:link w:val="BalloonTextChar"/>
    <w:semiHidden/>
    <w:rsid w:val="004F02C2"/>
    <w:rPr>
      <w:rFonts w:ascii="ヒラギノ角ゴ Pro W3" w:eastAsia="ヒラギノ角ゴ Pro W3"/>
      <w:sz w:val="18"/>
      <w:szCs w:val="18"/>
    </w:rPr>
  </w:style>
  <w:style w:type="character" w:customStyle="1" w:styleId="BalloonTextChar">
    <w:name w:val="Balloon Text Char"/>
    <w:basedOn w:val="DefaultParagraphFont"/>
    <w:link w:val="BalloonText"/>
    <w:semiHidden/>
    <w:rsid w:val="004F02C2"/>
    <w:rPr>
      <w:rFonts w:ascii="ヒラギノ角ゴ Pro W3" w:eastAsia="ヒラギノ角ゴ Pro W3" w:hAnsi="Times New Roman" w:cs="Times New Roman"/>
      <w:sz w:val="18"/>
      <w:szCs w:val="18"/>
      <w:lang w:eastAsia="zh-CN"/>
    </w:rPr>
  </w:style>
  <w:style w:type="paragraph" w:styleId="Caption">
    <w:name w:val="caption"/>
    <w:basedOn w:val="Normal"/>
    <w:next w:val="Normal"/>
    <w:rsid w:val="004F02C2"/>
    <w:pPr>
      <w:spacing w:after="120"/>
      <w:jc w:val="center"/>
    </w:pPr>
    <w:rPr>
      <w:rFonts w:eastAsia="Times New Roman"/>
      <w:b/>
      <w:bCs/>
      <w:szCs w:val="24"/>
      <w:lang w:val="en-GB" w:eastAsia="en-US"/>
    </w:rPr>
  </w:style>
  <w:style w:type="character" w:styleId="CommentReference">
    <w:name w:val="annotation reference"/>
    <w:semiHidden/>
    <w:rsid w:val="004F02C2"/>
    <w:rPr>
      <w:sz w:val="16"/>
    </w:rPr>
  </w:style>
  <w:style w:type="paragraph" w:styleId="CommentText">
    <w:name w:val="annotation text"/>
    <w:basedOn w:val="Normal"/>
    <w:link w:val="CommentTextChar"/>
    <w:semiHidden/>
    <w:rsid w:val="004F02C2"/>
    <w:rPr>
      <w:rFonts w:eastAsia="Times New Roman"/>
      <w:sz w:val="20"/>
      <w:lang w:eastAsia="en-US"/>
    </w:rPr>
  </w:style>
  <w:style w:type="character" w:customStyle="1" w:styleId="CommentTextChar">
    <w:name w:val="Comment Text Char"/>
    <w:basedOn w:val="DefaultParagraphFont"/>
    <w:link w:val="CommentText"/>
    <w:semiHidden/>
    <w:rsid w:val="004F02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F02C2"/>
    <w:rPr>
      <w:rFonts w:eastAsia="MS Mincho"/>
      <w:b/>
      <w:bCs/>
      <w:lang w:eastAsia="zh-CN"/>
    </w:rPr>
  </w:style>
  <w:style w:type="character" w:customStyle="1" w:styleId="CommentSubjectChar">
    <w:name w:val="Comment Subject Char"/>
    <w:basedOn w:val="CommentTextChar"/>
    <w:link w:val="CommentSubject"/>
    <w:semiHidden/>
    <w:rsid w:val="004F02C2"/>
    <w:rPr>
      <w:rFonts w:ascii="Times New Roman" w:eastAsia="MS Mincho" w:hAnsi="Times New Roman" w:cs="Times New Roman"/>
      <w:b/>
      <w:bCs/>
      <w:sz w:val="20"/>
      <w:szCs w:val="20"/>
      <w:lang w:eastAsia="zh-CN"/>
    </w:rPr>
  </w:style>
  <w:style w:type="character" w:styleId="Emphasis">
    <w:name w:val="Emphasis"/>
    <w:rsid w:val="004F02C2"/>
    <w:rPr>
      <w:i/>
      <w:iCs/>
    </w:rPr>
  </w:style>
  <w:style w:type="paragraph" w:customStyle="1" w:styleId="Equation">
    <w:name w:val="Equation"/>
    <w:basedOn w:val="Normal"/>
    <w:rsid w:val="004F02C2"/>
    <w:pPr>
      <w:tabs>
        <w:tab w:val="left" w:pos="794"/>
        <w:tab w:val="center" w:pos="4820"/>
        <w:tab w:val="right" w:pos="9639"/>
      </w:tabs>
      <w:overflowPunct w:val="0"/>
      <w:autoSpaceDE w:val="0"/>
      <w:autoSpaceDN w:val="0"/>
      <w:adjustRightInd w:val="0"/>
      <w:textAlignment w:val="baseline"/>
    </w:pPr>
    <w:rPr>
      <w:rFonts w:eastAsia="Times New Roman"/>
      <w:lang w:val="en-GB" w:eastAsia="en-US"/>
    </w:rPr>
  </w:style>
  <w:style w:type="paragraph" w:customStyle="1" w:styleId="Figure">
    <w:name w:val="Figure"/>
    <w:basedOn w:val="Normal"/>
    <w:next w:val="Normal"/>
    <w:link w:val="FigureChar"/>
    <w:rsid w:val="004F02C2"/>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lang w:val="en-GB" w:eastAsia="en-US"/>
    </w:rPr>
  </w:style>
  <w:style w:type="paragraph" w:customStyle="1" w:styleId="Figurelegend">
    <w:name w:val="Figure_legend"/>
    <w:basedOn w:val="Normal"/>
    <w:rsid w:val="004F02C2"/>
    <w:pPr>
      <w:keepNext/>
      <w:keepLines/>
      <w:overflowPunct w:val="0"/>
      <w:autoSpaceDE w:val="0"/>
      <w:autoSpaceDN w:val="0"/>
      <w:adjustRightInd w:val="0"/>
      <w:spacing w:before="20" w:after="20"/>
    </w:pPr>
    <w:rPr>
      <w:rFonts w:eastAsia="Times New Roman"/>
      <w:sz w:val="18"/>
      <w:lang w:val="en-GB" w:eastAsia="en-US"/>
    </w:rPr>
  </w:style>
  <w:style w:type="paragraph" w:customStyle="1" w:styleId="FigureNotitle">
    <w:name w:val="Figure_No &amp; title"/>
    <w:basedOn w:val="Normal"/>
    <w:next w:val="Normal"/>
    <w:qFormat/>
    <w:rsid w:val="004F02C2"/>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lang w:val="en-GB" w:eastAsia="en-US"/>
    </w:rPr>
  </w:style>
  <w:style w:type="character" w:styleId="FollowedHyperlink">
    <w:name w:val="FollowedHyperlink"/>
    <w:rsid w:val="004F02C2"/>
    <w:rPr>
      <w:color w:val="800080"/>
      <w:u w:val="single"/>
    </w:rPr>
  </w:style>
  <w:style w:type="paragraph" w:styleId="Footer">
    <w:name w:val="footer"/>
    <w:basedOn w:val="Normal"/>
    <w:link w:val="FooterChar"/>
    <w:rsid w:val="004F02C2"/>
    <w:pPr>
      <w:tabs>
        <w:tab w:val="center" w:pos="4320"/>
        <w:tab w:val="right" w:pos="8640"/>
      </w:tabs>
    </w:pPr>
  </w:style>
  <w:style w:type="character" w:customStyle="1" w:styleId="FooterChar">
    <w:name w:val="Footer Char"/>
    <w:basedOn w:val="DefaultParagraphFont"/>
    <w:link w:val="Footer"/>
    <w:rsid w:val="004F02C2"/>
    <w:rPr>
      <w:rFonts w:ascii="Times New Roman" w:eastAsia="MS Mincho" w:hAnsi="Times New Roman" w:cs="Times New Roman"/>
      <w:sz w:val="24"/>
      <w:szCs w:val="20"/>
      <w:lang w:eastAsia="zh-CN"/>
    </w:rPr>
  </w:style>
  <w:style w:type="paragraph" w:styleId="Header">
    <w:name w:val="header"/>
    <w:basedOn w:val="Normal"/>
    <w:link w:val="HeaderChar"/>
    <w:rsid w:val="004F02C2"/>
    <w:pPr>
      <w:tabs>
        <w:tab w:val="center" w:pos="4320"/>
        <w:tab w:val="right" w:pos="8640"/>
      </w:tabs>
    </w:pPr>
  </w:style>
  <w:style w:type="character" w:customStyle="1" w:styleId="HeaderChar">
    <w:name w:val="Header Char"/>
    <w:basedOn w:val="DefaultParagraphFont"/>
    <w:link w:val="Header"/>
    <w:rsid w:val="004F02C2"/>
    <w:rPr>
      <w:rFonts w:ascii="Times New Roman" w:eastAsia="MS Mincho" w:hAnsi="Times New Roman" w:cs="Times New Roman"/>
      <w:sz w:val="24"/>
      <w:szCs w:val="20"/>
      <w:lang w:eastAsia="zh-CN"/>
    </w:rPr>
  </w:style>
  <w:style w:type="paragraph" w:customStyle="1" w:styleId="Heading1Centered">
    <w:name w:val="Heading 1 Centered"/>
    <w:basedOn w:val="Heading1"/>
    <w:rsid w:val="004F02C2"/>
    <w:pPr>
      <w:keepLines/>
      <w:numPr>
        <w:numId w:val="0"/>
      </w:numPr>
      <w:tabs>
        <w:tab w:val="left" w:pos="794"/>
        <w:tab w:val="left" w:pos="1191"/>
        <w:tab w:val="left" w:pos="1588"/>
        <w:tab w:val="left" w:pos="1985"/>
      </w:tabs>
      <w:overflowPunct w:val="0"/>
      <w:autoSpaceDE w:val="0"/>
      <w:autoSpaceDN w:val="0"/>
      <w:adjustRightInd w:val="0"/>
      <w:spacing w:before="360" w:after="0"/>
      <w:jc w:val="center"/>
      <w:textAlignment w:val="baseline"/>
    </w:pPr>
    <w:rPr>
      <w:rFonts w:cs="Times New Roman"/>
      <w:kern w:val="0"/>
      <w:szCs w:val="20"/>
      <w:lang w:eastAsia="en-US"/>
    </w:rPr>
  </w:style>
  <w:style w:type="character" w:customStyle="1" w:styleId="Heading2Char">
    <w:name w:val="Heading 2 Char"/>
    <w:basedOn w:val="DefaultParagraphFont"/>
    <w:link w:val="Heading2"/>
    <w:rsid w:val="004F02C2"/>
    <w:rPr>
      <w:rFonts w:ascii="Times New Roman" w:eastAsia="MS Mincho" w:hAnsi="Times New Roman" w:cs="Arial"/>
      <w:b/>
      <w:bCs/>
      <w:iCs/>
      <w:sz w:val="24"/>
      <w:szCs w:val="28"/>
      <w:lang w:val="en-GB" w:eastAsia="ja-JP"/>
    </w:rPr>
  </w:style>
  <w:style w:type="character" w:customStyle="1" w:styleId="Heading3Char">
    <w:name w:val="Heading 3 Char"/>
    <w:basedOn w:val="DefaultParagraphFont"/>
    <w:link w:val="Heading3"/>
    <w:rsid w:val="004F02C2"/>
    <w:rPr>
      <w:rFonts w:ascii="Times New Roman" w:eastAsia="MS Mincho" w:hAnsi="Times New Roman" w:cs="Arial"/>
      <w:b/>
      <w:bCs/>
      <w:sz w:val="24"/>
      <w:szCs w:val="26"/>
      <w:lang w:val="en-GB" w:eastAsia="ja-JP"/>
    </w:rPr>
  </w:style>
  <w:style w:type="character" w:customStyle="1" w:styleId="Heading4Char">
    <w:name w:val="Heading 4 Char"/>
    <w:basedOn w:val="DefaultParagraphFont"/>
    <w:link w:val="Heading4"/>
    <w:rsid w:val="004F02C2"/>
    <w:rPr>
      <w:rFonts w:ascii="Times New Roman" w:eastAsia="MS Mincho" w:hAnsi="Times New Roman" w:cs="Times New Roman"/>
      <w:b/>
      <w:bCs/>
      <w:sz w:val="24"/>
      <w:szCs w:val="28"/>
      <w:lang w:val="en-GB" w:eastAsia="ja-JP"/>
    </w:rPr>
  </w:style>
  <w:style w:type="character" w:customStyle="1" w:styleId="Heading5Char">
    <w:name w:val="Heading 5 Char"/>
    <w:basedOn w:val="DefaultParagraphFont"/>
    <w:link w:val="Heading5"/>
    <w:rsid w:val="004F02C2"/>
    <w:rPr>
      <w:rFonts w:ascii="Times New Roman" w:eastAsia="MS Mincho" w:hAnsi="Times New Roman" w:cs="Times New Roman"/>
      <w:b/>
      <w:bCs/>
      <w:i/>
      <w:iCs/>
      <w:sz w:val="24"/>
      <w:szCs w:val="26"/>
      <w:lang w:val="en-GB" w:eastAsia="ja-JP"/>
    </w:rPr>
  </w:style>
  <w:style w:type="character" w:customStyle="1" w:styleId="Heading6Char">
    <w:name w:val="Heading 6 Char"/>
    <w:basedOn w:val="DefaultParagraphFont"/>
    <w:link w:val="Heading6"/>
    <w:rsid w:val="004F02C2"/>
    <w:rPr>
      <w:rFonts w:ascii="Times New Roman" w:eastAsia="MS Mincho" w:hAnsi="Times New Roman" w:cs="Times New Roman"/>
      <w:b/>
      <w:bCs/>
      <w:sz w:val="24"/>
      <w:lang w:val="en-GB" w:eastAsia="ja-JP"/>
    </w:rPr>
  </w:style>
  <w:style w:type="character" w:customStyle="1" w:styleId="Heading7Char">
    <w:name w:val="Heading 7 Char"/>
    <w:basedOn w:val="DefaultParagraphFont"/>
    <w:link w:val="Heading7"/>
    <w:rsid w:val="004F02C2"/>
    <w:rPr>
      <w:rFonts w:ascii="Times New Roman" w:eastAsia="MS Mincho" w:hAnsi="Times New Roman" w:cs="Times New Roman"/>
      <w:sz w:val="24"/>
      <w:szCs w:val="24"/>
      <w:lang w:val="en-GB" w:eastAsia="ja-JP"/>
    </w:rPr>
  </w:style>
  <w:style w:type="character" w:customStyle="1" w:styleId="Heading8Char">
    <w:name w:val="Heading 8 Char"/>
    <w:basedOn w:val="DefaultParagraphFont"/>
    <w:link w:val="Heading8"/>
    <w:rsid w:val="004F02C2"/>
    <w:rPr>
      <w:rFonts w:ascii="Times New Roman" w:eastAsia="MS Mincho" w:hAnsi="Times New Roman" w:cs="Times New Roman"/>
      <w:i/>
      <w:iCs/>
      <w:sz w:val="24"/>
      <w:szCs w:val="24"/>
      <w:lang w:val="en-GB" w:eastAsia="ja-JP"/>
    </w:rPr>
  </w:style>
  <w:style w:type="character" w:customStyle="1" w:styleId="Heading9Char">
    <w:name w:val="Heading 9 Char"/>
    <w:basedOn w:val="DefaultParagraphFont"/>
    <w:link w:val="Heading9"/>
    <w:rsid w:val="004F02C2"/>
    <w:rPr>
      <w:rFonts w:ascii="Times New Roman" w:eastAsia="MS Mincho" w:hAnsi="Times New Roman" w:cs="Arial"/>
      <w:sz w:val="24"/>
      <w:lang w:val="en-GB" w:eastAsia="ja-JP"/>
    </w:rPr>
  </w:style>
  <w:style w:type="paragraph" w:customStyle="1" w:styleId="Headingb">
    <w:name w:val="Heading_b"/>
    <w:basedOn w:val="Normal"/>
    <w:next w:val="Normal"/>
    <w:qFormat/>
    <w:rsid w:val="004F02C2"/>
    <w:pPr>
      <w:keepNext/>
      <w:tabs>
        <w:tab w:val="left" w:pos="794"/>
        <w:tab w:val="left" w:pos="1191"/>
        <w:tab w:val="left" w:pos="1588"/>
        <w:tab w:val="left" w:pos="1985"/>
      </w:tabs>
      <w:overflowPunct w:val="0"/>
      <w:autoSpaceDE w:val="0"/>
      <w:autoSpaceDN w:val="0"/>
      <w:adjustRightInd w:val="0"/>
      <w:spacing w:before="160"/>
      <w:textAlignment w:val="baseline"/>
    </w:pPr>
    <w:rPr>
      <w:b/>
      <w:lang w:val="en-GB" w:eastAsia="ja-JP"/>
    </w:rPr>
  </w:style>
  <w:style w:type="paragraph" w:customStyle="1" w:styleId="Headingi">
    <w:name w:val="Heading_i"/>
    <w:basedOn w:val="Normal"/>
    <w:next w:val="Normal"/>
    <w:rsid w:val="004F02C2"/>
    <w:pPr>
      <w:keepNext/>
      <w:tabs>
        <w:tab w:val="left" w:pos="794"/>
        <w:tab w:val="left" w:pos="1191"/>
        <w:tab w:val="left" w:pos="1588"/>
        <w:tab w:val="left" w:pos="1985"/>
      </w:tabs>
      <w:overflowPunct w:val="0"/>
      <w:autoSpaceDE w:val="0"/>
      <w:autoSpaceDN w:val="0"/>
      <w:adjustRightInd w:val="0"/>
      <w:spacing w:before="160"/>
      <w:textAlignment w:val="baseline"/>
    </w:pPr>
    <w:rPr>
      <w:i/>
      <w:lang w:val="en-GB" w:eastAsia="ja-JP"/>
    </w:rPr>
  </w:style>
  <w:style w:type="paragraph" w:customStyle="1" w:styleId="Headingib">
    <w:name w:val="Heading_ib"/>
    <w:basedOn w:val="Headingi"/>
    <w:qFormat/>
    <w:rsid w:val="004F02C2"/>
    <w:rPr>
      <w:b/>
      <w:bCs/>
    </w:rPr>
  </w:style>
  <w:style w:type="character" w:styleId="Hyperlink">
    <w:name w:val="Hyperlink"/>
    <w:uiPriority w:val="99"/>
    <w:rsid w:val="004F02C2"/>
    <w:rPr>
      <w:color w:val="0000FF"/>
      <w:u w:val="single"/>
    </w:rPr>
  </w:style>
  <w:style w:type="paragraph" w:styleId="List2">
    <w:name w:val="List 2"/>
    <w:basedOn w:val="Normal"/>
    <w:rsid w:val="004F02C2"/>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szCs w:val="24"/>
      <w:lang w:val="en-GB" w:eastAsia="en-US"/>
    </w:rPr>
  </w:style>
  <w:style w:type="paragraph" w:styleId="List3">
    <w:name w:val="List 3"/>
    <w:basedOn w:val="Normal"/>
    <w:rsid w:val="004F02C2"/>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szCs w:val="24"/>
      <w:lang w:val="en-GB" w:eastAsia="en-US"/>
    </w:rPr>
  </w:style>
  <w:style w:type="paragraph" w:styleId="List4">
    <w:name w:val="List 4"/>
    <w:basedOn w:val="Normal"/>
    <w:rsid w:val="004F02C2"/>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szCs w:val="24"/>
      <w:lang w:val="en-GB" w:eastAsia="en-US"/>
    </w:rPr>
  </w:style>
  <w:style w:type="paragraph" w:styleId="List5">
    <w:name w:val="List 5"/>
    <w:basedOn w:val="Normal"/>
    <w:rsid w:val="004F02C2"/>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szCs w:val="24"/>
      <w:lang w:val="en-GB" w:eastAsia="en-US"/>
    </w:rPr>
  </w:style>
  <w:style w:type="paragraph" w:customStyle="1" w:styleId="Normalaftertitle">
    <w:name w:val="Normal after title"/>
    <w:basedOn w:val="Normal"/>
    <w:next w:val="Normal"/>
    <w:link w:val="NormalaftertitleChar"/>
    <w:rsid w:val="004F02C2"/>
    <w:pPr>
      <w:tabs>
        <w:tab w:val="left" w:pos="794"/>
        <w:tab w:val="left" w:pos="1191"/>
        <w:tab w:val="left" w:pos="1588"/>
        <w:tab w:val="left" w:pos="1985"/>
      </w:tabs>
      <w:spacing w:before="320"/>
    </w:pPr>
    <w:rPr>
      <w:rFonts w:eastAsia="SimSun"/>
      <w:lang w:val="en-GB" w:eastAsia="en-US"/>
    </w:rPr>
  </w:style>
  <w:style w:type="paragraph" w:customStyle="1" w:styleId="Normalaftertitle0">
    <w:name w:val="Normal_after_title"/>
    <w:basedOn w:val="Normal"/>
    <w:next w:val="Normal"/>
    <w:rsid w:val="004F02C2"/>
    <w:pPr>
      <w:tabs>
        <w:tab w:val="left" w:pos="794"/>
        <w:tab w:val="left" w:pos="1191"/>
        <w:tab w:val="left" w:pos="1588"/>
        <w:tab w:val="left" w:pos="1985"/>
      </w:tabs>
      <w:overflowPunct w:val="0"/>
      <w:autoSpaceDE w:val="0"/>
      <w:autoSpaceDN w:val="0"/>
      <w:adjustRightInd w:val="0"/>
      <w:spacing w:before="360"/>
      <w:textAlignment w:val="baseline"/>
    </w:pPr>
    <w:rPr>
      <w:rFonts w:eastAsia="SimSun"/>
      <w:lang w:val="en-GB" w:eastAsia="en-US"/>
    </w:rPr>
  </w:style>
  <w:style w:type="character" w:styleId="PageNumber">
    <w:name w:val="page number"/>
    <w:basedOn w:val="DefaultParagraphFont"/>
    <w:rsid w:val="004F02C2"/>
  </w:style>
  <w:style w:type="paragraph" w:styleId="Quote">
    <w:name w:val="Quote"/>
    <w:basedOn w:val="Normal"/>
    <w:next w:val="Normal"/>
    <w:link w:val="QuoteChar"/>
    <w:uiPriority w:val="29"/>
    <w:rsid w:val="004F02C2"/>
    <w:pPr>
      <w:spacing w:before="200" w:after="160"/>
      <w:ind w:left="864" w:right="864"/>
      <w:jc w:val="center"/>
    </w:pPr>
    <w:rPr>
      <w:i/>
      <w:iCs/>
      <w:color w:val="404040"/>
    </w:rPr>
  </w:style>
  <w:style w:type="character" w:customStyle="1" w:styleId="QuoteChar">
    <w:name w:val="Quote Char"/>
    <w:link w:val="Quote"/>
    <w:uiPriority w:val="29"/>
    <w:rsid w:val="004F02C2"/>
    <w:rPr>
      <w:rFonts w:ascii="Times New Roman" w:eastAsia="MS Mincho" w:hAnsi="Times New Roman" w:cs="Times New Roman"/>
      <w:i/>
      <w:iCs/>
      <w:color w:val="404040"/>
      <w:sz w:val="24"/>
      <w:szCs w:val="20"/>
      <w:lang w:eastAsia="zh-CN"/>
    </w:rPr>
  </w:style>
  <w:style w:type="paragraph" w:customStyle="1" w:styleId="RecNo">
    <w:name w:val="Rec_No"/>
    <w:basedOn w:val="Normal"/>
    <w:next w:val="Normal"/>
    <w:rsid w:val="004F02C2"/>
    <w:pPr>
      <w:keepNext/>
      <w:keepLines/>
      <w:tabs>
        <w:tab w:val="left" w:pos="794"/>
        <w:tab w:val="left" w:pos="1191"/>
        <w:tab w:val="left" w:pos="1588"/>
        <w:tab w:val="left" w:pos="1985"/>
      </w:tabs>
      <w:overflowPunct w:val="0"/>
      <w:autoSpaceDE w:val="0"/>
      <w:autoSpaceDN w:val="0"/>
      <w:adjustRightInd w:val="0"/>
      <w:textAlignment w:val="baseline"/>
    </w:pPr>
    <w:rPr>
      <w:rFonts w:eastAsia="Times New Roman"/>
      <w:b/>
      <w:sz w:val="28"/>
      <w:lang w:val="en-GB" w:eastAsia="en-US"/>
    </w:rPr>
  </w:style>
  <w:style w:type="paragraph" w:customStyle="1" w:styleId="Rectitle">
    <w:name w:val="Rec_title"/>
    <w:basedOn w:val="Normal"/>
    <w:next w:val="Normalaftertitle0"/>
    <w:rsid w:val="004F02C2"/>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SimSun"/>
      <w:b/>
      <w:sz w:val="28"/>
      <w:lang w:val="en-GB" w:eastAsia="en-US"/>
    </w:rPr>
  </w:style>
  <w:style w:type="character" w:styleId="Strong">
    <w:name w:val="Strong"/>
    <w:rsid w:val="004F02C2"/>
    <w:rPr>
      <w:b/>
      <w:bCs/>
    </w:rPr>
  </w:style>
  <w:style w:type="table" w:styleId="TableGrid">
    <w:name w:val="Table Grid"/>
    <w:basedOn w:val="TableNormal"/>
    <w:rsid w:val="004F02C2"/>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4F02C2"/>
    <w:pPr>
      <w:tabs>
        <w:tab w:val="right" w:leader="dot" w:pos="9639"/>
      </w:tabs>
      <w:overflowPunct w:val="0"/>
      <w:autoSpaceDE w:val="0"/>
      <w:autoSpaceDN w:val="0"/>
      <w:adjustRightInd w:val="0"/>
      <w:textAlignment w:val="baseline"/>
    </w:pPr>
    <w:rPr>
      <w:smallCaps/>
      <w:sz w:val="20"/>
      <w:szCs w:val="24"/>
      <w:lang w:val="en-GB" w:eastAsia="en-US"/>
    </w:rPr>
  </w:style>
  <w:style w:type="paragraph" w:customStyle="1" w:styleId="Tablehead">
    <w:name w:val="Table_head"/>
    <w:basedOn w:val="Normal"/>
    <w:next w:val="Normal"/>
    <w:link w:val="TableheadChar"/>
    <w:qFormat/>
    <w:rsid w:val="004F02C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lang w:val="en-GB" w:eastAsia="en-US"/>
    </w:rPr>
  </w:style>
  <w:style w:type="paragraph" w:customStyle="1" w:styleId="Tablelegend">
    <w:name w:val="Table_legend"/>
    <w:basedOn w:val="Normal"/>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lang w:val="en-GB" w:eastAsia="en-US"/>
    </w:rPr>
  </w:style>
  <w:style w:type="paragraph" w:customStyle="1" w:styleId="TableNotitle">
    <w:name w:val="Table_No &amp; title"/>
    <w:basedOn w:val="Normal"/>
    <w:next w:val="Normal"/>
    <w:qFormat/>
    <w:rsid w:val="004F02C2"/>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lang w:val="en-GB" w:eastAsia="en-US"/>
    </w:rPr>
  </w:style>
  <w:style w:type="paragraph" w:customStyle="1" w:styleId="Tabletext">
    <w:name w:val="Table_text"/>
    <w:basedOn w:val="Normal"/>
    <w:link w:val="TabletextChar"/>
    <w:qFormat/>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lang w:val="en-GB" w:eastAsia="en-US"/>
    </w:rPr>
  </w:style>
  <w:style w:type="paragraph" w:customStyle="1" w:styleId="toc0">
    <w:name w:val="toc 0"/>
    <w:basedOn w:val="Normal"/>
    <w:next w:val="TOC1"/>
    <w:rsid w:val="004F02C2"/>
    <w:pPr>
      <w:tabs>
        <w:tab w:val="right" w:pos="9639"/>
      </w:tabs>
      <w:overflowPunct w:val="0"/>
      <w:autoSpaceDE w:val="0"/>
      <w:autoSpaceDN w:val="0"/>
      <w:adjustRightInd w:val="0"/>
      <w:jc w:val="right"/>
      <w:textAlignment w:val="baseline"/>
    </w:pPr>
    <w:rPr>
      <w:rFonts w:eastAsia="Times New Roman"/>
      <w:b/>
      <w:lang w:val="en-GB" w:eastAsia="en-US"/>
    </w:rPr>
  </w:style>
  <w:style w:type="paragraph" w:styleId="TOC1">
    <w:name w:val="toc 1"/>
    <w:basedOn w:val="Normal"/>
    <w:next w:val="Normal"/>
    <w:autoRedefine/>
    <w:uiPriority w:val="39"/>
    <w:rsid w:val="004F02C2"/>
    <w:pPr>
      <w:spacing w:after="120"/>
    </w:pPr>
    <w:rPr>
      <w:b/>
      <w:bCs/>
      <w:caps/>
      <w:sz w:val="20"/>
      <w:szCs w:val="24"/>
    </w:rPr>
  </w:style>
  <w:style w:type="paragraph" w:styleId="TOC2">
    <w:name w:val="toc 2"/>
    <w:basedOn w:val="Normal"/>
    <w:next w:val="Normal"/>
    <w:autoRedefine/>
    <w:uiPriority w:val="39"/>
    <w:rsid w:val="004F02C2"/>
    <w:pPr>
      <w:spacing w:before="0"/>
      <w:ind w:left="240"/>
    </w:pPr>
    <w:rPr>
      <w:smallCaps/>
      <w:sz w:val="20"/>
      <w:szCs w:val="24"/>
    </w:rPr>
  </w:style>
  <w:style w:type="paragraph" w:styleId="TOC3">
    <w:name w:val="toc 3"/>
    <w:basedOn w:val="Normal"/>
    <w:next w:val="Normal"/>
    <w:autoRedefine/>
    <w:uiPriority w:val="39"/>
    <w:rsid w:val="004F02C2"/>
    <w:pPr>
      <w:spacing w:before="0"/>
      <w:ind w:left="480"/>
    </w:pPr>
    <w:rPr>
      <w:i/>
      <w:iCs/>
      <w:sz w:val="20"/>
      <w:szCs w:val="24"/>
    </w:rPr>
  </w:style>
  <w:style w:type="paragraph" w:styleId="TOC4">
    <w:name w:val="toc 4"/>
    <w:basedOn w:val="Normal"/>
    <w:next w:val="Normal"/>
    <w:autoRedefine/>
    <w:semiHidden/>
    <w:rsid w:val="004F02C2"/>
    <w:pPr>
      <w:spacing w:before="0"/>
      <w:ind w:left="720"/>
    </w:pPr>
    <w:rPr>
      <w:sz w:val="18"/>
      <w:szCs w:val="21"/>
    </w:rPr>
  </w:style>
  <w:style w:type="paragraph" w:styleId="TOC5">
    <w:name w:val="toc 5"/>
    <w:basedOn w:val="Normal"/>
    <w:next w:val="Normal"/>
    <w:autoRedefine/>
    <w:semiHidden/>
    <w:rsid w:val="004F02C2"/>
    <w:pPr>
      <w:spacing w:before="0"/>
      <w:ind w:left="960"/>
    </w:pPr>
    <w:rPr>
      <w:sz w:val="18"/>
      <w:szCs w:val="21"/>
    </w:rPr>
  </w:style>
  <w:style w:type="paragraph" w:styleId="TOC6">
    <w:name w:val="toc 6"/>
    <w:basedOn w:val="Normal"/>
    <w:next w:val="Normal"/>
    <w:autoRedefine/>
    <w:semiHidden/>
    <w:rsid w:val="004F02C2"/>
    <w:pPr>
      <w:spacing w:before="0"/>
      <w:ind w:left="1200"/>
    </w:pPr>
    <w:rPr>
      <w:sz w:val="18"/>
      <w:szCs w:val="21"/>
    </w:rPr>
  </w:style>
  <w:style w:type="paragraph" w:styleId="TOC7">
    <w:name w:val="toc 7"/>
    <w:basedOn w:val="Normal"/>
    <w:next w:val="Normal"/>
    <w:autoRedefine/>
    <w:semiHidden/>
    <w:rsid w:val="004F02C2"/>
    <w:pPr>
      <w:spacing w:before="0"/>
      <w:ind w:left="1440"/>
    </w:pPr>
    <w:rPr>
      <w:sz w:val="18"/>
      <w:szCs w:val="21"/>
    </w:rPr>
  </w:style>
  <w:style w:type="paragraph" w:styleId="TOC8">
    <w:name w:val="toc 8"/>
    <w:basedOn w:val="Normal"/>
    <w:next w:val="Normal"/>
    <w:autoRedefine/>
    <w:semiHidden/>
    <w:rsid w:val="004F02C2"/>
    <w:pPr>
      <w:spacing w:before="0"/>
      <w:ind w:left="1680"/>
    </w:pPr>
    <w:rPr>
      <w:sz w:val="18"/>
      <w:szCs w:val="21"/>
    </w:rPr>
  </w:style>
  <w:style w:type="paragraph" w:styleId="TOC9">
    <w:name w:val="toc 9"/>
    <w:basedOn w:val="Normal"/>
    <w:next w:val="Normal"/>
    <w:autoRedefine/>
    <w:semiHidden/>
    <w:rsid w:val="004F02C2"/>
    <w:pPr>
      <w:spacing w:before="0"/>
      <w:ind w:left="1920"/>
    </w:pPr>
    <w:rPr>
      <w:sz w:val="18"/>
      <w:szCs w:val="21"/>
    </w:rPr>
  </w:style>
  <w:style w:type="paragraph" w:styleId="TOCHeading">
    <w:name w:val="TOC Heading"/>
    <w:basedOn w:val="Heading1"/>
    <w:next w:val="Normal"/>
    <w:uiPriority w:val="39"/>
    <w:semiHidden/>
    <w:unhideWhenUsed/>
    <w:qFormat/>
    <w:rsid w:val="004F02C2"/>
    <w:pPr>
      <w:keepLines/>
      <w:numPr>
        <w:numId w:val="0"/>
      </w:numPr>
      <w:spacing w:before="480" w:after="0" w:line="276" w:lineRule="auto"/>
      <w:outlineLvl w:val="9"/>
    </w:pPr>
    <w:rPr>
      <w:rFonts w:ascii="Cambria" w:eastAsia="SimSun" w:hAnsi="Cambria" w:cs="Times New Roman"/>
      <w:color w:val="365F91"/>
      <w:kern w:val="0"/>
      <w:sz w:val="28"/>
      <w:szCs w:val="28"/>
      <w:lang w:val="en-US" w:eastAsia="en-US"/>
    </w:rPr>
  </w:style>
  <w:style w:type="character" w:customStyle="1" w:styleId="UnresolvedMention1">
    <w:name w:val="Unresolved Mention1"/>
    <w:basedOn w:val="DefaultParagraphFont"/>
    <w:uiPriority w:val="99"/>
    <w:semiHidden/>
    <w:unhideWhenUsed/>
    <w:rsid w:val="007F15A8"/>
    <w:rPr>
      <w:color w:val="605E5C"/>
      <w:shd w:val="clear" w:color="auto" w:fill="E1DFDD"/>
    </w:rPr>
  </w:style>
  <w:style w:type="paragraph" w:styleId="ListParagraph">
    <w:name w:val="List Paragraph"/>
    <w:basedOn w:val="Normal"/>
    <w:uiPriority w:val="34"/>
    <w:qFormat/>
    <w:rsid w:val="003750C3"/>
    <w:pPr>
      <w:ind w:left="720"/>
      <w:contextualSpacing/>
    </w:pPr>
  </w:style>
  <w:style w:type="paragraph" w:customStyle="1" w:styleId="TabletitleBR">
    <w:name w:val="Table_title_BR"/>
    <w:basedOn w:val="Normal"/>
    <w:next w:val="Normal"/>
    <w:qFormat/>
    <w:rsid w:val="00032073"/>
    <w:pPr>
      <w:keepNext/>
      <w:keepLines/>
      <w:tabs>
        <w:tab w:val="left" w:pos="794"/>
        <w:tab w:val="left" w:pos="1191"/>
        <w:tab w:val="left" w:pos="1588"/>
        <w:tab w:val="left" w:pos="1985"/>
      </w:tabs>
      <w:overflowPunct w:val="0"/>
      <w:autoSpaceDE w:val="0"/>
      <w:autoSpaceDN w:val="0"/>
      <w:adjustRightInd w:val="0"/>
      <w:spacing w:before="0" w:after="120" w:line="259" w:lineRule="auto"/>
      <w:jc w:val="center"/>
      <w:textAlignment w:val="baseline"/>
    </w:pPr>
    <w:rPr>
      <w:rFonts w:eastAsia="Times New Roman"/>
      <w:b/>
      <w:lang w:eastAsia="en-US"/>
    </w:rPr>
  </w:style>
  <w:style w:type="paragraph" w:customStyle="1" w:styleId="enumlev1">
    <w:name w:val="enumlev1"/>
    <w:basedOn w:val="Normal"/>
    <w:link w:val="enumlev1Char"/>
    <w:rsid w:val="0041209B"/>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eastAsia="Times New Roman"/>
      <w:lang w:val="fr-FR" w:eastAsia="en-US"/>
    </w:rPr>
  </w:style>
  <w:style w:type="character" w:customStyle="1" w:styleId="enumlev1Char">
    <w:name w:val="enumlev1 Char"/>
    <w:basedOn w:val="DefaultParagraphFont"/>
    <w:link w:val="enumlev1"/>
    <w:rsid w:val="0041209B"/>
    <w:rPr>
      <w:rFonts w:ascii="Times New Roman" w:eastAsia="Times New Roman" w:hAnsi="Times New Roman" w:cs="Times New Roman"/>
      <w:sz w:val="24"/>
      <w:szCs w:val="20"/>
      <w:lang w:val="fr-FR"/>
    </w:rPr>
  </w:style>
  <w:style w:type="character" w:customStyle="1" w:styleId="TableheadChar">
    <w:name w:val="Table_head Char"/>
    <w:basedOn w:val="DefaultParagraphFont"/>
    <w:link w:val="Tablehead"/>
    <w:rsid w:val="0041209B"/>
    <w:rPr>
      <w:rFonts w:ascii="Times New Roman" w:eastAsia="Times New Roman" w:hAnsi="Times New Roman" w:cs="Times New Roman"/>
      <w:b/>
      <w:szCs w:val="20"/>
      <w:lang w:val="en-GB"/>
    </w:rPr>
  </w:style>
  <w:style w:type="paragraph" w:customStyle="1" w:styleId="TableNo">
    <w:name w:val="Table_No"/>
    <w:basedOn w:val="Normal"/>
    <w:next w:val="Normal"/>
    <w:link w:val="TableNoChar"/>
    <w:qFormat/>
    <w:rsid w:val="0041209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lang w:val="fr-FR" w:eastAsia="en-US"/>
    </w:rPr>
  </w:style>
  <w:style w:type="character" w:customStyle="1" w:styleId="TableNoChar">
    <w:name w:val="Table_No Char"/>
    <w:link w:val="TableNo"/>
    <w:qFormat/>
    <w:locked/>
    <w:rsid w:val="0041209B"/>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qFormat/>
    <w:locked/>
    <w:rsid w:val="0041209B"/>
    <w:rPr>
      <w:rFonts w:ascii="Times New Roman" w:eastAsia="Times New Roman" w:hAnsi="Times New Roman" w:cs="Times New Roman"/>
      <w:szCs w:val="20"/>
      <w:lang w:val="en-GB"/>
    </w:rPr>
  </w:style>
  <w:style w:type="paragraph" w:customStyle="1" w:styleId="FigureNo">
    <w:name w:val="Figure_No"/>
    <w:basedOn w:val="Normal"/>
    <w:next w:val="Figuretitle"/>
    <w:link w:val="FigureNoChar"/>
    <w:rsid w:val="0041209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18"/>
      <w:lang w:val="fr-FR" w:eastAsia="en-US"/>
    </w:rPr>
  </w:style>
  <w:style w:type="paragraph" w:customStyle="1" w:styleId="Figuretitle">
    <w:name w:val="Figure_title"/>
    <w:basedOn w:val="Normal"/>
    <w:next w:val="Figure"/>
    <w:link w:val="FiguretitleChar"/>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 w:val="18"/>
      <w:lang w:val="fr-FR" w:eastAsia="en-US"/>
    </w:rPr>
  </w:style>
  <w:style w:type="character" w:customStyle="1" w:styleId="FigureChar">
    <w:name w:val="Figure Char"/>
    <w:link w:val="Figure"/>
    <w:locked/>
    <w:rsid w:val="0041209B"/>
    <w:rPr>
      <w:rFonts w:ascii="Times New Roman" w:eastAsia="Times New Roman" w:hAnsi="Times New Roman" w:cs="Times New Roman"/>
      <w:sz w:val="24"/>
      <w:szCs w:val="20"/>
      <w:lang w:val="en-GB"/>
    </w:rPr>
  </w:style>
  <w:style w:type="character" w:customStyle="1" w:styleId="FiguretitleChar">
    <w:name w:val="Figure_title Char"/>
    <w:link w:val="Figuretitle"/>
    <w:locked/>
    <w:rsid w:val="0041209B"/>
    <w:rPr>
      <w:rFonts w:ascii="Times New Roman" w:eastAsia="Times New Roman" w:hAnsi="Times New Roman" w:cs="Times New Roman"/>
      <w:b/>
      <w:sz w:val="18"/>
      <w:szCs w:val="20"/>
      <w:lang w:val="fr-FR"/>
    </w:rPr>
  </w:style>
  <w:style w:type="character" w:customStyle="1" w:styleId="FigureNoChar">
    <w:name w:val="Figure_No Char"/>
    <w:link w:val="FigureNo"/>
    <w:locked/>
    <w:rsid w:val="0041209B"/>
    <w:rPr>
      <w:rFonts w:ascii="Times New Roman" w:eastAsia="Times New Roman" w:hAnsi="Times New Roman" w:cs="Times New Roman"/>
      <w:caps/>
      <w:sz w:val="18"/>
      <w:szCs w:val="20"/>
      <w:lang w:val="fr-FR"/>
    </w:rPr>
  </w:style>
  <w:style w:type="paragraph" w:customStyle="1" w:styleId="Tabletitle">
    <w:name w:val="Table_title"/>
    <w:basedOn w:val="Normal"/>
    <w:next w:val="Tablehead"/>
    <w:link w:val="TabletitleChar"/>
    <w:qFormat/>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lang w:val="fr-FR" w:eastAsia="en-US"/>
    </w:rPr>
  </w:style>
  <w:style w:type="character" w:customStyle="1" w:styleId="TabletitleChar">
    <w:name w:val="Table_title Char"/>
    <w:link w:val="Tabletitle"/>
    <w:qFormat/>
    <w:locked/>
    <w:rsid w:val="0041209B"/>
    <w:rPr>
      <w:rFonts w:ascii="Times New Roman" w:eastAsia="Times New Roman" w:hAnsi="Times New Roman" w:cs="Times New Roman"/>
      <w:b/>
      <w:sz w:val="24"/>
      <w:szCs w:val="20"/>
      <w:lang w:val="fr-FR"/>
    </w:rPr>
  </w:style>
  <w:style w:type="character" w:styleId="FootnoteReference">
    <w:name w:val="footnote reference"/>
    <w:basedOn w:val="DefaultParagraphFont"/>
    <w:rsid w:val="0041209B"/>
    <w:rPr>
      <w:position w:val="6"/>
      <w:sz w:val="18"/>
    </w:rPr>
  </w:style>
  <w:style w:type="paragraph" w:styleId="FootnoteText">
    <w:name w:val="footnote text"/>
    <w:basedOn w:val="Normal"/>
    <w:link w:val="FootnoteTextChar"/>
    <w:rsid w:val="0041209B"/>
    <w:pPr>
      <w:keepLines/>
      <w:tabs>
        <w:tab w:val="left" w:pos="255"/>
        <w:tab w:val="left" w:pos="794"/>
        <w:tab w:val="left" w:pos="1191"/>
        <w:tab w:val="left" w:pos="1588"/>
        <w:tab w:val="left" w:pos="1985"/>
      </w:tabs>
      <w:overflowPunct w:val="0"/>
      <w:autoSpaceDE w:val="0"/>
      <w:autoSpaceDN w:val="0"/>
      <w:adjustRightInd w:val="0"/>
      <w:ind w:left="255" w:hanging="255"/>
      <w:jc w:val="both"/>
      <w:textAlignment w:val="baseline"/>
    </w:pPr>
    <w:rPr>
      <w:rFonts w:eastAsia="Times New Roman"/>
      <w:sz w:val="22"/>
      <w:lang w:val="fr-FR" w:eastAsia="en-US"/>
    </w:rPr>
  </w:style>
  <w:style w:type="character" w:customStyle="1" w:styleId="FootnoteTextChar">
    <w:name w:val="Footnote Text Char"/>
    <w:basedOn w:val="DefaultParagraphFont"/>
    <w:link w:val="FootnoteText"/>
    <w:rsid w:val="0041209B"/>
    <w:rPr>
      <w:rFonts w:ascii="Times New Roman" w:eastAsia="Times New Roman" w:hAnsi="Times New Roman" w:cs="Times New Roman"/>
      <w:szCs w:val="20"/>
      <w:lang w:val="fr-FR"/>
    </w:rPr>
  </w:style>
  <w:style w:type="paragraph" w:styleId="Revision">
    <w:name w:val="Revision"/>
    <w:hidden/>
    <w:uiPriority w:val="99"/>
    <w:semiHidden/>
    <w:rsid w:val="004006CC"/>
    <w:pPr>
      <w:spacing w:after="0" w:line="240" w:lineRule="auto"/>
    </w:pPr>
    <w:rPr>
      <w:rFonts w:ascii="Times New Roman" w:eastAsia="MS Mincho" w:hAnsi="Times New Roman" w:cs="Times New Roman"/>
      <w:sz w:val="24"/>
      <w:szCs w:val="20"/>
      <w:lang w:eastAsia="zh-CN"/>
    </w:rPr>
  </w:style>
  <w:style w:type="paragraph" w:customStyle="1" w:styleId="Call">
    <w:name w:val="Call"/>
    <w:basedOn w:val="Normal"/>
    <w:next w:val="Normal"/>
    <w:link w:val="CallChar"/>
    <w:rsid w:val="003C4F3C"/>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lang w:val="en-GB" w:eastAsia="en-US"/>
    </w:rPr>
  </w:style>
  <w:style w:type="character" w:customStyle="1" w:styleId="CallChar">
    <w:name w:val="Call Char"/>
    <w:basedOn w:val="DefaultParagraphFont"/>
    <w:link w:val="Call"/>
    <w:rsid w:val="003C4F3C"/>
    <w:rPr>
      <w:rFonts w:ascii="Times New Roman" w:eastAsia="Times New Roman" w:hAnsi="Times New Roman" w:cs="Times New Roman"/>
      <w:i/>
      <w:sz w:val="24"/>
      <w:szCs w:val="20"/>
      <w:lang w:val="en-GB"/>
    </w:rPr>
  </w:style>
  <w:style w:type="character" w:customStyle="1" w:styleId="NormalaftertitleChar">
    <w:name w:val="Normal after title Char"/>
    <w:basedOn w:val="DefaultParagraphFont"/>
    <w:link w:val="Normalaftertitle"/>
    <w:rsid w:val="003C4F3C"/>
    <w:rPr>
      <w:rFonts w:ascii="Times New Roman" w:eastAsia="SimSun" w:hAnsi="Times New Roman" w:cs="Times New Roman"/>
      <w:sz w:val="24"/>
      <w:szCs w:val="20"/>
      <w:lang w:val="en-GB"/>
    </w:rPr>
  </w:style>
  <w:style w:type="paragraph" w:customStyle="1" w:styleId="EditorsNote">
    <w:name w:val="EditorsNote"/>
    <w:basedOn w:val="Normal"/>
    <w:rsid w:val="004A7C5B"/>
    <w:pPr>
      <w:tabs>
        <w:tab w:val="left" w:pos="1134"/>
        <w:tab w:val="left" w:pos="1871"/>
        <w:tab w:val="left" w:pos="2268"/>
      </w:tabs>
      <w:overflowPunct w:val="0"/>
      <w:autoSpaceDE w:val="0"/>
      <w:autoSpaceDN w:val="0"/>
      <w:adjustRightInd w:val="0"/>
      <w:spacing w:before="240" w:after="240"/>
      <w:textAlignment w:val="baseline"/>
    </w:pPr>
    <w:rPr>
      <w:rFonts w:eastAsia="Times New Roman"/>
      <w:i/>
      <w:i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135292">
      <w:bodyDiv w:val="1"/>
      <w:marLeft w:val="0"/>
      <w:marRight w:val="0"/>
      <w:marTop w:val="0"/>
      <w:marBottom w:val="0"/>
      <w:divBdr>
        <w:top w:val="none" w:sz="0" w:space="0" w:color="auto"/>
        <w:left w:val="none" w:sz="0" w:space="0" w:color="auto"/>
        <w:bottom w:val="none" w:sz="0" w:space="0" w:color="auto"/>
        <w:right w:val="none" w:sz="0" w:space="0" w:color="auto"/>
      </w:divBdr>
    </w:div>
    <w:div w:id="17094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itu.int/pub/R-QUE-SG01.2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5477F-172C-4050-9D53-F552239F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Sealy;USA</dc:creator>
  <cp:keywords/>
  <dc:description/>
  <cp:lastModifiedBy>USA</cp:lastModifiedBy>
  <cp:revision>2</cp:revision>
  <dcterms:created xsi:type="dcterms:W3CDTF">2021-08-06T19:24:00Z</dcterms:created>
  <dcterms:modified xsi:type="dcterms:W3CDTF">2021-08-06T19:24:00Z</dcterms:modified>
</cp:coreProperties>
</file>