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A9990" w14:textId="09FA04AB" w:rsidR="00C46536" w:rsidRDefault="00C46536"/>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C46536" w:rsidRPr="00A02BF0" w14:paraId="696BCA94" w14:textId="77777777" w:rsidTr="00D5091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FC1EF38" w14:textId="77777777" w:rsidR="00C46536" w:rsidRPr="00A02BF0" w:rsidRDefault="00C46536" w:rsidP="00D5091C">
            <w:pPr>
              <w:pStyle w:val="TabletitleBR"/>
              <w:keepNext w:val="0"/>
              <w:keepLines w:val="0"/>
              <w:tabs>
                <w:tab w:val="center" w:pos="4680"/>
              </w:tabs>
              <w:suppressAutoHyphens/>
              <w:spacing w:after="0"/>
              <w:rPr>
                <w:spacing w:val="-3"/>
              </w:rPr>
            </w:pPr>
            <w:r w:rsidRPr="00A02BF0">
              <w:br w:type="page"/>
            </w:r>
            <w:r w:rsidRPr="00A02BF0">
              <w:rPr>
                <w:spacing w:val="-3"/>
              </w:rPr>
              <w:t>U.S. Radiocommunications Sector</w:t>
            </w:r>
          </w:p>
          <w:p w14:paraId="4E03233D" w14:textId="77777777" w:rsidR="00C46536" w:rsidRPr="00A02BF0" w:rsidRDefault="00C46536" w:rsidP="00D5091C">
            <w:pPr>
              <w:pStyle w:val="TabletitleBR"/>
              <w:rPr>
                <w:spacing w:val="-3"/>
              </w:rPr>
            </w:pPr>
            <w:r w:rsidRPr="00A02BF0">
              <w:rPr>
                <w:spacing w:val="-3"/>
              </w:rPr>
              <w:t>Fact Sheet</w:t>
            </w:r>
          </w:p>
        </w:tc>
      </w:tr>
      <w:tr w:rsidR="00C46536" w:rsidRPr="00A02BF0" w14:paraId="6F89FEFF" w14:textId="77777777" w:rsidTr="00D5091C">
        <w:trPr>
          <w:trHeight w:val="951"/>
        </w:trPr>
        <w:tc>
          <w:tcPr>
            <w:tcW w:w="3984" w:type="dxa"/>
            <w:tcBorders>
              <w:left w:val="double" w:sz="6" w:space="0" w:color="auto"/>
            </w:tcBorders>
          </w:tcPr>
          <w:p w14:paraId="67476D6D" w14:textId="77777777" w:rsidR="00C46536" w:rsidRPr="00A02BF0" w:rsidRDefault="00C46536" w:rsidP="00D5091C">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A3DCA63" w14:textId="2F2B56CE" w:rsidR="00C46536" w:rsidRPr="00A02BF0" w:rsidRDefault="00C46536" w:rsidP="00073533">
            <w:pPr>
              <w:spacing w:after="120"/>
              <w:ind w:left="144" w:right="144"/>
            </w:pPr>
            <w:r w:rsidRPr="00A02BF0">
              <w:rPr>
                <w:b/>
              </w:rPr>
              <w:t>Document No:</w:t>
            </w:r>
            <w:r w:rsidRPr="00A02BF0">
              <w:t xml:space="preserve">  </w:t>
            </w:r>
            <w:r w:rsidR="006B66AA" w:rsidRPr="00F85E5B">
              <w:t>USWP1A23_1</w:t>
            </w:r>
            <w:r w:rsidR="006B66AA">
              <w:t>6</w:t>
            </w:r>
            <w:r w:rsidR="003D0237">
              <w:t>_</w:t>
            </w:r>
            <w:ins w:id="0" w:author="USA" w:date="2021-08-06T15:40:00Z">
              <w:r w:rsidR="00073533">
                <w:t xml:space="preserve">rev1 </w:t>
              </w:r>
            </w:ins>
            <w:ins w:id="1" w:author="USA" w:date="2021-08-06T15:41:00Z">
              <w:r w:rsidR="002F28BE">
                <w:t>-</w:t>
              </w:r>
            </w:ins>
            <w:ins w:id="2" w:author="USA" w:date="2021-08-06T15:40:00Z">
              <w:r w:rsidR="00073533">
                <w:t xml:space="preserve"> </w:t>
              </w:r>
            </w:ins>
            <w:ins w:id="3" w:author="USA" w:date="2021-08-06T15:46:00Z">
              <w:r w:rsidR="002F28BE">
                <w:t xml:space="preserve">Ann 6 </w:t>
              </w:r>
            </w:ins>
            <w:r w:rsidR="006B66AA" w:rsidRPr="00F85E5B">
              <w:t>PDN</w:t>
            </w:r>
            <w:ins w:id="4" w:author="USA" w:date="2021-08-06T15:41:00Z">
              <w:r w:rsidR="00073533">
                <w:t xml:space="preserve"> </w:t>
              </w:r>
            </w:ins>
            <w:r w:rsidR="006B66AA" w:rsidRPr="00F85E5B">
              <w:t>R</w:t>
            </w:r>
            <w:ins w:id="5" w:author="USA" w:date="2021-08-06T15:41:00Z">
              <w:r w:rsidR="00073533">
                <w:t>eport</w:t>
              </w:r>
            </w:ins>
            <w:r w:rsidR="006B66AA" w:rsidRPr="00F85E5B">
              <w:t xml:space="preserve"> SM</w:t>
            </w:r>
            <w:proofErr w:type="gramStart"/>
            <w:r w:rsidR="006B66AA" w:rsidRPr="00F85E5B">
              <w:t>.[</w:t>
            </w:r>
            <w:proofErr w:type="gramEnd"/>
            <w:r w:rsidR="006B66AA" w:rsidRPr="00F85E5B">
              <w:t>WPT.BEAM.</w:t>
            </w:r>
            <w:del w:id="6" w:author="USA" w:date="2021-08-06T15:41:00Z">
              <w:r w:rsidR="006B66AA" w:rsidRPr="00F85E5B" w:rsidDel="00073533">
                <w:delText>FRQ</w:delText>
              </w:r>
            </w:del>
            <w:ins w:id="7" w:author="USA" w:date="2021-08-06T15:41:00Z">
              <w:r w:rsidR="00073533">
                <w:t>IMPACTS</w:t>
              </w:r>
            </w:ins>
            <w:r w:rsidR="006B66AA" w:rsidRPr="00F85E5B">
              <w:t>]</w:t>
            </w:r>
          </w:p>
        </w:tc>
      </w:tr>
      <w:tr w:rsidR="00C46536" w:rsidRPr="00A02BF0" w14:paraId="7AC2C199" w14:textId="77777777" w:rsidTr="00D5091C">
        <w:trPr>
          <w:trHeight w:val="378"/>
        </w:trPr>
        <w:tc>
          <w:tcPr>
            <w:tcW w:w="3984" w:type="dxa"/>
            <w:tcBorders>
              <w:left w:val="double" w:sz="6" w:space="0" w:color="auto"/>
            </w:tcBorders>
          </w:tcPr>
          <w:p w14:paraId="1C085DF9" w14:textId="32CAC9C6" w:rsidR="00C46536" w:rsidRPr="00C85F86" w:rsidRDefault="00C46536" w:rsidP="00D5091C">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1" w:history="1">
              <w:r w:rsidRPr="00C85F86">
                <w:rPr>
                  <w:rStyle w:val="Hyperlink"/>
                </w:rPr>
                <w:t>Annex 6</w:t>
              </w:r>
            </w:hyperlink>
            <w:r>
              <w:t xml:space="preserve"> – </w:t>
            </w:r>
            <w:r w:rsidRPr="00C85F86">
              <w:t xml:space="preserve"> PRELIMINARY DRAFT NEW </w:t>
            </w:r>
            <w:r w:rsidRPr="00C85F86">
              <w:br/>
              <w:t>REPORT ITU-R SM.[WPT.BEAM.IMPACTS</w:t>
            </w:r>
            <w:r w:rsidR="0046669E">
              <w:t>]</w:t>
            </w:r>
          </w:p>
        </w:tc>
        <w:tc>
          <w:tcPr>
            <w:tcW w:w="5409" w:type="dxa"/>
            <w:tcBorders>
              <w:right w:val="double" w:sz="6" w:space="0" w:color="auto"/>
            </w:tcBorders>
          </w:tcPr>
          <w:p w14:paraId="0809CB23" w14:textId="37737D17" w:rsidR="00C46536" w:rsidRPr="00A02BF0" w:rsidRDefault="00C46536" w:rsidP="00D5091C">
            <w:pPr>
              <w:tabs>
                <w:tab w:val="left" w:pos="162"/>
              </w:tabs>
              <w:ind w:left="612" w:right="144" w:hanging="468"/>
            </w:pPr>
            <w:r w:rsidRPr="00A02BF0">
              <w:rPr>
                <w:b/>
              </w:rPr>
              <w:t>Date:</w:t>
            </w:r>
            <w:r w:rsidRPr="00A02BF0">
              <w:t xml:space="preserve">  </w:t>
            </w:r>
            <w:r w:rsidRPr="00C13D45">
              <w:t xml:space="preserve">2 </w:t>
            </w:r>
            <w:r w:rsidR="005262A1">
              <w:t>June</w:t>
            </w:r>
            <w:r w:rsidR="005262A1" w:rsidRPr="00C13D45">
              <w:t xml:space="preserve"> </w:t>
            </w:r>
            <w:r w:rsidRPr="00C13D45">
              <w:t>2021</w:t>
            </w:r>
          </w:p>
        </w:tc>
      </w:tr>
      <w:tr w:rsidR="00C46536" w:rsidRPr="00A02BF0" w14:paraId="001775D7" w14:textId="77777777" w:rsidTr="00D5091C">
        <w:trPr>
          <w:trHeight w:val="459"/>
        </w:trPr>
        <w:tc>
          <w:tcPr>
            <w:tcW w:w="9393" w:type="dxa"/>
            <w:gridSpan w:val="2"/>
            <w:tcBorders>
              <w:left w:val="double" w:sz="6" w:space="0" w:color="auto"/>
              <w:right w:val="double" w:sz="6" w:space="0" w:color="auto"/>
            </w:tcBorders>
          </w:tcPr>
          <w:p w14:paraId="1C89FA27" w14:textId="61F87BE9" w:rsidR="00C46536" w:rsidRDefault="00C46536" w:rsidP="00D5091C">
            <w:pPr>
              <w:pStyle w:val="Heading2"/>
              <w:rPr>
                <w:b w:val="0"/>
                <w:lang w:eastAsia="zh-CN"/>
              </w:rPr>
            </w:pPr>
            <w:r>
              <w:rPr>
                <w:bCs/>
              </w:rPr>
              <w:t xml:space="preserve">Document Title:  </w:t>
            </w:r>
            <w:r w:rsidRPr="00642C8A">
              <w:rPr>
                <w:b w:val="0"/>
                <w:lang w:eastAsia="zh-CN"/>
              </w:rPr>
              <w:t xml:space="preserve"> </w:t>
            </w:r>
            <w:r>
              <w:rPr>
                <w:b w:val="0"/>
                <w:lang w:eastAsia="zh-CN"/>
              </w:rPr>
              <w:t>Proposed revisions to Preliminary Draft New Recommendation ITU-R SM</w:t>
            </w:r>
            <w:proofErr w:type="gramStart"/>
            <w:r>
              <w:rPr>
                <w:b w:val="0"/>
                <w:lang w:eastAsia="zh-CN"/>
              </w:rPr>
              <w:t>.[</w:t>
            </w:r>
            <w:proofErr w:type="gramEnd"/>
            <w:r>
              <w:rPr>
                <w:b w:val="0"/>
                <w:lang w:eastAsia="zh-CN"/>
              </w:rPr>
              <w:t>WPT.BEAM.</w:t>
            </w:r>
            <w:r w:rsidR="00080F1B">
              <w:rPr>
                <w:b w:val="0"/>
                <w:lang w:eastAsia="zh-CN"/>
              </w:rPr>
              <w:t>IMPACTS</w:t>
            </w:r>
            <w:r>
              <w:rPr>
                <w:b w:val="0"/>
                <w:lang w:eastAsia="zh-CN"/>
              </w:rPr>
              <w:t>]</w:t>
            </w:r>
          </w:p>
          <w:p w14:paraId="744E6F79" w14:textId="77777777" w:rsidR="00C46536" w:rsidRPr="00790A03" w:rsidRDefault="00C46536" w:rsidP="00D5091C">
            <w:pPr>
              <w:rPr>
                <w:lang w:eastAsia="zh-CN"/>
              </w:rPr>
            </w:pPr>
          </w:p>
        </w:tc>
      </w:tr>
      <w:tr w:rsidR="00C46536" w:rsidRPr="00A02BF0" w14:paraId="3C251A41" w14:textId="77777777" w:rsidTr="00D5091C">
        <w:trPr>
          <w:trHeight w:val="1960"/>
        </w:trPr>
        <w:tc>
          <w:tcPr>
            <w:tcW w:w="3984" w:type="dxa"/>
            <w:tcBorders>
              <w:left w:val="double" w:sz="6" w:space="0" w:color="auto"/>
            </w:tcBorders>
          </w:tcPr>
          <w:p w14:paraId="1F105668" w14:textId="77777777" w:rsidR="00C46536" w:rsidRDefault="00C46536" w:rsidP="00D5091C">
            <w:pPr>
              <w:ind w:left="144" w:right="144"/>
              <w:rPr>
                <w:b/>
              </w:rPr>
            </w:pPr>
            <w:r w:rsidRPr="00A02BF0">
              <w:rPr>
                <w:b/>
              </w:rPr>
              <w:t>Author(s)/Contributors(s):</w:t>
            </w:r>
          </w:p>
          <w:p w14:paraId="50CF8815" w14:textId="77777777" w:rsidR="00C46536" w:rsidRPr="00A02BF0" w:rsidRDefault="00C46536" w:rsidP="00D5091C">
            <w:pPr>
              <w:ind w:left="144" w:right="144"/>
              <w:rPr>
                <w:b/>
              </w:rPr>
            </w:pPr>
          </w:p>
          <w:p w14:paraId="44A46CDD" w14:textId="77777777" w:rsidR="00C46536" w:rsidRDefault="00C46536" w:rsidP="00D5091C">
            <w:pPr>
              <w:ind w:left="144" w:right="144"/>
              <w:rPr>
                <w:bCs/>
                <w:iCs/>
              </w:rPr>
            </w:pPr>
            <w:r>
              <w:rPr>
                <w:bCs/>
                <w:iCs/>
              </w:rPr>
              <w:t>Michael Marcus</w:t>
            </w:r>
          </w:p>
          <w:p w14:paraId="718EE8A2" w14:textId="77777777" w:rsidR="00C46536" w:rsidRDefault="00C46536" w:rsidP="00D5091C">
            <w:pPr>
              <w:ind w:left="144" w:right="144"/>
              <w:rPr>
                <w:bCs/>
                <w:iCs/>
              </w:rPr>
            </w:pPr>
            <w:r>
              <w:rPr>
                <w:bCs/>
                <w:iCs/>
              </w:rPr>
              <w:t>Marcus Spectrum Solutions LLC</w:t>
            </w:r>
          </w:p>
          <w:p w14:paraId="400D9B86" w14:textId="77777777" w:rsidR="00AC268B" w:rsidRDefault="00AC268B" w:rsidP="00D5091C">
            <w:pPr>
              <w:ind w:left="144" w:right="144"/>
              <w:rPr>
                <w:bCs/>
                <w:iCs/>
              </w:rPr>
            </w:pPr>
          </w:p>
          <w:p w14:paraId="7BCD2640" w14:textId="77777777" w:rsidR="00AC268B" w:rsidRPr="00001E00" w:rsidRDefault="00AC268B" w:rsidP="00D5091C">
            <w:pPr>
              <w:ind w:left="144" w:right="144"/>
              <w:rPr>
                <w:bCs/>
                <w:iCs/>
                <w:highlight w:val="cyan"/>
                <w:rPrChange w:id="8" w:author="USA1" w:date="2021-08-02T15:57:00Z">
                  <w:rPr>
                    <w:bCs/>
                    <w:iCs/>
                  </w:rPr>
                </w:rPrChange>
              </w:rPr>
            </w:pPr>
            <w:commentRangeStart w:id="9"/>
            <w:r w:rsidRPr="00001E00">
              <w:rPr>
                <w:bCs/>
                <w:iCs/>
                <w:highlight w:val="cyan"/>
                <w:rPrChange w:id="10" w:author="USA1" w:date="2021-08-02T15:57:00Z">
                  <w:rPr>
                    <w:bCs/>
                    <w:iCs/>
                  </w:rPr>
                </w:rPrChange>
              </w:rPr>
              <w:t>Matt Greenspan</w:t>
            </w:r>
            <w:commentRangeEnd w:id="9"/>
            <w:r w:rsidR="00DC7E93">
              <w:rPr>
                <w:rStyle w:val="CommentReference"/>
              </w:rPr>
              <w:commentReference w:id="9"/>
            </w:r>
          </w:p>
          <w:p w14:paraId="72F12EF4" w14:textId="3C72D8D1" w:rsidR="00AC268B" w:rsidRPr="00A02BF0" w:rsidRDefault="0095539D" w:rsidP="00D5091C">
            <w:pPr>
              <w:ind w:left="144" w:right="144"/>
              <w:rPr>
                <w:bCs/>
                <w:iCs/>
              </w:rPr>
            </w:pPr>
            <w:r w:rsidRPr="00001E00">
              <w:rPr>
                <w:bCs/>
                <w:iCs/>
                <w:highlight w:val="cyan"/>
                <w:rPrChange w:id="11" w:author="USA1" w:date="2021-08-02T15:57:00Z">
                  <w:rPr>
                    <w:bCs/>
                    <w:iCs/>
                  </w:rPr>
                </w:rPrChange>
              </w:rPr>
              <w:t>Telecommunications Management Group, Inc. (TMG)</w:t>
            </w:r>
          </w:p>
        </w:tc>
        <w:tc>
          <w:tcPr>
            <w:tcW w:w="5409" w:type="dxa"/>
            <w:tcBorders>
              <w:right w:val="double" w:sz="6" w:space="0" w:color="auto"/>
            </w:tcBorders>
          </w:tcPr>
          <w:p w14:paraId="29A32A39" w14:textId="77777777" w:rsidR="00C46536" w:rsidRDefault="00C46536" w:rsidP="00D5091C">
            <w:pPr>
              <w:ind w:right="144"/>
              <w:rPr>
                <w:b/>
                <w:bCs/>
              </w:rPr>
            </w:pPr>
          </w:p>
          <w:p w14:paraId="73978F9D" w14:textId="77777777" w:rsidR="00C46536" w:rsidRDefault="00C46536" w:rsidP="00D5091C">
            <w:pPr>
              <w:ind w:right="144"/>
              <w:rPr>
                <w:b/>
                <w:bCs/>
              </w:rPr>
            </w:pPr>
          </w:p>
          <w:p w14:paraId="74080A63" w14:textId="77777777" w:rsidR="00C46536" w:rsidRDefault="00C46536" w:rsidP="00D5091C">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+1 (301-229-7714)</w:t>
            </w:r>
          </w:p>
          <w:p w14:paraId="16E4ED17" w14:textId="77777777" w:rsidR="0095539D" w:rsidRDefault="0095539D" w:rsidP="00D5091C">
            <w:pPr>
              <w:ind w:right="144"/>
              <w:rPr>
                <w:bCs/>
              </w:rPr>
            </w:pPr>
          </w:p>
          <w:p w14:paraId="186D821C" w14:textId="3D83730A" w:rsidR="0095539D" w:rsidRPr="00F022CE" w:rsidRDefault="0095539D" w:rsidP="00D5091C">
            <w:pPr>
              <w:ind w:right="144"/>
              <w:rPr>
                <w:bCs/>
              </w:rPr>
            </w:pPr>
            <w:r w:rsidRPr="00001E00">
              <w:rPr>
                <w:b/>
                <w:bCs/>
                <w:highlight w:val="cyan"/>
                <w:rPrChange w:id="12" w:author="USA1" w:date="2021-08-02T15:58:00Z">
                  <w:rPr>
                    <w:b/>
                    <w:bCs/>
                  </w:rPr>
                </w:rPrChange>
              </w:rPr>
              <w:t>Email</w:t>
            </w:r>
            <w:r w:rsidRPr="00001E00">
              <w:rPr>
                <w:bCs/>
                <w:highlight w:val="cyan"/>
                <w:rPrChange w:id="13" w:author="USA1" w:date="2021-08-02T15:58:00Z">
                  <w:rPr>
                    <w:bCs/>
                  </w:rPr>
                </w:rPrChange>
              </w:rPr>
              <w:t>:  mgreenspan@tmgtelecom.com</w:t>
            </w:r>
            <w:r w:rsidRPr="00001E00">
              <w:rPr>
                <w:bCs/>
                <w:highlight w:val="cyan"/>
                <w:rPrChange w:id="14" w:author="USA1" w:date="2021-08-02T15:58:00Z">
                  <w:rPr>
                    <w:bCs/>
                  </w:rPr>
                </w:rPrChange>
              </w:rPr>
              <w:br/>
            </w:r>
            <w:r w:rsidRPr="00001E00">
              <w:rPr>
                <w:b/>
                <w:bCs/>
                <w:highlight w:val="cyan"/>
                <w:rPrChange w:id="15" w:author="USA1" w:date="2021-08-02T15:58:00Z">
                  <w:rPr>
                    <w:b/>
                    <w:bCs/>
                  </w:rPr>
                </w:rPrChange>
              </w:rPr>
              <w:t>Phone</w:t>
            </w:r>
            <w:r w:rsidRPr="00001E00">
              <w:rPr>
                <w:bCs/>
                <w:highlight w:val="cyan"/>
                <w:rPrChange w:id="16" w:author="USA1" w:date="2021-08-02T15:58:00Z">
                  <w:rPr>
                    <w:bCs/>
                  </w:rPr>
                </w:rPrChange>
              </w:rPr>
              <w:t>:  +1 (</w:t>
            </w:r>
            <w:r w:rsidR="009F4081" w:rsidRPr="00001E00">
              <w:rPr>
                <w:bCs/>
                <w:highlight w:val="cyan"/>
                <w:rPrChange w:id="17" w:author="USA1" w:date="2021-08-02T15:58:00Z">
                  <w:rPr>
                    <w:bCs/>
                  </w:rPr>
                </w:rPrChange>
              </w:rPr>
              <w:t xml:space="preserve">703) </w:t>
            </w:r>
            <w:r w:rsidRPr="00001E00">
              <w:rPr>
                <w:bCs/>
                <w:highlight w:val="cyan"/>
                <w:rPrChange w:id="18" w:author="USA1" w:date="2021-08-02T15:58:00Z">
                  <w:rPr>
                    <w:bCs/>
                  </w:rPr>
                </w:rPrChange>
              </w:rPr>
              <w:t>22</w:t>
            </w:r>
            <w:r w:rsidR="00785B2A" w:rsidRPr="00001E00">
              <w:rPr>
                <w:bCs/>
                <w:highlight w:val="cyan"/>
                <w:rPrChange w:id="19" w:author="USA1" w:date="2021-08-02T15:58:00Z">
                  <w:rPr>
                    <w:bCs/>
                  </w:rPr>
                </w:rPrChange>
              </w:rPr>
              <w:t>4</w:t>
            </w:r>
            <w:r w:rsidRPr="00001E00">
              <w:rPr>
                <w:bCs/>
                <w:highlight w:val="cyan"/>
                <w:rPrChange w:id="20" w:author="USA1" w:date="2021-08-02T15:58:00Z">
                  <w:rPr>
                    <w:bCs/>
                  </w:rPr>
                </w:rPrChange>
              </w:rPr>
              <w:t>-</w:t>
            </w:r>
            <w:r w:rsidR="00785B2A" w:rsidRPr="00001E00">
              <w:rPr>
                <w:bCs/>
                <w:highlight w:val="cyan"/>
                <w:rPrChange w:id="21" w:author="USA1" w:date="2021-08-02T15:58:00Z">
                  <w:rPr>
                    <w:bCs/>
                  </w:rPr>
                </w:rPrChange>
              </w:rPr>
              <w:t>1501</w:t>
            </w:r>
          </w:p>
        </w:tc>
      </w:tr>
      <w:tr w:rsidR="00C46536" w:rsidRPr="00A02BF0" w14:paraId="4E642C15" w14:textId="77777777" w:rsidTr="00D5091C">
        <w:trPr>
          <w:trHeight w:val="541"/>
        </w:trPr>
        <w:tc>
          <w:tcPr>
            <w:tcW w:w="9393" w:type="dxa"/>
            <w:gridSpan w:val="2"/>
            <w:tcBorders>
              <w:left w:val="double" w:sz="6" w:space="0" w:color="auto"/>
              <w:right w:val="double" w:sz="6" w:space="0" w:color="auto"/>
            </w:tcBorders>
          </w:tcPr>
          <w:p w14:paraId="278DC0A7" w14:textId="5AAFF7D2" w:rsidR="00C46536" w:rsidRDefault="00C46536" w:rsidP="00D5091C">
            <w:pPr>
              <w:spacing w:after="120"/>
              <w:ind w:right="144"/>
              <w:rPr>
                <w:bCs/>
              </w:rPr>
            </w:pPr>
            <w:r w:rsidRPr="00A02BF0">
              <w:rPr>
                <w:b/>
              </w:rPr>
              <w:t>Purpose/Objective:</w:t>
            </w:r>
            <w:r w:rsidRPr="00A02BF0">
              <w:rPr>
                <w:bCs/>
              </w:rPr>
              <w:t xml:space="preserve"> </w:t>
            </w:r>
            <w:r>
              <w:rPr>
                <w:bCs/>
              </w:rPr>
              <w:t>Submit further information on impact of 24 and 61 GHz Beam WPT systems</w:t>
            </w:r>
            <w:r w:rsidR="0095539D">
              <w:rPr>
                <w:bCs/>
              </w:rPr>
              <w:t>;</w:t>
            </w:r>
          </w:p>
          <w:p w14:paraId="766CFE49" w14:textId="5D005181" w:rsidR="00A0187F" w:rsidRPr="00A02BF0" w:rsidRDefault="007E453F" w:rsidP="00D5091C">
            <w:pPr>
              <w:spacing w:after="120"/>
              <w:ind w:right="144"/>
            </w:pPr>
            <w:r w:rsidRPr="00001E00">
              <w:rPr>
                <w:bCs/>
                <w:highlight w:val="cyan"/>
                <w:rPrChange w:id="22" w:author="USA1" w:date="2021-08-02T15:58:00Z">
                  <w:rPr>
                    <w:bCs/>
                  </w:rPr>
                </w:rPrChange>
              </w:rPr>
              <w:t>s</w:t>
            </w:r>
            <w:r w:rsidR="00A0187F" w:rsidRPr="00001E00">
              <w:rPr>
                <w:bCs/>
                <w:highlight w:val="cyan"/>
                <w:rPrChange w:id="23" w:author="USA1" w:date="2021-08-02T15:58:00Z">
                  <w:rPr>
                    <w:bCs/>
                  </w:rPr>
                </w:rPrChange>
              </w:rPr>
              <w:t>upport the approval of the WPT Beam Impacts document</w:t>
            </w:r>
            <w:r w:rsidR="0095539D" w:rsidRPr="00001E00">
              <w:rPr>
                <w:bCs/>
                <w:highlight w:val="cyan"/>
                <w:rPrChange w:id="24" w:author="USA1" w:date="2021-08-02T15:58:00Z">
                  <w:rPr>
                    <w:bCs/>
                  </w:rPr>
                </w:rPrChange>
              </w:rPr>
              <w:t>.</w:t>
            </w:r>
          </w:p>
        </w:tc>
      </w:tr>
      <w:tr w:rsidR="00C46536" w:rsidRPr="00A02BF0" w14:paraId="094FC251" w14:textId="77777777" w:rsidTr="00D5091C">
        <w:trPr>
          <w:trHeight w:val="1380"/>
        </w:trPr>
        <w:tc>
          <w:tcPr>
            <w:tcW w:w="9393" w:type="dxa"/>
            <w:gridSpan w:val="2"/>
            <w:tcBorders>
              <w:left w:val="double" w:sz="6" w:space="0" w:color="auto"/>
              <w:bottom w:val="single" w:sz="12" w:space="0" w:color="auto"/>
              <w:right w:val="double" w:sz="6" w:space="0" w:color="auto"/>
            </w:tcBorders>
          </w:tcPr>
          <w:p w14:paraId="73FBFB51" w14:textId="77777777" w:rsidR="00C46536" w:rsidRPr="00E43D52" w:rsidRDefault="00C46536" w:rsidP="00D5091C">
            <w:pPr>
              <w:rPr>
                <w:bCs/>
              </w:rPr>
            </w:pPr>
            <w:r w:rsidRPr="00A02BF0">
              <w:rPr>
                <w:b/>
              </w:rPr>
              <w:t>Abstract:</w:t>
            </w:r>
            <w:r w:rsidRPr="00A02BF0">
              <w:rPr>
                <w:bCs/>
              </w:rPr>
              <w:t xml:space="preserve">  </w:t>
            </w:r>
            <w:r>
              <w:rPr>
                <w:bCs/>
              </w:rPr>
              <w:t>This contribution adds information on the impact of 24 and 61 GHz Beam WPT, both ISM bands, with respect to nearby allocations and the out-of-band-emission limits necessary to protect such allocations.</w:t>
            </w:r>
          </w:p>
          <w:p w14:paraId="47A8ADA4" w14:textId="77777777" w:rsidR="00C46536" w:rsidRDefault="00C46536" w:rsidP="00D5091C">
            <w:pPr>
              <w:rPr>
                <w:bCs/>
              </w:rPr>
            </w:pPr>
          </w:p>
          <w:p w14:paraId="24E53C87" w14:textId="0E84B11E" w:rsidR="006553CE" w:rsidRPr="00E43D52" w:rsidRDefault="006553CE" w:rsidP="00D5091C">
            <w:pPr>
              <w:rPr>
                <w:bCs/>
              </w:rPr>
            </w:pPr>
            <w:r w:rsidRPr="00711599">
              <w:rPr>
                <w:bCs/>
                <w:highlight w:val="cyan"/>
                <w:rPrChange w:id="25" w:author="USA1" w:date="2021-08-02T15:58:00Z">
                  <w:rPr>
                    <w:bCs/>
                  </w:rPr>
                </w:rPrChange>
              </w:rPr>
              <w:t>Based on the maturity of the document as well as the overall stability of the text, and in accordance with the agreed upon work plan, it proposes to approve the document and elevate it to Draft New Report status during the November 2021 meeting of ITU-R WP1A.</w:t>
            </w:r>
          </w:p>
        </w:tc>
      </w:tr>
    </w:tbl>
    <w:p w14:paraId="43E61357" w14:textId="46CB6E7D" w:rsidR="00C46536" w:rsidRDefault="00C46536"/>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F8FD8E" w14:textId="77777777" w:rsidTr="00876A8A">
        <w:trPr>
          <w:cantSplit/>
        </w:trPr>
        <w:tc>
          <w:tcPr>
            <w:tcW w:w="6487" w:type="dxa"/>
            <w:vAlign w:val="center"/>
          </w:tcPr>
          <w:p w14:paraId="5AB7522D" w14:textId="291C75F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5D87478" w14:textId="77777777" w:rsidR="009F6520" w:rsidRDefault="008614B2" w:rsidP="008614B2">
            <w:pPr>
              <w:shd w:val="solid" w:color="FFFFFF" w:fill="FFFFFF"/>
              <w:spacing w:line="240" w:lineRule="atLeast"/>
            </w:pPr>
            <w:bookmarkStart w:id="26" w:name="ditulogo"/>
            <w:bookmarkEnd w:id="26"/>
            <w:r>
              <w:rPr>
                <w:noProof/>
                <w:lang w:eastAsia="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4CB0DEB" w14:textId="77777777" w:rsidTr="00876A8A">
        <w:trPr>
          <w:cantSplit/>
        </w:trPr>
        <w:tc>
          <w:tcPr>
            <w:tcW w:w="6487" w:type="dxa"/>
            <w:tcBorders>
              <w:bottom w:val="single" w:sz="12" w:space="0" w:color="auto"/>
            </w:tcBorders>
          </w:tcPr>
          <w:p w14:paraId="3A2401E2"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51782D" w:rsidRDefault="000069D4" w:rsidP="00A5173C">
            <w:pPr>
              <w:shd w:val="solid" w:color="FFFFFF" w:fill="FFFFFF"/>
              <w:spacing w:after="48" w:line="240" w:lineRule="atLeast"/>
              <w:rPr>
                <w:sz w:val="22"/>
                <w:szCs w:val="22"/>
              </w:rPr>
            </w:pPr>
          </w:p>
        </w:tc>
      </w:tr>
      <w:tr w:rsidR="000069D4" w14:paraId="2DEDDC95" w14:textId="77777777" w:rsidTr="00876A8A">
        <w:trPr>
          <w:cantSplit/>
        </w:trPr>
        <w:tc>
          <w:tcPr>
            <w:tcW w:w="6487" w:type="dxa"/>
            <w:tcBorders>
              <w:top w:val="single" w:sz="12" w:space="0" w:color="auto"/>
            </w:tcBorders>
          </w:tcPr>
          <w:p w14:paraId="5CE1E09D"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710D66" w:rsidRDefault="000069D4" w:rsidP="00A5173C">
            <w:pPr>
              <w:shd w:val="solid" w:color="FFFFFF" w:fill="FFFFFF"/>
              <w:spacing w:after="48" w:line="240" w:lineRule="atLeast"/>
            </w:pPr>
          </w:p>
        </w:tc>
      </w:tr>
      <w:tr w:rsidR="00B73233" w14:paraId="097615C8" w14:textId="77777777" w:rsidTr="00876A8A">
        <w:trPr>
          <w:cantSplit/>
        </w:trPr>
        <w:tc>
          <w:tcPr>
            <w:tcW w:w="6487" w:type="dxa"/>
            <w:vMerge w:val="restart"/>
          </w:tcPr>
          <w:p w14:paraId="386EBE89" w14:textId="193DFD6A" w:rsidR="00B73233" w:rsidRPr="00E61751" w:rsidRDefault="00B73233" w:rsidP="00B73233">
            <w:pPr>
              <w:shd w:val="solid" w:color="FFFFFF" w:fill="FFFFFF"/>
              <w:spacing w:after="240"/>
              <w:ind w:left="1134" w:hanging="1134"/>
              <w:rPr>
                <w:rFonts w:ascii="Verdana" w:hAnsi="Verdana"/>
                <w:sz w:val="20"/>
              </w:rPr>
            </w:pPr>
            <w:bookmarkStart w:id="27" w:name="recibido"/>
            <w:bookmarkStart w:id="28" w:name="dnum" w:colFirst="1" w:colLast="1"/>
            <w:bookmarkEnd w:id="27"/>
            <w:r w:rsidRPr="00E61751">
              <w:rPr>
                <w:rFonts w:ascii="Verdana" w:hAnsi="Verdana"/>
                <w:sz w:val="20"/>
              </w:rPr>
              <w:t>Source:</w:t>
            </w:r>
            <w:r w:rsidRPr="00E61751">
              <w:rPr>
                <w:rFonts w:ascii="Verdana" w:hAnsi="Verdana"/>
                <w:sz w:val="20"/>
              </w:rPr>
              <w:tab/>
            </w:r>
            <w:r w:rsidRPr="00C13D45">
              <w:rPr>
                <w:rFonts w:ascii="Verdana" w:hAnsi="Verdana"/>
                <w:sz w:val="20"/>
              </w:rPr>
              <w:t>Document 1A/TEMP/31 (edited)</w:t>
            </w:r>
          </w:p>
          <w:p w14:paraId="19340B49" w14:textId="03C978CB" w:rsidR="00B73233" w:rsidRPr="009E6340" w:rsidRDefault="00B73233" w:rsidP="00B73233">
            <w:pPr>
              <w:shd w:val="solid" w:color="FFFFFF" w:fill="FFFFFF"/>
              <w:spacing w:after="240"/>
              <w:ind w:left="1134" w:hanging="1134"/>
              <w:rPr>
                <w:rFonts w:ascii="Verdana" w:hAnsi="Verdana"/>
                <w:sz w:val="20"/>
              </w:rPr>
            </w:pPr>
          </w:p>
          <w:p w14:paraId="7CA1AA1C" w14:textId="08281CBF" w:rsidR="00B73233" w:rsidRPr="009E6340" w:rsidRDefault="00B73233" w:rsidP="00E107A6">
            <w:pPr>
              <w:shd w:val="solid" w:color="FFFFFF" w:fill="FFFFFF"/>
              <w:spacing w:after="240"/>
              <w:rPr>
                <w:rFonts w:ascii="Verdana" w:hAnsi="Verdana"/>
                <w:sz w:val="20"/>
              </w:rPr>
            </w:pPr>
          </w:p>
        </w:tc>
        <w:tc>
          <w:tcPr>
            <w:tcW w:w="3402" w:type="dxa"/>
          </w:tcPr>
          <w:p w14:paraId="6107F605" w14:textId="14B692BB" w:rsidR="00B73233" w:rsidRPr="00C13D45" w:rsidRDefault="00B73233" w:rsidP="00B73233">
            <w:pPr>
              <w:shd w:val="solid" w:color="FFFFFF" w:fill="FFFFFF"/>
              <w:spacing w:line="240" w:lineRule="atLeast"/>
              <w:rPr>
                <w:rFonts w:ascii="Verdana" w:hAnsi="Verdana"/>
                <w:sz w:val="20"/>
                <w:lang w:eastAsia="zh-CN"/>
              </w:rPr>
            </w:pPr>
            <w:r w:rsidRPr="00C13D45">
              <w:rPr>
                <w:rFonts w:ascii="Verdana" w:hAnsi="Verdana"/>
                <w:b/>
                <w:sz w:val="20"/>
                <w:lang w:eastAsia="zh-CN"/>
              </w:rPr>
              <w:t>Document 1A/XX-E</w:t>
            </w:r>
          </w:p>
        </w:tc>
      </w:tr>
      <w:tr w:rsidR="00B73233" w14:paraId="5C444364" w14:textId="77777777" w:rsidTr="00876A8A">
        <w:trPr>
          <w:cantSplit/>
        </w:trPr>
        <w:tc>
          <w:tcPr>
            <w:tcW w:w="6487" w:type="dxa"/>
            <w:vMerge/>
          </w:tcPr>
          <w:p w14:paraId="122E45B8" w14:textId="77777777" w:rsidR="00B73233" w:rsidRDefault="00B73233" w:rsidP="00B73233">
            <w:pPr>
              <w:spacing w:before="60"/>
              <w:jc w:val="center"/>
              <w:rPr>
                <w:b/>
                <w:smallCaps/>
                <w:sz w:val="32"/>
                <w:lang w:eastAsia="zh-CN"/>
              </w:rPr>
            </w:pPr>
            <w:bookmarkStart w:id="29" w:name="ddate" w:colFirst="1" w:colLast="1"/>
            <w:bookmarkEnd w:id="28"/>
          </w:p>
        </w:tc>
        <w:tc>
          <w:tcPr>
            <w:tcW w:w="3402" w:type="dxa"/>
          </w:tcPr>
          <w:p w14:paraId="14354FD4" w14:textId="3B27D7CA" w:rsidR="00B73233" w:rsidRPr="00C13D45" w:rsidRDefault="00B73233" w:rsidP="00B73233">
            <w:pPr>
              <w:shd w:val="solid" w:color="FFFFFF" w:fill="FFFFFF"/>
              <w:spacing w:line="240" w:lineRule="atLeast"/>
              <w:rPr>
                <w:rFonts w:ascii="Verdana" w:hAnsi="Verdana"/>
                <w:sz w:val="20"/>
                <w:lang w:eastAsia="zh-CN"/>
              </w:rPr>
            </w:pP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t>______ 2021</w:t>
            </w:r>
          </w:p>
        </w:tc>
      </w:tr>
      <w:tr w:rsidR="00B73233" w14:paraId="426E75BE" w14:textId="77777777" w:rsidTr="00876A8A">
        <w:trPr>
          <w:cantSplit/>
        </w:trPr>
        <w:tc>
          <w:tcPr>
            <w:tcW w:w="6487" w:type="dxa"/>
            <w:vMerge/>
          </w:tcPr>
          <w:p w14:paraId="41DA4931" w14:textId="77777777" w:rsidR="00B73233" w:rsidRDefault="00B73233" w:rsidP="00B73233">
            <w:pPr>
              <w:spacing w:before="60"/>
              <w:jc w:val="center"/>
              <w:rPr>
                <w:b/>
                <w:smallCaps/>
                <w:sz w:val="32"/>
                <w:lang w:eastAsia="zh-CN"/>
              </w:rPr>
            </w:pPr>
            <w:bookmarkStart w:id="30" w:name="dorlang" w:colFirst="1" w:colLast="1"/>
            <w:bookmarkEnd w:id="29"/>
          </w:p>
        </w:tc>
        <w:tc>
          <w:tcPr>
            <w:tcW w:w="3402" w:type="dxa"/>
          </w:tcPr>
          <w:p w14:paraId="6E36ABEC" w14:textId="028E41A5" w:rsidR="00B73233" w:rsidRPr="008614B2" w:rsidRDefault="00B73233" w:rsidP="00B73233">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8611C4" w14:paraId="1D7CFFAE" w14:textId="77777777" w:rsidTr="00D046A7">
        <w:trPr>
          <w:cantSplit/>
        </w:trPr>
        <w:tc>
          <w:tcPr>
            <w:tcW w:w="9889" w:type="dxa"/>
            <w:gridSpan w:val="2"/>
          </w:tcPr>
          <w:p w14:paraId="22A7E15A" w14:textId="15B6569A" w:rsidR="008611C4" w:rsidRDefault="00B73233" w:rsidP="008611C4">
            <w:pPr>
              <w:pStyle w:val="Source"/>
              <w:rPr>
                <w:lang w:eastAsia="zh-CN"/>
              </w:rPr>
            </w:pPr>
            <w:bookmarkStart w:id="31" w:name="dsource" w:colFirst="0" w:colLast="0"/>
            <w:bookmarkEnd w:id="30"/>
            <w:r>
              <w:rPr>
                <w:lang w:eastAsia="zh-CN"/>
              </w:rPr>
              <w:t>United States of America</w:t>
            </w:r>
          </w:p>
        </w:tc>
      </w:tr>
      <w:tr w:rsidR="008611C4"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8611C4" w:rsidRPr="00DF68B9" w14:paraId="0DB3EE5F" w14:textId="77777777" w:rsidTr="003D7E04">
              <w:trPr>
                <w:cantSplit/>
              </w:trPr>
              <w:tc>
                <w:tcPr>
                  <w:tcW w:w="9889" w:type="dxa"/>
                </w:tcPr>
                <w:p w14:paraId="529087BB" w14:textId="45F5D378" w:rsidR="008611C4" w:rsidRPr="00DF68B9" w:rsidRDefault="00940089" w:rsidP="008611C4">
                  <w:pPr>
                    <w:pStyle w:val="RecNo"/>
                    <w:rPr>
                      <w:lang w:eastAsia="zh-CN"/>
                    </w:rPr>
                  </w:pPr>
                  <w:bookmarkStart w:id="32" w:name="_Hlk78810022"/>
                  <w:bookmarkStart w:id="33" w:name="drec" w:colFirst="0" w:colLast="0"/>
                  <w:bookmarkEnd w:id="31"/>
                  <w:r w:rsidRPr="008E00AE">
                    <w:t xml:space="preserve">Proposed revisions to </w:t>
                  </w:r>
                  <w:r w:rsidR="008611C4" w:rsidRPr="008E00AE">
                    <w:t>PRELIMINARY</w:t>
                  </w:r>
                  <w:r w:rsidR="008611C4">
                    <w:t xml:space="preserve"> </w:t>
                  </w:r>
                  <w:r w:rsidR="008611C4" w:rsidRPr="00542D84">
                    <w:t xml:space="preserve">DRAFT NEW </w:t>
                  </w:r>
                  <w:r w:rsidR="00BA2228">
                    <w:br/>
                  </w:r>
                  <w:r w:rsidR="008611C4" w:rsidRPr="00542D84">
                    <w:t>REPORT ITU-R SM.[WPT.BEAM.IMPACTS]</w:t>
                  </w:r>
                  <w:bookmarkEnd w:id="32"/>
                </w:p>
              </w:tc>
            </w:tr>
            <w:tr w:rsidR="008611C4" w:rsidRPr="00891C51" w14:paraId="2159EB17" w14:textId="77777777" w:rsidTr="003D7E04">
              <w:trPr>
                <w:cantSplit/>
              </w:trPr>
              <w:tc>
                <w:tcPr>
                  <w:tcW w:w="9889" w:type="dxa"/>
                </w:tcPr>
                <w:p w14:paraId="4ACC7965" w14:textId="581B3EEE" w:rsidR="008611C4" w:rsidRPr="00891C51" w:rsidRDefault="008611C4" w:rsidP="001B6859">
                  <w:pPr>
                    <w:pStyle w:val="Rectitle"/>
                    <w:jc w:val="left"/>
                  </w:pPr>
                </w:p>
              </w:tc>
            </w:tr>
          </w:tbl>
          <w:p w14:paraId="5F6982B6" w14:textId="7D1610D4" w:rsidR="008611C4" w:rsidRPr="005A5715" w:rsidRDefault="008611C4" w:rsidP="008611C4">
            <w:pPr>
              <w:pStyle w:val="Title1"/>
              <w:rPr>
                <w:lang w:eastAsia="zh-CN"/>
              </w:rPr>
            </w:pPr>
          </w:p>
        </w:tc>
      </w:tr>
    </w:tbl>
    <w:p w14:paraId="2FB8391A" w14:textId="32AC1675" w:rsidR="0050600B" w:rsidRDefault="0050600B" w:rsidP="00F24A65">
      <w:pPr>
        <w:jc w:val="both"/>
      </w:pPr>
      <w:bookmarkStart w:id="34" w:name="dbreak"/>
      <w:bookmarkEnd w:id="33"/>
      <w:bookmarkEnd w:id="34"/>
    </w:p>
    <w:p w14:paraId="14A772B2" w14:textId="77777777" w:rsidR="0050600B" w:rsidRDefault="0050600B" w:rsidP="0050600B">
      <w:pPr>
        <w:pStyle w:val="Headingb"/>
        <w:rPr>
          <w:szCs w:val="20"/>
          <w:lang w:val="en-US" w:eastAsia="zh-CN"/>
        </w:rPr>
      </w:pPr>
      <w:r>
        <w:rPr>
          <w:lang w:val="en-US"/>
        </w:rPr>
        <w:t>Background</w:t>
      </w:r>
    </w:p>
    <w:p w14:paraId="76E7CA5D" w14:textId="4582238E" w:rsidR="0050600B" w:rsidRDefault="0050600B" w:rsidP="0050600B">
      <w:pPr>
        <w:rPr>
          <w:lang w:eastAsia="zh-CN"/>
        </w:rPr>
      </w:pPr>
      <w:r>
        <w:rPr>
          <w:lang w:eastAsia="zh-CN"/>
        </w:rPr>
        <w:t xml:space="preserve">During the May-June 2019 meeting of Working Party 1A, this document was created as a repository for impact study information related to Beam WPT. The information initially added was borrowed from what is now </w:t>
      </w:r>
      <w:r w:rsidR="001F130F">
        <w:rPr>
          <w:lang w:eastAsia="zh-CN"/>
        </w:rPr>
        <w:t>Report ITU-R SM.2392-1</w:t>
      </w:r>
      <w:r>
        <w:rPr>
          <w:lang w:eastAsia="zh-CN"/>
        </w:rPr>
        <w:t>, as that document was cleaned up to remove references to non-Beam WPT and all content related to impact studies was moved to this working document. In the November-December 2020 meeting of Working Party 1A</w:t>
      </w:r>
      <w:r w:rsidR="003950BF">
        <w:rPr>
          <w:lang w:eastAsia="zh-CN"/>
        </w:rPr>
        <w:t>.</w:t>
      </w:r>
      <w:r w:rsidR="0023727F">
        <w:rPr>
          <w:lang w:eastAsia="zh-CN"/>
        </w:rPr>
        <w:t xml:space="preserve"> </w:t>
      </w:r>
      <w:r w:rsidR="004F0FB6">
        <w:rPr>
          <w:lang w:eastAsia="zh-CN"/>
        </w:rPr>
        <w:t>The document was subsequently elevated to PDN</w:t>
      </w:r>
      <w:bookmarkStart w:id="35" w:name="_GoBack"/>
      <w:bookmarkEnd w:id="35"/>
      <w:r w:rsidR="004F0FB6">
        <w:rPr>
          <w:lang w:eastAsia="zh-CN"/>
        </w:rPr>
        <w:t xml:space="preserve">R status during </w:t>
      </w:r>
      <w:r w:rsidR="003F632A">
        <w:rPr>
          <w:lang w:eastAsia="zh-CN"/>
        </w:rPr>
        <w:t>the May-June 2021</w:t>
      </w:r>
      <w:r w:rsidR="004F0FB6">
        <w:rPr>
          <w:lang w:eastAsia="zh-CN"/>
        </w:rPr>
        <w:t xml:space="preserve"> meeting.</w:t>
      </w:r>
    </w:p>
    <w:p w14:paraId="4B057CD3" w14:textId="77777777" w:rsidR="00092B20" w:rsidRDefault="00092B20" w:rsidP="0050600B">
      <w:pPr>
        <w:rPr>
          <w:lang w:eastAsia="zh-CN"/>
        </w:rPr>
      </w:pPr>
    </w:p>
    <w:p w14:paraId="354B385D" w14:textId="372B873D" w:rsidR="0050600B" w:rsidRDefault="001B02B3" w:rsidP="0050600B">
      <w:pPr>
        <w:rPr>
          <w:lang w:eastAsia="zh-CN"/>
        </w:rPr>
      </w:pPr>
      <w:r>
        <w:rPr>
          <w:lang w:eastAsia="zh-CN"/>
        </w:rPr>
        <w:t>W</w:t>
      </w:r>
      <w:r w:rsidR="0050600B">
        <w:rPr>
          <w:lang w:eastAsia="zh-CN"/>
        </w:rPr>
        <w:t>hen this document was created</w:t>
      </w:r>
      <w:r w:rsidR="00F1309F">
        <w:rPr>
          <w:lang w:eastAsia="zh-CN"/>
        </w:rPr>
        <w:t xml:space="preserve"> in 2019</w:t>
      </w:r>
      <w:r w:rsidR="0050600B">
        <w:rPr>
          <w:lang w:eastAsia="zh-CN"/>
        </w:rPr>
        <w:t xml:space="preserve">, another new Working Document Towards a Preliminary Draft New Recommendation ITU-R SM.[WPT.BEAM.FRQ] was </w:t>
      </w:r>
      <w:r>
        <w:rPr>
          <w:lang w:eastAsia="zh-CN"/>
        </w:rPr>
        <w:t xml:space="preserve">also </w:t>
      </w:r>
      <w:r w:rsidR="0050600B">
        <w:rPr>
          <w:lang w:eastAsia="zh-CN"/>
        </w:rPr>
        <w:t xml:space="preserve">formed. That recommendation aims to provide guidance on what frequencies should be used for Beam WPT systems based on the studies provided in this document. </w:t>
      </w:r>
      <w:r w:rsidR="00092B20">
        <w:rPr>
          <w:lang w:eastAsia="zh-CN"/>
        </w:rPr>
        <w:t>That document was also elevated to PDNR status during the May-June 2021 meeting.</w:t>
      </w:r>
    </w:p>
    <w:p w14:paraId="78A00EFA" w14:textId="77777777" w:rsidR="00092B20" w:rsidRDefault="00092B20" w:rsidP="0050600B">
      <w:pPr>
        <w:rPr>
          <w:lang w:eastAsia="zh-CN"/>
        </w:rPr>
      </w:pPr>
    </w:p>
    <w:p w14:paraId="21BE14E3" w14:textId="39892325" w:rsidR="0050600B" w:rsidRDefault="0050600B" w:rsidP="0050600B">
      <w:pPr>
        <w:rPr>
          <w:lang w:eastAsia="en-US"/>
        </w:rPr>
      </w:pPr>
      <w:r>
        <w:t>The Work Plan for the Development of a Working Document Towards a Preliminary Draft New Report ITU-R SM</w:t>
      </w:r>
      <w:proofErr w:type="gramStart"/>
      <w:r>
        <w:t>.[</w:t>
      </w:r>
      <w:proofErr w:type="gramEnd"/>
      <w:r>
        <w:t>WPT.BEAM.IMPACTS] was created to accompany this document as well. According to the work plan,</w:t>
      </w:r>
      <w:r w:rsidR="00F1309F">
        <w:t xml:space="preserve"> most recently revised during the </w:t>
      </w:r>
      <w:r w:rsidR="00627B0E">
        <w:t>May-June 2021 meeting of Working Party 1A,</w:t>
      </w:r>
      <w:r>
        <w:t xml:space="preserve"> the </w:t>
      </w:r>
      <w:r w:rsidR="006958A3">
        <w:t xml:space="preserve">November-December 2021 </w:t>
      </w:r>
      <w:r>
        <w:t>meeting should produce a new version of this document and elevate its status.</w:t>
      </w:r>
    </w:p>
    <w:p w14:paraId="14341EC9" w14:textId="77777777" w:rsidR="0050600B" w:rsidRDefault="0050600B" w:rsidP="0050600B">
      <w:pPr>
        <w:pStyle w:val="Headingb"/>
        <w:rPr>
          <w:lang w:val="en-US"/>
        </w:rPr>
      </w:pPr>
      <w:r>
        <w:rPr>
          <w:lang w:val="en-US"/>
        </w:rPr>
        <w:t>Proposal</w:t>
      </w:r>
    </w:p>
    <w:p w14:paraId="2E8DC216" w14:textId="102CE809" w:rsidR="001C5D64" w:rsidRDefault="0050600B" w:rsidP="0050600B">
      <w:pPr>
        <w:rPr>
          <w:bCs/>
        </w:rPr>
      </w:pPr>
      <w:r>
        <w:rPr>
          <w:lang w:eastAsia="zh-CN"/>
        </w:rPr>
        <w:t xml:space="preserve">The United States proposes to add new impact study information related to Beam WPT systems operating in the </w:t>
      </w:r>
      <w:r w:rsidR="00853EAF">
        <w:rPr>
          <w:lang w:eastAsia="zh-CN"/>
        </w:rPr>
        <w:t>24 GHz and 61 GHz</w:t>
      </w:r>
      <w:r>
        <w:rPr>
          <w:lang w:eastAsia="zh-CN"/>
        </w:rPr>
        <w:t xml:space="preserve"> range</w:t>
      </w:r>
      <w:r w:rsidR="00853EAF">
        <w:rPr>
          <w:lang w:eastAsia="zh-CN"/>
        </w:rPr>
        <w:t>s.</w:t>
      </w:r>
      <w:r w:rsidR="00DC5DAE">
        <w:rPr>
          <w:lang w:eastAsia="zh-CN"/>
        </w:rPr>
        <w:t xml:space="preserve"> </w:t>
      </w:r>
      <w:r w:rsidRPr="00C176FD">
        <w:rPr>
          <w:highlight w:val="cyan"/>
          <w:lang w:eastAsia="zh-CN"/>
          <w:rPrChange w:id="36" w:author="USA1" w:date="2021-08-02T16:21:00Z">
            <w:rPr>
              <w:lang w:eastAsia="zh-CN"/>
            </w:rPr>
          </w:rPrChange>
        </w:rPr>
        <w:t>Additionally, and in line with the work plan, the United States also proposes to elevate the status of th</w:t>
      </w:r>
      <w:r w:rsidR="00DC5DAE" w:rsidRPr="00C176FD">
        <w:rPr>
          <w:highlight w:val="cyan"/>
          <w:lang w:eastAsia="zh-CN"/>
          <w:rPrChange w:id="37" w:author="USA1" w:date="2021-08-02T16:21:00Z">
            <w:rPr>
              <w:lang w:eastAsia="zh-CN"/>
            </w:rPr>
          </w:rPrChange>
        </w:rPr>
        <w:t>is</w:t>
      </w:r>
      <w:r w:rsidRPr="00C176FD">
        <w:rPr>
          <w:highlight w:val="cyan"/>
          <w:lang w:eastAsia="zh-CN"/>
          <w:rPrChange w:id="38" w:author="USA1" w:date="2021-08-02T16:21:00Z">
            <w:rPr>
              <w:lang w:eastAsia="zh-CN"/>
            </w:rPr>
          </w:rPrChange>
        </w:rPr>
        <w:t xml:space="preserve"> document </w:t>
      </w:r>
      <w:r w:rsidRPr="00C176FD">
        <w:rPr>
          <w:highlight w:val="cyan"/>
          <w:rPrChange w:id="39" w:author="USA1" w:date="2021-08-02T16:21:00Z">
            <w:rPr/>
          </w:rPrChange>
        </w:rPr>
        <w:t xml:space="preserve">to Draft New </w:t>
      </w:r>
      <w:r w:rsidRPr="005C6928">
        <w:rPr>
          <w:highlight w:val="cyan"/>
          <w:rPrChange w:id="40" w:author="USA1" w:date="2021-08-02T16:42:00Z">
            <w:rPr/>
          </w:rPrChange>
        </w:rPr>
        <w:t>Report</w:t>
      </w:r>
      <w:r w:rsidRPr="005C6928">
        <w:rPr>
          <w:bCs/>
          <w:highlight w:val="cyan"/>
          <w:rPrChange w:id="41" w:author="USA1" w:date="2021-08-02T16:42:00Z">
            <w:rPr>
              <w:bCs/>
            </w:rPr>
          </w:rPrChange>
        </w:rPr>
        <w:t>.</w:t>
      </w:r>
      <w:r w:rsidR="00E3392D" w:rsidRPr="005C6928">
        <w:rPr>
          <w:bCs/>
          <w:highlight w:val="cyan"/>
          <w:rPrChange w:id="42" w:author="USA1" w:date="2021-08-02T16:42:00Z">
            <w:rPr>
              <w:bCs/>
            </w:rPr>
          </w:rPrChange>
        </w:rPr>
        <w:t xml:space="preserve"> </w:t>
      </w:r>
      <w:r w:rsidR="00E3392D" w:rsidRPr="005C6928">
        <w:rPr>
          <w:highlight w:val="cyan"/>
          <w:lang w:eastAsia="zh-CN"/>
        </w:rPr>
        <w:t>Finally</w:t>
      </w:r>
      <w:r w:rsidR="00E3392D" w:rsidRPr="002870F5">
        <w:rPr>
          <w:highlight w:val="cyan"/>
          <w:lang w:eastAsia="zh-CN"/>
        </w:rPr>
        <w:t xml:space="preserve">, any proposed </w:t>
      </w:r>
      <w:r w:rsidR="005C6928">
        <w:rPr>
          <w:highlight w:val="cyan"/>
          <w:lang w:eastAsia="zh-CN"/>
        </w:rPr>
        <w:t>studies</w:t>
      </w:r>
      <w:r w:rsidR="00E3392D" w:rsidRPr="002870F5">
        <w:rPr>
          <w:highlight w:val="cyan"/>
          <w:lang w:eastAsia="zh-CN"/>
        </w:rPr>
        <w:t xml:space="preserve"> that the Working Party does not reach agreement on should not postpone the elevation of this document</w:t>
      </w:r>
      <w:r w:rsidR="005C6928">
        <w:rPr>
          <w:highlight w:val="cyan"/>
          <w:lang w:eastAsia="zh-CN"/>
        </w:rPr>
        <w:t xml:space="preserve">, </w:t>
      </w:r>
      <w:r w:rsidR="00E3392D" w:rsidRPr="002870F5">
        <w:rPr>
          <w:highlight w:val="cyan"/>
          <w:lang w:eastAsia="zh-CN"/>
        </w:rPr>
        <w:t>as they can be added later as modifications to the upgraded recommendation or in future revisions of the approved document.</w:t>
      </w:r>
    </w:p>
    <w:p w14:paraId="4825E1DC" w14:textId="77777777" w:rsidR="001C5D64" w:rsidRDefault="001C5D64">
      <w:pPr>
        <w:rPr>
          <w:bCs/>
        </w:rPr>
      </w:pPr>
      <w:r>
        <w:rPr>
          <w:bCs/>
        </w:rPr>
        <w:br w:type="page"/>
      </w:r>
    </w:p>
    <w:p w14:paraId="79B7F659" w14:textId="77777777" w:rsidR="0050600B" w:rsidRDefault="0050600B" w:rsidP="0050600B">
      <w:pPr>
        <w:rPr>
          <w:lang w:eastAsia="zh-CN"/>
        </w:rPr>
      </w:pPr>
    </w:p>
    <w:p w14:paraId="0D7608C2" w14:textId="77777777" w:rsidR="000F5B65" w:rsidRDefault="000F5B65" w:rsidP="000F5B65">
      <w:pPr>
        <w:pStyle w:val="Title3"/>
      </w:pPr>
      <w:r>
        <w:t>Attachment</w:t>
      </w:r>
    </w:p>
    <w:p w14:paraId="043AA929" w14:textId="77777777" w:rsidR="000F5B65" w:rsidRPr="0013370D" w:rsidRDefault="000F5B65" w:rsidP="000F5B65"/>
    <w:p w14:paraId="59784397" w14:textId="7BABB18B" w:rsidR="000F5B65" w:rsidRDefault="000F5B65" w:rsidP="000F5B65">
      <w:pPr>
        <w:jc w:val="center"/>
        <w:rPr>
          <w:sz w:val="28"/>
          <w:szCs w:val="28"/>
        </w:rPr>
      </w:pPr>
      <w:del w:id="43" w:author="USA1" w:date="2021-08-02T17:19:00Z">
        <w:r w:rsidRPr="001D3BC0" w:rsidDel="00D33E6C">
          <w:rPr>
            <w:sz w:val="28"/>
            <w:szCs w:val="28"/>
            <w:highlight w:val="cyan"/>
            <w:rPrChange w:id="44" w:author="USA1" w:date="2021-08-02T17:20:00Z">
              <w:rPr>
                <w:sz w:val="28"/>
                <w:szCs w:val="28"/>
              </w:rPr>
            </w:rPrChange>
          </w:rPr>
          <w:delText>PRELIMINARY</w:delText>
        </w:r>
        <w:r w:rsidRPr="002870F5" w:rsidDel="00D33E6C">
          <w:rPr>
            <w:sz w:val="28"/>
            <w:szCs w:val="28"/>
          </w:rPr>
          <w:delText xml:space="preserve"> </w:delText>
        </w:r>
      </w:del>
      <w:r w:rsidRPr="002870F5">
        <w:rPr>
          <w:sz w:val="28"/>
          <w:szCs w:val="28"/>
        </w:rPr>
        <w:t xml:space="preserve">DRAFT NEW </w:t>
      </w:r>
      <w:r w:rsidRPr="002870F5">
        <w:rPr>
          <w:sz w:val="28"/>
          <w:szCs w:val="28"/>
        </w:rPr>
        <w:br/>
        <w:t>REPORT ITU-R SM</w:t>
      </w:r>
      <w:proofErr w:type="gramStart"/>
      <w:r w:rsidRPr="002870F5">
        <w:rPr>
          <w:sz w:val="28"/>
          <w:szCs w:val="28"/>
        </w:rPr>
        <w:t>.[</w:t>
      </w:r>
      <w:proofErr w:type="gramEnd"/>
      <w:r w:rsidRPr="002870F5">
        <w:rPr>
          <w:sz w:val="28"/>
          <w:szCs w:val="28"/>
        </w:rPr>
        <w:t>WPT.BEAM.IMPACTS]</w:t>
      </w:r>
    </w:p>
    <w:p w14:paraId="75C5CC72" w14:textId="77777777" w:rsidR="000F5B65" w:rsidRPr="002870F5" w:rsidRDefault="000F5B65" w:rsidP="000F5B65">
      <w:pPr>
        <w:jc w:val="center"/>
        <w:rPr>
          <w:sz w:val="28"/>
          <w:szCs w:val="28"/>
        </w:rPr>
      </w:pPr>
    </w:p>
    <w:p w14:paraId="40413464" w14:textId="77777777" w:rsidR="000F5B65" w:rsidRPr="002870F5" w:rsidRDefault="000F5B65" w:rsidP="000F5B65">
      <w:pPr>
        <w:jc w:val="center"/>
        <w:rPr>
          <w:b/>
          <w:bCs/>
          <w:sz w:val="28"/>
          <w:szCs w:val="28"/>
        </w:rPr>
      </w:pPr>
      <w:r w:rsidRPr="002870F5">
        <w:rPr>
          <w:b/>
          <w:bCs/>
          <w:sz w:val="28"/>
          <w:szCs w:val="28"/>
        </w:rPr>
        <w:t>Impact studies and human hazard issues for wireless power transmission via radio frequency beam</w:t>
      </w:r>
    </w:p>
    <w:p w14:paraId="0EE65E40" w14:textId="77777777" w:rsidR="0050600B" w:rsidRPr="00E107A6" w:rsidRDefault="0050600B" w:rsidP="00F24A65">
      <w:pPr>
        <w:jc w:val="both"/>
        <w:rPr>
          <w:b/>
          <w:bCs/>
        </w:rPr>
      </w:pPr>
    </w:p>
    <w:p w14:paraId="71095104" w14:textId="77777777" w:rsidR="000F5B65" w:rsidRDefault="000F5B65" w:rsidP="004365A4">
      <w:pPr>
        <w:rPr>
          <w:highlight w:val="yellow"/>
        </w:rPr>
      </w:pPr>
    </w:p>
    <w:p w14:paraId="1DD2E3CE" w14:textId="3860B4EA" w:rsidR="004365A4" w:rsidDel="001C5D64" w:rsidRDefault="004365A4" w:rsidP="004365A4">
      <w:pPr>
        <w:rPr>
          <w:del w:id="45" w:author="michael marcus" w:date="2021-07-29T10:14:00Z"/>
        </w:rPr>
      </w:pPr>
      <w:del w:id="46" w:author="michael marcus" w:date="2021-07-29T10:14:00Z">
        <w:r w:rsidRPr="001F2D85" w:rsidDel="00B73233">
          <w:rPr>
            <w:highlight w:val="yellow"/>
          </w:rPr>
          <w:delText>[</w:delText>
        </w:r>
        <w:r w:rsidRPr="001F2D85" w:rsidDel="00B73233">
          <w:rPr>
            <w:i/>
            <w:iCs/>
            <w:highlight w:val="yellow"/>
          </w:rPr>
          <w:delText>Editor’s note: In addition to the impact studies already provided, further inputs are invited on studies of the effects that beam WPT devices can have on receiving blocking of other applications and radiocommunication services.</w:delText>
        </w:r>
        <w:r w:rsidRPr="001F2D85" w:rsidDel="00B73233">
          <w:rPr>
            <w:highlight w:val="yellow"/>
          </w:rPr>
          <w:delText>]</w:delText>
        </w:r>
      </w:del>
    </w:p>
    <w:p w14:paraId="4317475E" w14:textId="77777777" w:rsidR="001C5D64" w:rsidRDefault="001C5D64" w:rsidP="004365A4">
      <w:pPr>
        <w:rPr>
          <w:ins w:id="47" w:author="USA1" w:date="2021-08-02T15:17:00Z"/>
        </w:rPr>
      </w:pPr>
    </w:p>
    <w:p w14:paraId="39190139" w14:textId="77777777" w:rsidR="00D62945" w:rsidRPr="00D62945" w:rsidRDefault="00D62945" w:rsidP="00E107A6">
      <w:pPr>
        <w:rPr>
          <w:ins w:id="48" w:author="USA1" w:date="2021-08-02T15:18:00Z"/>
        </w:rPr>
      </w:pPr>
    </w:p>
    <w:p w14:paraId="74DE452E" w14:textId="6F19AED9" w:rsidR="00D42EA2" w:rsidRPr="0072490A" w:rsidRDefault="00D42EA2" w:rsidP="00D42EA2">
      <w:pPr>
        <w:pStyle w:val="Title3"/>
        <w:rPr>
          <w:i/>
          <w:iCs/>
        </w:rPr>
      </w:pPr>
      <w:r w:rsidRPr="0072490A">
        <w:t>Table of Contents</w:t>
      </w:r>
    </w:p>
    <w:p w14:paraId="0E10F94A" w14:textId="317362AC" w:rsidR="00D42EA2" w:rsidRPr="0072490A" w:rsidRDefault="00841024" w:rsidP="00D42EA2">
      <w:pPr>
        <w:tabs>
          <w:tab w:val="right" w:pos="9639"/>
        </w:tabs>
        <w:rPr>
          <w:b/>
          <w:bCs/>
        </w:rPr>
      </w:pPr>
      <w:r>
        <w:rPr>
          <w:b/>
          <w:bCs/>
        </w:rPr>
        <w:tab/>
      </w:r>
      <w:r w:rsidR="00D42EA2" w:rsidRPr="0072490A">
        <w:rPr>
          <w:b/>
          <w:bCs/>
        </w:rPr>
        <w:t>Page</w:t>
      </w:r>
    </w:p>
    <w:p w14:paraId="2F99E3BA" w14:textId="5AE6513C" w:rsidR="006D6C2E" w:rsidRDefault="00D42EA2">
      <w:pPr>
        <w:pStyle w:val="TOC1"/>
        <w:rPr>
          <w:rFonts w:asciiTheme="minorHAnsi" w:eastAsiaTheme="minorEastAsia" w:hAnsiTheme="minorHAnsi" w:cstheme="minorBidi"/>
          <w:noProof/>
          <w:sz w:val="22"/>
          <w:szCs w:val="22"/>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73338310" w:history="1">
        <w:r w:rsidR="006D6C2E" w:rsidRPr="00852556">
          <w:rPr>
            <w:rStyle w:val="Hyperlink"/>
            <w:noProof/>
          </w:rPr>
          <w:t>1</w:t>
        </w:r>
        <w:r w:rsidR="006D6C2E">
          <w:rPr>
            <w:rFonts w:asciiTheme="minorHAnsi" w:eastAsiaTheme="minorEastAsia" w:hAnsiTheme="minorHAnsi" w:cstheme="minorBidi"/>
            <w:noProof/>
            <w:sz w:val="22"/>
            <w:szCs w:val="22"/>
          </w:rPr>
          <w:tab/>
        </w:r>
        <w:r w:rsidR="006D6C2E" w:rsidRPr="00852556">
          <w:rPr>
            <w:rStyle w:val="Hyperlink"/>
            <w:noProof/>
          </w:rPr>
          <w:t>Introduction</w:t>
        </w:r>
        <w:r w:rsidR="006D6C2E">
          <w:rPr>
            <w:noProof/>
            <w:webHidden/>
          </w:rPr>
          <w:tab/>
        </w:r>
        <w:r w:rsidR="006D6C2E">
          <w:rPr>
            <w:noProof/>
            <w:webHidden/>
          </w:rPr>
          <w:fldChar w:fldCharType="begin"/>
        </w:r>
        <w:r w:rsidR="006D6C2E">
          <w:rPr>
            <w:noProof/>
            <w:webHidden/>
          </w:rPr>
          <w:instrText xml:space="preserve"> PAGEREF _Toc73338310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3DC21B6E" w14:textId="07AB582B" w:rsidR="006D6C2E" w:rsidRDefault="002C0E25">
      <w:pPr>
        <w:pStyle w:val="TOC1"/>
        <w:rPr>
          <w:rFonts w:asciiTheme="minorHAnsi" w:eastAsiaTheme="minorEastAsia" w:hAnsiTheme="minorHAnsi" w:cstheme="minorBidi"/>
          <w:noProof/>
          <w:sz w:val="22"/>
          <w:szCs w:val="22"/>
        </w:rPr>
      </w:pPr>
      <w:hyperlink w:anchor="_Toc73338311" w:history="1">
        <w:r w:rsidR="006D6C2E" w:rsidRPr="00852556">
          <w:rPr>
            <w:rStyle w:val="Hyperlink"/>
            <w:noProof/>
          </w:rPr>
          <w:t>2</w:t>
        </w:r>
        <w:r w:rsidR="006D6C2E">
          <w:rPr>
            <w:rFonts w:asciiTheme="minorHAnsi" w:eastAsiaTheme="minorEastAsia" w:hAnsiTheme="minorHAnsi" w:cstheme="minorBidi"/>
            <w:noProof/>
            <w:sz w:val="22"/>
            <w:szCs w:val="22"/>
          </w:rPr>
          <w:tab/>
        </w:r>
        <w:r w:rsidR="006D6C2E" w:rsidRPr="00852556">
          <w:rPr>
            <w:rStyle w:val="Hyperlink"/>
            <w:noProof/>
          </w:rPr>
          <w:t>Radio characteristics of beam WPT</w:t>
        </w:r>
        <w:r w:rsidR="006D6C2E">
          <w:rPr>
            <w:noProof/>
            <w:webHidden/>
          </w:rPr>
          <w:tab/>
        </w:r>
        <w:r w:rsidR="006D6C2E">
          <w:rPr>
            <w:noProof/>
            <w:webHidden/>
          </w:rPr>
          <w:fldChar w:fldCharType="begin"/>
        </w:r>
        <w:r w:rsidR="006D6C2E">
          <w:rPr>
            <w:noProof/>
            <w:webHidden/>
          </w:rPr>
          <w:instrText xml:space="preserve"> PAGEREF _Toc73338311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5AA32207" w14:textId="07AC5705" w:rsidR="006D6C2E" w:rsidRDefault="002C0E25">
      <w:pPr>
        <w:pStyle w:val="TOC1"/>
        <w:rPr>
          <w:rFonts w:asciiTheme="minorHAnsi" w:eastAsiaTheme="minorEastAsia" w:hAnsiTheme="minorHAnsi" w:cstheme="minorBidi"/>
          <w:noProof/>
          <w:sz w:val="22"/>
          <w:szCs w:val="22"/>
        </w:rPr>
      </w:pPr>
      <w:hyperlink w:anchor="_Toc73338312" w:history="1">
        <w:r w:rsidR="006D6C2E" w:rsidRPr="00852556">
          <w:rPr>
            <w:rStyle w:val="Hyperlink"/>
            <w:noProof/>
          </w:rPr>
          <w:t>3</w:t>
        </w:r>
        <w:r w:rsidR="006D6C2E">
          <w:rPr>
            <w:rFonts w:asciiTheme="minorHAnsi" w:eastAsiaTheme="minorEastAsia" w:hAnsiTheme="minorHAnsi" w:cstheme="minorBidi"/>
            <w:noProof/>
            <w:sz w:val="22"/>
            <w:szCs w:val="22"/>
          </w:rPr>
          <w:tab/>
        </w:r>
        <w:r w:rsidR="006D6C2E" w:rsidRPr="00852556">
          <w:rPr>
            <w:rStyle w:val="Hyperlink"/>
            <w:noProof/>
          </w:rPr>
          <w:t>Studies on the impact to the incumbent systems</w:t>
        </w:r>
        <w:r w:rsidR="006D6C2E">
          <w:rPr>
            <w:noProof/>
            <w:webHidden/>
          </w:rPr>
          <w:tab/>
        </w:r>
        <w:r w:rsidR="006D6C2E">
          <w:rPr>
            <w:noProof/>
            <w:webHidden/>
          </w:rPr>
          <w:fldChar w:fldCharType="begin"/>
        </w:r>
        <w:r w:rsidR="006D6C2E">
          <w:rPr>
            <w:noProof/>
            <w:webHidden/>
          </w:rPr>
          <w:instrText xml:space="preserve"> PAGEREF _Toc73338312 \h </w:instrText>
        </w:r>
        <w:r w:rsidR="006D6C2E">
          <w:rPr>
            <w:noProof/>
            <w:webHidden/>
          </w:rPr>
        </w:r>
        <w:r w:rsidR="006D6C2E">
          <w:rPr>
            <w:noProof/>
            <w:webHidden/>
          </w:rPr>
          <w:fldChar w:fldCharType="separate"/>
        </w:r>
        <w:r w:rsidR="00331DD8">
          <w:rPr>
            <w:noProof/>
            <w:webHidden/>
          </w:rPr>
          <w:t>4</w:t>
        </w:r>
        <w:r w:rsidR="006D6C2E">
          <w:rPr>
            <w:noProof/>
            <w:webHidden/>
          </w:rPr>
          <w:fldChar w:fldCharType="end"/>
        </w:r>
      </w:hyperlink>
    </w:p>
    <w:p w14:paraId="3F5D42EE" w14:textId="17EA123C" w:rsidR="006D6C2E" w:rsidRDefault="002C0E25">
      <w:pPr>
        <w:pStyle w:val="TOC2"/>
        <w:rPr>
          <w:rFonts w:asciiTheme="minorHAnsi" w:eastAsiaTheme="minorEastAsia" w:hAnsiTheme="minorHAnsi" w:cstheme="minorBidi"/>
          <w:noProof/>
          <w:sz w:val="22"/>
          <w:szCs w:val="22"/>
        </w:rPr>
      </w:pPr>
      <w:hyperlink w:anchor="_Toc73338313" w:history="1">
        <w:r w:rsidR="006D6C2E" w:rsidRPr="00852556">
          <w:rPr>
            <w:rStyle w:val="Hyperlink"/>
            <w:noProof/>
          </w:rPr>
          <w:t>3.1</w:t>
        </w:r>
        <w:r w:rsidR="006D6C2E">
          <w:rPr>
            <w:rFonts w:asciiTheme="minorHAnsi" w:eastAsiaTheme="minorEastAsia" w:hAnsiTheme="minorHAnsi" w:cstheme="minorBidi"/>
            <w:noProof/>
            <w:sz w:val="22"/>
            <w:szCs w:val="22"/>
          </w:rPr>
          <w:tab/>
        </w:r>
        <w:r w:rsidR="006D6C2E" w:rsidRPr="00852556">
          <w:rPr>
            <w:rStyle w:val="Hyperlink"/>
            <w:noProof/>
          </w:rPr>
          <w:t>Study A</w:t>
        </w:r>
        <w:r w:rsidR="006D6C2E">
          <w:rPr>
            <w:noProof/>
            <w:webHidden/>
          </w:rPr>
          <w:tab/>
        </w:r>
        <w:r w:rsidR="006D6C2E">
          <w:rPr>
            <w:noProof/>
            <w:webHidden/>
          </w:rPr>
          <w:fldChar w:fldCharType="begin"/>
        </w:r>
        <w:r w:rsidR="006D6C2E">
          <w:rPr>
            <w:noProof/>
            <w:webHidden/>
          </w:rPr>
          <w:instrText xml:space="preserve"> PAGEREF _Toc73338313 \h </w:instrText>
        </w:r>
        <w:r w:rsidR="006D6C2E">
          <w:rPr>
            <w:noProof/>
            <w:webHidden/>
          </w:rPr>
        </w:r>
        <w:r w:rsidR="006D6C2E">
          <w:rPr>
            <w:noProof/>
            <w:webHidden/>
          </w:rPr>
          <w:fldChar w:fldCharType="separate"/>
        </w:r>
        <w:r w:rsidR="00331DD8">
          <w:rPr>
            <w:noProof/>
            <w:webHidden/>
          </w:rPr>
          <w:t>5</w:t>
        </w:r>
        <w:r w:rsidR="006D6C2E">
          <w:rPr>
            <w:noProof/>
            <w:webHidden/>
          </w:rPr>
          <w:fldChar w:fldCharType="end"/>
        </w:r>
      </w:hyperlink>
    </w:p>
    <w:p w14:paraId="77DD7CE0" w14:textId="3309AA04" w:rsidR="006D6C2E" w:rsidRDefault="002C0E25">
      <w:pPr>
        <w:pStyle w:val="TOC2"/>
        <w:rPr>
          <w:rFonts w:asciiTheme="minorHAnsi" w:eastAsiaTheme="minorEastAsia" w:hAnsiTheme="minorHAnsi" w:cstheme="minorBidi"/>
          <w:noProof/>
          <w:sz w:val="22"/>
          <w:szCs w:val="22"/>
        </w:rPr>
      </w:pPr>
      <w:hyperlink w:anchor="_Toc73338314" w:history="1">
        <w:r w:rsidR="006D6C2E" w:rsidRPr="00852556">
          <w:rPr>
            <w:rStyle w:val="Hyperlink"/>
            <w:noProof/>
          </w:rPr>
          <w:t>3.2</w:t>
        </w:r>
        <w:r w:rsidR="006D6C2E">
          <w:rPr>
            <w:rFonts w:asciiTheme="minorHAnsi" w:eastAsiaTheme="minorEastAsia" w:hAnsiTheme="minorHAnsi" w:cstheme="minorBidi"/>
            <w:noProof/>
            <w:sz w:val="22"/>
            <w:szCs w:val="22"/>
          </w:rPr>
          <w:tab/>
        </w:r>
        <w:r w:rsidR="006D6C2E" w:rsidRPr="00852556">
          <w:rPr>
            <w:rStyle w:val="Hyperlink"/>
            <w:noProof/>
          </w:rPr>
          <w:t>Study B</w:t>
        </w:r>
        <w:r w:rsidR="006D6C2E">
          <w:rPr>
            <w:noProof/>
            <w:webHidden/>
          </w:rPr>
          <w:tab/>
        </w:r>
        <w:r w:rsidR="006D6C2E">
          <w:rPr>
            <w:noProof/>
            <w:webHidden/>
          </w:rPr>
          <w:fldChar w:fldCharType="begin"/>
        </w:r>
        <w:r w:rsidR="006D6C2E">
          <w:rPr>
            <w:noProof/>
            <w:webHidden/>
          </w:rPr>
          <w:instrText xml:space="preserve"> PAGEREF _Toc73338314 \h </w:instrText>
        </w:r>
        <w:r w:rsidR="006D6C2E">
          <w:rPr>
            <w:noProof/>
            <w:webHidden/>
          </w:rPr>
        </w:r>
        <w:r w:rsidR="006D6C2E">
          <w:rPr>
            <w:noProof/>
            <w:webHidden/>
          </w:rPr>
          <w:fldChar w:fldCharType="separate"/>
        </w:r>
        <w:r w:rsidR="00331DD8">
          <w:rPr>
            <w:noProof/>
            <w:webHidden/>
          </w:rPr>
          <w:t>8</w:t>
        </w:r>
        <w:r w:rsidR="006D6C2E">
          <w:rPr>
            <w:noProof/>
            <w:webHidden/>
          </w:rPr>
          <w:fldChar w:fldCharType="end"/>
        </w:r>
      </w:hyperlink>
    </w:p>
    <w:p w14:paraId="070C841B" w14:textId="335D9093" w:rsidR="006D6C2E" w:rsidRDefault="002C0E25">
      <w:pPr>
        <w:pStyle w:val="TOC2"/>
        <w:rPr>
          <w:rFonts w:asciiTheme="minorHAnsi" w:eastAsiaTheme="minorEastAsia" w:hAnsiTheme="minorHAnsi" w:cstheme="minorBidi"/>
          <w:noProof/>
          <w:sz w:val="22"/>
          <w:szCs w:val="22"/>
        </w:rPr>
      </w:pPr>
      <w:hyperlink w:anchor="_Toc73338315" w:history="1">
        <w:r w:rsidR="006D6C2E" w:rsidRPr="00852556">
          <w:rPr>
            <w:rStyle w:val="Hyperlink"/>
            <w:noProof/>
          </w:rPr>
          <w:t>3.3</w:t>
        </w:r>
        <w:r w:rsidR="006D6C2E">
          <w:rPr>
            <w:rFonts w:asciiTheme="minorHAnsi" w:eastAsiaTheme="minorEastAsia" w:hAnsiTheme="minorHAnsi" w:cstheme="minorBidi"/>
            <w:noProof/>
            <w:sz w:val="22"/>
            <w:szCs w:val="22"/>
          </w:rPr>
          <w:tab/>
        </w:r>
        <w:r w:rsidR="006D6C2E" w:rsidRPr="00852556">
          <w:rPr>
            <w:rStyle w:val="Hyperlink"/>
            <w:noProof/>
          </w:rPr>
          <w:t>Study C</w:t>
        </w:r>
        <w:r w:rsidR="006D6C2E">
          <w:rPr>
            <w:noProof/>
            <w:webHidden/>
          </w:rPr>
          <w:tab/>
        </w:r>
        <w:r w:rsidR="006D6C2E">
          <w:rPr>
            <w:noProof/>
            <w:webHidden/>
          </w:rPr>
          <w:fldChar w:fldCharType="begin"/>
        </w:r>
        <w:r w:rsidR="006D6C2E">
          <w:rPr>
            <w:noProof/>
            <w:webHidden/>
          </w:rPr>
          <w:instrText xml:space="preserve"> PAGEREF _Toc73338315 \h </w:instrText>
        </w:r>
        <w:r w:rsidR="006D6C2E">
          <w:rPr>
            <w:noProof/>
            <w:webHidden/>
          </w:rPr>
        </w:r>
        <w:r w:rsidR="006D6C2E">
          <w:rPr>
            <w:noProof/>
            <w:webHidden/>
          </w:rPr>
          <w:fldChar w:fldCharType="separate"/>
        </w:r>
        <w:r w:rsidR="00331DD8">
          <w:rPr>
            <w:noProof/>
            <w:webHidden/>
          </w:rPr>
          <w:t>11</w:t>
        </w:r>
        <w:r w:rsidR="006D6C2E">
          <w:rPr>
            <w:noProof/>
            <w:webHidden/>
          </w:rPr>
          <w:fldChar w:fldCharType="end"/>
        </w:r>
      </w:hyperlink>
    </w:p>
    <w:p w14:paraId="0634B47D" w14:textId="26067A0B" w:rsidR="006D6C2E" w:rsidRDefault="002C0E25">
      <w:pPr>
        <w:pStyle w:val="TOC2"/>
        <w:rPr>
          <w:rFonts w:asciiTheme="minorHAnsi" w:eastAsiaTheme="minorEastAsia" w:hAnsiTheme="minorHAnsi" w:cstheme="minorBidi"/>
          <w:noProof/>
          <w:sz w:val="22"/>
          <w:szCs w:val="22"/>
        </w:rPr>
      </w:pPr>
      <w:hyperlink w:anchor="_Toc73338316" w:history="1">
        <w:r w:rsidR="006D6C2E" w:rsidRPr="00852556">
          <w:rPr>
            <w:rStyle w:val="Hyperlink"/>
            <w:noProof/>
          </w:rPr>
          <w:t>3.3.1</w:t>
        </w:r>
        <w:r w:rsidR="006D6C2E">
          <w:rPr>
            <w:rFonts w:asciiTheme="minorHAnsi" w:eastAsiaTheme="minorEastAsia" w:hAnsiTheme="minorHAnsi" w:cstheme="minorBidi"/>
            <w:noProof/>
            <w:sz w:val="22"/>
            <w:szCs w:val="22"/>
          </w:rPr>
          <w:tab/>
        </w:r>
        <w:r w:rsidR="006D6C2E" w:rsidRPr="00852556">
          <w:rPr>
            <w:rStyle w:val="Hyperlink"/>
            <w:noProof/>
          </w:rPr>
          <w:t xml:space="preserve">Frequency bands and incumbent radiocommunication systems and services </w:t>
        </w:r>
        <w:r w:rsidR="000D0F82">
          <w:rPr>
            <w:rStyle w:val="Hyperlink"/>
            <w:noProof/>
          </w:rPr>
          <w:br/>
        </w:r>
        <w:r w:rsidR="006D6C2E" w:rsidRPr="00852556">
          <w:rPr>
            <w:rStyle w:val="Hyperlink"/>
            <w:noProof/>
          </w:rPr>
          <w:t>considered in the study</w:t>
        </w:r>
        <w:r w:rsidR="006D6C2E">
          <w:rPr>
            <w:noProof/>
            <w:webHidden/>
          </w:rPr>
          <w:tab/>
        </w:r>
        <w:r w:rsidR="006D6C2E">
          <w:rPr>
            <w:noProof/>
            <w:webHidden/>
          </w:rPr>
          <w:fldChar w:fldCharType="begin"/>
        </w:r>
        <w:r w:rsidR="006D6C2E">
          <w:rPr>
            <w:noProof/>
            <w:webHidden/>
          </w:rPr>
          <w:instrText xml:space="preserve"> PAGEREF _Toc73338316 \h </w:instrText>
        </w:r>
        <w:r w:rsidR="006D6C2E">
          <w:rPr>
            <w:noProof/>
            <w:webHidden/>
          </w:rPr>
        </w:r>
        <w:r w:rsidR="006D6C2E">
          <w:rPr>
            <w:noProof/>
            <w:webHidden/>
          </w:rPr>
          <w:fldChar w:fldCharType="separate"/>
        </w:r>
        <w:r w:rsidR="00331DD8">
          <w:rPr>
            <w:noProof/>
            <w:webHidden/>
          </w:rPr>
          <w:t>12</w:t>
        </w:r>
        <w:r w:rsidR="006D6C2E">
          <w:rPr>
            <w:noProof/>
            <w:webHidden/>
          </w:rPr>
          <w:fldChar w:fldCharType="end"/>
        </w:r>
      </w:hyperlink>
    </w:p>
    <w:p w14:paraId="2EFCC720" w14:textId="7237BE6F" w:rsidR="006D6C2E" w:rsidRDefault="002C0E25">
      <w:pPr>
        <w:pStyle w:val="TOC2"/>
        <w:rPr>
          <w:rFonts w:asciiTheme="minorHAnsi" w:eastAsiaTheme="minorEastAsia" w:hAnsiTheme="minorHAnsi" w:cstheme="minorBidi"/>
          <w:noProof/>
          <w:sz w:val="22"/>
          <w:szCs w:val="22"/>
        </w:rPr>
      </w:pPr>
      <w:hyperlink w:anchor="_Toc73338317" w:history="1">
        <w:r w:rsidR="006D6C2E" w:rsidRPr="00852556">
          <w:rPr>
            <w:rStyle w:val="Hyperlink"/>
            <w:noProof/>
          </w:rPr>
          <w:t>3.3.2</w:t>
        </w:r>
        <w:r w:rsidR="006D6C2E">
          <w:rPr>
            <w:rFonts w:asciiTheme="minorHAnsi" w:eastAsiaTheme="minorEastAsia" w:hAnsiTheme="minorHAnsi" w:cstheme="minorBidi"/>
            <w:noProof/>
            <w:sz w:val="22"/>
            <w:szCs w:val="22"/>
          </w:rPr>
          <w:tab/>
        </w:r>
        <w:r w:rsidR="006D6C2E" w:rsidRPr="00852556">
          <w:rPr>
            <w:rStyle w:val="Hyperlink"/>
            <w:noProof/>
          </w:rPr>
          <w:t>Specifications and parameters used for the study</w:t>
        </w:r>
        <w:r w:rsidR="006D6C2E">
          <w:rPr>
            <w:noProof/>
            <w:webHidden/>
          </w:rPr>
          <w:tab/>
        </w:r>
        <w:r w:rsidR="006D6C2E">
          <w:rPr>
            <w:noProof/>
            <w:webHidden/>
          </w:rPr>
          <w:fldChar w:fldCharType="begin"/>
        </w:r>
        <w:r w:rsidR="006D6C2E">
          <w:rPr>
            <w:noProof/>
            <w:webHidden/>
          </w:rPr>
          <w:instrText xml:space="preserve"> PAGEREF _Toc73338317 \h </w:instrText>
        </w:r>
        <w:r w:rsidR="006D6C2E">
          <w:rPr>
            <w:noProof/>
            <w:webHidden/>
          </w:rPr>
        </w:r>
        <w:r w:rsidR="006D6C2E">
          <w:rPr>
            <w:noProof/>
            <w:webHidden/>
          </w:rPr>
          <w:fldChar w:fldCharType="separate"/>
        </w:r>
        <w:r w:rsidR="00331DD8">
          <w:rPr>
            <w:noProof/>
            <w:webHidden/>
          </w:rPr>
          <w:t>14</w:t>
        </w:r>
        <w:r w:rsidR="006D6C2E">
          <w:rPr>
            <w:noProof/>
            <w:webHidden/>
          </w:rPr>
          <w:fldChar w:fldCharType="end"/>
        </w:r>
      </w:hyperlink>
    </w:p>
    <w:p w14:paraId="326FD471" w14:textId="4710F715" w:rsidR="006D6C2E" w:rsidRDefault="002C0E25">
      <w:pPr>
        <w:pStyle w:val="TOC2"/>
        <w:rPr>
          <w:rFonts w:asciiTheme="minorHAnsi" w:eastAsiaTheme="minorEastAsia" w:hAnsiTheme="minorHAnsi" w:cstheme="minorBidi"/>
          <w:noProof/>
          <w:sz w:val="22"/>
          <w:szCs w:val="22"/>
        </w:rPr>
      </w:pPr>
      <w:hyperlink w:anchor="_Toc73338318" w:history="1">
        <w:r w:rsidR="006D6C2E" w:rsidRPr="00852556">
          <w:rPr>
            <w:rStyle w:val="Hyperlink"/>
            <w:noProof/>
          </w:rPr>
          <w:t>3.4</w:t>
        </w:r>
        <w:r w:rsidR="006D6C2E">
          <w:rPr>
            <w:rFonts w:asciiTheme="minorHAnsi" w:eastAsiaTheme="minorEastAsia" w:hAnsiTheme="minorHAnsi" w:cstheme="minorBidi"/>
            <w:noProof/>
            <w:sz w:val="22"/>
            <w:szCs w:val="22"/>
          </w:rPr>
          <w:tab/>
        </w:r>
        <w:r w:rsidR="006D6C2E" w:rsidRPr="00852556">
          <w:rPr>
            <w:rStyle w:val="Hyperlink"/>
            <w:noProof/>
          </w:rPr>
          <w:t>Study D</w:t>
        </w:r>
        <w:r w:rsidR="006D6C2E">
          <w:rPr>
            <w:noProof/>
            <w:webHidden/>
          </w:rPr>
          <w:tab/>
        </w:r>
        <w:r w:rsidR="006D6C2E">
          <w:rPr>
            <w:noProof/>
            <w:webHidden/>
          </w:rPr>
          <w:fldChar w:fldCharType="begin"/>
        </w:r>
        <w:r w:rsidR="006D6C2E">
          <w:rPr>
            <w:noProof/>
            <w:webHidden/>
          </w:rPr>
          <w:instrText xml:space="preserve"> PAGEREF _Toc73338318 \h </w:instrText>
        </w:r>
        <w:r w:rsidR="006D6C2E">
          <w:rPr>
            <w:noProof/>
            <w:webHidden/>
          </w:rPr>
        </w:r>
        <w:r w:rsidR="006D6C2E">
          <w:rPr>
            <w:noProof/>
            <w:webHidden/>
          </w:rPr>
          <w:fldChar w:fldCharType="separate"/>
        </w:r>
        <w:r w:rsidR="00331DD8">
          <w:rPr>
            <w:noProof/>
            <w:webHidden/>
          </w:rPr>
          <w:t>22</w:t>
        </w:r>
        <w:r w:rsidR="006D6C2E">
          <w:rPr>
            <w:noProof/>
            <w:webHidden/>
          </w:rPr>
          <w:fldChar w:fldCharType="end"/>
        </w:r>
      </w:hyperlink>
    </w:p>
    <w:p w14:paraId="0735C746" w14:textId="7354476D" w:rsidR="006D6C2E" w:rsidRDefault="002C0E25">
      <w:pPr>
        <w:pStyle w:val="TOC2"/>
        <w:rPr>
          <w:rFonts w:asciiTheme="minorHAnsi" w:eastAsiaTheme="minorEastAsia" w:hAnsiTheme="minorHAnsi" w:cstheme="minorBidi"/>
          <w:noProof/>
          <w:sz w:val="22"/>
          <w:szCs w:val="22"/>
        </w:rPr>
      </w:pPr>
      <w:hyperlink w:anchor="_Toc73338319" w:history="1">
        <w:r w:rsidR="006D6C2E" w:rsidRPr="00852556">
          <w:rPr>
            <w:rStyle w:val="Hyperlink"/>
            <w:noProof/>
          </w:rPr>
          <w:t>3.5</w:t>
        </w:r>
        <w:r w:rsidR="006D6C2E">
          <w:rPr>
            <w:rFonts w:asciiTheme="minorHAnsi" w:eastAsiaTheme="minorEastAsia" w:hAnsiTheme="minorHAnsi" w:cstheme="minorBidi"/>
            <w:noProof/>
            <w:sz w:val="22"/>
            <w:szCs w:val="22"/>
          </w:rPr>
          <w:tab/>
        </w:r>
        <w:r w:rsidR="006D6C2E" w:rsidRPr="00852556">
          <w:rPr>
            <w:rStyle w:val="Hyperlink"/>
            <w:noProof/>
          </w:rPr>
          <w:t>Study E</w:t>
        </w:r>
        <w:r w:rsidR="006D6C2E">
          <w:rPr>
            <w:noProof/>
            <w:webHidden/>
          </w:rPr>
          <w:tab/>
        </w:r>
        <w:r w:rsidR="006D6C2E">
          <w:rPr>
            <w:noProof/>
            <w:webHidden/>
          </w:rPr>
          <w:fldChar w:fldCharType="begin"/>
        </w:r>
        <w:r w:rsidR="006D6C2E">
          <w:rPr>
            <w:noProof/>
            <w:webHidden/>
          </w:rPr>
          <w:instrText xml:space="preserve"> PAGEREF _Toc73338319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52A8233" w14:textId="1F946624" w:rsidR="006D6C2E" w:rsidRDefault="002C0E25">
      <w:pPr>
        <w:pStyle w:val="TOC2"/>
        <w:rPr>
          <w:rFonts w:asciiTheme="minorHAnsi" w:eastAsiaTheme="minorEastAsia" w:hAnsiTheme="minorHAnsi" w:cstheme="minorBidi"/>
          <w:noProof/>
          <w:sz w:val="22"/>
          <w:szCs w:val="22"/>
        </w:rPr>
      </w:pPr>
      <w:hyperlink w:anchor="_Toc73338320" w:history="1">
        <w:r w:rsidR="006D6C2E" w:rsidRPr="00852556">
          <w:rPr>
            <w:rStyle w:val="Hyperlink"/>
            <w:noProof/>
          </w:rPr>
          <w:t>3.5.1</w:t>
        </w:r>
        <w:r w:rsidR="006D6C2E">
          <w:rPr>
            <w:rFonts w:asciiTheme="minorHAnsi" w:eastAsiaTheme="minorEastAsia" w:hAnsiTheme="minorHAnsi" w:cstheme="minorBidi"/>
            <w:noProof/>
            <w:sz w:val="22"/>
            <w:szCs w:val="22"/>
          </w:rPr>
          <w:tab/>
        </w:r>
        <w:r w:rsidR="006D6C2E" w:rsidRPr="00852556">
          <w:rPr>
            <w:rStyle w:val="Hyperlink"/>
            <w:noProof/>
          </w:rPr>
          <w:t>Radio services considered in the study</w:t>
        </w:r>
        <w:r w:rsidR="006D6C2E">
          <w:rPr>
            <w:noProof/>
            <w:webHidden/>
          </w:rPr>
          <w:tab/>
        </w:r>
        <w:r w:rsidR="006D6C2E">
          <w:rPr>
            <w:noProof/>
            <w:webHidden/>
          </w:rPr>
          <w:fldChar w:fldCharType="begin"/>
        </w:r>
        <w:r w:rsidR="006D6C2E">
          <w:rPr>
            <w:noProof/>
            <w:webHidden/>
          </w:rPr>
          <w:instrText xml:space="preserve"> PAGEREF _Toc73338320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AD1BA17" w14:textId="7CE77BB3" w:rsidR="006D6C2E" w:rsidRDefault="002C0E25">
      <w:pPr>
        <w:pStyle w:val="TOC2"/>
        <w:rPr>
          <w:rFonts w:asciiTheme="minorHAnsi" w:eastAsiaTheme="minorEastAsia" w:hAnsiTheme="minorHAnsi" w:cstheme="minorBidi"/>
          <w:noProof/>
          <w:sz w:val="22"/>
          <w:szCs w:val="22"/>
        </w:rPr>
      </w:pPr>
      <w:hyperlink w:anchor="_Toc73338321" w:history="1">
        <w:r w:rsidR="006D6C2E" w:rsidRPr="00852556">
          <w:rPr>
            <w:rStyle w:val="Hyperlink"/>
            <w:noProof/>
          </w:rPr>
          <w:t>3.5.2</w:t>
        </w:r>
        <w:r w:rsidR="006D6C2E">
          <w:rPr>
            <w:rFonts w:asciiTheme="minorHAnsi" w:eastAsiaTheme="minorEastAsia" w:hAnsiTheme="minorHAnsi" w:cstheme="minorBidi"/>
            <w:noProof/>
            <w:sz w:val="22"/>
            <w:szCs w:val="22"/>
          </w:rPr>
          <w:tab/>
        </w:r>
        <w:r w:rsidR="006D6C2E" w:rsidRPr="00852556">
          <w:rPr>
            <w:rStyle w:val="Hyperlink"/>
            <w:noProof/>
          </w:rPr>
          <w:t>Considerations for 24.1-24.15 GHz and 61.0-61.5 GHz</w:t>
        </w:r>
        <w:r w:rsidR="006D6C2E">
          <w:rPr>
            <w:noProof/>
            <w:webHidden/>
          </w:rPr>
          <w:tab/>
        </w:r>
        <w:r w:rsidR="006D6C2E">
          <w:rPr>
            <w:noProof/>
            <w:webHidden/>
          </w:rPr>
          <w:fldChar w:fldCharType="begin"/>
        </w:r>
        <w:r w:rsidR="006D6C2E">
          <w:rPr>
            <w:noProof/>
            <w:webHidden/>
          </w:rPr>
          <w:instrText xml:space="preserve"> PAGEREF _Toc73338321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1ADCDCD9" w14:textId="6743FECA" w:rsidR="006D6C2E" w:rsidRDefault="002C0E25">
      <w:pPr>
        <w:pStyle w:val="TOC2"/>
        <w:rPr>
          <w:rFonts w:asciiTheme="minorHAnsi" w:eastAsiaTheme="minorEastAsia" w:hAnsiTheme="minorHAnsi" w:cstheme="minorBidi"/>
          <w:noProof/>
          <w:sz w:val="22"/>
          <w:szCs w:val="22"/>
        </w:rPr>
      </w:pPr>
      <w:hyperlink w:anchor="_Toc73338322" w:history="1">
        <w:r w:rsidR="006D6C2E" w:rsidRPr="00852556">
          <w:rPr>
            <w:rStyle w:val="Hyperlink"/>
            <w:noProof/>
          </w:rPr>
          <w:t>3.5.3</w:t>
        </w:r>
        <w:r w:rsidR="006D6C2E">
          <w:rPr>
            <w:rFonts w:asciiTheme="minorHAnsi" w:eastAsiaTheme="minorEastAsia" w:hAnsiTheme="minorHAnsi" w:cstheme="minorBidi"/>
            <w:noProof/>
            <w:sz w:val="22"/>
            <w:szCs w:val="22"/>
          </w:rPr>
          <w:tab/>
        </w:r>
        <w:r w:rsidR="006D6C2E" w:rsidRPr="00852556">
          <w:rPr>
            <w:rStyle w:val="Hyperlink"/>
            <w:noProof/>
          </w:rPr>
          <w:t>Impact of 24.1-24.15 GHz beam WPT on passive allocations</w:t>
        </w:r>
        <w:r w:rsidR="006D6C2E">
          <w:rPr>
            <w:noProof/>
            <w:webHidden/>
          </w:rPr>
          <w:tab/>
        </w:r>
        <w:r w:rsidR="006D6C2E">
          <w:rPr>
            <w:noProof/>
            <w:webHidden/>
          </w:rPr>
          <w:fldChar w:fldCharType="begin"/>
        </w:r>
        <w:r w:rsidR="006D6C2E">
          <w:rPr>
            <w:noProof/>
            <w:webHidden/>
          </w:rPr>
          <w:instrText xml:space="preserve"> PAGEREF _Toc73338322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611382A" w14:textId="51CC0FEB" w:rsidR="006D6C2E" w:rsidRDefault="002C0E25">
      <w:pPr>
        <w:pStyle w:val="TOC2"/>
        <w:rPr>
          <w:rFonts w:asciiTheme="minorHAnsi" w:eastAsiaTheme="minorEastAsia" w:hAnsiTheme="minorHAnsi" w:cstheme="minorBidi"/>
          <w:noProof/>
          <w:sz w:val="22"/>
          <w:szCs w:val="22"/>
        </w:rPr>
      </w:pPr>
      <w:hyperlink w:anchor="_Toc73338323" w:history="1">
        <w:r w:rsidR="006D6C2E" w:rsidRPr="00852556">
          <w:rPr>
            <w:rStyle w:val="Hyperlink"/>
            <w:noProof/>
          </w:rPr>
          <w:t>3.5.4</w:t>
        </w:r>
        <w:r w:rsidR="006D6C2E">
          <w:rPr>
            <w:rFonts w:asciiTheme="minorHAnsi" w:eastAsiaTheme="minorEastAsia" w:hAnsiTheme="minorHAnsi" w:cstheme="minorBidi"/>
            <w:noProof/>
            <w:sz w:val="22"/>
            <w:szCs w:val="22"/>
          </w:rPr>
          <w:tab/>
        </w:r>
        <w:r w:rsidR="006D6C2E" w:rsidRPr="00852556">
          <w:rPr>
            <w:rStyle w:val="Hyperlink"/>
            <w:noProof/>
          </w:rPr>
          <w:t>Human hazard issues for 24.1-24.15 GHz and 61.0-61.5 GHz WPT</w:t>
        </w:r>
        <w:r w:rsidR="006D6C2E">
          <w:rPr>
            <w:noProof/>
            <w:webHidden/>
          </w:rPr>
          <w:tab/>
        </w:r>
        <w:r w:rsidR="006D6C2E">
          <w:rPr>
            <w:noProof/>
            <w:webHidden/>
          </w:rPr>
          <w:fldChar w:fldCharType="begin"/>
        </w:r>
        <w:r w:rsidR="006D6C2E">
          <w:rPr>
            <w:noProof/>
            <w:webHidden/>
          </w:rPr>
          <w:instrText xml:space="preserve"> PAGEREF _Toc73338323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7DA47A19" w14:textId="2ECF51A5" w:rsidR="006D6C2E" w:rsidRDefault="002C0E25">
      <w:pPr>
        <w:pStyle w:val="TOC1"/>
        <w:rPr>
          <w:rFonts w:asciiTheme="minorHAnsi" w:eastAsiaTheme="minorEastAsia" w:hAnsiTheme="minorHAnsi" w:cstheme="minorBidi"/>
          <w:noProof/>
          <w:sz w:val="22"/>
          <w:szCs w:val="22"/>
        </w:rPr>
      </w:pPr>
      <w:hyperlink w:anchor="_Toc73338324" w:history="1">
        <w:r w:rsidR="006D6C2E" w:rsidRPr="00852556">
          <w:rPr>
            <w:rStyle w:val="Hyperlink"/>
            <w:noProof/>
          </w:rPr>
          <w:t>4</w:t>
        </w:r>
        <w:r w:rsidR="006D6C2E">
          <w:rPr>
            <w:rFonts w:asciiTheme="minorHAnsi" w:eastAsiaTheme="minorEastAsia" w:hAnsiTheme="minorHAnsi" w:cstheme="minorBidi"/>
            <w:noProof/>
            <w:sz w:val="22"/>
            <w:szCs w:val="22"/>
          </w:rPr>
          <w:tab/>
        </w:r>
        <w:r w:rsidR="006D6C2E" w:rsidRPr="00852556">
          <w:rPr>
            <w:rStyle w:val="Hyperlink"/>
            <w:noProof/>
          </w:rPr>
          <w:t>Human hazard issues</w:t>
        </w:r>
        <w:r w:rsidR="006D6C2E">
          <w:rPr>
            <w:noProof/>
            <w:webHidden/>
          </w:rPr>
          <w:tab/>
        </w:r>
        <w:r w:rsidR="006D6C2E">
          <w:rPr>
            <w:noProof/>
            <w:webHidden/>
          </w:rPr>
          <w:fldChar w:fldCharType="begin"/>
        </w:r>
        <w:r w:rsidR="006D6C2E">
          <w:rPr>
            <w:noProof/>
            <w:webHidden/>
          </w:rPr>
          <w:instrText xml:space="preserve"> PAGEREF _Toc73338324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9ECFEEE" w14:textId="7691D6A4" w:rsidR="006D6C2E" w:rsidRDefault="002C0E25">
      <w:pPr>
        <w:pStyle w:val="TOC1"/>
        <w:rPr>
          <w:rFonts w:asciiTheme="minorHAnsi" w:eastAsiaTheme="minorEastAsia" w:hAnsiTheme="minorHAnsi" w:cstheme="minorBidi"/>
          <w:noProof/>
          <w:sz w:val="22"/>
          <w:szCs w:val="22"/>
        </w:rPr>
      </w:pPr>
      <w:hyperlink w:anchor="_Toc73338325" w:history="1">
        <w:r w:rsidR="006D6C2E" w:rsidRPr="00852556">
          <w:rPr>
            <w:rStyle w:val="Hyperlink"/>
            <w:noProof/>
          </w:rPr>
          <w:t>5</w:t>
        </w:r>
        <w:r w:rsidR="006D6C2E">
          <w:rPr>
            <w:rFonts w:asciiTheme="minorHAnsi" w:eastAsiaTheme="minorEastAsia" w:hAnsiTheme="minorHAnsi" w:cstheme="minorBidi"/>
            <w:noProof/>
            <w:sz w:val="22"/>
            <w:szCs w:val="22"/>
          </w:rPr>
          <w:tab/>
        </w:r>
        <w:r w:rsidR="006D6C2E" w:rsidRPr="00852556">
          <w:rPr>
            <w:rStyle w:val="Hyperlink"/>
            <w:noProof/>
          </w:rPr>
          <w:t>Summary</w:t>
        </w:r>
        <w:r w:rsidR="006D6C2E">
          <w:rPr>
            <w:noProof/>
            <w:webHidden/>
          </w:rPr>
          <w:tab/>
        </w:r>
        <w:r w:rsidR="006D6C2E">
          <w:rPr>
            <w:noProof/>
            <w:webHidden/>
          </w:rPr>
          <w:fldChar w:fldCharType="begin"/>
        </w:r>
        <w:r w:rsidR="006D6C2E">
          <w:rPr>
            <w:noProof/>
            <w:webHidden/>
          </w:rPr>
          <w:instrText xml:space="preserve"> PAGEREF _Toc73338325 \h </w:instrText>
        </w:r>
        <w:r w:rsidR="006D6C2E">
          <w:rPr>
            <w:noProof/>
            <w:webHidden/>
          </w:rPr>
        </w:r>
        <w:r w:rsidR="006D6C2E">
          <w:rPr>
            <w:noProof/>
            <w:webHidden/>
          </w:rPr>
          <w:fldChar w:fldCharType="separate"/>
        </w:r>
        <w:r w:rsidR="00331DD8">
          <w:rPr>
            <w:noProof/>
            <w:webHidden/>
          </w:rPr>
          <w:t>28</w:t>
        </w:r>
        <w:r w:rsidR="006D6C2E">
          <w:rPr>
            <w:noProof/>
            <w:webHidden/>
          </w:rPr>
          <w:fldChar w:fldCharType="end"/>
        </w:r>
      </w:hyperlink>
    </w:p>
    <w:p w14:paraId="03FCAF08" w14:textId="6473BD98" w:rsidR="006D6C2E" w:rsidRDefault="002C0E25">
      <w:pPr>
        <w:pStyle w:val="TOC1"/>
        <w:rPr>
          <w:rFonts w:asciiTheme="minorHAnsi" w:eastAsiaTheme="minorEastAsia" w:hAnsiTheme="minorHAnsi" w:cstheme="minorBidi"/>
          <w:noProof/>
          <w:sz w:val="22"/>
          <w:szCs w:val="22"/>
        </w:rPr>
      </w:pPr>
      <w:hyperlink w:anchor="_Toc73338326" w:history="1">
        <w:r w:rsidR="006D6C2E" w:rsidRPr="00852556">
          <w:rPr>
            <w:rStyle w:val="Hyperlink"/>
            <w:noProof/>
          </w:rPr>
          <w:t>A1.1</w:t>
        </w:r>
        <w:r w:rsidR="006D6C2E">
          <w:rPr>
            <w:rFonts w:asciiTheme="minorHAnsi" w:eastAsiaTheme="minorEastAsia" w:hAnsiTheme="minorHAnsi" w:cstheme="minorBidi"/>
            <w:noProof/>
            <w:sz w:val="22"/>
            <w:szCs w:val="22"/>
          </w:rPr>
          <w:tab/>
        </w:r>
        <w:r w:rsidR="006D6C2E" w:rsidRPr="00852556">
          <w:rPr>
            <w:rStyle w:val="Hyperlink"/>
            <w:noProof/>
          </w:rPr>
          <w:t>Beam WPT installation environments</w:t>
        </w:r>
        <w:r w:rsidR="006D6C2E">
          <w:rPr>
            <w:noProof/>
            <w:webHidden/>
          </w:rPr>
          <w:tab/>
        </w:r>
        <w:r w:rsidR="006D6C2E">
          <w:rPr>
            <w:noProof/>
            <w:webHidden/>
          </w:rPr>
          <w:fldChar w:fldCharType="begin"/>
        </w:r>
        <w:r w:rsidR="006D6C2E">
          <w:rPr>
            <w:noProof/>
            <w:webHidden/>
          </w:rPr>
          <w:instrText xml:space="preserve"> PAGEREF _Toc73338326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0FD36CB9" w14:textId="5ED739EA" w:rsidR="006D6C2E" w:rsidRDefault="002C0E25">
      <w:pPr>
        <w:pStyle w:val="TOC2"/>
        <w:rPr>
          <w:rFonts w:asciiTheme="minorHAnsi" w:eastAsiaTheme="minorEastAsia" w:hAnsiTheme="minorHAnsi" w:cstheme="minorBidi"/>
          <w:noProof/>
          <w:sz w:val="22"/>
          <w:szCs w:val="22"/>
        </w:rPr>
      </w:pPr>
      <w:hyperlink w:anchor="_Toc73338327" w:history="1">
        <w:r w:rsidR="006D6C2E" w:rsidRPr="00852556">
          <w:rPr>
            <w:rStyle w:val="Hyperlink"/>
            <w:noProof/>
          </w:rPr>
          <w:t>A1.1</w:t>
        </w:r>
        <w:r w:rsidR="006D6C2E">
          <w:rPr>
            <w:rFonts w:asciiTheme="minorHAnsi" w:eastAsiaTheme="minorEastAsia" w:hAnsiTheme="minorHAnsi" w:cstheme="minorBidi"/>
            <w:noProof/>
            <w:sz w:val="22"/>
            <w:szCs w:val="22"/>
          </w:rPr>
          <w:tab/>
        </w:r>
        <w:r w:rsidR="006D6C2E" w:rsidRPr="00852556">
          <w:rPr>
            <w:rStyle w:val="Hyperlink"/>
            <w:noProof/>
          </w:rPr>
          <w:t>WPT controlled environment</w:t>
        </w:r>
        <w:r w:rsidR="006D6C2E">
          <w:rPr>
            <w:noProof/>
            <w:webHidden/>
          </w:rPr>
          <w:tab/>
        </w:r>
        <w:r w:rsidR="006D6C2E">
          <w:rPr>
            <w:noProof/>
            <w:webHidden/>
          </w:rPr>
          <w:fldChar w:fldCharType="begin"/>
        </w:r>
        <w:r w:rsidR="006D6C2E">
          <w:rPr>
            <w:noProof/>
            <w:webHidden/>
          </w:rPr>
          <w:instrText xml:space="preserve"> PAGEREF _Toc73338327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3CFEAC21" w14:textId="18771379" w:rsidR="006D6C2E" w:rsidRDefault="002C0E25">
      <w:pPr>
        <w:pStyle w:val="TOC2"/>
        <w:rPr>
          <w:rFonts w:asciiTheme="minorHAnsi" w:eastAsiaTheme="minorEastAsia" w:hAnsiTheme="minorHAnsi" w:cstheme="minorBidi"/>
          <w:noProof/>
          <w:sz w:val="22"/>
          <w:szCs w:val="22"/>
        </w:rPr>
      </w:pPr>
      <w:hyperlink w:anchor="_Toc73338328" w:history="1">
        <w:r w:rsidR="006D6C2E" w:rsidRPr="00852556">
          <w:rPr>
            <w:rStyle w:val="Hyperlink"/>
            <w:noProof/>
          </w:rPr>
          <w:t>A1.2</w:t>
        </w:r>
        <w:r w:rsidR="006D6C2E">
          <w:rPr>
            <w:rFonts w:asciiTheme="minorHAnsi" w:eastAsiaTheme="minorEastAsia" w:hAnsiTheme="minorHAnsi" w:cstheme="minorBidi"/>
            <w:noProof/>
            <w:sz w:val="22"/>
            <w:szCs w:val="22"/>
          </w:rPr>
          <w:tab/>
        </w:r>
        <w:r w:rsidR="006D6C2E" w:rsidRPr="00852556">
          <w:rPr>
            <w:rStyle w:val="Hyperlink"/>
            <w:noProof/>
          </w:rPr>
          <w:t>WPT general environment</w:t>
        </w:r>
        <w:r w:rsidR="006D6C2E">
          <w:rPr>
            <w:noProof/>
            <w:webHidden/>
          </w:rPr>
          <w:tab/>
        </w:r>
        <w:r w:rsidR="006D6C2E">
          <w:rPr>
            <w:noProof/>
            <w:webHidden/>
          </w:rPr>
          <w:fldChar w:fldCharType="begin"/>
        </w:r>
        <w:r w:rsidR="006D6C2E">
          <w:rPr>
            <w:noProof/>
            <w:webHidden/>
          </w:rPr>
          <w:instrText xml:space="preserve"> PAGEREF _Toc73338328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111E4D4D" w14:textId="40287550" w:rsidR="006D6C2E" w:rsidRDefault="002C0E25">
      <w:pPr>
        <w:pStyle w:val="TOC1"/>
        <w:rPr>
          <w:rFonts w:asciiTheme="minorHAnsi" w:eastAsiaTheme="minorEastAsia" w:hAnsiTheme="minorHAnsi" w:cstheme="minorBidi"/>
          <w:noProof/>
          <w:sz w:val="22"/>
          <w:szCs w:val="22"/>
        </w:rPr>
      </w:pPr>
      <w:hyperlink w:anchor="_Toc73338329" w:history="1">
        <w:r w:rsidR="006D6C2E" w:rsidRPr="00852556">
          <w:rPr>
            <w:rStyle w:val="Hyperlink"/>
            <w:noProof/>
          </w:rPr>
          <w:t>A1.2</w:t>
        </w:r>
        <w:r w:rsidR="006D6C2E">
          <w:rPr>
            <w:rFonts w:asciiTheme="minorHAnsi" w:eastAsiaTheme="minorEastAsia" w:hAnsiTheme="minorHAnsi" w:cstheme="minorBidi"/>
            <w:noProof/>
            <w:sz w:val="22"/>
            <w:szCs w:val="22"/>
          </w:rPr>
          <w:tab/>
        </w:r>
        <w:r w:rsidR="006D6C2E" w:rsidRPr="00852556">
          <w:rPr>
            <w:rStyle w:val="Hyperlink"/>
            <w:noProof/>
          </w:rPr>
          <w:t>Compliance with the RRPG</w:t>
        </w:r>
        <w:r w:rsidR="006D6C2E">
          <w:rPr>
            <w:noProof/>
            <w:webHidden/>
          </w:rPr>
          <w:tab/>
        </w:r>
        <w:r w:rsidR="006D6C2E">
          <w:rPr>
            <w:noProof/>
            <w:webHidden/>
          </w:rPr>
          <w:fldChar w:fldCharType="begin"/>
        </w:r>
        <w:r w:rsidR="006D6C2E">
          <w:rPr>
            <w:noProof/>
            <w:webHidden/>
          </w:rPr>
          <w:instrText xml:space="preserve"> PAGEREF _Toc73338329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5288383F" w14:textId="30DE42B0" w:rsidR="006D6C2E" w:rsidRDefault="002C0E25">
      <w:pPr>
        <w:pStyle w:val="TOC2"/>
        <w:rPr>
          <w:rFonts w:asciiTheme="minorHAnsi" w:eastAsiaTheme="minorEastAsia" w:hAnsiTheme="minorHAnsi" w:cstheme="minorBidi"/>
          <w:noProof/>
          <w:sz w:val="22"/>
          <w:szCs w:val="22"/>
        </w:rPr>
      </w:pPr>
      <w:hyperlink w:anchor="_Toc73338330" w:history="1">
        <w:r w:rsidR="006D6C2E" w:rsidRPr="00852556">
          <w:rPr>
            <w:rStyle w:val="Hyperlink"/>
            <w:noProof/>
          </w:rPr>
          <w:t>A1.2.1 Separation distance</w:t>
        </w:r>
        <w:r w:rsidR="006D6C2E">
          <w:rPr>
            <w:noProof/>
            <w:webHidden/>
          </w:rPr>
          <w:tab/>
        </w:r>
        <w:r w:rsidR="006D6C2E">
          <w:rPr>
            <w:noProof/>
            <w:webHidden/>
          </w:rPr>
          <w:fldChar w:fldCharType="begin"/>
        </w:r>
        <w:r w:rsidR="006D6C2E">
          <w:rPr>
            <w:noProof/>
            <w:webHidden/>
          </w:rPr>
          <w:instrText xml:space="preserve"> PAGEREF _Toc73338330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4EE2A858" w14:textId="499DA9AF" w:rsidR="006D6C2E" w:rsidRDefault="002C0E25">
      <w:pPr>
        <w:pStyle w:val="TOC2"/>
        <w:rPr>
          <w:rFonts w:asciiTheme="minorHAnsi" w:eastAsiaTheme="minorEastAsia" w:hAnsiTheme="minorHAnsi" w:cstheme="minorBidi"/>
          <w:noProof/>
          <w:sz w:val="22"/>
          <w:szCs w:val="22"/>
        </w:rPr>
      </w:pPr>
      <w:hyperlink w:anchor="_Toc73338331" w:history="1">
        <w:r w:rsidR="006D6C2E" w:rsidRPr="00852556">
          <w:rPr>
            <w:rStyle w:val="Hyperlink"/>
            <w:noProof/>
          </w:rPr>
          <w:t>A1.2.2 Directions</w:t>
        </w:r>
        <w:r w:rsidR="006D6C2E">
          <w:rPr>
            <w:noProof/>
            <w:webHidden/>
          </w:rPr>
          <w:tab/>
        </w:r>
        <w:r w:rsidR="006D6C2E">
          <w:rPr>
            <w:noProof/>
            <w:webHidden/>
          </w:rPr>
          <w:fldChar w:fldCharType="begin"/>
        </w:r>
        <w:r w:rsidR="006D6C2E">
          <w:rPr>
            <w:noProof/>
            <w:webHidden/>
          </w:rPr>
          <w:instrText xml:space="preserve"> PAGEREF _Toc73338331 \h </w:instrText>
        </w:r>
        <w:r w:rsidR="006D6C2E">
          <w:rPr>
            <w:noProof/>
            <w:webHidden/>
          </w:rPr>
        </w:r>
        <w:r w:rsidR="006D6C2E">
          <w:rPr>
            <w:noProof/>
            <w:webHidden/>
          </w:rPr>
          <w:fldChar w:fldCharType="separate"/>
        </w:r>
        <w:r w:rsidR="00331DD8">
          <w:rPr>
            <w:noProof/>
            <w:webHidden/>
          </w:rPr>
          <w:t>30</w:t>
        </w:r>
        <w:r w:rsidR="006D6C2E">
          <w:rPr>
            <w:noProof/>
            <w:webHidden/>
          </w:rPr>
          <w:fldChar w:fldCharType="end"/>
        </w:r>
      </w:hyperlink>
    </w:p>
    <w:p w14:paraId="3C9D6BB7" w14:textId="6861218A" w:rsidR="00D42EA2" w:rsidRPr="0072490A" w:rsidRDefault="00D42EA2" w:rsidP="00D42EA2">
      <w:pPr>
        <w:keepLines/>
        <w:tabs>
          <w:tab w:val="left" w:pos="567"/>
          <w:tab w:val="left" w:leader="dot" w:pos="7938"/>
          <w:tab w:val="center" w:pos="9526"/>
        </w:tabs>
        <w:spacing w:before="240"/>
        <w:ind w:left="567" w:right="992" w:hanging="567"/>
      </w:pPr>
      <w:r w:rsidRPr="0072490A">
        <w:rPr>
          <w:rFonts w:asciiTheme="majorBidi" w:hAnsiTheme="majorBidi" w:cstheme="majorBidi"/>
          <w:color w:val="000000" w:themeColor="text1"/>
        </w:rPr>
        <w:fldChar w:fldCharType="end"/>
      </w:r>
    </w:p>
    <w:p w14:paraId="7E3A3221" w14:textId="77777777" w:rsidR="00D42EA2" w:rsidRPr="0072490A" w:rsidRDefault="00D42EA2" w:rsidP="00D42EA2">
      <w:pPr>
        <w:rPr>
          <w:b/>
        </w:rPr>
      </w:pPr>
      <w:r w:rsidRPr="0072490A">
        <w:br w:type="page"/>
      </w:r>
    </w:p>
    <w:p w14:paraId="067DC536" w14:textId="168E593F" w:rsidR="008B0FCC" w:rsidRPr="00C30E9D" w:rsidRDefault="008B0FCC" w:rsidP="008B0FCC">
      <w:pPr>
        <w:pStyle w:val="Heading1"/>
      </w:pPr>
      <w:bookmarkStart w:id="49" w:name="_Toc73338310"/>
      <w:r w:rsidRPr="00C30E9D">
        <w:lastRenderedPageBreak/>
        <w:t>1</w:t>
      </w:r>
      <w:r w:rsidRPr="00C30E9D">
        <w:tab/>
        <w:t>Introduction</w:t>
      </w:r>
      <w:bookmarkEnd w:id="49"/>
    </w:p>
    <w:p w14:paraId="22036370" w14:textId="77777777" w:rsidR="008B0FCC" w:rsidRDefault="008B0FCC" w:rsidP="008B0FCC">
      <w:r w:rsidRPr="00B678A6">
        <w:t xml:space="preserve">Wireless Power Transmission (WPT) </w:t>
      </w:r>
      <w:r>
        <w:t>t</w:t>
      </w:r>
      <w:r w:rsidRPr="00B678A6">
        <w:t xml:space="preserve">echnology is </w:t>
      </w:r>
      <w:r>
        <w:t>used to transfer power wirelessly from power sources to devices that use or consume power. S</w:t>
      </w:r>
      <w:r w:rsidRPr="00B678A6">
        <w:t>ignificant innovation</w:t>
      </w:r>
      <w:r>
        <w:t xml:space="preserve">s in WPT can </w:t>
      </w:r>
      <w:r w:rsidRPr="00B678A6">
        <w:t xml:space="preserve">free </w:t>
      </w:r>
      <w:r>
        <w:t xml:space="preserve">users </w:t>
      </w:r>
      <w:r w:rsidRPr="00B678A6">
        <w:t xml:space="preserve">from needing electric power cords or changing batteries if electric power is supplied wirelessly. There are two major categories in WPT technologies. One of them is </w:t>
      </w:r>
      <w:r>
        <w:t xml:space="preserve">non-beam </w:t>
      </w:r>
      <w:r w:rsidRPr="00B678A6">
        <w:t>WPT technology</w:t>
      </w:r>
      <w: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t>.</w:t>
      </w:r>
    </w:p>
    <w:p w14:paraId="770A89B7" w14:textId="098C7B22" w:rsidR="008B0FCC" w:rsidRPr="003519DA" w:rsidRDefault="008B0FCC" w:rsidP="008B0FCC">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t xml:space="preserve">Report </w:t>
      </w:r>
      <w:hyperlink r:id="rId15" w:history="1">
        <w:r w:rsidRPr="00B678A6">
          <w:rPr>
            <w:color w:val="0000FF"/>
            <w:u w:val="single"/>
          </w:rPr>
          <w:t>ITU-R SM.2392</w:t>
        </w:r>
      </w:hyperlink>
      <w:r w:rsidRPr="00B678A6">
        <w:t xml:space="preserve"> “Applications of wireless power transmission via radio frequency beam” </w:t>
      </w:r>
      <w:r w:rsidRPr="001D77B1">
        <w:t>indicates diverse applications and technologies of beam WPT in the future</w:t>
      </w:r>
      <w:r w:rsidRPr="00B678A6">
        <w:t>. The Report focuses on applications of WPT technologies using radio frequency beam</w:t>
      </w:r>
      <w:r>
        <w:t xml:space="preserve"> and highlights that such devices may be classified as </w:t>
      </w:r>
      <w:r w:rsidRPr="001D77B1">
        <w:t xml:space="preserve">Industrial, Scientific, Medical </w:t>
      </w:r>
      <w:r>
        <w:t>(ISM</w:t>
      </w:r>
      <w:proofErr w:type="gramStart"/>
      <w:r>
        <w:t xml:space="preserve">) </w:t>
      </w:r>
      <w:r w:rsidR="00EB5420">
        <w:t>,</w:t>
      </w:r>
      <w:proofErr w:type="gramEnd"/>
      <w:r w:rsidR="00EB5420">
        <w:t xml:space="preserve"> </w:t>
      </w:r>
      <w:r>
        <w:t>short-range devices (SRD)</w:t>
      </w:r>
      <w:r w:rsidR="006B73C2">
        <w:t xml:space="preserve"> or radio equipment</w:t>
      </w:r>
      <w:r>
        <w:t xml:space="preserve">. While both ISM and SRD </w:t>
      </w:r>
      <w:r w:rsidR="002A111A">
        <w:t>b</w:t>
      </w:r>
      <w:r>
        <w:t xml:space="preserve">eam WPT devices are addressed in Report ITU-R SM.2392, Report </w:t>
      </w:r>
      <w:hyperlink r:id="rId16" w:history="1">
        <w:r w:rsidRPr="005D597F">
          <w:rPr>
            <w:rStyle w:val="Hyperlink"/>
          </w:rPr>
          <w:t>ITU-R SM.1896</w:t>
        </w:r>
      </w:hyperlink>
      <w:r>
        <w:t xml:space="preserve"> provides a list of frequency ranges for global and regional harmonization of SRDs in its annexes, and Radio Regulations footnote </w:t>
      </w:r>
      <w:r w:rsidRPr="003C3B71">
        <w:rPr>
          <w:b/>
          <w:bCs/>
        </w:rPr>
        <w:t>5.150</w:t>
      </w:r>
      <w:r>
        <w:t xml:space="preserve"> provides a list of frequency ranges for ISM devices</w:t>
      </w:r>
      <w:r w:rsidRPr="00B678A6">
        <w:t xml:space="preserve">. </w:t>
      </w:r>
      <w:r w:rsidR="000437D4" w:rsidRPr="000437D4">
        <w:t xml:space="preserve">Furthermore, some administrations classify beam WPT as a radio service that needs rulemaking for practicable implementation with regulatory measures. </w:t>
      </w:r>
      <w:r w:rsidRPr="001D77B1">
        <w:t>To mitigate the impact of WPT devices on the operation of radiocommunication services as finding increasing technology and spectrum demand, some solutions</w:t>
      </w:r>
      <w:r>
        <w:t xml:space="preserve"> that</w:t>
      </w:r>
      <w:r w:rsidRPr="001D77B1">
        <w:t xml:space="preserve"> utilize frequency bands designated for ISM applications and other solutions for spectrum sharing with the incumbent radiocommunication services are discussed.</w:t>
      </w:r>
      <w:r w:rsidRPr="00873159">
        <w:t xml:space="preserve"> </w:t>
      </w:r>
      <w:r w:rsidRPr="00B678A6">
        <w:t>In order to commercialize these WPT technologies, studies on the impact of WPT systems on radiocommunication systems are necessary.</w:t>
      </w:r>
    </w:p>
    <w:p w14:paraId="6A521D00" w14:textId="77777777" w:rsidR="008B0FCC" w:rsidRPr="00B678A6" w:rsidRDefault="008B0FCC" w:rsidP="008B0FCC">
      <w:r w:rsidRPr="003519DA">
        <w:t>The</w:t>
      </w:r>
      <w:r w:rsidRPr="00B678A6">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t xml:space="preserve"> </w:t>
      </w:r>
      <w:r w:rsidRPr="001D77B1">
        <w:t>even in the proposed beam WPT operation conditions. It is also intended to provide guidance to the administrations wishing to allow implementation of beam WPT technologies in the proposed frequency ranges in order to minimize the potential impact of beam WPT on radiocommunication services</w:t>
      </w:r>
      <w:r w:rsidRPr="00B678A6">
        <w:t xml:space="preserve">. Furthermore, this Report is expected to contribute to discussions towards international frequency ranges and regulations for beam WPT applications. </w:t>
      </w:r>
    </w:p>
    <w:p w14:paraId="6B2F7C03" w14:textId="6D5C713C" w:rsidR="008B0FCC" w:rsidRDefault="008B0FCC" w:rsidP="008B0FCC">
      <w:r w:rsidRPr="00BC2431">
        <w:t xml:space="preserve">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w:t>
      </w:r>
      <w:r w:rsidR="007974E0">
        <w:t>b</w:t>
      </w:r>
      <w:r w:rsidRPr="00BC2431">
        <w:t>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p>
    <w:p w14:paraId="17B57854" w14:textId="77777777" w:rsidR="008B0FCC" w:rsidRPr="0005061E" w:rsidRDefault="008B0FCC" w:rsidP="008B0FCC">
      <w:pPr>
        <w:pStyle w:val="Heading1"/>
      </w:pPr>
      <w:bookmarkStart w:id="50" w:name="_Toc73338311"/>
      <w:r>
        <w:t>2</w:t>
      </w:r>
      <w:r w:rsidRPr="0005061E">
        <w:tab/>
      </w:r>
      <w:r w:rsidRPr="00A05DD7">
        <w:t>Radio characteristics of beam WPT</w:t>
      </w:r>
      <w:bookmarkEnd w:id="50"/>
    </w:p>
    <w:p w14:paraId="27D5DE19" w14:textId="77777777" w:rsidR="008B0FCC" w:rsidRDefault="008B0FCC" w:rsidP="008B0FCC">
      <w:r w:rsidRPr="00B51FF0">
        <w:t xml:space="preserve">This section provides examples of the characteristics of the beam WPT system. </w:t>
      </w:r>
    </w:p>
    <w:p w14:paraId="52B625AB" w14:textId="77777777" w:rsidR="008B0FCC" w:rsidRPr="001D77B1" w:rsidRDefault="008B0FCC" w:rsidP="008B0FCC">
      <w:pPr>
        <w:pStyle w:val="TableNo"/>
      </w:pPr>
      <w:r w:rsidRPr="001D77B1">
        <w:lastRenderedPageBreak/>
        <w:t xml:space="preserve">TABLE </w:t>
      </w:r>
      <w:r>
        <w:t>1</w:t>
      </w:r>
    </w:p>
    <w:p w14:paraId="30D000FE" w14:textId="77777777" w:rsidR="008B0FCC" w:rsidRPr="001D77B1" w:rsidRDefault="008B0FCC" w:rsidP="008B0FCC">
      <w:pPr>
        <w:pStyle w:val="Tabletitle"/>
      </w:pPr>
      <w:r w:rsidRPr="001D77B1">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DC30FC" w:rsidRPr="001D77B1" w14:paraId="034301B3" w14:textId="15D9D596" w:rsidTr="005D221C">
        <w:trPr>
          <w:cantSplit/>
          <w:jc w:val="center"/>
        </w:trPr>
        <w:tc>
          <w:tcPr>
            <w:tcW w:w="1257" w:type="dxa"/>
          </w:tcPr>
          <w:p w14:paraId="36C2CB05" w14:textId="77777777" w:rsidR="00DC30FC" w:rsidRPr="001D77B1" w:rsidRDefault="00DC30FC" w:rsidP="00DC30FC">
            <w:pPr>
              <w:pStyle w:val="Tablehead"/>
            </w:pPr>
            <w:r w:rsidRPr="001D77B1">
              <w:t>System</w:t>
            </w:r>
          </w:p>
        </w:tc>
        <w:tc>
          <w:tcPr>
            <w:tcW w:w="1046" w:type="dxa"/>
          </w:tcPr>
          <w:p w14:paraId="69F341E0" w14:textId="77777777" w:rsidR="00DC30FC" w:rsidRPr="001D77B1" w:rsidRDefault="00DC30FC" w:rsidP="00DC30FC">
            <w:pPr>
              <w:pStyle w:val="Tablehead"/>
            </w:pPr>
            <w:r>
              <w:t>System 1</w:t>
            </w:r>
          </w:p>
        </w:tc>
        <w:tc>
          <w:tcPr>
            <w:tcW w:w="1047" w:type="dxa"/>
          </w:tcPr>
          <w:p w14:paraId="34331E05" w14:textId="77777777" w:rsidR="00DC30FC" w:rsidRPr="001D77B1" w:rsidRDefault="00DC30FC" w:rsidP="00DC30FC">
            <w:pPr>
              <w:pStyle w:val="Tablehead"/>
            </w:pPr>
            <w:r>
              <w:t>System 2</w:t>
            </w:r>
          </w:p>
        </w:tc>
        <w:tc>
          <w:tcPr>
            <w:tcW w:w="1046" w:type="dxa"/>
          </w:tcPr>
          <w:p w14:paraId="28137205" w14:textId="77777777" w:rsidR="00DC30FC" w:rsidRPr="001D77B1" w:rsidRDefault="00DC30FC" w:rsidP="00DC30FC">
            <w:pPr>
              <w:pStyle w:val="Tablehead"/>
            </w:pPr>
            <w:r>
              <w:t>System 3</w:t>
            </w:r>
          </w:p>
        </w:tc>
        <w:tc>
          <w:tcPr>
            <w:tcW w:w="1047" w:type="dxa"/>
          </w:tcPr>
          <w:p w14:paraId="0D09F93E" w14:textId="77777777" w:rsidR="00DC30FC" w:rsidRPr="001D77B1" w:rsidRDefault="00DC30FC" w:rsidP="00DC30FC">
            <w:pPr>
              <w:pStyle w:val="Tablehead"/>
            </w:pPr>
            <w:r w:rsidRPr="001D77B1">
              <w:t xml:space="preserve">System </w:t>
            </w:r>
            <w:r>
              <w:t>4</w:t>
            </w:r>
          </w:p>
        </w:tc>
        <w:tc>
          <w:tcPr>
            <w:tcW w:w="1046" w:type="dxa"/>
          </w:tcPr>
          <w:p w14:paraId="52AB87AE" w14:textId="77777777" w:rsidR="00DC30FC" w:rsidRPr="001D77B1" w:rsidRDefault="00DC30FC" w:rsidP="00DC30FC">
            <w:pPr>
              <w:pStyle w:val="Tablehead"/>
            </w:pPr>
            <w:r w:rsidRPr="001D77B1">
              <w:t xml:space="preserve">System </w:t>
            </w:r>
            <w:r>
              <w:t>5</w:t>
            </w:r>
          </w:p>
        </w:tc>
        <w:tc>
          <w:tcPr>
            <w:tcW w:w="1047" w:type="dxa"/>
          </w:tcPr>
          <w:p w14:paraId="1980F4FB" w14:textId="77777777" w:rsidR="00DC30FC" w:rsidRPr="001D77B1" w:rsidRDefault="00DC30FC" w:rsidP="00DC30FC">
            <w:pPr>
              <w:pStyle w:val="Tablehead"/>
            </w:pPr>
            <w:r w:rsidRPr="001D77B1">
              <w:t xml:space="preserve">System </w:t>
            </w:r>
            <w:r>
              <w:t>6</w:t>
            </w:r>
          </w:p>
        </w:tc>
        <w:tc>
          <w:tcPr>
            <w:tcW w:w="1046" w:type="dxa"/>
          </w:tcPr>
          <w:p w14:paraId="60E3915D" w14:textId="5D60A82D" w:rsidR="00DC30FC" w:rsidRPr="001D77B1" w:rsidRDefault="00DC30FC" w:rsidP="00DC30FC">
            <w:pPr>
              <w:pStyle w:val="Tablehead"/>
            </w:pPr>
            <w:r w:rsidRPr="001D77B1">
              <w:t xml:space="preserve">System </w:t>
            </w:r>
            <w:r>
              <w:t>7</w:t>
            </w:r>
          </w:p>
        </w:tc>
        <w:tc>
          <w:tcPr>
            <w:tcW w:w="1047" w:type="dxa"/>
          </w:tcPr>
          <w:p w14:paraId="154C8DA1" w14:textId="6020B6AA" w:rsidR="00DC30FC" w:rsidRPr="001D77B1" w:rsidRDefault="00DC30FC" w:rsidP="00DC30FC">
            <w:pPr>
              <w:pStyle w:val="Tablehead"/>
            </w:pPr>
            <w:r w:rsidRPr="001D77B1">
              <w:t xml:space="preserve">System </w:t>
            </w:r>
            <w:r>
              <w:t>8</w:t>
            </w:r>
          </w:p>
        </w:tc>
      </w:tr>
      <w:tr w:rsidR="00DC30FC" w:rsidRPr="001D77B1" w14:paraId="62D47405" w14:textId="37BCBAFA" w:rsidTr="005D221C">
        <w:trPr>
          <w:cantSplit/>
          <w:jc w:val="center"/>
        </w:trPr>
        <w:tc>
          <w:tcPr>
            <w:tcW w:w="1257" w:type="dxa"/>
          </w:tcPr>
          <w:p w14:paraId="3CA4F290" w14:textId="77777777" w:rsidR="00DC30FC" w:rsidRPr="001D77B1" w:rsidRDefault="00DC30FC" w:rsidP="00DC30FC">
            <w:pPr>
              <w:pStyle w:val="Tabletext"/>
            </w:pPr>
            <w:r w:rsidRPr="001D77B1">
              <w:t>Frequency</w:t>
            </w:r>
          </w:p>
        </w:tc>
        <w:tc>
          <w:tcPr>
            <w:tcW w:w="1046" w:type="dxa"/>
          </w:tcPr>
          <w:p w14:paraId="1EFA638C" w14:textId="77777777" w:rsidR="00DC30FC" w:rsidRPr="001D77B1" w:rsidRDefault="00DC30FC" w:rsidP="00DC30FC">
            <w:pPr>
              <w:pStyle w:val="Tabletext"/>
              <w:jc w:val="center"/>
            </w:pPr>
            <w:r>
              <w:rPr>
                <w:lang w:val="en-US"/>
              </w:rPr>
              <w:t>915-921 MHz</w:t>
            </w:r>
          </w:p>
        </w:tc>
        <w:tc>
          <w:tcPr>
            <w:tcW w:w="1047" w:type="dxa"/>
          </w:tcPr>
          <w:p w14:paraId="06C9A530" w14:textId="77777777" w:rsidR="00DC30FC" w:rsidRPr="001D77B1" w:rsidRDefault="00DC30FC" w:rsidP="00DC30FC">
            <w:pPr>
              <w:pStyle w:val="Tabletext"/>
              <w:jc w:val="center"/>
            </w:pPr>
            <w:r>
              <w:rPr>
                <w:lang w:val="en-US"/>
              </w:rPr>
              <w:t>915-921 MHz</w:t>
            </w:r>
          </w:p>
        </w:tc>
        <w:tc>
          <w:tcPr>
            <w:tcW w:w="1046" w:type="dxa"/>
          </w:tcPr>
          <w:p w14:paraId="00D2E62D" w14:textId="77777777" w:rsidR="00DC30FC" w:rsidRPr="001D77B1" w:rsidRDefault="00DC30FC" w:rsidP="00DC30FC">
            <w:pPr>
              <w:pStyle w:val="Tabletext"/>
              <w:jc w:val="center"/>
            </w:pPr>
            <w:r>
              <w:rPr>
                <w:lang w:val="en-US"/>
              </w:rPr>
              <w:t>915-921 MHz</w:t>
            </w:r>
          </w:p>
        </w:tc>
        <w:tc>
          <w:tcPr>
            <w:tcW w:w="1047" w:type="dxa"/>
          </w:tcPr>
          <w:p w14:paraId="35D5079E" w14:textId="77777777" w:rsidR="00DC30FC" w:rsidRPr="001D77B1" w:rsidRDefault="00DC30FC" w:rsidP="00DC30FC">
            <w:pPr>
              <w:pStyle w:val="Tabletext"/>
              <w:jc w:val="center"/>
            </w:pPr>
            <w:r w:rsidRPr="001D77B1">
              <w:t>917-920 MHz</w:t>
            </w:r>
          </w:p>
        </w:tc>
        <w:tc>
          <w:tcPr>
            <w:tcW w:w="1046" w:type="dxa"/>
          </w:tcPr>
          <w:p w14:paraId="489205E0" w14:textId="77777777" w:rsidR="00DC30FC" w:rsidRPr="001D77B1" w:rsidRDefault="00DC30FC" w:rsidP="00DC30FC">
            <w:pPr>
              <w:pStyle w:val="Tabletext"/>
              <w:jc w:val="center"/>
            </w:pPr>
            <w:r w:rsidRPr="001D77B1">
              <w:t>2.410-2.486 GHz</w:t>
            </w:r>
          </w:p>
        </w:tc>
        <w:tc>
          <w:tcPr>
            <w:tcW w:w="1047" w:type="dxa"/>
          </w:tcPr>
          <w:p w14:paraId="24F840A3" w14:textId="77777777" w:rsidR="00DC30FC" w:rsidRPr="001D77B1" w:rsidRDefault="00DC30FC" w:rsidP="00DC30FC">
            <w:pPr>
              <w:pStyle w:val="Tabletext"/>
              <w:jc w:val="center"/>
            </w:pPr>
            <w:r w:rsidRPr="001D77B1">
              <w:t>5.738-5.766 GHz</w:t>
            </w:r>
          </w:p>
        </w:tc>
        <w:tc>
          <w:tcPr>
            <w:tcW w:w="1046" w:type="dxa"/>
          </w:tcPr>
          <w:p w14:paraId="5E5DCD9A" w14:textId="50B62AA3" w:rsidR="00DC30FC" w:rsidRPr="001D77B1" w:rsidRDefault="00DC30FC" w:rsidP="00DC30FC">
            <w:pPr>
              <w:pStyle w:val="Tabletext"/>
              <w:jc w:val="center"/>
            </w:pPr>
            <w:r w:rsidRPr="000676F1">
              <w:t>24.1</w:t>
            </w:r>
            <w:r w:rsidR="00613A94">
              <w:t>-</w:t>
            </w:r>
            <w:r w:rsidRPr="000676F1">
              <w:t>24.15 GHz</w:t>
            </w:r>
          </w:p>
        </w:tc>
        <w:tc>
          <w:tcPr>
            <w:tcW w:w="1047" w:type="dxa"/>
          </w:tcPr>
          <w:p w14:paraId="4FA58368" w14:textId="08843EF6" w:rsidR="00DC30FC" w:rsidRPr="001D77B1" w:rsidRDefault="00DC30FC" w:rsidP="00DC30FC">
            <w:pPr>
              <w:pStyle w:val="Tabletext"/>
              <w:jc w:val="center"/>
            </w:pPr>
            <w:r w:rsidRPr="000676F1">
              <w:t>61</w:t>
            </w:r>
            <w:r w:rsidR="00613A94">
              <w:t>-</w:t>
            </w:r>
            <w:r w:rsidRPr="000676F1">
              <w:t>61.5 GHz</w:t>
            </w:r>
          </w:p>
        </w:tc>
      </w:tr>
      <w:tr w:rsidR="00DC30FC" w:rsidRPr="001D77B1" w14:paraId="44F9C55A" w14:textId="2C3FF2FC" w:rsidTr="005D221C">
        <w:trPr>
          <w:cantSplit/>
          <w:jc w:val="center"/>
        </w:trPr>
        <w:tc>
          <w:tcPr>
            <w:tcW w:w="1257" w:type="dxa"/>
          </w:tcPr>
          <w:p w14:paraId="0B73D69C" w14:textId="77777777" w:rsidR="00DC30FC" w:rsidRPr="001D77B1" w:rsidRDefault="00DC30FC" w:rsidP="00DC30FC">
            <w:pPr>
              <w:pStyle w:val="Tabletext"/>
            </w:pPr>
            <w:r w:rsidRPr="001D77B1">
              <w:t>Output Power</w:t>
            </w:r>
          </w:p>
        </w:tc>
        <w:tc>
          <w:tcPr>
            <w:tcW w:w="1046" w:type="dxa"/>
          </w:tcPr>
          <w:p w14:paraId="75FCDCA2" w14:textId="77777777" w:rsidR="00DC30FC" w:rsidRPr="001D77B1" w:rsidRDefault="00DC30FC" w:rsidP="00DC30FC">
            <w:pPr>
              <w:pStyle w:val="Tabletext"/>
              <w:jc w:val="center"/>
            </w:pPr>
            <w:r>
              <w:rPr>
                <w:lang w:val="en-US"/>
              </w:rPr>
              <w:t xml:space="preserve">4 W </w:t>
            </w:r>
          </w:p>
        </w:tc>
        <w:tc>
          <w:tcPr>
            <w:tcW w:w="1047" w:type="dxa"/>
          </w:tcPr>
          <w:p w14:paraId="00A93B60" w14:textId="77777777" w:rsidR="00DC30FC" w:rsidRPr="001D77B1" w:rsidRDefault="00DC30FC" w:rsidP="00DC30FC">
            <w:pPr>
              <w:pStyle w:val="Tabletext"/>
              <w:jc w:val="center"/>
            </w:pPr>
            <w:r>
              <w:rPr>
                <w:lang w:val="en-US"/>
              </w:rPr>
              <w:t xml:space="preserve">15 W </w:t>
            </w:r>
          </w:p>
        </w:tc>
        <w:tc>
          <w:tcPr>
            <w:tcW w:w="1046" w:type="dxa"/>
          </w:tcPr>
          <w:p w14:paraId="7757838D" w14:textId="77777777" w:rsidR="00DC30FC" w:rsidRPr="001D77B1" w:rsidRDefault="00DC30FC" w:rsidP="00DC30FC">
            <w:pPr>
              <w:pStyle w:val="Tabletext"/>
              <w:jc w:val="center"/>
            </w:pPr>
            <w:r>
              <w:rPr>
                <w:lang w:val="en-US"/>
              </w:rPr>
              <w:t>Up to 50 W</w:t>
            </w:r>
          </w:p>
        </w:tc>
        <w:tc>
          <w:tcPr>
            <w:tcW w:w="1047" w:type="dxa"/>
          </w:tcPr>
          <w:p w14:paraId="735EA278" w14:textId="77777777" w:rsidR="00DC30FC" w:rsidRPr="001D77B1" w:rsidRDefault="00DC30FC" w:rsidP="00DC30FC">
            <w:pPr>
              <w:pStyle w:val="Tabletext"/>
              <w:jc w:val="center"/>
            </w:pPr>
            <w:r w:rsidRPr="001D77B1">
              <w:t>1 W</w:t>
            </w:r>
          </w:p>
        </w:tc>
        <w:tc>
          <w:tcPr>
            <w:tcW w:w="1046" w:type="dxa"/>
          </w:tcPr>
          <w:p w14:paraId="108BD0B4" w14:textId="77777777" w:rsidR="00DC30FC" w:rsidRPr="001D77B1" w:rsidRDefault="00DC30FC" w:rsidP="00DC30FC">
            <w:pPr>
              <w:pStyle w:val="Tabletext"/>
              <w:jc w:val="center"/>
            </w:pPr>
            <w:r w:rsidRPr="001D77B1">
              <w:t>15 W</w:t>
            </w:r>
          </w:p>
        </w:tc>
        <w:tc>
          <w:tcPr>
            <w:tcW w:w="1047" w:type="dxa"/>
          </w:tcPr>
          <w:p w14:paraId="5ED24DA6" w14:textId="77777777" w:rsidR="00DC30FC" w:rsidRPr="001D77B1" w:rsidRDefault="00DC30FC" w:rsidP="00DC30FC">
            <w:pPr>
              <w:pStyle w:val="Tabletext"/>
              <w:jc w:val="center"/>
            </w:pPr>
            <w:r w:rsidRPr="001D77B1">
              <w:t>32 W</w:t>
            </w:r>
          </w:p>
        </w:tc>
        <w:tc>
          <w:tcPr>
            <w:tcW w:w="1046" w:type="dxa"/>
          </w:tcPr>
          <w:p w14:paraId="2C5976C1" w14:textId="58F3D95E" w:rsidR="00DC30FC" w:rsidRPr="001D77B1" w:rsidRDefault="00DC30FC" w:rsidP="00DC30FC">
            <w:pPr>
              <w:pStyle w:val="Tabletext"/>
              <w:jc w:val="center"/>
            </w:pPr>
            <w:r w:rsidRPr="000676F1">
              <w:t>50 W</w:t>
            </w:r>
          </w:p>
        </w:tc>
        <w:tc>
          <w:tcPr>
            <w:tcW w:w="1047" w:type="dxa"/>
          </w:tcPr>
          <w:p w14:paraId="7F2D8F58" w14:textId="1DE6C896" w:rsidR="00DC30FC" w:rsidRPr="001D77B1" w:rsidRDefault="00DC30FC" w:rsidP="00DC30FC">
            <w:pPr>
              <w:pStyle w:val="Tabletext"/>
              <w:jc w:val="center"/>
            </w:pPr>
            <w:r w:rsidRPr="000676F1">
              <w:t>50 W</w:t>
            </w:r>
          </w:p>
        </w:tc>
      </w:tr>
      <w:tr w:rsidR="00DC30FC" w:rsidRPr="001D77B1" w14:paraId="6146C791" w14:textId="014CC77B" w:rsidTr="005D221C">
        <w:trPr>
          <w:cantSplit/>
          <w:jc w:val="center"/>
        </w:trPr>
        <w:tc>
          <w:tcPr>
            <w:tcW w:w="1257" w:type="dxa"/>
          </w:tcPr>
          <w:p w14:paraId="3D14E4B0" w14:textId="77777777" w:rsidR="00DC30FC" w:rsidRPr="001D77B1" w:rsidRDefault="00DC30FC" w:rsidP="00DC30FC">
            <w:pPr>
              <w:pStyle w:val="Tabletext"/>
            </w:pPr>
            <w:r w:rsidRPr="001D77B1">
              <w:t>Antenna gain</w:t>
            </w:r>
          </w:p>
        </w:tc>
        <w:tc>
          <w:tcPr>
            <w:tcW w:w="1046" w:type="dxa"/>
          </w:tcPr>
          <w:p w14:paraId="6596095B" w14:textId="77777777" w:rsidR="00DC30FC" w:rsidRPr="001D77B1" w:rsidRDefault="00DC30FC" w:rsidP="00DC30FC">
            <w:pPr>
              <w:pStyle w:val="Tabletext"/>
              <w:jc w:val="center"/>
            </w:pPr>
            <w:r>
              <w:rPr>
                <w:lang w:val="en-US"/>
              </w:rPr>
              <w:t xml:space="preserve">7 </w:t>
            </w:r>
            <w:proofErr w:type="spellStart"/>
            <w:r>
              <w:rPr>
                <w:lang w:val="en-US"/>
              </w:rPr>
              <w:t>dBi</w:t>
            </w:r>
            <w:proofErr w:type="spellEnd"/>
          </w:p>
        </w:tc>
        <w:tc>
          <w:tcPr>
            <w:tcW w:w="1047" w:type="dxa"/>
          </w:tcPr>
          <w:p w14:paraId="47F1C498" w14:textId="77777777" w:rsidR="00DC30FC" w:rsidRPr="001D77B1" w:rsidRDefault="00DC30FC" w:rsidP="00DC30FC">
            <w:pPr>
              <w:pStyle w:val="Tabletext"/>
              <w:jc w:val="center"/>
            </w:pPr>
            <w:r>
              <w:rPr>
                <w:lang w:val="en-US"/>
              </w:rPr>
              <w:t xml:space="preserve">8.24 </w:t>
            </w:r>
            <w:proofErr w:type="spellStart"/>
            <w:r>
              <w:rPr>
                <w:lang w:val="en-US"/>
              </w:rPr>
              <w:t>dBi</w:t>
            </w:r>
            <w:proofErr w:type="spellEnd"/>
          </w:p>
        </w:tc>
        <w:tc>
          <w:tcPr>
            <w:tcW w:w="1046" w:type="dxa"/>
          </w:tcPr>
          <w:p w14:paraId="210FE193" w14:textId="77777777" w:rsidR="00DC30FC" w:rsidRPr="001D77B1" w:rsidRDefault="00DC30FC" w:rsidP="00DC30FC">
            <w:pPr>
              <w:pStyle w:val="Tabletext"/>
              <w:jc w:val="center"/>
            </w:pPr>
            <w:r>
              <w:rPr>
                <w:lang w:val="en-US"/>
              </w:rPr>
              <w:t xml:space="preserve">Not to exceed </w:t>
            </w:r>
            <w:proofErr w:type="spellStart"/>
            <w:r>
              <w:rPr>
                <w:lang w:val="en-US"/>
              </w:rPr>
              <w:t>e.i.r.p</w:t>
            </w:r>
            <w:proofErr w:type="spellEnd"/>
            <w:r>
              <w:rPr>
                <w:lang w:val="en-US"/>
              </w:rPr>
              <w:t>.</w:t>
            </w:r>
          </w:p>
        </w:tc>
        <w:tc>
          <w:tcPr>
            <w:tcW w:w="1047" w:type="dxa"/>
          </w:tcPr>
          <w:p w14:paraId="794D7C85" w14:textId="77777777" w:rsidR="00DC30FC" w:rsidRPr="001D77B1" w:rsidRDefault="00DC30FC" w:rsidP="00DC30FC">
            <w:pPr>
              <w:pStyle w:val="Tabletext"/>
              <w:jc w:val="center"/>
            </w:pPr>
            <w:r w:rsidRPr="001D77B1">
              <w:t>6 </w:t>
            </w:r>
            <w:proofErr w:type="spellStart"/>
            <w:r w:rsidRPr="001D77B1">
              <w:t>dBi</w:t>
            </w:r>
            <w:proofErr w:type="spellEnd"/>
          </w:p>
        </w:tc>
        <w:tc>
          <w:tcPr>
            <w:tcW w:w="1046" w:type="dxa"/>
          </w:tcPr>
          <w:p w14:paraId="2CAEFC65" w14:textId="77777777" w:rsidR="00DC30FC" w:rsidRPr="001D77B1" w:rsidRDefault="00DC30FC" w:rsidP="00DC30FC">
            <w:pPr>
              <w:pStyle w:val="Tabletext"/>
              <w:jc w:val="center"/>
            </w:pPr>
            <w:r w:rsidRPr="001D77B1">
              <w:t>24 </w:t>
            </w:r>
            <w:proofErr w:type="spellStart"/>
            <w:r w:rsidRPr="001D77B1">
              <w:t>dBi</w:t>
            </w:r>
            <w:proofErr w:type="spellEnd"/>
          </w:p>
        </w:tc>
        <w:tc>
          <w:tcPr>
            <w:tcW w:w="1047" w:type="dxa"/>
          </w:tcPr>
          <w:p w14:paraId="50156EC1" w14:textId="77777777" w:rsidR="00DC30FC" w:rsidRPr="001D77B1" w:rsidRDefault="00DC30FC" w:rsidP="00DC30FC">
            <w:pPr>
              <w:pStyle w:val="Tabletext"/>
              <w:jc w:val="center"/>
            </w:pPr>
            <w:r w:rsidRPr="001D77B1">
              <w:t>25 </w:t>
            </w:r>
            <w:proofErr w:type="spellStart"/>
            <w:r w:rsidRPr="001D77B1">
              <w:t>dBi</w:t>
            </w:r>
            <w:proofErr w:type="spellEnd"/>
          </w:p>
        </w:tc>
        <w:tc>
          <w:tcPr>
            <w:tcW w:w="1046" w:type="dxa"/>
          </w:tcPr>
          <w:p w14:paraId="798D6451" w14:textId="72921698" w:rsidR="00DC30FC" w:rsidRPr="00530783" w:rsidRDefault="001B2226" w:rsidP="00DC30FC">
            <w:pPr>
              <w:pStyle w:val="Tabletext"/>
              <w:jc w:val="center"/>
              <w:rPr>
                <w:highlight w:val="yellow"/>
              </w:rPr>
            </w:pPr>
            <w:ins w:id="51" w:author="michael marcus" w:date="2021-07-28T17:07:00Z">
              <w:r>
                <w:rPr>
                  <w:highlight w:val="yellow"/>
                </w:rPr>
                <w:t xml:space="preserve">40 </w:t>
              </w:r>
              <w:proofErr w:type="spellStart"/>
              <w:r>
                <w:rPr>
                  <w:highlight w:val="yellow"/>
                </w:rPr>
                <w:t>dBi</w:t>
              </w:r>
            </w:ins>
            <w:proofErr w:type="spellEnd"/>
            <w:del w:id="52" w:author="michael marcus" w:date="2021-07-28T11:13:00Z">
              <w:r w:rsidR="00530783" w:rsidRPr="00530783" w:rsidDel="007145F2">
                <w:rPr>
                  <w:highlight w:val="yellow"/>
                </w:rPr>
                <w:delText>[TBD]</w:delText>
              </w:r>
            </w:del>
            <w:ins w:id="53" w:author="michael marcus" w:date="2021-07-28T11:13:00Z">
              <w:r w:rsidR="007145F2">
                <w:rPr>
                  <w:highlight w:val="yellow"/>
                </w:rPr>
                <w:t>#</w:t>
              </w:r>
            </w:ins>
          </w:p>
        </w:tc>
        <w:tc>
          <w:tcPr>
            <w:tcW w:w="1047" w:type="dxa"/>
          </w:tcPr>
          <w:p w14:paraId="404E5ED4" w14:textId="728E7154" w:rsidR="00DC30FC" w:rsidRPr="00530783" w:rsidRDefault="003A5B70" w:rsidP="00DC30FC">
            <w:pPr>
              <w:pStyle w:val="Tabletext"/>
              <w:jc w:val="center"/>
              <w:rPr>
                <w:highlight w:val="yellow"/>
              </w:rPr>
            </w:pPr>
            <w:ins w:id="54" w:author="michael marcus" w:date="2021-07-28T17:08:00Z">
              <w:r>
                <w:rPr>
                  <w:highlight w:val="yellow"/>
                </w:rPr>
                <w:t>4</w:t>
              </w:r>
            </w:ins>
            <w:ins w:id="55" w:author="michael marcus" w:date="2021-07-28T17:10:00Z">
              <w:r>
                <w:rPr>
                  <w:highlight w:val="yellow"/>
                </w:rPr>
                <w:t>5</w:t>
              </w:r>
            </w:ins>
            <w:ins w:id="56" w:author="michael marcus" w:date="2021-07-28T17:08:00Z">
              <w:r>
                <w:rPr>
                  <w:highlight w:val="yellow"/>
                </w:rPr>
                <w:t xml:space="preserve"> </w:t>
              </w:r>
              <w:proofErr w:type="spellStart"/>
              <w:r>
                <w:rPr>
                  <w:highlight w:val="yellow"/>
                </w:rPr>
                <w:t>dBi</w:t>
              </w:r>
            </w:ins>
            <w:proofErr w:type="spellEnd"/>
            <w:del w:id="57" w:author="michael marcus" w:date="2021-07-28T11:13:00Z">
              <w:r w:rsidR="00530783" w:rsidRPr="00530783" w:rsidDel="007145F2">
                <w:rPr>
                  <w:highlight w:val="yellow"/>
                </w:rPr>
                <w:delText>[TBD]</w:delText>
              </w:r>
            </w:del>
            <w:ins w:id="58" w:author="michael marcus" w:date="2021-07-28T11:13:00Z">
              <w:r w:rsidR="007145F2">
                <w:rPr>
                  <w:highlight w:val="yellow"/>
                </w:rPr>
                <w:t>#</w:t>
              </w:r>
            </w:ins>
          </w:p>
        </w:tc>
      </w:tr>
      <w:tr w:rsidR="00DC30FC" w:rsidRPr="001D77B1" w14:paraId="6E2FFB8A" w14:textId="1D8E59CB" w:rsidTr="005D221C">
        <w:trPr>
          <w:cantSplit/>
          <w:jc w:val="center"/>
        </w:trPr>
        <w:tc>
          <w:tcPr>
            <w:tcW w:w="1257" w:type="dxa"/>
          </w:tcPr>
          <w:p w14:paraId="7362DD44" w14:textId="77777777" w:rsidR="00DC30FC" w:rsidRPr="001D77B1" w:rsidRDefault="00DC30FC" w:rsidP="00DC30FC">
            <w:pPr>
              <w:pStyle w:val="Tabletext"/>
            </w:pPr>
            <w:proofErr w:type="spellStart"/>
            <w:r w:rsidRPr="001D77B1">
              <w:t>e.i.r.p</w:t>
            </w:r>
            <w:proofErr w:type="spellEnd"/>
            <w:r w:rsidRPr="001D77B1">
              <w:t>.</w:t>
            </w:r>
          </w:p>
        </w:tc>
        <w:tc>
          <w:tcPr>
            <w:tcW w:w="1046" w:type="dxa"/>
          </w:tcPr>
          <w:p w14:paraId="32CF6082" w14:textId="77777777" w:rsidR="00DC30FC" w:rsidRPr="001D77B1" w:rsidRDefault="00DC30FC" w:rsidP="00DC30FC">
            <w:pPr>
              <w:pStyle w:val="Tabletext"/>
              <w:jc w:val="center"/>
            </w:pPr>
            <w:r w:rsidRPr="00BC5CA5">
              <w:rPr>
                <w:lang w:val="en-US"/>
              </w:rPr>
              <w:t xml:space="preserve">20 W </w:t>
            </w:r>
          </w:p>
        </w:tc>
        <w:tc>
          <w:tcPr>
            <w:tcW w:w="1047" w:type="dxa"/>
          </w:tcPr>
          <w:p w14:paraId="58B616CB" w14:textId="77777777" w:rsidR="00DC30FC" w:rsidRPr="001D77B1" w:rsidRDefault="00DC30FC" w:rsidP="00DC30FC">
            <w:pPr>
              <w:pStyle w:val="Tabletext"/>
              <w:jc w:val="center"/>
            </w:pPr>
            <w:r w:rsidRPr="00BC5CA5">
              <w:rPr>
                <w:lang w:val="en-US"/>
              </w:rPr>
              <w:t xml:space="preserve">100 W </w:t>
            </w:r>
          </w:p>
        </w:tc>
        <w:tc>
          <w:tcPr>
            <w:tcW w:w="1046" w:type="dxa"/>
          </w:tcPr>
          <w:p w14:paraId="5C955318" w14:textId="77777777" w:rsidR="00DC30FC" w:rsidRPr="001D77B1" w:rsidRDefault="00DC30FC" w:rsidP="00DC30FC">
            <w:pPr>
              <w:pStyle w:val="Tabletext"/>
              <w:jc w:val="center"/>
            </w:pPr>
            <w:r w:rsidRPr="00BC5CA5">
              <w:rPr>
                <w:lang w:val="en-US"/>
              </w:rPr>
              <w:t xml:space="preserve">300 W </w:t>
            </w:r>
          </w:p>
        </w:tc>
        <w:tc>
          <w:tcPr>
            <w:tcW w:w="1047" w:type="dxa"/>
          </w:tcPr>
          <w:p w14:paraId="67A1A864" w14:textId="77777777" w:rsidR="00DC30FC" w:rsidRPr="001D77B1" w:rsidRDefault="00DC30FC" w:rsidP="00DC30FC">
            <w:pPr>
              <w:pStyle w:val="Tabletext"/>
              <w:jc w:val="center"/>
            </w:pPr>
            <w:r w:rsidRPr="001D77B1">
              <w:t>36 dBm</w:t>
            </w:r>
          </w:p>
        </w:tc>
        <w:tc>
          <w:tcPr>
            <w:tcW w:w="1046" w:type="dxa"/>
          </w:tcPr>
          <w:p w14:paraId="3FC5FB04" w14:textId="77777777" w:rsidR="00DC30FC" w:rsidRPr="001D77B1" w:rsidRDefault="00DC30FC" w:rsidP="00DC30FC">
            <w:pPr>
              <w:pStyle w:val="Tabletext"/>
              <w:jc w:val="center"/>
            </w:pPr>
            <w:r w:rsidRPr="001D77B1">
              <w:t>65.8 dBm</w:t>
            </w:r>
          </w:p>
        </w:tc>
        <w:tc>
          <w:tcPr>
            <w:tcW w:w="1047" w:type="dxa"/>
          </w:tcPr>
          <w:p w14:paraId="293B9781" w14:textId="77777777" w:rsidR="00DC30FC" w:rsidRPr="001D77B1" w:rsidRDefault="00DC30FC" w:rsidP="00DC30FC">
            <w:pPr>
              <w:pStyle w:val="Tabletext"/>
              <w:jc w:val="center"/>
            </w:pPr>
            <w:r w:rsidRPr="001D77B1">
              <w:t>70 dBm</w:t>
            </w:r>
          </w:p>
        </w:tc>
        <w:tc>
          <w:tcPr>
            <w:tcW w:w="1046" w:type="dxa"/>
          </w:tcPr>
          <w:p w14:paraId="79178839" w14:textId="793F0227" w:rsidR="00DC30FC" w:rsidRPr="00530783" w:rsidRDefault="003A5B70" w:rsidP="00DC30FC">
            <w:pPr>
              <w:pStyle w:val="Tabletext"/>
              <w:jc w:val="center"/>
              <w:rPr>
                <w:highlight w:val="yellow"/>
              </w:rPr>
            </w:pPr>
            <w:ins w:id="59" w:author="michael marcus" w:date="2021-07-28T17:10:00Z">
              <w:r>
                <w:rPr>
                  <w:highlight w:val="yellow"/>
                </w:rPr>
                <w:t xml:space="preserve">87 dBm </w:t>
              </w:r>
            </w:ins>
            <w:del w:id="60" w:author="michael marcus" w:date="2021-07-28T11:13:00Z">
              <w:r w:rsidR="00530783" w:rsidRPr="00530783" w:rsidDel="007145F2">
                <w:rPr>
                  <w:highlight w:val="yellow"/>
                </w:rPr>
                <w:delText>[TBD]</w:delText>
              </w:r>
            </w:del>
            <w:ins w:id="61" w:author="michael marcus" w:date="2021-07-28T11:13:00Z">
              <w:r w:rsidR="007145F2">
                <w:rPr>
                  <w:highlight w:val="yellow"/>
                </w:rPr>
                <w:t>#</w:t>
              </w:r>
            </w:ins>
          </w:p>
        </w:tc>
        <w:tc>
          <w:tcPr>
            <w:tcW w:w="1047" w:type="dxa"/>
          </w:tcPr>
          <w:p w14:paraId="16D1FDDA" w14:textId="6D11DBF2" w:rsidR="00DC30FC" w:rsidRPr="00530783" w:rsidRDefault="003A5B70" w:rsidP="00DC30FC">
            <w:pPr>
              <w:pStyle w:val="Tabletext"/>
              <w:jc w:val="center"/>
              <w:rPr>
                <w:highlight w:val="yellow"/>
              </w:rPr>
            </w:pPr>
            <w:ins w:id="62" w:author="michael marcus" w:date="2021-07-28T17:10:00Z">
              <w:r>
                <w:rPr>
                  <w:highlight w:val="yellow"/>
                </w:rPr>
                <w:t>92 dBm</w:t>
              </w:r>
            </w:ins>
            <w:del w:id="63" w:author="michael marcus" w:date="2021-07-28T11:13:00Z">
              <w:r w:rsidR="00530783" w:rsidRPr="00530783" w:rsidDel="007145F2">
                <w:rPr>
                  <w:highlight w:val="yellow"/>
                </w:rPr>
                <w:delText>[TBD]</w:delText>
              </w:r>
            </w:del>
            <w:ins w:id="64" w:author="michael marcus" w:date="2021-07-28T11:13:00Z">
              <w:r w:rsidR="007145F2">
                <w:rPr>
                  <w:highlight w:val="yellow"/>
                </w:rPr>
                <w:t>#</w:t>
              </w:r>
            </w:ins>
          </w:p>
        </w:tc>
      </w:tr>
      <w:tr w:rsidR="00DC30FC" w:rsidRPr="001D77B1" w14:paraId="6C83EDFE" w14:textId="3FE429A5" w:rsidTr="005D221C">
        <w:trPr>
          <w:cantSplit/>
          <w:jc w:val="center"/>
        </w:trPr>
        <w:tc>
          <w:tcPr>
            <w:tcW w:w="1257" w:type="dxa"/>
          </w:tcPr>
          <w:p w14:paraId="41D1C881" w14:textId="77777777" w:rsidR="00DC30FC" w:rsidRPr="001D77B1" w:rsidRDefault="00DC30FC" w:rsidP="00DC30FC">
            <w:pPr>
              <w:pStyle w:val="Tabletext"/>
            </w:pPr>
            <w:r w:rsidRPr="001D77B1">
              <w:t>Modulation</w:t>
            </w:r>
          </w:p>
        </w:tc>
        <w:tc>
          <w:tcPr>
            <w:tcW w:w="1046" w:type="dxa"/>
          </w:tcPr>
          <w:p w14:paraId="2805E1F1" w14:textId="77777777" w:rsidR="00DC30FC" w:rsidRPr="001D77B1" w:rsidRDefault="00DC30FC" w:rsidP="00DC30FC">
            <w:pPr>
              <w:pStyle w:val="Tabletext"/>
              <w:jc w:val="center"/>
            </w:pPr>
            <w:r>
              <w:rPr>
                <w:lang w:val="en-US"/>
              </w:rPr>
              <w:t>CW</w:t>
            </w:r>
          </w:p>
        </w:tc>
        <w:tc>
          <w:tcPr>
            <w:tcW w:w="1047" w:type="dxa"/>
          </w:tcPr>
          <w:p w14:paraId="04B9B5AB" w14:textId="77777777" w:rsidR="00DC30FC" w:rsidRPr="001D77B1" w:rsidRDefault="00DC30FC" w:rsidP="00DC30FC">
            <w:pPr>
              <w:pStyle w:val="Tabletext"/>
              <w:jc w:val="center"/>
            </w:pPr>
            <w:r>
              <w:rPr>
                <w:lang w:val="en-US"/>
              </w:rPr>
              <w:t>CW</w:t>
            </w:r>
          </w:p>
        </w:tc>
        <w:tc>
          <w:tcPr>
            <w:tcW w:w="1046" w:type="dxa"/>
          </w:tcPr>
          <w:p w14:paraId="637B0FCD" w14:textId="77777777" w:rsidR="00DC30FC" w:rsidRPr="001D77B1" w:rsidRDefault="00DC30FC" w:rsidP="00DC30FC">
            <w:pPr>
              <w:pStyle w:val="Tabletext"/>
              <w:jc w:val="center"/>
            </w:pPr>
            <w:r>
              <w:rPr>
                <w:lang w:val="en-US"/>
              </w:rPr>
              <w:t>CW</w:t>
            </w:r>
          </w:p>
        </w:tc>
        <w:tc>
          <w:tcPr>
            <w:tcW w:w="1047" w:type="dxa"/>
          </w:tcPr>
          <w:p w14:paraId="031A0B89" w14:textId="77777777" w:rsidR="00DC30FC" w:rsidRPr="001D77B1" w:rsidRDefault="00DC30FC" w:rsidP="00DC30FC">
            <w:pPr>
              <w:pStyle w:val="Tabletext"/>
              <w:jc w:val="center"/>
            </w:pPr>
            <w:r w:rsidRPr="001D77B1">
              <w:t>CW or Other modulation</w:t>
            </w:r>
          </w:p>
        </w:tc>
        <w:tc>
          <w:tcPr>
            <w:tcW w:w="1046" w:type="dxa"/>
          </w:tcPr>
          <w:p w14:paraId="19393501" w14:textId="77777777" w:rsidR="00DC30FC" w:rsidRPr="001D77B1" w:rsidRDefault="00DC30FC" w:rsidP="00DC30FC">
            <w:pPr>
              <w:pStyle w:val="Tabletext"/>
              <w:jc w:val="center"/>
            </w:pPr>
            <w:r w:rsidRPr="001D77B1">
              <w:t>CW</w:t>
            </w:r>
          </w:p>
        </w:tc>
        <w:tc>
          <w:tcPr>
            <w:tcW w:w="1047" w:type="dxa"/>
          </w:tcPr>
          <w:p w14:paraId="42B31D9D" w14:textId="77777777" w:rsidR="00DC30FC" w:rsidRPr="001D77B1" w:rsidRDefault="00DC30FC" w:rsidP="00DC30FC">
            <w:pPr>
              <w:pStyle w:val="Tabletext"/>
              <w:jc w:val="center"/>
            </w:pPr>
            <w:r w:rsidRPr="001D77B1">
              <w:t>CW</w:t>
            </w:r>
          </w:p>
        </w:tc>
        <w:tc>
          <w:tcPr>
            <w:tcW w:w="1046" w:type="dxa"/>
          </w:tcPr>
          <w:p w14:paraId="2F1E8213" w14:textId="38CCAABD" w:rsidR="00DC30FC" w:rsidRPr="001D77B1" w:rsidRDefault="00DC30FC" w:rsidP="00DC30FC">
            <w:pPr>
              <w:pStyle w:val="Tabletext"/>
              <w:jc w:val="center"/>
            </w:pPr>
            <w:r w:rsidRPr="000676F1">
              <w:t xml:space="preserve"> </w:t>
            </w:r>
          </w:p>
        </w:tc>
        <w:tc>
          <w:tcPr>
            <w:tcW w:w="1047" w:type="dxa"/>
          </w:tcPr>
          <w:p w14:paraId="4070D24B" w14:textId="77777777" w:rsidR="00DC30FC" w:rsidRPr="001D77B1" w:rsidRDefault="00DC30FC" w:rsidP="00DC30FC">
            <w:pPr>
              <w:pStyle w:val="Tabletext"/>
              <w:jc w:val="center"/>
            </w:pPr>
          </w:p>
        </w:tc>
      </w:tr>
      <w:tr w:rsidR="00DC30FC" w:rsidRPr="001D77B1" w14:paraId="238C499D" w14:textId="4DB5B3BC" w:rsidTr="005D221C">
        <w:trPr>
          <w:cantSplit/>
          <w:jc w:val="center"/>
        </w:trPr>
        <w:tc>
          <w:tcPr>
            <w:tcW w:w="1257" w:type="dxa"/>
          </w:tcPr>
          <w:p w14:paraId="1C4E20F0" w14:textId="77777777" w:rsidR="00DC30FC" w:rsidRPr="001D77B1" w:rsidRDefault="00DC30FC" w:rsidP="00DC30FC">
            <w:pPr>
              <w:pStyle w:val="Tabletext"/>
            </w:pPr>
            <w:r w:rsidRPr="001D77B1">
              <w:t>Bandwidth</w:t>
            </w:r>
          </w:p>
        </w:tc>
        <w:tc>
          <w:tcPr>
            <w:tcW w:w="1046" w:type="dxa"/>
          </w:tcPr>
          <w:p w14:paraId="7C524DCF" w14:textId="77777777" w:rsidR="00DC30FC" w:rsidRPr="001D77B1" w:rsidRDefault="00DC30FC" w:rsidP="00DC30FC">
            <w:pPr>
              <w:pStyle w:val="Tabletext"/>
              <w:jc w:val="center"/>
            </w:pPr>
            <w:r>
              <w:t>500 kHz</w:t>
            </w:r>
          </w:p>
        </w:tc>
        <w:tc>
          <w:tcPr>
            <w:tcW w:w="1047" w:type="dxa"/>
          </w:tcPr>
          <w:p w14:paraId="7C7FE7FF" w14:textId="77777777" w:rsidR="00DC30FC" w:rsidRPr="001D77B1" w:rsidRDefault="00DC30FC" w:rsidP="00DC30FC">
            <w:pPr>
              <w:pStyle w:val="Tabletext"/>
              <w:jc w:val="center"/>
            </w:pPr>
            <w:r>
              <w:t>500 kHz</w:t>
            </w:r>
          </w:p>
        </w:tc>
        <w:tc>
          <w:tcPr>
            <w:tcW w:w="1046" w:type="dxa"/>
          </w:tcPr>
          <w:p w14:paraId="51F40DC2" w14:textId="77777777" w:rsidR="00DC30FC" w:rsidRPr="001D77B1" w:rsidRDefault="00DC30FC" w:rsidP="00DC30FC">
            <w:pPr>
              <w:pStyle w:val="Tabletext"/>
              <w:jc w:val="center"/>
            </w:pPr>
            <w:r>
              <w:t>500 kHz</w:t>
            </w:r>
          </w:p>
        </w:tc>
        <w:tc>
          <w:tcPr>
            <w:tcW w:w="1047" w:type="dxa"/>
          </w:tcPr>
          <w:p w14:paraId="1AC0A984" w14:textId="77777777" w:rsidR="00DC30FC" w:rsidRPr="001D77B1" w:rsidRDefault="00DC30FC" w:rsidP="00DC30FC">
            <w:pPr>
              <w:pStyle w:val="Tabletext"/>
              <w:jc w:val="center"/>
            </w:pPr>
            <w:r w:rsidRPr="001D77B1">
              <w:t>200</w:t>
            </w:r>
            <w:r>
              <w:t> </w:t>
            </w:r>
            <w:r w:rsidRPr="001D77B1">
              <w:t>kHz</w:t>
            </w:r>
          </w:p>
        </w:tc>
        <w:tc>
          <w:tcPr>
            <w:tcW w:w="1046" w:type="dxa"/>
          </w:tcPr>
          <w:p w14:paraId="6C33DEDA" w14:textId="77777777" w:rsidR="00DC30FC" w:rsidRPr="001D77B1" w:rsidRDefault="00DC30FC" w:rsidP="00DC30FC">
            <w:pPr>
              <w:pStyle w:val="Tabletext"/>
              <w:jc w:val="center"/>
            </w:pPr>
            <w:r w:rsidRPr="001D77B1">
              <w:t>-</w:t>
            </w:r>
          </w:p>
        </w:tc>
        <w:tc>
          <w:tcPr>
            <w:tcW w:w="1047" w:type="dxa"/>
          </w:tcPr>
          <w:p w14:paraId="1CF9505A" w14:textId="77777777" w:rsidR="00DC30FC" w:rsidRPr="001D77B1" w:rsidRDefault="00DC30FC" w:rsidP="00DC30FC">
            <w:pPr>
              <w:pStyle w:val="Tabletext"/>
              <w:jc w:val="center"/>
            </w:pPr>
            <w:r w:rsidRPr="001D77B1">
              <w:t>-</w:t>
            </w:r>
          </w:p>
        </w:tc>
        <w:tc>
          <w:tcPr>
            <w:tcW w:w="1046" w:type="dxa"/>
          </w:tcPr>
          <w:p w14:paraId="4EBD0E8F" w14:textId="1EBEDC85" w:rsidR="00DC30FC" w:rsidRPr="001D77B1" w:rsidRDefault="00DC30FC" w:rsidP="00DC30FC">
            <w:pPr>
              <w:pStyle w:val="Tabletext"/>
              <w:jc w:val="center"/>
            </w:pPr>
            <w:r w:rsidRPr="000676F1">
              <w:t>10 MHz</w:t>
            </w:r>
          </w:p>
        </w:tc>
        <w:tc>
          <w:tcPr>
            <w:tcW w:w="1047" w:type="dxa"/>
          </w:tcPr>
          <w:p w14:paraId="45E466EE" w14:textId="1B1E9536" w:rsidR="00DC30FC" w:rsidRPr="001D77B1" w:rsidRDefault="00DC30FC" w:rsidP="00DC30FC">
            <w:pPr>
              <w:pStyle w:val="Tabletext"/>
              <w:jc w:val="center"/>
            </w:pPr>
            <w:r w:rsidRPr="000676F1">
              <w:t>10 MHz</w:t>
            </w:r>
          </w:p>
        </w:tc>
      </w:tr>
      <w:tr w:rsidR="00DC30FC" w:rsidRPr="001D77B1" w14:paraId="40695A9F" w14:textId="74C51948" w:rsidTr="005D221C">
        <w:trPr>
          <w:cantSplit/>
          <w:jc w:val="center"/>
        </w:trPr>
        <w:tc>
          <w:tcPr>
            <w:tcW w:w="1257" w:type="dxa"/>
          </w:tcPr>
          <w:p w14:paraId="57F0D95C" w14:textId="77777777" w:rsidR="00DC30FC" w:rsidRPr="001D77B1" w:rsidRDefault="00DC30FC" w:rsidP="00DC30FC">
            <w:pPr>
              <w:pStyle w:val="Tabletext"/>
            </w:pPr>
            <w:r w:rsidRPr="001D77B1">
              <w:t>Beacon signals</w:t>
            </w:r>
          </w:p>
        </w:tc>
        <w:tc>
          <w:tcPr>
            <w:tcW w:w="1046" w:type="dxa"/>
          </w:tcPr>
          <w:p w14:paraId="4DCF89A5" w14:textId="77777777" w:rsidR="00DC30FC" w:rsidRPr="001D77B1" w:rsidRDefault="00DC30FC" w:rsidP="00DC30FC">
            <w:pPr>
              <w:pStyle w:val="Tabletext"/>
              <w:jc w:val="center"/>
            </w:pPr>
            <w:r w:rsidRPr="001D77B1">
              <w:t>Other wireless systems</w:t>
            </w:r>
          </w:p>
        </w:tc>
        <w:tc>
          <w:tcPr>
            <w:tcW w:w="1047" w:type="dxa"/>
          </w:tcPr>
          <w:p w14:paraId="2DE05602" w14:textId="77777777" w:rsidR="00DC30FC" w:rsidRPr="001D77B1" w:rsidRDefault="00DC30FC" w:rsidP="00DC30FC">
            <w:pPr>
              <w:pStyle w:val="Tabletext"/>
              <w:jc w:val="center"/>
            </w:pPr>
            <w:r w:rsidRPr="001D77B1">
              <w:t>Other wireless systems</w:t>
            </w:r>
          </w:p>
        </w:tc>
        <w:tc>
          <w:tcPr>
            <w:tcW w:w="1046" w:type="dxa"/>
          </w:tcPr>
          <w:p w14:paraId="1250671E" w14:textId="77777777" w:rsidR="00DC30FC" w:rsidRPr="001D77B1" w:rsidRDefault="00DC30FC" w:rsidP="00DC30FC">
            <w:pPr>
              <w:pStyle w:val="Tabletext"/>
              <w:jc w:val="center"/>
            </w:pPr>
            <w:r w:rsidRPr="001D77B1">
              <w:t>Other wireless systems</w:t>
            </w:r>
          </w:p>
        </w:tc>
        <w:tc>
          <w:tcPr>
            <w:tcW w:w="1047" w:type="dxa"/>
          </w:tcPr>
          <w:p w14:paraId="31909BF4" w14:textId="77777777" w:rsidR="00DC30FC" w:rsidRPr="001D77B1" w:rsidRDefault="00DC30FC" w:rsidP="00DC30FC">
            <w:pPr>
              <w:pStyle w:val="Tabletext"/>
              <w:jc w:val="center"/>
            </w:pPr>
            <w:r w:rsidRPr="001D77B1">
              <w:t>Other wireless systems</w:t>
            </w:r>
          </w:p>
        </w:tc>
        <w:tc>
          <w:tcPr>
            <w:tcW w:w="1046" w:type="dxa"/>
          </w:tcPr>
          <w:p w14:paraId="13BBA002" w14:textId="77777777" w:rsidR="00DC30FC" w:rsidRPr="001D77B1" w:rsidRDefault="00DC30FC" w:rsidP="00DC30FC">
            <w:pPr>
              <w:pStyle w:val="Tabletext"/>
              <w:jc w:val="center"/>
            </w:pPr>
            <w:r w:rsidRPr="001D77B1">
              <w:t>Other wireless systems</w:t>
            </w:r>
          </w:p>
        </w:tc>
        <w:tc>
          <w:tcPr>
            <w:tcW w:w="1047" w:type="dxa"/>
          </w:tcPr>
          <w:p w14:paraId="1FF62154" w14:textId="77777777" w:rsidR="00DC30FC" w:rsidRPr="001D77B1" w:rsidRDefault="00DC30FC" w:rsidP="00DC30FC">
            <w:pPr>
              <w:pStyle w:val="Tabletext"/>
              <w:jc w:val="center"/>
            </w:pPr>
            <w:r w:rsidRPr="001D77B1">
              <w:t>Beam-WPT dedicated wireless system</w:t>
            </w:r>
          </w:p>
        </w:tc>
        <w:tc>
          <w:tcPr>
            <w:tcW w:w="1046" w:type="dxa"/>
          </w:tcPr>
          <w:p w14:paraId="4867C9A1" w14:textId="7F4F099C" w:rsidR="00DC30FC" w:rsidRPr="001D77B1" w:rsidRDefault="00DC30FC" w:rsidP="00DC30FC">
            <w:pPr>
              <w:pStyle w:val="Tabletext"/>
              <w:jc w:val="center"/>
            </w:pPr>
            <w:r w:rsidRPr="000676F1">
              <w:t xml:space="preserve"> </w:t>
            </w:r>
          </w:p>
        </w:tc>
        <w:tc>
          <w:tcPr>
            <w:tcW w:w="1047" w:type="dxa"/>
          </w:tcPr>
          <w:p w14:paraId="50AF03AC" w14:textId="77777777" w:rsidR="00DC30FC" w:rsidRPr="001D77B1" w:rsidRDefault="00DC30FC" w:rsidP="00DC30FC">
            <w:pPr>
              <w:pStyle w:val="Tabletext"/>
              <w:jc w:val="center"/>
            </w:pPr>
          </w:p>
        </w:tc>
      </w:tr>
      <w:tr w:rsidR="00DC30FC" w:rsidRPr="001D77B1" w14:paraId="30C997F0" w14:textId="42980400" w:rsidTr="005D221C">
        <w:trPr>
          <w:cantSplit/>
          <w:jc w:val="center"/>
        </w:trPr>
        <w:tc>
          <w:tcPr>
            <w:tcW w:w="1257" w:type="dxa"/>
          </w:tcPr>
          <w:p w14:paraId="24C66E10" w14:textId="77777777" w:rsidR="00DC30FC" w:rsidRPr="001D77B1" w:rsidRDefault="00DC30FC" w:rsidP="00DC30FC">
            <w:pPr>
              <w:pStyle w:val="Tabletext"/>
            </w:pPr>
            <w:r w:rsidRPr="001D77B1">
              <w:t>Antenna</w:t>
            </w:r>
          </w:p>
        </w:tc>
        <w:tc>
          <w:tcPr>
            <w:tcW w:w="1046" w:type="dxa"/>
          </w:tcPr>
          <w:p w14:paraId="6B792FA8" w14:textId="0E70F93F" w:rsidR="00DC30FC" w:rsidRPr="001D77B1" w:rsidRDefault="00DC30FC" w:rsidP="00DC30FC">
            <w:pPr>
              <w:pStyle w:val="Tabletext"/>
              <w:jc w:val="center"/>
            </w:pPr>
            <w:r w:rsidRPr="001D77B1">
              <w:t>Wide-</w:t>
            </w:r>
            <w:r w:rsidR="0011340C">
              <w:t>angle directional antenna</w:t>
            </w:r>
          </w:p>
        </w:tc>
        <w:tc>
          <w:tcPr>
            <w:tcW w:w="1047" w:type="dxa"/>
          </w:tcPr>
          <w:p w14:paraId="232623B0" w14:textId="1F168F79" w:rsidR="00DC30FC" w:rsidRPr="001D77B1" w:rsidRDefault="00DC30FC" w:rsidP="00DC30FC">
            <w:pPr>
              <w:pStyle w:val="Tabletext"/>
              <w:jc w:val="center"/>
            </w:pPr>
            <w:r w:rsidRPr="001D77B1">
              <w:t>Wide-</w:t>
            </w:r>
            <w:r w:rsidR="00B065CC">
              <w:t>angle directional antenna</w:t>
            </w:r>
          </w:p>
        </w:tc>
        <w:tc>
          <w:tcPr>
            <w:tcW w:w="1046" w:type="dxa"/>
          </w:tcPr>
          <w:p w14:paraId="0933E0E5" w14:textId="3F8AE787" w:rsidR="00DC30FC" w:rsidRPr="001D77B1" w:rsidRDefault="00DC30FC" w:rsidP="00DC30FC">
            <w:pPr>
              <w:pStyle w:val="Tabletext"/>
              <w:jc w:val="center"/>
            </w:pPr>
            <w:r w:rsidRPr="001D77B1">
              <w:t>Wide-</w:t>
            </w:r>
            <w:r w:rsidR="00B065CC">
              <w:t xml:space="preserve"> angle directional antenna</w:t>
            </w:r>
          </w:p>
        </w:tc>
        <w:tc>
          <w:tcPr>
            <w:tcW w:w="1047" w:type="dxa"/>
          </w:tcPr>
          <w:p w14:paraId="26476F62" w14:textId="4EE10653" w:rsidR="00DC30FC" w:rsidRPr="001D77B1" w:rsidRDefault="00DC30FC" w:rsidP="00DC30FC">
            <w:pPr>
              <w:pStyle w:val="Tabletext"/>
              <w:jc w:val="center"/>
            </w:pPr>
            <w:r w:rsidRPr="001D77B1">
              <w:t>Wide-</w:t>
            </w:r>
            <w:r w:rsidR="00B065CC">
              <w:t xml:space="preserve"> angle directional antenna</w:t>
            </w:r>
          </w:p>
        </w:tc>
        <w:tc>
          <w:tcPr>
            <w:tcW w:w="1046" w:type="dxa"/>
          </w:tcPr>
          <w:p w14:paraId="1D88D34D" w14:textId="77777777" w:rsidR="00DC30FC" w:rsidRPr="001D77B1" w:rsidRDefault="00DC30FC" w:rsidP="00DC30FC">
            <w:pPr>
              <w:pStyle w:val="Tabletext"/>
              <w:jc w:val="center"/>
            </w:pPr>
            <w:r w:rsidRPr="001D77B1">
              <w:t>Beam forming</w:t>
            </w:r>
          </w:p>
        </w:tc>
        <w:tc>
          <w:tcPr>
            <w:tcW w:w="1047" w:type="dxa"/>
          </w:tcPr>
          <w:p w14:paraId="251EFC81" w14:textId="77777777" w:rsidR="00DC30FC" w:rsidRPr="001D77B1" w:rsidRDefault="00DC30FC" w:rsidP="00DC30FC">
            <w:pPr>
              <w:pStyle w:val="Tabletext"/>
              <w:jc w:val="center"/>
            </w:pPr>
            <w:r w:rsidRPr="001D77B1">
              <w:t>Beam forming</w:t>
            </w:r>
          </w:p>
        </w:tc>
        <w:tc>
          <w:tcPr>
            <w:tcW w:w="1046" w:type="dxa"/>
          </w:tcPr>
          <w:p w14:paraId="5CDE59AD" w14:textId="1630B370" w:rsidR="00DC30FC" w:rsidRPr="001D77B1" w:rsidRDefault="00DC30FC" w:rsidP="00DC30FC">
            <w:pPr>
              <w:pStyle w:val="Tabletext"/>
              <w:jc w:val="center"/>
            </w:pPr>
            <w:r w:rsidRPr="000676F1">
              <w:t>Near field beam focusing</w:t>
            </w:r>
          </w:p>
        </w:tc>
        <w:tc>
          <w:tcPr>
            <w:tcW w:w="1047" w:type="dxa"/>
          </w:tcPr>
          <w:p w14:paraId="592339CE" w14:textId="65609CA3" w:rsidR="00DC30FC" w:rsidRPr="001D77B1" w:rsidRDefault="00DC30FC" w:rsidP="00DC30FC">
            <w:pPr>
              <w:pStyle w:val="Tabletext"/>
              <w:jc w:val="center"/>
            </w:pPr>
            <w:r w:rsidRPr="000676F1">
              <w:t>Near field beam focusing</w:t>
            </w:r>
          </w:p>
        </w:tc>
      </w:tr>
      <w:tr w:rsidR="00DC30FC" w:rsidRPr="001D77B1" w14:paraId="2C1DCC70" w14:textId="4164378D" w:rsidTr="005D221C">
        <w:trPr>
          <w:cantSplit/>
          <w:jc w:val="center"/>
        </w:trPr>
        <w:tc>
          <w:tcPr>
            <w:tcW w:w="1257" w:type="dxa"/>
          </w:tcPr>
          <w:p w14:paraId="40D69912" w14:textId="77777777" w:rsidR="00DC30FC" w:rsidRPr="001D77B1" w:rsidRDefault="00DC30FC" w:rsidP="003D7E04">
            <w:pPr>
              <w:pStyle w:val="Tabletext"/>
            </w:pPr>
            <w:r w:rsidRPr="001D77B1">
              <w:t>Applications</w:t>
            </w:r>
          </w:p>
        </w:tc>
        <w:tc>
          <w:tcPr>
            <w:tcW w:w="8372" w:type="dxa"/>
            <w:gridSpan w:val="8"/>
          </w:tcPr>
          <w:p w14:paraId="28B52A96" w14:textId="77777777" w:rsidR="00DC30FC" w:rsidRDefault="00DC30FC" w:rsidP="003D7E04">
            <w:pPr>
              <w:pStyle w:val="Tabletext"/>
              <w:jc w:val="center"/>
            </w:pPr>
            <w:r w:rsidRPr="00F049A5">
              <w:t xml:space="preserve">Wireless Charging of Mobile/Portable Devices </w:t>
            </w:r>
          </w:p>
          <w:p w14:paraId="5D66F2CB" w14:textId="29886BA2" w:rsidR="00DC30FC" w:rsidRPr="00F049A5" w:rsidRDefault="00DC30FC" w:rsidP="003D7E04">
            <w:pPr>
              <w:pStyle w:val="Tabletext"/>
              <w:jc w:val="center"/>
            </w:pPr>
            <w:r w:rsidRPr="001D77B1">
              <w:t>Wireless Powered &amp; Charging of Sensor Networks</w:t>
            </w:r>
          </w:p>
        </w:tc>
      </w:tr>
      <w:tr w:rsidR="00DC30FC" w:rsidRPr="001D77B1" w14:paraId="31203C28" w14:textId="472877DD" w:rsidTr="005D221C">
        <w:trPr>
          <w:cantSplit/>
          <w:jc w:val="center"/>
        </w:trPr>
        <w:tc>
          <w:tcPr>
            <w:tcW w:w="9629" w:type="dxa"/>
            <w:gridSpan w:val="9"/>
          </w:tcPr>
          <w:p w14:paraId="68D2315C" w14:textId="7F554B4D" w:rsidR="004134A0" w:rsidRDefault="00DC30FC" w:rsidP="003D7E04">
            <w:pPr>
              <w:pStyle w:val="Tabletext"/>
            </w:pPr>
            <w:r w:rsidRPr="00F94077">
              <w:t xml:space="preserve">Note: The technical specifications contained in this table describe some of the characteristics used in the respective studies, and are not meant to be interpreted as regulatory limits, as there may be other </w:t>
            </w:r>
            <w:r w:rsidR="005408FD">
              <w:t>b</w:t>
            </w:r>
            <w:r w:rsidRPr="00F94077">
              <w:t>eam WPT systems with higher power than those listed.</w:t>
            </w:r>
          </w:p>
          <w:p w14:paraId="4EF8E9C4" w14:textId="77777777" w:rsidR="004134A0" w:rsidRDefault="000A7303" w:rsidP="003D7E04">
            <w:pPr>
              <w:pStyle w:val="Tabletext"/>
              <w:rPr>
                <w:ins w:id="65" w:author="michael marcus" w:date="2021-07-28T11:14:00Z"/>
              </w:rPr>
            </w:pPr>
            <w:del w:id="66" w:author="michael marcus" w:date="2021-07-28T11:13:00Z">
              <w:r w:rsidRPr="000A7303" w:rsidDel="007145F2">
                <w:rPr>
                  <w:highlight w:val="yellow"/>
                </w:rPr>
                <w:delText>[</w:delText>
              </w:r>
              <w:r w:rsidR="004134A0" w:rsidRPr="000A7303" w:rsidDel="007145F2">
                <w:rPr>
                  <w:i/>
                  <w:iCs/>
                  <w:highlight w:val="yellow"/>
                </w:rPr>
                <w:delText>Editor’s Note: For System 7 and System 8 units, the transmitting antenna has an optics-like focal point in its near field.  As a result, e.i.r.p. is not a meaningful concept and does not act as a predictor of distant field strengths. In near field beam focusing the beam converges on a point at a distance comparable to the antenna dimensions where the target antenna is located.  The beam then diverges from that point as it travels.  At the target antenna where the beam is focused, much of the power is absorbed since the high flux density beam is approximately the same size as the receiving antenna.  Thus there is a need to develop a metric that can serve as an equivalent e.i.r.p. for the purpose of estimating at distant locations, e.g. RAS facilities and EESS (passive) sensors,  impact of beam WPT power at these frequencies that propagates further beyond the intended destination.</w:delText>
              </w:r>
              <w:r w:rsidRPr="000A7303" w:rsidDel="007145F2">
                <w:rPr>
                  <w:highlight w:val="yellow"/>
                </w:rPr>
                <w:delText>]</w:delText>
              </w:r>
            </w:del>
          </w:p>
          <w:p w14:paraId="5391772D" w14:textId="01497491" w:rsidR="00E25D14" w:rsidRPr="00F94077" w:rsidRDefault="00E25D14" w:rsidP="003D7E04">
            <w:pPr>
              <w:pStyle w:val="Tabletext"/>
            </w:pPr>
            <w:ins w:id="67" w:author="michael marcus" w:date="2021-07-28T11:14:00Z">
              <w:r>
                <w:t xml:space="preserve"># The figures given </w:t>
              </w:r>
            </w:ins>
            <w:ins w:id="68" w:author="michael marcus" w:date="2021-07-28T11:15:00Z">
              <w:r>
                <w:t xml:space="preserve">for antenna gain and </w:t>
              </w:r>
              <w:proofErr w:type="spellStart"/>
              <w:r>
                <w:t>e.i.r.p</w:t>
              </w:r>
              <w:proofErr w:type="spellEnd"/>
              <w:r>
                <w:t xml:space="preserve">. </w:t>
              </w:r>
            </w:ins>
            <w:ins w:id="69" w:author="michael marcus" w:date="2021-07-28T11:14:00Z">
              <w:r>
                <w:t>here are for cases where the device receiving power i</w:t>
              </w:r>
            </w:ins>
            <w:ins w:id="70" w:author="michael marcus" w:date="2021-07-28T17:11:00Z">
              <w:r w:rsidR="003A5B70">
                <w:t>s</w:t>
              </w:r>
            </w:ins>
            <w:ins w:id="71" w:author="michael marcus" w:date="2021-07-28T11:14:00Z">
              <w:r>
                <w:t xml:space="preserve"> in </w:t>
              </w:r>
            </w:ins>
            <w:ins w:id="72" w:author="michael marcus" w:date="2021-07-28T17:11:00Z">
              <w:r w:rsidR="003A5B70">
                <w:t>t</w:t>
              </w:r>
            </w:ins>
            <w:ins w:id="73" w:author="michael marcus" w:date="2021-07-28T11:14:00Z">
              <w:r>
                <w:t xml:space="preserve">he far field of the </w:t>
              </w:r>
            </w:ins>
            <w:ins w:id="74" w:author="michael marcus" w:date="2021-07-28T11:15:00Z">
              <w:r>
                <w:t>transmitter.  These systems can also focus in the near field of the multielement antenna fo</w:t>
              </w:r>
            </w:ins>
            <w:ins w:id="75" w:author="michael marcus" w:date="2021-07-28T11:16:00Z">
              <w:r>
                <w:t>r closer devices.  In the near field</w:t>
              </w:r>
            </w:ins>
            <w:ins w:id="76" w:author="michael marcus" w:date="2021-07-28T17:11:00Z">
              <w:r w:rsidR="003A5B70">
                <w:t xml:space="preserve"> case</w:t>
              </w:r>
            </w:ins>
            <w:ins w:id="77" w:author="michael marcus" w:date="2021-07-28T11:16:00Z">
              <w:r>
                <w:t xml:space="preserve">, antenna gain and </w:t>
              </w:r>
              <w:proofErr w:type="spellStart"/>
              <w:r>
                <w:t>e.i.r.p</w:t>
              </w:r>
              <w:proofErr w:type="spellEnd"/>
              <w:r>
                <w:t xml:space="preserve">. are </w:t>
              </w:r>
            </w:ins>
            <w:ins w:id="78" w:author="Behrooz Abiri" w:date="2021-07-28T17:37:00Z">
              <w:r w:rsidR="00512A93">
                <w:t>lower</w:t>
              </w:r>
            </w:ins>
            <w:ins w:id="79" w:author="michael marcus" w:date="2021-07-28T11:16:00Z">
              <w:r>
                <w:t xml:space="preserve"> and</w:t>
              </w:r>
            </w:ins>
            <w:ins w:id="80" w:author="Behrooz Abiri" w:date="2021-07-28T17:57:00Z">
              <w:r w:rsidR="004B094A">
                <w:t xml:space="preserve"> because of </w:t>
              </w:r>
              <w:r w:rsidR="00CD3D94">
                <w:t xml:space="preserve">RF absorption by receiving unit </w:t>
              </w:r>
              <w:proofErr w:type="spellStart"/>
              <w:r w:rsidR="00CD3D94">
                <w:t>e</w:t>
              </w:r>
            </w:ins>
            <w:ins w:id="81" w:author="Behrooz Abiri" w:date="2021-07-28T17:58:00Z">
              <w:r w:rsidR="00CD3D94">
                <w:t>.i.r.p</w:t>
              </w:r>
              <w:proofErr w:type="spellEnd"/>
              <w:r w:rsidR="00CD3D94">
                <w:t>.</w:t>
              </w:r>
            </w:ins>
            <w:ins w:id="82" w:author="michael marcus" w:date="2021-07-28T11:16:00Z">
              <w:r>
                <w:t xml:space="preserve"> do not relate to interference potential to other systems</w:t>
              </w:r>
            </w:ins>
            <w:ins w:id="83" w:author="michael marcus" w:date="2021-07-28T11:17:00Z">
              <w:r>
                <w:t>.</w:t>
              </w:r>
            </w:ins>
          </w:p>
        </w:tc>
      </w:tr>
    </w:tbl>
    <w:p w14:paraId="3CB09DDA" w14:textId="77777777" w:rsidR="008B0FCC" w:rsidRPr="00B678A6" w:rsidRDefault="008B0FCC" w:rsidP="008B0FCC">
      <w:pPr>
        <w:pStyle w:val="Heading1"/>
      </w:pPr>
      <w:bookmarkStart w:id="84" w:name="_Toc73338312"/>
      <w:r>
        <w:t>3</w:t>
      </w:r>
      <w:r w:rsidRPr="00B678A6">
        <w:tab/>
      </w:r>
      <w:r>
        <w:t>S</w:t>
      </w:r>
      <w:r w:rsidRPr="00B678A6">
        <w:t>tudies on the impact to the incumbent systems</w:t>
      </w:r>
      <w:bookmarkEnd w:id="84"/>
    </w:p>
    <w:p w14:paraId="5EA48D6F" w14:textId="77777777" w:rsidR="008B0FCC" w:rsidRPr="00F17FED" w:rsidRDefault="008B0FCC" w:rsidP="008B0FCC">
      <w:pPr>
        <w:rPr>
          <w:iCs/>
        </w:rPr>
      </w:pPr>
      <w:r w:rsidRPr="00F17FED">
        <w:rPr>
          <w:iCs/>
        </w:rPr>
        <w:t xml:space="preserve">The </w:t>
      </w:r>
      <w:r>
        <w:rPr>
          <w:iCs/>
        </w:rPr>
        <w:t>possible</w:t>
      </w:r>
      <w:r w:rsidRPr="00F17FED">
        <w:rPr>
          <w:iCs/>
        </w:rPr>
        <w:t xml:space="preserve"> incumbent systems </w:t>
      </w:r>
      <w:r>
        <w:rPr>
          <w:iCs/>
        </w:rPr>
        <w:t>that may require impact studies are as follows:</w:t>
      </w:r>
    </w:p>
    <w:p w14:paraId="69D2C1F9" w14:textId="77777777" w:rsidR="008B0FCC" w:rsidRPr="00F17FED" w:rsidRDefault="008B0FCC" w:rsidP="008B0FCC">
      <w:pPr>
        <w:pStyle w:val="enumlev1"/>
      </w:pPr>
      <w:r>
        <w:t>–</w:t>
      </w:r>
      <w:r w:rsidRPr="00F17FED">
        <w:tab/>
        <w:t>Wireless LAN</w:t>
      </w:r>
      <w:r>
        <w:t> </w:t>
      </w:r>
      <w:r w:rsidRPr="00F17FED">
        <w:t>(2.4</w:t>
      </w:r>
      <w:r>
        <w:t> </w:t>
      </w:r>
      <w:r w:rsidRPr="00F17FED">
        <w:t>G</w:t>
      </w:r>
      <w:r>
        <w:t>Hz</w:t>
      </w:r>
      <w:r>
        <w:rPr>
          <w:rFonts w:hint="eastAsia"/>
        </w:rPr>
        <w:t xml:space="preserve">, </w:t>
      </w:r>
      <w:r w:rsidRPr="00F17FED">
        <w:t>5.6</w:t>
      </w:r>
      <w:r>
        <w:t> </w:t>
      </w:r>
      <w:r w:rsidRPr="00F17FED">
        <w:t>GHz</w:t>
      </w:r>
      <w:r>
        <w:rPr>
          <w:rFonts w:hint="eastAsia"/>
        </w:rPr>
        <w:t xml:space="preserve"> </w:t>
      </w:r>
      <w:r w:rsidRPr="00F17FED">
        <w:t>band)</w:t>
      </w:r>
      <w:r>
        <w:t>;</w:t>
      </w:r>
    </w:p>
    <w:p w14:paraId="556867D0" w14:textId="77777777" w:rsidR="008B0FCC" w:rsidRPr="005756A4" w:rsidRDefault="008B0FCC" w:rsidP="008B0FCC">
      <w:pPr>
        <w:pStyle w:val="enumlev1"/>
        <w:rPr>
          <w:lang w:val="de-DE"/>
        </w:rPr>
      </w:pPr>
      <w:r w:rsidRPr="005756A4">
        <w:rPr>
          <w:lang w:val="de-DE"/>
        </w:rPr>
        <w:t>–</w:t>
      </w:r>
      <w:r w:rsidRPr="005756A4">
        <w:rPr>
          <w:lang w:val="de-DE"/>
        </w:rPr>
        <w:tab/>
        <w:t>DSRC (5.8 GHz band);</w:t>
      </w:r>
    </w:p>
    <w:p w14:paraId="21638828" w14:textId="77777777" w:rsidR="008B0FCC" w:rsidRPr="005756A4" w:rsidRDefault="008B0FCC" w:rsidP="008B0FCC">
      <w:pPr>
        <w:pStyle w:val="enumlev1"/>
        <w:rPr>
          <w:lang w:val="de-DE"/>
        </w:rPr>
      </w:pPr>
      <w:r w:rsidRPr="005756A4">
        <w:rPr>
          <w:lang w:val="de-DE"/>
        </w:rPr>
        <w:t>–</w:t>
      </w:r>
      <w:r w:rsidRPr="005756A4">
        <w:rPr>
          <w:lang w:val="de-DE"/>
        </w:rPr>
        <w:tab/>
      </w:r>
      <w:r>
        <w:rPr>
          <w:lang w:val="de-DE"/>
        </w:rPr>
        <w:t>IMT</w:t>
      </w:r>
      <w:r w:rsidRPr="005756A4">
        <w:rPr>
          <w:lang w:val="de-DE"/>
        </w:rPr>
        <w:t> (900 MHz band);</w:t>
      </w:r>
    </w:p>
    <w:p w14:paraId="026B2819" w14:textId="77777777" w:rsidR="008B0FCC" w:rsidRPr="005756A4" w:rsidRDefault="008B0FCC" w:rsidP="008B0FCC">
      <w:pPr>
        <w:pStyle w:val="enumlev1"/>
        <w:rPr>
          <w:lang w:val="de-DE"/>
        </w:rPr>
      </w:pPr>
      <w:r w:rsidRPr="005756A4">
        <w:rPr>
          <w:lang w:val="de-DE"/>
        </w:rPr>
        <w:lastRenderedPageBreak/>
        <w:t>–</w:t>
      </w:r>
      <w:r w:rsidRPr="005756A4">
        <w:rPr>
          <w:lang w:val="de-DE"/>
        </w:rPr>
        <w:tab/>
        <w:t>MCA (920 MHz band);</w:t>
      </w:r>
    </w:p>
    <w:p w14:paraId="63EDF815" w14:textId="77777777" w:rsidR="008B0FCC" w:rsidRPr="005756A4" w:rsidRDefault="008B0FCC" w:rsidP="008B0FCC">
      <w:pPr>
        <w:pStyle w:val="enumlev1"/>
        <w:rPr>
          <w:lang w:val="de-DE"/>
        </w:rPr>
      </w:pPr>
      <w:r w:rsidRPr="005756A4">
        <w:rPr>
          <w:lang w:val="de-DE"/>
        </w:rPr>
        <w:t>–</w:t>
      </w:r>
      <w:r w:rsidRPr="005756A4">
        <w:rPr>
          <w:lang w:val="de-DE"/>
        </w:rPr>
        <w:tab/>
        <w:t>LPWA (920 MHz band);</w:t>
      </w:r>
    </w:p>
    <w:p w14:paraId="3B5335E4" w14:textId="77777777" w:rsidR="008B0FCC" w:rsidRPr="005756A4" w:rsidRDefault="008B0FCC" w:rsidP="008B0FCC">
      <w:pPr>
        <w:pStyle w:val="enumlev1"/>
        <w:rPr>
          <w:lang w:val="de-DE"/>
        </w:rPr>
      </w:pPr>
      <w:r w:rsidRPr="005756A4">
        <w:rPr>
          <w:lang w:val="de-DE"/>
        </w:rPr>
        <w:t>–</w:t>
      </w:r>
      <w:r w:rsidRPr="005756A4">
        <w:rPr>
          <w:color w:val="0000FF"/>
          <w:lang w:val="de-DE"/>
        </w:rPr>
        <w:tab/>
      </w:r>
      <w:r w:rsidRPr="005756A4">
        <w:rPr>
          <w:lang w:val="de-DE"/>
        </w:rPr>
        <w:t>RFID (920 MHz band);</w:t>
      </w:r>
    </w:p>
    <w:p w14:paraId="02474AC4" w14:textId="77777777" w:rsidR="008B0FCC" w:rsidRPr="005756A4" w:rsidRDefault="008B0FCC" w:rsidP="008B0FCC">
      <w:pPr>
        <w:pStyle w:val="enumlev1"/>
        <w:rPr>
          <w:lang w:val="de-DE"/>
        </w:rPr>
      </w:pPr>
      <w:r w:rsidRPr="005756A4">
        <w:rPr>
          <w:lang w:val="de-DE"/>
        </w:rPr>
        <w:t>–</w:t>
      </w:r>
      <w:r w:rsidRPr="005756A4">
        <w:rPr>
          <w:lang w:val="de-DE"/>
        </w:rPr>
        <w:tab/>
        <w:t>Amateur radio (2.4 GHz band, 5.7 GHz band);</w:t>
      </w:r>
    </w:p>
    <w:p w14:paraId="040BFA01" w14:textId="77777777" w:rsidR="008B0FCC" w:rsidRPr="005756A4" w:rsidRDefault="008B0FCC" w:rsidP="008B0FCC">
      <w:pPr>
        <w:pStyle w:val="enumlev1"/>
        <w:rPr>
          <w:lang w:val="de-DE"/>
        </w:rPr>
      </w:pPr>
      <w:r w:rsidRPr="005756A4">
        <w:rPr>
          <w:lang w:val="de-DE"/>
        </w:rPr>
        <w:t>–</w:t>
      </w:r>
      <w:r w:rsidRPr="005756A4">
        <w:rPr>
          <w:lang w:val="de-DE"/>
        </w:rPr>
        <w:tab/>
        <w:t>Radar (5.6 GHz band);</w:t>
      </w:r>
    </w:p>
    <w:p w14:paraId="5A829FB4" w14:textId="77777777" w:rsidR="008B0FCC" w:rsidRPr="005756A4" w:rsidRDefault="008B0FCC" w:rsidP="008B0FCC">
      <w:pPr>
        <w:pStyle w:val="enumlev1"/>
        <w:rPr>
          <w:lang w:val="de-DE"/>
        </w:rPr>
      </w:pPr>
      <w:r w:rsidRPr="005756A4">
        <w:rPr>
          <w:lang w:val="de-DE"/>
        </w:rPr>
        <w:t>–</w:t>
      </w:r>
      <w:r w:rsidRPr="005756A4">
        <w:rPr>
          <w:lang w:val="de-DE"/>
        </w:rPr>
        <w:tab/>
        <w:t>Microwave link (5.9 GHz band);</w:t>
      </w:r>
    </w:p>
    <w:p w14:paraId="603594B8" w14:textId="77777777" w:rsidR="008B0FCC" w:rsidRPr="005756A4" w:rsidRDefault="008B0FCC" w:rsidP="008B0FCC">
      <w:pPr>
        <w:pStyle w:val="enumlev1"/>
        <w:rPr>
          <w:lang w:val="de-DE"/>
        </w:rPr>
      </w:pPr>
      <w:r w:rsidRPr="005756A4">
        <w:rPr>
          <w:lang w:val="de-DE"/>
        </w:rPr>
        <w:t>–</w:t>
      </w:r>
      <w:r w:rsidRPr="005756A4">
        <w:rPr>
          <w:lang w:val="de-DE"/>
        </w:rPr>
        <w:tab/>
        <w:t>N-STAR (Mobile satellite communication system) (2.5 GHz band);</w:t>
      </w:r>
    </w:p>
    <w:p w14:paraId="02974DAF" w14:textId="12F32F6E" w:rsidR="008B0FCC" w:rsidRDefault="008B0FCC" w:rsidP="008B0FCC">
      <w:pPr>
        <w:pStyle w:val="enumlev1"/>
      </w:pPr>
      <w:r>
        <w:t>–</w:t>
      </w:r>
      <w:r w:rsidRPr="00CB375D">
        <w:tab/>
        <w:t>Radio astronomy</w:t>
      </w:r>
      <w:r>
        <w:t xml:space="preserve"> </w:t>
      </w:r>
      <w:r w:rsidRPr="00CB375D">
        <w:t>(</w:t>
      </w:r>
      <w:r w:rsidR="00D70FD0">
        <w:t xml:space="preserve">1.4 GHz band, </w:t>
      </w:r>
      <w:r w:rsidRPr="00CB375D">
        <w:t>2.7</w:t>
      </w:r>
      <w:r>
        <w:t> </w:t>
      </w:r>
      <w:r w:rsidRPr="00CB375D">
        <w:t>GHz</w:t>
      </w:r>
      <w:r>
        <w:t xml:space="preserve"> </w:t>
      </w:r>
      <w:r w:rsidRPr="00CB375D">
        <w:t>band</w:t>
      </w:r>
      <w:r>
        <w:rPr>
          <w:rFonts w:hint="eastAsia"/>
        </w:rPr>
        <w:t xml:space="preserve">, </w:t>
      </w:r>
      <w:r w:rsidRPr="00CB375D">
        <w:t>4.8</w:t>
      </w:r>
      <w:r>
        <w:t> </w:t>
      </w:r>
      <w:r w:rsidRPr="00CB375D">
        <w:t>GHz</w:t>
      </w:r>
      <w:r>
        <w:t xml:space="preserve"> </w:t>
      </w:r>
      <w:r w:rsidRPr="00CB375D">
        <w:t>band etc.)</w:t>
      </w:r>
      <w:r w:rsidR="00FD0964">
        <w:t xml:space="preserve">, </w:t>
      </w:r>
      <w:r w:rsidR="000A1D51">
        <w:t xml:space="preserve">adjacent </w:t>
      </w:r>
      <w:r w:rsidR="00BE778B">
        <w:t>23.6-24</w:t>
      </w:r>
      <w:r w:rsidR="0055370B">
        <w:t>.0 GHz</w:t>
      </w:r>
      <w:r>
        <w:t>;</w:t>
      </w:r>
    </w:p>
    <w:p w14:paraId="018BE933" w14:textId="37B4838D" w:rsidR="008B0FCC" w:rsidRDefault="008B0FCC" w:rsidP="008B0FCC">
      <w:pPr>
        <w:pStyle w:val="enumlev1"/>
      </w:pPr>
      <w:r>
        <w:t>–</w:t>
      </w:r>
      <w:r w:rsidRPr="00CB375D">
        <w:tab/>
      </w:r>
      <w:r w:rsidRPr="00416629">
        <w:t>EESS (active) (co-frequency 5</w:t>
      </w:r>
      <w:r>
        <w:t> </w:t>
      </w:r>
      <w:r w:rsidRPr="00416629">
        <w:t>470-5</w:t>
      </w:r>
      <w:r>
        <w:t> </w:t>
      </w:r>
      <w:r w:rsidRPr="00416629">
        <w:t>570 MHz, adjacent 5</w:t>
      </w:r>
      <w:r>
        <w:t> </w:t>
      </w:r>
      <w:r w:rsidRPr="00416629">
        <w:t>250-5</w:t>
      </w:r>
      <w:r>
        <w:t> </w:t>
      </w:r>
      <w:r w:rsidRPr="00416629">
        <w:t>470 MHz)</w:t>
      </w:r>
      <w:r>
        <w:t>;</w:t>
      </w:r>
    </w:p>
    <w:p w14:paraId="445B8418" w14:textId="77777777" w:rsidR="00D033B6" w:rsidRDefault="00D033B6" w:rsidP="00D033B6">
      <w:pPr>
        <w:pStyle w:val="enumlev1"/>
      </w:pPr>
      <w:r>
        <w:t>–</w:t>
      </w:r>
      <w:r>
        <w:tab/>
        <w:t>EESS (passive) (adjacent 23.6-24.0 GHz);</w:t>
      </w:r>
    </w:p>
    <w:p w14:paraId="2327980F" w14:textId="55B8C78E" w:rsidR="00D033B6" w:rsidRDefault="00D033B6" w:rsidP="00D033B6">
      <w:pPr>
        <w:pStyle w:val="enumlev1"/>
      </w:pPr>
      <w:r>
        <w:t xml:space="preserve">–   </w:t>
      </w:r>
      <w:r>
        <w:tab/>
        <w:t>Radio astronomy (adjacent 23.6-24.0 GHz);</w:t>
      </w:r>
    </w:p>
    <w:p w14:paraId="2CCC7066" w14:textId="4FCEF713" w:rsidR="00814006" w:rsidRPr="00CB375D" w:rsidRDefault="00814006" w:rsidP="00814006">
      <w:pPr>
        <w:pStyle w:val="enumlev1"/>
      </w:pPr>
      <w:r w:rsidRPr="00D63061">
        <w:t>–</w:t>
      </w:r>
      <w:r w:rsidRPr="00D63061">
        <w:tab/>
        <w:t>Other systems operated in adjacent frequency bands and/or frequency range where harmonic emissions may occur;</w:t>
      </w:r>
    </w:p>
    <w:p w14:paraId="6F7E0CF6" w14:textId="77777777" w:rsidR="008B0FCC" w:rsidRDefault="008B0FCC" w:rsidP="008B0FCC">
      <w:pPr>
        <w:pStyle w:val="enumlev1"/>
      </w:pPr>
      <w:r>
        <w:t>–</w:t>
      </w:r>
      <w:r w:rsidRPr="00CB375D">
        <w:tab/>
        <w:t>etc.</w:t>
      </w:r>
    </w:p>
    <w:p w14:paraId="51C43C7C" w14:textId="77777777" w:rsidR="008B0FCC" w:rsidRDefault="008B0FCC" w:rsidP="008B0FCC">
      <w:pPr>
        <w:pStyle w:val="Heading2"/>
      </w:pPr>
      <w:bookmarkStart w:id="85" w:name="_Toc73338313"/>
      <w:r>
        <w:t>3</w:t>
      </w:r>
      <w:r w:rsidRPr="00EC5786">
        <w:t>.</w:t>
      </w:r>
      <w:r>
        <w:t>1</w:t>
      </w:r>
      <w:r w:rsidRPr="00EC5786">
        <w:tab/>
      </w:r>
      <w:r>
        <w:t>Study A</w:t>
      </w:r>
      <w:bookmarkEnd w:id="85"/>
    </w:p>
    <w:p w14:paraId="70514945" w14:textId="77777777" w:rsidR="008B0FCC" w:rsidRDefault="008B0FCC" w:rsidP="008B0FCC">
      <w: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t xml:space="preserve"> </w:t>
      </w:r>
    </w:p>
    <w:p w14:paraId="7974CF4E" w14:textId="77777777" w:rsidR="008B0FCC" w:rsidRDefault="008B0FCC" w:rsidP="008B0FCC">
      <w:r>
        <w:t>The tests were performed in two separate rooms. The first was a real-world test performed in a regular room and on a wooden countertop where other signals were present, as</w:t>
      </w:r>
      <w:r w:rsidRPr="00967825">
        <w:t xml:space="preserve"> </w:t>
      </w:r>
      <w: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1141CB44" w14:textId="77777777" w:rsidR="008B0FCC" w:rsidRDefault="008B0FCC" w:rsidP="008B0FCC">
      <w:pPr>
        <w:pStyle w:val="FigureNo"/>
      </w:pPr>
      <w:bookmarkStart w:id="86" w:name="_Ref35852325"/>
      <w:r w:rsidRPr="00113F2A">
        <w:lastRenderedPageBreak/>
        <w:t>Figure</w:t>
      </w:r>
      <w:r>
        <w:t xml:space="preserve"> 1 </w:t>
      </w:r>
      <w:bookmarkEnd w:id="86"/>
    </w:p>
    <w:p w14:paraId="241FA0C8" w14:textId="77777777" w:rsidR="008B0FCC" w:rsidRPr="00113F2A" w:rsidRDefault="008B0FCC" w:rsidP="008B0FCC">
      <w:pPr>
        <w:pStyle w:val="Figuretitle"/>
      </w:pPr>
      <w:r w:rsidRPr="00113F2A">
        <w:t>Test setup in room 1, open area</w:t>
      </w:r>
    </w:p>
    <w:p w14:paraId="6C67F185" w14:textId="77777777" w:rsidR="008B0FCC" w:rsidRDefault="008B0FCC" w:rsidP="008B0FCC">
      <w:r>
        <w:rPr>
          <w:noProof/>
          <w:lang w:eastAsia="en-US"/>
        </w:rPr>
        <w:drawing>
          <wp:inline distT="0" distB="0" distL="0" distR="0" wp14:anchorId="4C78F76F" wp14:editId="57B93AE9">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6AA9657D" w14:textId="77777777" w:rsidR="008B0FCC" w:rsidRDefault="008B0FCC" w:rsidP="008B0FCC">
      <w:pPr>
        <w:pStyle w:val="FigureNo"/>
      </w:pPr>
      <w:bookmarkStart w:id="87" w:name="_Ref35852366"/>
      <w:r w:rsidRPr="00113F2A">
        <w:t>Figure</w:t>
      </w:r>
      <w:bookmarkEnd w:id="87"/>
      <w:r>
        <w:t xml:space="preserve"> 2 </w:t>
      </w:r>
    </w:p>
    <w:p w14:paraId="7FA75515" w14:textId="77777777" w:rsidR="008B0FCC" w:rsidRPr="00113F2A" w:rsidRDefault="008B0FCC" w:rsidP="008B0FCC">
      <w:pPr>
        <w:pStyle w:val="Figuretitle"/>
        <w:spacing w:after="360"/>
      </w:pPr>
      <w:r w:rsidRPr="00113F2A">
        <w:t>Test setup in room 2, anechoic chamber</w:t>
      </w:r>
    </w:p>
    <w:p w14:paraId="5177FD51" w14:textId="77777777" w:rsidR="008B0FCC" w:rsidRDefault="008B0FCC" w:rsidP="008B0FCC">
      <w:r>
        <w:rPr>
          <w:noProof/>
          <w:lang w:eastAsia="en-US"/>
        </w:rPr>
        <w:drawing>
          <wp:inline distT="0" distB="0" distL="0" distR="0" wp14:anchorId="7815D176" wp14:editId="78118D61">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033DDB7B" w14:textId="77777777" w:rsidR="008B0FCC" w:rsidRDefault="008B0FCC" w:rsidP="008B0FCC">
      <w:r>
        <w:t>Tests were performed on the following types of wireless devices:</w:t>
      </w:r>
    </w:p>
    <w:p w14:paraId="7719A2FF" w14:textId="77777777" w:rsidR="008B0FCC" w:rsidRDefault="008B0FCC" w:rsidP="008B0FCC">
      <w:pPr>
        <w:pStyle w:val="TableNo"/>
      </w:pPr>
      <w:r w:rsidRPr="002B204B">
        <w:lastRenderedPageBreak/>
        <w:t>Table</w:t>
      </w:r>
      <w:r>
        <w:t xml:space="preserve"> 2</w:t>
      </w:r>
    </w:p>
    <w:p w14:paraId="2D8EFC03" w14:textId="77777777" w:rsidR="008B0FCC" w:rsidRPr="008A0D64" w:rsidRDefault="008B0FCC" w:rsidP="008B0FCC">
      <w:pPr>
        <w:pStyle w:val="Tabletitle"/>
        <w:rPr>
          <w:i/>
          <w:color w:val="1F497D" w:themeColor="text2"/>
          <w:sz w:val="18"/>
        </w:rPr>
      </w:pPr>
      <w:r w:rsidRPr="002B204B">
        <w:t>Types of devices used, frequencies, and distances in Study A</w:t>
      </w:r>
    </w:p>
    <w:tbl>
      <w:tblPr>
        <w:tblStyle w:val="TableGrid"/>
        <w:tblW w:w="0" w:type="auto"/>
        <w:tblLook w:val="04A0" w:firstRow="1" w:lastRow="0" w:firstColumn="1" w:lastColumn="0" w:noHBand="0" w:noVBand="1"/>
      </w:tblPr>
      <w:tblGrid>
        <w:gridCol w:w="540"/>
        <w:gridCol w:w="4610"/>
        <w:gridCol w:w="2603"/>
        <w:gridCol w:w="1876"/>
      </w:tblGrid>
      <w:tr w:rsidR="008B0FCC" w14:paraId="78240E56" w14:textId="77777777" w:rsidTr="003D7E04">
        <w:tc>
          <w:tcPr>
            <w:tcW w:w="540" w:type="dxa"/>
            <w:vAlign w:val="center"/>
          </w:tcPr>
          <w:p w14:paraId="6166D4BB" w14:textId="77777777" w:rsidR="008B0FCC" w:rsidRPr="008A0D64" w:rsidRDefault="008B0FCC" w:rsidP="003D7E04">
            <w:pPr>
              <w:pStyle w:val="Tablehead"/>
              <w:rPr>
                <w:szCs w:val="20"/>
                <w:lang w:val="en-US"/>
              </w:rPr>
            </w:pPr>
            <w:r w:rsidRPr="008A0D64">
              <w:rPr>
                <w:szCs w:val="20"/>
                <w:lang w:val="en-US"/>
              </w:rPr>
              <w:t>No.</w:t>
            </w:r>
          </w:p>
        </w:tc>
        <w:tc>
          <w:tcPr>
            <w:tcW w:w="4610" w:type="dxa"/>
            <w:vAlign w:val="center"/>
          </w:tcPr>
          <w:p w14:paraId="40FBFB60" w14:textId="77777777" w:rsidR="008B0FCC" w:rsidRDefault="008B0FCC" w:rsidP="003D7E04">
            <w:pPr>
              <w:pStyle w:val="Tablehead"/>
              <w:rPr>
                <w:lang w:val="en-US"/>
              </w:rPr>
            </w:pPr>
            <w:r w:rsidRPr="0062661D">
              <w:rPr>
                <w:lang w:val="en-US"/>
              </w:rPr>
              <w:t>Type of device</w:t>
            </w:r>
          </w:p>
        </w:tc>
        <w:tc>
          <w:tcPr>
            <w:tcW w:w="2603" w:type="dxa"/>
            <w:vAlign w:val="center"/>
          </w:tcPr>
          <w:p w14:paraId="1DE76BDE" w14:textId="77777777" w:rsidR="008B0FCC" w:rsidRDefault="008B0FCC" w:rsidP="003D7E04">
            <w:pPr>
              <w:pStyle w:val="Tablehead"/>
              <w:rPr>
                <w:lang w:val="en-US"/>
              </w:rPr>
            </w:pPr>
            <w:r w:rsidRPr="0062661D">
              <w:rPr>
                <w:lang w:val="en-US"/>
              </w:rPr>
              <w:t>Frequency range (MHz)</w:t>
            </w:r>
          </w:p>
        </w:tc>
        <w:tc>
          <w:tcPr>
            <w:tcW w:w="1876" w:type="dxa"/>
            <w:vAlign w:val="center"/>
          </w:tcPr>
          <w:p w14:paraId="5221DCE5" w14:textId="77777777" w:rsidR="008B0FCC" w:rsidRDefault="008B0FCC" w:rsidP="003D7E04">
            <w:pPr>
              <w:pStyle w:val="Tablehead"/>
              <w:rPr>
                <w:lang w:val="en-US"/>
              </w:rPr>
            </w:pPr>
            <w:r>
              <w:rPr>
                <w:lang w:val="en-US"/>
              </w:rPr>
              <w:t>Distances tested (cm)</w:t>
            </w:r>
          </w:p>
        </w:tc>
      </w:tr>
      <w:tr w:rsidR="008B0FCC" w14:paraId="591264D9" w14:textId="77777777" w:rsidTr="003D7E04">
        <w:tc>
          <w:tcPr>
            <w:tcW w:w="540" w:type="dxa"/>
          </w:tcPr>
          <w:p w14:paraId="1A46EE95" w14:textId="77777777" w:rsidR="008B0FCC" w:rsidRPr="004B5E5E" w:rsidRDefault="008B0FCC" w:rsidP="003D7E04">
            <w:pPr>
              <w:pStyle w:val="Tabletext"/>
              <w:rPr>
                <w:lang w:val="en-US"/>
              </w:rPr>
            </w:pPr>
            <w:r>
              <w:rPr>
                <w:lang w:val="en-US"/>
              </w:rPr>
              <w:t>1</w:t>
            </w:r>
          </w:p>
        </w:tc>
        <w:tc>
          <w:tcPr>
            <w:tcW w:w="4610" w:type="dxa"/>
          </w:tcPr>
          <w:p w14:paraId="2E3B8EFD" w14:textId="77777777" w:rsidR="008B0FCC" w:rsidRPr="004B5E5E" w:rsidRDefault="008B0FCC" w:rsidP="003D7E04">
            <w:pPr>
              <w:pStyle w:val="Tabletext"/>
              <w:rPr>
                <w:lang w:val="en-US"/>
              </w:rPr>
            </w:pPr>
            <w:r>
              <w:rPr>
                <w:lang w:val="en-US"/>
              </w:rPr>
              <w:t>Cellphone</w:t>
            </w:r>
          </w:p>
        </w:tc>
        <w:tc>
          <w:tcPr>
            <w:tcW w:w="2603" w:type="dxa"/>
          </w:tcPr>
          <w:p w14:paraId="3DE956FA" w14:textId="77777777" w:rsidR="008B0FCC" w:rsidRDefault="008B0FCC" w:rsidP="003D7E04">
            <w:pPr>
              <w:pStyle w:val="Tabletext"/>
              <w:rPr>
                <w:lang w:val="en-US"/>
              </w:rPr>
            </w:pPr>
            <w:r w:rsidRPr="008A0D64">
              <w:rPr>
                <w:szCs w:val="20"/>
                <w:u w:val="single"/>
                <w:lang w:val="en-US"/>
              </w:rPr>
              <w:t>Uplink</w:t>
            </w:r>
            <w:r>
              <w:rPr>
                <w:lang w:val="en-US"/>
              </w:rPr>
              <w:t>: 888.0-915.0</w:t>
            </w:r>
          </w:p>
          <w:p w14:paraId="3BBA9135" w14:textId="77777777" w:rsidR="008B0FCC" w:rsidRPr="004B5E5E" w:rsidRDefault="008B0FCC" w:rsidP="003D7E04">
            <w:pPr>
              <w:pStyle w:val="Tabletext"/>
              <w:rPr>
                <w:lang w:val="en-US"/>
              </w:rPr>
            </w:pPr>
            <w:r w:rsidRPr="008A0D64">
              <w:rPr>
                <w:szCs w:val="20"/>
                <w:u w:val="single"/>
                <w:lang w:val="en-US"/>
              </w:rPr>
              <w:t>Downlink</w:t>
            </w:r>
            <w:r>
              <w:rPr>
                <w:lang w:val="en-US"/>
              </w:rPr>
              <w:t>: 925.2-960.0</w:t>
            </w:r>
          </w:p>
        </w:tc>
        <w:tc>
          <w:tcPr>
            <w:tcW w:w="1876" w:type="dxa"/>
          </w:tcPr>
          <w:p w14:paraId="7F6176AA" w14:textId="77777777" w:rsidR="008B0FCC" w:rsidRDefault="008B0FCC" w:rsidP="003D7E04">
            <w:pPr>
              <w:pStyle w:val="Tabletext"/>
              <w:rPr>
                <w:lang w:val="en-US"/>
              </w:rPr>
            </w:pPr>
            <w:r>
              <w:rPr>
                <w:lang w:val="en-US"/>
              </w:rPr>
              <w:t xml:space="preserve">0, 10, 20, 30, 40, 50, 70, 100 </w:t>
            </w:r>
          </w:p>
        </w:tc>
      </w:tr>
      <w:tr w:rsidR="008B0FCC" w14:paraId="7B3ADCBD" w14:textId="77777777" w:rsidTr="003D7E04">
        <w:tc>
          <w:tcPr>
            <w:tcW w:w="540" w:type="dxa"/>
          </w:tcPr>
          <w:p w14:paraId="31B3B3DF" w14:textId="77777777" w:rsidR="008B0FCC" w:rsidRPr="004B5E5E" w:rsidRDefault="008B0FCC" w:rsidP="003D7E04">
            <w:pPr>
              <w:pStyle w:val="Tabletext"/>
              <w:rPr>
                <w:lang w:val="en-US"/>
              </w:rPr>
            </w:pPr>
            <w:r>
              <w:rPr>
                <w:lang w:val="en-US"/>
              </w:rPr>
              <w:t>2</w:t>
            </w:r>
          </w:p>
        </w:tc>
        <w:tc>
          <w:tcPr>
            <w:tcW w:w="4610" w:type="dxa"/>
          </w:tcPr>
          <w:p w14:paraId="56084016" w14:textId="77777777" w:rsidR="008B0FCC" w:rsidRPr="004B5E5E" w:rsidRDefault="008B0FCC" w:rsidP="003D7E04">
            <w:pPr>
              <w:pStyle w:val="Tabletext"/>
              <w:rPr>
                <w:lang w:val="en-US"/>
              </w:rPr>
            </w:pPr>
            <w:r>
              <w:rPr>
                <w:lang w:val="en-US"/>
              </w:rPr>
              <w:t>Cellphone</w:t>
            </w:r>
          </w:p>
        </w:tc>
        <w:tc>
          <w:tcPr>
            <w:tcW w:w="2603" w:type="dxa"/>
          </w:tcPr>
          <w:p w14:paraId="158F702D" w14:textId="77777777" w:rsidR="008B0FCC" w:rsidRDefault="008B0FCC" w:rsidP="003D7E04">
            <w:pPr>
              <w:pStyle w:val="Tabletext"/>
              <w:rPr>
                <w:lang w:val="en-US"/>
              </w:rPr>
            </w:pPr>
            <w:r w:rsidRPr="0062661D">
              <w:rPr>
                <w:u w:val="single"/>
                <w:lang w:val="en-US"/>
              </w:rPr>
              <w:t>Uplink</w:t>
            </w:r>
            <w:r>
              <w:rPr>
                <w:lang w:val="en-US"/>
              </w:rPr>
              <w:t>: 888.0-915.0</w:t>
            </w:r>
          </w:p>
          <w:p w14:paraId="3ACF1C34"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3679D706" w14:textId="77777777" w:rsidR="008B0FCC" w:rsidRDefault="008B0FCC" w:rsidP="003D7E04">
            <w:pPr>
              <w:pStyle w:val="Tabletext"/>
              <w:rPr>
                <w:lang w:val="en-US"/>
              </w:rPr>
            </w:pPr>
            <w:r>
              <w:rPr>
                <w:lang w:val="en-US"/>
              </w:rPr>
              <w:t>0, 10, 20, 30, 40, 50, 70, 100</w:t>
            </w:r>
          </w:p>
        </w:tc>
      </w:tr>
      <w:tr w:rsidR="008B0FCC" w14:paraId="619D96A7" w14:textId="77777777" w:rsidTr="003D7E04">
        <w:tc>
          <w:tcPr>
            <w:tcW w:w="540" w:type="dxa"/>
          </w:tcPr>
          <w:p w14:paraId="1C333D84" w14:textId="77777777" w:rsidR="008B0FCC" w:rsidRPr="004B5E5E" w:rsidRDefault="008B0FCC" w:rsidP="003D7E04">
            <w:pPr>
              <w:pStyle w:val="Tabletext"/>
              <w:rPr>
                <w:lang w:val="en-US"/>
              </w:rPr>
            </w:pPr>
            <w:r>
              <w:rPr>
                <w:lang w:val="en-US"/>
              </w:rPr>
              <w:t>3</w:t>
            </w:r>
          </w:p>
        </w:tc>
        <w:tc>
          <w:tcPr>
            <w:tcW w:w="4610" w:type="dxa"/>
          </w:tcPr>
          <w:p w14:paraId="74CBB85B" w14:textId="77777777" w:rsidR="008B0FCC" w:rsidRPr="004B5E5E" w:rsidRDefault="008B0FCC" w:rsidP="003D7E04">
            <w:pPr>
              <w:pStyle w:val="Tabletext"/>
              <w:rPr>
                <w:lang w:val="en-US"/>
              </w:rPr>
            </w:pPr>
            <w:r>
              <w:rPr>
                <w:lang w:val="en-US"/>
              </w:rPr>
              <w:t>Cellphone</w:t>
            </w:r>
          </w:p>
        </w:tc>
        <w:tc>
          <w:tcPr>
            <w:tcW w:w="2603" w:type="dxa"/>
          </w:tcPr>
          <w:p w14:paraId="466C7F3B" w14:textId="77777777" w:rsidR="008B0FCC" w:rsidRDefault="008B0FCC" w:rsidP="003D7E04">
            <w:pPr>
              <w:pStyle w:val="Tabletext"/>
              <w:rPr>
                <w:lang w:val="en-US"/>
              </w:rPr>
            </w:pPr>
            <w:r w:rsidRPr="0062661D">
              <w:rPr>
                <w:u w:val="single"/>
                <w:lang w:val="en-US"/>
              </w:rPr>
              <w:t>Uplink</w:t>
            </w:r>
            <w:r>
              <w:rPr>
                <w:lang w:val="en-US"/>
              </w:rPr>
              <w:t>: 888.0-915.0</w:t>
            </w:r>
          </w:p>
          <w:p w14:paraId="4B59E428"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5292B7AF" w14:textId="77777777" w:rsidR="008B0FCC" w:rsidRDefault="008B0FCC" w:rsidP="003D7E04">
            <w:pPr>
              <w:pStyle w:val="Tabletext"/>
              <w:rPr>
                <w:lang w:val="en-US"/>
              </w:rPr>
            </w:pPr>
            <w:r>
              <w:rPr>
                <w:lang w:val="en-US"/>
              </w:rPr>
              <w:t>0, 10, 20, 30, 40, 50, 70, 100</w:t>
            </w:r>
          </w:p>
        </w:tc>
      </w:tr>
      <w:tr w:rsidR="008B0FCC" w14:paraId="16A76A17" w14:textId="77777777" w:rsidTr="003D7E04">
        <w:tc>
          <w:tcPr>
            <w:tcW w:w="540" w:type="dxa"/>
          </w:tcPr>
          <w:p w14:paraId="75A97BF3" w14:textId="77777777" w:rsidR="008B0FCC" w:rsidRPr="004B5E5E" w:rsidRDefault="008B0FCC" w:rsidP="003D7E04">
            <w:pPr>
              <w:pStyle w:val="Tabletext"/>
              <w:rPr>
                <w:lang w:val="en-US"/>
              </w:rPr>
            </w:pPr>
            <w:r>
              <w:rPr>
                <w:lang w:val="en-US"/>
              </w:rPr>
              <w:t>4</w:t>
            </w:r>
          </w:p>
        </w:tc>
        <w:tc>
          <w:tcPr>
            <w:tcW w:w="4610" w:type="dxa"/>
          </w:tcPr>
          <w:p w14:paraId="02052014" w14:textId="77777777" w:rsidR="008B0FCC" w:rsidRPr="004B5E5E" w:rsidRDefault="008B0FCC" w:rsidP="003D7E04">
            <w:pPr>
              <w:pStyle w:val="Tabletext"/>
              <w:rPr>
                <w:lang w:val="en-US"/>
              </w:rPr>
            </w:pPr>
            <w:r>
              <w:rPr>
                <w:lang w:val="en-US"/>
              </w:rPr>
              <w:t>Cellphone</w:t>
            </w:r>
          </w:p>
        </w:tc>
        <w:tc>
          <w:tcPr>
            <w:tcW w:w="2603" w:type="dxa"/>
          </w:tcPr>
          <w:p w14:paraId="19AC4A0D" w14:textId="77777777" w:rsidR="008B0FCC" w:rsidRDefault="008B0FCC" w:rsidP="003D7E04">
            <w:pPr>
              <w:pStyle w:val="Tabletext"/>
              <w:rPr>
                <w:lang w:val="en-US"/>
              </w:rPr>
            </w:pPr>
            <w:r w:rsidRPr="0062661D">
              <w:rPr>
                <w:u w:val="single"/>
                <w:lang w:val="en-US"/>
              </w:rPr>
              <w:t>Uplink</w:t>
            </w:r>
            <w:r>
              <w:rPr>
                <w:lang w:val="en-US"/>
              </w:rPr>
              <w:t>: 888.0-915.0</w:t>
            </w:r>
          </w:p>
          <w:p w14:paraId="01A1A3B4"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3111E5BE" w14:textId="77777777" w:rsidR="008B0FCC" w:rsidRDefault="008B0FCC" w:rsidP="003D7E04">
            <w:pPr>
              <w:pStyle w:val="Tabletext"/>
              <w:rPr>
                <w:lang w:val="en-US"/>
              </w:rPr>
            </w:pPr>
            <w:r>
              <w:rPr>
                <w:lang w:val="en-US"/>
              </w:rPr>
              <w:t>0, 10, 20, 30, 40, 50, 70, 100</w:t>
            </w:r>
          </w:p>
        </w:tc>
      </w:tr>
      <w:tr w:rsidR="008B0FCC" w14:paraId="696F2CF6" w14:textId="77777777" w:rsidTr="003D7E04">
        <w:tc>
          <w:tcPr>
            <w:tcW w:w="540" w:type="dxa"/>
          </w:tcPr>
          <w:p w14:paraId="2F9DBEF3" w14:textId="77777777" w:rsidR="008B0FCC" w:rsidRPr="00C36CD4" w:rsidRDefault="008B0FCC" w:rsidP="003D7E04">
            <w:pPr>
              <w:pStyle w:val="Tabletext"/>
              <w:rPr>
                <w:szCs w:val="20"/>
                <w:lang w:val="en-US"/>
              </w:rPr>
            </w:pPr>
            <w:r>
              <w:rPr>
                <w:lang w:val="en-US"/>
              </w:rPr>
              <w:t>5</w:t>
            </w:r>
          </w:p>
        </w:tc>
        <w:tc>
          <w:tcPr>
            <w:tcW w:w="4610" w:type="dxa"/>
          </w:tcPr>
          <w:p w14:paraId="51B33027" w14:textId="77777777" w:rsidR="008B0FCC" w:rsidRPr="00BA0293" w:rsidRDefault="008B0FCC" w:rsidP="003D7E04">
            <w:pPr>
              <w:pStyle w:val="Tabletext"/>
              <w:rPr>
                <w:szCs w:val="20"/>
                <w:lang w:val="en-US"/>
              </w:rPr>
            </w:pPr>
            <w:r w:rsidRPr="00BA0293">
              <w:rPr>
                <w:szCs w:val="20"/>
                <w:lang w:val="en-US"/>
              </w:rPr>
              <w:t>Wireless Microphone and base station</w:t>
            </w:r>
          </w:p>
        </w:tc>
        <w:tc>
          <w:tcPr>
            <w:tcW w:w="2603" w:type="dxa"/>
          </w:tcPr>
          <w:p w14:paraId="624B2F61" w14:textId="77777777" w:rsidR="008B0FCC" w:rsidRPr="00C36CD4" w:rsidRDefault="008B0FCC" w:rsidP="003D7E04">
            <w:pPr>
              <w:pStyle w:val="Tabletext"/>
              <w:rPr>
                <w:szCs w:val="20"/>
                <w:lang w:val="en-US"/>
              </w:rPr>
            </w:pPr>
            <w:r w:rsidRPr="008A0D64">
              <w:rPr>
                <w:szCs w:val="20"/>
                <w:lang w:val="en-US"/>
              </w:rPr>
              <w:t>904.45</w:t>
            </w:r>
            <w:r>
              <w:rPr>
                <w:szCs w:val="20"/>
                <w:lang w:val="en-US"/>
              </w:rPr>
              <w:t>-</w:t>
            </w:r>
            <w:r w:rsidRPr="00C36CD4">
              <w:rPr>
                <w:szCs w:val="20"/>
                <w:lang w:val="en-US"/>
              </w:rPr>
              <w:t>927.45</w:t>
            </w:r>
          </w:p>
          <w:p w14:paraId="79659146"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48831FFE" w14:textId="77777777" w:rsidR="008B0FCC" w:rsidRPr="004B5E5E" w:rsidRDefault="008B0FCC" w:rsidP="003D7E04">
            <w:pPr>
              <w:pStyle w:val="Tabletext"/>
              <w:rPr>
                <w:lang w:val="en-US"/>
              </w:rPr>
            </w:pPr>
            <w:r>
              <w:rPr>
                <w:lang w:val="en-US"/>
              </w:rPr>
              <w:t>0, 10, 30, 100, 200</w:t>
            </w:r>
          </w:p>
        </w:tc>
      </w:tr>
      <w:tr w:rsidR="008B0FCC" w14:paraId="623D7FC4" w14:textId="77777777" w:rsidTr="003D7E04">
        <w:tc>
          <w:tcPr>
            <w:tcW w:w="540" w:type="dxa"/>
          </w:tcPr>
          <w:p w14:paraId="691CC377" w14:textId="77777777" w:rsidR="008B0FCC" w:rsidRPr="00C36CD4" w:rsidRDefault="008B0FCC" w:rsidP="003D7E04">
            <w:pPr>
              <w:pStyle w:val="Tabletext"/>
              <w:rPr>
                <w:szCs w:val="20"/>
                <w:lang w:val="en-US"/>
              </w:rPr>
            </w:pPr>
            <w:r>
              <w:rPr>
                <w:lang w:val="en-US"/>
              </w:rPr>
              <w:t>6</w:t>
            </w:r>
          </w:p>
        </w:tc>
        <w:tc>
          <w:tcPr>
            <w:tcW w:w="4610" w:type="dxa"/>
          </w:tcPr>
          <w:p w14:paraId="0F838DDE" w14:textId="77777777" w:rsidR="008B0FCC" w:rsidRPr="00BA0293" w:rsidRDefault="008B0FCC" w:rsidP="003D7E04">
            <w:pPr>
              <w:pStyle w:val="Tabletext"/>
              <w:rPr>
                <w:szCs w:val="20"/>
                <w:lang w:val="en-US"/>
              </w:rPr>
            </w:pPr>
            <w:r w:rsidRPr="00BA0293">
              <w:rPr>
                <w:szCs w:val="20"/>
                <w:lang w:val="en-US"/>
              </w:rPr>
              <w:t>Assisted listening device</w:t>
            </w:r>
          </w:p>
        </w:tc>
        <w:tc>
          <w:tcPr>
            <w:tcW w:w="2603" w:type="dxa"/>
          </w:tcPr>
          <w:p w14:paraId="44E624C3" w14:textId="77777777" w:rsidR="008B0FCC" w:rsidRPr="00C36CD4" w:rsidRDefault="008B0FCC" w:rsidP="003D7E04">
            <w:pPr>
              <w:pStyle w:val="Tabletext"/>
              <w:rPr>
                <w:szCs w:val="20"/>
                <w:lang w:val="en-US"/>
              </w:rPr>
            </w:pPr>
            <w:r w:rsidRPr="008A0D64">
              <w:rPr>
                <w:szCs w:val="20"/>
                <w:lang w:val="en-US"/>
              </w:rPr>
              <w:t>863.25</w:t>
            </w:r>
            <w:r>
              <w:rPr>
                <w:szCs w:val="20"/>
                <w:lang w:val="en-US"/>
              </w:rPr>
              <w:t>-</w:t>
            </w:r>
            <w:r w:rsidRPr="00C36CD4">
              <w:rPr>
                <w:szCs w:val="20"/>
                <w:lang w:val="en-US"/>
              </w:rPr>
              <w:t xml:space="preserve">864.75 </w:t>
            </w:r>
          </w:p>
          <w:p w14:paraId="4C1D1FA3"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14537F0B" w14:textId="77777777" w:rsidR="008B0FCC" w:rsidRPr="004B5E5E" w:rsidRDefault="008B0FCC" w:rsidP="003D7E04">
            <w:pPr>
              <w:pStyle w:val="Tabletext"/>
              <w:rPr>
                <w:lang w:val="en-US"/>
              </w:rPr>
            </w:pPr>
            <w:r>
              <w:rPr>
                <w:lang w:val="en-US"/>
              </w:rPr>
              <w:t>0, 10, 30, 100, 200</w:t>
            </w:r>
          </w:p>
        </w:tc>
      </w:tr>
      <w:tr w:rsidR="008B0FCC" w14:paraId="7AB0D70F" w14:textId="77777777" w:rsidTr="003D7E04">
        <w:tc>
          <w:tcPr>
            <w:tcW w:w="540" w:type="dxa"/>
          </w:tcPr>
          <w:p w14:paraId="6C5B79F0" w14:textId="77777777" w:rsidR="008B0FCC" w:rsidRPr="00C36CD4" w:rsidRDefault="008B0FCC" w:rsidP="003D7E04">
            <w:pPr>
              <w:pStyle w:val="Tabletext"/>
              <w:rPr>
                <w:szCs w:val="20"/>
                <w:lang w:val="en-US"/>
              </w:rPr>
            </w:pPr>
            <w:r>
              <w:rPr>
                <w:lang w:val="en-US"/>
              </w:rPr>
              <w:t>7</w:t>
            </w:r>
          </w:p>
        </w:tc>
        <w:tc>
          <w:tcPr>
            <w:tcW w:w="4610" w:type="dxa"/>
          </w:tcPr>
          <w:p w14:paraId="0C61D012" w14:textId="77777777" w:rsidR="008B0FCC" w:rsidRPr="00BA0293" w:rsidRDefault="008B0FCC" w:rsidP="003D7E04">
            <w:pPr>
              <w:pStyle w:val="Tabletext"/>
              <w:rPr>
                <w:szCs w:val="20"/>
                <w:lang w:val="en-US"/>
              </w:rPr>
            </w:pPr>
            <w:r w:rsidRPr="00BA0293">
              <w:rPr>
                <w:szCs w:val="20"/>
                <w:lang w:val="en-US"/>
              </w:rPr>
              <w:t>Assisted listening device</w:t>
            </w:r>
          </w:p>
        </w:tc>
        <w:tc>
          <w:tcPr>
            <w:tcW w:w="2603" w:type="dxa"/>
          </w:tcPr>
          <w:p w14:paraId="1F77FAF6" w14:textId="77777777" w:rsidR="008B0FCC" w:rsidRPr="00C36CD4" w:rsidRDefault="008B0FCC" w:rsidP="003D7E04">
            <w:pPr>
              <w:pStyle w:val="Tabletext"/>
              <w:rPr>
                <w:szCs w:val="20"/>
                <w:lang w:val="en-US"/>
              </w:rPr>
            </w:pPr>
            <w:r w:rsidRPr="008A0D64">
              <w:rPr>
                <w:szCs w:val="20"/>
                <w:lang w:val="en-US"/>
              </w:rPr>
              <w:t>904.65</w:t>
            </w:r>
            <w:r>
              <w:rPr>
                <w:szCs w:val="20"/>
                <w:lang w:val="en-US"/>
              </w:rPr>
              <w:t>-</w:t>
            </w:r>
            <w:r w:rsidRPr="00C36CD4">
              <w:rPr>
                <w:szCs w:val="20"/>
                <w:lang w:val="en-US"/>
              </w:rPr>
              <w:t>926.85</w:t>
            </w:r>
          </w:p>
          <w:p w14:paraId="58E38097"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2AC8F6CD" w14:textId="77777777" w:rsidR="008B0FCC" w:rsidRPr="004B5E5E" w:rsidRDefault="008B0FCC" w:rsidP="003D7E04">
            <w:pPr>
              <w:pStyle w:val="Tabletext"/>
              <w:rPr>
                <w:lang w:val="en-US"/>
              </w:rPr>
            </w:pPr>
            <w:r>
              <w:rPr>
                <w:lang w:val="en-US"/>
              </w:rPr>
              <w:t>0, 10, 30, 100, 200</w:t>
            </w:r>
          </w:p>
        </w:tc>
      </w:tr>
      <w:tr w:rsidR="008B0FCC" w14:paraId="75D0FD56" w14:textId="77777777" w:rsidTr="003D7E04">
        <w:tc>
          <w:tcPr>
            <w:tcW w:w="540" w:type="dxa"/>
          </w:tcPr>
          <w:p w14:paraId="6D374A51" w14:textId="77777777" w:rsidR="008B0FCC" w:rsidRPr="00C36CD4" w:rsidRDefault="008B0FCC" w:rsidP="003D7E04">
            <w:pPr>
              <w:pStyle w:val="Tabletext"/>
              <w:rPr>
                <w:szCs w:val="20"/>
                <w:lang w:val="en-US"/>
              </w:rPr>
            </w:pPr>
            <w:r>
              <w:rPr>
                <w:lang w:val="en-US"/>
              </w:rPr>
              <w:t>8</w:t>
            </w:r>
          </w:p>
        </w:tc>
        <w:tc>
          <w:tcPr>
            <w:tcW w:w="4610" w:type="dxa"/>
          </w:tcPr>
          <w:p w14:paraId="7D2AE69B" w14:textId="77777777" w:rsidR="008B0FCC" w:rsidRPr="00BA0293" w:rsidRDefault="008B0FCC" w:rsidP="003D7E04">
            <w:pPr>
              <w:pStyle w:val="Tabletext"/>
              <w:rPr>
                <w:szCs w:val="20"/>
                <w:lang w:val="en-US"/>
              </w:rPr>
            </w:pPr>
            <w:r w:rsidRPr="00BA0293">
              <w:rPr>
                <w:szCs w:val="20"/>
                <w:lang w:val="en-US"/>
              </w:rPr>
              <w:t>RFID reader</w:t>
            </w:r>
          </w:p>
        </w:tc>
        <w:tc>
          <w:tcPr>
            <w:tcW w:w="2603" w:type="dxa"/>
          </w:tcPr>
          <w:p w14:paraId="71DDB8C6" w14:textId="77777777" w:rsidR="008B0FCC" w:rsidRPr="00C36CD4" w:rsidRDefault="008B0FCC" w:rsidP="003D7E04">
            <w:pPr>
              <w:pStyle w:val="Tabletext"/>
              <w:rPr>
                <w:szCs w:val="20"/>
                <w:lang w:val="en-US"/>
              </w:rPr>
            </w:pPr>
            <w:r w:rsidRPr="008A0D64">
              <w:rPr>
                <w:szCs w:val="20"/>
                <w:lang w:val="en-US"/>
              </w:rPr>
              <w:t>903</w:t>
            </w:r>
            <w:r>
              <w:rPr>
                <w:szCs w:val="20"/>
                <w:lang w:val="en-US"/>
              </w:rPr>
              <w:t>-</w:t>
            </w:r>
            <w:r w:rsidRPr="00C36CD4">
              <w:rPr>
                <w:szCs w:val="20"/>
                <w:lang w:val="en-US"/>
              </w:rPr>
              <w:t>927</w:t>
            </w:r>
          </w:p>
          <w:p w14:paraId="6206767E" w14:textId="77777777" w:rsidR="008B0FCC" w:rsidRPr="00BA0293" w:rsidRDefault="008B0FCC" w:rsidP="003D7E04">
            <w:pPr>
              <w:pStyle w:val="Tabletext"/>
              <w:rPr>
                <w:szCs w:val="20"/>
                <w:lang w:val="en-US"/>
              </w:rPr>
            </w:pPr>
            <w:r w:rsidRPr="00BA0293">
              <w:rPr>
                <w:szCs w:val="20"/>
                <w:lang w:val="en-US"/>
              </w:rPr>
              <w:t>Hopping</w:t>
            </w:r>
          </w:p>
        </w:tc>
        <w:tc>
          <w:tcPr>
            <w:tcW w:w="1876" w:type="dxa"/>
          </w:tcPr>
          <w:p w14:paraId="2CFCB5A3" w14:textId="77777777" w:rsidR="008B0FCC" w:rsidRPr="004B5E5E" w:rsidRDefault="008B0FCC" w:rsidP="003D7E04">
            <w:pPr>
              <w:pStyle w:val="Tabletext"/>
              <w:rPr>
                <w:lang w:val="en-US"/>
              </w:rPr>
            </w:pPr>
            <w:r>
              <w:rPr>
                <w:lang w:val="en-US"/>
              </w:rPr>
              <w:t>0, 10, 30, 100, 200</w:t>
            </w:r>
          </w:p>
        </w:tc>
      </w:tr>
      <w:tr w:rsidR="008B0FCC" w14:paraId="2464032D" w14:textId="77777777" w:rsidTr="003D7E04">
        <w:tc>
          <w:tcPr>
            <w:tcW w:w="540" w:type="dxa"/>
          </w:tcPr>
          <w:p w14:paraId="6D93C540" w14:textId="77777777" w:rsidR="008B0FCC" w:rsidRPr="00C36CD4" w:rsidRDefault="008B0FCC" w:rsidP="003D7E04">
            <w:pPr>
              <w:pStyle w:val="Tabletext"/>
              <w:rPr>
                <w:szCs w:val="20"/>
                <w:lang w:val="en-US"/>
              </w:rPr>
            </w:pPr>
            <w:r>
              <w:rPr>
                <w:lang w:val="en-US"/>
              </w:rPr>
              <w:t>9</w:t>
            </w:r>
          </w:p>
        </w:tc>
        <w:tc>
          <w:tcPr>
            <w:tcW w:w="4610" w:type="dxa"/>
          </w:tcPr>
          <w:p w14:paraId="59030F93" w14:textId="77777777" w:rsidR="008B0FCC" w:rsidRPr="00BA0293" w:rsidRDefault="008B0FCC" w:rsidP="003D7E04">
            <w:pPr>
              <w:pStyle w:val="Tabletext"/>
              <w:rPr>
                <w:szCs w:val="20"/>
                <w:lang w:val="en-US"/>
              </w:rPr>
            </w:pPr>
            <w:r w:rsidRPr="00BA0293">
              <w:rPr>
                <w:szCs w:val="20"/>
                <w:lang w:val="en-US"/>
              </w:rPr>
              <w:t>RFID reader</w:t>
            </w:r>
          </w:p>
        </w:tc>
        <w:tc>
          <w:tcPr>
            <w:tcW w:w="2603" w:type="dxa"/>
          </w:tcPr>
          <w:p w14:paraId="657966D2" w14:textId="77777777" w:rsidR="008B0FCC" w:rsidRPr="00C36CD4" w:rsidRDefault="008B0FCC" w:rsidP="003D7E04">
            <w:pPr>
              <w:pStyle w:val="Tabletext"/>
              <w:rPr>
                <w:szCs w:val="20"/>
                <w:lang w:val="en-US"/>
              </w:rPr>
            </w:pPr>
            <w:r w:rsidRPr="008A0D64">
              <w:rPr>
                <w:szCs w:val="20"/>
                <w:lang w:val="en-US"/>
              </w:rPr>
              <w:t>865</w:t>
            </w:r>
            <w:r>
              <w:rPr>
                <w:szCs w:val="20"/>
                <w:lang w:val="en-US"/>
              </w:rPr>
              <w:t>-</w:t>
            </w:r>
            <w:r w:rsidRPr="00C36CD4">
              <w:rPr>
                <w:szCs w:val="20"/>
                <w:lang w:val="en-US"/>
              </w:rPr>
              <w:t>868</w:t>
            </w:r>
          </w:p>
          <w:p w14:paraId="7D6A801E" w14:textId="77777777" w:rsidR="008B0FCC" w:rsidRPr="00BA0293" w:rsidRDefault="008B0FCC" w:rsidP="003D7E04">
            <w:pPr>
              <w:pStyle w:val="Tabletext"/>
              <w:rPr>
                <w:szCs w:val="20"/>
                <w:lang w:val="en-US"/>
              </w:rPr>
            </w:pPr>
            <w:r w:rsidRPr="00BA0293">
              <w:rPr>
                <w:szCs w:val="20"/>
                <w:lang w:val="en-US"/>
              </w:rPr>
              <w:t>Hopping</w:t>
            </w:r>
          </w:p>
        </w:tc>
        <w:tc>
          <w:tcPr>
            <w:tcW w:w="1876" w:type="dxa"/>
          </w:tcPr>
          <w:p w14:paraId="79C20C6F" w14:textId="77777777" w:rsidR="008B0FCC" w:rsidRPr="004B5E5E" w:rsidRDefault="008B0FCC" w:rsidP="003D7E04">
            <w:pPr>
              <w:pStyle w:val="Tabletext"/>
              <w:rPr>
                <w:lang w:val="en-US"/>
              </w:rPr>
            </w:pPr>
            <w:r>
              <w:rPr>
                <w:lang w:val="en-US"/>
              </w:rPr>
              <w:t>0, 10, 30, 100, 200</w:t>
            </w:r>
          </w:p>
        </w:tc>
      </w:tr>
    </w:tbl>
    <w:p w14:paraId="2BDA8AC6" w14:textId="77777777" w:rsidR="008B0FCC" w:rsidRDefault="008B0FCC" w:rsidP="008B0FCC">
      <w:pPr>
        <w:pStyle w:val="Tablefin"/>
      </w:pPr>
    </w:p>
    <w:p w14:paraId="7A0A94F5" w14:textId="77777777" w:rsidR="008B0FCC" w:rsidRDefault="008B0FCC" w:rsidP="008B0FCC">
      <w:r w:rsidRPr="008A0D64">
        <w:rPr>
          <w:b/>
          <w:bCs/>
        </w:rPr>
        <w:t>Cellphone</w:t>
      </w:r>
      <w:r w:rsidRPr="008A0D64">
        <w:t>.</w:t>
      </w:r>
      <w:r w:rsidRPr="004A6C31">
        <w:t xml:space="preserve"> The DUT was placed 100 cm from a mobile phone simulating a desktop environment. The cell antenna, cabled to</w:t>
      </w:r>
      <w:r>
        <w:t xml:space="preserve"> base station simulator, was placed </w:t>
      </w:r>
      <w:r w:rsidRPr="004A6C31">
        <w:t>3</w:t>
      </w:r>
      <w:r>
        <w:t xml:space="preserve"> </w:t>
      </w:r>
      <w:r w:rsidRPr="004A6C31">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t xml:space="preserve"> </w:t>
      </w:r>
      <w:r w:rsidRPr="004A6C31">
        <w:t>cm. Testing was performed using 5 different channels.</w:t>
      </w:r>
    </w:p>
    <w:p w14:paraId="030182B4" w14:textId="77777777" w:rsidR="008B0FCC" w:rsidRDefault="008B0FCC" w:rsidP="008B0FCC">
      <w:pPr>
        <w:pStyle w:val="FigureNo"/>
      </w:pPr>
      <w:r w:rsidRPr="00C36CD4">
        <w:t>Figure</w:t>
      </w:r>
      <w:r>
        <w:t xml:space="preserve"> 3</w:t>
      </w:r>
    </w:p>
    <w:p w14:paraId="6BFFE511" w14:textId="77777777" w:rsidR="008B0FCC" w:rsidRPr="00C36CD4" w:rsidRDefault="008B0FCC" w:rsidP="008B0FCC">
      <w:pPr>
        <w:pStyle w:val="Figuretitle"/>
      </w:pPr>
      <w:r w:rsidRPr="00C36CD4">
        <w:t>Cellphone impact test setup</w:t>
      </w:r>
    </w:p>
    <w:p w14:paraId="5303A76D" w14:textId="77777777" w:rsidR="008B0FCC" w:rsidRDefault="008B0FCC" w:rsidP="008B0FCC">
      <w:pPr>
        <w:jc w:val="center"/>
      </w:pPr>
      <w:r w:rsidRPr="00571F08">
        <w:rPr>
          <w:noProof/>
          <w:lang w:eastAsia="en-US"/>
        </w:rPr>
        <w:drawing>
          <wp:inline distT="0" distB="0" distL="0" distR="0" wp14:anchorId="5469C9A2" wp14:editId="79692E61">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4E3AE0E1" w14:textId="77777777" w:rsidR="008B0FCC" w:rsidRDefault="008B0FCC" w:rsidP="008B0FCC">
      <w:pPr>
        <w:pStyle w:val="FigureNo"/>
      </w:pPr>
      <w:r w:rsidRPr="00C36CD4">
        <w:lastRenderedPageBreak/>
        <w:t xml:space="preserve">Figure </w:t>
      </w:r>
      <w:r>
        <w:t xml:space="preserve">4 </w:t>
      </w:r>
    </w:p>
    <w:p w14:paraId="43D2013D" w14:textId="77777777" w:rsidR="008B0FCC" w:rsidRPr="00C36CD4" w:rsidRDefault="008B0FCC" w:rsidP="008B0FCC">
      <w:pPr>
        <w:pStyle w:val="Figuretitle"/>
      </w:pPr>
      <w:r w:rsidRPr="00C36CD4">
        <w:t xml:space="preserve"> Other In-band device impact test set up</w:t>
      </w:r>
    </w:p>
    <w:p w14:paraId="6A865168" w14:textId="77777777" w:rsidR="008B0FCC" w:rsidRDefault="008B0FCC" w:rsidP="008B0FCC">
      <w:pPr>
        <w:jc w:val="center"/>
      </w:pPr>
      <w:r w:rsidRPr="00571F08">
        <w:rPr>
          <w:noProof/>
          <w:lang w:eastAsia="en-US"/>
        </w:rPr>
        <w:drawing>
          <wp:inline distT="0" distB="0" distL="0" distR="0" wp14:anchorId="532539F8" wp14:editId="562DCD5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EDF13A" w14:textId="77777777" w:rsidR="008B0FCC" w:rsidRDefault="008B0FCC" w:rsidP="008B0FCC">
      <w:r>
        <w:t>The results demonstrated that all phones were able to operate without harmful interference on at least one channel and on all channels when separated by 1 m or more from the DUT.</w:t>
      </w:r>
    </w:p>
    <w:p w14:paraId="6C4C0DDE" w14:textId="77777777" w:rsidR="008B0FCC" w:rsidRDefault="008B0FCC" w:rsidP="008B0FCC">
      <w:r w:rsidRPr="008A0D64">
        <w:rPr>
          <w:b/>
          <w:bCs/>
        </w:rPr>
        <w:t>Wireless Microphone and base station</w:t>
      </w:r>
      <w:r w:rsidRPr="008A0D64">
        <w:t>.</w:t>
      </w:r>
      <w:r w:rsidRPr="002B0D4D">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3CBCE8A6" w14:textId="77777777" w:rsidR="008B0FCC" w:rsidRDefault="008B0FCC" w:rsidP="008B0FCC">
      <w:r>
        <w:t>Setting the audio device frequency away from that of the DUT resulted in little to no harmful interference. When operating at or close to the transmit frequency of the DUT, the devices suffered harmful interference.</w:t>
      </w:r>
    </w:p>
    <w:p w14:paraId="3635EA78" w14:textId="77777777" w:rsidR="008B0FCC" w:rsidRDefault="008B0FCC" w:rsidP="008B0FCC">
      <w:r w:rsidRPr="008A0D64">
        <w:rPr>
          <w:b/>
          <w:bCs/>
        </w:rPr>
        <w:t>Assisted listening device</w:t>
      </w:r>
      <w:r w:rsidRPr="00804E33">
        <w:t>. The Transmitter was placed 30 cm from the DUT, and the Receiver was moved through the test distances. Following this, the Receiver was placed 30 cm from the DUT, and the Transmitter was moved through the test distances.</w:t>
      </w:r>
    </w:p>
    <w:p w14:paraId="4D70BFFB" w14:textId="77777777" w:rsidR="008B0FCC" w:rsidRDefault="008B0FCC" w:rsidP="008B0FCC">
      <w:r>
        <w:t>Setting the audio device frequency away from that of the DUT resulted in little to no harmful interference. When operating at or close to the transmit frequency of the DUT, the devices suffered harmful interference.</w:t>
      </w:r>
    </w:p>
    <w:p w14:paraId="7981D779" w14:textId="77777777" w:rsidR="008B0FCC" w:rsidRPr="00B51634" w:rsidRDefault="008B0FCC" w:rsidP="008B0FCC">
      <w:r w:rsidRPr="008A0D64">
        <w:rPr>
          <w:b/>
          <w:bCs/>
        </w:rPr>
        <w:t>RFID reader</w:t>
      </w:r>
      <w:r w:rsidRPr="00B51634">
        <w:t>. For the first device, scans were performed at 903.250; 904.250; 915.250; 915.750; 920.250; 926.750; and 927.250 MHz. The software transmitting setting was set to 30 dBm</w:t>
      </w:r>
      <w:r>
        <w:t>.</w:t>
      </w:r>
      <w:r w:rsidRPr="00B51634">
        <w:t xml:space="preserve"> RFID tags were then placed 30 cm from the DUT. For the second, scans were performed at 865.00; 866.00; 867.00; and 868.00 MHz with default settings. RFID tags were then placed 30 cm from the DUT.</w:t>
      </w:r>
    </w:p>
    <w:p w14:paraId="05342E41" w14:textId="77777777" w:rsidR="008B0FCC" w:rsidRDefault="008B0FCC" w:rsidP="008B0FCC">
      <w:r>
        <w:t>At separation distances of 1 m or greater between the DUT and RFID reader and tags, the readers worked without error.</w:t>
      </w:r>
    </w:p>
    <w:p w14:paraId="3DDF194D" w14:textId="77777777" w:rsidR="008B0FCC" w:rsidRDefault="008B0FCC" w:rsidP="008B0FCC">
      <w:pPr>
        <w:pStyle w:val="Heading2"/>
      </w:pPr>
      <w:bookmarkStart w:id="88" w:name="_Toc73338314"/>
      <w:r>
        <w:t>3</w:t>
      </w:r>
      <w:r w:rsidRPr="00EC5786">
        <w:t>.</w:t>
      </w:r>
      <w:r>
        <w:t>2</w:t>
      </w:r>
      <w:r w:rsidRPr="00EC5786">
        <w:tab/>
      </w:r>
      <w:r>
        <w:t>Study B</w:t>
      </w:r>
      <w:bookmarkEnd w:id="88"/>
    </w:p>
    <w:p w14:paraId="32DA86D3" w14:textId="77777777" w:rsidR="008B0FCC" w:rsidRDefault="008B0FCC" w:rsidP="008B0FCC">
      <w: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with a measured ERP of 1.0 W, and EIRP of 1.64 W. The DUT is designed to charge other devices that rest on its surface. </w:t>
      </w:r>
      <w:r w:rsidRPr="00A32F86">
        <w:t xml:space="preserve">Additionally, the DUT is compliant with Title 47, Chapter I, Subchapter A, Part 15 of the United States Electronic Code of Federal Regulations, which, inter alia, requires that devices cause no harmful interference and accept interference caused by the operation of an </w:t>
      </w:r>
      <w:r w:rsidRPr="00A32F86">
        <w:lastRenderedPageBreak/>
        <w:t>authorized radio station, by another intentional or unintentional radiator, by industrial, scientific and medical (ISM) equipment, or by an incidental radiator.</w:t>
      </w:r>
    </w:p>
    <w:p w14:paraId="04731D0E" w14:textId="77777777" w:rsidR="008B0FCC" w:rsidRDefault="008B0FCC" w:rsidP="008B0FCC">
      <w:r>
        <w:t>The tests were performed in two separate rooms. The first was a real-world test performed in a regular room and on a wooden countertop where other signals were present, as</w:t>
      </w:r>
      <w:r w:rsidRPr="00967825">
        <w:t xml:space="preserve"> </w:t>
      </w:r>
      <w: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4F2E51BD" w14:textId="77777777" w:rsidR="008B0FCC" w:rsidRDefault="008B0FCC" w:rsidP="008B0FCC">
      <w:pPr>
        <w:pStyle w:val="FigureNo"/>
      </w:pPr>
      <w:bookmarkStart w:id="89" w:name="_Ref35854204"/>
      <w:r w:rsidRPr="00185173">
        <w:t>Figure</w:t>
      </w:r>
      <w:bookmarkEnd w:id="89"/>
      <w:r>
        <w:t xml:space="preserve"> 5</w:t>
      </w:r>
    </w:p>
    <w:p w14:paraId="3F02AD95" w14:textId="77777777" w:rsidR="008B0FCC" w:rsidRPr="00185173" w:rsidRDefault="008B0FCC" w:rsidP="008B0FCC">
      <w:pPr>
        <w:pStyle w:val="Figuretitle"/>
      </w:pPr>
      <w:r w:rsidRPr="00185173">
        <w:t>Test setup in room 1, open area</w:t>
      </w:r>
    </w:p>
    <w:p w14:paraId="64C9F283" w14:textId="77777777" w:rsidR="008B0FCC" w:rsidRDefault="008B0FCC" w:rsidP="008B0FCC">
      <w:r>
        <w:rPr>
          <w:noProof/>
          <w:lang w:eastAsia="en-US"/>
        </w:rPr>
        <w:drawing>
          <wp:inline distT="0" distB="0" distL="0" distR="0" wp14:anchorId="362A5752" wp14:editId="1164B5CA">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2696D13" w14:textId="77777777" w:rsidR="008B0FCC" w:rsidRDefault="008B0FCC" w:rsidP="008B0FCC">
      <w:pPr>
        <w:pStyle w:val="FigureNo"/>
      </w:pPr>
      <w:bookmarkStart w:id="90" w:name="_Ref35854212"/>
      <w:r w:rsidRPr="00185173">
        <w:lastRenderedPageBreak/>
        <w:t>Figure</w:t>
      </w:r>
      <w:r>
        <w:t xml:space="preserve"> 6</w:t>
      </w:r>
      <w:bookmarkEnd w:id="90"/>
    </w:p>
    <w:p w14:paraId="118A3172" w14:textId="77777777" w:rsidR="008B0FCC" w:rsidRPr="00185173" w:rsidRDefault="008B0FCC" w:rsidP="008B0FCC">
      <w:pPr>
        <w:pStyle w:val="Figuretitle"/>
        <w:spacing w:after="120"/>
      </w:pPr>
      <w:r w:rsidRPr="00185173">
        <w:t>Test setup in room 2, anechoic chamber</w:t>
      </w:r>
    </w:p>
    <w:p w14:paraId="7D979716" w14:textId="77777777" w:rsidR="008B0FCC" w:rsidRDefault="008B0FCC" w:rsidP="008B0FCC">
      <w:r>
        <w:rPr>
          <w:noProof/>
          <w:lang w:eastAsia="en-US"/>
        </w:rPr>
        <w:drawing>
          <wp:inline distT="0" distB="0" distL="0" distR="0" wp14:anchorId="5F9EC76B" wp14:editId="6955472F">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3B8C1B6E" w14:textId="77777777" w:rsidR="008B0FCC" w:rsidRDefault="008B0FCC" w:rsidP="008B0FCC">
      <w:r>
        <w:t>Tests were performed on the following types of wireless devices:</w:t>
      </w:r>
    </w:p>
    <w:p w14:paraId="09052F4B" w14:textId="77777777" w:rsidR="008B0FCC" w:rsidRDefault="008B0FCC" w:rsidP="008B0FCC">
      <w:pPr>
        <w:pStyle w:val="TableNo"/>
        <w:spacing w:before="240"/>
      </w:pPr>
      <w:r w:rsidRPr="002B204B">
        <w:t>Table</w:t>
      </w:r>
      <w:r>
        <w:t xml:space="preserve"> 3</w:t>
      </w:r>
    </w:p>
    <w:p w14:paraId="26F40C0A" w14:textId="77777777" w:rsidR="008B0FCC" w:rsidRPr="00A81A8C" w:rsidRDefault="008B0FCC" w:rsidP="008B0FCC">
      <w:pPr>
        <w:pStyle w:val="Tabletitle"/>
        <w:rPr>
          <w:i/>
          <w:color w:val="1F497D" w:themeColor="text2"/>
          <w:sz w:val="18"/>
        </w:rPr>
      </w:pPr>
      <w:r w:rsidRPr="002B204B">
        <w:t>Types of devices used, frequencies, and distances in Study B</w:t>
      </w:r>
    </w:p>
    <w:tbl>
      <w:tblPr>
        <w:tblStyle w:val="TableGrid"/>
        <w:tblW w:w="0" w:type="auto"/>
        <w:tblLook w:val="04A0" w:firstRow="1" w:lastRow="0" w:firstColumn="1" w:lastColumn="0" w:noHBand="0" w:noVBand="1"/>
      </w:tblPr>
      <w:tblGrid>
        <w:gridCol w:w="540"/>
        <w:gridCol w:w="4610"/>
        <w:gridCol w:w="2603"/>
        <w:gridCol w:w="1876"/>
      </w:tblGrid>
      <w:tr w:rsidR="008B0FCC" w14:paraId="051445E5" w14:textId="77777777" w:rsidTr="003D7E04">
        <w:tc>
          <w:tcPr>
            <w:tcW w:w="540" w:type="dxa"/>
            <w:vAlign w:val="center"/>
          </w:tcPr>
          <w:p w14:paraId="7B7EB385" w14:textId="77777777" w:rsidR="008B0FCC" w:rsidRPr="00174388" w:rsidRDefault="008B0FCC" w:rsidP="003D7E04">
            <w:pPr>
              <w:pStyle w:val="Tablehead"/>
              <w:rPr>
                <w:lang w:val="en-US"/>
              </w:rPr>
            </w:pPr>
            <w:r w:rsidRPr="00174388">
              <w:rPr>
                <w:lang w:val="en-US"/>
              </w:rPr>
              <w:t>No.</w:t>
            </w:r>
          </w:p>
        </w:tc>
        <w:tc>
          <w:tcPr>
            <w:tcW w:w="4610" w:type="dxa"/>
            <w:vAlign w:val="center"/>
          </w:tcPr>
          <w:p w14:paraId="46B9F7FE" w14:textId="77777777" w:rsidR="008B0FCC" w:rsidRDefault="008B0FCC" w:rsidP="003D7E04">
            <w:pPr>
              <w:pStyle w:val="Tablehead"/>
              <w:rPr>
                <w:lang w:val="en-US"/>
              </w:rPr>
            </w:pPr>
            <w:r w:rsidRPr="0062661D">
              <w:rPr>
                <w:lang w:val="en-US"/>
              </w:rPr>
              <w:t>Type of device</w:t>
            </w:r>
          </w:p>
        </w:tc>
        <w:tc>
          <w:tcPr>
            <w:tcW w:w="2603" w:type="dxa"/>
            <w:vAlign w:val="center"/>
          </w:tcPr>
          <w:p w14:paraId="676B9CB8" w14:textId="77777777" w:rsidR="008B0FCC" w:rsidRDefault="008B0FCC" w:rsidP="003D7E04">
            <w:pPr>
              <w:pStyle w:val="Tablehead"/>
              <w:rPr>
                <w:lang w:val="en-US"/>
              </w:rPr>
            </w:pPr>
            <w:r w:rsidRPr="0062661D">
              <w:rPr>
                <w:lang w:val="en-US"/>
              </w:rPr>
              <w:t>Frequency range (MHz)</w:t>
            </w:r>
          </w:p>
        </w:tc>
        <w:tc>
          <w:tcPr>
            <w:tcW w:w="1876" w:type="dxa"/>
            <w:vAlign w:val="center"/>
          </w:tcPr>
          <w:p w14:paraId="266829B2" w14:textId="77777777" w:rsidR="008B0FCC" w:rsidRDefault="008B0FCC" w:rsidP="003D7E04">
            <w:pPr>
              <w:pStyle w:val="Tablehead"/>
              <w:rPr>
                <w:lang w:val="en-US"/>
              </w:rPr>
            </w:pPr>
            <w:r>
              <w:rPr>
                <w:lang w:val="en-US"/>
              </w:rPr>
              <w:t>Distances tested (cm)</w:t>
            </w:r>
          </w:p>
        </w:tc>
      </w:tr>
      <w:tr w:rsidR="008B0FCC" w14:paraId="10CADA83" w14:textId="77777777" w:rsidTr="003D7E04">
        <w:tc>
          <w:tcPr>
            <w:tcW w:w="540" w:type="dxa"/>
          </w:tcPr>
          <w:p w14:paraId="75CA0674" w14:textId="77777777" w:rsidR="008B0FCC" w:rsidRPr="004B5E5E" w:rsidRDefault="008B0FCC" w:rsidP="003D7E04">
            <w:pPr>
              <w:pStyle w:val="Tabletext"/>
              <w:rPr>
                <w:lang w:val="en-US"/>
              </w:rPr>
            </w:pPr>
            <w:r>
              <w:rPr>
                <w:lang w:val="en-US"/>
              </w:rPr>
              <w:t>1</w:t>
            </w:r>
          </w:p>
        </w:tc>
        <w:tc>
          <w:tcPr>
            <w:tcW w:w="4610" w:type="dxa"/>
          </w:tcPr>
          <w:p w14:paraId="62668D0B" w14:textId="77777777" w:rsidR="008B0FCC" w:rsidRPr="004B5E5E" w:rsidRDefault="008B0FCC" w:rsidP="003D7E04">
            <w:pPr>
              <w:pStyle w:val="Tabletext"/>
              <w:rPr>
                <w:lang w:val="en-US"/>
              </w:rPr>
            </w:pPr>
            <w:r>
              <w:rPr>
                <w:lang w:val="en-US"/>
              </w:rPr>
              <w:t>Cellphone</w:t>
            </w:r>
          </w:p>
        </w:tc>
        <w:tc>
          <w:tcPr>
            <w:tcW w:w="2603" w:type="dxa"/>
          </w:tcPr>
          <w:p w14:paraId="133DD769" w14:textId="77777777" w:rsidR="008B0FCC" w:rsidRDefault="008B0FCC" w:rsidP="003D7E04">
            <w:pPr>
              <w:pStyle w:val="Tabletext"/>
              <w:rPr>
                <w:lang w:val="en-US"/>
              </w:rPr>
            </w:pPr>
            <w:r w:rsidRPr="00174388">
              <w:rPr>
                <w:u w:val="single"/>
                <w:lang w:val="en-US"/>
              </w:rPr>
              <w:t>Uplink</w:t>
            </w:r>
            <w:r>
              <w:rPr>
                <w:lang w:val="en-US"/>
              </w:rPr>
              <w:t>: 888.0-915.0</w:t>
            </w:r>
          </w:p>
          <w:p w14:paraId="467D86A6" w14:textId="77777777" w:rsidR="008B0FCC" w:rsidRPr="004B5E5E" w:rsidRDefault="008B0FCC" w:rsidP="003D7E04">
            <w:pPr>
              <w:pStyle w:val="Tabletext"/>
              <w:rPr>
                <w:lang w:val="en-US"/>
              </w:rPr>
            </w:pPr>
            <w:r w:rsidRPr="00174388">
              <w:rPr>
                <w:u w:val="single"/>
                <w:lang w:val="en-US"/>
              </w:rPr>
              <w:t>Downlink</w:t>
            </w:r>
            <w:r>
              <w:rPr>
                <w:lang w:val="en-US"/>
              </w:rPr>
              <w:t>: 925.2-960.0</w:t>
            </w:r>
          </w:p>
        </w:tc>
        <w:tc>
          <w:tcPr>
            <w:tcW w:w="1876" w:type="dxa"/>
          </w:tcPr>
          <w:p w14:paraId="58A36E49" w14:textId="77777777" w:rsidR="008B0FCC" w:rsidRDefault="008B0FCC" w:rsidP="003D7E04">
            <w:pPr>
              <w:pStyle w:val="Tabletext"/>
              <w:rPr>
                <w:lang w:val="en-US"/>
              </w:rPr>
            </w:pPr>
            <w:r>
              <w:rPr>
                <w:lang w:val="en-US"/>
              </w:rPr>
              <w:t xml:space="preserve">0, 10, 20, 30, 40, 50 </w:t>
            </w:r>
          </w:p>
        </w:tc>
      </w:tr>
      <w:tr w:rsidR="008B0FCC" w14:paraId="17008723" w14:textId="77777777" w:rsidTr="003D7E04">
        <w:tc>
          <w:tcPr>
            <w:tcW w:w="540" w:type="dxa"/>
          </w:tcPr>
          <w:p w14:paraId="512D8DF5" w14:textId="77777777" w:rsidR="008B0FCC" w:rsidRPr="004B5E5E" w:rsidRDefault="008B0FCC" w:rsidP="003D7E04">
            <w:pPr>
              <w:pStyle w:val="Tabletext"/>
              <w:rPr>
                <w:lang w:val="en-US"/>
              </w:rPr>
            </w:pPr>
            <w:r>
              <w:rPr>
                <w:lang w:val="en-US"/>
              </w:rPr>
              <w:t>2</w:t>
            </w:r>
          </w:p>
        </w:tc>
        <w:tc>
          <w:tcPr>
            <w:tcW w:w="4610" w:type="dxa"/>
          </w:tcPr>
          <w:p w14:paraId="5BABDCF3" w14:textId="77777777" w:rsidR="008B0FCC" w:rsidRPr="004B5E5E" w:rsidRDefault="008B0FCC" w:rsidP="003D7E04">
            <w:pPr>
              <w:pStyle w:val="Tabletext"/>
              <w:rPr>
                <w:lang w:val="en-US"/>
              </w:rPr>
            </w:pPr>
            <w:r>
              <w:rPr>
                <w:lang w:val="en-US"/>
              </w:rPr>
              <w:t>Cellphone</w:t>
            </w:r>
          </w:p>
        </w:tc>
        <w:tc>
          <w:tcPr>
            <w:tcW w:w="2603" w:type="dxa"/>
          </w:tcPr>
          <w:p w14:paraId="6B483429" w14:textId="77777777" w:rsidR="008B0FCC" w:rsidRDefault="008B0FCC" w:rsidP="003D7E04">
            <w:pPr>
              <w:pStyle w:val="Tabletext"/>
              <w:rPr>
                <w:lang w:val="en-US"/>
              </w:rPr>
            </w:pPr>
            <w:r w:rsidRPr="0062661D">
              <w:rPr>
                <w:u w:val="single"/>
                <w:lang w:val="en-US"/>
              </w:rPr>
              <w:t>Uplink</w:t>
            </w:r>
            <w:r>
              <w:rPr>
                <w:lang w:val="en-US"/>
              </w:rPr>
              <w:t>: 888.0-915.0</w:t>
            </w:r>
          </w:p>
          <w:p w14:paraId="4C05F996"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1C44D087" w14:textId="77777777" w:rsidR="008B0FCC" w:rsidRDefault="008B0FCC" w:rsidP="003D7E04">
            <w:pPr>
              <w:pStyle w:val="Tabletext"/>
              <w:rPr>
                <w:lang w:val="en-US"/>
              </w:rPr>
            </w:pPr>
            <w:r>
              <w:rPr>
                <w:lang w:val="en-US"/>
              </w:rPr>
              <w:t>0, 10, 20, 30, 40, 50</w:t>
            </w:r>
          </w:p>
        </w:tc>
      </w:tr>
      <w:tr w:rsidR="008B0FCC" w14:paraId="5316C4FF" w14:textId="77777777" w:rsidTr="003D7E04">
        <w:tc>
          <w:tcPr>
            <w:tcW w:w="540" w:type="dxa"/>
          </w:tcPr>
          <w:p w14:paraId="0A4D171F" w14:textId="77777777" w:rsidR="008B0FCC" w:rsidRPr="004B5E5E" w:rsidRDefault="008B0FCC" w:rsidP="003D7E04">
            <w:pPr>
              <w:pStyle w:val="Tabletext"/>
              <w:rPr>
                <w:lang w:val="en-US"/>
              </w:rPr>
            </w:pPr>
            <w:r>
              <w:rPr>
                <w:lang w:val="en-US"/>
              </w:rPr>
              <w:t>3</w:t>
            </w:r>
          </w:p>
        </w:tc>
        <w:tc>
          <w:tcPr>
            <w:tcW w:w="4610" w:type="dxa"/>
          </w:tcPr>
          <w:p w14:paraId="4A7CA5BA" w14:textId="77777777" w:rsidR="008B0FCC" w:rsidRPr="004B5E5E" w:rsidRDefault="008B0FCC" w:rsidP="003D7E04">
            <w:pPr>
              <w:pStyle w:val="Tabletext"/>
              <w:rPr>
                <w:lang w:val="en-US"/>
              </w:rPr>
            </w:pPr>
            <w:r>
              <w:rPr>
                <w:lang w:val="en-US"/>
              </w:rPr>
              <w:t>Cellphone</w:t>
            </w:r>
          </w:p>
        </w:tc>
        <w:tc>
          <w:tcPr>
            <w:tcW w:w="2603" w:type="dxa"/>
          </w:tcPr>
          <w:p w14:paraId="2AEEA384" w14:textId="77777777" w:rsidR="008B0FCC" w:rsidRDefault="008B0FCC" w:rsidP="003D7E04">
            <w:pPr>
              <w:pStyle w:val="Tabletext"/>
              <w:rPr>
                <w:lang w:val="en-US"/>
              </w:rPr>
            </w:pPr>
            <w:r w:rsidRPr="0062661D">
              <w:rPr>
                <w:u w:val="single"/>
                <w:lang w:val="en-US"/>
              </w:rPr>
              <w:t>Uplink</w:t>
            </w:r>
            <w:r>
              <w:rPr>
                <w:lang w:val="en-US"/>
              </w:rPr>
              <w:t>: 888.0-915.0</w:t>
            </w:r>
          </w:p>
          <w:p w14:paraId="2003DBB7"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4F10D060" w14:textId="77777777" w:rsidR="008B0FCC" w:rsidRDefault="008B0FCC" w:rsidP="003D7E04">
            <w:pPr>
              <w:pStyle w:val="Tabletext"/>
              <w:rPr>
                <w:lang w:val="en-US"/>
              </w:rPr>
            </w:pPr>
            <w:r>
              <w:rPr>
                <w:lang w:val="en-US"/>
              </w:rPr>
              <w:t>0, 10, 20, 30, 40, 50</w:t>
            </w:r>
          </w:p>
        </w:tc>
      </w:tr>
      <w:tr w:rsidR="008B0FCC" w14:paraId="791B6634" w14:textId="77777777" w:rsidTr="003D7E04">
        <w:tc>
          <w:tcPr>
            <w:tcW w:w="540" w:type="dxa"/>
          </w:tcPr>
          <w:p w14:paraId="2B904779" w14:textId="77777777" w:rsidR="008B0FCC" w:rsidRPr="004B5E5E" w:rsidRDefault="008B0FCC" w:rsidP="003D7E04">
            <w:pPr>
              <w:pStyle w:val="Tabletext"/>
              <w:rPr>
                <w:lang w:val="en-US"/>
              </w:rPr>
            </w:pPr>
            <w:r>
              <w:rPr>
                <w:lang w:val="en-US"/>
              </w:rPr>
              <w:t>4</w:t>
            </w:r>
          </w:p>
        </w:tc>
        <w:tc>
          <w:tcPr>
            <w:tcW w:w="4610" w:type="dxa"/>
          </w:tcPr>
          <w:p w14:paraId="5912C8D1" w14:textId="77777777" w:rsidR="008B0FCC" w:rsidRPr="004B5E5E" w:rsidRDefault="008B0FCC" w:rsidP="003D7E04">
            <w:pPr>
              <w:pStyle w:val="Tabletext"/>
              <w:rPr>
                <w:lang w:val="en-US"/>
              </w:rPr>
            </w:pPr>
            <w:r>
              <w:rPr>
                <w:lang w:val="en-US"/>
              </w:rPr>
              <w:t>Cellphone</w:t>
            </w:r>
          </w:p>
        </w:tc>
        <w:tc>
          <w:tcPr>
            <w:tcW w:w="2603" w:type="dxa"/>
          </w:tcPr>
          <w:p w14:paraId="40AEEE4A" w14:textId="77777777" w:rsidR="008B0FCC" w:rsidRDefault="008B0FCC" w:rsidP="003D7E04">
            <w:pPr>
              <w:pStyle w:val="Tabletext"/>
              <w:rPr>
                <w:lang w:val="en-US"/>
              </w:rPr>
            </w:pPr>
            <w:r w:rsidRPr="0062661D">
              <w:rPr>
                <w:u w:val="single"/>
                <w:lang w:val="en-US"/>
              </w:rPr>
              <w:t>Uplink</w:t>
            </w:r>
            <w:r>
              <w:rPr>
                <w:lang w:val="en-US"/>
              </w:rPr>
              <w:t>: 888.0-915.0</w:t>
            </w:r>
          </w:p>
          <w:p w14:paraId="11F86A19"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020AF310" w14:textId="77777777" w:rsidR="008B0FCC" w:rsidRDefault="008B0FCC" w:rsidP="003D7E04">
            <w:pPr>
              <w:pStyle w:val="Tabletext"/>
              <w:rPr>
                <w:lang w:val="en-US"/>
              </w:rPr>
            </w:pPr>
            <w:r>
              <w:rPr>
                <w:lang w:val="en-US"/>
              </w:rPr>
              <w:t>0, 10, 20, 30, 40, 50</w:t>
            </w:r>
          </w:p>
        </w:tc>
      </w:tr>
      <w:tr w:rsidR="008B0FCC" w14:paraId="0706D5B0" w14:textId="77777777" w:rsidTr="003D7E04">
        <w:tc>
          <w:tcPr>
            <w:tcW w:w="540" w:type="dxa"/>
          </w:tcPr>
          <w:p w14:paraId="2B2CDE58" w14:textId="77777777" w:rsidR="008B0FCC" w:rsidRDefault="008B0FCC" w:rsidP="003D7E04">
            <w:pPr>
              <w:pStyle w:val="Tabletext"/>
              <w:rPr>
                <w:lang w:val="en-US"/>
              </w:rPr>
            </w:pPr>
            <w:r>
              <w:rPr>
                <w:lang w:val="en-US"/>
              </w:rPr>
              <w:t>5</w:t>
            </w:r>
          </w:p>
        </w:tc>
        <w:tc>
          <w:tcPr>
            <w:tcW w:w="4610" w:type="dxa"/>
          </w:tcPr>
          <w:p w14:paraId="735A8D57" w14:textId="77777777" w:rsidR="008B0FCC" w:rsidRDefault="008B0FCC" w:rsidP="003D7E04">
            <w:pPr>
              <w:pStyle w:val="Tabletext"/>
              <w:rPr>
                <w:lang w:val="en-US"/>
              </w:rPr>
            </w:pPr>
            <w:r w:rsidRPr="00174388">
              <w:rPr>
                <w:lang w:val="en-US"/>
              </w:rPr>
              <w:t>Wireless Microphone and base station</w:t>
            </w:r>
          </w:p>
        </w:tc>
        <w:tc>
          <w:tcPr>
            <w:tcW w:w="2603" w:type="dxa"/>
          </w:tcPr>
          <w:p w14:paraId="73ED255C" w14:textId="77777777" w:rsidR="008B0FCC" w:rsidRPr="00174388" w:rsidRDefault="008B0FCC" w:rsidP="003D7E04">
            <w:pPr>
              <w:pStyle w:val="Tabletext"/>
              <w:rPr>
                <w:lang w:val="en-US"/>
              </w:rPr>
            </w:pPr>
            <w:r w:rsidRPr="00174388">
              <w:rPr>
                <w:lang w:val="en-US"/>
              </w:rPr>
              <w:t>904.45</w:t>
            </w:r>
            <w:r>
              <w:rPr>
                <w:lang w:val="en-US"/>
              </w:rPr>
              <w:t>-</w:t>
            </w:r>
            <w:r w:rsidRPr="00174388">
              <w:rPr>
                <w:lang w:val="en-US"/>
              </w:rPr>
              <w:t>927.45</w:t>
            </w:r>
          </w:p>
          <w:p w14:paraId="6BBF23D8" w14:textId="77777777" w:rsidR="008B0FCC" w:rsidRPr="0062661D" w:rsidRDefault="008B0FCC" w:rsidP="003D7E04">
            <w:pPr>
              <w:pStyle w:val="Tabletext"/>
              <w:rPr>
                <w:u w:val="single"/>
                <w:lang w:val="en-US"/>
              </w:rPr>
            </w:pPr>
            <w:r w:rsidRPr="00174388">
              <w:rPr>
                <w:lang w:val="en-US"/>
              </w:rPr>
              <w:t>User Selectable</w:t>
            </w:r>
          </w:p>
        </w:tc>
        <w:tc>
          <w:tcPr>
            <w:tcW w:w="1876" w:type="dxa"/>
          </w:tcPr>
          <w:p w14:paraId="1ECF0530" w14:textId="77777777" w:rsidR="008B0FCC" w:rsidRDefault="008B0FCC" w:rsidP="003D7E04">
            <w:pPr>
              <w:pStyle w:val="Tabletext"/>
              <w:rPr>
                <w:lang w:val="en-US"/>
              </w:rPr>
            </w:pPr>
            <w:r>
              <w:rPr>
                <w:lang w:val="en-US"/>
              </w:rPr>
              <w:t>0, 30, 100, 200</w:t>
            </w:r>
          </w:p>
        </w:tc>
      </w:tr>
      <w:tr w:rsidR="008B0FCC" w14:paraId="24392D97" w14:textId="77777777" w:rsidTr="003D7E04">
        <w:tc>
          <w:tcPr>
            <w:tcW w:w="540" w:type="dxa"/>
          </w:tcPr>
          <w:p w14:paraId="2C406CD9" w14:textId="77777777" w:rsidR="008B0FCC" w:rsidRDefault="008B0FCC" w:rsidP="003D7E04">
            <w:pPr>
              <w:pStyle w:val="Tabletext"/>
              <w:rPr>
                <w:lang w:val="en-US"/>
              </w:rPr>
            </w:pPr>
            <w:r>
              <w:rPr>
                <w:lang w:val="en-US"/>
              </w:rPr>
              <w:t>6</w:t>
            </w:r>
          </w:p>
        </w:tc>
        <w:tc>
          <w:tcPr>
            <w:tcW w:w="4610" w:type="dxa"/>
          </w:tcPr>
          <w:p w14:paraId="3E9C853E" w14:textId="77777777" w:rsidR="008B0FCC" w:rsidRDefault="008B0FCC" w:rsidP="003D7E04">
            <w:pPr>
              <w:pStyle w:val="Tabletext"/>
              <w:rPr>
                <w:lang w:val="en-US"/>
              </w:rPr>
            </w:pPr>
            <w:r w:rsidRPr="00174388">
              <w:rPr>
                <w:lang w:val="en-US"/>
              </w:rPr>
              <w:t>Assisted listening device</w:t>
            </w:r>
          </w:p>
        </w:tc>
        <w:tc>
          <w:tcPr>
            <w:tcW w:w="2603" w:type="dxa"/>
          </w:tcPr>
          <w:p w14:paraId="15B06F25" w14:textId="77777777" w:rsidR="008B0FCC" w:rsidRPr="00174388" w:rsidRDefault="008B0FCC" w:rsidP="003D7E04">
            <w:pPr>
              <w:pStyle w:val="Tabletext"/>
              <w:rPr>
                <w:lang w:val="en-US"/>
              </w:rPr>
            </w:pPr>
            <w:r w:rsidRPr="00174388">
              <w:rPr>
                <w:lang w:val="en-US"/>
              </w:rPr>
              <w:t>863.25</w:t>
            </w:r>
            <w:r>
              <w:rPr>
                <w:lang w:val="en-US"/>
              </w:rPr>
              <w:t>-</w:t>
            </w:r>
            <w:r w:rsidRPr="00174388">
              <w:rPr>
                <w:lang w:val="en-US"/>
              </w:rPr>
              <w:t xml:space="preserve">864.75 </w:t>
            </w:r>
          </w:p>
          <w:p w14:paraId="2CA4AD31" w14:textId="77777777" w:rsidR="008B0FCC" w:rsidRPr="0062661D" w:rsidRDefault="008B0FCC" w:rsidP="003D7E04">
            <w:pPr>
              <w:pStyle w:val="Tabletext"/>
              <w:rPr>
                <w:u w:val="single"/>
                <w:lang w:val="en-US"/>
              </w:rPr>
            </w:pPr>
            <w:r w:rsidRPr="00174388">
              <w:rPr>
                <w:lang w:val="en-US"/>
              </w:rPr>
              <w:t>User Selectable</w:t>
            </w:r>
          </w:p>
        </w:tc>
        <w:tc>
          <w:tcPr>
            <w:tcW w:w="1876" w:type="dxa"/>
          </w:tcPr>
          <w:p w14:paraId="449506F8" w14:textId="77777777" w:rsidR="008B0FCC" w:rsidRDefault="008B0FCC" w:rsidP="003D7E04">
            <w:pPr>
              <w:pStyle w:val="Tabletext"/>
              <w:rPr>
                <w:lang w:val="en-US"/>
              </w:rPr>
            </w:pPr>
            <w:r>
              <w:rPr>
                <w:lang w:val="en-US"/>
              </w:rPr>
              <w:t>0, 30, 100, 200</w:t>
            </w:r>
          </w:p>
        </w:tc>
      </w:tr>
      <w:tr w:rsidR="008B0FCC" w14:paraId="0CFF6369" w14:textId="77777777" w:rsidTr="003D7E04">
        <w:tc>
          <w:tcPr>
            <w:tcW w:w="540" w:type="dxa"/>
          </w:tcPr>
          <w:p w14:paraId="4096B6FF" w14:textId="77777777" w:rsidR="008B0FCC" w:rsidRDefault="008B0FCC" w:rsidP="003D7E04">
            <w:pPr>
              <w:pStyle w:val="Tabletext"/>
              <w:rPr>
                <w:lang w:val="en-US"/>
              </w:rPr>
            </w:pPr>
            <w:r>
              <w:rPr>
                <w:lang w:val="en-US"/>
              </w:rPr>
              <w:t>7</w:t>
            </w:r>
          </w:p>
        </w:tc>
        <w:tc>
          <w:tcPr>
            <w:tcW w:w="4610" w:type="dxa"/>
          </w:tcPr>
          <w:p w14:paraId="70F736DD" w14:textId="77777777" w:rsidR="008B0FCC" w:rsidRDefault="008B0FCC" w:rsidP="003D7E04">
            <w:pPr>
              <w:pStyle w:val="Tabletext"/>
              <w:rPr>
                <w:lang w:val="en-US"/>
              </w:rPr>
            </w:pPr>
            <w:r w:rsidRPr="00174388">
              <w:rPr>
                <w:lang w:val="en-US"/>
              </w:rPr>
              <w:t>RFID reader</w:t>
            </w:r>
          </w:p>
        </w:tc>
        <w:tc>
          <w:tcPr>
            <w:tcW w:w="2603" w:type="dxa"/>
          </w:tcPr>
          <w:p w14:paraId="5700C182" w14:textId="77777777" w:rsidR="008B0FCC" w:rsidRPr="00174388" w:rsidRDefault="008B0FCC" w:rsidP="003D7E04">
            <w:pPr>
              <w:pStyle w:val="Tabletext"/>
              <w:rPr>
                <w:lang w:val="en-US"/>
              </w:rPr>
            </w:pPr>
            <w:r w:rsidRPr="00174388">
              <w:rPr>
                <w:lang w:val="en-US"/>
              </w:rPr>
              <w:t>903</w:t>
            </w:r>
            <w:r>
              <w:rPr>
                <w:lang w:val="en-US"/>
              </w:rPr>
              <w:t>-</w:t>
            </w:r>
            <w:r w:rsidRPr="00174388">
              <w:rPr>
                <w:lang w:val="en-US"/>
              </w:rPr>
              <w:t>927</w:t>
            </w:r>
          </w:p>
          <w:p w14:paraId="530C7091" w14:textId="77777777" w:rsidR="008B0FCC" w:rsidRPr="0062661D" w:rsidRDefault="008B0FCC" w:rsidP="003D7E04">
            <w:pPr>
              <w:pStyle w:val="Tabletext"/>
              <w:rPr>
                <w:u w:val="single"/>
                <w:lang w:val="en-US"/>
              </w:rPr>
            </w:pPr>
            <w:r w:rsidRPr="00174388">
              <w:rPr>
                <w:lang w:val="en-US"/>
              </w:rPr>
              <w:t>Hopping</w:t>
            </w:r>
          </w:p>
        </w:tc>
        <w:tc>
          <w:tcPr>
            <w:tcW w:w="1876" w:type="dxa"/>
          </w:tcPr>
          <w:p w14:paraId="1F474A70" w14:textId="77777777" w:rsidR="008B0FCC" w:rsidRDefault="008B0FCC" w:rsidP="003D7E04">
            <w:pPr>
              <w:pStyle w:val="Tabletext"/>
              <w:rPr>
                <w:lang w:val="en-US"/>
              </w:rPr>
            </w:pPr>
            <w:r>
              <w:rPr>
                <w:lang w:val="en-US"/>
              </w:rPr>
              <w:t>0, 10, 30, 100</w:t>
            </w:r>
          </w:p>
        </w:tc>
      </w:tr>
      <w:tr w:rsidR="008B0FCC" w14:paraId="78C3E528" w14:textId="77777777" w:rsidTr="003D7E04">
        <w:tc>
          <w:tcPr>
            <w:tcW w:w="540" w:type="dxa"/>
          </w:tcPr>
          <w:p w14:paraId="3C9579E1" w14:textId="77777777" w:rsidR="008B0FCC" w:rsidRDefault="008B0FCC" w:rsidP="003D7E04">
            <w:pPr>
              <w:pStyle w:val="Tabletext"/>
              <w:rPr>
                <w:lang w:val="en-US"/>
              </w:rPr>
            </w:pPr>
            <w:r>
              <w:rPr>
                <w:lang w:val="en-US"/>
              </w:rPr>
              <w:t>8</w:t>
            </w:r>
          </w:p>
        </w:tc>
        <w:tc>
          <w:tcPr>
            <w:tcW w:w="4610" w:type="dxa"/>
          </w:tcPr>
          <w:p w14:paraId="4D717232" w14:textId="77777777" w:rsidR="008B0FCC" w:rsidRDefault="008B0FCC" w:rsidP="003D7E04">
            <w:pPr>
              <w:pStyle w:val="Tabletext"/>
              <w:rPr>
                <w:lang w:val="en-US"/>
              </w:rPr>
            </w:pPr>
            <w:r w:rsidRPr="00174388">
              <w:rPr>
                <w:lang w:val="en-US"/>
              </w:rPr>
              <w:t>RFID reader</w:t>
            </w:r>
          </w:p>
        </w:tc>
        <w:tc>
          <w:tcPr>
            <w:tcW w:w="2603" w:type="dxa"/>
          </w:tcPr>
          <w:p w14:paraId="1436D09E" w14:textId="77777777" w:rsidR="008B0FCC" w:rsidRPr="00174388" w:rsidRDefault="008B0FCC" w:rsidP="003D7E04">
            <w:pPr>
              <w:pStyle w:val="Tabletext"/>
              <w:rPr>
                <w:lang w:val="en-US"/>
              </w:rPr>
            </w:pPr>
            <w:r w:rsidRPr="00174388">
              <w:rPr>
                <w:lang w:val="en-US"/>
              </w:rPr>
              <w:t>865</w:t>
            </w:r>
            <w:r>
              <w:rPr>
                <w:lang w:val="en-US"/>
              </w:rPr>
              <w:t>-</w:t>
            </w:r>
            <w:r w:rsidRPr="00174388">
              <w:rPr>
                <w:lang w:val="en-US"/>
              </w:rPr>
              <w:t>868</w:t>
            </w:r>
          </w:p>
          <w:p w14:paraId="15EDF8D2" w14:textId="77777777" w:rsidR="008B0FCC" w:rsidRPr="0062661D" w:rsidRDefault="008B0FCC" w:rsidP="003D7E04">
            <w:pPr>
              <w:pStyle w:val="Tabletext"/>
              <w:rPr>
                <w:u w:val="single"/>
                <w:lang w:val="en-US"/>
              </w:rPr>
            </w:pPr>
            <w:r w:rsidRPr="00174388">
              <w:rPr>
                <w:lang w:val="en-US"/>
              </w:rPr>
              <w:t>Hopping</w:t>
            </w:r>
          </w:p>
        </w:tc>
        <w:tc>
          <w:tcPr>
            <w:tcW w:w="1876" w:type="dxa"/>
          </w:tcPr>
          <w:p w14:paraId="656F4556" w14:textId="77777777" w:rsidR="008B0FCC" w:rsidRDefault="008B0FCC" w:rsidP="003D7E04">
            <w:pPr>
              <w:pStyle w:val="Tabletext"/>
              <w:rPr>
                <w:lang w:val="en-US"/>
              </w:rPr>
            </w:pPr>
            <w:r>
              <w:rPr>
                <w:lang w:val="en-US"/>
              </w:rPr>
              <w:t>0, 10, 30, 100</w:t>
            </w:r>
          </w:p>
        </w:tc>
      </w:tr>
      <w:tr w:rsidR="008B0FCC" w14:paraId="7EE04A1B" w14:textId="77777777" w:rsidTr="003D7E04">
        <w:tc>
          <w:tcPr>
            <w:tcW w:w="540" w:type="dxa"/>
          </w:tcPr>
          <w:p w14:paraId="0E3B2579" w14:textId="77777777" w:rsidR="008B0FCC" w:rsidRDefault="008B0FCC" w:rsidP="003D7E04">
            <w:pPr>
              <w:pStyle w:val="Tabletext"/>
              <w:rPr>
                <w:lang w:val="en-US"/>
              </w:rPr>
            </w:pPr>
            <w:r>
              <w:rPr>
                <w:lang w:val="en-US"/>
              </w:rPr>
              <w:t>9</w:t>
            </w:r>
          </w:p>
        </w:tc>
        <w:tc>
          <w:tcPr>
            <w:tcW w:w="4610" w:type="dxa"/>
          </w:tcPr>
          <w:p w14:paraId="0E1942D7" w14:textId="77777777" w:rsidR="008B0FCC" w:rsidRDefault="008B0FCC" w:rsidP="003D7E04">
            <w:pPr>
              <w:pStyle w:val="Tabletext"/>
              <w:rPr>
                <w:lang w:val="en-US"/>
              </w:rPr>
            </w:pPr>
            <w:r>
              <w:rPr>
                <w:lang w:val="en-US"/>
              </w:rPr>
              <w:t>Smart hub</w:t>
            </w:r>
          </w:p>
        </w:tc>
        <w:tc>
          <w:tcPr>
            <w:tcW w:w="2603" w:type="dxa"/>
          </w:tcPr>
          <w:p w14:paraId="7A25E833" w14:textId="77777777" w:rsidR="008B0FCC" w:rsidRPr="00A81A8C" w:rsidRDefault="008B0FCC" w:rsidP="003D7E04">
            <w:pPr>
              <w:pStyle w:val="Tabletext"/>
              <w:rPr>
                <w:szCs w:val="20"/>
                <w:lang w:val="en-US"/>
              </w:rPr>
            </w:pPr>
            <w:r w:rsidRPr="00A81A8C">
              <w:rPr>
                <w:szCs w:val="20"/>
                <w:lang w:val="en-US"/>
              </w:rPr>
              <w:t>903</w:t>
            </w:r>
            <w:r>
              <w:rPr>
                <w:szCs w:val="20"/>
                <w:lang w:val="en-US"/>
              </w:rPr>
              <w:t>-</w:t>
            </w:r>
            <w:r w:rsidRPr="00A81A8C">
              <w:rPr>
                <w:szCs w:val="20"/>
                <w:lang w:val="en-US"/>
              </w:rPr>
              <w:t>914</w:t>
            </w:r>
          </w:p>
        </w:tc>
        <w:tc>
          <w:tcPr>
            <w:tcW w:w="1876" w:type="dxa"/>
          </w:tcPr>
          <w:p w14:paraId="1B49F247" w14:textId="77777777" w:rsidR="008B0FCC" w:rsidRDefault="008B0FCC" w:rsidP="003D7E04">
            <w:pPr>
              <w:pStyle w:val="Tabletext"/>
              <w:rPr>
                <w:lang w:val="en-US"/>
              </w:rPr>
            </w:pPr>
            <w:r>
              <w:rPr>
                <w:lang w:val="en-US"/>
              </w:rPr>
              <w:t>10, 30, 100</w:t>
            </w:r>
          </w:p>
        </w:tc>
      </w:tr>
      <w:tr w:rsidR="008B0FCC" w14:paraId="32364EBC" w14:textId="77777777" w:rsidTr="003D7E04">
        <w:tc>
          <w:tcPr>
            <w:tcW w:w="540" w:type="dxa"/>
          </w:tcPr>
          <w:p w14:paraId="7D87F679" w14:textId="77777777" w:rsidR="008B0FCC" w:rsidRDefault="008B0FCC" w:rsidP="003D7E04">
            <w:pPr>
              <w:pStyle w:val="Tabletext"/>
              <w:rPr>
                <w:lang w:val="en-US"/>
              </w:rPr>
            </w:pPr>
            <w:r>
              <w:rPr>
                <w:lang w:val="en-US"/>
              </w:rPr>
              <w:t>10</w:t>
            </w:r>
          </w:p>
        </w:tc>
        <w:tc>
          <w:tcPr>
            <w:tcW w:w="4610" w:type="dxa"/>
          </w:tcPr>
          <w:p w14:paraId="64078C25" w14:textId="77777777" w:rsidR="008B0FCC" w:rsidRDefault="008B0FCC" w:rsidP="003D7E04">
            <w:pPr>
              <w:pStyle w:val="Tabletext"/>
              <w:rPr>
                <w:lang w:val="en-US"/>
              </w:rPr>
            </w:pPr>
            <w:r>
              <w:rPr>
                <w:lang w:val="en-US"/>
              </w:rPr>
              <w:t>Push button</w:t>
            </w:r>
          </w:p>
        </w:tc>
        <w:tc>
          <w:tcPr>
            <w:tcW w:w="2603" w:type="dxa"/>
          </w:tcPr>
          <w:p w14:paraId="109861F4" w14:textId="77777777" w:rsidR="008B0FCC" w:rsidRPr="00A81A8C" w:rsidRDefault="008B0FCC" w:rsidP="003D7E04">
            <w:pPr>
              <w:pStyle w:val="Tabletext"/>
              <w:rPr>
                <w:szCs w:val="20"/>
                <w:lang w:val="en-US"/>
              </w:rPr>
            </w:pPr>
            <w:r w:rsidRPr="00A81A8C">
              <w:rPr>
                <w:szCs w:val="20"/>
                <w:lang w:val="en-US"/>
              </w:rPr>
              <w:t>916</w:t>
            </w:r>
          </w:p>
        </w:tc>
        <w:tc>
          <w:tcPr>
            <w:tcW w:w="1876" w:type="dxa"/>
          </w:tcPr>
          <w:p w14:paraId="40F28071" w14:textId="77777777" w:rsidR="008B0FCC" w:rsidRDefault="008B0FCC" w:rsidP="003D7E04">
            <w:pPr>
              <w:pStyle w:val="Tabletext"/>
              <w:rPr>
                <w:lang w:val="en-US"/>
              </w:rPr>
            </w:pPr>
            <w:r>
              <w:rPr>
                <w:lang w:val="en-US"/>
              </w:rPr>
              <w:t>10, 30, 100</w:t>
            </w:r>
          </w:p>
        </w:tc>
      </w:tr>
    </w:tbl>
    <w:p w14:paraId="68775A69" w14:textId="77777777" w:rsidR="008B0FCC" w:rsidRDefault="008B0FCC" w:rsidP="008B0FCC">
      <w:r w:rsidRPr="00A81A8C">
        <w:rPr>
          <w:u w:val="single"/>
        </w:rPr>
        <w:t>Note</w:t>
      </w:r>
      <w:r>
        <w:t>: The smart hub (device no. 9) and push button (device no. 10) use LoRa technology and were tested together.</w:t>
      </w:r>
    </w:p>
    <w:p w14:paraId="45D45F5C" w14:textId="77777777" w:rsidR="008B0FCC" w:rsidRDefault="008B0FCC" w:rsidP="008B0FCC">
      <w:pPr>
        <w:pStyle w:val="Normalaftertitle"/>
        <w:spacing w:before="120"/>
      </w:pPr>
      <w:r w:rsidRPr="00A81A8C">
        <w:rPr>
          <w:b/>
          <w:bCs/>
        </w:rPr>
        <w:lastRenderedPageBreak/>
        <w:t>Cellphone</w:t>
      </w:r>
      <w:r>
        <w:t xml:space="preserve">. The DUT was placed 50 cm from a mobile phone. A call to the mobile phone was setup to the callbox in the GSM 900 band on a specific frequency. The call box antenna was </w:t>
      </w:r>
      <w:r w:rsidRPr="0068590E">
        <w:t>placed 50</w:t>
      </w:r>
      <w:r>
        <w:t xml:space="preserve"> </w:t>
      </w:r>
      <w:r w:rsidRPr="0068590E">
        <w:t>cm away from the mobile phone. A call was setup between the callbox and the mobile phone under test.</w:t>
      </w:r>
      <w:r>
        <w:t xml:space="preserve"> </w:t>
      </w:r>
      <w:r w:rsidRPr="0068590E">
        <w:t xml:space="preserve">Then the </w:t>
      </w:r>
      <w:r>
        <w:t>DUT</w:t>
      </w:r>
      <w:r w:rsidRPr="0068590E">
        <w:t xml:space="preserve"> was turned on and set to a specific frequency. The call was monitored for 60</w:t>
      </w:r>
      <w:r>
        <w:t> </w:t>
      </w:r>
      <w:r w:rsidRPr="0068590E">
        <w:t xml:space="preserve">seconds. After which the call state was logged (call maintained or call dropped.). The </w:t>
      </w:r>
      <w:r>
        <w:t>DUT</w:t>
      </w:r>
      <w:r w:rsidRPr="0068590E">
        <w:t xml:space="preserve"> was then moved 10 cm closer to the mobile phone and the process repeated. This was continued until the </w:t>
      </w:r>
      <w:r>
        <w:t>DUT</w:t>
      </w:r>
      <w:r w:rsidRPr="0068590E">
        <w:t xml:space="preserve"> was touching the mobile phone (distance = 0 cm</w:t>
      </w:r>
      <w:r>
        <w:t>).</w:t>
      </w:r>
    </w:p>
    <w:p w14:paraId="7F5B37DE" w14:textId="77777777" w:rsidR="008B0FCC" w:rsidRDefault="008B0FCC" w:rsidP="008B0FCC">
      <w:r>
        <w:t>No harmful interference was observed for any of the test configurations.</w:t>
      </w:r>
    </w:p>
    <w:p w14:paraId="697B2B9E" w14:textId="77777777" w:rsidR="008B0FCC" w:rsidRDefault="008B0FCC" w:rsidP="008B0FCC">
      <w:pPr>
        <w:pStyle w:val="Normalaftertitle"/>
        <w:spacing w:before="260"/>
      </w:pPr>
      <w:r>
        <w:rPr>
          <w:b/>
          <w:bCs/>
        </w:rPr>
        <w:t>Wireless Microphone and base station</w:t>
      </w:r>
      <w: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354542DC" w14:textId="77777777" w:rsidR="008B0FCC" w:rsidRDefault="008B0FCC" w:rsidP="008B0FCC">
      <w:r>
        <w:t>The microphone did not experience noticeable harmful interference except when it operated at 917.65 MHz; when the DUT operated at 918 MHz, this harmful interference was only experienced when the Microphone was within 30 cm of the DUT.</w:t>
      </w:r>
    </w:p>
    <w:p w14:paraId="3D22D26E" w14:textId="77777777" w:rsidR="008B0FCC" w:rsidRDefault="008B0FCC" w:rsidP="008B0FCC">
      <w:pPr>
        <w:pStyle w:val="Normalaftertitle"/>
        <w:spacing w:before="260"/>
      </w:pPr>
      <w:r>
        <w:rPr>
          <w:b/>
          <w:bCs/>
        </w:rPr>
        <w:t>Assisted listening device</w:t>
      </w:r>
      <w: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BEF9E00" w14:textId="77777777" w:rsidR="008B0FCC" w:rsidRDefault="008B0FCC" w:rsidP="008B0FCC">
      <w:r>
        <w:t>The tests show that the assisted listening device was not affected by the DUT due to the frequency offset between the two devices.</w:t>
      </w:r>
    </w:p>
    <w:p w14:paraId="328D5040" w14:textId="77777777" w:rsidR="008B0FCC" w:rsidRDefault="008B0FCC" w:rsidP="008B0FCC">
      <w:pPr>
        <w:pStyle w:val="Normalaftertitle"/>
        <w:spacing w:before="260"/>
      </w:pPr>
      <w:r>
        <w:rPr>
          <w:b/>
          <w:bCs/>
        </w:rPr>
        <w:t>RFID reader</w:t>
      </w:r>
      <w: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724C709A" w14:textId="77777777" w:rsidR="008B0FCC" w:rsidRDefault="008B0FCC" w:rsidP="008B0FCC">
      <w:r>
        <w:t>The results show that the RFID devices operated without significant degradation at separation distances greater than 30 cm.</w:t>
      </w:r>
    </w:p>
    <w:p w14:paraId="7988BD7A" w14:textId="7FCA95BD" w:rsidR="008B0FCC" w:rsidRDefault="008B0FCC" w:rsidP="008B0FCC">
      <w:pPr>
        <w:pStyle w:val="Normalaftertitle"/>
        <w:spacing w:before="260"/>
      </w:pPr>
      <w:r>
        <w:rPr>
          <w:b/>
          <w:bCs/>
        </w:rPr>
        <w:t>Smart hub with push button</w:t>
      </w:r>
      <w:r>
        <w:t>. The smart hub and push button were operated using default settings, with the smart hub placed 30 cm from the DUT. The results demonstrated that the smart hub with push button operated without degradation under all of the configurations assessed.</w:t>
      </w:r>
    </w:p>
    <w:p w14:paraId="0DD9E324" w14:textId="19EDB5F1" w:rsidR="008B0FCC" w:rsidRDefault="008B0FCC" w:rsidP="008B0FCC">
      <w:pPr>
        <w:pStyle w:val="Heading2"/>
      </w:pPr>
      <w:bookmarkStart w:id="91" w:name="_Toc73338315"/>
      <w:r>
        <w:t>3</w:t>
      </w:r>
      <w:r w:rsidRPr="00EC5786">
        <w:t>.</w:t>
      </w:r>
      <w:r>
        <w:t>3</w:t>
      </w:r>
      <w:r w:rsidRPr="00EC5786">
        <w:tab/>
      </w:r>
      <w:r>
        <w:t>Study C</w:t>
      </w:r>
      <w:bookmarkEnd w:id="91"/>
    </w:p>
    <w:p w14:paraId="1F0E53FC" w14:textId="77777777" w:rsidR="00FF3578" w:rsidRPr="00BA6D6A" w:rsidRDefault="00FF3578" w:rsidP="00FF3578">
      <w:r w:rsidRPr="00BA6D6A">
        <w:t>Study C shows a summary of the study taken in new rulemaking in Japan on beam WPT technology in 917-920 MHz, 2.410-2.486 GHz, and 5.738-5.766 GHz. [1] The report on the study was released in July 2020, which describes technical conditions operating in these frequency bands the use indoors (e.g., factories, offices) with human body protection requirements from RF exposure. Moreover, the report describes beam WPT as a radio service that needs rulemaking for practicable implementation with regulatory measures.</w:t>
      </w:r>
    </w:p>
    <w:p w14:paraId="03B8BB53" w14:textId="77777777" w:rsidR="00FF3578" w:rsidRPr="00BA6D6A" w:rsidRDefault="00FF3578" w:rsidP="00FF3578">
      <w:r w:rsidRPr="00BA6D6A">
        <w:t>[1] https://www.soumu.go.jp/main_content/000697267.pdf</w:t>
      </w:r>
    </w:p>
    <w:p w14:paraId="7AEB8C41" w14:textId="5D4778AD" w:rsidR="008B0FCC" w:rsidRPr="001D77B1" w:rsidRDefault="008B0FCC" w:rsidP="00220F9E">
      <w:pPr>
        <w:pStyle w:val="Heading3"/>
      </w:pPr>
      <w:bookmarkStart w:id="92" w:name="_Toc73338316"/>
      <w:r w:rsidRPr="001D77B1">
        <w:lastRenderedPageBreak/>
        <w:t>3</w:t>
      </w:r>
      <w:r>
        <w:t>.3.1</w:t>
      </w:r>
      <w:r w:rsidRPr="001D77B1">
        <w:tab/>
      </w:r>
      <w:r w:rsidR="00BE5003" w:rsidRPr="00BE5003">
        <w:t>Frequency bands and incumbent r</w:t>
      </w:r>
      <w:r w:rsidRPr="001D77B1">
        <w:t>adiocommunication systems and services considered in the study</w:t>
      </w:r>
      <w:bookmarkEnd w:id="92"/>
    </w:p>
    <w:p w14:paraId="030E732D" w14:textId="17B1129B" w:rsidR="008B0FCC" w:rsidRPr="001D77B1" w:rsidRDefault="0099790C" w:rsidP="008B0FCC">
      <w:pPr>
        <w:rPr>
          <w:b/>
        </w:rPr>
      </w:pPr>
      <w:bookmarkStart w:id="93" w:name="_Hlk55555480"/>
      <w:r>
        <w:t>Incumbent</w:t>
      </w:r>
      <w:r w:rsidR="008B0FCC" w:rsidRPr="001D77B1">
        <w:t xml:space="preserve"> radiocommunication systems and services </w:t>
      </w:r>
      <w:r w:rsidR="009D35C3" w:rsidRPr="009D35C3">
        <w:t xml:space="preserve">adjacent to or included in 917-920 MHz, 2.410-2.486 GHz, and 5.738-5.766 GHz, which were </w:t>
      </w:r>
      <w:r w:rsidR="008B0FCC" w:rsidRPr="001D77B1">
        <w:t>considered in the study</w:t>
      </w:r>
      <w:r w:rsidR="00A31FC6">
        <w:t xml:space="preserve">, are listed in </w:t>
      </w:r>
      <w:r w:rsidR="008B0FCC" w:rsidRPr="001D77B1">
        <w:t xml:space="preserve">Table </w:t>
      </w:r>
      <w:r w:rsidR="008B0FCC">
        <w:t>4</w:t>
      </w:r>
      <w:r w:rsidR="004654F3" w:rsidRPr="00BA6D6A">
        <w:t>, Table 5, and Table 6, respectively</w:t>
      </w:r>
      <w:r w:rsidR="008B0FCC" w:rsidRPr="001D77B1">
        <w:t>.</w:t>
      </w:r>
    </w:p>
    <w:bookmarkEnd w:id="93"/>
    <w:p w14:paraId="5C6543FC" w14:textId="77777777" w:rsidR="008B0FCC" w:rsidRPr="001D77B1" w:rsidRDefault="008B0FCC" w:rsidP="008B0FCC">
      <w:pPr>
        <w:pStyle w:val="TableNo"/>
      </w:pPr>
      <w:r w:rsidRPr="001D77B1">
        <w:t xml:space="preserve">TABLE </w:t>
      </w:r>
      <w:r>
        <w:t>4</w:t>
      </w:r>
    </w:p>
    <w:p w14:paraId="33EE150F" w14:textId="3CA33594" w:rsidR="008B0FCC" w:rsidRPr="001D77B1" w:rsidRDefault="008B0FCC" w:rsidP="008B0FCC">
      <w:pPr>
        <w:pStyle w:val="Tabletitle"/>
      </w:pPr>
      <w:r w:rsidRPr="001D77B1">
        <w:t>917-920</w:t>
      </w:r>
      <w:r w:rsidRPr="001D77B1">
        <w:rPr>
          <w:bCs/>
        </w:rPr>
        <w:t xml:space="preserve"> </w:t>
      </w:r>
      <w:r w:rsidRPr="001D77B1">
        <w:t>MHz</w:t>
      </w:r>
      <w:r w:rsidRPr="001D77B1">
        <w:rPr>
          <w:bCs/>
        </w:rPr>
        <w:t xml:space="preserve"> </w:t>
      </w:r>
      <w:r w:rsidRPr="001D77B1">
        <w:t>radiocommunication systems and services considered in the study</w:t>
      </w:r>
    </w:p>
    <w:tbl>
      <w:tblPr>
        <w:tblStyle w:val="TableGrid"/>
        <w:tblW w:w="9629" w:type="dxa"/>
        <w:jc w:val="center"/>
        <w:tblLook w:val="04A0" w:firstRow="1" w:lastRow="0" w:firstColumn="1" w:lastColumn="0" w:noHBand="0" w:noVBand="1"/>
      </w:tblPr>
      <w:tblGrid>
        <w:gridCol w:w="2393"/>
        <w:gridCol w:w="2542"/>
        <w:gridCol w:w="2560"/>
        <w:gridCol w:w="2134"/>
      </w:tblGrid>
      <w:tr w:rsidR="008B0FCC" w:rsidRPr="001D77B1" w14:paraId="2F762226" w14:textId="77777777" w:rsidTr="003D7E04">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4FAAAA41" w14:textId="77777777" w:rsidR="008B0FCC" w:rsidRPr="001D77B1" w:rsidRDefault="008B0FCC" w:rsidP="003D7E04">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152563B" w14:textId="77777777" w:rsidR="008B0FCC" w:rsidRPr="001D77B1" w:rsidRDefault="008B0FCC" w:rsidP="003D7E04">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EC2EE60" w14:textId="77777777" w:rsidR="008B0FCC" w:rsidRPr="001D77B1" w:rsidRDefault="008B0FCC" w:rsidP="003D7E04">
            <w:pPr>
              <w:pStyle w:val="Tablehead"/>
            </w:pPr>
            <w:r w:rsidRPr="001D77B1">
              <w:t>Protection criterion</w:t>
            </w:r>
          </w:p>
        </w:tc>
        <w:tc>
          <w:tcPr>
            <w:tcW w:w="2134" w:type="dxa"/>
            <w:tcBorders>
              <w:top w:val="single" w:sz="4" w:space="0" w:color="auto"/>
              <w:left w:val="single" w:sz="4" w:space="0" w:color="auto"/>
              <w:bottom w:val="single" w:sz="4" w:space="0" w:color="auto"/>
              <w:right w:val="single" w:sz="4" w:space="0" w:color="auto"/>
            </w:tcBorders>
          </w:tcPr>
          <w:p w14:paraId="073FA3A8" w14:textId="77777777" w:rsidR="008B0FCC" w:rsidRPr="001D77B1" w:rsidRDefault="008B0FCC" w:rsidP="003D7E04">
            <w:pPr>
              <w:pStyle w:val="Tablehead"/>
            </w:pPr>
            <w:r w:rsidRPr="001D77B1">
              <w:t>References</w:t>
            </w:r>
          </w:p>
        </w:tc>
      </w:tr>
      <w:tr w:rsidR="008B0FCC" w:rsidRPr="001D77B1" w14:paraId="58DEB479"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6208D588" w14:textId="77777777" w:rsidR="008B0FCC" w:rsidRPr="001D77B1" w:rsidRDefault="008B0FCC" w:rsidP="003D7E04">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7F4B86C" w14:textId="333B97CD" w:rsidR="008B0FCC" w:rsidRPr="001D77B1" w:rsidRDefault="008B0FCC" w:rsidP="003D7E04">
            <w:pPr>
              <w:pStyle w:val="Tabletext"/>
              <w:jc w:val="center"/>
            </w:pPr>
            <w:r w:rsidRPr="001D77B1">
              <w:t>930</w:t>
            </w:r>
            <w:r>
              <w:t> </w:t>
            </w:r>
            <w:r w:rsidRPr="001D77B1">
              <w:t>MHz</w:t>
            </w:r>
            <w:r>
              <w:t xml:space="preserve"> – </w:t>
            </w:r>
            <w:r w:rsidRPr="001D77B1">
              <w:t>940</w:t>
            </w:r>
            <w:r>
              <w:t> </w:t>
            </w:r>
            <w:r w:rsidRPr="001D77B1">
              <w:t>MHz (up</w:t>
            </w:r>
            <w:r w:rsidR="009A6B6D">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16BAEB3E" w14:textId="77777777" w:rsidR="003D7E04" w:rsidRPr="001D77B1" w:rsidRDefault="003D7E04" w:rsidP="003D7E04">
            <w:pPr>
              <w:pStyle w:val="Tabletext"/>
              <w:jc w:val="center"/>
            </w:pPr>
            <w:r>
              <w:t>−</w:t>
            </w:r>
            <w:r w:rsidRPr="001D77B1">
              <w:t>108.8</w:t>
            </w:r>
            <w:r>
              <w:t> </w:t>
            </w:r>
            <w:r w:rsidRPr="001D77B1">
              <w:t xml:space="preserve">dBm/MHz </w:t>
            </w:r>
            <w:r>
              <w:br/>
            </w:r>
            <w:r w:rsidRPr="001D77B1">
              <w:t>(in band)</w:t>
            </w:r>
          </w:p>
          <w:p w14:paraId="5253BDEE" w14:textId="0C57CE49" w:rsidR="008B0FCC" w:rsidRPr="001D77B1" w:rsidRDefault="003D7E04" w:rsidP="003D7E04">
            <w:pPr>
              <w:pStyle w:val="Tabletext"/>
              <w:jc w:val="center"/>
            </w:pPr>
            <w:r>
              <w:t>−</w:t>
            </w:r>
            <w:r w:rsidRPr="001D77B1">
              <w:t>51</w:t>
            </w:r>
            <w:r>
              <w:t> </w:t>
            </w:r>
            <w:r w:rsidRPr="001D77B1">
              <w:t>dBm (out of band)</w:t>
            </w:r>
            <w:r w:rsidRPr="00480072" w:rsidDel="003D7E04">
              <w:rPr>
                <w:highlight w:val="yellow"/>
              </w:rPr>
              <w:t xml:space="preserve"> </w:t>
            </w:r>
          </w:p>
        </w:tc>
        <w:tc>
          <w:tcPr>
            <w:tcW w:w="2134" w:type="dxa"/>
            <w:vMerge w:val="restart"/>
            <w:tcBorders>
              <w:top w:val="single" w:sz="4" w:space="0" w:color="auto"/>
              <w:left w:val="single" w:sz="4" w:space="0" w:color="auto"/>
              <w:right w:val="single" w:sz="4" w:space="0" w:color="auto"/>
            </w:tcBorders>
          </w:tcPr>
          <w:p w14:paraId="558189DF" w14:textId="77777777" w:rsidR="008B0FCC" w:rsidRPr="001D77B1" w:rsidRDefault="008B0FCC" w:rsidP="003D7E04">
            <w:pPr>
              <w:pStyle w:val="Tabletext"/>
              <w:jc w:val="center"/>
            </w:pPr>
            <w:r w:rsidRPr="001D77B1">
              <w:t>ARIB</w:t>
            </w:r>
            <w:r w:rsidRPr="001D77B1">
              <w:rPr>
                <w:vertAlign w:val="superscript"/>
              </w:rPr>
              <w:t>*1</w:t>
            </w:r>
            <w:r w:rsidRPr="001D77B1">
              <w:t xml:space="preserve"> STD-T85</w:t>
            </w:r>
          </w:p>
          <w:p w14:paraId="65932426" w14:textId="77777777" w:rsidR="008B0FCC" w:rsidRPr="001D77B1" w:rsidRDefault="008B0FCC" w:rsidP="003D7E04">
            <w:pPr>
              <w:pStyle w:val="Tabletext"/>
              <w:jc w:val="center"/>
            </w:pPr>
            <w:r w:rsidRPr="001D77B1">
              <w:t>(Japan)</w:t>
            </w:r>
          </w:p>
        </w:tc>
      </w:tr>
      <w:tr w:rsidR="008B0FCC" w:rsidRPr="001D77B1" w14:paraId="152BFEA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BE6AA8" w14:textId="77777777" w:rsidR="008B0FCC" w:rsidRPr="001D77B1" w:rsidRDefault="008B0FCC" w:rsidP="003D7E04">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0E0EB408" w14:textId="771CCF86" w:rsidR="008B0FCC" w:rsidRPr="001D77B1" w:rsidRDefault="008B0FCC" w:rsidP="003D7E04">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rsidR="009A6B6D">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D5A44" w14:textId="77777777" w:rsidR="008B0FCC" w:rsidRPr="001D77B1" w:rsidRDefault="008B0FCC" w:rsidP="003D7E04">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321CC7DC" w14:textId="77777777" w:rsidR="008B0FCC" w:rsidRPr="001D77B1" w:rsidRDefault="008B0FCC" w:rsidP="003D7E04">
            <w:pPr>
              <w:pStyle w:val="Tabletext"/>
              <w:jc w:val="center"/>
              <w:rPr>
                <w:rFonts w:eastAsia="MS PGothic"/>
                <w:lang w:eastAsia="zh-CN"/>
              </w:rPr>
            </w:pPr>
          </w:p>
        </w:tc>
      </w:tr>
      <w:tr w:rsidR="008B0FCC" w:rsidRPr="001D77B1" w14:paraId="2339893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3D4AA80" w14:textId="77777777" w:rsidR="008B0FCC" w:rsidRPr="001D77B1" w:rsidRDefault="008B0FCC" w:rsidP="003D7E04">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09DD0EF" w14:textId="025582F4" w:rsidR="008B0FCC" w:rsidRPr="001D77B1" w:rsidRDefault="008B0FCC" w:rsidP="003D7E04">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16531E5" w14:textId="77777777" w:rsidR="008B0FCC" w:rsidRPr="001D77B1" w:rsidRDefault="008B0FCC" w:rsidP="003D7E04">
            <w:pPr>
              <w:pStyle w:val="Tabletext"/>
              <w:jc w:val="center"/>
            </w:pPr>
            <w:r>
              <w:t>−</w:t>
            </w:r>
            <w:r w:rsidRPr="001D77B1">
              <w:t>110.8</w:t>
            </w:r>
            <w:r>
              <w:t xml:space="preserve"> </w:t>
            </w:r>
            <w:r w:rsidRPr="001D77B1">
              <w:t>dBm/MHz (in band)</w:t>
            </w:r>
          </w:p>
          <w:p w14:paraId="02380C91" w14:textId="77777777" w:rsidR="008B0FCC" w:rsidRPr="001D77B1" w:rsidRDefault="008B0FCC" w:rsidP="003D7E04">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3B46B925" w14:textId="5C4B4E00"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70327A43"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14251"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556A00A1" w14:textId="118F933E" w:rsidR="008B0FCC" w:rsidRPr="001D77B1" w:rsidRDefault="008B0FCC" w:rsidP="003D7E04">
            <w:pPr>
              <w:pStyle w:val="Tabletext"/>
              <w:jc w:val="center"/>
            </w:pPr>
            <w:r w:rsidRPr="001D77B1">
              <w:t>850</w:t>
            </w:r>
            <w:r>
              <w:t> </w:t>
            </w:r>
            <w:r w:rsidRPr="001D77B1">
              <w:t>MHz</w:t>
            </w:r>
            <w:r>
              <w:t xml:space="preserve"> – </w:t>
            </w:r>
            <w:r w:rsidRPr="001D77B1">
              <w:t>860</w:t>
            </w:r>
            <w:r>
              <w:t> </w:t>
            </w:r>
            <w:r w:rsidRPr="001D77B1">
              <w:t>MHz</w:t>
            </w:r>
            <w:r>
              <w:br/>
            </w:r>
            <w:r w:rsidRPr="001D77B1">
              <w:t>(down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EA70D35" w14:textId="77777777" w:rsidR="008B0FCC" w:rsidRPr="001D77B1" w:rsidRDefault="008B0FCC" w:rsidP="003D7E04">
            <w:pPr>
              <w:pStyle w:val="Tabletext"/>
              <w:jc w:val="center"/>
            </w:pPr>
            <w:r>
              <w:t>−</w:t>
            </w:r>
            <w:r w:rsidRPr="001D77B1">
              <w:t>119</w:t>
            </w:r>
            <w:r>
              <w:t> </w:t>
            </w:r>
            <w:r w:rsidRPr="001D77B1">
              <w:t>dBm/MHz (in band)</w:t>
            </w:r>
          </w:p>
          <w:p w14:paraId="49B29999" w14:textId="77777777" w:rsidR="008B0FCC" w:rsidRPr="001D77B1" w:rsidRDefault="008B0FCC" w:rsidP="003D7E04">
            <w:pPr>
              <w:pStyle w:val="Tabletext"/>
              <w:jc w:val="center"/>
            </w:pPr>
            <w:r>
              <w:t>−</w:t>
            </w:r>
            <w:r w:rsidRPr="001D77B1">
              <w:t>43</w:t>
            </w:r>
            <w:r>
              <w:t> </w:t>
            </w:r>
            <w:r w:rsidRPr="001D77B1">
              <w:t>dBm (out of band, modulation)</w:t>
            </w:r>
          </w:p>
          <w:p w14:paraId="63BB5946"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55CB257" w14:textId="4FFC2AAB"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006AFF9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B894131" w14:textId="77777777" w:rsidR="008B0FCC" w:rsidRPr="001D77B1" w:rsidRDefault="008B0FCC" w:rsidP="003D7E04">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3B96E186" w14:textId="3767C9B0" w:rsidR="008B0FCC" w:rsidRPr="001D77B1" w:rsidRDefault="008B0FCC" w:rsidP="003D7E04">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6569AA9" w14:textId="77777777" w:rsidR="008B0FCC" w:rsidRPr="001D77B1" w:rsidRDefault="008B0FCC" w:rsidP="003D7E04">
            <w:pPr>
              <w:pStyle w:val="Tabletext"/>
              <w:jc w:val="center"/>
            </w:pPr>
            <w:r>
              <w:t>−</w:t>
            </w:r>
            <w:r w:rsidRPr="001D77B1">
              <w:t>110.8</w:t>
            </w:r>
            <w:r>
              <w:t> </w:t>
            </w:r>
            <w:r w:rsidRPr="001D77B1">
              <w:t>dBm/MHz (in band)</w:t>
            </w:r>
          </w:p>
          <w:p w14:paraId="63781C16" w14:textId="77777777" w:rsidR="008B0FCC" w:rsidRPr="001D77B1" w:rsidRDefault="008B0FCC" w:rsidP="003D7E04">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11DA57E7" w14:textId="17FDC5B4"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08A0A40C"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DB8F42"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9139D30" w14:textId="24D1B669" w:rsidR="008B0FCC" w:rsidRPr="001D77B1" w:rsidRDefault="008B0FCC" w:rsidP="003D7E04">
            <w:pPr>
              <w:pStyle w:val="Tabletext"/>
              <w:jc w:val="center"/>
            </w:pPr>
            <w:r w:rsidRPr="001D77B1">
              <w:t>945-960</w:t>
            </w:r>
            <w:r>
              <w:t> </w:t>
            </w:r>
            <w:r w:rsidRPr="001D77B1">
              <w:t>MHz (down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08200FC" w14:textId="77777777" w:rsidR="008B0FCC" w:rsidRPr="001D77B1" w:rsidRDefault="008B0FCC" w:rsidP="003D7E04">
            <w:pPr>
              <w:pStyle w:val="Tabletext"/>
              <w:jc w:val="center"/>
            </w:pPr>
            <w:r>
              <w:t>−</w:t>
            </w:r>
            <w:r w:rsidRPr="001D77B1">
              <w:t>119</w:t>
            </w:r>
            <w:r>
              <w:t> </w:t>
            </w:r>
            <w:r w:rsidRPr="001D77B1">
              <w:t>dBm/MHz (in band)</w:t>
            </w:r>
          </w:p>
          <w:p w14:paraId="566C8ABA" w14:textId="77777777" w:rsidR="008B0FCC" w:rsidRPr="001D77B1" w:rsidRDefault="008B0FCC" w:rsidP="003D7E04">
            <w:pPr>
              <w:pStyle w:val="Tabletext"/>
              <w:jc w:val="center"/>
            </w:pPr>
            <w:r>
              <w:t>−</w:t>
            </w:r>
            <w:r w:rsidRPr="001D77B1">
              <w:t>43</w:t>
            </w:r>
            <w:r>
              <w:t xml:space="preserve"> </w:t>
            </w:r>
            <w:r w:rsidRPr="001D77B1">
              <w:t>dBm (out of band, modulation)</w:t>
            </w:r>
          </w:p>
          <w:p w14:paraId="1D12F0D7"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7AAE37D3" w14:textId="7D964D39"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55656963"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5C226B8" w14:textId="77777777" w:rsidR="008B0FCC" w:rsidRPr="001D77B1" w:rsidRDefault="008B0FCC" w:rsidP="003D7E04">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45429D3" w14:textId="77777777" w:rsidR="008B0FCC" w:rsidRPr="001D77B1" w:rsidRDefault="008B0FCC" w:rsidP="003D7E04">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4B6B5BA" w14:textId="0472DEC9" w:rsidR="003D7E04" w:rsidRPr="001D77B1" w:rsidRDefault="003D7E04" w:rsidP="003D7E04">
            <w:pPr>
              <w:pStyle w:val="Tabletext"/>
              <w:jc w:val="center"/>
            </w:pPr>
            <w:r>
              <w:t>−</w:t>
            </w:r>
            <w:r w:rsidRPr="001D77B1">
              <w:t>81</w:t>
            </w:r>
            <w:r>
              <w:t> </w:t>
            </w:r>
            <w:r w:rsidRPr="001D77B1">
              <w:t>dBm/MHz (in band)</w:t>
            </w:r>
          </w:p>
          <w:p w14:paraId="50669F93" w14:textId="77777777" w:rsidR="003D7E04" w:rsidRPr="001D77B1" w:rsidRDefault="003D7E04" w:rsidP="003D7E04">
            <w:pPr>
              <w:pStyle w:val="Tabletext"/>
              <w:jc w:val="center"/>
            </w:pPr>
            <w:r>
              <w:t>−</w:t>
            </w:r>
            <w:r w:rsidRPr="001D77B1">
              <w:t>30</w:t>
            </w:r>
            <w:r>
              <w:t> </w:t>
            </w:r>
            <w:r w:rsidRPr="001D77B1">
              <w:t>dBm</w:t>
            </w:r>
            <w:r>
              <w:t xml:space="preserve"> </w:t>
            </w:r>
            <w:r w:rsidRPr="001D77B1">
              <w:t>(out of band, 2</w:t>
            </w:r>
            <w:r>
              <w:t> </w:t>
            </w:r>
            <w:r w:rsidRPr="001D77B1">
              <w:t>MHz separation)</w:t>
            </w:r>
          </w:p>
          <w:p w14:paraId="3BD55A58" w14:textId="0C049FAD"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EB7568D" w14:textId="77777777" w:rsidR="008B0FCC" w:rsidRPr="00842FEA" w:rsidRDefault="008B0FCC" w:rsidP="003D7E04">
            <w:pPr>
              <w:pStyle w:val="Tabletext"/>
              <w:jc w:val="center"/>
              <w:rPr>
                <w:lang w:val="fr-FR"/>
              </w:rPr>
            </w:pPr>
            <w:r w:rsidRPr="00842FEA">
              <w:rPr>
                <w:lang w:val="fr-FR"/>
              </w:rPr>
              <w:t>ARIB STD-T106</w:t>
            </w:r>
          </w:p>
          <w:p w14:paraId="7A801624" w14:textId="77777777" w:rsidR="008B0FCC" w:rsidRPr="00842FEA" w:rsidRDefault="008B0FCC" w:rsidP="003D7E04">
            <w:pPr>
              <w:pStyle w:val="Tabletext"/>
              <w:jc w:val="center"/>
              <w:rPr>
                <w:lang w:val="fr-FR"/>
              </w:rPr>
            </w:pPr>
            <w:r w:rsidRPr="00842FEA">
              <w:rPr>
                <w:lang w:val="fr-FR"/>
              </w:rPr>
              <w:t>ARIB STD-T107</w:t>
            </w:r>
          </w:p>
          <w:p w14:paraId="1EDE68C1" w14:textId="77777777" w:rsidR="008B0FCC" w:rsidRPr="001D77B1" w:rsidRDefault="008B0FCC" w:rsidP="003D7E04">
            <w:pPr>
              <w:pStyle w:val="Tabletext"/>
              <w:jc w:val="center"/>
            </w:pPr>
            <w:r w:rsidRPr="001D77B1">
              <w:t>(Japan)</w:t>
            </w:r>
          </w:p>
        </w:tc>
      </w:tr>
      <w:tr w:rsidR="008B0FCC" w:rsidRPr="001D77B1" w14:paraId="4ABEED7B"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E88DA6D" w14:textId="77777777" w:rsidR="008B0FCC" w:rsidRPr="001D77B1" w:rsidRDefault="008B0FCC" w:rsidP="003D7E04">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3304ACF" w14:textId="77777777" w:rsidR="008B0FCC" w:rsidRPr="001D77B1" w:rsidRDefault="008B0FCC" w:rsidP="003D7E04">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1F05DFD" w14:textId="2966859F" w:rsidR="003D7E04" w:rsidRPr="001D77B1" w:rsidRDefault="003D7E04" w:rsidP="003D7E04">
            <w:pPr>
              <w:pStyle w:val="Tabletext"/>
              <w:jc w:val="center"/>
            </w:pPr>
            <w:r>
              <w:t xml:space="preserve"> −</w:t>
            </w:r>
            <w:r w:rsidRPr="001D77B1">
              <w:t>127</w:t>
            </w:r>
            <w:r>
              <w:t> </w:t>
            </w:r>
            <w:r w:rsidRPr="001D77B1">
              <w:t>dBm/MHz (in band)</w:t>
            </w:r>
          </w:p>
          <w:p w14:paraId="7D525560" w14:textId="77777777" w:rsidR="003D7E04" w:rsidRPr="001D77B1" w:rsidRDefault="003D7E04" w:rsidP="003D7E04">
            <w:pPr>
              <w:pStyle w:val="Tabletext"/>
              <w:jc w:val="center"/>
            </w:pPr>
            <w:r>
              <w:t>−</w:t>
            </w:r>
            <w:r w:rsidRPr="001D77B1">
              <w:t>80</w:t>
            </w:r>
            <w:r>
              <w:t> </w:t>
            </w:r>
            <w:r w:rsidRPr="001D77B1">
              <w:t>dBm (out of band)</w:t>
            </w:r>
          </w:p>
          <w:p w14:paraId="7EB2BE6A" w14:textId="5AA232FF"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64CB992" w14:textId="77777777" w:rsidR="008B0FCC" w:rsidRPr="001D77B1" w:rsidRDefault="008B0FCC" w:rsidP="003D7E04">
            <w:pPr>
              <w:pStyle w:val="Tabletext"/>
              <w:jc w:val="center"/>
            </w:pPr>
            <w:r w:rsidRPr="001D77B1">
              <w:t>ARIB STD-T108</w:t>
            </w:r>
          </w:p>
          <w:p w14:paraId="1877E5FE" w14:textId="77777777" w:rsidR="008B0FCC" w:rsidRPr="001D77B1" w:rsidRDefault="008B0FCC" w:rsidP="003D7E04">
            <w:pPr>
              <w:pStyle w:val="Tabletext"/>
              <w:jc w:val="center"/>
            </w:pPr>
            <w:r w:rsidRPr="001D77B1">
              <w:t>(Japan)</w:t>
            </w:r>
          </w:p>
        </w:tc>
      </w:tr>
      <w:tr w:rsidR="008B0FCC" w:rsidRPr="001D77B1" w14:paraId="77A230FA"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9A967F8" w14:textId="77777777" w:rsidR="008B0FCC" w:rsidRPr="001D77B1" w:rsidRDefault="008B0FCC" w:rsidP="003D7E04">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306583C" w14:textId="77777777" w:rsidR="008B0FCC" w:rsidRPr="001D77B1" w:rsidRDefault="008B0FCC" w:rsidP="003D7E04">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5739FAE" w14:textId="3517B1A9" w:rsidR="008B0FCC" w:rsidRPr="001D77B1" w:rsidRDefault="008B0FCC" w:rsidP="003D7E04">
            <w:pPr>
              <w:pStyle w:val="Tabletext"/>
              <w:jc w:val="center"/>
            </w:pPr>
            <w:r>
              <w:t>−</w:t>
            </w:r>
            <w:r w:rsidRPr="001D77B1">
              <w:t>197.4</w:t>
            </w:r>
            <w:r>
              <w:t> </w:t>
            </w:r>
            <w:proofErr w:type="spellStart"/>
            <w:r w:rsidRPr="001D77B1">
              <w:t>dB</w:t>
            </w:r>
            <w:r w:rsidR="00145D42">
              <w:t>W</w:t>
            </w:r>
            <w:proofErr w:type="spellEnd"/>
            <w:r w:rsidRPr="001D77B1">
              <w:t>/MHz</w:t>
            </w:r>
          </w:p>
        </w:tc>
        <w:tc>
          <w:tcPr>
            <w:tcW w:w="2134" w:type="dxa"/>
            <w:tcBorders>
              <w:top w:val="single" w:sz="4" w:space="0" w:color="auto"/>
              <w:left w:val="single" w:sz="4" w:space="0" w:color="auto"/>
              <w:bottom w:val="single" w:sz="4" w:space="0" w:color="auto"/>
              <w:right w:val="single" w:sz="4" w:space="0" w:color="auto"/>
            </w:tcBorders>
          </w:tcPr>
          <w:p w14:paraId="6FC1C4A7" w14:textId="77777777" w:rsidR="008B0FCC" w:rsidRPr="001D77B1" w:rsidRDefault="008B0FCC" w:rsidP="003D7E04">
            <w:pPr>
              <w:pStyle w:val="Tabletext"/>
              <w:jc w:val="center"/>
            </w:pPr>
            <w:r w:rsidRPr="001D77B1">
              <w:t>ITU-R RA.769-2</w:t>
            </w:r>
          </w:p>
        </w:tc>
      </w:tr>
      <w:tr w:rsidR="008B0FCC" w:rsidRPr="001D77B1" w14:paraId="74C0AF57" w14:textId="77777777" w:rsidTr="003D7E04">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243DDFD5" w14:textId="77777777" w:rsidR="008B0FCC" w:rsidRPr="001D77B1" w:rsidRDefault="008B0FCC" w:rsidP="003D7E04">
            <w:pPr>
              <w:pStyle w:val="Tablelegend"/>
            </w:pPr>
            <w:r w:rsidRPr="00842FEA">
              <w:rPr>
                <w:vertAlign w:val="superscript"/>
              </w:rPr>
              <w:t>*1</w:t>
            </w:r>
            <w:r>
              <w:t xml:space="preserve">: </w:t>
            </w:r>
            <w:r w:rsidRPr="001D77B1">
              <w:t>Association of Radio Industries and Businesses (</w:t>
            </w:r>
            <w:hyperlink r:id="rId21" w:history="1">
              <w:r w:rsidRPr="00F06CC4">
                <w:rPr>
                  <w:rStyle w:val="Hyperlink"/>
                </w:rPr>
                <w:t>https://www.arib.or.jp/english/</w:t>
              </w:r>
            </w:hyperlink>
            <w:r w:rsidRPr="001D77B1">
              <w:t>)</w:t>
            </w:r>
          </w:p>
        </w:tc>
      </w:tr>
    </w:tbl>
    <w:p w14:paraId="1F1388F4" w14:textId="1E4987E6" w:rsidR="008B0FCC" w:rsidRDefault="008B0FCC" w:rsidP="008B0FCC">
      <w:pPr>
        <w:pStyle w:val="Tablefin"/>
      </w:pPr>
    </w:p>
    <w:p w14:paraId="76E84C50" w14:textId="77777777" w:rsidR="008B0FCC" w:rsidRPr="001D77B1" w:rsidRDefault="008B0FCC" w:rsidP="008B0FCC">
      <w:pPr>
        <w:pStyle w:val="TableNo"/>
      </w:pPr>
      <w:r w:rsidRPr="001D77B1">
        <w:t xml:space="preserve">TABLE </w:t>
      </w:r>
      <w:r>
        <w:t>5</w:t>
      </w:r>
    </w:p>
    <w:p w14:paraId="48C4912C" w14:textId="594CEF10" w:rsidR="008B0FCC" w:rsidRPr="001D77B1" w:rsidRDefault="008B0FCC" w:rsidP="008B0FCC">
      <w:pPr>
        <w:pStyle w:val="Tabletitle"/>
      </w:pPr>
      <w:r w:rsidRPr="001D77B1">
        <w:t>2</w:t>
      </w:r>
      <w:r>
        <w:t xml:space="preserve"> </w:t>
      </w:r>
      <w:r w:rsidRPr="001D77B1">
        <w:t>410-2</w:t>
      </w:r>
      <w:r>
        <w:t xml:space="preserve"> </w:t>
      </w:r>
      <w:r w:rsidRPr="001D77B1">
        <w:t xml:space="preserve">486 </w:t>
      </w:r>
      <w:r>
        <w:t>M</w:t>
      </w:r>
      <w:r w:rsidRPr="001D77B1">
        <w:t xml:space="preserve">Hz radiocommunication systems and services considered in the study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8B0FCC" w:rsidRPr="001D77B1" w14:paraId="07A0666F" w14:textId="77777777" w:rsidTr="003D7E04">
        <w:trPr>
          <w:cantSplit/>
          <w:tblHeader/>
          <w:jc w:val="center"/>
        </w:trPr>
        <w:tc>
          <w:tcPr>
            <w:tcW w:w="1250" w:type="pct"/>
            <w:vAlign w:val="center"/>
          </w:tcPr>
          <w:p w14:paraId="3802256B" w14:textId="77777777" w:rsidR="008B0FCC" w:rsidRPr="001D77B1" w:rsidRDefault="008B0FCC" w:rsidP="003D7E04">
            <w:pPr>
              <w:pStyle w:val="Tablehead"/>
            </w:pPr>
            <w:r w:rsidRPr="001D77B1">
              <w:t>System</w:t>
            </w:r>
          </w:p>
        </w:tc>
        <w:tc>
          <w:tcPr>
            <w:tcW w:w="1250" w:type="pct"/>
            <w:vAlign w:val="center"/>
          </w:tcPr>
          <w:p w14:paraId="45624AF2" w14:textId="77777777" w:rsidR="008B0FCC" w:rsidRPr="001D77B1" w:rsidRDefault="008B0FCC" w:rsidP="003D7E04">
            <w:pPr>
              <w:pStyle w:val="Tablehead"/>
            </w:pPr>
            <w:r w:rsidRPr="001D77B1">
              <w:t>Frequency</w:t>
            </w:r>
          </w:p>
        </w:tc>
        <w:tc>
          <w:tcPr>
            <w:tcW w:w="1250" w:type="pct"/>
            <w:vAlign w:val="center"/>
          </w:tcPr>
          <w:p w14:paraId="66E1EDEB" w14:textId="77777777" w:rsidR="008B0FCC" w:rsidRPr="001D77B1" w:rsidRDefault="008B0FCC" w:rsidP="003D7E04">
            <w:pPr>
              <w:pStyle w:val="Tablehead"/>
            </w:pPr>
            <w:r w:rsidRPr="001D77B1">
              <w:t>Protection criterion</w:t>
            </w:r>
          </w:p>
        </w:tc>
        <w:tc>
          <w:tcPr>
            <w:tcW w:w="1250" w:type="pct"/>
          </w:tcPr>
          <w:p w14:paraId="04713F92" w14:textId="77777777" w:rsidR="008B0FCC" w:rsidRPr="001D77B1" w:rsidRDefault="008B0FCC" w:rsidP="003D7E04">
            <w:pPr>
              <w:pStyle w:val="Tablehead"/>
            </w:pPr>
            <w:r w:rsidRPr="001D77B1">
              <w:t>References</w:t>
            </w:r>
          </w:p>
        </w:tc>
      </w:tr>
      <w:tr w:rsidR="008B0FCC" w:rsidRPr="001D77B1" w14:paraId="0B05B4C5" w14:textId="77777777" w:rsidTr="003D7E04">
        <w:trPr>
          <w:cantSplit/>
          <w:jc w:val="center"/>
        </w:trPr>
        <w:tc>
          <w:tcPr>
            <w:tcW w:w="1250" w:type="pct"/>
            <w:vAlign w:val="center"/>
          </w:tcPr>
          <w:p w14:paraId="2F86721D" w14:textId="77777777" w:rsidR="008B0FCC" w:rsidRPr="001D77B1" w:rsidRDefault="008B0FCC" w:rsidP="003D7E04">
            <w:pPr>
              <w:pStyle w:val="Tabletext"/>
            </w:pPr>
            <w:r w:rsidRPr="001D77B1">
              <w:t xml:space="preserve">Wireless LAN </w:t>
            </w:r>
          </w:p>
        </w:tc>
        <w:tc>
          <w:tcPr>
            <w:tcW w:w="1250" w:type="pct"/>
            <w:vAlign w:val="center"/>
          </w:tcPr>
          <w:p w14:paraId="53D48871"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497</w:t>
            </w:r>
            <w:r>
              <w:t> </w:t>
            </w:r>
            <w:r w:rsidRPr="001D77B1">
              <w:t>MHz</w:t>
            </w:r>
          </w:p>
        </w:tc>
        <w:tc>
          <w:tcPr>
            <w:tcW w:w="1250" w:type="pct"/>
            <w:vAlign w:val="center"/>
          </w:tcPr>
          <w:p w14:paraId="1B8342F3" w14:textId="77777777" w:rsidR="008B0FCC" w:rsidRPr="001D77B1" w:rsidRDefault="008B0FCC" w:rsidP="003D7E04">
            <w:pPr>
              <w:pStyle w:val="Tabletext"/>
              <w:jc w:val="center"/>
              <w:rPr>
                <w:color w:val="000000" w:themeColor="text1"/>
              </w:rPr>
            </w:pPr>
            <w:r>
              <w:t>−</w:t>
            </w:r>
            <w:r w:rsidRPr="001D77B1">
              <w:rPr>
                <w:color w:val="000000" w:themeColor="text1"/>
              </w:rPr>
              <w:t>92</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(co channel)</w:t>
            </w:r>
          </w:p>
          <w:p w14:paraId="15AC2D56" w14:textId="77777777" w:rsidR="008B0FCC" w:rsidRPr="001D77B1" w:rsidRDefault="008B0FCC" w:rsidP="003D7E04">
            <w:pPr>
              <w:pStyle w:val="Tabletext"/>
              <w:jc w:val="center"/>
              <w:rPr>
                <w:color w:val="000000" w:themeColor="text1"/>
              </w:rPr>
            </w:pPr>
            <w:r>
              <w:t>−</w:t>
            </w:r>
            <w:r w:rsidRPr="001D77B1">
              <w:rPr>
                <w:color w:val="000000" w:themeColor="text1"/>
              </w:rPr>
              <w:t>66</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(adjacent channel),</w:t>
            </w:r>
          </w:p>
          <w:p w14:paraId="0953F38B" w14:textId="77777777" w:rsidR="008B0FCC" w:rsidRPr="001D77B1" w:rsidRDefault="008B0FCC" w:rsidP="003D7E04">
            <w:pPr>
              <w:pStyle w:val="Tabletext"/>
              <w:jc w:val="center"/>
              <w:rPr>
                <w:color w:val="FF0000"/>
              </w:rPr>
            </w:pPr>
            <w:r>
              <w:t>−</w:t>
            </w:r>
            <w:r w:rsidRPr="001D77B1">
              <w:rPr>
                <w:color w:val="000000" w:themeColor="text1"/>
              </w:rPr>
              <w:t>50</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(alternate adjacent channel)</w:t>
            </w:r>
          </w:p>
        </w:tc>
        <w:tc>
          <w:tcPr>
            <w:tcW w:w="1250" w:type="pct"/>
          </w:tcPr>
          <w:p w14:paraId="74B2D0EB" w14:textId="77777777" w:rsidR="008B0FCC" w:rsidRPr="001D77B1" w:rsidRDefault="008B0FCC" w:rsidP="003D7E04">
            <w:pPr>
              <w:pStyle w:val="Tabletext"/>
              <w:jc w:val="center"/>
              <w:rPr>
                <w:color w:val="000000" w:themeColor="text1"/>
              </w:rPr>
            </w:pPr>
            <w:r w:rsidRPr="001D77B1">
              <w:rPr>
                <w:color w:val="000000" w:themeColor="text1"/>
              </w:rPr>
              <w:t>IEEE Std.802.11-2016</w:t>
            </w:r>
          </w:p>
        </w:tc>
      </w:tr>
      <w:tr w:rsidR="008B0FCC" w:rsidRPr="001D77B1" w14:paraId="4BF564A3" w14:textId="77777777" w:rsidTr="003D7E04">
        <w:trPr>
          <w:cantSplit/>
          <w:jc w:val="center"/>
        </w:trPr>
        <w:tc>
          <w:tcPr>
            <w:tcW w:w="1250" w:type="pct"/>
            <w:vAlign w:val="center"/>
          </w:tcPr>
          <w:p w14:paraId="74F4A488" w14:textId="77777777" w:rsidR="008B0FCC" w:rsidRPr="001D77B1" w:rsidRDefault="008B0FCC" w:rsidP="003D7E04">
            <w:pPr>
              <w:pStyle w:val="Tabletext"/>
            </w:pPr>
            <w:r w:rsidRPr="001D77B1">
              <w:rPr>
                <w:color w:val="000000"/>
              </w:rPr>
              <w:lastRenderedPageBreak/>
              <w:t xml:space="preserve">Premises radio </w:t>
            </w:r>
          </w:p>
        </w:tc>
        <w:tc>
          <w:tcPr>
            <w:tcW w:w="1250" w:type="pct"/>
            <w:vAlign w:val="center"/>
          </w:tcPr>
          <w:p w14:paraId="6858F3BC"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73CDD209" w14:textId="7F2384AB" w:rsidR="003D7E04" w:rsidRPr="001D77B1" w:rsidRDefault="003D7E04" w:rsidP="003D7E04">
            <w:pPr>
              <w:pStyle w:val="Tabletext"/>
              <w:jc w:val="center"/>
              <w:rPr>
                <w:color w:val="000000" w:themeColor="text1"/>
              </w:rPr>
            </w:pPr>
            <w:r>
              <w:t xml:space="preserve"> −</w:t>
            </w:r>
            <w:r w:rsidRPr="001D77B1">
              <w:rPr>
                <w:color w:val="000000" w:themeColor="text1"/>
              </w:rPr>
              <w:t>98</w:t>
            </w:r>
            <w:r>
              <w:rPr>
                <w:color w:val="000000" w:themeColor="text1"/>
              </w:rPr>
              <w:t> </w:t>
            </w:r>
            <w:r w:rsidRPr="001D77B1">
              <w:rPr>
                <w:color w:val="000000" w:themeColor="text1"/>
              </w:rPr>
              <w:t>dBm</w:t>
            </w:r>
          </w:p>
          <w:p w14:paraId="378B56BA" w14:textId="1D438837" w:rsidR="008B0FCC" w:rsidRPr="001D77B1" w:rsidRDefault="003D7E04" w:rsidP="003D7E04">
            <w:pPr>
              <w:pStyle w:val="Tabletext"/>
              <w:jc w:val="center"/>
            </w:pPr>
            <w:r w:rsidRPr="001D77B1">
              <w:rPr>
                <w:color w:val="000000" w:themeColor="text1"/>
              </w:rPr>
              <w:t>(including 11</w:t>
            </w:r>
            <w:r>
              <w:rPr>
                <w:color w:val="000000" w:themeColor="text1"/>
              </w:rPr>
              <w:t> </w:t>
            </w:r>
            <w:proofErr w:type="spellStart"/>
            <w:r w:rsidRPr="001D77B1">
              <w:rPr>
                <w:color w:val="000000" w:themeColor="text1"/>
              </w:rPr>
              <w:t>dBi</w:t>
            </w:r>
            <w:proofErr w:type="spellEnd"/>
            <w:r w:rsidRPr="001D77B1">
              <w:rPr>
                <w:color w:val="000000" w:themeColor="text1"/>
              </w:rPr>
              <w:t xml:space="preserve"> antenna gain)</w:t>
            </w:r>
          </w:p>
        </w:tc>
        <w:tc>
          <w:tcPr>
            <w:tcW w:w="1250" w:type="pct"/>
          </w:tcPr>
          <w:p w14:paraId="1E2A2F51" w14:textId="77777777" w:rsidR="008B0FCC" w:rsidRPr="001D77B1" w:rsidRDefault="008B0FCC" w:rsidP="003D7E04">
            <w:pPr>
              <w:pStyle w:val="Tabletext"/>
              <w:jc w:val="center"/>
              <w:rPr>
                <w:color w:val="000000" w:themeColor="text1"/>
              </w:rPr>
            </w:pPr>
            <w:r w:rsidRPr="001D77B1">
              <w:rPr>
                <w:color w:val="000000" w:themeColor="text1"/>
              </w:rPr>
              <w:t>ARIB RCR STD-1</w:t>
            </w:r>
          </w:p>
          <w:p w14:paraId="5365EC60" w14:textId="77777777" w:rsidR="008B0FCC" w:rsidRPr="001D77B1" w:rsidRDefault="008B0FCC" w:rsidP="003D7E04">
            <w:pPr>
              <w:pStyle w:val="Tabletext"/>
              <w:jc w:val="center"/>
              <w:rPr>
                <w:color w:val="000000" w:themeColor="text1"/>
              </w:rPr>
            </w:pPr>
            <w:r w:rsidRPr="001D77B1">
              <w:rPr>
                <w:color w:val="000000" w:themeColor="text1"/>
              </w:rPr>
              <w:t>ARIB RCR STD-29</w:t>
            </w:r>
          </w:p>
          <w:p w14:paraId="0829F053" w14:textId="77777777" w:rsidR="008B0FCC" w:rsidRPr="001D77B1" w:rsidRDefault="008B0FCC" w:rsidP="003D7E04">
            <w:pPr>
              <w:pStyle w:val="Tabletext"/>
              <w:jc w:val="center"/>
              <w:rPr>
                <w:color w:val="000000" w:themeColor="text1"/>
              </w:rPr>
            </w:pPr>
            <w:r w:rsidRPr="001D77B1">
              <w:rPr>
                <w:color w:val="000000" w:themeColor="text1"/>
              </w:rPr>
              <w:t>(Japan)</w:t>
            </w:r>
          </w:p>
        </w:tc>
      </w:tr>
      <w:tr w:rsidR="008B0FCC" w:rsidRPr="001D77B1" w14:paraId="63CA1701" w14:textId="77777777" w:rsidTr="003D7E04">
        <w:trPr>
          <w:cantSplit/>
          <w:jc w:val="center"/>
        </w:trPr>
        <w:tc>
          <w:tcPr>
            <w:tcW w:w="1250" w:type="pct"/>
            <w:vAlign w:val="center"/>
          </w:tcPr>
          <w:p w14:paraId="20229BCE" w14:textId="77777777" w:rsidR="008B0FCC" w:rsidRPr="001D77B1" w:rsidRDefault="008B0FCC" w:rsidP="003D7E04">
            <w:pPr>
              <w:pStyle w:val="Tabletext"/>
            </w:pPr>
            <w:r w:rsidRPr="001D77B1">
              <w:t>Unmanned mobile image transmission system (Wireless system for drones and other unmanned vehicles)</w:t>
            </w:r>
          </w:p>
        </w:tc>
        <w:tc>
          <w:tcPr>
            <w:tcW w:w="1250" w:type="pct"/>
            <w:vAlign w:val="center"/>
          </w:tcPr>
          <w:p w14:paraId="6ABFF876" w14:textId="77777777" w:rsidR="008B0FCC" w:rsidRPr="001D77B1" w:rsidRDefault="008B0FCC" w:rsidP="003D7E04">
            <w:pPr>
              <w:pStyle w:val="Tabletext"/>
              <w:jc w:val="center"/>
            </w:pPr>
            <w:r w:rsidRPr="001D77B1">
              <w:t>2</w:t>
            </w:r>
            <w:r>
              <w:t> </w:t>
            </w:r>
            <w:r w:rsidRPr="001D77B1">
              <w:t>483.5</w:t>
            </w:r>
            <w:r>
              <w:t> </w:t>
            </w:r>
            <w:r w:rsidRPr="001D77B1">
              <w:t>MHz</w:t>
            </w:r>
            <w:r>
              <w:t xml:space="preserve"> – </w:t>
            </w:r>
            <w:r w:rsidRPr="001D77B1">
              <w:t>2</w:t>
            </w:r>
            <w:r>
              <w:t> </w:t>
            </w:r>
            <w:r w:rsidRPr="001D77B1">
              <w:t>494</w:t>
            </w:r>
            <w:r>
              <w:t> </w:t>
            </w:r>
            <w:r w:rsidRPr="001D77B1">
              <w:t>MHz</w:t>
            </w:r>
          </w:p>
        </w:tc>
        <w:tc>
          <w:tcPr>
            <w:tcW w:w="1250" w:type="pct"/>
            <w:vAlign w:val="center"/>
          </w:tcPr>
          <w:p w14:paraId="03D8FC5F" w14:textId="4B3E721F" w:rsidR="003D7E04" w:rsidRPr="001D77B1" w:rsidRDefault="003D7E04" w:rsidP="003D7E04">
            <w:pPr>
              <w:pStyle w:val="Tabletext"/>
              <w:jc w:val="center"/>
              <w:rPr>
                <w:color w:val="000000" w:themeColor="text1"/>
              </w:rPr>
            </w:pPr>
            <w:r>
              <w:t xml:space="preserve"> −</w:t>
            </w:r>
            <w:r w:rsidRPr="001D77B1">
              <w:rPr>
                <w:color w:val="000000" w:themeColor="text1"/>
              </w:rPr>
              <w:t>98</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(co channel)</w:t>
            </w:r>
          </w:p>
          <w:p w14:paraId="365668EB" w14:textId="77777777" w:rsidR="003D7E04" w:rsidRPr="001D77B1" w:rsidRDefault="003D7E04" w:rsidP="003D7E04">
            <w:pPr>
              <w:pStyle w:val="Tabletext"/>
              <w:jc w:val="center"/>
              <w:rPr>
                <w:color w:val="000000" w:themeColor="text1"/>
              </w:rPr>
            </w:pPr>
            <w:r>
              <w:t>−</w:t>
            </w:r>
            <w:r w:rsidRPr="001D77B1">
              <w:rPr>
                <w:color w:val="000000" w:themeColor="text1"/>
              </w:rPr>
              <w:t>72</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(adjacent channel),</w:t>
            </w:r>
          </w:p>
          <w:p w14:paraId="2C03DB7F" w14:textId="77777777" w:rsidR="003D7E04" w:rsidRPr="001D77B1" w:rsidRDefault="003D7E04" w:rsidP="003D7E04">
            <w:pPr>
              <w:pStyle w:val="Tabletext"/>
              <w:jc w:val="center"/>
              <w:rPr>
                <w:color w:val="000000" w:themeColor="text1"/>
              </w:rPr>
            </w:pPr>
            <w:r>
              <w:t>−</w:t>
            </w:r>
            <w:r w:rsidRPr="001D77B1">
              <w:rPr>
                <w:color w:val="000000" w:themeColor="text1"/>
              </w:rPr>
              <w:t>56</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(alternate adjacent channel)</w:t>
            </w:r>
          </w:p>
          <w:p w14:paraId="61ABC3C5" w14:textId="3C4AD113" w:rsidR="008B0FCC" w:rsidRPr="001D77B1" w:rsidRDefault="003D7E04" w:rsidP="003D7E04">
            <w:pPr>
              <w:pStyle w:val="Tabletext"/>
              <w:jc w:val="center"/>
            </w:pPr>
            <w:r w:rsidRPr="001D77B1">
              <w:rPr>
                <w:color w:val="000000" w:themeColor="text1"/>
              </w:rPr>
              <w:t>(including 6</w:t>
            </w:r>
            <w:r>
              <w:rPr>
                <w:color w:val="000000" w:themeColor="text1"/>
              </w:rPr>
              <w:t> </w:t>
            </w:r>
            <w:proofErr w:type="spellStart"/>
            <w:r w:rsidRPr="001D77B1">
              <w:rPr>
                <w:color w:val="000000" w:themeColor="text1"/>
              </w:rPr>
              <w:t>dBi</w:t>
            </w:r>
            <w:proofErr w:type="spellEnd"/>
            <w:r w:rsidRPr="001D77B1">
              <w:rPr>
                <w:color w:val="000000" w:themeColor="text1"/>
              </w:rPr>
              <w:t xml:space="preserve"> antenna gain)</w:t>
            </w:r>
          </w:p>
        </w:tc>
        <w:tc>
          <w:tcPr>
            <w:tcW w:w="1250" w:type="pct"/>
          </w:tcPr>
          <w:p w14:paraId="5E3CF8C9" w14:textId="77777777" w:rsidR="008B0FCC" w:rsidRPr="001D77B1" w:rsidRDefault="008B0FCC" w:rsidP="003D7E04">
            <w:pPr>
              <w:pStyle w:val="Tabletext"/>
              <w:jc w:val="center"/>
            </w:pPr>
            <w:r w:rsidRPr="001D77B1">
              <w:t>Report on MIC Advisory No.</w:t>
            </w:r>
            <w:r>
              <w:t> </w:t>
            </w:r>
            <w:r w:rsidRPr="001D77B1">
              <w:t>2034</w:t>
            </w:r>
          </w:p>
          <w:p w14:paraId="6421125B" w14:textId="77777777" w:rsidR="008B0FCC" w:rsidRPr="001D77B1" w:rsidRDefault="008B0FCC" w:rsidP="003D7E04">
            <w:pPr>
              <w:pStyle w:val="Tabletext"/>
              <w:jc w:val="center"/>
              <w:rPr>
                <w:color w:val="000000" w:themeColor="text1"/>
              </w:rPr>
            </w:pPr>
            <w:r w:rsidRPr="001D77B1">
              <w:t>(Japan)</w:t>
            </w:r>
          </w:p>
        </w:tc>
      </w:tr>
      <w:tr w:rsidR="008B0FCC" w:rsidRPr="001D77B1" w14:paraId="298EC969" w14:textId="77777777" w:rsidTr="003D7E04">
        <w:trPr>
          <w:cantSplit/>
          <w:jc w:val="center"/>
        </w:trPr>
        <w:tc>
          <w:tcPr>
            <w:tcW w:w="1250" w:type="pct"/>
            <w:vAlign w:val="center"/>
          </w:tcPr>
          <w:p w14:paraId="5AE17B6C" w14:textId="77777777" w:rsidR="008B0FCC" w:rsidRPr="001D77B1" w:rsidRDefault="008B0FCC" w:rsidP="003D7E04">
            <w:pPr>
              <w:pStyle w:val="Tabletext"/>
            </w:pPr>
            <w:r w:rsidRPr="001D77B1">
              <w:t>Geostationary Mobile Satellite Service</w:t>
            </w:r>
          </w:p>
        </w:tc>
        <w:tc>
          <w:tcPr>
            <w:tcW w:w="1250" w:type="pct"/>
            <w:vAlign w:val="center"/>
          </w:tcPr>
          <w:p w14:paraId="1748B3F5" w14:textId="77777777" w:rsidR="008B0FCC" w:rsidRPr="001D77B1" w:rsidRDefault="008B0FCC" w:rsidP="003D7E04">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842CB5" w14:textId="2667DF98" w:rsidR="003D7E04" w:rsidRPr="001D77B1" w:rsidRDefault="003D7E04" w:rsidP="003D7E04">
            <w:pPr>
              <w:pStyle w:val="Tabletext"/>
              <w:jc w:val="center"/>
              <w:rPr>
                <w:color w:val="000000" w:themeColor="text1"/>
              </w:rPr>
            </w:pPr>
            <w:r>
              <w:t xml:space="preserve"> −</w:t>
            </w:r>
            <w:r w:rsidRPr="001D77B1">
              <w:rPr>
                <w:color w:val="000000" w:themeColor="text1"/>
              </w:rPr>
              <w:t>124.9</w:t>
            </w:r>
            <w:r>
              <w:rPr>
                <w:color w:val="000000" w:themeColor="text1"/>
              </w:rPr>
              <w:t> </w:t>
            </w:r>
            <w:r w:rsidRPr="001D77B1">
              <w:rPr>
                <w:color w:val="000000" w:themeColor="text1"/>
              </w:rPr>
              <w:t>dBm/MHz (in band)</w:t>
            </w:r>
          </w:p>
          <w:p w14:paraId="28B4087A" w14:textId="77777777" w:rsidR="003D7E04" w:rsidRPr="001D77B1" w:rsidRDefault="003D7E04" w:rsidP="003D7E04">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5B2C69B0" w14:textId="65E2790D" w:rsidR="008B0FCC" w:rsidRPr="001D77B1" w:rsidRDefault="003D7E04" w:rsidP="003D7E04">
            <w:pPr>
              <w:pStyle w:val="Tabletext"/>
              <w:jc w:val="center"/>
            </w:pPr>
            <w:r w:rsidRPr="001D77B1">
              <w:rPr>
                <w:color w:val="000000" w:themeColor="text1"/>
              </w:rPr>
              <w:t>(out of band, 10-25</w:t>
            </w:r>
            <w:r>
              <w:rPr>
                <w:color w:val="000000" w:themeColor="text1"/>
              </w:rPr>
              <w:t> </w:t>
            </w:r>
            <w:r w:rsidRPr="001D77B1">
              <w:rPr>
                <w:color w:val="000000" w:themeColor="text1"/>
              </w:rPr>
              <w:t>MHz separation)</w:t>
            </w:r>
          </w:p>
        </w:tc>
        <w:tc>
          <w:tcPr>
            <w:tcW w:w="1250" w:type="pct"/>
          </w:tcPr>
          <w:p w14:paraId="34CDF2BE" w14:textId="77777777" w:rsidR="008B0FCC" w:rsidRPr="001D77B1" w:rsidRDefault="008B0FCC" w:rsidP="003D7E04">
            <w:pPr>
              <w:pStyle w:val="Tabletext"/>
              <w:jc w:val="center"/>
            </w:pPr>
            <w:r w:rsidRPr="001D77B1">
              <w:t>Report on MIC Advisory No.</w:t>
            </w:r>
            <w:r>
              <w:t> </w:t>
            </w:r>
            <w:r w:rsidRPr="001D77B1">
              <w:t>2032</w:t>
            </w:r>
          </w:p>
          <w:p w14:paraId="5BE63512" w14:textId="77777777" w:rsidR="008B0FCC" w:rsidRPr="001D77B1" w:rsidRDefault="008B0FCC" w:rsidP="003D7E04">
            <w:pPr>
              <w:pStyle w:val="Tabletext"/>
              <w:jc w:val="center"/>
              <w:rPr>
                <w:color w:val="000000" w:themeColor="text1"/>
              </w:rPr>
            </w:pPr>
            <w:r w:rsidRPr="001D77B1">
              <w:t>(Japan)</w:t>
            </w:r>
          </w:p>
        </w:tc>
      </w:tr>
      <w:tr w:rsidR="008B0FCC" w:rsidRPr="001D77B1" w14:paraId="03492871" w14:textId="77777777" w:rsidTr="003D7E04">
        <w:trPr>
          <w:cantSplit/>
          <w:jc w:val="center"/>
        </w:trPr>
        <w:tc>
          <w:tcPr>
            <w:tcW w:w="1250" w:type="pct"/>
            <w:vAlign w:val="center"/>
          </w:tcPr>
          <w:p w14:paraId="65D17AC3" w14:textId="77777777" w:rsidR="008B0FCC" w:rsidRPr="000F7F94" w:rsidRDefault="008B0FCC" w:rsidP="003D7E04">
            <w:pPr>
              <w:pStyle w:val="Tabletext"/>
              <w:rPr>
                <w:lang w:val="fr-FR"/>
              </w:rPr>
            </w:pPr>
            <w:r w:rsidRPr="000F7F94">
              <w:rPr>
                <w:lang w:val="fr-FR"/>
              </w:rPr>
              <w:t>Non-</w:t>
            </w:r>
            <w:proofErr w:type="spellStart"/>
            <w:r w:rsidRPr="000F7F94">
              <w:rPr>
                <w:lang w:val="fr-FR"/>
              </w:rPr>
              <w:t>Geostationary</w:t>
            </w:r>
            <w:proofErr w:type="spellEnd"/>
            <w:r w:rsidRPr="000F7F94">
              <w:rPr>
                <w:lang w:val="fr-FR"/>
              </w:rPr>
              <w:t xml:space="preserve"> Mobile Satellite Service</w:t>
            </w:r>
          </w:p>
        </w:tc>
        <w:tc>
          <w:tcPr>
            <w:tcW w:w="1250" w:type="pct"/>
            <w:vAlign w:val="center"/>
          </w:tcPr>
          <w:p w14:paraId="305F7ED5" w14:textId="77777777" w:rsidR="008B0FCC" w:rsidRPr="001D77B1" w:rsidRDefault="008B0FCC" w:rsidP="003D7E04">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5A916BBF" w14:textId="42B27D2C" w:rsidR="008B0FCC" w:rsidRPr="001D77B1" w:rsidRDefault="003D7E04" w:rsidP="003D7E04">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712579C3" w14:textId="77777777" w:rsidR="008B0FCC" w:rsidRPr="001D77B1" w:rsidRDefault="008B0FCC" w:rsidP="003D7E04">
            <w:pPr>
              <w:pStyle w:val="Tabletext"/>
              <w:jc w:val="center"/>
            </w:pPr>
            <w:r w:rsidRPr="001D77B1">
              <w:t>Report on MIC Advisory No.</w:t>
            </w:r>
            <w:r>
              <w:t> </w:t>
            </w:r>
            <w:r w:rsidRPr="001D77B1">
              <w:t>82</w:t>
            </w:r>
          </w:p>
          <w:p w14:paraId="45BD1E88" w14:textId="77777777" w:rsidR="008B0FCC" w:rsidRPr="001D77B1" w:rsidRDefault="008B0FCC" w:rsidP="003D7E04">
            <w:pPr>
              <w:pStyle w:val="Tabletext"/>
              <w:jc w:val="center"/>
              <w:rPr>
                <w:color w:val="000000" w:themeColor="text1"/>
              </w:rPr>
            </w:pPr>
            <w:r w:rsidRPr="001D77B1">
              <w:t>(Japan)</w:t>
            </w:r>
          </w:p>
        </w:tc>
      </w:tr>
      <w:tr w:rsidR="008B0FCC" w:rsidRPr="001D77B1" w14:paraId="58753DFD" w14:textId="77777777" w:rsidTr="003D7E04">
        <w:trPr>
          <w:cantSplit/>
          <w:jc w:val="center"/>
        </w:trPr>
        <w:tc>
          <w:tcPr>
            <w:tcW w:w="1250" w:type="pct"/>
            <w:vAlign w:val="center"/>
          </w:tcPr>
          <w:p w14:paraId="28A13325" w14:textId="77777777" w:rsidR="008B0FCC" w:rsidRPr="001D77B1" w:rsidRDefault="008B0FCC" w:rsidP="003D7E04">
            <w:pPr>
              <w:pStyle w:val="Tabletext"/>
            </w:pPr>
            <w:r w:rsidRPr="001D77B1">
              <w:t xml:space="preserve">Broadcasting Service: Field Pickup (FPU) </w:t>
            </w:r>
          </w:p>
        </w:tc>
        <w:tc>
          <w:tcPr>
            <w:tcW w:w="1250" w:type="pct"/>
            <w:vAlign w:val="center"/>
          </w:tcPr>
          <w:p w14:paraId="4B33DFD8" w14:textId="77777777" w:rsidR="008B0FCC" w:rsidRPr="001D77B1" w:rsidRDefault="008B0FCC" w:rsidP="003D7E04">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612A0DA5" w14:textId="13B09DE1" w:rsidR="003D7E04" w:rsidRPr="001D77B1" w:rsidRDefault="003D7E04" w:rsidP="003D7E04">
            <w:pPr>
              <w:pStyle w:val="Tabletext"/>
              <w:jc w:val="center"/>
              <w:rPr>
                <w:color w:val="000000" w:themeColor="text1"/>
              </w:rPr>
            </w:pPr>
            <w:r>
              <w:t xml:space="preserve"> −</w:t>
            </w:r>
            <w:r w:rsidRPr="001D77B1">
              <w:rPr>
                <w:color w:val="000000" w:themeColor="text1"/>
              </w:rPr>
              <w:t>102</w:t>
            </w:r>
            <w:r>
              <w:rPr>
                <w:color w:val="000000" w:themeColor="text1"/>
              </w:rPr>
              <w:t> </w:t>
            </w:r>
            <w:r w:rsidRPr="001D77B1">
              <w:rPr>
                <w:color w:val="000000" w:themeColor="text1"/>
              </w:rPr>
              <w:t>dBm/MHz</w:t>
            </w:r>
          </w:p>
          <w:p w14:paraId="201F444D" w14:textId="60A62676" w:rsidR="008B0FCC" w:rsidRPr="001D77B1" w:rsidRDefault="003D7E04" w:rsidP="003D7E04">
            <w:pPr>
              <w:pStyle w:val="Tabletext"/>
              <w:jc w:val="center"/>
              <w:rPr>
                <w:color w:val="FF0000"/>
              </w:rPr>
            </w:pPr>
            <w:r w:rsidRPr="001D77B1">
              <w:rPr>
                <w:color w:val="000000" w:themeColor="text1"/>
              </w:rPr>
              <w:t>(mobile relay Uplink)</w:t>
            </w:r>
          </w:p>
        </w:tc>
        <w:tc>
          <w:tcPr>
            <w:tcW w:w="1250" w:type="pct"/>
          </w:tcPr>
          <w:p w14:paraId="7F01B479" w14:textId="77777777" w:rsidR="008B0FCC" w:rsidRPr="001D77B1" w:rsidRDefault="008B0FCC" w:rsidP="003D7E04">
            <w:pPr>
              <w:pStyle w:val="Tabletext"/>
              <w:jc w:val="center"/>
            </w:pPr>
            <w:r w:rsidRPr="001D77B1">
              <w:t>Report on MIC Advisory No.</w:t>
            </w:r>
            <w:r>
              <w:t> </w:t>
            </w:r>
            <w:r w:rsidRPr="001D77B1">
              <w:t>2024</w:t>
            </w:r>
          </w:p>
          <w:p w14:paraId="7F757778" w14:textId="77777777" w:rsidR="008B0FCC" w:rsidRPr="001D77B1" w:rsidRDefault="008B0FCC" w:rsidP="003D7E04">
            <w:pPr>
              <w:pStyle w:val="Tabletext"/>
              <w:jc w:val="center"/>
              <w:rPr>
                <w:color w:val="000000" w:themeColor="text1"/>
              </w:rPr>
            </w:pPr>
            <w:r w:rsidRPr="001D77B1">
              <w:t>(Japan)</w:t>
            </w:r>
          </w:p>
        </w:tc>
      </w:tr>
      <w:tr w:rsidR="008B0FCC" w:rsidRPr="001D77B1" w14:paraId="0DBF6E41" w14:textId="77777777" w:rsidTr="003D7E04">
        <w:trPr>
          <w:cantSplit/>
          <w:jc w:val="center"/>
        </w:trPr>
        <w:tc>
          <w:tcPr>
            <w:tcW w:w="1250" w:type="pct"/>
            <w:vAlign w:val="center"/>
          </w:tcPr>
          <w:p w14:paraId="24D7F571" w14:textId="77777777" w:rsidR="008B0FCC" w:rsidRPr="001D77B1" w:rsidRDefault="008B0FCC" w:rsidP="003D7E04">
            <w:pPr>
              <w:pStyle w:val="Tabletext"/>
            </w:pPr>
            <w:r w:rsidRPr="001D77B1">
              <w:t>Radio astronomy</w:t>
            </w:r>
          </w:p>
        </w:tc>
        <w:tc>
          <w:tcPr>
            <w:tcW w:w="1250" w:type="pct"/>
            <w:vAlign w:val="center"/>
          </w:tcPr>
          <w:p w14:paraId="0BEFC46C" w14:textId="77777777" w:rsidR="008B0FCC" w:rsidRPr="001D77B1" w:rsidRDefault="008B0FCC" w:rsidP="003D7E04">
            <w:pPr>
              <w:pStyle w:val="Tabletext"/>
              <w:jc w:val="center"/>
            </w:pPr>
            <w:r w:rsidRPr="001D77B1">
              <w:t>2</w:t>
            </w:r>
            <w:r>
              <w:t> </w:t>
            </w:r>
            <w:r w:rsidRPr="001D77B1">
              <w:t>695</w:t>
            </w:r>
            <w:r>
              <w:t> </w:t>
            </w:r>
            <w:r w:rsidRPr="001D77B1">
              <w:t>MHz</w:t>
            </w:r>
          </w:p>
        </w:tc>
        <w:tc>
          <w:tcPr>
            <w:tcW w:w="1250" w:type="pct"/>
            <w:vAlign w:val="center"/>
          </w:tcPr>
          <w:p w14:paraId="084F2AF2" w14:textId="5F1FBF03" w:rsidR="008B0FCC" w:rsidRPr="001D77B1" w:rsidRDefault="008B0FCC" w:rsidP="003D7E04">
            <w:pPr>
              <w:pStyle w:val="Tabletext"/>
              <w:jc w:val="center"/>
              <w:rPr>
                <w:color w:val="FF0000"/>
              </w:rPr>
            </w:pPr>
            <w:r>
              <w:t>−</w:t>
            </w:r>
            <w:r w:rsidRPr="001D77B1">
              <w:rPr>
                <w:color w:val="000000" w:themeColor="text1"/>
              </w:rPr>
              <w:t>187</w:t>
            </w:r>
            <w:r>
              <w:rPr>
                <w:color w:val="000000" w:themeColor="text1"/>
              </w:rPr>
              <w:t> </w:t>
            </w:r>
            <w:proofErr w:type="spellStart"/>
            <w:r w:rsidRPr="001D77B1">
              <w:rPr>
                <w:color w:val="000000" w:themeColor="text1"/>
              </w:rPr>
              <w:t>dB</w:t>
            </w:r>
            <w:r w:rsidR="00145D42">
              <w:rPr>
                <w:color w:val="000000" w:themeColor="text1"/>
              </w:rPr>
              <w:t>W</w:t>
            </w:r>
            <w:proofErr w:type="spellEnd"/>
            <w:r w:rsidRPr="001D77B1">
              <w:rPr>
                <w:color w:val="000000" w:themeColor="text1"/>
              </w:rPr>
              <w:t>/MHz</w:t>
            </w:r>
          </w:p>
        </w:tc>
        <w:tc>
          <w:tcPr>
            <w:tcW w:w="1250" w:type="pct"/>
          </w:tcPr>
          <w:p w14:paraId="602F32DF" w14:textId="77777777" w:rsidR="008B0FCC" w:rsidRPr="001D77B1" w:rsidRDefault="008B0FCC" w:rsidP="003D7E04">
            <w:pPr>
              <w:pStyle w:val="Tabletext"/>
              <w:jc w:val="center"/>
              <w:rPr>
                <w:color w:val="000000" w:themeColor="text1"/>
              </w:rPr>
            </w:pPr>
            <w:r w:rsidRPr="001D77B1">
              <w:rPr>
                <w:color w:val="000000" w:themeColor="text1"/>
              </w:rPr>
              <w:t>ITU-R RA.769-2</w:t>
            </w:r>
          </w:p>
        </w:tc>
      </w:tr>
      <w:tr w:rsidR="008B0FCC" w:rsidRPr="001D77B1" w14:paraId="0431FA4E" w14:textId="77777777" w:rsidTr="003D7E04">
        <w:trPr>
          <w:cantSplit/>
          <w:jc w:val="center"/>
        </w:trPr>
        <w:tc>
          <w:tcPr>
            <w:tcW w:w="1250" w:type="pct"/>
            <w:tcBorders>
              <w:bottom w:val="single" w:sz="4" w:space="0" w:color="auto"/>
            </w:tcBorders>
            <w:vAlign w:val="center"/>
          </w:tcPr>
          <w:p w14:paraId="03F573E8" w14:textId="77777777" w:rsidR="008B0FCC" w:rsidRPr="001D77B1" w:rsidRDefault="008B0FCC" w:rsidP="003D7E04">
            <w:pPr>
              <w:pStyle w:val="Tabletext"/>
            </w:pPr>
            <w:r w:rsidRPr="001D77B1">
              <w:t>Amateur radio</w:t>
            </w:r>
          </w:p>
        </w:tc>
        <w:tc>
          <w:tcPr>
            <w:tcW w:w="1250" w:type="pct"/>
            <w:tcBorders>
              <w:bottom w:val="single" w:sz="4" w:space="0" w:color="auto"/>
            </w:tcBorders>
            <w:vAlign w:val="center"/>
          </w:tcPr>
          <w:p w14:paraId="7A6C38E9"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24D0343D" w14:textId="5B12E1E8" w:rsidR="008B0FCC" w:rsidRPr="001D77B1" w:rsidRDefault="003D7E04" w:rsidP="003D7E04">
            <w:pPr>
              <w:pStyle w:val="Tabletext"/>
              <w:jc w:val="center"/>
              <w:rPr>
                <w:color w:val="FF0000"/>
              </w:rPr>
            </w:pPr>
            <w:r>
              <w:t xml:space="preserve"> −</w:t>
            </w:r>
            <w:r w:rsidRPr="001D77B1">
              <w:rPr>
                <w:color w:val="000000" w:themeColor="text1"/>
              </w:rPr>
              <w:t>110.83</w:t>
            </w:r>
            <w:r>
              <w:rPr>
                <w:color w:val="000000" w:themeColor="text1"/>
              </w:rPr>
              <w:t> </w:t>
            </w:r>
            <w:r w:rsidRPr="001D77B1">
              <w:rPr>
                <w:color w:val="000000" w:themeColor="text1"/>
              </w:rPr>
              <w:t>dBm/MHz</w:t>
            </w:r>
          </w:p>
        </w:tc>
        <w:tc>
          <w:tcPr>
            <w:tcW w:w="1250" w:type="pct"/>
            <w:tcBorders>
              <w:bottom w:val="single" w:sz="4" w:space="0" w:color="auto"/>
            </w:tcBorders>
          </w:tcPr>
          <w:p w14:paraId="1BF79593" w14:textId="77777777" w:rsidR="008B0FCC" w:rsidRPr="001D77B1" w:rsidRDefault="008B0FCC" w:rsidP="003D7E04">
            <w:pPr>
              <w:pStyle w:val="Tabletext"/>
              <w:jc w:val="center"/>
              <w:rPr>
                <w:color w:val="000000" w:themeColor="text1"/>
              </w:rPr>
            </w:pPr>
            <w:r w:rsidRPr="001D77B1">
              <w:rPr>
                <w:color w:val="000000" w:themeColor="text1"/>
              </w:rPr>
              <w:t>JARL</w:t>
            </w:r>
            <w:r w:rsidRPr="001D77B1">
              <w:rPr>
                <w:color w:val="000000" w:themeColor="text1"/>
                <w:vertAlign w:val="superscript"/>
              </w:rPr>
              <w:t xml:space="preserve">*2 </w:t>
            </w:r>
            <w:r w:rsidRPr="001D77B1">
              <w:rPr>
                <w:color w:val="000000" w:themeColor="text1"/>
              </w:rPr>
              <w:t>requirement</w:t>
            </w:r>
          </w:p>
        </w:tc>
      </w:tr>
      <w:tr w:rsidR="008B0FCC" w:rsidRPr="001D77B1" w14:paraId="45DA3D25" w14:textId="77777777" w:rsidTr="003D7E04">
        <w:trPr>
          <w:cantSplit/>
          <w:jc w:val="center"/>
        </w:trPr>
        <w:tc>
          <w:tcPr>
            <w:tcW w:w="5000" w:type="pct"/>
            <w:gridSpan w:val="4"/>
            <w:tcBorders>
              <w:top w:val="single" w:sz="4" w:space="0" w:color="auto"/>
              <w:left w:val="nil"/>
              <w:bottom w:val="nil"/>
              <w:right w:val="nil"/>
            </w:tcBorders>
            <w:vAlign w:val="center"/>
          </w:tcPr>
          <w:p w14:paraId="0C5C23E8" w14:textId="77777777" w:rsidR="008B0FCC" w:rsidRDefault="008B0FCC" w:rsidP="003D7E04">
            <w:pPr>
              <w:pStyle w:val="Tablelegend"/>
            </w:pPr>
            <w:r w:rsidRPr="000F7F94">
              <w:rPr>
                <w:vertAlign w:val="superscript"/>
              </w:rPr>
              <w:t>*2</w:t>
            </w:r>
            <w:r w:rsidRPr="00C21412">
              <w:t>:</w:t>
            </w:r>
            <w:r>
              <w:t xml:space="preserve"> </w:t>
            </w:r>
            <w:r w:rsidRPr="001D77B1">
              <w:t>The Japan Amateur Radio League, Inc. (https://www.jarl.org/English/0-2.htm)</w:t>
            </w:r>
          </w:p>
        </w:tc>
      </w:tr>
    </w:tbl>
    <w:p w14:paraId="60688151" w14:textId="77777777" w:rsidR="008B0FCC" w:rsidRPr="001D77B1" w:rsidRDefault="008B0FCC" w:rsidP="008B0FCC">
      <w:pPr>
        <w:pStyle w:val="Tablefin"/>
      </w:pPr>
    </w:p>
    <w:p w14:paraId="193DE4A5" w14:textId="77777777" w:rsidR="008B0FCC" w:rsidRPr="001D77B1" w:rsidRDefault="008B0FCC" w:rsidP="008B0FCC">
      <w:pPr>
        <w:pStyle w:val="TableNo"/>
      </w:pPr>
      <w:r w:rsidRPr="001D77B1">
        <w:t xml:space="preserve">TABLE </w:t>
      </w:r>
      <w:r>
        <w:t>6</w:t>
      </w:r>
    </w:p>
    <w:p w14:paraId="767956D8" w14:textId="41F5E50E" w:rsidR="008B0FCC" w:rsidRPr="001D77B1" w:rsidRDefault="008B0FCC" w:rsidP="008B0FCC">
      <w:pPr>
        <w:pStyle w:val="Tabletitle"/>
      </w:pPr>
      <w:r w:rsidRPr="001D77B1">
        <w:t>5</w:t>
      </w:r>
      <w:r>
        <w:t xml:space="preserve"> </w:t>
      </w:r>
      <w:r w:rsidRPr="001D77B1">
        <w:t>738-5</w:t>
      </w:r>
      <w:r>
        <w:t xml:space="preserve"> </w:t>
      </w:r>
      <w:r w:rsidRPr="001D77B1">
        <w:t xml:space="preserve">766 </w:t>
      </w:r>
      <w:r>
        <w:t>M</w:t>
      </w:r>
      <w:r w:rsidRPr="001D77B1">
        <w:t xml:space="preserve">Hz radiocommunication systems and services considered in the study </w:t>
      </w:r>
    </w:p>
    <w:tbl>
      <w:tblPr>
        <w:tblStyle w:val="TableGrid"/>
        <w:tblW w:w="9629" w:type="dxa"/>
        <w:jc w:val="center"/>
        <w:tblLook w:val="04A0" w:firstRow="1" w:lastRow="0" w:firstColumn="1" w:lastColumn="0" w:noHBand="0" w:noVBand="1"/>
      </w:tblPr>
      <w:tblGrid>
        <w:gridCol w:w="2407"/>
        <w:gridCol w:w="2407"/>
        <w:gridCol w:w="2407"/>
        <w:gridCol w:w="2408"/>
      </w:tblGrid>
      <w:tr w:rsidR="008B0FCC" w:rsidRPr="001D77B1" w14:paraId="1BA6980D" w14:textId="77777777" w:rsidTr="003D7E04">
        <w:trPr>
          <w:cantSplit/>
          <w:tblHeader/>
          <w:jc w:val="center"/>
        </w:trPr>
        <w:tc>
          <w:tcPr>
            <w:tcW w:w="2407" w:type="dxa"/>
            <w:vAlign w:val="center"/>
          </w:tcPr>
          <w:p w14:paraId="2805928F" w14:textId="77777777" w:rsidR="008B0FCC" w:rsidRPr="001D77B1" w:rsidRDefault="008B0FCC" w:rsidP="003D7E04">
            <w:pPr>
              <w:pStyle w:val="Tablehead"/>
            </w:pPr>
            <w:r w:rsidRPr="001D77B1">
              <w:t>System</w:t>
            </w:r>
          </w:p>
        </w:tc>
        <w:tc>
          <w:tcPr>
            <w:tcW w:w="2407" w:type="dxa"/>
            <w:vAlign w:val="center"/>
          </w:tcPr>
          <w:p w14:paraId="78D4359D" w14:textId="77777777" w:rsidR="008B0FCC" w:rsidRPr="001D77B1" w:rsidRDefault="008B0FCC" w:rsidP="003D7E04">
            <w:pPr>
              <w:pStyle w:val="Tablehead"/>
            </w:pPr>
            <w:r w:rsidRPr="001D77B1">
              <w:t>Frequency</w:t>
            </w:r>
          </w:p>
        </w:tc>
        <w:tc>
          <w:tcPr>
            <w:tcW w:w="2407" w:type="dxa"/>
            <w:vAlign w:val="center"/>
          </w:tcPr>
          <w:p w14:paraId="0019B4AF" w14:textId="77777777" w:rsidR="008B0FCC" w:rsidRPr="001D77B1" w:rsidRDefault="008B0FCC" w:rsidP="003D7E04">
            <w:pPr>
              <w:pStyle w:val="Tablehead"/>
            </w:pPr>
            <w:r w:rsidRPr="001D77B1">
              <w:t>Protection criterion</w:t>
            </w:r>
          </w:p>
        </w:tc>
        <w:tc>
          <w:tcPr>
            <w:tcW w:w="2408" w:type="dxa"/>
          </w:tcPr>
          <w:p w14:paraId="75355FBC" w14:textId="77777777" w:rsidR="008B0FCC" w:rsidRPr="001D77B1" w:rsidRDefault="008B0FCC" w:rsidP="003D7E04">
            <w:pPr>
              <w:pStyle w:val="Tablehead"/>
            </w:pPr>
            <w:r w:rsidRPr="001D77B1">
              <w:t>References</w:t>
            </w:r>
          </w:p>
        </w:tc>
      </w:tr>
      <w:tr w:rsidR="008B0FCC" w:rsidRPr="001D77B1" w14:paraId="085911EE" w14:textId="77777777" w:rsidTr="003D7E04">
        <w:trPr>
          <w:cantSplit/>
          <w:jc w:val="center"/>
        </w:trPr>
        <w:tc>
          <w:tcPr>
            <w:tcW w:w="2407" w:type="dxa"/>
            <w:vAlign w:val="center"/>
          </w:tcPr>
          <w:p w14:paraId="6123E970" w14:textId="77777777" w:rsidR="008B0FCC" w:rsidRPr="001D77B1" w:rsidRDefault="008B0FCC" w:rsidP="003D7E04">
            <w:pPr>
              <w:pStyle w:val="Tabletext"/>
            </w:pPr>
            <w:r w:rsidRPr="001D77B1">
              <w:t>Wireless LAN (W56)</w:t>
            </w:r>
          </w:p>
        </w:tc>
        <w:tc>
          <w:tcPr>
            <w:tcW w:w="2407" w:type="dxa"/>
            <w:vAlign w:val="center"/>
          </w:tcPr>
          <w:p w14:paraId="39BF48CD" w14:textId="77777777" w:rsidR="008B0FCC" w:rsidRPr="001D77B1" w:rsidRDefault="008B0FCC" w:rsidP="003D7E04">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A58B583" w14:textId="77777777" w:rsidR="008B0FCC" w:rsidRPr="001D77B1" w:rsidRDefault="008B0FCC" w:rsidP="003D7E04">
            <w:pPr>
              <w:pStyle w:val="Tabletext"/>
              <w:jc w:val="center"/>
            </w:pPr>
            <w:r>
              <w:t>−</w:t>
            </w:r>
            <w:r w:rsidRPr="001D77B1">
              <w:t>63</w:t>
            </w:r>
            <w:r>
              <w:t> </w:t>
            </w:r>
            <w:r w:rsidRPr="001D77B1">
              <w:t>dBm</w:t>
            </w:r>
            <w:r>
              <w:t xml:space="preserve"> </w:t>
            </w:r>
            <w:r w:rsidRPr="001D77B1">
              <w:t>(adjacent channel),</w:t>
            </w:r>
          </w:p>
          <w:p w14:paraId="38386903" w14:textId="77777777" w:rsidR="008B0FCC" w:rsidRPr="001D77B1" w:rsidRDefault="008B0FCC" w:rsidP="003D7E04">
            <w:pPr>
              <w:pStyle w:val="Tabletext"/>
              <w:jc w:val="center"/>
            </w:pPr>
            <w:r>
              <w:t>−</w:t>
            </w:r>
            <w:r w:rsidRPr="001D77B1">
              <w:t>47</w:t>
            </w:r>
            <w:r>
              <w:t> </w:t>
            </w:r>
            <w:r w:rsidRPr="001D77B1">
              <w:t>dBm</w:t>
            </w:r>
            <w:r>
              <w:t xml:space="preserve"> </w:t>
            </w:r>
            <w:r w:rsidRPr="001D77B1">
              <w:t>(alternate adjacent channel)</w:t>
            </w:r>
          </w:p>
        </w:tc>
        <w:tc>
          <w:tcPr>
            <w:tcW w:w="2408" w:type="dxa"/>
          </w:tcPr>
          <w:p w14:paraId="67216CD5" w14:textId="77777777" w:rsidR="008B0FCC" w:rsidRPr="00C21412" w:rsidRDefault="008B0FCC" w:rsidP="003D7E04">
            <w:pPr>
              <w:pStyle w:val="Tabletext"/>
              <w:jc w:val="center"/>
              <w:rPr>
                <w:color w:val="000000" w:themeColor="text1"/>
              </w:rPr>
            </w:pPr>
            <w:r w:rsidRPr="001D77B1">
              <w:rPr>
                <w:color w:val="000000" w:themeColor="text1"/>
              </w:rPr>
              <w:t>IEEE Std.802.11-2016</w:t>
            </w:r>
          </w:p>
        </w:tc>
      </w:tr>
      <w:tr w:rsidR="008B0FCC" w:rsidRPr="001D77B1" w14:paraId="346FF58F" w14:textId="77777777" w:rsidTr="003D7E04">
        <w:trPr>
          <w:cantSplit/>
          <w:jc w:val="center"/>
        </w:trPr>
        <w:tc>
          <w:tcPr>
            <w:tcW w:w="2407" w:type="dxa"/>
            <w:vAlign w:val="center"/>
          </w:tcPr>
          <w:p w14:paraId="5C11962D" w14:textId="77777777" w:rsidR="008B0FCC" w:rsidRPr="001D77B1" w:rsidRDefault="008B0FCC" w:rsidP="003D7E04">
            <w:pPr>
              <w:pStyle w:val="Tabletext"/>
            </w:pPr>
            <w:r w:rsidRPr="001D77B1">
              <w:t>Dedicated Short Range Communication (DSRC)</w:t>
            </w:r>
          </w:p>
        </w:tc>
        <w:tc>
          <w:tcPr>
            <w:tcW w:w="2407" w:type="dxa"/>
            <w:vAlign w:val="center"/>
          </w:tcPr>
          <w:p w14:paraId="29BB1776" w14:textId="77777777" w:rsidR="008B0FCC" w:rsidRPr="001D77B1" w:rsidRDefault="008B0FCC" w:rsidP="003D7E04">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A94E79A" w14:textId="385DF52C" w:rsidR="003D7E04" w:rsidRPr="001D77B1" w:rsidRDefault="003D7E04" w:rsidP="003D7E04">
            <w:pPr>
              <w:pStyle w:val="Tabletext"/>
              <w:jc w:val="center"/>
            </w:pPr>
            <w:r>
              <w:t xml:space="preserve"> −</w:t>
            </w:r>
            <w:r w:rsidRPr="001D77B1">
              <w:t>42</w:t>
            </w:r>
            <w:r>
              <w:t xml:space="preserve"> </w:t>
            </w:r>
            <w:r w:rsidRPr="001D77B1">
              <w:t>dBm</w:t>
            </w:r>
            <w:r>
              <w:br/>
            </w:r>
            <w:r w:rsidRPr="001D77B1">
              <w:t>(class-2, spurs response rejection),</w:t>
            </w:r>
          </w:p>
          <w:p w14:paraId="097FDEEA" w14:textId="49711F63" w:rsidR="008B0FCC" w:rsidRPr="001D77B1" w:rsidRDefault="003D7E04" w:rsidP="003D7E04">
            <w:pPr>
              <w:pStyle w:val="Tabletext"/>
              <w:jc w:val="center"/>
            </w:pPr>
            <w:r>
              <w:t>−</w:t>
            </w:r>
            <w:r w:rsidRPr="001D77B1">
              <w:t>100</w:t>
            </w:r>
            <w:r>
              <w:t xml:space="preserve"> </w:t>
            </w:r>
            <w:r w:rsidRPr="001D77B1">
              <w:t>dBm</w:t>
            </w:r>
            <w:r>
              <w:t xml:space="preserve"> </w:t>
            </w:r>
            <w:r w:rsidRPr="001D77B1">
              <w:t>(class-2)</w:t>
            </w:r>
          </w:p>
        </w:tc>
        <w:tc>
          <w:tcPr>
            <w:tcW w:w="2408" w:type="dxa"/>
          </w:tcPr>
          <w:p w14:paraId="46AD0928" w14:textId="77777777" w:rsidR="008B0FCC" w:rsidRPr="001D77B1" w:rsidRDefault="008B0FCC" w:rsidP="003D7E04">
            <w:pPr>
              <w:pStyle w:val="Tabletext"/>
              <w:jc w:val="center"/>
            </w:pPr>
            <w:r w:rsidRPr="001D77B1">
              <w:t>ARIB STD-T75</w:t>
            </w:r>
          </w:p>
          <w:p w14:paraId="774530D9" w14:textId="77777777" w:rsidR="008B0FCC" w:rsidRPr="001D77B1" w:rsidRDefault="008B0FCC" w:rsidP="003D7E04">
            <w:pPr>
              <w:pStyle w:val="Tabletext"/>
              <w:jc w:val="center"/>
            </w:pPr>
            <w:r w:rsidRPr="001D77B1">
              <w:t>(Japan)</w:t>
            </w:r>
          </w:p>
        </w:tc>
      </w:tr>
      <w:tr w:rsidR="008B0FCC" w:rsidRPr="001D77B1" w14:paraId="2CD44911" w14:textId="77777777" w:rsidTr="003D7E04">
        <w:trPr>
          <w:cantSplit/>
          <w:jc w:val="center"/>
        </w:trPr>
        <w:tc>
          <w:tcPr>
            <w:tcW w:w="2407" w:type="dxa"/>
            <w:vAlign w:val="center"/>
          </w:tcPr>
          <w:p w14:paraId="462C4B30" w14:textId="77777777" w:rsidR="008B0FCC" w:rsidRPr="001D77B1" w:rsidRDefault="008B0FCC" w:rsidP="003D7E04">
            <w:pPr>
              <w:pStyle w:val="Tabletext"/>
            </w:pPr>
            <w:r w:rsidRPr="001D77B1">
              <w:t>Broadcasting Service: Studio to Transmitter Link (STL) &amp; Transmitter to Transmitter Link (TTL)</w:t>
            </w:r>
          </w:p>
        </w:tc>
        <w:tc>
          <w:tcPr>
            <w:tcW w:w="2407" w:type="dxa"/>
            <w:vAlign w:val="center"/>
          </w:tcPr>
          <w:p w14:paraId="2C4D3AEB"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29DA11FA" w14:textId="3A736D54" w:rsidR="008B0FCC" w:rsidRPr="001D77B1" w:rsidRDefault="003D7E04" w:rsidP="003D7E04">
            <w:pPr>
              <w:pStyle w:val="Tabletext"/>
              <w:jc w:val="center"/>
            </w:pPr>
            <w:r>
              <w:t xml:space="preserve"> −</w:t>
            </w:r>
            <w:r w:rsidRPr="001D77B1">
              <w:t>101.6</w:t>
            </w:r>
            <w:r>
              <w:t> </w:t>
            </w:r>
            <w:r w:rsidRPr="001D77B1">
              <w:t>dBm</w:t>
            </w:r>
            <w:r>
              <w:br/>
            </w:r>
            <w:r w:rsidRPr="001D77B1">
              <w:t>(equivalent thermal noise level)</w:t>
            </w:r>
          </w:p>
        </w:tc>
        <w:tc>
          <w:tcPr>
            <w:tcW w:w="2408" w:type="dxa"/>
          </w:tcPr>
          <w:p w14:paraId="7E1FED6B" w14:textId="77777777" w:rsidR="008B0FCC" w:rsidRPr="001D77B1" w:rsidRDefault="008B0FCC" w:rsidP="003D7E04">
            <w:pPr>
              <w:pStyle w:val="Tabletext"/>
              <w:jc w:val="center"/>
            </w:pPr>
            <w:r w:rsidRPr="001D77B1">
              <w:t>ARIB_STD-B22</w:t>
            </w:r>
          </w:p>
          <w:p w14:paraId="29E40D05" w14:textId="77777777" w:rsidR="008B0FCC" w:rsidRPr="001D77B1" w:rsidRDefault="008B0FCC" w:rsidP="003D7E04">
            <w:pPr>
              <w:pStyle w:val="Tabletext"/>
              <w:jc w:val="center"/>
            </w:pPr>
            <w:r w:rsidRPr="001D77B1">
              <w:t>(Japan)</w:t>
            </w:r>
          </w:p>
        </w:tc>
      </w:tr>
      <w:tr w:rsidR="008B0FCC" w:rsidRPr="001D77B1" w14:paraId="2F4CC112" w14:textId="77777777" w:rsidTr="003D7E04">
        <w:trPr>
          <w:cantSplit/>
          <w:jc w:val="center"/>
        </w:trPr>
        <w:tc>
          <w:tcPr>
            <w:tcW w:w="2407" w:type="dxa"/>
            <w:vAlign w:val="center"/>
          </w:tcPr>
          <w:p w14:paraId="6703D941" w14:textId="77777777" w:rsidR="008B0FCC" w:rsidRPr="001D77B1" w:rsidRDefault="008B0FCC" w:rsidP="003D7E04">
            <w:pPr>
              <w:pStyle w:val="Tabletext"/>
            </w:pPr>
            <w:r w:rsidRPr="001D77B1">
              <w:t>Broadcasting Service: Field Pickup (FPU) &amp; Transmitter to Studio Link (TSL) systems</w:t>
            </w:r>
          </w:p>
        </w:tc>
        <w:tc>
          <w:tcPr>
            <w:tcW w:w="2407" w:type="dxa"/>
            <w:vAlign w:val="center"/>
          </w:tcPr>
          <w:p w14:paraId="19B288C7"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7135FEED" w14:textId="4A112355" w:rsidR="008B0FCC" w:rsidRPr="001D77B1" w:rsidRDefault="003D7E04" w:rsidP="003D7E04">
            <w:pPr>
              <w:pStyle w:val="Tabletext"/>
              <w:jc w:val="center"/>
            </w:pPr>
            <w:r>
              <w:t xml:space="preserve"> −</w:t>
            </w:r>
            <w:r w:rsidRPr="001D77B1">
              <w:t>89.4</w:t>
            </w:r>
            <w:r>
              <w:t> </w:t>
            </w:r>
            <w:r w:rsidRPr="001D77B1">
              <w:t>dBm</w:t>
            </w:r>
            <w:r>
              <w:br/>
            </w:r>
            <w:r w:rsidRPr="001D77B1">
              <w:t>(FPU fixed relay station)</w:t>
            </w:r>
          </w:p>
        </w:tc>
        <w:tc>
          <w:tcPr>
            <w:tcW w:w="2408" w:type="dxa"/>
          </w:tcPr>
          <w:p w14:paraId="6DAE6695" w14:textId="77777777" w:rsidR="008B0FCC" w:rsidRPr="001D77B1" w:rsidRDefault="008B0FCC" w:rsidP="003D7E04">
            <w:pPr>
              <w:pStyle w:val="Tabletext"/>
              <w:jc w:val="center"/>
            </w:pPr>
            <w:r w:rsidRPr="001D77B1">
              <w:t>ARIB STD-B33</w:t>
            </w:r>
          </w:p>
          <w:p w14:paraId="56A266C0" w14:textId="77777777" w:rsidR="008B0FCC" w:rsidRPr="001D77B1" w:rsidRDefault="008B0FCC" w:rsidP="003D7E04">
            <w:pPr>
              <w:pStyle w:val="Tabletext"/>
              <w:jc w:val="center"/>
            </w:pPr>
            <w:r w:rsidRPr="001D77B1">
              <w:t>(Japan)</w:t>
            </w:r>
          </w:p>
        </w:tc>
      </w:tr>
      <w:tr w:rsidR="008B0FCC" w:rsidRPr="001D77B1" w14:paraId="05320B6C" w14:textId="77777777" w:rsidTr="003D7E04">
        <w:trPr>
          <w:cantSplit/>
          <w:jc w:val="center"/>
        </w:trPr>
        <w:tc>
          <w:tcPr>
            <w:tcW w:w="2407" w:type="dxa"/>
            <w:vAlign w:val="center"/>
          </w:tcPr>
          <w:p w14:paraId="2E97A9E7" w14:textId="77777777" w:rsidR="008B0FCC" w:rsidRPr="001D77B1" w:rsidRDefault="008B0FCC" w:rsidP="003D7E04">
            <w:pPr>
              <w:pStyle w:val="Tabletext"/>
            </w:pPr>
            <w:r w:rsidRPr="001D77B1">
              <w:lastRenderedPageBreak/>
              <w:t>Unmanned mobile image transmission system (Wireless system for drones and other unmanned vehicles)</w:t>
            </w:r>
          </w:p>
        </w:tc>
        <w:tc>
          <w:tcPr>
            <w:tcW w:w="2407" w:type="dxa"/>
            <w:vAlign w:val="center"/>
          </w:tcPr>
          <w:p w14:paraId="0B5DDF02"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44DA3EA8" w14:textId="3E702597" w:rsidR="003D7E04" w:rsidRPr="001D77B1" w:rsidRDefault="003D7E04" w:rsidP="003D7E04">
            <w:pPr>
              <w:pStyle w:val="Tabletext"/>
              <w:jc w:val="center"/>
            </w:pPr>
            <w:r>
              <w:t xml:space="preserve"> −</w:t>
            </w:r>
            <w:r w:rsidRPr="001D77B1">
              <w:t>98</w:t>
            </w:r>
            <w:r>
              <w:t> </w:t>
            </w:r>
            <w:r w:rsidRPr="001D77B1">
              <w:t>dBm</w:t>
            </w:r>
            <w:r>
              <w:t xml:space="preserve"> </w:t>
            </w:r>
            <w:r w:rsidRPr="001D77B1">
              <w:t>(in-band),</w:t>
            </w:r>
          </w:p>
          <w:p w14:paraId="03A2847B" w14:textId="77777777" w:rsidR="003D7E04" w:rsidRPr="001D77B1" w:rsidRDefault="003D7E04" w:rsidP="003D7E04">
            <w:pPr>
              <w:pStyle w:val="Tabletext"/>
              <w:jc w:val="center"/>
            </w:pPr>
            <w:r>
              <w:t>−</w:t>
            </w:r>
            <w:r w:rsidRPr="001D77B1">
              <w:t>72</w:t>
            </w:r>
            <w:r>
              <w:t> </w:t>
            </w:r>
            <w:r w:rsidRPr="001D77B1">
              <w:t>dBm</w:t>
            </w:r>
            <w:r>
              <w:t xml:space="preserve"> </w:t>
            </w:r>
            <w:r w:rsidRPr="001D77B1">
              <w:t>(adjacent channel),</w:t>
            </w:r>
          </w:p>
          <w:p w14:paraId="0CC1272C" w14:textId="77777777" w:rsidR="003D7E04" w:rsidRPr="001D77B1" w:rsidRDefault="003D7E04" w:rsidP="003D7E04">
            <w:pPr>
              <w:pStyle w:val="Tabletext"/>
              <w:jc w:val="center"/>
            </w:pPr>
            <w:r>
              <w:t>−</w:t>
            </w:r>
            <w:r w:rsidRPr="001D77B1">
              <w:t>56</w:t>
            </w:r>
            <w:r>
              <w:t> </w:t>
            </w:r>
            <w:r w:rsidRPr="001D77B1">
              <w:t>dBm</w:t>
            </w:r>
            <w:r>
              <w:t xml:space="preserve"> </w:t>
            </w:r>
            <w:r w:rsidRPr="001D77B1">
              <w:t>(alternate adjacent channel)</w:t>
            </w:r>
          </w:p>
          <w:p w14:paraId="2B410C45" w14:textId="69087735" w:rsidR="008B0FCC" w:rsidRPr="001D77B1" w:rsidRDefault="008B0FCC" w:rsidP="003D7E04">
            <w:pPr>
              <w:pStyle w:val="Tabletext"/>
              <w:jc w:val="center"/>
            </w:pPr>
          </w:p>
        </w:tc>
        <w:tc>
          <w:tcPr>
            <w:tcW w:w="2408" w:type="dxa"/>
          </w:tcPr>
          <w:p w14:paraId="1B3D638B" w14:textId="77777777" w:rsidR="008B0FCC" w:rsidRPr="001D77B1" w:rsidRDefault="008B0FCC" w:rsidP="003D7E04">
            <w:pPr>
              <w:pStyle w:val="Tabletext"/>
              <w:jc w:val="center"/>
            </w:pPr>
            <w:r w:rsidRPr="001D77B1">
              <w:t>Report on MIC Advisory No.</w:t>
            </w:r>
            <w:r>
              <w:t> </w:t>
            </w:r>
            <w:r w:rsidRPr="001D77B1">
              <w:t>2034</w:t>
            </w:r>
          </w:p>
          <w:p w14:paraId="1D208F9C" w14:textId="77777777" w:rsidR="008B0FCC" w:rsidRPr="001D77B1" w:rsidRDefault="008B0FCC" w:rsidP="003D7E04">
            <w:pPr>
              <w:pStyle w:val="Tabletext"/>
              <w:jc w:val="center"/>
            </w:pPr>
            <w:r w:rsidRPr="001D77B1">
              <w:t>(Japan)</w:t>
            </w:r>
          </w:p>
        </w:tc>
      </w:tr>
      <w:tr w:rsidR="008B0FCC" w:rsidRPr="001D77B1" w14:paraId="67151494" w14:textId="77777777" w:rsidTr="003D7E04">
        <w:trPr>
          <w:cantSplit/>
          <w:jc w:val="center"/>
        </w:trPr>
        <w:tc>
          <w:tcPr>
            <w:tcW w:w="2407" w:type="dxa"/>
            <w:vAlign w:val="center"/>
          </w:tcPr>
          <w:p w14:paraId="6BECE71A" w14:textId="77777777" w:rsidR="008B0FCC" w:rsidRPr="001D77B1" w:rsidRDefault="008B0FCC" w:rsidP="003D7E04">
            <w:pPr>
              <w:pStyle w:val="Tabletext"/>
            </w:pPr>
            <w:r w:rsidRPr="001D77B1">
              <w:t>Weather radar</w:t>
            </w:r>
          </w:p>
        </w:tc>
        <w:tc>
          <w:tcPr>
            <w:tcW w:w="2407" w:type="dxa"/>
            <w:vAlign w:val="center"/>
          </w:tcPr>
          <w:p w14:paraId="7A6ACB79" w14:textId="77777777" w:rsidR="008B0FCC" w:rsidRPr="001D77B1" w:rsidRDefault="008B0FCC" w:rsidP="003D7E04">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6E0CEB0C" w14:textId="77777777" w:rsidR="008B0FCC" w:rsidRPr="001D77B1" w:rsidRDefault="008B0FCC" w:rsidP="003D7E04">
            <w:pPr>
              <w:pStyle w:val="Tabletext"/>
              <w:jc w:val="center"/>
            </w:pPr>
            <w:r>
              <w:t>−</w:t>
            </w:r>
            <w:r w:rsidRPr="001D77B1">
              <w:t>120</w:t>
            </w:r>
            <w:r>
              <w:t> </w:t>
            </w:r>
            <w:r w:rsidRPr="001D77B1">
              <w:t>dBm</w:t>
            </w:r>
            <w:r>
              <w:t xml:space="preserve"> </w:t>
            </w:r>
            <w:r w:rsidRPr="001D77B1">
              <w:t xml:space="preserve">(noise), </w:t>
            </w:r>
            <w:r>
              <w:t>−</w:t>
            </w:r>
            <w:r w:rsidRPr="001D77B1">
              <w:t>40</w:t>
            </w:r>
            <w:r>
              <w:t> </w:t>
            </w:r>
            <w:r w:rsidRPr="001D77B1">
              <w:t>dBm</w:t>
            </w:r>
            <w:r>
              <w:t> </w:t>
            </w:r>
            <w:r w:rsidRPr="001D77B1">
              <w:t>(CW)</w:t>
            </w:r>
          </w:p>
        </w:tc>
        <w:tc>
          <w:tcPr>
            <w:tcW w:w="2408" w:type="dxa"/>
          </w:tcPr>
          <w:p w14:paraId="00A22293" w14:textId="77777777" w:rsidR="008B0FCC" w:rsidRPr="001D77B1" w:rsidRDefault="008B0FCC" w:rsidP="003D7E04">
            <w:pPr>
              <w:pStyle w:val="Tabletext"/>
              <w:jc w:val="center"/>
            </w:pPr>
            <w:r w:rsidRPr="001D77B1">
              <w:rPr>
                <w:color w:val="000000" w:themeColor="text1"/>
              </w:rPr>
              <w:t>ITU-R M.1849-2</w:t>
            </w:r>
          </w:p>
        </w:tc>
      </w:tr>
      <w:tr w:rsidR="008B0FCC" w:rsidRPr="001D77B1" w14:paraId="702668B3" w14:textId="77777777" w:rsidTr="003D7E04">
        <w:trPr>
          <w:cantSplit/>
          <w:jc w:val="center"/>
        </w:trPr>
        <w:tc>
          <w:tcPr>
            <w:tcW w:w="2407" w:type="dxa"/>
            <w:vAlign w:val="center"/>
          </w:tcPr>
          <w:p w14:paraId="2EC34DEE" w14:textId="77777777" w:rsidR="008B0FCC" w:rsidRPr="001D77B1" w:rsidRDefault="008B0FCC" w:rsidP="003D7E04">
            <w:pPr>
              <w:pStyle w:val="Tabletext"/>
            </w:pPr>
            <w:r w:rsidRPr="001D77B1">
              <w:t>Radio astronomy</w:t>
            </w:r>
          </w:p>
        </w:tc>
        <w:tc>
          <w:tcPr>
            <w:tcW w:w="2407" w:type="dxa"/>
            <w:vAlign w:val="center"/>
          </w:tcPr>
          <w:p w14:paraId="15917270" w14:textId="77777777" w:rsidR="008B0FCC" w:rsidRPr="001D77B1" w:rsidRDefault="008B0FCC" w:rsidP="003D7E04">
            <w:pPr>
              <w:pStyle w:val="Tabletext"/>
              <w:jc w:val="center"/>
            </w:pPr>
            <w:r w:rsidRPr="001D77B1">
              <w:t>4</w:t>
            </w:r>
            <w:r>
              <w:t> </w:t>
            </w:r>
            <w:r w:rsidRPr="001D77B1">
              <w:t>700</w:t>
            </w:r>
            <w:r>
              <w:t xml:space="preserve"> – </w:t>
            </w:r>
            <w:r w:rsidRPr="001D77B1">
              <w:t>5</w:t>
            </w:r>
            <w:r>
              <w:t> </w:t>
            </w:r>
            <w:r w:rsidRPr="001D77B1">
              <w:t>140</w:t>
            </w:r>
            <w:r>
              <w:t> </w:t>
            </w:r>
            <w:r w:rsidRPr="001D77B1">
              <w:t>MHz, 3</w:t>
            </w:r>
            <w:r>
              <w:t> </w:t>
            </w:r>
            <w:r w:rsidRPr="001D77B1">
              <w:t>000</w:t>
            </w:r>
            <w:r>
              <w:t> </w:t>
            </w:r>
            <w:r w:rsidRPr="001D77B1">
              <w:t>MHz</w:t>
            </w:r>
            <w:r>
              <w:t xml:space="preserve"> – </w:t>
            </w:r>
            <w:r w:rsidRPr="001D77B1">
              <w:t>14</w:t>
            </w:r>
            <w:r>
              <w:t> </w:t>
            </w:r>
            <w:r w:rsidRPr="001D77B1">
              <w:t>000</w:t>
            </w:r>
            <w:r>
              <w:t> </w:t>
            </w:r>
            <w:r w:rsidRPr="001D77B1">
              <w:t>MHz</w:t>
            </w:r>
          </w:p>
        </w:tc>
        <w:tc>
          <w:tcPr>
            <w:tcW w:w="2407" w:type="dxa"/>
            <w:vAlign w:val="center"/>
          </w:tcPr>
          <w:p w14:paraId="07DFF767" w14:textId="08EF72A1" w:rsidR="008B0FCC" w:rsidRPr="001D77B1" w:rsidRDefault="008B0FCC" w:rsidP="003D7E04">
            <w:pPr>
              <w:pStyle w:val="Tabletext"/>
              <w:jc w:val="center"/>
            </w:pPr>
            <w:r>
              <w:t>−</w:t>
            </w:r>
            <w:r w:rsidRPr="001D77B1">
              <w:t>187</w:t>
            </w:r>
            <w:r>
              <w:t> </w:t>
            </w:r>
            <w:proofErr w:type="spellStart"/>
            <w:r w:rsidRPr="001D77B1">
              <w:t>dB</w:t>
            </w:r>
            <w:r w:rsidR="00145D42">
              <w:t>W</w:t>
            </w:r>
            <w:proofErr w:type="spellEnd"/>
            <w:r w:rsidRPr="001D77B1">
              <w:t>/MHz</w:t>
            </w:r>
          </w:p>
        </w:tc>
        <w:tc>
          <w:tcPr>
            <w:tcW w:w="2408" w:type="dxa"/>
          </w:tcPr>
          <w:p w14:paraId="3622CD30" w14:textId="77777777" w:rsidR="008B0FCC" w:rsidRPr="001D77B1" w:rsidRDefault="008B0FCC" w:rsidP="003D7E04">
            <w:pPr>
              <w:pStyle w:val="Tabletext"/>
              <w:jc w:val="center"/>
            </w:pPr>
            <w:r w:rsidRPr="001D77B1">
              <w:rPr>
                <w:color w:val="000000" w:themeColor="text1"/>
              </w:rPr>
              <w:t>ITU-R RA.769-2</w:t>
            </w:r>
          </w:p>
        </w:tc>
      </w:tr>
      <w:tr w:rsidR="008B0FCC" w:rsidRPr="001D77B1" w14:paraId="57601913" w14:textId="77777777" w:rsidTr="003D7E04">
        <w:trPr>
          <w:cantSplit/>
          <w:jc w:val="center"/>
        </w:trPr>
        <w:tc>
          <w:tcPr>
            <w:tcW w:w="2407" w:type="dxa"/>
            <w:vAlign w:val="center"/>
          </w:tcPr>
          <w:p w14:paraId="0C8B990F" w14:textId="77777777" w:rsidR="008B0FCC" w:rsidRPr="001D77B1" w:rsidRDefault="008B0FCC" w:rsidP="003D7E04">
            <w:pPr>
              <w:pStyle w:val="Tabletext"/>
            </w:pPr>
            <w:r w:rsidRPr="001D77B1">
              <w:t>Amateur radio</w:t>
            </w:r>
          </w:p>
        </w:tc>
        <w:tc>
          <w:tcPr>
            <w:tcW w:w="2407" w:type="dxa"/>
            <w:vAlign w:val="center"/>
          </w:tcPr>
          <w:p w14:paraId="627B9C01"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135E4F70" w14:textId="2C47F367" w:rsidR="003D7E04" w:rsidRPr="001D77B1" w:rsidRDefault="003D7E04" w:rsidP="003D7E04">
            <w:pPr>
              <w:pStyle w:val="Tabletext"/>
              <w:jc w:val="center"/>
              <w:rPr>
                <w:color w:val="000000" w:themeColor="text1"/>
              </w:rPr>
            </w:pPr>
            <w:r>
              <w:t xml:space="preserve"> −</w:t>
            </w:r>
            <w:r w:rsidRPr="001D77B1">
              <w:t>110.83</w:t>
            </w:r>
            <w:r>
              <w:t> </w:t>
            </w:r>
            <w:r w:rsidRPr="001D77B1">
              <w:t>dBm/MHz</w:t>
            </w:r>
          </w:p>
          <w:p w14:paraId="3B1CBE1C" w14:textId="241A49D7" w:rsidR="008B0FCC" w:rsidRPr="000F7F16" w:rsidRDefault="008B0FCC" w:rsidP="0090409A">
            <w:pPr>
              <w:pStyle w:val="Tabletext"/>
              <w:jc w:val="center"/>
              <w:rPr>
                <w:rFonts w:eastAsia="MS Mincho"/>
              </w:rPr>
            </w:pPr>
          </w:p>
        </w:tc>
        <w:tc>
          <w:tcPr>
            <w:tcW w:w="2408" w:type="dxa"/>
          </w:tcPr>
          <w:p w14:paraId="5D030192" w14:textId="77777777" w:rsidR="008B0FCC" w:rsidRPr="001D77B1" w:rsidRDefault="008B0FCC" w:rsidP="003D7E04">
            <w:pPr>
              <w:pStyle w:val="Tabletext"/>
              <w:jc w:val="center"/>
            </w:pPr>
            <w:r w:rsidRPr="001D77B1">
              <w:rPr>
                <w:color w:val="000000" w:themeColor="text1"/>
              </w:rPr>
              <w:t>JARL requirement</w:t>
            </w:r>
          </w:p>
        </w:tc>
      </w:tr>
    </w:tbl>
    <w:p w14:paraId="1CAEE258" w14:textId="77777777" w:rsidR="008B0FCC" w:rsidRPr="001D77B1" w:rsidRDefault="008B0FCC" w:rsidP="008B0FCC">
      <w:pPr>
        <w:pStyle w:val="Tablefin"/>
      </w:pPr>
    </w:p>
    <w:p w14:paraId="7C2E07C8" w14:textId="11612D5E" w:rsidR="008B0FCC" w:rsidRPr="001D77B1" w:rsidRDefault="008B0FCC" w:rsidP="00220F9E">
      <w:pPr>
        <w:pStyle w:val="Heading3"/>
      </w:pPr>
      <w:bookmarkStart w:id="94" w:name="_Toc73338317"/>
      <w:r>
        <w:t>3.3.2</w:t>
      </w:r>
      <w:r w:rsidRPr="001D77B1">
        <w:tab/>
      </w:r>
      <w:r w:rsidR="004B333B" w:rsidRPr="004B333B">
        <w:t>Specifications and parameters used for the study</w:t>
      </w:r>
      <w:bookmarkEnd w:id="94"/>
    </w:p>
    <w:p w14:paraId="2CCD2FB1" w14:textId="7D6AF8C6" w:rsidR="008B0FCC" w:rsidRPr="00F05208" w:rsidRDefault="00F9206B" w:rsidP="008B0FCC">
      <w:pPr>
        <w:rPr>
          <w:bCs/>
          <w:spacing w:val="-2"/>
        </w:rPr>
      </w:pPr>
      <w:r w:rsidRPr="00F9206B">
        <w:rPr>
          <w:bCs/>
          <w:spacing w:val="-2"/>
        </w:rPr>
        <w:t xml:space="preserve">Expected specifications and </w:t>
      </w:r>
      <w:r>
        <w:rPr>
          <w:bCs/>
          <w:spacing w:val="-2"/>
        </w:rPr>
        <w:t>s</w:t>
      </w:r>
      <w:r w:rsidR="008B0FCC" w:rsidRPr="00F05208">
        <w:rPr>
          <w:bCs/>
          <w:spacing w:val="-2"/>
        </w:rPr>
        <w:t xml:space="preserve">ystem parameters used for the study are shown in Table </w:t>
      </w:r>
      <w:r w:rsidR="008B0FCC">
        <w:rPr>
          <w:bCs/>
          <w:spacing w:val="-2"/>
        </w:rPr>
        <w:t>7</w:t>
      </w:r>
      <w:r w:rsidR="009B6756" w:rsidRPr="00BA6D6A">
        <w:rPr>
          <w:bCs/>
          <w:spacing w:val="-2"/>
        </w:rPr>
        <w:t>, Figure 7, Figure 8 and Figure 9</w:t>
      </w:r>
      <w:r w:rsidR="008B0FCC" w:rsidRPr="00F05208">
        <w:rPr>
          <w:bCs/>
          <w:spacing w:val="-2"/>
        </w:rPr>
        <w:t xml:space="preserve">. </w:t>
      </w:r>
    </w:p>
    <w:p w14:paraId="56AB60A2" w14:textId="77777777" w:rsidR="008B0FCC" w:rsidRPr="001D77B1" w:rsidRDefault="008B0FCC" w:rsidP="00764ED4">
      <w:pPr>
        <w:pStyle w:val="TableNo"/>
      </w:pPr>
      <w:r w:rsidRPr="001D77B1">
        <w:t xml:space="preserve">TABLE </w:t>
      </w:r>
      <w:r>
        <w:t>7</w:t>
      </w:r>
    </w:p>
    <w:p w14:paraId="3E4E8CED" w14:textId="56DF19E0" w:rsidR="008B0FCC" w:rsidRPr="001D77B1" w:rsidRDefault="008B0FCC" w:rsidP="00764ED4">
      <w:pPr>
        <w:pStyle w:val="Tabletitle"/>
        <w:keepLines w:val="0"/>
      </w:pPr>
      <w:r w:rsidRPr="001D77B1">
        <w:t>Expect</w:t>
      </w:r>
      <w:r>
        <w:t>ed</w:t>
      </w:r>
      <w:r w:rsidRPr="001D77B1">
        <w:t xml:space="preserve"> specifications of beam WPT commercial systems </w:t>
      </w:r>
      <w:r w:rsidR="00F7755B">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B77B4" w:rsidRPr="00D63061" w14:paraId="0AAED433" w14:textId="77777777" w:rsidTr="003D7E04">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14:paraId="08324BB4" w14:textId="77777777" w:rsidR="000B77B4" w:rsidRPr="00D63061" w:rsidRDefault="000B77B4" w:rsidP="003D7E04">
            <w:pPr>
              <w:pStyle w:val="Tablehead"/>
            </w:pPr>
          </w:p>
        </w:tc>
        <w:tc>
          <w:tcPr>
            <w:tcW w:w="1365" w:type="pct"/>
            <w:tcBorders>
              <w:top w:val="single" w:sz="4" w:space="0" w:color="auto"/>
              <w:left w:val="single" w:sz="4" w:space="0" w:color="auto"/>
              <w:bottom w:val="single" w:sz="4" w:space="0" w:color="auto"/>
              <w:right w:val="single" w:sz="4" w:space="0" w:color="auto"/>
            </w:tcBorders>
            <w:hideMark/>
          </w:tcPr>
          <w:p w14:paraId="0C8EDDEF" w14:textId="6C35FA91" w:rsidR="000B77B4" w:rsidRPr="00D63061" w:rsidRDefault="000B77B4" w:rsidP="003D7E04">
            <w:pPr>
              <w:pStyle w:val="Tablehead"/>
            </w:pPr>
            <w:r w:rsidRPr="00D63061">
              <w:t xml:space="preserve">System </w:t>
            </w:r>
            <w:r w:rsidR="004D7712">
              <w:t>1</w:t>
            </w:r>
          </w:p>
          <w:p w14:paraId="5FE4CD60" w14:textId="77777777" w:rsidR="000B77B4" w:rsidRPr="00D63061" w:rsidRDefault="000B77B4" w:rsidP="003D7E04">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7A7B483" w14:textId="6FF4982E" w:rsidR="000B77B4" w:rsidRPr="00D63061" w:rsidRDefault="000B77B4" w:rsidP="003D7E04">
            <w:pPr>
              <w:pStyle w:val="Tablehead"/>
            </w:pPr>
            <w:r w:rsidRPr="00D63061">
              <w:t xml:space="preserve">System </w:t>
            </w:r>
            <w:r w:rsidR="004D7712">
              <w:t>2</w:t>
            </w:r>
          </w:p>
          <w:p w14:paraId="27C50139" w14:textId="77777777" w:rsidR="000B77B4" w:rsidRPr="00D63061" w:rsidRDefault="000B77B4" w:rsidP="003D7E04">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4BCCB64E" w14:textId="0DB0BB72" w:rsidR="000B77B4" w:rsidRPr="00D63061" w:rsidRDefault="000B77B4" w:rsidP="003D7E04">
            <w:pPr>
              <w:pStyle w:val="Tablehead"/>
            </w:pPr>
            <w:r w:rsidRPr="00D63061">
              <w:t>System</w:t>
            </w:r>
            <w:r w:rsidR="004D7712">
              <w:t xml:space="preserve"> 3</w:t>
            </w:r>
          </w:p>
          <w:p w14:paraId="077ABCEF" w14:textId="77777777" w:rsidR="000B77B4" w:rsidRPr="00D63061" w:rsidRDefault="000B77B4" w:rsidP="003D7E04">
            <w:pPr>
              <w:pStyle w:val="Tablehead"/>
            </w:pPr>
            <w:r w:rsidRPr="00D63061">
              <w:t>5.7 GHz band</w:t>
            </w:r>
          </w:p>
        </w:tc>
      </w:tr>
      <w:tr w:rsidR="000B77B4" w:rsidRPr="00BA6D6A" w14:paraId="668D5950"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00F64EB" w14:textId="77777777" w:rsidR="000B77B4" w:rsidRPr="00D63061" w:rsidRDefault="000B77B4" w:rsidP="003D7E04">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199F74A6" w14:textId="77777777" w:rsidR="000B77B4" w:rsidRPr="00D63061" w:rsidRDefault="000B77B4" w:rsidP="003D7E04">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154ABFBA" w14:textId="77777777" w:rsidR="000B77B4" w:rsidRPr="00D63061" w:rsidRDefault="000B77B4" w:rsidP="003D7E04">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6FA9F79E" w14:textId="77777777" w:rsidR="000B77B4" w:rsidRPr="00D63061" w:rsidRDefault="000B77B4" w:rsidP="003D7E04">
            <w:pPr>
              <w:pStyle w:val="Tabletext"/>
              <w:jc w:val="center"/>
            </w:pPr>
            <w:r w:rsidRPr="00D63061">
              <w:t>32W (45.0 dBm)</w:t>
            </w:r>
          </w:p>
        </w:tc>
      </w:tr>
      <w:tr w:rsidR="000B77B4" w:rsidRPr="00BA6D6A" w14:paraId="2EE949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7A84813" w14:textId="77777777" w:rsidR="000B77B4" w:rsidRPr="00D63061" w:rsidRDefault="000B77B4" w:rsidP="003D7E04">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6DE1DDF6" w14:textId="77777777" w:rsidR="000B77B4" w:rsidRPr="00D63061" w:rsidRDefault="000B77B4" w:rsidP="003D7E04">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0D0D1723" w14:textId="77777777" w:rsidR="000B77B4" w:rsidRPr="00D63061" w:rsidRDefault="000B77B4" w:rsidP="003D7E04">
            <w:pPr>
              <w:pStyle w:val="Tabletext"/>
              <w:jc w:val="center"/>
            </w:pPr>
            <w:r w:rsidRPr="00D63061">
              <w:t>2 412, 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4A3D5B6D" w14:textId="77777777" w:rsidR="000B77B4" w:rsidRPr="00D63061" w:rsidRDefault="000B77B4" w:rsidP="003D7E04">
            <w:pPr>
              <w:pStyle w:val="Tabletext"/>
              <w:jc w:val="center"/>
            </w:pPr>
            <w:r w:rsidRPr="00D63061">
              <w:t>5 740, 5 742, 5 744, 5 746, 5 748, 5 750, 5 752, 5 758, 5 764 MHz</w:t>
            </w:r>
            <w:r w:rsidRPr="00D63061">
              <w:br/>
              <w:t>(9 channels)</w:t>
            </w:r>
          </w:p>
        </w:tc>
      </w:tr>
      <w:tr w:rsidR="000B77B4" w:rsidRPr="00BA6D6A" w14:paraId="3A62FF61"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6C4EC93" w14:textId="77777777" w:rsidR="000B77B4" w:rsidRPr="00D63061" w:rsidRDefault="000B77B4" w:rsidP="003D7E04">
            <w:pPr>
              <w:pStyle w:val="Tabletext"/>
            </w:pPr>
            <w:proofErr w:type="spellStart"/>
            <w:r w:rsidRPr="00D63061">
              <w:t>e.i.r.p</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0BB48C16" w14:textId="77777777" w:rsidR="000B77B4" w:rsidRPr="00D63061" w:rsidRDefault="000B77B4" w:rsidP="003D7E04">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86EE2D0" w14:textId="77777777" w:rsidR="000B77B4" w:rsidRPr="00D63061" w:rsidRDefault="000B77B4" w:rsidP="003D7E04">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41000F98" w14:textId="77777777" w:rsidR="000B77B4" w:rsidRPr="00D63061" w:rsidRDefault="000B77B4" w:rsidP="003D7E04">
            <w:pPr>
              <w:pStyle w:val="Tabletext"/>
              <w:jc w:val="center"/>
            </w:pPr>
            <w:r w:rsidRPr="00D63061">
              <w:t>70.0 dBm Max.</w:t>
            </w:r>
          </w:p>
        </w:tc>
      </w:tr>
      <w:tr w:rsidR="000B77B4" w:rsidRPr="00BA6D6A" w14:paraId="1434E10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2EBF8D2" w14:textId="77777777" w:rsidR="000B77B4" w:rsidRPr="00D63061" w:rsidRDefault="000B77B4" w:rsidP="003D7E04">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31B535D4" w14:textId="77777777" w:rsidR="000B77B4" w:rsidRPr="00D63061" w:rsidRDefault="000B77B4" w:rsidP="003D7E04">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0FDEDFEF"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4419D1A" w14:textId="77777777" w:rsidR="000B77B4" w:rsidRPr="00D63061" w:rsidRDefault="000B77B4" w:rsidP="003D7E04">
            <w:pPr>
              <w:pStyle w:val="Tabletext"/>
              <w:jc w:val="center"/>
            </w:pPr>
            <w:r w:rsidRPr="00D63061">
              <w:t>Not specified</w:t>
            </w:r>
          </w:p>
        </w:tc>
      </w:tr>
      <w:tr w:rsidR="000B77B4" w:rsidRPr="00BA6D6A" w14:paraId="5A60131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BA8FF97" w14:textId="77777777" w:rsidR="000B77B4" w:rsidRPr="00D63061" w:rsidRDefault="000B77B4" w:rsidP="003D7E04">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2D6212FB" w14:textId="77777777" w:rsidR="000B77B4" w:rsidRPr="00D63061" w:rsidRDefault="000B77B4" w:rsidP="003D7E04">
            <w:pPr>
              <w:pStyle w:val="Tabletext"/>
              <w:jc w:val="center"/>
            </w:pPr>
            <w:r w:rsidRPr="00D63061">
              <w:t xml:space="preserve">6.0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267EF9D5" w14:textId="77777777" w:rsidR="000B77B4" w:rsidRPr="00D63061" w:rsidRDefault="000B77B4" w:rsidP="003D7E04">
            <w:pPr>
              <w:pStyle w:val="Tabletext"/>
              <w:jc w:val="center"/>
            </w:pPr>
            <w:r w:rsidRPr="00D63061">
              <w:t xml:space="preserve">24.0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70432144" w14:textId="77777777" w:rsidR="000B77B4" w:rsidRPr="00D63061" w:rsidRDefault="000B77B4" w:rsidP="003D7E04">
            <w:pPr>
              <w:pStyle w:val="Tabletext"/>
              <w:jc w:val="center"/>
            </w:pPr>
            <w:r w:rsidRPr="00D63061">
              <w:t xml:space="preserve">25.0 </w:t>
            </w:r>
            <w:proofErr w:type="spellStart"/>
            <w:r w:rsidRPr="00D63061">
              <w:t>dBi</w:t>
            </w:r>
            <w:proofErr w:type="spellEnd"/>
          </w:p>
        </w:tc>
      </w:tr>
      <w:tr w:rsidR="000B77B4" w:rsidRPr="00BA6D6A" w14:paraId="0D6C1BA7"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32C8DD54" w14:textId="77777777" w:rsidR="000B77B4" w:rsidRPr="00D63061" w:rsidRDefault="000B77B4" w:rsidP="003D7E04">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5EDFAB0B" w14:textId="77777777" w:rsidR="000B77B4" w:rsidRPr="00D63061" w:rsidRDefault="000B77B4" w:rsidP="003D7E04">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45B1A26F" w14:textId="77777777" w:rsidR="000B77B4" w:rsidRPr="00D63061" w:rsidRDefault="000B77B4" w:rsidP="003D7E04">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4AB14335" w14:textId="77777777" w:rsidR="000B77B4" w:rsidRPr="00D63061" w:rsidRDefault="000B77B4" w:rsidP="003D7E04">
            <w:pPr>
              <w:pStyle w:val="Tabletext"/>
              <w:jc w:val="center"/>
            </w:pPr>
            <w:r w:rsidRPr="00D63061">
              <w:t>Located indoor area and set on ceiling to look down</w:t>
            </w:r>
          </w:p>
        </w:tc>
      </w:tr>
      <w:tr w:rsidR="000B77B4" w:rsidRPr="00BA6D6A" w14:paraId="2576AB4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D8F84"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11277720" w14:textId="77777777" w:rsidR="000B77B4" w:rsidRPr="00D63061" w:rsidRDefault="000B77B4" w:rsidP="003D7E04">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3211B4A2" w14:textId="77777777" w:rsidR="000B77B4" w:rsidRPr="00D63061" w:rsidRDefault="000B77B4" w:rsidP="003D7E04">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6C4B728E" w14:textId="77777777" w:rsidR="000B77B4" w:rsidRPr="00D63061" w:rsidRDefault="000B77B4" w:rsidP="003D7E04">
            <w:pPr>
              <w:pStyle w:val="Tabletext"/>
              <w:jc w:val="center"/>
            </w:pPr>
            <w:r w:rsidRPr="00D63061">
              <w:t>4.6 m above floor</w:t>
            </w:r>
          </w:p>
        </w:tc>
      </w:tr>
      <w:tr w:rsidR="000B77B4" w:rsidRPr="00BA6D6A" w14:paraId="3D5D0806"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4954F4E" w14:textId="77777777" w:rsidR="000B77B4" w:rsidRPr="00D63061" w:rsidRDefault="000B77B4" w:rsidP="003D7E04">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7F1049FC" w14:textId="77777777" w:rsidR="000B77B4" w:rsidRPr="00D63061" w:rsidRDefault="000B77B4" w:rsidP="003D7E04">
            <w:pPr>
              <w:pStyle w:val="Tabletext"/>
              <w:jc w:val="center"/>
            </w:pPr>
            <w:r w:rsidRPr="00D63061">
              <w:t>Figure 7</w:t>
            </w:r>
          </w:p>
        </w:tc>
        <w:tc>
          <w:tcPr>
            <w:tcW w:w="1365" w:type="pct"/>
            <w:tcBorders>
              <w:top w:val="single" w:sz="4" w:space="0" w:color="auto"/>
              <w:left w:val="single" w:sz="4" w:space="0" w:color="auto"/>
              <w:bottom w:val="single" w:sz="4" w:space="0" w:color="auto"/>
              <w:right w:val="single" w:sz="4" w:space="0" w:color="auto"/>
            </w:tcBorders>
            <w:hideMark/>
          </w:tcPr>
          <w:p w14:paraId="2EF342E8" w14:textId="77777777" w:rsidR="000B77B4" w:rsidRPr="00D63061" w:rsidRDefault="000B77B4" w:rsidP="003D7E04">
            <w:pPr>
              <w:pStyle w:val="Tabletext"/>
              <w:jc w:val="center"/>
            </w:pPr>
            <w:r w:rsidRPr="00D63061">
              <w:t>Figure 8</w:t>
            </w:r>
          </w:p>
        </w:tc>
        <w:tc>
          <w:tcPr>
            <w:tcW w:w="1365" w:type="pct"/>
            <w:tcBorders>
              <w:top w:val="single" w:sz="4" w:space="0" w:color="auto"/>
              <w:left w:val="single" w:sz="4" w:space="0" w:color="auto"/>
              <w:bottom w:val="single" w:sz="4" w:space="0" w:color="auto"/>
              <w:right w:val="single" w:sz="4" w:space="0" w:color="auto"/>
            </w:tcBorders>
            <w:hideMark/>
          </w:tcPr>
          <w:p w14:paraId="455A8996" w14:textId="77777777" w:rsidR="000B77B4" w:rsidRPr="00D63061" w:rsidRDefault="000B77B4" w:rsidP="003D7E04">
            <w:pPr>
              <w:pStyle w:val="Tabletext"/>
              <w:jc w:val="center"/>
            </w:pPr>
            <w:r w:rsidRPr="00D63061">
              <w:t>Figure 9</w:t>
            </w:r>
          </w:p>
        </w:tc>
      </w:tr>
      <w:tr w:rsidR="000B77B4" w:rsidRPr="00BA6D6A" w14:paraId="03A67550"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3509A16D" w14:textId="77777777" w:rsidR="000B77B4" w:rsidRPr="00D63061" w:rsidRDefault="000B77B4" w:rsidP="003D7E04">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4D82A4DE"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7FBC36C"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0084D9DC" w14:textId="77777777" w:rsidR="000B77B4" w:rsidRPr="00D63061" w:rsidRDefault="000B77B4" w:rsidP="003D7E04">
            <w:pPr>
              <w:pStyle w:val="Tabletext"/>
              <w:jc w:val="center"/>
            </w:pPr>
            <w:r w:rsidRPr="00D63061">
              <w:t>Indoor</w:t>
            </w:r>
          </w:p>
        </w:tc>
      </w:tr>
      <w:tr w:rsidR="000B77B4" w:rsidRPr="00BA6D6A" w14:paraId="12612B8B"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EF2DDF"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29BF7EA4" w14:textId="77777777" w:rsidR="000B77B4" w:rsidRPr="00D63061" w:rsidRDefault="000B77B4" w:rsidP="003D7E04">
            <w:pPr>
              <w:pStyle w:val="Tabletext"/>
              <w:jc w:val="center"/>
            </w:pPr>
            <w:r w:rsidRPr="00D63061">
              <w:t>WPT controlled environment</w:t>
            </w:r>
            <w:r w:rsidRPr="00D63061">
              <w:br/>
              <w:t>and/or WPT gen</w:t>
            </w:r>
            <w:r w:rsidRPr="00D63061">
              <w:rPr>
                <w:rFonts w:ascii="MS Mincho" w:hAnsi="MS Mincho"/>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326A1DBA" w14:textId="77777777" w:rsidR="000B77B4" w:rsidRPr="00D63061" w:rsidRDefault="000B77B4" w:rsidP="003D7E04">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2C0336FC" w14:textId="77777777" w:rsidR="000B77B4" w:rsidRPr="00D63061" w:rsidRDefault="000B77B4" w:rsidP="003D7E04">
            <w:pPr>
              <w:pStyle w:val="Tabletext"/>
              <w:jc w:val="center"/>
            </w:pPr>
            <w:r w:rsidRPr="00D63061">
              <w:t>WPT controlled environment</w:t>
            </w:r>
          </w:p>
        </w:tc>
      </w:tr>
      <w:tr w:rsidR="000B77B4" w:rsidRPr="00BA6D6A" w14:paraId="78CA5C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34D021FD" w14:textId="77777777" w:rsidR="000B77B4" w:rsidRPr="00D63061" w:rsidRDefault="000B77B4" w:rsidP="003D7E04">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2FB4C8BB"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58579A6" w14:textId="77777777" w:rsidR="000B77B4" w:rsidRPr="00D63061" w:rsidRDefault="000B77B4" w:rsidP="003D7E04">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2C98B0FB" w14:textId="77777777" w:rsidR="000B77B4" w:rsidRPr="00D63061" w:rsidRDefault="000B77B4" w:rsidP="003D7E04">
            <w:pPr>
              <w:pStyle w:val="Tabletext"/>
              <w:jc w:val="center"/>
            </w:pPr>
            <w:r w:rsidRPr="00D63061">
              <w:t>CW</w:t>
            </w:r>
          </w:p>
        </w:tc>
      </w:tr>
      <w:tr w:rsidR="000B77B4" w:rsidRPr="00BA6D6A" w14:paraId="35DE8523"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65B1450" w14:textId="77777777" w:rsidR="000B77B4" w:rsidRPr="00D63061" w:rsidRDefault="000B77B4" w:rsidP="003D7E04">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6F27076B" w14:textId="77777777" w:rsidR="000B77B4" w:rsidRPr="00D63061" w:rsidRDefault="000B77B4" w:rsidP="003D7E04">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47548337" w14:textId="77777777" w:rsidR="000B77B4" w:rsidRPr="00D63061" w:rsidRDefault="000B77B4" w:rsidP="003D7E04">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03AABD3" w14:textId="77777777" w:rsidR="000B77B4" w:rsidRPr="00D63061" w:rsidRDefault="000B77B4" w:rsidP="003D7E04">
            <w:pPr>
              <w:pStyle w:val="Tabletext"/>
              <w:jc w:val="center"/>
            </w:pPr>
            <w:r w:rsidRPr="00D63061">
              <w:t>16.0 dB</w:t>
            </w:r>
          </w:p>
        </w:tc>
      </w:tr>
    </w:tbl>
    <w:p w14:paraId="7DA0BA78" w14:textId="29A4F78F" w:rsidR="00F33598" w:rsidRDefault="00F33598" w:rsidP="008B0FCC"/>
    <w:p w14:paraId="50692F51" w14:textId="77777777" w:rsidR="009E23B4" w:rsidRPr="00BA6D6A" w:rsidRDefault="009E23B4" w:rsidP="009E23B4">
      <w:r w:rsidRPr="00BA6D6A">
        <w:lastRenderedPageBreak/>
        <w:t>“WPT controlled environment” and “WPT general environment” are defined. “WPT controlled environment” is defined as,</w:t>
      </w:r>
    </w:p>
    <w:p w14:paraId="6E49150F" w14:textId="77777777" w:rsidR="009E23B4" w:rsidRPr="00D63061" w:rsidRDefault="009E23B4" w:rsidP="009E23B4">
      <w:pPr>
        <w:pStyle w:val="enumlev1"/>
      </w:pPr>
      <w:r w:rsidRPr="00D63061">
        <w:t>–</w:t>
      </w:r>
      <w:r w:rsidRPr="00D63061">
        <w:tab/>
        <w:t>Indoor and closed area,</w:t>
      </w:r>
    </w:p>
    <w:p w14:paraId="04B9CA1A" w14:textId="77777777" w:rsidR="009E23B4" w:rsidRPr="00D63061" w:rsidRDefault="009E23B4" w:rsidP="009E23B4">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68AFF6A" w14:textId="77777777" w:rsidR="009E23B4" w:rsidRPr="00D63061" w:rsidRDefault="009E23B4" w:rsidP="009E23B4">
      <w:pPr>
        <w:pStyle w:val="enumlev1"/>
      </w:pPr>
      <w:r w:rsidRPr="00D63061">
        <w:t>–</w:t>
      </w:r>
      <w:r w:rsidRPr="00D63061">
        <w:tab/>
        <w:t>Environment where the manager/administrator can manage and control both of beam WPT systems and incumbent radio communication services in order to avoid or reduce harmful interference from beam WPT systems.</w:t>
      </w:r>
    </w:p>
    <w:p w14:paraId="7D7579A5" w14:textId="77777777" w:rsidR="009E23B4" w:rsidRPr="00BA6D6A" w:rsidRDefault="009E23B4" w:rsidP="009E23B4">
      <w:r w:rsidRPr="00BA6D6A">
        <w:t>“WPT general environment” are defined as the other environment where the above conditions cannot be met.</w:t>
      </w:r>
    </w:p>
    <w:p w14:paraId="1EC89D9D" w14:textId="77777777" w:rsidR="009E23B4" w:rsidRPr="00D63061" w:rsidRDefault="009E23B4" w:rsidP="009E23B4">
      <w:pPr>
        <w:pStyle w:val="FigureNo"/>
        <w:rPr>
          <w:b/>
        </w:rPr>
      </w:pPr>
      <w:r w:rsidRPr="00D63061">
        <w:t>FIGURE 7</w:t>
      </w:r>
    </w:p>
    <w:p w14:paraId="43F57761" w14:textId="320D5EF3" w:rsidR="009E23B4" w:rsidRPr="00D63061" w:rsidRDefault="009E23B4" w:rsidP="00E85DF9">
      <w:pPr>
        <w:pStyle w:val="Figuretitle"/>
        <w:keepNext w:val="0"/>
        <w:keepLines w:val="0"/>
      </w:pPr>
      <w:r w:rsidRPr="00D63061">
        <w:t>Transmitter antenna directive pattern for 920 MHz band</w:t>
      </w:r>
      <w:r w:rsidRPr="00D63061">
        <w:rPr>
          <w:noProof/>
          <w:lang w:eastAsia="en-US"/>
        </w:rPr>
        <w:drawing>
          <wp:inline distT="0" distB="0" distL="0" distR="0" wp14:anchorId="295E1AF2" wp14:editId="4E001743">
            <wp:extent cx="4128921" cy="2103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3AF1A9C4" w14:textId="77777777" w:rsidR="009E23B4" w:rsidRPr="00D63061" w:rsidRDefault="009E23B4" w:rsidP="00E85DF9">
      <w:pPr>
        <w:pStyle w:val="FigureNo"/>
        <w:keepLines w:val="0"/>
        <w:rPr>
          <w:b/>
        </w:rPr>
      </w:pPr>
      <w:r w:rsidRPr="00D63061">
        <w:lastRenderedPageBreak/>
        <w:t>FIGURE 8</w:t>
      </w:r>
    </w:p>
    <w:p w14:paraId="0712F586" w14:textId="41298593" w:rsidR="009E23B4" w:rsidRPr="00D63061" w:rsidRDefault="009E23B4" w:rsidP="00E85DF9">
      <w:pPr>
        <w:pStyle w:val="Figuretitle"/>
        <w:keepLines w:val="0"/>
      </w:pPr>
      <w:r w:rsidRPr="00D63061">
        <w:t>Transmitter antenna directive pattern for 2.4 GHz band</w:t>
      </w:r>
      <w:r w:rsidRPr="00D63061">
        <w:rPr>
          <w:noProof/>
          <w:lang w:eastAsia="en-US"/>
        </w:rPr>
        <w:drawing>
          <wp:inline distT="0" distB="0" distL="0" distR="0" wp14:anchorId="1DD44E46" wp14:editId="560950D6">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D61D19E" w14:textId="77777777" w:rsidR="009E23B4" w:rsidRPr="00D63061" w:rsidRDefault="009E23B4" w:rsidP="009E23B4">
      <w:pPr>
        <w:pStyle w:val="FigureNo"/>
        <w:rPr>
          <w:b/>
        </w:rPr>
      </w:pPr>
      <w:r w:rsidRPr="00D63061">
        <w:t>FIGURE 9</w:t>
      </w:r>
    </w:p>
    <w:p w14:paraId="2CB3A697" w14:textId="77777777" w:rsidR="009E23B4" w:rsidRPr="00D63061" w:rsidRDefault="009E23B4" w:rsidP="009E23B4">
      <w:pPr>
        <w:pStyle w:val="Figuretitle"/>
      </w:pPr>
      <w:r w:rsidRPr="00D63061">
        <w:t>Transmitter antenna directive pattern for 5.7 GHz band</w:t>
      </w:r>
    </w:p>
    <w:p w14:paraId="030AC301" w14:textId="77777777" w:rsidR="009E23B4" w:rsidRPr="00D63061" w:rsidRDefault="009E23B4" w:rsidP="009E23B4">
      <w:pPr>
        <w:pStyle w:val="Figure"/>
      </w:pPr>
      <w:r w:rsidRPr="00D63061">
        <w:rPr>
          <w:noProof/>
          <w:lang w:eastAsia="en-US"/>
        </w:rPr>
        <w:drawing>
          <wp:inline distT="0" distB="0" distL="0" distR="0" wp14:anchorId="41C66424" wp14:editId="4714CD5B">
            <wp:extent cx="3351805" cy="2377440"/>
            <wp:effectExtent l="0" t="0" r="127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4EE7B02A" w14:textId="77777777" w:rsidR="009E23B4" w:rsidRPr="00BA6D6A" w:rsidRDefault="009E23B4" w:rsidP="009E23B4"/>
    <w:p w14:paraId="6479A467" w14:textId="3610600B" w:rsidR="009E23B4" w:rsidRPr="00134D73" w:rsidRDefault="00134D73" w:rsidP="00134D73">
      <w:pPr>
        <w:pStyle w:val="Heading3"/>
      </w:pPr>
      <w:r w:rsidRPr="00D63061">
        <w:t>3.3.3</w:t>
      </w:r>
      <w:r w:rsidRPr="00D63061">
        <w:tab/>
        <w:t>Building entry loss consideration</w:t>
      </w:r>
    </w:p>
    <w:p w14:paraId="668139DC" w14:textId="1DA36D17" w:rsidR="008B0FCC" w:rsidRPr="001D77B1" w:rsidRDefault="008B0FCC" w:rsidP="008B0FCC">
      <w:r w:rsidRPr="001D77B1">
        <w:t xml:space="preserve">The </w:t>
      </w:r>
      <w:r w:rsidR="00FA7D01" w:rsidRPr="00FA7D01">
        <w:t xml:space="preserve">study referred to </w:t>
      </w:r>
      <w:r w:rsidR="00FA7D01">
        <w:t>build</w:t>
      </w:r>
      <w:r w:rsidR="00054518">
        <w:t>ing</w:t>
      </w:r>
      <w:r w:rsidR="00FA7D01">
        <w:t xml:space="preserve"> entry</w:t>
      </w:r>
      <w:r w:rsidR="0063478F">
        <w:t xml:space="preserve"> </w:t>
      </w:r>
      <w:r w:rsidRPr="001D77B1">
        <w:t>loss defined in Section 3 of Recommendation ITU-R P.2109-1 “Prediction of building entry loss”.</w:t>
      </w:r>
    </w:p>
    <w:p w14:paraId="06959DFE" w14:textId="1CCC9552" w:rsidR="008B0FCC" w:rsidRPr="001D77B1" w:rsidRDefault="007D7260" w:rsidP="008B0FCC">
      <w:r>
        <w:t>T</w:t>
      </w:r>
      <w:r w:rsidR="008B0FCC" w:rsidRPr="001D77B1">
        <w:t xml:space="preserve">he </w:t>
      </w:r>
      <w:r w:rsidR="00054518">
        <w:t>building entry</w:t>
      </w:r>
      <w:r w:rsidR="00054518" w:rsidRPr="001D77B1">
        <w:t xml:space="preserve"> </w:t>
      </w:r>
      <w:r w:rsidR="008B0FCC" w:rsidRPr="001D77B1">
        <w:t>loss value depends on the outer wall material</w:t>
      </w:r>
      <w:r w:rsidR="00DC409A">
        <w:t>.</w:t>
      </w:r>
      <w:r w:rsidR="00F3362A" w:rsidRPr="00F3362A">
        <w:t xml:space="preserve"> Two building types are shown in Recommendation ITU-R P.2109-1. One is</w:t>
      </w:r>
      <w:r w:rsidR="008B0FCC" w:rsidRPr="001D77B1">
        <w:t xml:space="preserve"> "Thermally efficient" that uses heat shield and heat insulating material with high electromagnetic wave reflection characteristics</w:t>
      </w:r>
      <w:r w:rsidR="006F7AC2">
        <w:t>. The other is</w:t>
      </w:r>
      <w:r w:rsidR="008B0FCC" w:rsidRPr="001D77B1">
        <w:t xml:space="preserve"> "Traditional" that does not use them. </w:t>
      </w:r>
      <w:r w:rsidR="0067740C">
        <w:t>T</w:t>
      </w:r>
      <w:r w:rsidR="008B0FCC" w:rsidRPr="001D77B1">
        <w:t>he median loss</w:t>
      </w:r>
      <w:r w:rsidR="00472FC0">
        <w:t xml:space="preserve"> </w:t>
      </w:r>
      <w:proofErr w:type="spellStart"/>
      <w:r w:rsidR="00472FC0" w:rsidRPr="00472FC0">
        <w:rPr>
          <w:i/>
          <w:iCs/>
        </w:rPr>
        <w:t>L</w:t>
      </w:r>
      <w:r w:rsidR="00472FC0" w:rsidRPr="00472FC0">
        <w:rPr>
          <w:i/>
          <w:iCs/>
          <w:vertAlign w:val="subscript"/>
        </w:rPr>
        <w:t>h</w:t>
      </w:r>
      <w:proofErr w:type="spellEnd"/>
      <w:r w:rsidR="00472FC0" w:rsidRPr="00472FC0">
        <w:rPr>
          <w:i/>
          <w:iCs/>
        </w:rPr>
        <w:t xml:space="preserve"> </w:t>
      </w:r>
      <w:r w:rsidR="00472FC0" w:rsidRPr="00472FC0">
        <w:t>can be given by</w:t>
      </w:r>
      <w:r w:rsidR="008B0FCC" w:rsidRPr="001D77B1">
        <w:t xml:space="preserve"> </w:t>
      </w:r>
      <w:r w:rsidR="00B3077A">
        <w:t>t</w:t>
      </w:r>
      <w:r w:rsidR="008B0FCC" w:rsidRPr="001D77B1">
        <w:t>he calculation formula shown below. Moreover, the loss also depends on the frequency.</w:t>
      </w:r>
    </w:p>
    <w:p w14:paraId="34DAD06C" w14:textId="72418120" w:rsidR="008B0FCC" w:rsidRPr="001D77B1" w:rsidRDefault="008B0FCC" w:rsidP="008B0FCC">
      <w:pPr>
        <w:pStyle w:val="Equation"/>
      </w:pPr>
      <w:bookmarkStart w:id="95" w:name="_Hlk55806895"/>
      <w:del w:id="96" w:author="USA" w:date="2021-07-28T05:44:00Z">
        <w:r w:rsidRPr="001D77B1" w:rsidDel="00F01FF0">
          <w:tab/>
        </w:r>
      </w:del>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95"/>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497A8D16" w14:textId="42CAAD55" w:rsidR="008B0FCC" w:rsidRPr="001D77B1" w:rsidRDefault="00C32467" w:rsidP="008B0FCC">
      <w:r>
        <w:t>where</w:t>
      </w:r>
      <w:r w:rsidR="008B0FCC" w:rsidRPr="001D77B1">
        <w:t xml:space="preserve"> </w:t>
      </w:r>
      <w:r w:rsidR="008B0FCC" w:rsidRPr="004B6FD1">
        <w:rPr>
          <w:i/>
          <w:iCs/>
        </w:rPr>
        <w:t>r</w:t>
      </w:r>
      <w:r w:rsidR="008B0FCC" w:rsidRPr="001D77B1">
        <w:t xml:space="preserve">, </w:t>
      </w:r>
      <w:r w:rsidR="008B0FCC" w:rsidRPr="004B6FD1">
        <w:rPr>
          <w:i/>
          <w:iCs/>
        </w:rPr>
        <w:t>s</w:t>
      </w:r>
      <w:r w:rsidR="008B0FCC" w:rsidRPr="001D77B1">
        <w:t xml:space="preserve">, and </w:t>
      </w:r>
      <w:r w:rsidR="008B0FCC" w:rsidRPr="004B6FD1">
        <w:rPr>
          <w:i/>
          <w:iCs/>
        </w:rPr>
        <w:t>t</w:t>
      </w:r>
      <w:r w:rsidR="008B0FCC" w:rsidRPr="001D77B1">
        <w:t xml:space="preserve"> are the constants shown in Table</w:t>
      </w:r>
      <w:r w:rsidR="008B0FCC">
        <w:t> </w:t>
      </w:r>
      <w:r w:rsidR="00D336FA">
        <w:t>8</w:t>
      </w:r>
      <w:r w:rsidR="008B0FCC" w:rsidRPr="001D77B1">
        <w:t xml:space="preserve">, and </w:t>
      </w:r>
      <w:r w:rsidR="008B0FCC" w:rsidRPr="004B6FD1">
        <w:rPr>
          <w:i/>
          <w:iCs/>
        </w:rPr>
        <w:t>f</w:t>
      </w:r>
      <w:r w:rsidR="008B0FCC" w:rsidRPr="001D77B1">
        <w:t xml:space="preserve"> is the frequency (GHz). Table </w:t>
      </w:r>
      <w:r w:rsidR="00EF586B">
        <w:t>9</w:t>
      </w:r>
      <w:r w:rsidR="008B0FCC" w:rsidRPr="001D77B1">
        <w:t xml:space="preserve"> shows the calculation results for the </w:t>
      </w:r>
      <w:r w:rsidR="00D80841" w:rsidRPr="00D80841">
        <w:t xml:space="preserve">median loss for the </w:t>
      </w:r>
      <w:r w:rsidR="008B0FCC" w:rsidRPr="001D77B1">
        <w:t>representative frequencies of the three frequency bands used in the wireless power transmission system</w:t>
      </w:r>
      <w:r w:rsidR="009A14F6" w:rsidRPr="00BA6D6A">
        <w:t>s via radio frequency beam</w:t>
      </w:r>
      <w:r w:rsidR="008B0FCC" w:rsidRPr="001D77B1">
        <w:t>.</w:t>
      </w:r>
    </w:p>
    <w:p w14:paraId="7D835443" w14:textId="6A642211" w:rsidR="008B0FCC" w:rsidRPr="001D77B1" w:rsidRDefault="00CC47B2" w:rsidP="008B0FCC">
      <w:r w:rsidRPr="00BA6D6A">
        <w:t xml:space="preserve">According to FIGURE 1 of Recommendation ITU-R P.2109-1, </w:t>
      </w:r>
      <w:r>
        <w:t>t</w:t>
      </w:r>
      <w:r w:rsidR="008B0FCC" w:rsidRPr="001D77B1">
        <w:t xml:space="preserve">he "Thermally efficient" </w:t>
      </w:r>
      <w:r w:rsidR="00626FDC">
        <w:t>building type</w:t>
      </w:r>
      <w:r w:rsidR="00626FDC" w:rsidRPr="001D77B1">
        <w:t xml:space="preserve"> </w:t>
      </w:r>
      <w:r w:rsidR="008B0FCC" w:rsidRPr="001D77B1">
        <w:t xml:space="preserve">has a large loss </w:t>
      </w:r>
      <w:r w:rsidR="00742635">
        <w:t>by</w:t>
      </w:r>
      <w:r w:rsidR="00742635" w:rsidRPr="001D77B1">
        <w:t xml:space="preserve"> </w:t>
      </w:r>
      <w:r w:rsidR="008B0FCC" w:rsidRPr="001D77B1">
        <w:t xml:space="preserve">about 15 dB compared to "Traditional", but it is unlikely that </w:t>
      </w:r>
      <w:r w:rsidR="00720752" w:rsidRPr="00BA6D6A">
        <w:t xml:space="preserve">thermally </w:t>
      </w:r>
      <w:r w:rsidR="00720752" w:rsidRPr="00BA6D6A">
        <w:lastRenderedPageBreak/>
        <w:t xml:space="preserve">efficient construction </w:t>
      </w:r>
      <w:r w:rsidR="008B0FCC" w:rsidRPr="001D77B1">
        <w:t>materials are used for all outer walls</w:t>
      </w:r>
      <w:r w:rsidR="007478BF">
        <w:t xml:space="preserve"> of the buildings</w:t>
      </w:r>
      <w:r w:rsidR="008B0FCC">
        <w:t>.</w:t>
      </w:r>
      <w:r w:rsidR="008B0FCC" w:rsidRPr="001D77B1">
        <w:t xml:space="preserve"> The examination was based on the value of the "Traditional" </w:t>
      </w:r>
      <w:r w:rsidR="00652073">
        <w:t>type</w:t>
      </w:r>
      <w:r w:rsidR="008B0FCC" w:rsidRPr="001D77B1">
        <w:t>.</w:t>
      </w:r>
    </w:p>
    <w:p w14:paraId="32449549" w14:textId="77777777" w:rsidR="008B0FCC" w:rsidRPr="001D77B1" w:rsidRDefault="008B0FCC" w:rsidP="008B0FCC">
      <w:pPr>
        <w:pStyle w:val="TableNo"/>
      </w:pPr>
      <w:r w:rsidRPr="001D77B1">
        <w:t xml:space="preserve">Table </w:t>
      </w:r>
      <w:r>
        <w:t>8</w:t>
      </w:r>
    </w:p>
    <w:p w14:paraId="0C1FF09B" w14:textId="0FE923F1" w:rsidR="008B0FCC" w:rsidRPr="001D77B1" w:rsidRDefault="00E47DE1" w:rsidP="008B0FCC">
      <w:pPr>
        <w:pStyle w:val="Tabletitle"/>
      </w:pPr>
      <w:r w:rsidRPr="00E47DE1">
        <w:t>Model coefficients</w:t>
      </w:r>
      <w:r w:rsidR="008B0FCC" w:rsidRPr="001D77B1">
        <w:t xml:space="preserve"> used for</w:t>
      </w:r>
      <w:r w:rsidR="009014AC">
        <w:t xml:space="preserve"> building entry</w:t>
      </w:r>
      <w:r w:rsidR="008B0FCC" w:rsidRPr="001D77B1">
        <w:t xml:space="preserve"> loss </w:t>
      </w:r>
      <w:r w:rsidR="00ED75A9">
        <w:t>calculation</w:t>
      </w:r>
      <w:r w:rsidR="00ED75A9" w:rsidRPr="001D77B1">
        <w:t xml:space="preserve"> </w:t>
      </w:r>
      <w:r w:rsidR="008B0FCC" w:rsidRPr="001D77B1">
        <w:t>in</w:t>
      </w:r>
      <w:r w:rsidR="00ED75A9">
        <w:t xml:space="preserve"> Recommendation</w:t>
      </w:r>
      <w:r w:rsidR="008B0FCC" w:rsidRPr="001D77B1">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8B0FCC" w:rsidRPr="001D77B1" w14:paraId="2844745F" w14:textId="77777777" w:rsidTr="003D7E04">
        <w:trPr>
          <w:cantSplit/>
          <w:jc w:val="center"/>
        </w:trPr>
        <w:tc>
          <w:tcPr>
            <w:tcW w:w="2609" w:type="dxa"/>
            <w:vAlign w:val="center"/>
          </w:tcPr>
          <w:p w14:paraId="405E310B" w14:textId="77777777" w:rsidR="008B0FCC" w:rsidRPr="001D77B1" w:rsidRDefault="008B0FCC" w:rsidP="003D7E04">
            <w:pPr>
              <w:pStyle w:val="Tablehead"/>
              <w:rPr>
                <w:rFonts w:eastAsia="MS Mincho" w:cs="Times New Roman"/>
              </w:rPr>
            </w:pPr>
            <w:r w:rsidRPr="001D77B1">
              <w:t>Item</w:t>
            </w:r>
          </w:p>
        </w:tc>
        <w:tc>
          <w:tcPr>
            <w:tcW w:w="1717" w:type="dxa"/>
            <w:vAlign w:val="center"/>
          </w:tcPr>
          <w:p w14:paraId="788C3874" w14:textId="77777777" w:rsidR="008B0FCC" w:rsidRPr="004B6FD1" w:rsidRDefault="008B0FCC" w:rsidP="003D7E04">
            <w:pPr>
              <w:pStyle w:val="Tablehead"/>
              <w:rPr>
                <w:rFonts w:cs="Times New Roman"/>
                <w:i/>
                <w:iCs/>
              </w:rPr>
            </w:pPr>
            <w:r w:rsidRPr="004B6FD1">
              <w:rPr>
                <w:i/>
                <w:iCs/>
              </w:rPr>
              <w:t>r</w:t>
            </w:r>
          </w:p>
        </w:tc>
        <w:tc>
          <w:tcPr>
            <w:tcW w:w="1717" w:type="dxa"/>
            <w:vAlign w:val="center"/>
          </w:tcPr>
          <w:p w14:paraId="365EA297" w14:textId="77777777" w:rsidR="008B0FCC" w:rsidRPr="004B6FD1" w:rsidRDefault="008B0FCC" w:rsidP="003D7E04">
            <w:pPr>
              <w:pStyle w:val="Tablehead"/>
              <w:rPr>
                <w:rFonts w:cs="Times New Roman"/>
                <w:i/>
                <w:iCs/>
              </w:rPr>
            </w:pPr>
            <w:r w:rsidRPr="004B6FD1">
              <w:rPr>
                <w:i/>
                <w:iCs/>
              </w:rPr>
              <w:t>s</w:t>
            </w:r>
          </w:p>
        </w:tc>
        <w:tc>
          <w:tcPr>
            <w:tcW w:w="1718" w:type="dxa"/>
            <w:vAlign w:val="center"/>
          </w:tcPr>
          <w:p w14:paraId="67905CC9" w14:textId="77777777" w:rsidR="008B0FCC" w:rsidRPr="004B6FD1" w:rsidRDefault="008B0FCC" w:rsidP="003D7E04">
            <w:pPr>
              <w:pStyle w:val="Tablehead"/>
              <w:rPr>
                <w:rFonts w:cs="Times New Roman"/>
                <w:i/>
                <w:iCs/>
              </w:rPr>
            </w:pPr>
            <w:r w:rsidRPr="004B6FD1">
              <w:rPr>
                <w:i/>
                <w:iCs/>
              </w:rPr>
              <w:t>t</w:t>
            </w:r>
          </w:p>
        </w:tc>
      </w:tr>
      <w:tr w:rsidR="008B0FCC" w:rsidRPr="001D77B1" w14:paraId="52F6FE4F" w14:textId="77777777" w:rsidTr="003D7E04">
        <w:trPr>
          <w:cantSplit/>
          <w:jc w:val="center"/>
        </w:trPr>
        <w:tc>
          <w:tcPr>
            <w:tcW w:w="2609" w:type="dxa"/>
            <w:vAlign w:val="center"/>
          </w:tcPr>
          <w:p w14:paraId="653122D2" w14:textId="77777777" w:rsidR="008B0FCC" w:rsidRPr="001D77B1" w:rsidRDefault="008B0FCC" w:rsidP="003D7E04">
            <w:pPr>
              <w:pStyle w:val="Tabletext"/>
              <w:rPr>
                <w:rFonts w:cs="Times New Roman"/>
              </w:rPr>
            </w:pPr>
            <w:r w:rsidRPr="001D77B1">
              <w:t>Traditional</w:t>
            </w:r>
          </w:p>
        </w:tc>
        <w:tc>
          <w:tcPr>
            <w:tcW w:w="1717" w:type="dxa"/>
            <w:vAlign w:val="center"/>
          </w:tcPr>
          <w:p w14:paraId="2911C8FA" w14:textId="77777777" w:rsidR="008B0FCC" w:rsidRPr="001D77B1" w:rsidRDefault="008B0FCC" w:rsidP="003D7E04">
            <w:pPr>
              <w:pStyle w:val="Tabletext"/>
              <w:jc w:val="center"/>
              <w:rPr>
                <w:rFonts w:cs="Times New Roman"/>
              </w:rPr>
            </w:pPr>
            <w:r w:rsidRPr="001D77B1">
              <w:t>12.64</w:t>
            </w:r>
          </w:p>
        </w:tc>
        <w:tc>
          <w:tcPr>
            <w:tcW w:w="1717" w:type="dxa"/>
            <w:vAlign w:val="center"/>
          </w:tcPr>
          <w:p w14:paraId="2A57EDDF" w14:textId="77777777" w:rsidR="008B0FCC" w:rsidRPr="001D77B1" w:rsidRDefault="008B0FCC" w:rsidP="003D7E04">
            <w:pPr>
              <w:pStyle w:val="Tabletext"/>
              <w:jc w:val="center"/>
              <w:rPr>
                <w:rFonts w:cs="Times New Roman"/>
              </w:rPr>
            </w:pPr>
            <w:r w:rsidRPr="001D77B1">
              <w:t>3.72</w:t>
            </w:r>
          </w:p>
        </w:tc>
        <w:tc>
          <w:tcPr>
            <w:tcW w:w="1718" w:type="dxa"/>
            <w:vAlign w:val="center"/>
          </w:tcPr>
          <w:p w14:paraId="0A4D4FB1" w14:textId="77777777" w:rsidR="008B0FCC" w:rsidRPr="001D77B1" w:rsidRDefault="008B0FCC" w:rsidP="003D7E04">
            <w:pPr>
              <w:pStyle w:val="Tabletext"/>
              <w:jc w:val="center"/>
              <w:rPr>
                <w:rFonts w:cs="Times New Roman"/>
              </w:rPr>
            </w:pPr>
            <w:r w:rsidRPr="001D77B1">
              <w:t>0.96</w:t>
            </w:r>
          </w:p>
        </w:tc>
      </w:tr>
      <w:tr w:rsidR="008B0FCC" w:rsidRPr="001D77B1" w14:paraId="25927558" w14:textId="77777777" w:rsidTr="003D7E04">
        <w:trPr>
          <w:cantSplit/>
          <w:jc w:val="center"/>
        </w:trPr>
        <w:tc>
          <w:tcPr>
            <w:tcW w:w="2609" w:type="dxa"/>
            <w:vAlign w:val="center"/>
          </w:tcPr>
          <w:p w14:paraId="688701B3" w14:textId="77777777" w:rsidR="008B0FCC" w:rsidRPr="001D77B1" w:rsidRDefault="008B0FCC" w:rsidP="003D7E04">
            <w:pPr>
              <w:pStyle w:val="Tabletext"/>
              <w:rPr>
                <w:rFonts w:cs="Times New Roman"/>
              </w:rPr>
            </w:pPr>
            <w:r w:rsidRPr="001D77B1">
              <w:t>Thermally efficient</w:t>
            </w:r>
          </w:p>
        </w:tc>
        <w:tc>
          <w:tcPr>
            <w:tcW w:w="1717" w:type="dxa"/>
            <w:vAlign w:val="center"/>
          </w:tcPr>
          <w:p w14:paraId="1E592A8A" w14:textId="77777777" w:rsidR="008B0FCC" w:rsidRPr="001D77B1" w:rsidRDefault="008B0FCC" w:rsidP="003D7E04">
            <w:pPr>
              <w:pStyle w:val="Tabletext"/>
              <w:jc w:val="center"/>
              <w:rPr>
                <w:rFonts w:cs="Times New Roman"/>
              </w:rPr>
            </w:pPr>
            <w:r w:rsidRPr="001D77B1">
              <w:t>28.19</w:t>
            </w:r>
          </w:p>
        </w:tc>
        <w:tc>
          <w:tcPr>
            <w:tcW w:w="1717" w:type="dxa"/>
            <w:vAlign w:val="center"/>
          </w:tcPr>
          <w:p w14:paraId="5DC1A2EF" w14:textId="77777777" w:rsidR="008B0FCC" w:rsidRPr="001D77B1" w:rsidRDefault="008B0FCC" w:rsidP="003D7E04">
            <w:pPr>
              <w:pStyle w:val="Tabletext"/>
              <w:jc w:val="center"/>
              <w:rPr>
                <w:rFonts w:cs="Times New Roman"/>
              </w:rPr>
            </w:pPr>
            <w:r>
              <w:t>–</w:t>
            </w:r>
            <w:r w:rsidRPr="001D77B1">
              <w:t>3.00</w:t>
            </w:r>
          </w:p>
        </w:tc>
        <w:tc>
          <w:tcPr>
            <w:tcW w:w="1718" w:type="dxa"/>
            <w:vAlign w:val="center"/>
          </w:tcPr>
          <w:p w14:paraId="68948A81" w14:textId="77777777" w:rsidR="008B0FCC" w:rsidRPr="001D77B1" w:rsidRDefault="008B0FCC" w:rsidP="003D7E04">
            <w:pPr>
              <w:pStyle w:val="Tabletext"/>
              <w:jc w:val="center"/>
              <w:rPr>
                <w:rFonts w:cs="Times New Roman"/>
              </w:rPr>
            </w:pPr>
            <w:r w:rsidRPr="001D77B1">
              <w:t>8.48</w:t>
            </w:r>
          </w:p>
        </w:tc>
      </w:tr>
    </w:tbl>
    <w:p w14:paraId="7EAC7BD2" w14:textId="77777777" w:rsidR="008B0FCC" w:rsidRPr="001D77B1" w:rsidRDefault="008B0FCC" w:rsidP="008B0FCC">
      <w:pPr>
        <w:pStyle w:val="TableNo"/>
        <w:rPr>
          <w:szCs w:val="21"/>
        </w:rPr>
      </w:pPr>
      <w:r w:rsidRPr="001D77B1">
        <w:t xml:space="preserve">Table </w:t>
      </w:r>
      <w:r>
        <w:t>9</w:t>
      </w:r>
      <w:r w:rsidRPr="001D77B1">
        <w:rPr>
          <w:szCs w:val="21"/>
        </w:rPr>
        <w:t xml:space="preserve"> </w:t>
      </w:r>
    </w:p>
    <w:p w14:paraId="3A1712BD" w14:textId="43C16976" w:rsidR="008B0FCC" w:rsidRPr="001D77B1" w:rsidRDefault="008B0FCC" w:rsidP="008B0FCC">
      <w:pPr>
        <w:pStyle w:val="Tabletitle"/>
      </w:pPr>
      <w:r w:rsidRPr="001D77B1">
        <w:t xml:space="preserve">Calculation results </w:t>
      </w:r>
      <w:r w:rsidR="005B53AB" w:rsidRPr="005B53AB">
        <w:t xml:space="preserve">of the median loss </w:t>
      </w:r>
      <w:r w:rsidRPr="001D77B1">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8B0FCC" w:rsidRPr="001D77B1" w14:paraId="320B564F" w14:textId="77777777" w:rsidTr="003D7E04">
        <w:trPr>
          <w:cantSplit/>
          <w:jc w:val="center"/>
        </w:trPr>
        <w:tc>
          <w:tcPr>
            <w:tcW w:w="2552" w:type="dxa"/>
            <w:vAlign w:val="center"/>
            <w:hideMark/>
          </w:tcPr>
          <w:p w14:paraId="2236A26C" w14:textId="77777777" w:rsidR="008B0FCC" w:rsidRPr="001D77B1" w:rsidRDefault="008B0FCC" w:rsidP="003D7E04">
            <w:pPr>
              <w:pStyle w:val="Tablehead"/>
              <w:rPr>
                <w:rFonts w:eastAsia="MS Mincho" w:cs="Times New Roman"/>
              </w:rPr>
            </w:pPr>
            <w:r w:rsidRPr="001D77B1">
              <w:t>Item</w:t>
            </w:r>
          </w:p>
        </w:tc>
        <w:tc>
          <w:tcPr>
            <w:tcW w:w="1641" w:type="dxa"/>
            <w:vAlign w:val="center"/>
            <w:hideMark/>
          </w:tcPr>
          <w:p w14:paraId="2501C0D5" w14:textId="77777777" w:rsidR="008B0FCC" w:rsidRPr="001D77B1" w:rsidRDefault="008B0FCC" w:rsidP="003D7E04">
            <w:pPr>
              <w:pStyle w:val="Tablehead"/>
              <w:rPr>
                <w:rFonts w:cs="Times New Roman"/>
              </w:rPr>
            </w:pPr>
            <w:r w:rsidRPr="001D77B1">
              <w:t>920</w:t>
            </w:r>
            <w:r>
              <w:t> </w:t>
            </w:r>
            <w:r w:rsidRPr="001D77B1">
              <w:t>MHz</w:t>
            </w:r>
          </w:p>
        </w:tc>
        <w:tc>
          <w:tcPr>
            <w:tcW w:w="1641" w:type="dxa"/>
            <w:vAlign w:val="center"/>
            <w:hideMark/>
          </w:tcPr>
          <w:p w14:paraId="4F4F7CAD" w14:textId="77777777" w:rsidR="008B0FCC" w:rsidRPr="001D77B1" w:rsidRDefault="008B0FCC" w:rsidP="003D7E04">
            <w:pPr>
              <w:pStyle w:val="Tablehead"/>
              <w:rPr>
                <w:rFonts w:cs="Times New Roman"/>
              </w:rPr>
            </w:pPr>
            <w:r w:rsidRPr="001D77B1">
              <w:t>2</w:t>
            </w:r>
            <w:r>
              <w:t> </w:t>
            </w:r>
            <w:r w:rsidRPr="001D77B1">
              <w:t>450</w:t>
            </w:r>
            <w:r>
              <w:t> </w:t>
            </w:r>
            <w:r w:rsidRPr="001D77B1">
              <w:t>MHz</w:t>
            </w:r>
          </w:p>
        </w:tc>
        <w:tc>
          <w:tcPr>
            <w:tcW w:w="1642" w:type="dxa"/>
            <w:vAlign w:val="center"/>
            <w:hideMark/>
          </w:tcPr>
          <w:p w14:paraId="376ED5C2" w14:textId="77777777" w:rsidR="008B0FCC" w:rsidRPr="001D77B1" w:rsidRDefault="008B0FCC" w:rsidP="003D7E04">
            <w:pPr>
              <w:pStyle w:val="Tablehead"/>
              <w:rPr>
                <w:rFonts w:cs="Times New Roman"/>
              </w:rPr>
            </w:pPr>
            <w:r w:rsidRPr="001D77B1">
              <w:t>5</w:t>
            </w:r>
            <w:r>
              <w:t> </w:t>
            </w:r>
            <w:r w:rsidRPr="001D77B1">
              <w:t>750</w:t>
            </w:r>
            <w:r>
              <w:t> </w:t>
            </w:r>
            <w:r w:rsidRPr="001D77B1">
              <w:t>MHz</w:t>
            </w:r>
          </w:p>
        </w:tc>
      </w:tr>
      <w:tr w:rsidR="008B0FCC" w:rsidRPr="001D77B1" w14:paraId="7AE0AB86" w14:textId="77777777" w:rsidTr="003D7E04">
        <w:trPr>
          <w:cantSplit/>
          <w:jc w:val="center"/>
        </w:trPr>
        <w:tc>
          <w:tcPr>
            <w:tcW w:w="2552" w:type="dxa"/>
            <w:vAlign w:val="center"/>
            <w:hideMark/>
          </w:tcPr>
          <w:p w14:paraId="77FADE93" w14:textId="77777777" w:rsidR="008B0FCC" w:rsidRPr="001D77B1" w:rsidRDefault="008B0FCC" w:rsidP="003D7E04">
            <w:pPr>
              <w:pStyle w:val="Tabletext"/>
              <w:rPr>
                <w:rFonts w:cs="Times New Roman"/>
              </w:rPr>
            </w:pPr>
            <w:proofErr w:type="spellStart"/>
            <w:r w:rsidRPr="004B6FD1">
              <w:rPr>
                <w:i/>
                <w:iCs/>
              </w:rPr>
              <w:t>Lh</w:t>
            </w:r>
            <w:proofErr w:type="spellEnd"/>
            <w:r w:rsidRPr="001D77B1">
              <w:t xml:space="preserve"> (Traditional)</w:t>
            </w:r>
          </w:p>
        </w:tc>
        <w:tc>
          <w:tcPr>
            <w:tcW w:w="1641" w:type="dxa"/>
            <w:vAlign w:val="center"/>
            <w:hideMark/>
          </w:tcPr>
          <w:p w14:paraId="6E39B159" w14:textId="77777777" w:rsidR="008B0FCC" w:rsidRPr="001D77B1" w:rsidRDefault="008B0FCC" w:rsidP="003D7E04">
            <w:pPr>
              <w:pStyle w:val="Tabletext"/>
              <w:jc w:val="center"/>
              <w:rPr>
                <w:rFonts w:cs="Times New Roman"/>
              </w:rPr>
            </w:pPr>
            <w:r w:rsidRPr="001D77B1">
              <w:t>12.5 dB</w:t>
            </w:r>
          </w:p>
        </w:tc>
        <w:tc>
          <w:tcPr>
            <w:tcW w:w="1641" w:type="dxa"/>
            <w:vAlign w:val="center"/>
            <w:hideMark/>
          </w:tcPr>
          <w:p w14:paraId="36559E97" w14:textId="77777777" w:rsidR="008B0FCC" w:rsidRPr="001D77B1" w:rsidRDefault="008B0FCC" w:rsidP="003D7E04">
            <w:pPr>
              <w:pStyle w:val="Tabletext"/>
              <w:jc w:val="center"/>
              <w:rPr>
                <w:rFonts w:cs="Times New Roman"/>
              </w:rPr>
            </w:pPr>
            <w:r w:rsidRPr="001D77B1">
              <w:t>14.2 dB</w:t>
            </w:r>
          </w:p>
        </w:tc>
        <w:tc>
          <w:tcPr>
            <w:tcW w:w="1642" w:type="dxa"/>
            <w:vAlign w:val="center"/>
            <w:hideMark/>
          </w:tcPr>
          <w:p w14:paraId="0DB1D90E" w14:textId="77777777" w:rsidR="008B0FCC" w:rsidRPr="001D77B1" w:rsidRDefault="008B0FCC" w:rsidP="003D7E04">
            <w:pPr>
              <w:pStyle w:val="Tabletext"/>
              <w:jc w:val="center"/>
              <w:rPr>
                <w:rFonts w:cs="Times New Roman"/>
              </w:rPr>
            </w:pPr>
            <w:r w:rsidRPr="001D77B1">
              <w:t>16.0 dB</w:t>
            </w:r>
          </w:p>
        </w:tc>
      </w:tr>
      <w:tr w:rsidR="008B0FCC" w:rsidRPr="001D77B1" w14:paraId="16445A14" w14:textId="77777777" w:rsidTr="003D7E04">
        <w:trPr>
          <w:cantSplit/>
          <w:jc w:val="center"/>
        </w:trPr>
        <w:tc>
          <w:tcPr>
            <w:tcW w:w="2552" w:type="dxa"/>
            <w:vAlign w:val="center"/>
            <w:hideMark/>
          </w:tcPr>
          <w:p w14:paraId="182131C9" w14:textId="77777777" w:rsidR="008B0FCC" w:rsidRPr="001D77B1" w:rsidRDefault="008B0FCC" w:rsidP="003D7E04">
            <w:pPr>
              <w:pStyle w:val="Tabletext"/>
              <w:rPr>
                <w:rFonts w:cs="Times New Roman"/>
              </w:rPr>
            </w:pPr>
            <w:proofErr w:type="spellStart"/>
            <w:r w:rsidRPr="004B6FD1">
              <w:rPr>
                <w:i/>
                <w:iCs/>
              </w:rPr>
              <w:t>Lh</w:t>
            </w:r>
            <w:proofErr w:type="spellEnd"/>
            <w:r w:rsidRPr="001D77B1">
              <w:t xml:space="preserve"> (Thermally efficient)</w:t>
            </w:r>
          </w:p>
        </w:tc>
        <w:tc>
          <w:tcPr>
            <w:tcW w:w="1641" w:type="dxa"/>
            <w:vAlign w:val="center"/>
            <w:hideMark/>
          </w:tcPr>
          <w:p w14:paraId="4C7FBA78" w14:textId="77777777" w:rsidR="008B0FCC" w:rsidRPr="001D77B1" w:rsidRDefault="008B0FCC" w:rsidP="003D7E04">
            <w:pPr>
              <w:pStyle w:val="Tabletext"/>
              <w:jc w:val="center"/>
              <w:rPr>
                <w:rFonts w:cs="Times New Roman"/>
              </w:rPr>
            </w:pPr>
            <w:r w:rsidRPr="001D77B1">
              <w:t>28.3 dB</w:t>
            </w:r>
          </w:p>
        </w:tc>
        <w:tc>
          <w:tcPr>
            <w:tcW w:w="1641" w:type="dxa"/>
            <w:vAlign w:val="center"/>
            <w:hideMark/>
          </w:tcPr>
          <w:p w14:paraId="5B216E40" w14:textId="77777777" w:rsidR="008B0FCC" w:rsidRPr="001D77B1" w:rsidRDefault="008B0FCC" w:rsidP="003D7E04">
            <w:pPr>
              <w:pStyle w:val="Tabletext"/>
              <w:jc w:val="center"/>
              <w:rPr>
                <w:rFonts w:cs="Times New Roman"/>
              </w:rPr>
            </w:pPr>
            <w:r w:rsidRPr="001D77B1">
              <w:t>28.3 dB</w:t>
            </w:r>
          </w:p>
        </w:tc>
        <w:tc>
          <w:tcPr>
            <w:tcW w:w="1642" w:type="dxa"/>
            <w:vAlign w:val="center"/>
            <w:hideMark/>
          </w:tcPr>
          <w:p w14:paraId="2C8F733B" w14:textId="77777777" w:rsidR="008B0FCC" w:rsidRPr="001D77B1" w:rsidRDefault="008B0FCC" w:rsidP="003D7E04">
            <w:pPr>
              <w:pStyle w:val="Tabletext"/>
              <w:jc w:val="center"/>
              <w:rPr>
                <w:rFonts w:cs="Times New Roman"/>
              </w:rPr>
            </w:pPr>
            <w:r w:rsidRPr="001D77B1">
              <w:t>30.8 dB</w:t>
            </w:r>
          </w:p>
        </w:tc>
      </w:tr>
    </w:tbl>
    <w:p w14:paraId="57407B38" w14:textId="77777777" w:rsidR="008B0FCC" w:rsidRPr="001D77B1" w:rsidRDefault="008B0FCC" w:rsidP="008B0FCC">
      <w:pPr>
        <w:pStyle w:val="TableNo"/>
      </w:pPr>
      <w:r w:rsidRPr="001D77B1">
        <w:t xml:space="preserve">Table </w:t>
      </w:r>
      <w:r>
        <w:t>10</w:t>
      </w:r>
      <w:r w:rsidRPr="001D77B1">
        <w:t xml:space="preserve"> </w:t>
      </w:r>
    </w:p>
    <w:p w14:paraId="5FC3F7E5" w14:textId="773A091D" w:rsidR="008B0FCC" w:rsidRPr="001D77B1" w:rsidRDefault="001B5A28" w:rsidP="008B0FCC">
      <w:pPr>
        <w:pStyle w:val="Tabletitle"/>
        <w:rPr>
          <w:rFonts w:ascii="MS Mincho" w:hAnsi="MS Mincho"/>
          <w:szCs w:val="21"/>
        </w:rPr>
      </w:pPr>
      <w:r>
        <w:t>Building entry</w:t>
      </w:r>
      <w:r w:rsidRPr="001D77B1">
        <w:t xml:space="preserve"> </w:t>
      </w:r>
      <w:r w:rsidR="008B0FCC" w:rsidRPr="001D77B1">
        <w:t>loss used for 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8B0FCC" w:rsidRPr="001D77B1" w14:paraId="7DFE6D22" w14:textId="77777777" w:rsidTr="003D7E04">
        <w:trPr>
          <w:cantSplit/>
          <w:jc w:val="center"/>
        </w:trPr>
        <w:tc>
          <w:tcPr>
            <w:tcW w:w="3118" w:type="dxa"/>
            <w:vAlign w:val="center"/>
            <w:hideMark/>
          </w:tcPr>
          <w:p w14:paraId="7C0A0340" w14:textId="77777777" w:rsidR="008B0FCC" w:rsidRPr="001D77B1" w:rsidRDefault="008B0FCC" w:rsidP="003D7E04">
            <w:pPr>
              <w:pStyle w:val="Tablehead"/>
              <w:rPr>
                <w:rFonts w:cs="Times New Roman"/>
              </w:rPr>
            </w:pPr>
            <w:r w:rsidRPr="001D77B1">
              <w:t>Item</w:t>
            </w:r>
          </w:p>
        </w:tc>
        <w:tc>
          <w:tcPr>
            <w:tcW w:w="1736" w:type="dxa"/>
            <w:vAlign w:val="center"/>
            <w:hideMark/>
          </w:tcPr>
          <w:p w14:paraId="272BA025" w14:textId="77777777" w:rsidR="008B0FCC" w:rsidRPr="001D77B1" w:rsidRDefault="008B0FCC" w:rsidP="003D7E04">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4FAB6283" w14:textId="77777777" w:rsidR="008B0FCC" w:rsidRPr="001D77B1" w:rsidRDefault="008B0FCC" w:rsidP="003D7E04">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7CEF28D5" w14:textId="77777777" w:rsidR="008B0FCC" w:rsidRPr="001D77B1" w:rsidRDefault="008B0FCC" w:rsidP="003D7E04">
            <w:pPr>
              <w:pStyle w:val="Tablehead"/>
              <w:rPr>
                <w:rFonts w:cs="Times New Roman"/>
                <w:kern w:val="0"/>
              </w:rPr>
            </w:pPr>
            <w:r w:rsidRPr="001D77B1">
              <w:rPr>
                <w:kern w:val="24"/>
              </w:rPr>
              <w:t>5.7</w:t>
            </w:r>
            <w:r>
              <w:rPr>
                <w:kern w:val="24"/>
              </w:rPr>
              <w:t> </w:t>
            </w:r>
            <w:r w:rsidRPr="001D77B1">
              <w:rPr>
                <w:kern w:val="24"/>
              </w:rPr>
              <w:t>GHz</w:t>
            </w:r>
          </w:p>
        </w:tc>
      </w:tr>
      <w:tr w:rsidR="008B0FCC" w:rsidRPr="001D77B1" w14:paraId="7AA70F90" w14:textId="77777777" w:rsidTr="003D7E04">
        <w:trPr>
          <w:cantSplit/>
          <w:jc w:val="center"/>
        </w:trPr>
        <w:tc>
          <w:tcPr>
            <w:tcW w:w="3118" w:type="dxa"/>
            <w:vAlign w:val="center"/>
            <w:hideMark/>
          </w:tcPr>
          <w:p w14:paraId="24ADB800" w14:textId="77777777" w:rsidR="008B0FCC" w:rsidRPr="001D77B1" w:rsidRDefault="008B0FCC" w:rsidP="003D7E04">
            <w:pPr>
              <w:pStyle w:val="Tabletext"/>
              <w:rPr>
                <w:rFonts w:cs="Times New Roman"/>
              </w:rPr>
            </w:pPr>
            <w:r w:rsidRPr="001D77B1">
              <w:rPr>
                <w:rFonts w:cs="Times New Roman"/>
              </w:rPr>
              <w:t>Wall loss</w:t>
            </w:r>
          </w:p>
        </w:tc>
        <w:tc>
          <w:tcPr>
            <w:tcW w:w="1736" w:type="dxa"/>
            <w:vAlign w:val="center"/>
            <w:hideMark/>
          </w:tcPr>
          <w:p w14:paraId="37789B36" w14:textId="77777777" w:rsidR="008B0FCC" w:rsidRPr="001D77B1" w:rsidRDefault="008B0FCC" w:rsidP="003D7E04">
            <w:pPr>
              <w:pStyle w:val="Tabletext"/>
              <w:jc w:val="center"/>
              <w:rPr>
                <w:rFonts w:cs="Times New Roman"/>
                <w:kern w:val="0"/>
              </w:rPr>
            </w:pPr>
            <w:r w:rsidRPr="001D77B1">
              <w:rPr>
                <w:kern w:val="24"/>
              </w:rPr>
              <w:t>10.0 dB</w:t>
            </w:r>
          </w:p>
        </w:tc>
        <w:tc>
          <w:tcPr>
            <w:tcW w:w="1736" w:type="dxa"/>
            <w:vAlign w:val="center"/>
            <w:hideMark/>
          </w:tcPr>
          <w:p w14:paraId="28E73DD6" w14:textId="77777777" w:rsidR="008B0FCC" w:rsidRPr="001D77B1" w:rsidRDefault="008B0FCC" w:rsidP="003D7E04">
            <w:pPr>
              <w:pStyle w:val="Tabletext"/>
              <w:jc w:val="center"/>
              <w:rPr>
                <w:rFonts w:cs="Times New Roman"/>
                <w:kern w:val="0"/>
              </w:rPr>
            </w:pPr>
            <w:r w:rsidRPr="001D77B1">
              <w:rPr>
                <w:kern w:val="24"/>
              </w:rPr>
              <w:t>14.0 dB</w:t>
            </w:r>
          </w:p>
        </w:tc>
        <w:tc>
          <w:tcPr>
            <w:tcW w:w="1736" w:type="dxa"/>
            <w:vAlign w:val="center"/>
            <w:hideMark/>
          </w:tcPr>
          <w:p w14:paraId="4A3BFEB4" w14:textId="77777777" w:rsidR="008B0FCC" w:rsidRPr="001D77B1" w:rsidRDefault="008B0FCC" w:rsidP="003D7E04">
            <w:pPr>
              <w:pStyle w:val="Tabletext"/>
              <w:jc w:val="center"/>
              <w:rPr>
                <w:rFonts w:cs="Times New Roman"/>
                <w:kern w:val="0"/>
              </w:rPr>
            </w:pPr>
            <w:r w:rsidRPr="001D77B1">
              <w:rPr>
                <w:kern w:val="24"/>
              </w:rPr>
              <w:t>16.0 dB</w:t>
            </w:r>
          </w:p>
        </w:tc>
      </w:tr>
    </w:tbl>
    <w:p w14:paraId="760CEEC9" w14:textId="77777777" w:rsidR="008B0FCC" w:rsidRPr="001D77B1" w:rsidRDefault="008B0FCC" w:rsidP="008B0FCC">
      <w:pPr>
        <w:pStyle w:val="Tablefin"/>
      </w:pPr>
    </w:p>
    <w:p w14:paraId="77D67A44" w14:textId="77777777" w:rsidR="00B637C8" w:rsidRPr="00D63061" w:rsidRDefault="00B637C8" w:rsidP="00B637C8">
      <w:pPr>
        <w:pStyle w:val="Heading3"/>
      </w:pPr>
      <w:r w:rsidRPr="00D63061">
        <w:t>3.3.4</w:t>
      </w:r>
      <w:r w:rsidRPr="00D63061">
        <w:tab/>
        <w:t>Use case scenarios and conditions for Impact Studies on beam WPT</w:t>
      </w:r>
    </w:p>
    <w:p w14:paraId="7A1D8A52" w14:textId="77777777" w:rsidR="00B637C8" w:rsidRPr="00BA6D6A" w:rsidRDefault="00B637C8" w:rsidP="00B637C8">
      <w:r w:rsidRPr="00BA6D6A">
        <w:t>Table 11 shows the use case scenarios and conditions for Impact Studies on beam WPT systems used for impact studies.</w:t>
      </w:r>
    </w:p>
    <w:p w14:paraId="5A50634C" w14:textId="77777777" w:rsidR="00B637C8" w:rsidRPr="00BA6D6A" w:rsidRDefault="00B637C8" w:rsidP="00B637C8">
      <w:r w:rsidRPr="00BA6D6A">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97" w:name="_Hlk71198214"/>
      <w:proofErr w:type="spellStart"/>
      <w:r w:rsidRPr="00BA6D6A">
        <w:t>μW</w:t>
      </w:r>
      <w:bookmarkEnd w:id="97"/>
      <w:proofErr w:type="spellEnd"/>
      <w:r w:rsidRPr="00BA6D6A">
        <w:t xml:space="preserve"> or less.</w:t>
      </w:r>
    </w:p>
    <w:p w14:paraId="58FE5005" w14:textId="77777777" w:rsidR="00B637C8" w:rsidRPr="00BA6D6A" w:rsidRDefault="00B637C8" w:rsidP="00B637C8">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2F50C1DC" w14:textId="77777777" w:rsidR="00B637C8" w:rsidRPr="00D63061" w:rsidRDefault="00B637C8" w:rsidP="00B637C8">
      <w:pPr>
        <w:pStyle w:val="TableNo"/>
      </w:pPr>
      <w:r w:rsidRPr="00D63061">
        <w:t>TABLE 11</w:t>
      </w:r>
    </w:p>
    <w:p w14:paraId="4829D9EE" w14:textId="77777777" w:rsidR="00B637C8" w:rsidRPr="00D63061" w:rsidRDefault="00B637C8" w:rsidP="00B637C8">
      <w:pPr>
        <w:pStyle w:val="Tabletitle"/>
      </w:pPr>
      <w:r w:rsidRPr="00D63061">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B637C8" w:rsidRPr="00D63061" w14:paraId="5BC7E943"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89A6478" w14:textId="77777777" w:rsidR="00B637C8" w:rsidRPr="00D63061" w:rsidRDefault="00B637C8" w:rsidP="003D7E04">
            <w:pPr>
              <w:pStyle w:val="Tablehead"/>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260CFD60" w14:textId="23BDE1F6" w:rsidR="00B637C8" w:rsidRPr="00D63061" w:rsidRDefault="00B637C8" w:rsidP="003D7E04">
            <w:pPr>
              <w:pStyle w:val="Tablehead"/>
            </w:pPr>
            <w:r w:rsidRPr="00D63061">
              <w:t xml:space="preserve">System </w:t>
            </w:r>
            <w:r w:rsidR="006D6C2E">
              <w:t>1</w:t>
            </w:r>
          </w:p>
          <w:p w14:paraId="5B61250A" w14:textId="77777777" w:rsidR="00B637C8" w:rsidRPr="00D63061" w:rsidRDefault="00B637C8" w:rsidP="003D7E04">
            <w:pPr>
              <w:pStyle w:val="Tablehead"/>
            </w:pP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38D6D051" w14:textId="7A6CF356" w:rsidR="00B637C8" w:rsidRPr="00D63061" w:rsidRDefault="00B637C8" w:rsidP="003D7E04">
            <w:pPr>
              <w:pStyle w:val="Tablehead"/>
            </w:pPr>
            <w:r w:rsidRPr="00D63061">
              <w:t xml:space="preserve">System </w:t>
            </w:r>
            <w:r w:rsidR="006D6C2E">
              <w:t>2</w:t>
            </w:r>
          </w:p>
          <w:p w14:paraId="24028B8B" w14:textId="77777777" w:rsidR="00B637C8" w:rsidRPr="00D63061" w:rsidRDefault="00B637C8" w:rsidP="003D7E04">
            <w:pPr>
              <w:pStyle w:val="Tablehead"/>
            </w:pP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0B01E5A" w14:textId="28E3D53F" w:rsidR="00B637C8" w:rsidRPr="00D63061" w:rsidRDefault="00B637C8" w:rsidP="003D7E04">
            <w:pPr>
              <w:pStyle w:val="Tablehead"/>
            </w:pPr>
            <w:r w:rsidRPr="00D63061">
              <w:t xml:space="preserve">System </w:t>
            </w:r>
            <w:r w:rsidR="006D6C2E">
              <w:t>3</w:t>
            </w:r>
          </w:p>
          <w:p w14:paraId="4F8927C7" w14:textId="77777777" w:rsidR="00B637C8" w:rsidRPr="00D63061" w:rsidRDefault="00B637C8" w:rsidP="003D7E04">
            <w:pPr>
              <w:pStyle w:val="Tablehead"/>
            </w:pPr>
            <w:r w:rsidRPr="00D63061">
              <w:t>5.7 GHz band</w:t>
            </w:r>
          </w:p>
        </w:tc>
      </w:tr>
      <w:tr w:rsidR="00B637C8" w:rsidRPr="00BA6D6A" w14:paraId="632256D7"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F4CA5BB" w14:textId="77777777" w:rsidR="00B637C8" w:rsidRPr="00D63061" w:rsidRDefault="00B637C8" w:rsidP="003D7E04">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A7EAA1C" w14:textId="77777777" w:rsidR="00B637C8" w:rsidRPr="00D63061" w:rsidRDefault="00B637C8" w:rsidP="003D7E04">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850D055" w14:textId="77777777" w:rsidR="00B637C8" w:rsidRPr="00D63061" w:rsidRDefault="00B637C8" w:rsidP="003D7E04">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5536C0" w14:textId="77777777" w:rsidR="00B637C8" w:rsidRPr="00D63061" w:rsidRDefault="00B637C8" w:rsidP="003D7E04">
            <w:pPr>
              <w:pStyle w:val="Tabletext"/>
            </w:pPr>
            <w:r w:rsidRPr="00D63061">
              <w:t>Factory (indoor), plant (indoor), warehouse, etc.</w:t>
            </w:r>
          </w:p>
        </w:tc>
      </w:tr>
      <w:tr w:rsidR="00B637C8" w:rsidRPr="00BA6D6A" w14:paraId="4B89F145"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76A4FF2" w14:textId="77777777" w:rsidR="00B637C8" w:rsidRPr="00D63061" w:rsidRDefault="00B637C8" w:rsidP="003D7E04">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489C897" w14:textId="77777777" w:rsidR="00B637C8" w:rsidRPr="00D63061" w:rsidRDefault="00B637C8" w:rsidP="003D7E04">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4E0FBE2" w14:textId="77777777" w:rsidR="00B637C8" w:rsidRPr="00D63061" w:rsidRDefault="00B637C8" w:rsidP="003D7E04">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62BDB54" w14:textId="77777777" w:rsidR="00B637C8" w:rsidRPr="00D63061" w:rsidRDefault="00B637C8" w:rsidP="003D7E04">
            <w:pPr>
              <w:pStyle w:val="Tabletext"/>
            </w:pPr>
            <w:r w:rsidRPr="00D63061">
              <w:t>Charging and power supply to sensors, display and information devices</w:t>
            </w:r>
          </w:p>
        </w:tc>
      </w:tr>
      <w:tr w:rsidR="00B637C8" w:rsidRPr="00BA6D6A" w14:paraId="23650DEB"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F9B00C" w14:textId="77777777" w:rsidR="00B637C8" w:rsidRPr="00D63061" w:rsidRDefault="00B637C8" w:rsidP="003D7E04">
            <w:pPr>
              <w:pStyle w:val="Tabletext"/>
            </w:pPr>
            <w:r w:rsidRPr="00D63061">
              <w:lastRenderedPageBreak/>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6E376E1" w14:textId="77777777" w:rsidR="00B637C8" w:rsidRPr="00D63061" w:rsidRDefault="00B637C8" w:rsidP="003D7E04">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F546A41" w14:textId="77777777" w:rsidR="00B637C8" w:rsidRPr="00D63061" w:rsidRDefault="00B637C8" w:rsidP="003D7E04">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7D3B9F" w14:textId="77777777" w:rsidR="00B637C8" w:rsidRPr="00D63061" w:rsidRDefault="00B637C8" w:rsidP="003D7E04">
            <w:pPr>
              <w:pStyle w:val="Tabletext"/>
            </w:pPr>
            <w:r w:rsidRPr="00D63061">
              <w:t xml:space="preserve">1 to </w:t>
            </w:r>
            <w:bookmarkStart w:id="98" w:name="_Hlk71197955"/>
            <w:r w:rsidRPr="00D63061">
              <w:t>several ten devices</w:t>
            </w:r>
            <w:bookmarkEnd w:id="98"/>
            <w:r w:rsidRPr="00D63061">
              <w:br/>
              <w:t>(Successive or sequential reception)</w:t>
            </w:r>
          </w:p>
        </w:tc>
      </w:tr>
      <w:tr w:rsidR="00B637C8" w:rsidRPr="00BA6D6A" w14:paraId="6D9FB7CD"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76D3AAF6" w14:textId="77777777" w:rsidR="00B637C8" w:rsidRPr="00D63061" w:rsidRDefault="00B637C8" w:rsidP="003D7E04">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152A138" w14:textId="77777777" w:rsidR="00B637C8" w:rsidRPr="00D63061" w:rsidRDefault="00B637C8" w:rsidP="003D7E04">
            <w:pPr>
              <w:pStyle w:val="Tabletext"/>
            </w:pPr>
            <w:r w:rsidRPr="00D63061">
              <w:t xml:space="preserve">Several </w:t>
            </w:r>
            <w:proofErr w:type="spellStart"/>
            <w:r w:rsidRPr="00D63061">
              <w:t>μW</w:t>
            </w:r>
            <w:proofErr w:type="spellEnd"/>
            <w:r w:rsidRPr="00D63061">
              <w:t xml:space="preserve"> to several hundred </w:t>
            </w:r>
            <w:proofErr w:type="spellStart"/>
            <w:r w:rsidRPr="00D63061">
              <w:t>μW</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49FFB2F1" w14:textId="77777777" w:rsidR="00B637C8" w:rsidRPr="00D63061" w:rsidRDefault="00B637C8" w:rsidP="003D7E04">
            <w:pPr>
              <w:pStyle w:val="Tabletext"/>
            </w:pPr>
            <w:r w:rsidRPr="00D63061">
              <w:t xml:space="preserve">50 </w:t>
            </w:r>
            <w:proofErr w:type="spellStart"/>
            <w:r w:rsidRPr="00D63061">
              <w:t>mW</w:t>
            </w:r>
            <w:proofErr w:type="spellEnd"/>
            <w:r w:rsidRPr="00D63061">
              <w:t xml:space="preserve">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18099F8" w14:textId="77777777" w:rsidR="00B637C8" w:rsidRPr="00D63061" w:rsidRDefault="00B637C8" w:rsidP="003D7E04">
            <w:pPr>
              <w:pStyle w:val="Tabletext"/>
            </w:pPr>
            <w:r w:rsidRPr="00D63061">
              <w:t xml:space="preserve">Several </w:t>
            </w:r>
            <w:proofErr w:type="spellStart"/>
            <w:r w:rsidRPr="00D63061">
              <w:t>mW</w:t>
            </w:r>
            <w:proofErr w:type="spellEnd"/>
            <w:r w:rsidRPr="00D63061">
              <w:t xml:space="preserve"> to </w:t>
            </w:r>
            <w:bookmarkStart w:id="99" w:name="_Hlk71197859"/>
            <w:r w:rsidRPr="00D63061">
              <w:t xml:space="preserve">several hundred </w:t>
            </w:r>
            <w:proofErr w:type="spellStart"/>
            <w:r w:rsidRPr="00D63061">
              <w:t>mW</w:t>
            </w:r>
            <w:bookmarkEnd w:id="99"/>
            <w:proofErr w:type="spellEnd"/>
          </w:p>
        </w:tc>
      </w:tr>
      <w:tr w:rsidR="00B637C8" w:rsidRPr="00BA6D6A" w14:paraId="3E64A309"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35B254A" w14:textId="77777777" w:rsidR="00B637C8" w:rsidRPr="00D63061" w:rsidRDefault="00B637C8" w:rsidP="003D7E04">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AB25E6C" w14:textId="77777777" w:rsidR="00B637C8" w:rsidRPr="00D63061" w:rsidRDefault="00B637C8" w:rsidP="003D7E04">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7DD4D92" w14:textId="77777777" w:rsidR="00B637C8" w:rsidRPr="00D63061" w:rsidRDefault="00B637C8" w:rsidP="003D7E04">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F5A916" w14:textId="77777777" w:rsidR="00B637C8" w:rsidRPr="00D63061" w:rsidRDefault="00B637C8" w:rsidP="003D7E04">
            <w:pPr>
              <w:pStyle w:val="Tabletext"/>
            </w:pPr>
            <w:r w:rsidRPr="00D63061">
              <w:t>Less than 10 m</w:t>
            </w:r>
          </w:p>
        </w:tc>
      </w:tr>
      <w:tr w:rsidR="00B637C8" w:rsidRPr="00BA6D6A" w14:paraId="4E75E196"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5CF556E" w14:textId="77777777" w:rsidR="00B637C8" w:rsidRPr="00D63061" w:rsidRDefault="00B637C8" w:rsidP="003D7E04">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6E0D2989" w14:textId="77777777" w:rsidR="00B637C8" w:rsidRPr="00D63061" w:rsidRDefault="00B637C8" w:rsidP="003D7E04">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9FF5F0A" w14:textId="77777777" w:rsidR="00B637C8" w:rsidRPr="00D63061" w:rsidRDefault="00B637C8" w:rsidP="003D7E04">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EDB643" w14:textId="77777777" w:rsidR="00B637C8" w:rsidRPr="00D63061" w:rsidRDefault="00B637C8" w:rsidP="003D7E04">
            <w:pPr>
              <w:pStyle w:val="Tabletext"/>
            </w:pPr>
            <w:r w:rsidRPr="00D63061">
              <w:t>Feasible. Take appropriate interference mitigation and radio protection measures</w:t>
            </w:r>
          </w:p>
        </w:tc>
      </w:tr>
      <w:tr w:rsidR="00B637C8" w:rsidRPr="00BA6D6A" w14:paraId="4DB6114A"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B5C08A4" w14:textId="77777777" w:rsidR="00B637C8" w:rsidRPr="00D63061" w:rsidRDefault="00B637C8" w:rsidP="003D7E04">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4C44A8E" w14:textId="77777777" w:rsidR="00B637C8" w:rsidRPr="00D63061" w:rsidRDefault="00B637C8" w:rsidP="003D7E04">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96CEE4B" w14:textId="77777777" w:rsidR="00B637C8" w:rsidRPr="00D63061" w:rsidRDefault="00B637C8" w:rsidP="003D7E04">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2FEA2BE" w14:textId="77777777" w:rsidR="00B637C8" w:rsidRPr="00D63061" w:rsidRDefault="00B637C8" w:rsidP="003D7E04">
            <w:pPr>
              <w:pStyle w:val="Tabletext"/>
            </w:pPr>
            <w:r w:rsidRPr="00D63061">
              <w:t>Off</w:t>
            </w:r>
          </w:p>
        </w:tc>
      </w:tr>
    </w:tbl>
    <w:p w14:paraId="19374172" w14:textId="5EB17AD5" w:rsidR="00B637C8" w:rsidRPr="00B637C8" w:rsidRDefault="00B637C8" w:rsidP="00B637C8">
      <w:pPr>
        <w:pStyle w:val="Heading3"/>
      </w:pPr>
      <w:r w:rsidRPr="00D63061">
        <w:t>3.3.5</w:t>
      </w:r>
      <w:r w:rsidRPr="00D63061">
        <w:tab/>
        <w:t>Study results</w:t>
      </w:r>
    </w:p>
    <w:p w14:paraId="18673757" w14:textId="08D27338" w:rsidR="008B0FCC" w:rsidRPr="001D77B1" w:rsidRDefault="008B0FCC" w:rsidP="008B0FCC">
      <w:r w:rsidRPr="001D77B1">
        <w:t xml:space="preserve">For the WPT systems intended the operation </w:t>
      </w:r>
      <w:r w:rsidR="00603D1D">
        <w:t xml:space="preserve">in the </w:t>
      </w:r>
      <w:r w:rsidRPr="001D77B1">
        <w:t xml:space="preserve">920 MHz band, the system parameters assumed for the impact study (See Table </w:t>
      </w:r>
      <w:r w:rsidR="00CD1471">
        <w:t>7</w:t>
      </w:r>
      <w:r w:rsidRPr="001D77B1">
        <w:t xml:space="preserve">) were compliant with the radio regulation including transmission intervals for the RF-ID systems currently operated in the same frequency range. Minimum separation distances were derived in accordance with the </w:t>
      </w:r>
      <w:r w:rsidR="00555551">
        <w:t>b</w:t>
      </w:r>
      <w:r w:rsidRPr="001D77B1">
        <w:t xml:space="preserve">eam WPT characteristics for the case geographical separation distance is necessary to regulate. In addition, Monte-Carlo system-level simulation was performed to assess interfering likelihood from </w:t>
      </w:r>
      <w:r w:rsidR="00555551">
        <w:t>b</w:t>
      </w:r>
      <w:r w:rsidRPr="001D77B1">
        <w:t>eam WPT to LTE and MCA mobile communication networks.</w:t>
      </w:r>
    </w:p>
    <w:p w14:paraId="4AC2BAC7" w14:textId="2DCA3FCC" w:rsidR="008B0FCC" w:rsidRPr="001D77B1" w:rsidRDefault="008B0FCC" w:rsidP="008B0FCC">
      <w:r w:rsidRPr="001D77B1">
        <w:t xml:space="preserve">For the </w:t>
      </w:r>
      <w:r w:rsidR="00E854D9">
        <w:t>b</w:t>
      </w:r>
      <w:r w:rsidRPr="001D77B1">
        <w:t xml:space="preserve">eam WPT systems intended for the operation in </w:t>
      </w:r>
      <w:r w:rsidR="00291FD1">
        <w:t xml:space="preserve">the </w:t>
      </w:r>
      <w:r w:rsidRPr="001D77B1">
        <w:t xml:space="preserve">2.4 GHz band and 5.7 GHz band, the study was conducted with the system parameters (See Table </w:t>
      </w:r>
      <w:r w:rsidR="005B0FA6">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0D307A6E" w14:textId="63A9F27D" w:rsidR="008B0FCC" w:rsidRPr="001D77B1" w:rsidRDefault="0094488F" w:rsidP="008B0FCC">
      <w:pPr>
        <w:pStyle w:val="enumlev1"/>
      </w:pPr>
      <w:r>
        <w:t>1</w:t>
      </w:r>
      <w:r w:rsidR="008B0FCC" w:rsidRPr="001D77B1">
        <w:tab/>
      </w:r>
      <w:r w:rsidR="0081159E" w:rsidRPr="0081159E">
        <w:t xml:space="preserve">Clear Channel Assessment (CCA) </w:t>
      </w:r>
      <w:r w:rsidR="008B0FCC" w:rsidRPr="001D77B1">
        <w:t xml:space="preserve">mechanism shall be adopted to coexist with WLAN systems and / or Specified Low Power Radio Stations. It turned out that WLAN system performance such as throughput can be maintained without harmful interference by adding </w:t>
      </w:r>
      <w:r w:rsidR="003C40B0">
        <w:t>CCA</w:t>
      </w:r>
      <w:r w:rsidR="008B0FCC" w:rsidRPr="001D77B1">
        <w:t xml:space="preserve"> mechanism. </w:t>
      </w:r>
    </w:p>
    <w:p w14:paraId="17D58350" w14:textId="09C89FFF" w:rsidR="008B0FCC" w:rsidRPr="001D77B1" w:rsidRDefault="0094488F" w:rsidP="008B0FCC">
      <w:pPr>
        <w:pStyle w:val="enumlev1"/>
      </w:pPr>
      <w:r>
        <w:t>2</w:t>
      </w:r>
      <w:r w:rsidR="008B0FCC" w:rsidRPr="001D77B1">
        <w:tab/>
        <w:t>For radioastronomy, weather radar, and Radio Beacon services, minimum separation distances were specified.</w:t>
      </w:r>
    </w:p>
    <w:p w14:paraId="751B5420" w14:textId="79257857" w:rsidR="008B0FCC" w:rsidRPr="001D77B1" w:rsidRDefault="0094488F" w:rsidP="008B0FCC">
      <w:pPr>
        <w:pStyle w:val="enumlev1"/>
      </w:pPr>
      <w:r>
        <w:t>3</w:t>
      </w:r>
      <w:r w:rsidR="008B0FCC" w:rsidRPr="001D77B1">
        <w:tab/>
        <w:t xml:space="preserve">For broadcasting systems, mobile satellite communication systems, and Dedicated Short Range Communication (DSRC) system, minimum separation distances were specified. In addition, operational coordination was addressed for the case </w:t>
      </w:r>
      <w:r w:rsidR="00A95FA2">
        <w:t>b</w:t>
      </w:r>
      <w:r w:rsidR="008B0FCC" w:rsidRPr="001D77B1">
        <w:t>eam WPT causes harmful interference.</w:t>
      </w:r>
    </w:p>
    <w:p w14:paraId="34773514" w14:textId="2D86A09C" w:rsidR="008B0FCC" w:rsidRPr="001D77B1" w:rsidRDefault="0094488F" w:rsidP="008B0FCC">
      <w:pPr>
        <w:pStyle w:val="enumlev1"/>
      </w:pPr>
      <w:r>
        <w:t>4</w:t>
      </w:r>
      <w:r w:rsidR="008B0FCC"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5C3C1801" w14:textId="3356834A" w:rsidR="008B0FCC" w:rsidRDefault="0094488F" w:rsidP="008B0FCC">
      <w:pPr>
        <w:pStyle w:val="enumlev1"/>
      </w:pPr>
      <w:r>
        <w:t>5</w:t>
      </w:r>
      <w:r w:rsidR="008B0FCC" w:rsidRPr="001D77B1">
        <w:tab/>
        <w:t xml:space="preserve">For amateur radio services, </w:t>
      </w:r>
      <w:r w:rsidR="00CF42DC">
        <w:t>b</w:t>
      </w:r>
      <w:r w:rsidR="008B0FCC" w:rsidRPr="001D77B1">
        <w:t xml:space="preserve">eam WPT installation conditions for spectrum sharing were specified. In addition, </w:t>
      </w:r>
      <w:r w:rsidR="00CF42DC">
        <w:t>b</w:t>
      </w:r>
      <w:r w:rsidR="008B0FCC" w:rsidRPr="001D77B1">
        <w:t>eam WPT systems shall not use the frequency band for Earth-Moon-Earth (EME) systems and repeater systems. Operational coordination is undertaken between WPT systems and amateur radio systems.</w:t>
      </w:r>
    </w:p>
    <w:p w14:paraId="2D49FDAC" w14:textId="47789D6A" w:rsidR="003A41F6" w:rsidRPr="00BA6D6A" w:rsidRDefault="003A41F6" w:rsidP="003A41F6">
      <w:r w:rsidRPr="00BA6D6A">
        <w:t>Furthermore, a comprehensive beam WPT management rule regarding WPT operation environment and WPT radio frequency EMFs was defined and can be applied specific use cases using the frequency bands to abide by the Radio</w:t>
      </w:r>
      <w:r w:rsidR="009035D5">
        <w:t xml:space="preserve"> </w:t>
      </w:r>
      <w:r w:rsidRPr="00BA6D6A">
        <w:t xml:space="preserve">Radiation Protection Guidelines. See Annex 1 for details. </w:t>
      </w:r>
      <w:r w:rsidRPr="00BA6D6A">
        <w:lastRenderedPageBreak/>
        <w:t xml:space="preserve">Thus, required technical requirements and operational conditions not to cause harmful impact to the existing systems and services were determined. </w:t>
      </w:r>
    </w:p>
    <w:p w14:paraId="616CFD9B" w14:textId="3226617A" w:rsidR="003A41F6" w:rsidRPr="001D77B1" w:rsidRDefault="003A41F6" w:rsidP="003A41F6">
      <w:pPr>
        <w:pStyle w:val="enumlev1"/>
      </w:pPr>
      <w:r w:rsidRPr="00BA6D6A">
        <w:t>Below shows individual summaries of the study per incumbent system.</w:t>
      </w:r>
    </w:p>
    <w:p w14:paraId="0871D31B" w14:textId="47339EEB" w:rsidR="008B0FCC" w:rsidRPr="001D77B1" w:rsidRDefault="008B0FCC" w:rsidP="00331DD8">
      <w:pPr>
        <w:pStyle w:val="Heading4"/>
      </w:pPr>
      <w:r>
        <w:t>3.3.</w:t>
      </w:r>
      <w:r w:rsidR="00C269F3">
        <w:t>5</w:t>
      </w:r>
      <w:r w:rsidRPr="001D77B1">
        <w:t>.1</w:t>
      </w:r>
      <w:r w:rsidRPr="001D77B1">
        <w:tab/>
        <w:t>917-920 MHz</w:t>
      </w:r>
    </w:p>
    <w:p w14:paraId="3B2EED69" w14:textId="77777777" w:rsidR="008B0FCC" w:rsidRPr="001D77B1" w:rsidRDefault="008B0FCC" w:rsidP="008B0FCC">
      <w:pPr>
        <w:pStyle w:val="Headingb"/>
        <w:rPr>
          <w:lang w:val="en-GB"/>
        </w:rPr>
      </w:pPr>
      <w:r w:rsidRPr="001D77B1">
        <w:rPr>
          <w:lang w:val="en-GB"/>
        </w:rPr>
        <w:t>(1)</w:t>
      </w:r>
      <w:r w:rsidRPr="001D77B1">
        <w:rPr>
          <w:lang w:val="en-GB"/>
        </w:rPr>
        <w:tab/>
        <w:t>Digital MCA Service</w:t>
      </w:r>
    </w:p>
    <w:p w14:paraId="1256A2A0" w14:textId="0E2AB8EF" w:rsidR="008B0FCC" w:rsidRPr="001D77B1" w:rsidRDefault="00D87446" w:rsidP="008B0FCC">
      <w:r>
        <w:t>The study</w:t>
      </w:r>
      <w:r w:rsidRPr="001D77B1">
        <w:t xml:space="preserve"> </w:t>
      </w:r>
      <w:r w:rsidR="008B0FCC" w:rsidRPr="001D77B1">
        <w:t xml:space="preserve">referred to the examination </w:t>
      </w:r>
      <w:r w:rsidR="00280D7C" w:rsidRPr="00280D7C">
        <w:t>methodologies and results on the past coexistence study when RFID system was introduced in 917-920 MHz</w:t>
      </w:r>
      <w:r w:rsidR="008B0FCC" w:rsidRPr="001D77B1">
        <w:t xml:space="preserve">. </w:t>
      </w:r>
      <w:r w:rsidR="004000E4" w:rsidRPr="004000E4">
        <w:t xml:space="preserve">Beam WPT in the band was assumed </w:t>
      </w:r>
      <w:r w:rsidR="008B0FCC" w:rsidRPr="001D77B1">
        <w:t xml:space="preserve">almost the same </w:t>
      </w:r>
      <w:r w:rsidR="00661C5A" w:rsidRPr="00661C5A">
        <w:t xml:space="preserve">technical conditions for assessment </w:t>
      </w:r>
      <w:r w:rsidR="008B0FCC" w:rsidRPr="001D77B1">
        <w:t>as RFID.</w:t>
      </w:r>
      <w:r w:rsidR="00F80F26">
        <w:t xml:space="preserve"> </w:t>
      </w:r>
      <w:r w:rsidR="00F80F26" w:rsidRPr="00F80F26">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20A9808F" w14:textId="77777777" w:rsidR="008B0FCC" w:rsidRPr="001D77B1" w:rsidRDefault="008B0FCC" w:rsidP="008B0FCC">
      <w:pPr>
        <w:pStyle w:val="Headingb"/>
        <w:rPr>
          <w:lang w:val="en-GB"/>
        </w:rPr>
      </w:pPr>
      <w:r w:rsidRPr="001D77B1">
        <w:rPr>
          <w:lang w:val="en-GB"/>
        </w:rPr>
        <w:t>(2)</w:t>
      </w:r>
      <w:r w:rsidRPr="001D77B1">
        <w:rPr>
          <w:lang w:val="en-GB"/>
        </w:rPr>
        <w:tab/>
        <w:t>Advanced MCA Service</w:t>
      </w:r>
    </w:p>
    <w:p w14:paraId="21B5BCC7" w14:textId="77777777" w:rsidR="008B0FCC" w:rsidRPr="001D77B1" w:rsidRDefault="008B0FCC" w:rsidP="008B0FCC">
      <w:r w:rsidRPr="001D77B1">
        <w:t>WPT can be shared by the control station (base station: downlink) by considering vertical directivity.</w:t>
      </w:r>
    </w:p>
    <w:p w14:paraId="5417D511" w14:textId="18056B37" w:rsidR="008B0FCC" w:rsidRPr="001D77B1" w:rsidRDefault="008B0FCC" w:rsidP="008B0FCC">
      <w:r w:rsidRPr="001D77B1">
        <w:t>The mobile station (up</w:t>
      </w:r>
      <w:r w:rsidR="007C3927">
        <w:t>link</w:t>
      </w:r>
      <w:r w:rsidRPr="001D77B1">
        <w:t>) can be shared when both systems do not exist in the same room</w:t>
      </w:r>
      <w:r w:rsidR="00C2376A" w:rsidRPr="00BA6D6A">
        <w:t>, which was shown</w:t>
      </w:r>
      <w:r w:rsidRPr="001D77B1">
        <w:t xml:space="preserve"> by Monte-Carlo simulation using the extended </w:t>
      </w:r>
      <w:proofErr w:type="spellStart"/>
      <w:r w:rsidRPr="001D77B1">
        <w:t>Hata</w:t>
      </w:r>
      <w:proofErr w:type="spellEnd"/>
      <w:r w:rsidRPr="001D77B1">
        <w:t xml:space="preserve"> formula (300 m or less).</w:t>
      </w:r>
    </w:p>
    <w:p w14:paraId="3155BE8D" w14:textId="77777777" w:rsidR="008B0FCC" w:rsidRPr="001D77B1" w:rsidRDefault="008B0FCC" w:rsidP="008B0FCC">
      <w:r w:rsidRPr="001D77B1">
        <w:t>In the case of the same room, the required improvement amount is about 10 dB, but it can be shared because it is expected to be attenuated by obstacles and the human body in the room.</w:t>
      </w:r>
    </w:p>
    <w:p w14:paraId="417BE4BD" w14:textId="3E5E2E93" w:rsidR="008B0FCC" w:rsidRPr="001D77B1" w:rsidRDefault="008B0FCC" w:rsidP="008B0FCC">
      <w:r w:rsidRPr="001D77B1">
        <w:t xml:space="preserve">However, regarding the use with the WPT system in the same room, the WPT users will be alerted </w:t>
      </w:r>
      <w:r w:rsidR="00B574F8" w:rsidRPr="00B574F8">
        <w:t>the possibility of interference to MCA stations</w:t>
      </w:r>
      <w:r w:rsidRPr="001D77B1">
        <w:t>.</w:t>
      </w:r>
    </w:p>
    <w:p w14:paraId="4903055F" w14:textId="77777777" w:rsidR="008B0FCC" w:rsidRPr="001D77B1" w:rsidRDefault="008B0FCC" w:rsidP="008B0FCC">
      <w:pPr>
        <w:pStyle w:val="Headingb"/>
        <w:rPr>
          <w:lang w:val="en-GB"/>
        </w:rPr>
      </w:pPr>
      <w:r w:rsidRPr="001D77B1">
        <w:rPr>
          <w:lang w:val="en-GB"/>
        </w:rPr>
        <w:t>(3)</w:t>
      </w:r>
      <w:r w:rsidRPr="001D77B1">
        <w:rPr>
          <w:lang w:val="en-GB"/>
        </w:rPr>
        <w:tab/>
        <w:t>LTE-A (Band 8)</w:t>
      </w:r>
    </w:p>
    <w:p w14:paraId="13F1D7C5" w14:textId="3E2D8974" w:rsidR="008B0FCC" w:rsidRPr="001D77B1" w:rsidRDefault="008B0FCC" w:rsidP="008B0FCC">
      <w:r w:rsidRPr="001D77B1">
        <w:t xml:space="preserve">The WPT system can be shared in a </w:t>
      </w:r>
      <w:r w:rsidR="005F1BFC">
        <w:t xml:space="preserve">WPT </w:t>
      </w:r>
      <w:r w:rsidRPr="001D77B1">
        <w:t>general environment even when there is no transmission time limit. On the other hand, the WPT system can be shared in the management environment by limiting the transmission time (stopping transmission for 50 msec within 4 seconds of the transmission).</w:t>
      </w:r>
    </w:p>
    <w:p w14:paraId="3FEF5444" w14:textId="77777777" w:rsidR="008B0FCC" w:rsidRPr="001D77B1" w:rsidRDefault="008B0FCC" w:rsidP="008B0FCC">
      <w:pPr>
        <w:pStyle w:val="Headingb"/>
        <w:rPr>
          <w:lang w:val="en-GB"/>
        </w:rPr>
      </w:pPr>
      <w:r w:rsidRPr="001D77B1">
        <w:rPr>
          <w:lang w:val="en-GB"/>
        </w:rPr>
        <w:t>(4)</w:t>
      </w:r>
      <w:r w:rsidRPr="001D77B1">
        <w:rPr>
          <w:lang w:val="en-GB"/>
        </w:rPr>
        <w:tab/>
        <w:t>RFID (Passive)</w:t>
      </w:r>
    </w:p>
    <w:p w14:paraId="5B809B47" w14:textId="73FF0EFD" w:rsidR="008B0FCC" w:rsidRPr="001D77B1" w:rsidRDefault="008B0FCC" w:rsidP="008B0FCC">
      <w:r w:rsidRPr="001D77B1">
        <w:t xml:space="preserve">The WPT system and RFID system can be shared on the same channel if a separation distance of about 6 m is secured. If the separation distance cannot be secured, </w:t>
      </w:r>
      <w:r w:rsidR="00C458AA" w:rsidRPr="00C458AA">
        <w:t>those system can coexist by changing the WPT transmit channel and/or RFID channel, or shield with a wall</w:t>
      </w:r>
      <w:r w:rsidRPr="001D77B1">
        <w:t>.</w:t>
      </w:r>
    </w:p>
    <w:p w14:paraId="6FD1E62E" w14:textId="77777777" w:rsidR="008B0FCC" w:rsidRPr="001D77B1" w:rsidRDefault="008B0FCC" w:rsidP="008B0FCC">
      <w:pPr>
        <w:pStyle w:val="Headingb"/>
        <w:rPr>
          <w:lang w:val="en-GB"/>
        </w:rPr>
      </w:pPr>
      <w:r w:rsidRPr="001D77B1">
        <w:rPr>
          <w:lang w:val="en-GB"/>
        </w:rPr>
        <w:t>(5)</w:t>
      </w:r>
      <w:r w:rsidRPr="001D77B1">
        <w:rPr>
          <w:lang w:val="en-GB"/>
        </w:rPr>
        <w:tab/>
        <w:t>RFID (Active)</w:t>
      </w:r>
    </w:p>
    <w:p w14:paraId="6278686C" w14:textId="46854E46" w:rsidR="008B0FCC" w:rsidRPr="001D77B1" w:rsidRDefault="00A23E66" w:rsidP="008B0FCC">
      <w:r w:rsidRPr="00A23E66">
        <w:t>The passive RFID system is assumed coexisting with the active RFID system. The WPT system can be coexist with active RFID system because of the specification of WPT system is almost same as passive RFID interrogator</w:t>
      </w:r>
      <w:r w:rsidR="008B0FCC" w:rsidRPr="001D77B1">
        <w:t>.</w:t>
      </w:r>
    </w:p>
    <w:p w14:paraId="404ADEDC" w14:textId="77777777" w:rsidR="008B0FCC" w:rsidRPr="001D77B1" w:rsidRDefault="008B0FCC" w:rsidP="008B0FCC">
      <w:pPr>
        <w:pStyle w:val="Headingb"/>
        <w:rPr>
          <w:lang w:val="en-GB"/>
        </w:rPr>
      </w:pPr>
      <w:r w:rsidRPr="001D77B1">
        <w:rPr>
          <w:lang w:val="en-GB"/>
        </w:rPr>
        <w:t>(6)</w:t>
      </w:r>
      <w:r w:rsidRPr="001D77B1">
        <w:rPr>
          <w:lang w:val="en-GB"/>
        </w:rPr>
        <w:tab/>
        <w:t>Radio Astronomy</w:t>
      </w:r>
    </w:p>
    <w:p w14:paraId="13547FC8" w14:textId="77777777" w:rsidR="008B0FCC" w:rsidRPr="001D77B1" w:rsidRDefault="008B0FCC" w:rsidP="008B0FCC">
      <w:r w:rsidRPr="001D77B1">
        <w:t>The separation distance was calculated with free space loss model to be 37.5 km using the spurious ability value (-60.5 dBm / MHz). The WPT system has set that distance from radio astronomy as a restricted installation area.</w:t>
      </w:r>
    </w:p>
    <w:p w14:paraId="2BB6D7AD" w14:textId="25B64503" w:rsidR="008B0FCC" w:rsidRPr="001D77B1" w:rsidRDefault="008B0FCC" w:rsidP="00331DD8">
      <w:pPr>
        <w:pStyle w:val="Heading4"/>
      </w:pPr>
      <w:r>
        <w:t>3.3.</w:t>
      </w:r>
      <w:r w:rsidR="00583A7F">
        <w:t>5</w:t>
      </w:r>
      <w:r w:rsidRPr="001D77B1">
        <w:t>.2</w:t>
      </w:r>
      <w:r w:rsidRPr="001D77B1">
        <w:tab/>
        <w:t>2.410-2.486 GHz</w:t>
      </w:r>
    </w:p>
    <w:p w14:paraId="207CCE48" w14:textId="4CFF5C02" w:rsidR="008B0FCC" w:rsidRPr="001D77B1" w:rsidRDefault="008B0FCC" w:rsidP="008B0FCC">
      <w:pPr>
        <w:rPr>
          <w:bCs/>
        </w:rPr>
      </w:pPr>
      <w:r w:rsidRPr="001D77B1">
        <w:rPr>
          <w:bCs/>
        </w:rPr>
        <w:t xml:space="preserve">Radio characteristics example of beam WPT (non-ISM) is shown on Table </w:t>
      </w:r>
      <w:r>
        <w:rPr>
          <w:bCs/>
        </w:rPr>
        <w:t>1</w:t>
      </w:r>
      <w:r w:rsidR="004B2467">
        <w:rPr>
          <w:bCs/>
        </w:rPr>
        <w:t>.</w:t>
      </w:r>
    </w:p>
    <w:p w14:paraId="6F02701A" w14:textId="77777777" w:rsidR="008B0FCC" w:rsidRPr="001D77B1" w:rsidRDefault="008B0FCC" w:rsidP="008B0FCC">
      <w:pPr>
        <w:pStyle w:val="Headingb"/>
        <w:rPr>
          <w:lang w:val="en-GB"/>
        </w:rPr>
      </w:pPr>
      <w:r w:rsidRPr="001D77B1">
        <w:rPr>
          <w:lang w:val="en-GB"/>
        </w:rPr>
        <w:t>(1)</w:t>
      </w:r>
      <w:r w:rsidRPr="001D77B1">
        <w:rPr>
          <w:lang w:val="en-GB"/>
        </w:rPr>
        <w:tab/>
        <w:t>Wireless LAN</w:t>
      </w:r>
    </w:p>
    <w:p w14:paraId="4B938E61" w14:textId="60DDE10F" w:rsidR="008B0FCC" w:rsidRPr="001D77B1" w:rsidRDefault="008B0FCC" w:rsidP="008B0FCC">
      <w:r w:rsidRPr="001D77B1">
        <w:t xml:space="preserve">The simulation using the </w:t>
      </w:r>
      <w:r w:rsidR="00884D85">
        <w:t>CCA</w:t>
      </w:r>
      <w:r w:rsidRPr="001D77B1">
        <w:t xml:space="preserve"> mechanism on the beam WPT system was conducted to study the impact to the Wi</w:t>
      </w:r>
      <w:r>
        <w:t>-</w:t>
      </w:r>
      <w:r w:rsidRPr="001D77B1">
        <w:t>Fi devices located outside of the WPT controlled environment. The decline of the throughput of those Wi</w:t>
      </w:r>
      <w:r>
        <w:t>-</w:t>
      </w:r>
      <w:r w:rsidRPr="001D77B1">
        <w:t xml:space="preserve">Fi devices could be suppressed with appropriate parameters of </w:t>
      </w:r>
      <w:r w:rsidR="00AD4880">
        <w:t>CCA</w:t>
      </w:r>
      <w:r w:rsidRPr="001D77B1">
        <w:t xml:space="preserve"> mechanism, compared with the case when another Wi</w:t>
      </w:r>
      <w:r>
        <w:t>-</w:t>
      </w:r>
      <w:r w:rsidRPr="001D77B1">
        <w:t xml:space="preserve">Fi AP was operated at the same location </w:t>
      </w:r>
      <w:r w:rsidRPr="001D77B1">
        <w:lastRenderedPageBreak/>
        <w:t>instead of the beam WPT inside the WPT controlled environment.</w:t>
      </w:r>
      <w:r w:rsidR="00EE42CA">
        <w:t xml:space="preserve"> </w:t>
      </w:r>
      <w:r w:rsidR="00EE42CA" w:rsidRPr="00EE42CA">
        <w:t>Antenna directions should be adjusted not to directly face each other to prevent the device being damaged.</w:t>
      </w:r>
    </w:p>
    <w:p w14:paraId="76C9FFAB" w14:textId="77777777" w:rsidR="008B0FCC" w:rsidRPr="001D77B1" w:rsidRDefault="008B0FCC" w:rsidP="008B0FCC">
      <w:pPr>
        <w:pStyle w:val="Headingb"/>
        <w:rPr>
          <w:lang w:val="en-GB"/>
        </w:rPr>
      </w:pPr>
      <w:r w:rsidRPr="001D77B1">
        <w:rPr>
          <w:lang w:val="en-GB"/>
        </w:rPr>
        <w:t>(2)</w:t>
      </w:r>
      <w:r w:rsidRPr="001D77B1">
        <w:rPr>
          <w:lang w:val="en-GB"/>
        </w:rPr>
        <w:tab/>
        <w:t>Premises Radio</w:t>
      </w:r>
    </w:p>
    <w:p w14:paraId="3E623A8F" w14:textId="3B0FDCBC" w:rsidR="008B0FCC" w:rsidRPr="001D77B1" w:rsidRDefault="008B0FCC" w:rsidP="008B0FCC">
      <w:r w:rsidRPr="001D77B1">
        <w:t>Within the beam WPT controlled environment the operation of the premises radio can be managed and controlled by the same operator as for the beam WPT. Moreover, within the 84.9</w:t>
      </w:r>
      <w:r>
        <w:t> </w:t>
      </w:r>
      <w:r w:rsidRPr="001D77B1">
        <w:t xml:space="preserve">m from the beam WPT location it can be suppressed the transmission with the </w:t>
      </w:r>
      <w:r w:rsidR="00556B0F">
        <w:t>CCA</w:t>
      </w:r>
      <w:r w:rsidRPr="001D77B1">
        <w:t xml:space="preserve"> mechanism when premises radio is transmitting.</w:t>
      </w:r>
      <w:r w:rsidR="00A90FCC">
        <w:t xml:space="preserve"> </w:t>
      </w:r>
      <w:r w:rsidR="00A90FCC" w:rsidRPr="00BA6D6A">
        <w:rPr>
          <w:rFonts w:eastAsia="Yu Gothic"/>
          <w:color w:val="000000"/>
        </w:rPr>
        <w:t>Antenna directions should be adjusted not to directly face each other to prevent the device being damaged.</w:t>
      </w:r>
    </w:p>
    <w:p w14:paraId="596D481B" w14:textId="77777777" w:rsidR="008B0FCC" w:rsidRPr="001D77B1" w:rsidRDefault="008B0FCC" w:rsidP="008B0FCC">
      <w:pPr>
        <w:pStyle w:val="Headingb"/>
        <w:rPr>
          <w:lang w:val="en-GB"/>
        </w:rPr>
      </w:pPr>
      <w:r w:rsidRPr="001D77B1">
        <w:rPr>
          <w:lang w:val="en-GB"/>
        </w:rPr>
        <w:t>(3)</w:t>
      </w:r>
      <w:r w:rsidRPr="001D77B1">
        <w:rPr>
          <w:lang w:val="en-GB"/>
        </w:rPr>
        <w:tab/>
        <w:t>Unmanned mobile image transmission system</w:t>
      </w:r>
    </w:p>
    <w:p w14:paraId="50740A93" w14:textId="6A93DB6E" w:rsidR="008B0FCC" w:rsidRPr="001D77B1" w:rsidRDefault="00CB0D32" w:rsidP="008B0FCC">
      <w:r>
        <w:t>S</w:t>
      </w:r>
      <w:r w:rsidR="008B0FCC" w:rsidRPr="001D77B1">
        <w:t xml:space="preserve">eparation distance was calculated with extended </w:t>
      </w:r>
      <w:proofErr w:type="spellStart"/>
      <w:r w:rsidR="008B0FCC" w:rsidRPr="001D77B1">
        <w:t>Hata</w:t>
      </w:r>
      <w:proofErr w:type="spellEnd"/>
      <w:r w:rsidR="008B0FCC" w:rsidRPr="001D77B1">
        <w:t xml:space="preserve"> model and it is 3.6</w:t>
      </w:r>
      <w:r w:rsidR="008B0FCC">
        <w:t> </w:t>
      </w:r>
      <w:r w:rsidR="008B0FCC" w:rsidRPr="001D77B1">
        <w:t xml:space="preserve">km on co channel from the beam WPT to the </w:t>
      </w:r>
      <w:proofErr w:type="gramStart"/>
      <w:r w:rsidR="008B0FCC" w:rsidRPr="001D77B1">
        <w:t>Unmanned</w:t>
      </w:r>
      <w:proofErr w:type="gramEnd"/>
      <w:r w:rsidR="008B0FCC" w:rsidRPr="001D77B1">
        <w:t xml:space="preserve"> mobile image transmission system outdoor. However, since the system is usually operated outside the cities and the usage time and places are planned, the harmful interference can be avoided by the coordination procedure.</w:t>
      </w:r>
    </w:p>
    <w:p w14:paraId="0EC69048" w14:textId="77777777" w:rsidR="008B0FCC" w:rsidRPr="001D77B1" w:rsidRDefault="008B0FCC" w:rsidP="008B0FCC">
      <w:pPr>
        <w:pStyle w:val="Headingb"/>
        <w:rPr>
          <w:lang w:val="en-GB"/>
        </w:rPr>
      </w:pPr>
      <w:r w:rsidRPr="001D77B1">
        <w:rPr>
          <w:lang w:val="en-GB"/>
        </w:rPr>
        <w:t xml:space="preserve">(4) </w:t>
      </w:r>
      <w:r w:rsidRPr="001D77B1">
        <w:rPr>
          <w:lang w:val="en-GB"/>
        </w:rPr>
        <w:tab/>
        <w:t>Geostationary Mobile Satellite Service</w:t>
      </w:r>
    </w:p>
    <w:p w14:paraId="7299DCB1" w14:textId="45560193" w:rsidR="008B0FCC" w:rsidRPr="001D77B1" w:rsidRDefault="00F90611" w:rsidP="008B0FCC">
      <w:r>
        <w:t>S</w:t>
      </w:r>
      <w:r w:rsidR="008B0FCC" w:rsidRPr="001D77B1">
        <w:t>eparation distance was calculated with worst case scenario of out of band interference, where antenna directivity direction of the GEO MSS receiver was perfectly matched to the beam direction of the beam WPT. It is 30</w:t>
      </w:r>
      <w:r w:rsidR="008B0FCC">
        <w:t> </w:t>
      </w:r>
      <w:r w:rsidR="008B0FCC" w:rsidRPr="001D77B1">
        <w:t>m in the northern part of Japan. With the separation distance and coordination procedure if necessary, harmful interference can be avoided.</w:t>
      </w:r>
      <w:r w:rsidR="00421C49">
        <w:t xml:space="preserve"> </w:t>
      </w:r>
      <w:r w:rsidR="00421C49" w:rsidRPr="00421C49">
        <w:t>If necessary, the operational coordination is performed between WPT systems and mobile satellite communication systems.</w:t>
      </w:r>
    </w:p>
    <w:p w14:paraId="13B45788"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Non-Geostationary Mobile Satellite Service</w:t>
      </w:r>
    </w:p>
    <w:p w14:paraId="088EBF2C" w14:textId="0F872C7D" w:rsidR="008B0FCC" w:rsidRPr="001D77B1" w:rsidRDefault="00B85F33" w:rsidP="008B0FCC">
      <w:r>
        <w:t>S</w:t>
      </w:r>
      <w:r w:rsidR="008B0FCC" w:rsidRPr="001D77B1">
        <w:t xml:space="preserve">eparation distance was calculated of in band interference with extend </w:t>
      </w:r>
      <w:proofErr w:type="spellStart"/>
      <w:r w:rsidR="008B0FCC" w:rsidRPr="001D77B1">
        <w:t>Hata</w:t>
      </w:r>
      <w:proofErr w:type="spellEnd"/>
      <w:r w:rsidR="008B0FCC" w:rsidRPr="001D77B1">
        <w:t xml:space="preserve"> model and it was 0.96</w:t>
      </w:r>
      <w:r w:rsidR="008B0FCC">
        <w:t> </w:t>
      </w:r>
      <w:r w:rsidR="008B0FCC" w:rsidRPr="001D77B1">
        <w:t xml:space="preserve">km. Since Non-Geostationary Mobile Satellite Service is generally used in the location where cellular mobile system cannot be reached in Japan and the beam WPT does not possibly exist, the harmful interference can be avoided. </w:t>
      </w:r>
      <w:r w:rsidR="00477DD8" w:rsidRPr="00477DD8">
        <w:t>If necessary, the operational coordination is performed between WPT systems and mobile satellite communication systems.</w:t>
      </w:r>
    </w:p>
    <w:p w14:paraId="6748A864" w14:textId="2FD0DB81" w:rsidR="008B0FCC" w:rsidRPr="001D77B1" w:rsidRDefault="008B0FCC" w:rsidP="008B0FCC">
      <w:pPr>
        <w:pStyle w:val="Headingb"/>
        <w:rPr>
          <w:rFonts w:cs="MS PGothic"/>
          <w:lang w:val="en-GB"/>
        </w:rPr>
      </w:pPr>
      <w:r w:rsidRPr="001D77B1">
        <w:rPr>
          <w:lang w:val="en-GB"/>
        </w:rPr>
        <w:t xml:space="preserve">(6) </w:t>
      </w:r>
      <w:r w:rsidRPr="001D77B1">
        <w:rPr>
          <w:lang w:val="en-GB"/>
        </w:rPr>
        <w:tab/>
        <w:t>Broadcasting Service: Field Pickup</w:t>
      </w:r>
      <w:r w:rsidR="00AC0CC2">
        <w:rPr>
          <w:lang w:val="en-GB"/>
        </w:rPr>
        <w:t xml:space="preserve"> </w:t>
      </w:r>
      <w:r w:rsidR="00AC0CC2" w:rsidRPr="00AC0CC2">
        <w:rPr>
          <w:lang w:val="en-GB"/>
        </w:rPr>
        <w:t>(mobile Electronic News Gathering)</w:t>
      </w:r>
    </w:p>
    <w:p w14:paraId="6970E103" w14:textId="6F0A2977" w:rsidR="008B0FCC" w:rsidRPr="001D77B1" w:rsidRDefault="00BF0A54" w:rsidP="008B0FCC">
      <w:r>
        <w:t>S</w:t>
      </w:r>
      <w:r w:rsidR="008B0FCC" w:rsidRPr="001D77B1">
        <w:t xml:space="preserve">eparation distance was calculated in various scenarios and systems and with the antenna directivity it does not cause harmful interference </w:t>
      </w:r>
      <w:r w:rsidR="00A1214D" w:rsidRPr="00A1214D">
        <w:t>when satisfying</w:t>
      </w:r>
      <w:r w:rsidR="008B0FCC" w:rsidRPr="001D77B1">
        <w:t xml:space="preserve"> 10</w:t>
      </w:r>
      <w:r w:rsidR="008B0FCC">
        <w:t> </w:t>
      </w:r>
      <w:r w:rsidR="008B0FCC" w:rsidRPr="001D77B1">
        <w:t xml:space="preserve">m separation distance outside the WPT controlled environment. </w:t>
      </w:r>
      <w:r w:rsidR="00297BD3" w:rsidRPr="00297BD3">
        <w:t>BEAM WPT systems shall abide by the condition of the necessary separation distance and installation.</w:t>
      </w:r>
    </w:p>
    <w:p w14:paraId="2A752461"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6B01737A" w14:textId="73E5A2C1" w:rsidR="008B0FCC" w:rsidRPr="001D77B1" w:rsidRDefault="00D63C6C" w:rsidP="008B0FCC">
      <w:r>
        <w:t>S</w:t>
      </w:r>
      <w:r w:rsidR="008B0FCC" w:rsidRPr="001D77B1">
        <w:t>eparation distance was calculated for each radio astronomy site operating 2</w:t>
      </w:r>
      <w:r w:rsidR="008B0FCC">
        <w:t> </w:t>
      </w:r>
      <w:r w:rsidR="008B0FCC" w:rsidRPr="001D77B1">
        <w:t>695</w:t>
      </w:r>
      <w:r w:rsidR="008B0FCC">
        <w:t> </w:t>
      </w:r>
      <w:r w:rsidR="008B0FCC" w:rsidRPr="001D77B1">
        <w:t>MHz considering clutter loss. The separation distances are 5.7</w:t>
      </w:r>
      <w:r w:rsidR="008B0FCC">
        <w:t> </w:t>
      </w:r>
      <w:r w:rsidR="008B0FCC" w:rsidRPr="001D77B1">
        <w:t>km or 1.6</w:t>
      </w:r>
      <w:r w:rsidR="008B0FCC">
        <w:t> </w:t>
      </w:r>
      <w:r w:rsidR="008B0FCC" w:rsidRPr="001D77B1">
        <w:t>km depending on the environment of the site. To avoid the harmful interference to radio astronomy restricted area around the sites are set with those separation distances.</w:t>
      </w:r>
    </w:p>
    <w:p w14:paraId="31B81225" w14:textId="77777777" w:rsidR="008B0FCC" w:rsidRPr="001D77B1" w:rsidRDefault="008B0FCC" w:rsidP="008B0FCC">
      <w:pPr>
        <w:pStyle w:val="Headingb"/>
        <w:rPr>
          <w:lang w:val="en-GB"/>
        </w:rPr>
      </w:pPr>
      <w:r w:rsidRPr="001D77B1">
        <w:rPr>
          <w:lang w:val="en-GB"/>
        </w:rPr>
        <w:t xml:space="preserve">(8) </w:t>
      </w:r>
      <w:r w:rsidRPr="001D77B1">
        <w:rPr>
          <w:lang w:val="en-GB"/>
        </w:rPr>
        <w:tab/>
        <w:t>Impact study for Radio Amateur</w:t>
      </w:r>
    </w:p>
    <w:p w14:paraId="7D9CF4F9" w14:textId="4BA1AEF0" w:rsidR="008B0FCC" w:rsidRPr="001D77B1" w:rsidRDefault="00354F5E" w:rsidP="008B0FCC">
      <w:r>
        <w:t>S</w:t>
      </w:r>
      <w:r w:rsidR="008B0FCC" w:rsidRPr="001D77B1">
        <w:t>eparation distance was calculated considering clutter loss. 2 out of 4 frequencies of beam WPT are co-channel with Radio Amateur, which need 4.4</w:t>
      </w:r>
      <w:r w:rsidR="008B0FCC">
        <w:t> </w:t>
      </w:r>
      <w:r w:rsidR="008B0FCC" w:rsidRPr="001D77B1">
        <w:t xml:space="preserve">km separation distance with 18 </w:t>
      </w:r>
      <w:proofErr w:type="spellStart"/>
      <w:r w:rsidR="008B0FCC" w:rsidRPr="001D77B1">
        <w:t>dBi</w:t>
      </w:r>
      <w:proofErr w:type="spellEnd"/>
      <w:r w:rsidR="008B0FCC" w:rsidRPr="001D77B1">
        <w:t xml:space="preserve"> Radio Amateur antenna. Considering antenna directive loss and using adjacent band if necessary, the harmful interference can be avoided. </w:t>
      </w:r>
      <w:r w:rsidR="000D1B8F" w:rsidRPr="000D1B8F">
        <w:t>If necessary, the operational coordination is performed between WPT systems and amateur radio systems.</w:t>
      </w:r>
    </w:p>
    <w:p w14:paraId="096EE501" w14:textId="7017A2E6" w:rsidR="008B0FCC" w:rsidRPr="001D77B1" w:rsidRDefault="008B0FCC" w:rsidP="00331DD8">
      <w:pPr>
        <w:pStyle w:val="Heading4"/>
      </w:pPr>
      <w:r>
        <w:t>3.3.</w:t>
      </w:r>
      <w:r w:rsidR="00A25B48">
        <w:t>5</w:t>
      </w:r>
      <w:r w:rsidRPr="001D77B1">
        <w:t>.3</w:t>
      </w:r>
      <w:r w:rsidRPr="001D77B1">
        <w:tab/>
        <w:t>5.738-5.766 GHz</w:t>
      </w:r>
    </w:p>
    <w:p w14:paraId="7833B728" w14:textId="77777777" w:rsidR="008B0FCC" w:rsidRPr="001D77B1" w:rsidRDefault="008B0FCC" w:rsidP="008B0FCC">
      <w:pPr>
        <w:pStyle w:val="Headingb"/>
        <w:rPr>
          <w:lang w:val="en-GB"/>
        </w:rPr>
      </w:pPr>
      <w:r w:rsidRPr="001D77B1">
        <w:rPr>
          <w:lang w:val="en-GB"/>
        </w:rPr>
        <w:t xml:space="preserve">(1) </w:t>
      </w:r>
      <w:r w:rsidRPr="001D77B1">
        <w:rPr>
          <w:lang w:val="en-GB"/>
        </w:rPr>
        <w:tab/>
        <w:t>Wireless LAN</w:t>
      </w:r>
    </w:p>
    <w:p w14:paraId="73066473" w14:textId="5CDF43E6" w:rsidR="008B0FCC" w:rsidRPr="001D77B1" w:rsidRDefault="008B0FCC" w:rsidP="008B0FCC">
      <w:r w:rsidRPr="001D77B1">
        <w:lastRenderedPageBreak/>
        <w:t>Simulation was conducted to study the impact of the beam WPT system to the Wi</w:t>
      </w:r>
      <w:r>
        <w:t>-</w:t>
      </w:r>
      <w:r w:rsidRPr="001D77B1">
        <w:t xml:space="preserve">Fi system that operate outside the WPT controlled environment. When </w:t>
      </w:r>
      <w:r w:rsidR="009F4E0D">
        <w:t>CCA</w:t>
      </w:r>
      <w:r w:rsidRPr="001D77B1">
        <w:t xml:space="preserve"> mechanism with appropriate parameters was applied to the beam WPT system, the impact to the Wi</w:t>
      </w:r>
      <w:r>
        <w:t>-</w:t>
      </w:r>
      <w:r w:rsidRPr="001D77B1">
        <w:t>Fi throughput was equivalent to the case when another Wi</w:t>
      </w:r>
      <w:r>
        <w:t>-</w:t>
      </w:r>
      <w:r w:rsidRPr="001D77B1">
        <w:t>Fi system existed instead of the beam WPT system.</w:t>
      </w:r>
      <w:r w:rsidR="00E127D8">
        <w:t xml:space="preserve"> </w:t>
      </w:r>
      <w:r w:rsidR="00E127D8" w:rsidRPr="00E127D8">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574897C5" w14:textId="77777777" w:rsidR="008B0FCC" w:rsidRPr="001D77B1" w:rsidRDefault="008B0FCC" w:rsidP="008B0FCC">
      <w:pPr>
        <w:pStyle w:val="Headingb"/>
        <w:rPr>
          <w:lang w:val="en-GB"/>
        </w:rPr>
      </w:pPr>
      <w:r w:rsidRPr="001D77B1">
        <w:rPr>
          <w:lang w:val="en-GB"/>
        </w:rPr>
        <w:t xml:space="preserve">(2) </w:t>
      </w:r>
      <w:r w:rsidRPr="001D77B1">
        <w:rPr>
          <w:lang w:val="en-GB"/>
        </w:rPr>
        <w:tab/>
        <w:t>Dedicated Short Range Communication (DSRC)</w:t>
      </w:r>
    </w:p>
    <w:p w14:paraId="16F3547C" w14:textId="3F11F0FC" w:rsidR="008B0FCC" w:rsidRPr="001D77B1" w:rsidRDefault="008B0FCC" w:rsidP="008B0FCC">
      <w:r w:rsidRPr="001D77B1">
        <w:t>Study on separation distance was made for the worst case scenario, where antenna directivity of the DSRC system perfectly matched to the beam direction of the beam WPT system. The separation distance was calculated with free space loss model to be 2.6</w:t>
      </w:r>
      <w:r>
        <w:t> </w:t>
      </w:r>
      <w:r w:rsidRPr="001D77B1">
        <w:t xml:space="preserve">km from the beam WPT system to the DSRC Class 2 base station. </w:t>
      </w:r>
      <w:r w:rsidR="004C5CE2">
        <w:t>Additional p</w:t>
      </w:r>
      <w:r w:rsidRPr="001D77B1">
        <w:t xml:space="preserve">ropagation loss due to building </w:t>
      </w:r>
      <w:r w:rsidR="00602D23">
        <w:t>entry loss</w:t>
      </w:r>
      <w:r w:rsidR="00602D23" w:rsidRPr="001D77B1">
        <w:t xml:space="preserve"> </w:t>
      </w:r>
      <w:r w:rsidRPr="001D77B1">
        <w:t>and directivity loss of DSRC antenna can be expected to further avoid harmful interference.</w:t>
      </w:r>
    </w:p>
    <w:p w14:paraId="0FFCCC73" w14:textId="77777777" w:rsidR="008B0FCC" w:rsidRPr="001D77B1" w:rsidRDefault="008B0FCC" w:rsidP="008B0FCC">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14:paraId="703C227A" w14:textId="77777777" w:rsidR="008B0FCC" w:rsidRPr="001D77B1" w:rsidRDefault="008B0FCC" w:rsidP="008B0FCC">
      <w:r w:rsidRPr="001D77B1">
        <w:t>Separation distance was calculated with free space loss model to be 836</w:t>
      </w:r>
      <w:r>
        <w:t> </w:t>
      </w:r>
      <w:r w:rsidRPr="001D77B1">
        <w:t>m for out band noise signal from the beam WPT to the STL/TTL base station. When difference in height is more than 5</w:t>
      </w:r>
      <w:r>
        <w:t> </w:t>
      </w:r>
      <w:r w:rsidRPr="001D77B1">
        <w:t>m, 20</w:t>
      </w:r>
      <w:r>
        <w:t> </w:t>
      </w:r>
      <w:r w:rsidRPr="001D77B1">
        <w:t>dB of directivity loss of STL/TTL antenna can be expected to further avoid harmful interference.</w:t>
      </w:r>
    </w:p>
    <w:p w14:paraId="4E03A632" w14:textId="77777777" w:rsidR="008B0FCC" w:rsidRPr="001D77B1" w:rsidRDefault="008B0FCC" w:rsidP="008B0FCC">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14:paraId="7D0B9A03" w14:textId="77777777" w:rsidR="008B0FCC" w:rsidRPr="001D77B1" w:rsidRDefault="008B0FCC" w:rsidP="008B0FCC">
      <w:r w:rsidRPr="001D77B1">
        <w:t>Separation distance was calculated to be 80</w:t>
      </w:r>
      <w:r>
        <w:t> </w:t>
      </w:r>
      <w:r w:rsidRPr="001D77B1">
        <w:t>m for out band noise signal from the beam WPT to the FPU base station. When difference in height is more than 25</w:t>
      </w:r>
      <w:r>
        <w:t> </w:t>
      </w:r>
      <w:r w:rsidRPr="001D77B1">
        <w:t>m, more than 14 dB of directivity loss of FPU antenna can be expected to further avoid harmful interference.</w:t>
      </w:r>
    </w:p>
    <w:p w14:paraId="41205ABA" w14:textId="77777777" w:rsidR="008B0FCC" w:rsidRPr="001D77B1" w:rsidRDefault="008B0FCC" w:rsidP="008B0FCC">
      <w:r w:rsidRPr="001D77B1">
        <w:t>Separation distance was calculated with free space loss model to be 1</w:t>
      </w:r>
      <w:r>
        <w:t> </w:t>
      </w:r>
      <w:r w:rsidRPr="001D77B1">
        <w:t>485</w:t>
      </w:r>
      <w:r>
        <w:t> </w:t>
      </w:r>
      <w:r w:rsidRPr="001D77B1">
        <w:t>m for out band noise signal from the beam WPT system to the TSL base station. When difference in height is more than 7</w:t>
      </w:r>
      <w:r>
        <w:t> </w:t>
      </w:r>
      <w:r w:rsidRPr="001D77B1">
        <w:t>m, 20 dB of directivity loss of STL/TTL antenna can be expected to further avoid harmful interference.</w:t>
      </w:r>
    </w:p>
    <w:p w14:paraId="1145724E"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Unmanned mobile image transmission system</w:t>
      </w:r>
    </w:p>
    <w:p w14:paraId="303EE0EB" w14:textId="77777777" w:rsidR="008B0FCC" w:rsidRPr="001D77B1" w:rsidRDefault="008B0FCC" w:rsidP="008B0FCC">
      <w:r w:rsidRPr="001D77B1">
        <w:t>Separation distance was calculated with free space loss model to be 23</w:t>
      </w:r>
      <w:r>
        <w:t> </w:t>
      </w:r>
      <w:r w:rsidRPr="001D77B1">
        <w:t>km on co-channel and 185</w:t>
      </w:r>
      <w:r>
        <w:t> </w:t>
      </w:r>
      <w:r w:rsidRPr="001D77B1">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7477541" w14:textId="77777777" w:rsidR="008B0FCC" w:rsidRPr="001D77B1" w:rsidRDefault="008B0FCC" w:rsidP="008B0FCC">
      <w:pPr>
        <w:pStyle w:val="Headingb"/>
        <w:rPr>
          <w:rFonts w:cs="MS PGothic"/>
          <w:lang w:val="en-GB"/>
        </w:rPr>
      </w:pPr>
      <w:r w:rsidRPr="001D77B1">
        <w:rPr>
          <w:lang w:val="en-GB"/>
        </w:rPr>
        <w:t xml:space="preserve">(6) </w:t>
      </w:r>
      <w:r w:rsidRPr="001D77B1">
        <w:rPr>
          <w:lang w:val="en-GB"/>
        </w:rPr>
        <w:tab/>
        <w:t>Weather radar</w:t>
      </w:r>
    </w:p>
    <w:p w14:paraId="0B6A2F4F" w14:textId="77777777" w:rsidR="008B0FCC" w:rsidRPr="001D77B1" w:rsidRDefault="008B0FCC" w:rsidP="008B0FCC">
      <w:r w:rsidRPr="001D77B1">
        <w:t>Separation distance was calculated with free space loss model to be 3</w:t>
      </w:r>
      <w:r>
        <w:t> </w:t>
      </w:r>
      <w:r w:rsidRPr="001D77B1">
        <w:t>308</w:t>
      </w:r>
      <w:r>
        <w:t> </w:t>
      </w:r>
      <w:r w:rsidRPr="001D77B1">
        <w:t>m for out band noise signal from the beam WPT system for each weather radar site. To avoid the harmful interference, separation distance should be kept.</w:t>
      </w:r>
    </w:p>
    <w:p w14:paraId="03A5A45F"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049F8C9C" w14:textId="77777777" w:rsidR="008B0FCC" w:rsidRPr="001D77B1" w:rsidRDefault="008B0FCC" w:rsidP="008B0FCC">
      <w:r w:rsidRPr="001D77B1">
        <w:t>Separation distance was calculated with free space loss model to be 1.1</w:t>
      </w:r>
      <w:r>
        <w:t> </w:t>
      </w:r>
      <w:r w:rsidRPr="001D77B1">
        <w:t>km or 1.7</w:t>
      </w:r>
      <w:r>
        <w:t> </w:t>
      </w:r>
      <w:r w:rsidRPr="001D77B1">
        <w:t>km for 4</w:t>
      </w:r>
      <w:r>
        <w:t> </w:t>
      </w:r>
      <w:r w:rsidRPr="001D77B1">
        <w:t>995</w:t>
      </w:r>
      <w:r>
        <w:t> </w:t>
      </w:r>
      <w:r w:rsidRPr="001D77B1">
        <w:t>MHz and 10</w:t>
      </w:r>
      <w:r>
        <w:t> </w:t>
      </w:r>
      <w:r w:rsidRPr="001D77B1">
        <w:t>650</w:t>
      </w:r>
      <w:r>
        <w:t> </w:t>
      </w:r>
      <w:r w:rsidRPr="001D77B1">
        <w:t>MHz radio astronomy sites. To avoid the harmful interference, separation distance should be kept.</w:t>
      </w:r>
    </w:p>
    <w:p w14:paraId="77E1E3B5" w14:textId="77777777" w:rsidR="008B0FCC" w:rsidRPr="005B39D0" w:rsidRDefault="008B0FCC" w:rsidP="008B0FCC">
      <w:pPr>
        <w:pStyle w:val="Headingb"/>
        <w:rPr>
          <w:lang w:val="en-GB"/>
        </w:rPr>
      </w:pPr>
      <w:r w:rsidRPr="005B39D0">
        <w:rPr>
          <w:lang w:val="en-GB"/>
        </w:rPr>
        <w:t xml:space="preserve">(8) </w:t>
      </w:r>
      <w:r w:rsidRPr="005B39D0">
        <w:rPr>
          <w:lang w:val="en-GB"/>
        </w:rPr>
        <w:tab/>
        <w:t>Impact study for Radio Amateur</w:t>
      </w:r>
    </w:p>
    <w:p w14:paraId="2FE988F2" w14:textId="73D4262B" w:rsidR="008B0FCC" w:rsidRDefault="008B0FCC" w:rsidP="008B0FCC">
      <w:r w:rsidRPr="001D77B1">
        <w:t>Separation distance was studied considering clutter loss. The calculated separation distance with free space loss model was 1.5</w:t>
      </w:r>
      <w:r>
        <w:t> </w:t>
      </w:r>
      <w:r w:rsidRPr="001D77B1">
        <w:t>km and 262</w:t>
      </w:r>
      <w:r>
        <w:t> </w:t>
      </w:r>
      <w:r w:rsidRPr="001D77B1">
        <w:t>m for 30</w:t>
      </w:r>
      <w:r>
        <w:t> </w:t>
      </w:r>
      <w:proofErr w:type="spellStart"/>
      <w:r w:rsidRPr="001D77B1">
        <w:t>dBi</w:t>
      </w:r>
      <w:proofErr w:type="spellEnd"/>
      <w:r w:rsidRPr="001D77B1">
        <w:t xml:space="preserve"> and 15</w:t>
      </w:r>
      <w:r>
        <w:t> </w:t>
      </w:r>
      <w:proofErr w:type="spellStart"/>
      <w:r w:rsidRPr="001D77B1">
        <w:t>dBi</w:t>
      </w:r>
      <w:proofErr w:type="spellEnd"/>
      <w:r w:rsidRPr="001D77B1">
        <w:t xml:space="preserve"> Radio Amateur antennas, respectively. Antenna directivity and coordination procedure can avoid harmful interference.</w:t>
      </w:r>
      <w:r w:rsidR="006A15C4">
        <w:t xml:space="preserve"> </w:t>
      </w:r>
      <w:r w:rsidR="006A15C4" w:rsidRPr="006A15C4">
        <w:t>The operational coordination will be undertaken between WPT systems and amateur radio systems.</w:t>
      </w:r>
    </w:p>
    <w:p w14:paraId="3F26B8E3" w14:textId="45AA6DB3" w:rsidR="00673A26" w:rsidRPr="001F7540" w:rsidRDefault="00673A26" w:rsidP="00331DD8">
      <w:pPr>
        <w:pStyle w:val="Heading2"/>
      </w:pPr>
      <w:bookmarkStart w:id="100" w:name="_Toc73338318"/>
      <w:r w:rsidRPr="001F7540">
        <w:lastRenderedPageBreak/>
        <w:t>3.</w:t>
      </w:r>
      <w:r w:rsidR="001F7540" w:rsidRPr="001F7540">
        <w:t>4</w:t>
      </w:r>
      <w:r w:rsidRPr="001F7540">
        <w:tab/>
        <w:t>Study D</w:t>
      </w:r>
      <w:bookmarkEnd w:id="100"/>
    </w:p>
    <w:p w14:paraId="4B8FA73E" w14:textId="77777777" w:rsidR="00673A26" w:rsidRPr="001F7540" w:rsidRDefault="00673A26" w:rsidP="00673A26">
      <w:r w:rsidRPr="001F7540">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a distance of up to 300 cm. </w:t>
      </w:r>
    </w:p>
    <w:p w14:paraId="610FDA00" w14:textId="61797FCE" w:rsidR="00673A26" w:rsidRPr="001F7540" w:rsidRDefault="00673A26" w:rsidP="00673A26">
      <w:r w:rsidRPr="001F7540">
        <w:t>The tests were performed in two separate rooms. The first was a real-world test performed in a regular room and on a wooden countertop where other signals were present, as illustrated in Figure </w:t>
      </w:r>
      <w:r w:rsidR="0095214D">
        <w:t>10</w:t>
      </w:r>
      <w:r w:rsidRPr="001F7540">
        <w:t xml:space="preserve">. The second room was an anechoic chamber, as described in ETSI EN 302 208 V3.1.1 (2016-11) Annex B.1.2 and as illustrated in Figure </w:t>
      </w:r>
      <w:r w:rsidR="0095214D">
        <w:t>11</w:t>
      </w:r>
      <w:r w:rsidRPr="001F7540">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382B2218" w14:textId="0EE15C83" w:rsidR="00673A26" w:rsidRPr="001F7540" w:rsidRDefault="00673A26" w:rsidP="00673A26">
      <w:pPr>
        <w:pStyle w:val="FigureNo"/>
      </w:pPr>
      <w:r w:rsidRPr="001F7540">
        <w:t xml:space="preserve">Figure </w:t>
      </w:r>
      <w:r w:rsidR="0095214D">
        <w:t>10</w:t>
      </w:r>
      <w:r w:rsidRPr="001F7540">
        <w:t xml:space="preserve"> </w:t>
      </w:r>
    </w:p>
    <w:p w14:paraId="69C7C25E" w14:textId="77777777" w:rsidR="00673A26" w:rsidRPr="001F7540" w:rsidRDefault="00673A26" w:rsidP="00673A26">
      <w:pPr>
        <w:pStyle w:val="Figuretitle"/>
      </w:pPr>
      <w:r w:rsidRPr="001F7540">
        <w:t>Test setup in room 1, open area</w:t>
      </w:r>
    </w:p>
    <w:p w14:paraId="2F786D36" w14:textId="77777777" w:rsidR="00673A26" w:rsidRPr="001F7540" w:rsidRDefault="00673A26" w:rsidP="00673A26">
      <w:pPr>
        <w:pStyle w:val="Figure"/>
      </w:pPr>
      <w:r w:rsidRPr="001F7540">
        <w:rPr>
          <w:noProof/>
          <w:lang w:eastAsia="en-US"/>
        </w:rPr>
        <w:drawing>
          <wp:inline distT="0" distB="0" distL="0" distR="0" wp14:anchorId="0E8D382C" wp14:editId="5AB0B8AA">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A027B06" w14:textId="77777777" w:rsidR="00673A26" w:rsidRPr="001F7540" w:rsidRDefault="00673A26" w:rsidP="00673A26"/>
    <w:p w14:paraId="0C3656D2" w14:textId="774AF171" w:rsidR="00673A26" w:rsidRPr="001F7540" w:rsidRDefault="00673A26" w:rsidP="00673A26">
      <w:pPr>
        <w:pStyle w:val="FigureNo"/>
      </w:pPr>
      <w:r w:rsidRPr="001F7540">
        <w:lastRenderedPageBreak/>
        <w:t xml:space="preserve">Figure </w:t>
      </w:r>
      <w:r w:rsidR="0095214D">
        <w:t>11</w:t>
      </w:r>
    </w:p>
    <w:p w14:paraId="1BAD6E43" w14:textId="77777777" w:rsidR="00673A26" w:rsidRPr="001F7540" w:rsidRDefault="00673A26" w:rsidP="00673A26">
      <w:pPr>
        <w:pStyle w:val="Figuretitle"/>
      </w:pPr>
      <w:r w:rsidRPr="001F7540">
        <w:t>Test setup in room 2, anechoic chamber</w:t>
      </w:r>
    </w:p>
    <w:p w14:paraId="676BCE1D" w14:textId="77777777" w:rsidR="00673A26" w:rsidRPr="001F7540" w:rsidRDefault="00673A26" w:rsidP="00673A26">
      <w:pPr>
        <w:pStyle w:val="Figure"/>
      </w:pPr>
      <w:r w:rsidRPr="001F7540">
        <w:t xml:space="preserve">   </w:t>
      </w:r>
      <w:r w:rsidRPr="001F7540">
        <w:rPr>
          <w:noProof/>
          <w:lang w:eastAsia="en-US"/>
        </w:rPr>
        <w:drawing>
          <wp:inline distT="0" distB="0" distL="0" distR="0" wp14:anchorId="48A932F1" wp14:editId="1E141195">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2DCF1D35" w14:textId="77777777" w:rsidR="00673A26" w:rsidRPr="001F7540" w:rsidRDefault="00673A26" w:rsidP="00673A26">
      <w:pPr>
        <w:pStyle w:val="Normalaftertitle"/>
      </w:pPr>
      <w:r w:rsidRPr="001F7540">
        <w:t>Tests were performed on the following types of wireless devices:</w:t>
      </w:r>
    </w:p>
    <w:p w14:paraId="7DA03897" w14:textId="69E587BC" w:rsidR="00673A26" w:rsidRPr="001F7540" w:rsidRDefault="00673A26" w:rsidP="00331DD8">
      <w:pPr>
        <w:pStyle w:val="TableNo"/>
        <w:spacing w:before="360"/>
      </w:pPr>
      <w:r w:rsidRPr="001F7540">
        <w:t xml:space="preserve">Table </w:t>
      </w:r>
      <w:r w:rsidR="0095214D">
        <w:t>12</w:t>
      </w:r>
    </w:p>
    <w:p w14:paraId="06A7FDDB" w14:textId="77777777" w:rsidR="00673A26" w:rsidRPr="001F7540" w:rsidRDefault="00673A26" w:rsidP="00673A26">
      <w:pPr>
        <w:pStyle w:val="Tabletitle"/>
        <w:rPr>
          <w:i/>
          <w:color w:val="1F497D" w:themeColor="text2"/>
          <w:sz w:val="18"/>
        </w:rPr>
      </w:pPr>
      <w:r w:rsidRPr="001F7540">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673A26" w:rsidRPr="001F7540" w14:paraId="75B4F133" w14:textId="77777777" w:rsidTr="003D7E04">
        <w:trPr>
          <w:jc w:val="center"/>
        </w:trPr>
        <w:tc>
          <w:tcPr>
            <w:tcW w:w="709" w:type="dxa"/>
            <w:vAlign w:val="center"/>
          </w:tcPr>
          <w:p w14:paraId="75C27DEB" w14:textId="77777777" w:rsidR="00673A26" w:rsidRPr="001F7540" w:rsidRDefault="00673A26" w:rsidP="003D7E04">
            <w:pPr>
              <w:pStyle w:val="Tablehead"/>
              <w:rPr>
                <w:lang w:val="en-US"/>
              </w:rPr>
            </w:pPr>
            <w:r w:rsidRPr="001F7540">
              <w:rPr>
                <w:lang w:val="en-US"/>
              </w:rPr>
              <w:t>No.</w:t>
            </w:r>
          </w:p>
        </w:tc>
        <w:tc>
          <w:tcPr>
            <w:tcW w:w="3544" w:type="dxa"/>
            <w:vAlign w:val="center"/>
          </w:tcPr>
          <w:p w14:paraId="41658586" w14:textId="77777777" w:rsidR="00673A26" w:rsidRPr="001F7540" w:rsidRDefault="00673A26" w:rsidP="003D7E04">
            <w:pPr>
              <w:pStyle w:val="Tablehead"/>
              <w:rPr>
                <w:lang w:val="en-US"/>
              </w:rPr>
            </w:pPr>
            <w:r w:rsidRPr="001F7540">
              <w:rPr>
                <w:lang w:val="en-US"/>
              </w:rPr>
              <w:t>Type of device</w:t>
            </w:r>
          </w:p>
        </w:tc>
        <w:tc>
          <w:tcPr>
            <w:tcW w:w="2551" w:type="dxa"/>
            <w:vAlign w:val="center"/>
          </w:tcPr>
          <w:p w14:paraId="6EC047E8" w14:textId="77777777" w:rsidR="00673A26" w:rsidRPr="001F7540" w:rsidRDefault="00673A26" w:rsidP="003D7E04">
            <w:pPr>
              <w:pStyle w:val="Tablehead"/>
              <w:rPr>
                <w:lang w:val="en-US"/>
              </w:rPr>
            </w:pPr>
            <w:r w:rsidRPr="001F7540">
              <w:rPr>
                <w:lang w:val="en-US"/>
              </w:rPr>
              <w:t>Frequency range</w:t>
            </w:r>
            <w:r w:rsidRPr="001F7540">
              <w:rPr>
                <w:lang w:val="en-US"/>
              </w:rPr>
              <w:br/>
              <w:t>(MHz)</w:t>
            </w:r>
          </w:p>
        </w:tc>
        <w:tc>
          <w:tcPr>
            <w:tcW w:w="2835" w:type="dxa"/>
            <w:vAlign w:val="center"/>
          </w:tcPr>
          <w:p w14:paraId="61939481" w14:textId="77777777" w:rsidR="00673A26" w:rsidRPr="001F7540" w:rsidRDefault="00673A26" w:rsidP="003D7E04">
            <w:pPr>
              <w:pStyle w:val="Tablehead"/>
              <w:rPr>
                <w:lang w:val="en-US"/>
              </w:rPr>
            </w:pPr>
            <w:r w:rsidRPr="001F7540">
              <w:rPr>
                <w:lang w:val="en-US"/>
              </w:rPr>
              <w:t>Distances tested</w:t>
            </w:r>
            <w:r w:rsidRPr="001F7540">
              <w:rPr>
                <w:lang w:val="en-US"/>
              </w:rPr>
              <w:br/>
              <w:t>(cm)</w:t>
            </w:r>
          </w:p>
        </w:tc>
      </w:tr>
      <w:tr w:rsidR="00673A26" w:rsidRPr="001F7540" w14:paraId="26D7A779" w14:textId="77777777" w:rsidTr="003D7E04">
        <w:trPr>
          <w:jc w:val="center"/>
        </w:trPr>
        <w:tc>
          <w:tcPr>
            <w:tcW w:w="709" w:type="dxa"/>
          </w:tcPr>
          <w:p w14:paraId="399637A6" w14:textId="77777777" w:rsidR="00673A26" w:rsidRPr="001F7540" w:rsidRDefault="00673A26" w:rsidP="003D7E04">
            <w:pPr>
              <w:pStyle w:val="Tabletext"/>
              <w:jc w:val="center"/>
              <w:rPr>
                <w:lang w:val="en-US"/>
              </w:rPr>
            </w:pPr>
            <w:r w:rsidRPr="001F7540">
              <w:rPr>
                <w:lang w:val="en-US"/>
              </w:rPr>
              <w:t>1</w:t>
            </w:r>
          </w:p>
        </w:tc>
        <w:tc>
          <w:tcPr>
            <w:tcW w:w="3544" w:type="dxa"/>
          </w:tcPr>
          <w:p w14:paraId="52E1BA8A" w14:textId="77777777" w:rsidR="00673A26" w:rsidRPr="001F7540" w:rsidRDefault="00673A26" w:rsidP="003D7E04">
            <w:pPr>
              <w:pStyle w:val="Tabletext"/>
              <w:rPr>
                <w:lang w:val="en-US"/>
              </w:rPr>
            </w:pPr>
            <w:r w:rsidRPr="001F7540">
              <w:rPr>
                <w:lang w:val="en-US"/>
              </w:rPr>
              <w:t>Cellphone</w:t>
            </w:r>
          </w:p>
        </w:tc>
        <w:tc>
          <w:tcPr>
            <w:tcW w:w="2551" w:type="dxa"/>
          </w:tcPr>
          <w:p w14:paraId="38BE14CD"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F30E00D"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41103BEC" w14:textId="77777777" w:rsidR="00673A26" w:rsidRPr="001F7540" w:rsidRDefault="00673A26" w:rsidP="003D7E04">
            <w:pPr>
              <w:pStyle w:val="Tabletext"/>
              <w:rPr>
                <w:lang w:val="en-US"/>
              </w:rPr>
            </w:pPr>
            <w:r w:rsidRPr="001F7540">
              <w:rPr>
                <w:lang w:val="en-US"/>
              </w:rPr>
              <w:t xml:space="preserve">0, 10, 20, 30, 40, 50, 70, 100 </w:t>
            </w:r>
          </w:p>
        </w:tc>
      </w:tr>
      <w:tr w:rsidR="00673A26" w:rsidRPr="001F7540" w14:paraId="2191BE75" w14:textId="77777777" w:rsidTr="003D7E04">
        <w:trPr>
          <w:jc w:val="center"/>
        </w:trPr>
        <w:tc>
          <w:tcPr>
            <w:tcW w:w="709" w:type="dxa"/>
          </w:tcPr>
          <w:p w14:paraId="3A40A586" w14:textId="77777777" w:rsidR="00673A26" w:rsidRPr="001F7540" w:rsidRDefault="00673A26" w:rsidP="003D7E04">
            <w:pPr>
              <w:pStyle w:val="Tabletext"/>
              <w:jc w:val="center"/>
              <w:rPr>
                <w:lang w:val="en-US"/>
              </w:rPr>
            </w:pPr>
            <w:r w:rsidRPr="001F7540">
              <w:rPr>
                <w:lang w:val="en-US"/>
              </w:rPr>
              <w:t>2</w:t>
            </w:r>
          </w:p>
        </w:tc>
        <w:tc>
          <w:tcPr>
            <w:tcW w:w="3544" w:type="dxa"/>
          </w:tcPr>
          <w:p w14:paraId="5D1AD3FA" w14:textId="77777777" w:rsidR="00673A26" w:rsidRPr="001F7540" w:rsidRDefault="00673A26" w:rsidP="003D7E04">
            <w:pPr>
              <w:pStyle w:val="Tabletext"/>
              <w:rPr>
                <w:lang w:val="en-US"/>
              </w:rPr>
            </w:pPr>
            <w:r w:rsidRPr="001F7540">
              <w:rPr>
                <w:lang w:val="en-US"/>
              </w:rPr>
              <w:t>Cellphone</w:t>
            </w:r>
          </w:p>
        </w:tc>
        <w:tc>
          <w:tcPr>
            <w:tcW w:w="2551" w:type="dxa"/>
          </w:tcPr>
          <w:p w14:paraId="694316E7"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4DD28A2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210A41F9" w14:textId="77777777" w:rsidR="00673A26" w:rsidRPr="001F7540" w:rsidRDefault="00673A26" w:rsidP="003D7E04">
            <w:pPr>
              <w:pStyle w:val="Tabletext"/>
              <w:rPr>
                <w:lang w:val="en-US"/>
              </w:rPr>
            </w:pPr>
            <w:r w:rsidRPr="001F7540">
              <w:rPr>
                <w:lang w:val="en-US"/>
              </w:rPr>
              <w:t>0, 10, 20, 30, 40, 50, 70, 100</w:t>
            </w:r>
          </w:p>
        </w:tc>
      </w:tr>
      <w:tr w:rsidR="00673A26" w:rsidRPr="001F7540" w14:paraId="4734FCA5" w14:textId="77777777" w:rsidTr="003D7E04">
        <w:trPr>
          <w:jc w:val="center"/>
        </w:trPr>
        <w:tc>
          <w:tcPr>
            <w:tcW w:w="709" w:type="dxa"/>
          </w:tcPr>
          <w:p w14:paraId="6F444F8A" w14:textId="77777777" w:rsidR="00673A26" w:rsidRPr="001F7540" w:rsidRDefault="00673A26" w:rsidP="003D7E04">
            <w:pPr>
              <w:pStyle w:val="Tabletext"/>
              <w:jc w:val="center"/>
              <w:rPr>
                <w:lang w:val="en-US"/>
              </w:rPr>
            </w:pPr>
            <w:r w:rsidRPr="001F7540">
              <w:rPr>
                <w:lang w:val="en-US"/>
              </w:rPr>
              <w:t>3</w:t>
            </w:r>
          </w:p>
        </w:tc>
        <w:tc>
          <w:tcPr>
            <w:tcW w:w="3544" w:type="dxa"/>
          </w:tcPr>
          <w:p w14:paraId="2AAC5473" w14:textId="77777777" w:rsidR="00673A26" w:rsidRPr="001F7540" w:rsidRDefault="00673A26" w:rsidP="003D7E04">
            <w:pPr>
              <w:pStyle w:val="Tabletext"/>
              <w:rPr>
                <w:lang w:val="en-US"/>
              </w:rPr>
            </w:pPr>
            <w:r w:rsidRPr="001F7540">
              <w:rPr>
                <w:lang w:val="en-US"/>
              </w:rPr>
              <w:t>Cellphone</w:t>
            </w:r>
          </w:p>
        </w:tc>
        <w:tc>
          <w:tcPr>
            <w:tcW w:w="2551" w:type="dxa"/>
          </w:tcPr>
          <w:p w14:paraId="3030883C"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50E7321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5078D94B" w14:textId="77777777" w:rsidR="00673A26" w:rsidRPr="001F7540" w:rsidRDefault="00673A26" w:rsidP="003D7E04">
            <w:pPr>
              <w:pStyle w:val="Tabletext"/>
              <w:rPr>
                <w:lang w:val="en-US"/>
              </w:rPr>
            </w:pPr>
            <w:r w:rsidRPr="001F7540">
              <w:rPr>
                <w:lang w:val="en-US"/>
              </w:rPr>
              <w:t>0, 10, 20, 30, 40, 50, 70, 100</w:t>
            </w:r>
          </w:p>
        </w:tc>
      </w:tr>
      <w:tr w:rsidR="00673A26" w:rsidRPr="001F7540" w14:paraId="1027D888" w14:textId="77777777" w:rsidTr="003D7E04">
        <w:trPr>
          <w:jc w:val="center"/>
        </w:trPr>
        <w:tc>
          <w:tcPr>
            <w:tcW w:w="709" w:type="dxa"/>
          </w:tcPr>
          <w:p w14:paraId="56CD1D15" w14:textId="77777777" w:rsidR="00673A26" w:rsidRPr="001F7540" w:rsidRDefault="00673A26" w:rsidP="003D7E04">
            <w:pPr>
              <w:pStyle w:val="Tabletext"/>
              <w:jc w:val="center"/>
              <w:rPr>
                <w:lang w:val="en-US"/>
              </w:rPr>
            </w:pPr>
            <w:r w:rsidRPr="001F7540">
              <w:rPr>
                <w:lang w:val="en-US"/>
              </w:rPr>
              <w:t>4</w:t>
            </w:r>
          </w:p>
        </w:tc>
        <w:tc>
          <w:tcPr>
            <w:tcW w:w="3544" w:type="dxa"/>
          </w:tcPr>
          <w:p w14:paraId="15E191FD" w14:textId="77777777" w:rsidR="00673A26" w:rsidRPr="001F7540" w:rsidRDefault="00673A26" w:rsidP="003D7E04">
            <w:pPr>
              <w:pStyle w:val="Tabletext"/>
              <w:rPr>
                <w:lang w:val="en-US"/>
              </w:rPr>
            </w:pPr>
            <w:r w:rsidRPr="001F7540">
              <w:rPr>
                <w:lang w:val="en-US"/>
              </w:rPr>
              <w:t>Cellphone</w:t>
            </w:r>
          </w:p>
        </w:tc>
        <w:tc>
          <w:tcPr>
            <w:tcW w:w="2551" w:type="dxa"/>
          </w:tcPr>
          <w:p w14:paraId="09AA44D8"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41FD334"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33F66FB2" w14:textId="77777777" w:rsidR="00673A26" w:rsidRPr="001F7540" w:rsidRDefault="00673A26" w:rsidP="003D7E04">
            <w:pPr>
              <w:pStyle w:val="Tabletext"/>
              <w:rPr>
                <w:lang w:val="en-US"/>
              </w:rPr>
            </w:pPr>
            <w:r w:rsidRPr="001F7540">
              <w:rPr>
                <w:lang w:val="en-US"/>
              </w:rPr>
              <w:t>0, 10, 20, 30, 40, 50, 70, 100</w:t>
            </w:r>
          </w:p>
        </w:tc>
      </w:tr>
      <w:tr w:rsidR="00673A26" w:rsidRPr="001F7540" w14:paraId="2C6D1394" w14:textId="77777777" w:rsidTr="003D7E04">
        <w:trPr>
          <w:jc w:val="center"/>
        </w:trPr>
        <w:tc>
          <w:tcPr>
            <w:tcW w:w="709" w:type="dxa"/>
          </w:tcPr>
          <w:p w14:paraId="63AA9D37" w14:textId="77777777" w:rsidR="00673A26" w:rsidRPr="001F7540" w:rsidRDefault="00673A26" w:rsidP="003D7E04">
            <w:pPr>
              <w:pStyle w:val="Tabletext"/>
              <w:jc w:val="center"/>
              <w:rPr>
                <w:lang w:val="en-US"/>
              </w:rPr>
            </w:pPr>
            <w:r w:rsidRPr="001F7540">
              <w:rPr>
                <w:lang w:val="en-US"/>
              </w:rPr>
              <w:t>5</w:t>
            </w:r>
          </w:p>
        </w:tc>
        <w:tc>
          <w:tcPr>
            <w:tcW w:w="3544" w:type="dxa"/>
          </w:tcPr>
          <w:p w14:paraId="235E2F95" w14:textId="77777777" w:rsidR="00673A26" w:rsidRPr="001F7540" w:rsidRDefault="00673A26" w:rsidP="003D7E04">
            <w:pPr>
              <w:pStyle w:val="Tabletext"/>
              <w:rPr>
                <w:lang w:val="en-US"/>
              </w:rPr>
            </w:pPr>
            <w:r w:rsidRPr="001F7540">
              <w:rPr>
                <w:lang w:val="en-US"/>
              </w:rPr>
              <w:t>Wireless Microphone and base station</w:t>
            </w:r>
          </w:p>
        </w:tc>
        <w:tc>
          <w:tcPr>
            <w:tcW w:w="2551" w:type="dxa"/>
          </w:tcPr>
          <w:p w14:paraId="6F54307B" w14:textId="77777777" w:rsidR="00673A26" w:rsidRPr="001F7540" w:rsidRDefault="00673A26" w:rsidP="003D7E04">
            <w:pPr>
              <w:pStyle w:val="Tabletext"/>
              <w:rPr>
                <w:lang w:val="en-US"/>
              </w:rPr>
            </w:pPr>
            <w:r w:rsidRPr="001F7540">
              <w:rPr>
                <w:lang w:val="en-US"/>
              </w:rPr>
              <w:t>904.45-927.45</w:t>
            </w:r>
          </w:p>
          <w:p w14:paraId="0BD4D839" w14:textId="77777777" w:rsidR="00673A26" w:rsidRPr="001F7540" w:rsidRDefault="00673A26" w:rsidP="003D7E04">
            <w:pPr>
              <w:pStyle w:val="Tabletext"/>
              <w:rPr>
                <w:lang w:val="en-US"/>
              </w:rPr>
            </w:pPr>
            <w:r w:rsidRPr="001F7540">
              <w:rPr>
                <w:lang w:val="en-US"/>
              </w:rPr>
              <w:t>User Selectable</w:t>
            </w:r>
          </w:p>
        </w:tc>
        <w:tc>
          <w:tcPr>
            <w:tcW w:w="2835" w:type="dxa"/>
          </w:tcPr>
          <w:p w14:paraId="7F77A7CB" w14:textId="77777777" w:rsidR="00673A26" w:rsidRPr="001F7540" w:rsidRDefault="00673A26" w:rsidP="003D7E04">
            <w:pPr>
              <w:pStyle w:val="Tabletext"/>
              <w:rPr>
                <w:lang w:val="en-US"/>
              </w:rPr>
            </w:pPr>
            <w:r w:rsidRPr="001F7540">
              <w:rPr>
                <w:lang w:val="en-US"/>
              </w:rPr>
              <w:t>0, 10, 30, 100, 200</w:t>
            </w:r>
          </w:p>
        </w:tc>
      </w:tr>
      <w:tr w:rsidR="00673A26" w:rsidRPr="001F7540" w14:paraId="2A1E153F" w14:textId="77777777" w:rsidTr="003D7E04">
        <w:trPr>
          <w:jc w:val="center"/>
        </w:trPr>
        <w:tc>
          <w:tcPr>
            <w:tcW w:w="709" w:type="dxa"/>
          </w:tcPr>
          <w:p w14:paraId="6F94DFEB" w14:textId="77777777" w:rsidR="00673A26" w:rsidRPr="001F7540" w:rsidRDefault="00673A26" w:rsidP="003D7E04">
            <w:pPr>
              <w:pStyle w:val="Tabletext"/>
              <w:jc w:val="center"/>
              <w:rPr>
                <w:lang w:val="en-US"/>
              </w:rPr>
            </w:pPr>
            <w:r w:rsidRPr="001F7540">
              <w:rPr>
                <w:lang w:val="en-US"/>
              </w:rPr>
              <w:t>6</w:t>
            </w:r>
          </w:p>
        </w:tc>
        <w:tc>
          <w:tcPr>
            <w:tcW w:w="3544" w:type="dxa"/>
          </w:tcPr>
          <w:p w14:paraId="3D5F1B54" w14:textId="77777777" w:rsidR="00673A26" w:rsidRPr="001F7540" w:rsidRDefault="00673A26" w:rsidP="003D7E04">
            <w:pPr>
              <w:pStyle w:val="Tabletext"/>
              <w:rPr>
                <w:lang w:val="en-US"/>
              </w:rPr>
            </w:pPr>
            <w:r w:rsidRPr="001F7540">
              <w:rPr>
                <w:lang w:val="en-US"/>
              </w:rPr>
              <w:t>Assisted listening device</w:t>
            </w:r>
          </w:p>
        </w:tc>
        <w:tc>
          <w:tcPr>
            <w:tcW w:w="2551" w:type="dxa"/>
          </w:tcPr>
          <w:p w14:paraId="04A84128" w14:textId="77777777" w:rsidR="00673A26" w:rsidRPr="001F7540" w:rsidRDefault="00673A26" w:rsidP="003D7E04">
            <w:pPr>
              <w:pStyle w:val="Tabletext"/>
              <w:rPr>
                <w:lang w:val="en-US"/>
              </w:rPr>
            </w:pPr>
            <w:r w:rsidRPr="001F7540">
              <w:rPr>
                <w:lang w:val="en-US"/>
              </w:rPr>
              <w:t xml:space="preserve">863.25-864.75 </w:t>
            </w:r>
          </w:p>
          <w:p w14:paraId="45D854A0" w14:textId="77777777" w:rsidR="00673A26" w:rsidRPr="001F7540" w:rsidRDefault="00673A26" w:rsidP="003D7E04">
            <w:pPr>
              <w:pStyle w:val="Tabletext"/>
              <w:rPr>
                <w:lang w:val="en-US"/>
              </w:rPr>
            </w:pPr>
            <w:r w:rsidRPr="001F7540">
              <w:rPr>
                <w:lang w:val="en-US"/>
              </w:rPr>
              <w:t>User Selectable</w:t>
            </w:r>
          </w:p>
        </w:tc>
        <w:tc>
          <w:tcPr>
            <w:tcW w:w="2835" w:type="dxa"/>
          </w:tcPr>
          <w:p w14:paraId="173367B4" w14:textId="77777777" w:rsidR="00673A26" w:rsidRPr="001F7540" w:rsidRDefault="00673A26" w:rsidP="003D7E04">
            <w:pPr>
              <w:pStyle w:val="Tabletext"/>
              <w:rPr>
                <w:lang w:val="en-US"/>
              </w:rPr>
            </w:pPr>
            <w:r w:rsidRPr="001F7540">
              <w:rPr>
                <w:lang w:val="en-US"/>
              </w:rPr>
              <w:t>0, 10, 30, 100, 200</w:t>
            </w:r>
          </w:p>
        </w:tc>
      </w:tr>
      <w:tr w:rsidR="00673A26" w:rsidRPr="001F7540" w14:paraId="36A77798" w14:textId="77777777" w:rsidTr="003D7E04">
        <w:trPr>
          <w:jc w:val="center"/>
        </w:trPr>
        <w:tc>
          <w:tcPr>
            <w:tcW w:w="709" w:type="dxa"/>
          </w:tcPr>
          <w:p w14:paraId="5F21D5D8" w14:textId="77777777" w:rsidR="00673A26" w:rsidRPr="001F7540" w:rsidRDefault="00673A26" w:rsidP="003D7E04">
            <w:pPr>
              <w:pStyle w:val="Tabletext"/>
              <w:jc w:val="center"/>
              <w:rPr>
                <w:lang w:val="en-US"/>
              </w:rPr>
            </w:pPr>
            <w:r w:rsidRPr="001F7540">
              <w:rPr>
                <w:lang w:val="en-US"/>
              </w:rPr>
              <w:t>7</w:t>
            </w:r>
          </w:p>
        </w:tc>
        <w:tc>
          <w:tcPr>
            <w:tcW w:w="3544" w:type="dxa"/>
          </w:tcPr>
          <w:p w14:paraId="3015B602" w14:textId="77777777" w:rsidR="00673A26" w:rsidRPr="001F7540" w:rsidRDefault="00673A26" w:rsidP="003D7E04">
            <w:pPr>
              <w:pStyle w:val="Tabletext"/>
              <w:rPr>
                <w:lang w:val="en-US"/>
              </w:rPr>
            </w:pPr>
            <w:r w:rsidRPr="001F7540">
              <w:rPr>
                <w:lang w:val="en-US"/>
              </w:rPr>
              <w:t>Assisted listening device</w:t>
            </w:r>
          </w:p>
        </w:tc>
        <w:tc>
          <w:tcPr>
            <w:tcW w:w="2551" w:type="dxa"/>
          </w:tcPr>
          <w:p w14:paraId="4BF42BD7" w14:textId="77777777" w:rsidR="00673A26" w:rsidRPr="001F7540" w:rsidRDefault="00673A26" w:rsidP="003D7E04">
            <w:pPr>
              <w:pStyle w:val="Tabletext"/>
              <w:rPr>
                <w:lang w:val="en-US"/>
              </w:rPr>
            </w:pPr>
            <w:r w:rsidRPr="001F7540">
              <w:rPr>
                <w:lang w:val="en-US"/>
              </w:rPr>
              <w:t>904.65-926.85</w:t>
            </w:r>
          </w:p>
          <w:p w14:paraId="7142AB06" w14:textId="77777777" w:rsidR="00673A26" w:rsidRPr="001F7540" w:rsidRDefault="00673A26" w:rsidP="003D7E04">
            <w:pPr>
              <w:pStyle w:val="Tabletext"/>
              <w:rPr>
                <w:lang w:val="en-US"/>
              </w:rPr>
            </w:pPr>
            <w:r w:rsidRPr="001F7540">
              <w:rPr>
                <w:lang w:val="en-US"/>
              </w:rPr>
              <w:t>User Selectable</w:t>
            </w:r>
          </w:p>
        </w:tc>
        <w:tc>
          <w:tcPr>
            <w:tcW w:w="2835" w:type="dxa"/>
          </w:tcPr>
          <w:p w14:paraId="25A7EFCE" w14:textId="77777777" w:rsidR="00673A26" w:rsidRPr="001F7540" w:rsidRDefault="00673A26" w:rsidP="003D7E04">
            <w:pPr>
              <w:pStyle w:val="Tabletext"/>
              <w:rPr>
                <w:lang w:val="en-US"/>
              </w:rPr>
            </w:pPr>
            <w:r w:rsidRPr="001F7540">
              <w:rPr>
                <w:lang w:val="en-US"/>
              </w:rPr>
              <w:t>0, 10, 30, 100, 200</w:t>
            </w:r>
          </w:p>
        </w:tc>
      </w:tr>
      <w:tr w:rsidR="00673A26" w:rsidRPr="001F7540" w14:paraId="36D412BF" w14:textId="77777777" w:rsidTr="003D7E04">
        <w:trPr>
          <w:jc w:val="center"/>
        </w:trPr>
        <w:tc>
          <w:tcPr>
            <w:tcW w:w="709" w:type="dxa"/>
          </w:tcPr>
          <w:p w14:paraId="51A3E02E" w14:textId="77777777" w:rsidR="00673A26" w:rsidRPr="001F7540" w:rsidRDefault="00673A26" w:rsidP="003D7E04">
            <w:pPr>
              <w:pStyle w:val="Tabletext"/>
              <w:jc w:val="center"/>
              <w:rPr>
                <w:lang w:val="en-US"/>
              </w:rPr>
            </w:pPr>
            <w:r w:rsidRPr="001F7540">
              <w:rPr>
                <w:lang w:val="en-US"/>
              </w:rPr>
              <w:t>8</w:t>
            </w:r>
          </w:p>
        </w:tc>
        <w:tc>
          <w:tcPr>
            <w:tcW w:w="3544" w:type="dxa"/>
          </w:tcPr>
          <w:p w14:paraId="16DC1603" w14:textId="77777777" w:rsidR="00673A26" w:rsidRPr="001F7540" w:rsidRDefault="00673A26" w:rsidP="003D7E04">
            <w:pPr>
              <w:pStyle w:val="Tabletext"/>
              <w:rPr>
                <w:lang w:val="en-US"/>
              </w:rPr>
            </w:pPr>
            <w:r w:rsidRPr="001F7540">
              <w:rPr>
                <w:lang w:val="en-US"/>
              </w:rPr>
              <w:t>RFID reader</w:t>
            </w:r>
          </w:p>
        </w:tc>
        <w:tc>
          <w:tcPr>
            <w:tcW w:w="2551" w:type="dxa"/>
          </w:tcPr>
          <w:p w14:paraId="144527A4" w14:textId="77777777" w:rsidR="00673A26" w:rsidRPr="001F7540" w:rsidRDefault="00673A26" w:rsidP="003D7E04">
            <w:pPr>
              <w:pStyle w:val="Tabletext"/>
              <w:rPr>
                <w:lang w:val="en-US"/>
              </w:rPr>
            </w:pPr>
            <w:r w:rsidRPr="001F7540">
              <w:rPr>
                <w:lang w:val="en-US"/>
              </w:rPr>
              <w:t>903-927</w:t>
            </w:r>
          </w:p>
          <w:p w14:paraId="3C0E7B0C" w14:textId="77777777" w:rsidR="00673A26" w:rsidRPr="001F7540" w:rsidRDefault="00673A26" w:rsidP="003D7E04">
            <w:pPr>
              <w:pStyle w:val="Tabletext"/>
              <w:rPr>
                <w:lang w:val="en-US"/>
              </w:rPr>
            </w:pPr>
            <w:r w:rsidRPr="001F7540">
              <w:rPr>
                <w:lang w:val="en-US"/>
              </w:rPr>
              <w:t>Hopping</w:t>
            </w:r>
          </w:p>
        </w:tc>
        <w:tc>
          <w:tcPr>
            <w:tcW w:w="2835" w:type="dxa"/>
          </w:tcPr>
          <w:p w14:paraId="1293453E" w14:textId="77777777" w:rsidR="00673A26" w:rsidRPr="001F7540" w:rsidRDefault="00673A26" w:rsidP="003D7E04">
            <w:pPr>
              <w:pStyle w:val="Tabletext"/>
              <w:rPr>
                <w:lang w:val="en-US"/>
              </w:rPr>
            </w:pPr>
            <w:r w:rsidRPr="001F7540">
              <w:rPr>
                <w:lang w:val="en-US"/>
              </w:rPr>
              <w:t>0, 10, 30, 100, 200</w:t>
            </w:r>
          </w:p>
        </w:tc>
      </w:tr>
      <w:tr w:rsidR="00673A26" w:rsidRPr="001F7540" w14:paraId="46FE8526" w14:textId="77777777" w:rsidTr="003D7E04">
        <w:trPr>
          <w:jc w:val="center"/>
        </w:trPr>
        <w:tc>
          <w:tcPr>
            <w:tcW w:w="709" w:type="dxa"/>
          </w:tcPr>
          <w:p w14:paraId="00DFFE36" w14:textId="77777777" w:rsidR="00673A26" w:rsidRPr="001F7540" w:rsidRDefault="00673A26" w:rsidP="003D7E04">
            <w:pPr>
              <w:pStyle w:val="Tabletext"/>
              <w:jc w:val="center"/>
              <w:rPr>
                <w:lang w:val="en-US"/>
              </w:rPr>
            </w:pPr>
            <w:r w:rsidRPr="001F7540">
              <w:rPr>
                <w:lang w:val="en-US"/>
              </w:rPr>
              <w:t>9</w:t>
            </w:r>
          </w:p>
        </w:tc>
        <w:tc>
          <w:tcPr>
            <w:tcW w:w="3544" w:type="dxa"/>
          </w:tcPr>
          <w:p w14:paraId="2C280269" w14:textId="77777777" w:rsidR="00673A26" w:rsidRPr="001F7540" w:rsidRDefault="00673A26" w:rsidP="003D7E04">
            <w:pPr>
              <w:pStyle w:val="Tabletext"/>
              <w:rPr>
                <w:lang w:val="en-US"/>
              </w:rPr>
            </w:pPr>
            <w:r w:rsidRPr="001F7540">
              <w:rPr>
                <w:lang w:val="en-US"/>
              </w:rPr>
              <w:t>RFID reader</w:t>
            </w:r>
          </w:p>
        </w:tc>
        <w:tc>
          <w:tcPr>
            <w:tcW w:w="2551" w:type="dxa"/>
          </w:tcPr>
          <w:p w14:paraId="15F130BE" w14:textId="77777777" w:rsidR="00673A26" w:rsidRPr="001F7540" w:rsidRDefault="00673A26" w:rsidP="003D7E04">
            <w:pPr>
              <w:pStyle w:val="Tabletext"/>
              <w:rPr>
                <w:lang w:val="en-US"/>
              </w:rPr>
            </w:pPr>
            <w:r w:rsidRPr="001F7540">
              <w:rPr>
                <w:lang w:val="en-US"/>
              </w:rPr>
              <w:t>865-868</w:t>
            </w:r>
          </w:p>
          <w:p w14:paraId="60E7A9A6" w14:textId="77777777" w:rsidR="00673A26" w:rsidRPr="001F7540" w:rsidRDefault="00673A26" w:rsidP="003D7E04">
            <w:pPr>
              <w:pStyle w:val="Tabletext"/>
              <w:rPr>
                <w:lang w:val="en-US"/>
              </w:rPr>
            </w:pPr>
            <w:r w:rsidRPr="001F7540">
              <w:rPr>
                <w:lang w:val="en-US"/>
              </w:rPr>
              <w:t>Hopping</w:t>
            </w:r>
          </w:p>
        </w:tc>
        <w:tc>
          <w:tcPr>
            <w:tcW w:w="2835" w:type="dxa"/>
          </w:tcPr>
          <w:p w14:paraId="3264257A" w14:textId="77777777" w:rsidR="00673A26" w:rsidRPr="001F7540" w:rsidRDefault="00673A26" w:rsidP="003D7E04">
            <w:pPr>
              <w:pStyle w:val="Tabletext"/>
              <w:rPr>
                <w:lang w:val="en-US"/>
              </w:rPr>
            </w:pPr>
            <w:r w:rsidRPr="001F7540">
              <w:rPr>
                <w:lang w:val="en-US"/>
              </w:rPr>
              <w:t>0, 10, 30, 100, 200</w:t>
            </w:r>
          </w:p>
        </w:tc>
      </w:tr>
    </w:tbl>
    <w:p w14:paraId="2D46D5C0" w14:textId="77777777" w:rsidR="00673A26" w:rsidRPr="001F7540" w:rsidRDefault="00673A26" w:rsidP="00673A26">
      <w:pPr>
        <w:pStyle w:val="Tablefin"/>
      </w:pPr>
    </w:p>
    <w:p w14:paraId="11830384" w14:textId="77777777" w:rsidR="00673A26" w:rsidRPr="001F7540" w:rsidRDefault="00673A26" w:rsidP="00673A26">
      <w:r w:rsidRPr="001F7540">
        <w:rPr>
          <w:b/>
          <w:bCs/>
        </w:rPr>
        <w:t>Cellphone</w:t>
      </w:r>
      <w:r w:rsidRPr="001F7540">
        <w:t>.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6A2A8D7B" w14:textId="2E532062" w:rsidR="00673A26" w:rsidRPr="001F7540" w:rsidRDefault="00673A26" w:rsidP="00673A26">
      <w:pPr>
        <w:pStyle w:val="FigureNo"/>
      </w:pPr>
      <w:r w:rsidRPr="001F7540">
        <w:t xml:space="preserve">Figure </w:t>
      </w:r>
      <w:r w:rsidR="00EA5708">
        <w:t>12</w:t>
      </w:r>
    </w:p>
    <w:p w14:paraId="7D82A02A" w14:textId="77777777" w:rsidR="00673A26" w:rsidRPr="001F7540" w:rsidRDefault="00673A26" w:rsidP="00673A26">
      <w:pPr>
        <w:pStyle w:val="Figuretitle"/>
      </w:pPr>
      <w:r w:rsidRPr="001F7540">
        <w:t>Cellphone impact test setup</w:t>
      </w:r>
    </w:p>
    <w:p w14:paraId="17476E76" w14:textId="77777777" w:rsidR="00673A26" w:rsidRPr="001F7540" w:rsidRDefault="00673A26" w:rsidP="00673A26">
      <w:pPr>
        <w:pStyle w:val="Figure"/>
      </w:pPr>
      <w:r w:rsidRPr="001F7540">
        <w:rPr>
          <w:noProof/>
          <w:lang w:eastAsia="en-US"/>
        </w:rPr>
        <w:drawing>
          <wp:inline distT="0" distB="0" distL="0" distR="0" wp14:anchorId="02F3464B" wp14:editId="49DC5176">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2A655A71" w14:textId="772F53E8" w:rsidR="00673A26" w:rsidRPr="001F7540" w:rsidRDefault="00673A26" w:rsidP="00673A26">
      <w:pPr>
        <w:pStyle w:val="FigureNo"/>
      </w:pPr>
      <w:r w:rsidRPr="001F7540">
        <w:t xml:space="preserve">Figure </w:t>
      </w:r>
      <w:r w:rsidR="00EA5708">
        <w:t>13</w:t>
      </w:r>
      <w:r w:rsidRPr="001F7540">
        <w:t xml:space="preserve"> </w:t>
      </w:r>
    </w:p>
    <w:p w14:paraId="0D4B7606" w14:textId="77777777" w:rsidR="00673A26" w:rsidRPr="001F7540" w:rsidRDefault="00673A26" w:rsidP="00673A26">
      <w:pPr>
        <w:pStyle w:val="Figuretitle"/>
      </w:pPr>
      <w:r w:rsidRPr="001F7540">
        <w:t xml:space="preserve"> Other In-band device impact test set up</w:t>
      </w:r>
    </w:p>
    <w:p w14:paraId="22FB76E9" w14:textId="77777777" w:rsidR="00673A26" w:rsidRPr="001F7540" w:rsidRDefault="00673A26" w:rsidP="00673A26">
      <w:pPr>
        <w:pStyle w:val="Figure"/>
      </w:pPr>
      <w:r w:rsidRPr="001F7540">
        <w:rPr>
          <w:noProof/>
          <w:lang w:eastAsia="en-US"/>
        </w:rPr>
        <w:drawing>
          <wp:inline distT="0" distB="0" distL="0" distR="0" wp14:anchorId="242DE7C6" wp14:editId="1021617D">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240D7B00" w14:textId="77777777" w:rsidR="00673A26" w:rsidRPr="001F7540" w:rsidRDefault="00673A26" w:rsidP="00673A26">
      <w:r w:rsidRPr="001F7540">
        <w:t>The results demonstrated that all phones were able to operate without harmful interference on at least one channel and on all channels when separated by 1 m or more from the DUT.</w:t>
      </w:r>
    </w:p>
    <w:p w14:paraId="343464E0" w14:textId="77777777" w:rsidR="00673A26" w:rsidRPr="001F7540" w:rsidRDefault="00673A26" w:rsidP="00673A26">
      <w:r w:rsidRPr="001F7540">
        <w:rPr>
          <w:b/>
          <w:bCs/>
        </w:rPr>
        <w:t>Wireless Microphone and base station</w:t>
      </w:r>
      <w:r w:rsidRPr="001F7540">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90EAFDA" w14:textId="77777777" w:rsidR="00673A26" w:rsidRPr="001F7540" w:rsidRDefault="00673A26" w:rsidP="00673A26">
      <w:r w:rsidRPr="001F7540">
        <w:t>When operating close to the transmit frequency of the DUT, the audio devices experienced .no harmful interference</w:t>
      </w:r>
    </w:p>
    <w:p w14:paraId="237D2D2B" w14:textId="77777777" w:rsidR="00673A26" w:rsidRPr="001F7540" w:rsidRDefault="00673A26" w:rsidP="00673A26">
      <w:r w:rsidRPr="001F7540">
        <w:rPr>
          <w:b/>
          <w:bCs/>
        </w:rPr>
        <w:lastRenderedPageBreak/>
        <w:t>Assisted listening device</w:t>
      </w:r>
      <w:r w:rsidRPr="001F7540">
        <w:t>. The Transmitter was placed 30 cm from the DUT, and the Receiver was moved through the test distances. Following this, the Receiver was placed 30 cm from the DUT, and the Transmitter was moved through the test distances.</w:t>
      </w:r>
    </w:p>
    <w:p w14:paraId="143A7E79" w14:textId="77777777" w:rsidR="00673A26" w:rsidRPr="001F7540" w:rsidRDefault="00673A26" w:rsidP="00673A26">
      <w:r w:rsidRPr="001F7540">
        <w:t>When operating at close to the transmit frequency of the DUT, the devices experienced interference however setting the audio device frequency away from that of the DUT resulted in little to no harmful interference.</w:t>
      </w:r>
    </w:p>
    <w:p w14:paraId="2312B61C" w14:textId="77777777" w:rsidR="00673A26" w:rsidRPr="001F7540" w:rsidRDefault="00673A26" w:rsidP="00673A26">
      <w:r w:rsidRPr="001F7540">
        <w:rPr>
          <w:b/>
          <w:bCs/>
        </w:rPr>
        <w:t>RFID reader</w:t>
      </w:r>
      <w:r w:rsidRPr="001F7540">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1FE114F5" w14:textId="77777777" w:rsidR="00673A26" w:rsidRPr="001F7540" w:rsidRDefault="00673A26" w:rsidP="00673A26">
      <w:r w:rsidRPr="001F7540">
        <w:t>At separation distances of 1 m or greater between the DUT and RFID reader and tags, the readers worked without error.</w:t>
      </w:r>
    </w:p>
    <w:p w14:paraId="18EDCB1B" w14:textId="05D2D4D9" w:rsidR="00673A26" w:rsidRPr="002928B7" w:rsidRDefault="00673A26" w:rsidP="00673A26">
      <w:pPr>
        <w:pStyle w:val="Heading2"/>
        <w:ind w:left="0" w:firstLine="0"/>
      </w:pPr>
      <w:bookmarkStart w:id="101" w:name="_Toc73338319"/>
      <w:r w:rsidRPr="002928B7">
        <w:t>3.</w:t>
      </w:r>
      <w:r w:rsidR="002928B7" w:rsidRPr="002928B7">
        <w:t>5</w:t>
      </w:r>
      <w:r w:rsidRPr="002928B7">
        <w:tab/>
        <w:t>Study E</w:t>
      </w:r>
      <w:bookmarkEnd w:id="101"/>
      <w:r w:rsidRPr="002928B7">
        <w:t xml:space="preserve"> </w:t>
      </w:r>
    </w:p>
    <w:p w14:paraId="759584F3" w14:textId="53E067E4" w:rsidR="00673A26" w:rsidRPr="002928B7" w:rsidRDefault="00673A26" w:rsidP="00331DD8">
      <w:pPr>
        <w:pStyle w:val="Heading3"/>
      </w:pPr>
      <w:bookmarkStart w:id="102" w:name="_Toc73338320"/>
      <w:r w:rsidRPr="002928B7">
        <w:t>3.</w:t>
      </w:r>
      <w:r w:rsidR="002928B7" w:rsidRPr="002928B7">
        <w:t>5</w:t>
      </w:r>
      <w:r w:rsidRPr="002928B7">
        <w:t>.1</w:t>
      </w:r>
      <w:r w:rsidRPr="002928B7">
        <w:tab/>
        <w:t>Radio services considered in the study</w:t>
      </w:r>
      <w:bookmarkEnd w:id="102"/>
    </w:p>
    <w:p w14:paraId="041A5CAF" w14:textId="77777777" w:rsidR="00673A26" w:rsidRPr="002928B7" w:rsidRDefault="00673A26" w:rsidP="00673A26">
      <w:r w:rsidRPr="002928B7">
        <w:t xml:space="preserve">This section will contain a study that determines the out-of-band emission limits necessary to ensure protection criteria are met for the Earth Exploration Satellite Service (passive) (EESS (passive)) and Radio Astronomy Service (RAS) .  This study deals with use of segments the ISM bands at 24.0-24.250 GHz and 61.0- 61.5 GHz for beam WPT.  </w:t>
      </w:r>
    </w:p>
    <w:p w14:paraId="0262698A" w14:textId="5150C735" w:rsidR="00673A26" w:rsidRPr="002928B7" w:rsidRDefault="00CB51FD" w:rsidP="00673A26">
      <w:pPr>
        <w:rPr>
          <w:i/>
          <w:color w:val="000000" w:themeColor="text1"/>
        </w:rPr>
      </w:pPr>
      <w:r w:rsidRPr="00CB51FD">
        <w:rPr>
          <w:iCs/>
          <w:color w:val="000000" w:themeColor="text1"/>
          <w:highlight w:val="yellow"/>
        </w:rPr>
        <w:t>[</w:t>
      </w:r>
      <w:r w:rsidR="00673A26" w:rsidRPr="00CB51FD">
        <w:rPr>
          <w:i/>
          <w:color w:val="000000" w:themeColor="text1"/>
          <w:highlight w:val="yellow"/>
        </w:rPr>
        <w:t>Editor’s Note:  Once a study is submitted, the text in section 3.</w:t>
      </w:r>
      <w:r w:rsidRPr="00CB51FD">
        <w:rPr>
          <w:i/>
          <w:color w:val="000000" w:themeColor="text1"/>
          <w:highlight w:val="yellow"/>
        </w:rPr>
        <w:t>5</w:t>
      </w:r>
      <w:r w:rsidR="00673A26" w:rsidRPr="00CB51FD">
        <w:rPr>
          <w:i/>
          <w:color w:val="000000" w:themeColor="text1"/>
          <w:highlight w:val="yellow"/>
        </w:rPr>
        <w:t>.1 needs to be updated to reflect the fact that a study is contained and not just anticipated.</w:t>
      </w:r>
      <w:r w:rsidRPr="00CB51FD">
        <w:rPr>
          <w:iCs/>
          <w:color w:val="000000" w:themeColor="text1"/>
          <w:highlight w:val="yellow"/>
        </w:rPr>
        <w:t>]</w:t>
      </w:r>
    </w:p>
    <w:p w14:paraId="14777CF2" w14:textId="1F88D353" w:rsidR="00673A26" w:rsidRPr="002928B7" w:rsidRDefault="00673A26" w:rsidP="00331DD8">
      <w:pPr>
        <w:pStyle w:val="Heading3"/>
      </w:pPr>
      <w:bookmarkStart w:id="103" w:name="_Toc73338321"/>
      <w:r w:rsidRPr="002928B7">
        <w:t>3.</w:t>
      </w:r>
      <w:r w:rsidR="002928B7" w:rsidRPr="002928B7">
        <w:t>5</w:t>
      </w:r>
      <w:r w:rsidRPr="002928B7">
        <w:t>.2</w:t>
      </w:r>
      <w:r w:rsidRPr="002928B7">
        <w:tab/>
        <w:t>Considerations for 24.1</w:t>
      </w:r>
      <w:r w:rsidR="00A7131A">
        <w:t>-</w:t>
      </w:r>
      <w:r w:rsidRPr="002928B7">
        <w:t>24.15 GHz and 61.0-61.5 GHz</w:t>
      </w:r>
      <w:bookmarkEnd w:id="103"/>
      <w:r w:rsidRPr="002928B7">
        <w:t xml:space="preserve"> </w:t>
      </w:r>
    </w:p>
    <w:p w14:paraId="47011107" w14:textId="77777777" w:rsidR="00673A26" w:rsidRPr="002928B7" w:rsidRDefault="00673A26" w:rsidP="00673A26">
      <w:r w:rsidRPr="002928B7">
        <w:t>The technology being considered at these frequencies involves a narrow band transmission which has a bandwidth of 0.4% of the center frequency.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w:t>
      </w:r>
      <w:proofErr w:type="spellStart"/>
      <w:r w:rsidRPr="002928B7">
        <w:t>p.f.d</w:t>
      </w:r>
      <w:proofErr w:type="spellEnd"/>
      <w:r w:rsidRPr="002928B7">
        <w:t>.) volume near the intended destination.</w:t>
      </w:r>
    </w:p>
    <w:p w14:paraId="0EF72478" w14:textId="77777777" w:rsidR="00673A26" w:rsidRPr="002928B7" w:rsidRDefault="00673A26" w:rsidP="00673A26">
      <w:r w:rsidRPr="002928B7">
        <w:t xml:space="preserve">Table 2 of Rec. ITU-R RS.2017-0 gives the interference criteria for satellite passive remote sensing. For the nearest passive band to the 24.1-24.15 GHz band being considered for WPT, 23.6-24 GHz, the maximum interference level from all sources is -166 </w:t>
      </w:r>
      <w:proofErr w:type="spellStart"/>
      <w:r w:rsidRPr="002928B7">
        <w:t>dBW</w:t>
      </w:r>
      <w:proofErr w:type="spellEnd"/>
      <w:r w:rsidRPr="002928B7">
        <w:t xml:space="preserve"> measured over a 200 MHz bandwidth, not to be exceeded for more than 0.01% of the measurement area or 0.01% of the measurement time.</w:t>
      </w:r>
    </w:p>
    <w:p w14:paraId="3A3ECACA" w14:textId="77777777" w:rsidR="00673A26" w:rsidRPr="002928B7" w:rsidRDefault="00673A26" w:rsidP="00673A26">
      <w:r w:rsidRPr="002928B7">
        <w:t>Rec. ITU-R RA.769-2 gives protection criteria used for radio astronomical measurements. This states “that administrations, in seeking to afford protection to particular radio astronomical observations, should take all practical steps to reduce all unwanted emissions falling within the band of the frequencies to be protected for radio astronomy to the absolute minimum.”</w:t>
      </w:r>
    </w:p>
    <w:p w14:paraId="15F66DE5" w14:textId="7B8B159E" w:rsidR="00673A26" w:rsidRPr="002928B7" w:rsidDel="008078AC" w:rsidRDefault="00673A26" w:rsidP="00331DD8">
      <w:pPr>
        <w:pStyle w:val="Heading3"/>
        <w:rPr>
          <w:del w:id="104" w:author="michael marcus" w:date="2021-07-30T13:52:00Z"/>
        </w:rPr>
      </w:pPr>
      <w:bookmarkStart w:id="105" w:name="_Toc73338322"/>
      <w:r w:rsidRPr="002928B7">
        <w:lastRenderedPageBreak/>
        <w:t>3.</w:t>
      </w:r>
      <w:r w:rsidR="002928B7" w:rsidRPr="002928B7">
        <w:t>5</w:t>
      </w:r>
      <w:r w:rsidRPr="002928B7">
        <w:t>.3</w:t>
      </w:r>
      <w:r w:rsidRPr="002928B7">
        <w:tab/>
        <w:t>Impact of 24.1</w:t>
      </w:r>
      <w:r w:rsidR="00A952D1">
        <w:t>-</w:t>
      </w:r>
      <w:r w:rsidRPr="002928B7">
        <w:t>24.15 GHz beam WPT on passive allocations</w:t>
      </w:r>
      <w:bookmarkEnd w:id="105"/>
    </w:p>
    <w:p w14:paraId="29E29ABF" w14:textId="6D68FA00" w:rsidR="00673A26" w:rsidRDefault="00673A26">
      <w:pPr>
        <w:pStyle w:val="Heading3"/>
        <w:rPr>
          <w:ins w:id="106" w:author="michael marcus" w:date="2021-07-27T16:48:00Z"/>
        </w:rPr>
        <w:pPrChange w:id="107" w:author="michael marcus" w:date="2021-07-30T13:52:00Z">
          <w:pPr>
            <w:keepNext/>
            <w:keepLines/>
          </w:pPr>
        </w:pPrChange>
      </w:pPr>
      <w:del w:id="108" w:author="michael marcus" w:date="2021-07-30T13:51:00Z">
        <w:r w:rsidRPr="002928B7" w:rsidDel="008078AC">
          <w:delText xml:space="preserve">ISM devices are subject to the provisions of </w:delText>
        </w:r>
        <w:r w:rsidRPr="002928B7" w:rsidDel="008078AC">
          <w:rPr>
            <w:bCs/>
          </w:rPr>
          <w:delText>15.13</w:delText>
        </w:r>
        <w:r w:rsidRPr="002928B7" w:rsidDel="008078AC">
          <w:delTex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out-of-band emission limits </w:delText>
        </w:r>
      </w:del>
      <w:del w:id="109" w:author="michael marcus" w:date="2021-07-27T16:56:00Z">
        <w:r w:rsidRPr="002928B7" w:rsidDel="00E03CE5">
          <w:delText xml:space="preserve">must be developed for the beam WPT </w:delText>
        </w:r>
      </w:del>
      <w:del w:id="110" w:author="michael marcus" w:date="2021-07-30T13:51:00Z">
        <w:r w:rsidRPr="002928B7" w:rsidDel="008078AC">
          <w:delText xml:space="preserve">devices that assures the protection of the EESS (passive) and RAS allocated in adjacent or near-adjacent frequency bands.  In the case of RAS protection, it </w:delText>
        </w:r>
      </w:del>
      <w:del w:id="111" w:author="michael marcus" w:date="2021-07-21T17:07:00Z">
        <w:r w:rsidRPr="002928B7" w:rsidDel="00C46536">
          <w:delText xml:space="preserve">may </w:delText>
        </w:r>
      </w:del>
      <w:del w:id="112" w:author="michael marcus" w:date="2021-07-30T13:51:00Z">
        <w:r w:rsidRPr="002928B7" w:rsidDel="008078AC">
          <w:delText>also be necessary to develop a minimum spacing criteria between such devices and RAS facilities. Some administrations already have such criteria for some other types of ISM devices in order to protect other radio services</w:delText>
        </w:r>
      </w:del>
      <w:r w:rsidRPr="002928B7">
        <w:t>.</w:t>
      </w:r>
    </w:p>
    <w:p w14:paraId="7794C7F9" w14:textId="77777777" w:rsidR="00C46536" w:rsidRPr="002928B7" w:rsidDel="005032F5" w:rsidRDefault="00C46536" w:rsidP="00673A26">
      <w:pPr>
        <w:keepNext/>
        <w:keepLines/>
        <w:rPr>
          <w:del w:id="113" w:author="michael marcus" w:date="2021-07-27T10:02:00Z"/>
        </w:rPr>
      </w:pPr>
    </w:p>
    <w:p w14:paraId="75575FD5" w14:textId="288257CF" w:rsidR="00673A26" w:rsidRPr="002928B7" w:rsidDel="00E03CE5" w:rsidRDefault="00673A26" w:rsidP="00673A26">
      <w:pPr>
        <w:rPr>
          <w:del w:id="114" w:author="michael marcus" w:date="2021-07-27T16:57:00Z"/>
        </w:rPr>
      </w:pPr>
      <w:del w:id="115" w:author="michael marcus" w:date="2021-07-27T16:57:00Z">
        <w:r w:rsidRPr="002928B7" w:rsidDel="00E03CE5">
          <w:delText xml:space="preserve">The EESS (passive) and RAS </w:delText>
        </w:r>
        <w:r w:rsidRPr="002928B7" w:rsidDel="00E03CE5">
          <w:rPr>
            <w:color w:val="000000" w:themeColor="text1"/>
          </w:rPr>
          <w:delText>could</w:delText>
        </w:r>
        <w:r w:rsidRPr="002928B7" w:rsidDel="00E03CE5">
          <w:delText xml:space="preserve"> be protected with implementation of suitable out-of-band emission limits based on studies to ensure the passive protection criteria limits are met.  Implementation of a minimum separation distance may also be necessary to ensure protection of the RAS. The out-of-band emission limits and minimum separation distance studies are currently </w:delText>
        </w:r>
        <w:r w:rsidRPr="00A952D1" w:rsidDel="00E03CE5">
          <w:rPr>
            <w:highlight w:val="yellow"/>
          </w:rPr>
          <w:delText>[TBD]</w:delText>
        </w:r>
        <w:r w:rsidRPr="002928B7" w:rsidDel="00E03CE5">
          <w:delText>.</w:delText>
        </w:r>
      </w:del>
    </w:p>
    <w:p w14:paraId="34047567" w14:textId="59D2C97E" w:rsidR="00673A26" w:rsidRPr="00C96B46" w:rsidDel="008078AC" w:rsidRDefault="00A952D1" w:rsidP="00C96B46">
      <w:pPr>
        <w:rPr>
          <w:del w:id="116" w:author="michael marcus" w:date="2021-07-30T13:52:00Z"/>
          <w:bCs/>
        </w:rPr>
      </w:pPr>
      <w:del w:id="117" w:author="michael marcus" w:date="2021-07-27T16:57:00Z">
        <w:r w:rsidRPr="00C96B46" w:rsidDel="00E03CE5">
          <w:rPr>
            <w:bCs/>
            <w:highlight w:val="yellow"/>
          </w:rPr>
          <w:delText>[</w:delText>
        </w:r>
      </w:del>
      <w:del w:id="118" w:author="michael marcus" w:date="2021-07-27T16:47:00Z">
        <w:r w:rsidR="00673A26" w:rsidRPr="00C96B46" w:rsidDel="00901023">
          <w:rPr>
            <w:bCs/>
            <w:i/>
            <w:iCs/>
            <w:highlight w:val="yellow"/>
          </w:rPr>
          <w:delText>Editor’s Note: Further input contributions to Working Party 1A, including information on far-field antenna models/measurements and deployments for Beam WPT devices, are needed to develop and finalise the out-of-band emission limits that ensure protection to EESS (passive) systems.</w:delText>
        </w:r>
        <w:r w:rsidRPr="00C96B46" w:rsidDel="00901023">
          <w:rPr>
            <w:bCs/>
            <w:highlight w:val="yellow"/>
          </w:rPr>
          <w:delText>]</w:delText>
        </w:r>
      </w:del>
    </w:p>
    <w:p w14:paraId="40EBD1B4" w14:textId="6E0D81A2" w:rsidR="005032F5" w:rsidRPr="008078AC" w:rsidRDefault="008078AC">
      <w:pPr>
        <w:rPr>
          <w:ins w:id="119" w:author="michael marcus" w:date="2021-07-27T10:02:00Z"/>
        </w:rPr>
        <w:pPrChange w:id="120" w:author="michael marcus" w:date="2021-07-30T13:52:00Z">
          <w:pPr>
            <w:pStyle w:val="Heading3"/>
          </w:pPr>
        </w:pPrChange>
      </w:pPr>
      <w:bookmarkStart w:id="121" w:name="_Toc73338323"/>
      <w:ins w:id="122" w:author="michael marcus" w:date="2021-07-30T13:51:00Z">
        <w:r w:rsidRPr="008078AC">
          <w:t xml:space="preserve">The 24.1-24.15 GHz band that will be used for WPT Beam applications is within the 24-24.25 GHz ISM band and pursuant to   the provisions of </w:t>
        </w:r>
        <w:r w:rsidRPr="008078AC">
          <w:rPr>
            <w:b/>
            <w:bCs/>
            <w:rPrChange w:id="123" w:author="michael marcus" w:date="2021-07-30T13:52:00Z">
              <w:rPr>
                <w:b w:val="0"/>
              </w:rPr>
            </w:rPrChange>
          </w:rPr>
          <w:t>15.13</w:t>
        </w:r>
        <w:r w:rsidRPr="008078AC">
          <w: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administrations authorizing use of WPT Beam ISM equipment specify appropriate out-of-band emission limits for such devices that assures the protection of the EESS (passive) and RAS allocated in adjacent or near-adjacent frequency bands.  In the case of RAS protection, it will also be necessary to develop a minimum spacing criteria between such devices and RAS facilities. Some administrations already have specified such criteria for some other types of ISM devices in order to protect other radio services.</w:t>
        </w:r>
      </w:ins>
    </w:p>
    <w:p w14:paraId="604B4C06" w14:textId="5C4989D9" w:rsidR="005032F5" w:rsidRDefault="005032F5" w:rsidP="00331DD8">
      <w:pPr>
        <w:pStyle w:val="Heading3"/>
        <w:rPr>
          <w:ins w:id="124" w:author="michael marcus" w:date="2021-07-27T10:02:00Z"/>
        </w:rPr>
      </w:pPr>
      <w:ins w:id="125" w:author="michael marcus" w:date="2021-07-27T10:02:00Z">
        <w:r w:rsidRPr="002928B7">
          <w:t>3.5.3</w:t>
        </w:r>
        <w:r>
          <w:t xml:space="preserve">.1 </w:t>
        </w:r>
      </w:ins>
      <w:ins w:id="126" w:author="michael marcus" w:date="2021-07-27T10:03:00Z">
        <w:r>
          <w:t xml:space="preserve">Impact of </w:t>
        </w:r>
      </w:ins>
      <w:ins w:id="127" w:author="michael marcus" w:date="2021-07-27T10:04:00Z">
        <w:r>
          <w:t xml:space="preserve">present </w:t>
        </w:r>
      </w:ins>
      <w:ins w:id="128" w:author="michael marcus" w:date="2021-07-27T10:02:00Z">
        <w:r>
          <w:t>U</w:t>
        </w:r>
      </w:ins>
      <w:ins w:id="129" w:author="michael marcus" w:date="2021-07-27T10:03:00Z">
        <w:r>
          <w:t xml:space="preserve">SA 24.1-24.15 GHz band </w:t>
        </w:r>
        <w:r w:rsidRPr="002928B7">
          <w:t>out-of-band emission limits</w:t>
        </w:r>
        <w:r>
          <w:t xml:space="preserve"> </w:t>
        </w:r>
      </w:ins>
    </w:p>
    <w:p w14:paraId="22461043" w14:textId="64AFC357" w:rsidR="005032F5" w:rsidRDefault="005032F5" w:rsidP="005032F5">
      <w:pPr>
        <w:rPr>
          <w:ins w:id="130" w:author="michael marcus" w:date="2021-07-27T16:57:00Z"/>
        </w:rPr>
      </w:pPr>
      <w:ins w:id="131" w:author="michael marcus" w:date="2021-07-27T10:02:00Z">
        <w:r>
          <w:t>In the USA case, beam WPT has been determined to be an ISM use of spectrum subject to the national 24 GHz ISM band limit</w:t>
        </w:r>
      </w:ins>
      <w:ins w:id="132" w:author="michael marcus" w:date="2021-07-30T13:53:00Z">
        <w:r w:rsidR="008078AC">
          <w:t xml:space="preserve"> established by FCC</w:t>
        </w:r>
      </w:ins>
      <w:ins w:id="133" w:author="michael marcus" w:date="2021-07-27T10:04:00Z">
        <w:r>
          <w:t xml:space="preserve">. </w:t>
        </w:r>
      </w:ins>
      <w:ins w:id="134" w:author="michael marcus" w:date="2021-07-27T10:02:00Z">
        <w:r>
          <w:t xml:space="preserve"> </w:t>
        </w:r>
      </w:ins>
      <w:bookmarkStart w:id="135" w:name="_Hlk78343674"/>
      <w:ins w:id="136" w:author="michael marcus" w:date="2021-07-27T10:04:00Z">
        <w:r>
          <w:t>For</w:t>
        </w:r>
      </w:ins>
      <w:ins w:id="137" w:author="michael marcus" w:date="2021-07-27T10:02:00Z">
        <w:r>
          <w:t xml:space="preserve"> the case of transmitter power less than 500W RF power</w:t>
        </w:r>
      </w:ins>
      <w:ins w:id="138" w:author="michael marcus" w:date="2021-07-30T13:53:00Z">
        <w:r w:rsidR="008078AC">
          <w:t>,</w:t>
        </w:r>
      </w:ins>
      <w:ins w:id="139" w:author="michael marcus" w:date="2021-07-27T10:02:00Z">
        <w:r>
          <w:t xml:space="preserve"> </w:t>
        </w:r>
      </w:ins>
      <w:ins w:id="140" w:author="michael marcus" w:date="2021-07-27T10:04:00Z">
        <w:r>
          <w:t xml:space="preserve">the out-of-band limit is </w:t>
        </w:r>
      </w:ins>
      <w:ins w:id="141" w:author="michael marcus" w:date="2021-07-27T10:02:00Z">
        <w:r>
          <w:t xml:space="preserve">a field strength of </w:t>
        </w:r>
      </w:ins>
      <w:ins w:id="142" w:author="michael marcus" w:date="2021-07-28T08:46:00Z">
        <w:r w:rsidR="007145F2">
          <w:t>25</w:t>
        </w:r>
      </w:ins>
      <w:ins w:id="143" w:author="michael marcus" w:date="2021-07-27T10:02:00Z">
        <w:r>
          <w:sym w:font="Symbol" w:char="F06D"/>
        </w:r>
        <w:r>
          <w:t>V/m at a measurement distance of 300m and a measurement bandwidth of 1 MHz</w:t>
        </w:r>
        <w:bookmarkEnd w:id="135"/>
        <w:r>
          <w:t>.</w:t>
        </w:r>
      </w:ins>
      <w:ins w:id="144" w:author="michael marcus" w:date="2021-07-27T10:05:00Z">
        <w:r>
          <w:t xml:space="preserve">  In ANNEX 2 it is shown that </w:t>
        </w:r>
      </w:ins>
      <w:ins w:id="145" w:author="michael marcus" w:date="2021-07-27T10:06:00Z">
        <w:r>
          <w:t>for the case of indoor use of WPT beam power sources pointing in a downward direction this limit will permit the use of thousands of WPT beam devices</w:t>
        </w:r>
      </w:ins>
      <w:ins w:id="146" w:author="michael marcus" w:date="2021-07-27T10:07:00Z">
        <w:r>
          <w:t xml:space="preserve"> per sq. km. without exceeding the protection limits of RS.2017 for the worst case of each of the EESS</w:t>
        </w:r>
      </w:ins>
      <w:ins w:id="147" w:author="michael marcus" w:date="2021-07-27T10:09:00Z">
        <w:r w:rsidR="00826391">
          <w:t xml:space="preserve"> </w:t>
        </w:r>
      </w:ins>
      <w:ins w:id="148" w:author="michael marcus" w:date="2021-07-27T10:07:00Z">
        <w:r>
          <w:t xml:space="preserve">(passive) sensors give in </w:t>
        </w:r>
      </w:ins>
      <w:ins w:id="149" w:author="michael marcus" w:date="2021-07-27T10:09:00Z">
        <w:r>
          <w:t>RS.1861 or its pending revision</w:t>
        </w:r>
      </w:ins>
      <w:ins w:id="150" w:author="michael marcus" w:date="2021-07-27T16:57:00Z">
        <w:r w:rsidR="003937B1">
          <w:t xml:space="preserve">.  </w:t>
        </w:r>
      </w:ins>
    </w:p>
    <w:p w14:paraId="21125669" w14:textId="5789B736" w:rsidR="003937B1" w:rsidRDefault="003937B1" w:rsidP="005032F5">
      <w:pPr>
        <w:rPr>
          <w:ins w:id="151" w:author="michael marcus" w:date="2021-07-27T16:57:00Z"/>
        </w:rPr>
      </w:pPr>
    </w:p>
    <w:p w14:paraId="59466DE1" w14:textId="512CE915" w:rsidR="003937B1" w:rsidRDefault="003937B1">
      <w:pPr>
        <w:rPr>
          <w:ins w:id="152" w:author="michael marcus" w:date="2021-07-29T10:15:00Z"/>
        </w:rPr>
      </w:pPr>
      <w:ins w:id="153" w:author="michael marcus" w:date="2021-07-27T16:57:00Z">
        <w:r>
          <w:t xml:space="preserve">The USA </w:t>
        </w:r>
      </w:ins>
      <w:ins w:id="154" w:author="michael marcus" w:date="2021-07-27T16:58:00Z">
        <w:r>
          <w:t>administration</w:t>
        </w:r>
      </w:ins>
      <w:ins w:id="155" w:author="michael marcus" w:date="2021-07-27T16:57:00Z">
        <w:r>
          <w:t xml:space="preserve"> has also established </w:t>
        </w:r>
      </w:ins>
      <w:ins w:id="156" w:author="michael marcus" w:date="2021-07-27T16:58:00Z">
        <w:r>
          <w:t>coordination</w:t>
        </w:r>
      </w:ins>
      <w:ins w:id="157" w:author="michael marcus" w:date="2021-07-27T16:57:00Z">
        <w:r>
          <w:t xml:space="preserve"> </w:t>
        </w:r>
      </w:ins>
      <w:ins w:id="158" w:author="michael marcus" w:date="2021-07-27T16:58:00Z">
        <w:r>
          <w:t>zones surrounding RAS facilities that can protect such fa</w:t>
        </w:r>
      </w:ins>
      <w:ins w:id="159" w:author="michael marcus" w:date="2021-07-27T16:59:00Z">
        <w:r>
          <w:t>cilities from harmful interference from such devices.</w:t>
        </w:r>
      </w:ins>
    </w:p>
    <w:p w14:paraId="42F6AA16" w14:textId="0BE7F792" w:rsidR="00B73233" w:rsidRDefault="00B73233">
      <w:pPr>
        <w:rPr>
          <w:ins w:id="160" w:author="michael marcus" w:date="2021-07-29T10:15:00Z"/>
        </w:rPr>
      </w:pPr>
    </w:p>
    <w:p w14:paraId="5D114CE4" w14:textId="547DE87F" w:rsidR="00B73233" w:rsidRDefault="00B73233">
      <w:pPr>
        <w:rPr>
          <w:ins w:id="161" w:author="michael marcus" w:date="2021-07-29T10:16:00Z"/>
          <w:b/>
          <w:bCs/>
        </w:rPr>
      </w:pPr>
      <w:ins w:id="162" w:author="michael marcus" w:date="2021-07-29T10:15:00Z">
        <w:r w:rsidRPr="00B73233">
          <w:rPr>
            <w:b/>
            <w:bCs/>
            <w:rPrChange w:id="163" w:author="michael marcus" w:date="2021-07-29T10:16:00Z">
              <w:rPr/>
            </w:rPrChange>
          </w:rPr>
          <w:t>3.5.4</w:t>
        </w:r>
        <w:r w:rsidRPr="00B73233">
          <w:rPr>
            <w:b/>
            <w:bCs/>
            <w:rPrChange w:id="164" w:author="michael marcus" w:date="2021-07-29T10:16:00Z">
              <w:rPr/>
            </w:rPrChange>
          </w:rPr>
          <w:tab/>
          <w:t xml:space="preserve">Impact </w:t>
        </w:r>
      </w:ins>
      <w:ins w:id="165" w:author="michael marcus" w:date="2021-07-29T10:16:00Z">
        <w:r w:rsidRPr="00B73233">
          <w:rPr>
            <w:b/>
            <w:bCs/>
            <w:rPrChange w:id="166" w:author="michael marcus" w:date="2021-07-29T10:16:00Z">
              <w:rPr/>
            </w:rPrChange>
          </w:rPr>
          <w:t xml:space="preserve">61.0-61.5 </w:t>
        </w:r>
      </w:ins>
      <w:ins w:id="167" w:author="michael marcus" w:date="2021-07-29T10:15:00Z">
        <w:r w:rsidRPr="00B73233">
          <w:rPr>
            <w:b/>
            <w:bCs/>
            <w:rPrChange w:id="168" w:author="michael marcus" w:date="2021-07-29T10:16:00Z">
              <w:rPr/>
            </w:rPrChange>
          </w:rPr>
          <w:t>GHz beam WPT</w:t>
        </w:r>
      </w:ins>
    </w:p>
    <w:p w14:paraId="758E8CA1" w14:textId="3DFC4F96" w:rsidR="00B73233" w:rsidRDefault="00B73233" w:rsidP="00B73233">
      <w:pPr>
        <w:rPr>
          <w:ins w:id="169" w:author="michael marcus" w:date="2021-07-29T10:23:00Z"/>
        </w:rPr>
      </w:pPr>
      <w:ins w:id="170" w:author="michael marcus" w:date="2021-07-29T10:16:00Z">
        <w:r w:rsidRPr="00B73233">
          <w:lastRenderedPageBreak/>
          <w:t xml:space="preserve">This band is </w:t>
        </w:r>
      </w:ins>
      <w:ins w:id="171" w:author="michael marcus" w:date="2021-07-29T10:19:00Z">
        <w:r>
          <w:t>a designated ISM band</w:t>
        </w:r>
      </w:ins>
      <w:ins w:id="172" w:author="michael marcus" w:date="2021-07-29T10:21:00Z">
        <w:r>
          <w:t xml:space="preserve"> per </w:t>
        </w:r>
        <w:r>
          <w:rPr>
            <w:b/>
            <w:bCs/>
          </w:rPr>
          <w:t xml:space="preserve">5.138 </w:t>
        </w:r>
        <w:r w:rsidRPr="00B73233">
          <w:t>which provides that</w:t>
        </w:r>
        <w:r>
          <w:t xml:space="preserve"> “</w:t>
        </w:r>
        <w:r w:rsidRPr="00B73233">
          <w:t>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w:t>
        </w:r>
        <w:r>
          <w:t>”</w:t>
        </w:r>
      </w:ins>
      <w:ins w:id="173" w:author="michael marcus" w:date="2021-07-29T10:22:00Z">
        <w:r>
          <w:t xml:space="preserve">  The primary </w:t>
        </w:r>
      </w:ins>
      <w:ins w:id="174" w:author="michael marcus" w:date="2021-07-29T10:23:00Z">
        <w:r>
          <w:t>allocations</w:t>
        </w:r>
      </w:ins>
      <w:ins w:id="175" w:author="michael marcus" w:date="2021-07-29T10:22:00Z">
        <w:r>
          <w:t xml:space="preserve"> for this</w:t>
        </w:r>
      </w:ins>
      <w:ins w:id="176" w:author="michael marcus" w:date="2021-07-29T10:23:00Z">
        <w:r>
          <w:t xml:space="preserve"> band are FIXED, INTER-SATELLITE, </w:t>
        </w:r>
      </w:ins>
    </w:p>
    <w:p w14:paraId="17D8089D" w14:textId="6721B939" w:rsidR="000C76B3" w:rsidRDefault="00B73233" w:rsidP="00B73233">
      <w:pPr>
        <w:rPr>
          <w:ins w:id="177" w:author="michael marcus" w:date="2021-07-29T10:41:00Z"/>
        </w:rPr>
      </w:pPr>
      <w:ins w:id="178" w:author="michael marcus" w:date="2021-07-29T10:23:00Z">
        <w:r>
          <w:t>MOBILE and RADIOLOCATION</w:t>
        </w:r>
      </w:ins>
      <w:ins w:id="179" w:author="michael marcus" w:date="2021-07-29T10:25:00Z">
        <w:r w:rsidR="00ED71FA">
          <w:t xml:space="preserve">.  In </w:t>
        </w:r>
      </w:ins>
      <w:ins w:id="180" w:author="michael marcus" w:date="2021-07-30T13:54:00Z">
        <w:r w:rsidR="0026702F">
          <w:t>addition, many</w:t>
        </w:r>
      </w:ins>
      <w:ins w:id="181" w:author="michael marcus" w:date="2021-07-29T10:25:00Z">
        <w:r w:rsidR="00ED71FA">
          <w:t xml:space="preserve"> </w:t>
        </w:r>
      </w:ins>
      <w:ins w:id="182" w:author="michael marcus" w:date="2021-07-29T10:40:00Z">
        <w:r w:rsidR="000C76B3">
          <w:t>administrations</w:t>
        </w:r>
      </w:ins>
      <w:ins w:id="183" w:author="michael marcus" w:date="2021-07-29T10:25:00Z">
        <w:r w:rsidR="00ED71FA">
          <w:t xml:space="preserve"> have designated this band and </w:t>
        </w:r>
      </w:ins>
      <w:ins w:id="184" w:author="michael marcus" w:date="2021-07-29T10:41:00Z">
        <w:r w:rsidR="000C76B3">
          <w:t>nearby</w:t>
        </w:r>
      </w:ins>
      <w:ins w:id="185" w:author="michael marcus" w:date="2021-07-29T10:25:00Z">
        <w:r w:rsidR="00ED71FA">
          <w:t xml:space="preserve"> bands for Short Range Devices.</w:t>
        </w:r>
      </w:ins>
      <w:ins w:id="186" w:author="michael marcus" w:date="2021-07-29T10:41:00Z">
        <w:r w:rsidR="000C76B3">
          <w:t xml:space="preserve">  Such short range devices generally have narrow beam antennas</w:t>
        </w:r>
      </w:ins>
      <w:ins w:id="187" w:author="michael marcus" w:date="2021-07-29T10:42:00Z">
        <w:r w:rsidR="000C76B3">
          <w:t>,</w:t>
        </w:r>
      </w:ins>
      <w:ins w:id="188" w:author="michael marcus" w:date="2021-07-29T10:25:00Z">
        <w:r w:rsidR="00ED71FA">
          <w:t xml:space="preserve"> </w:t>
        </w:r>
      </w:ins>
      <w:ins w:id="189" w:author="michael marcus" w:date="2021-07-29T10:42:00Z">
        <w:r w:rsidR="000C76B3">
          <w:t xml:space="preserve">facilitated by the short wavelength at this band, and thus are resistant </w:t>
        </w:r>
      </w:ins>
      <w:ins w:id="190" w:author="michael marcus" w:date="2021-07-29T10:43:00Z">
        <w:r w:rsidR="000C76B3">
          <w:t>to</w:t>
        </w:r>
      </w:ins>
      <w:ins w:id="191" w:author="michael marcus" w:date="2021-07-29T10:42:00Z">
        <w:r w:rsidR="000C76B3">
          <w:t xml:space="preserve"> point sources of RF</w:t>
        </w:r>
      </w:ins>
      <w:ins w:id="192" w:author="michael marcus" w:date="2021-07-29T10:43:00Z">
        <w:r w:rsidR="000C76B3">
          <w:t xml:space="preserve"> power.</w:t>
        </w:r>
      </w:ins>
    </w:p>
    <w:p w14:paraId="09A4C826" w14:textId="77777777" w:rsidR="000C76B3" w:rsidRDefault="000C76B3" w:rsidP="00B73233">
      <w:pPr>
        <w:rPr>
          <w:ins w:id="193" w:author="michael marcus" w:date="2021-07-29T10:41:00Z"/>
        </w:rPr>
      </w:pPr>
    </w:p>
    <w:p w14:paraId="7D4D2B2C" w14:textId="4207C228" w:rsidR="00B73233" w:rsidRPr="000C76B3" w:rsidRDefault="00ED71FA">
      <w:pPr>
        <w:rPr>
          <w:ins w:id="194" w:author="michael marcus" w:date="2021-07-27T10:02:00Z"/>
        </w:rPr>
        <w:pPrChange w:id="195" w:author="michael marcus" w:date="2021-07-27T10:02:00Z">
          <w:pPr>
            <w:pStyle w:val="Heading3"/>
          </w:pPr>
        </w:pPrChange>
      </w:pPr>
      <w:ins w:id="196" w:author="michael marcus" w:date="2021-07-29T10:25:00Z">
        <w:r>
          <w:t xml:space="preserve">The </w:t>
        </w:r>
      </w:ins>
      <w:ins w:id="197" w:author="michael marcus" w:date="2021-07-29T10:28:00Z">
        <w:r>
          <w:t>near</w:t>
        </w:r>
      </w:ins>
      <w:ins w:id="198" w:author="michael marcus" w:date="2021-07-29T10:26:00Z">
        <w:r>
          <w:t>est band allocated for EESS (passive)</w:t>
        </w:r>
      </w:ins>
      <w:ins w:id="199" w:author="michael marcus" w:date="2021-07-29T10:28:00Z">
        <w:r>
          <w:t xml:space="preserve"> </w:t>
        </w:r>
      </w:ins>
      <w:ins w:id="200" w:author="michael marcus" w:date="2021-07-29T10:43:00Z">
        <w:r w:rsidR="000C76B3">
          <w:t xml:space="preserve">is </w:t>
        </w:r>
      </w:ins>
      <w:ins w:id="201" w:author="michael marcus" w:date="2021-07-29T10:28:00Z">
        <w:r>
          <w:t>at 59 – 59.3 GHz (1.</w:t>
        </w:r>
      </w:ins>
      <w:ins w:id="202" w:author="michael marcus" w:date="2021-07-29T10:29:00Z">
        <w:r>
          <w:t xml:space="preserve">7 GHz </w:t>
        </w:r>
      </w:ins>
      <w:ins w:id="203" w:author="michael marcus" w:date="2021-07-29T10:43:00Z">
        <w:r w:rsidR="000C76B3">
          <w:t>below</w:t>
        </w:r>
      </w:ins>
      <w:ins w:id="204" w:author="michael marcus" w:date="2021-07-29T10:29:00Z">
        <w:r>
          <w:t xml:space="preserve">) </w:t>
        </w:r>
      </w:ins>
      <w:ins w:id="205" w:author="michael marcus" w:date="2021-07-29T10:28:00Z">
        <w:r>
          <w:t>and the nearest band allocated for RAS is</w:t>
        </w:r>
      </w:ins>
      <w:ins w:id="206" w:author="michael marcus" w:date="2021-07-29T10:30:00Z">
        <w:r>
          <w:t xml:space="preserve"> at </w:t>
        </w:r>
        <w:r w:rsidRPr="00ED71FA">
          <w:t>76-77.5</w:t>
        </w:r>
        <w:r>
          <w:t xml:space="preserve"> GHz, </w:t>
        </w:r>
      </w:ins>
      <w:ins w:id="207" w:author="michael marcus" w:date="2021-07-29T10:31:00Z">
        <w:r>
          <w:t xml:space="preserve">14.5 GHz </w:t>
        </w:r>
      </w:ins>
      <w:ins w:id="208" w:author="michael marcus" w:date="2021-07-29T10:43:00Z">
        <w:r w:rsidR="000C76B3">
          <w:t>above</w:t>
        </w:r>
      </w:ins>
      <w:ins w:id="209" w:author="michael marcus" w:date="2021-07-29T10:31:00Z">
        <w:r>
          <w:t>.  The EESS (passive band) at 59 – 59.3 GHz</w:t>
        </w:r>
      </w:ins>
      <w:ins w:id="210" w:author="michael marcus" w:date="2021-07-29T10:32:00Z">
        <w:r>
          <w:t xml:space="preserve"> is within the “60 GHz” oxygen absorption band and has </w:t>
        </w:r>
      </w:ins>
      <w:ins w:id="211" w:author="michael marcus" w:date="2021-07-29T10:36:00Z">
        <w:r>
          <w:t>13 dB/</w:t>
        </w:r>
        <w:r w:rsidR="000C76B3">
          <w:t>km</w:t>
        </w:r>
      </w:ins>
      <w:ins w:id="212" w:author="michael marcus" w:date="2021-07-29T10:37:00Z">
        <w:r w:rsidR="000C76B3">
          <w:t xml:space="preserve"> attenuation by atmospheric gases at sea level for horizontal paths although this attenuation decreases at higher altitudes and for higher elevation angle paths</w:t>
        </w:r>
      </w:ins>
      <w:ins w:id="213" w:author="michael marcus" w:date="2021-07-29T10:44:00Z">
        <w:r w:rsidR="000C76B3">
          <w:t xml:space="preserve">.  </w:t>
        </w:r>
      </w:ins>
      <w:ins w:id="214" w:author="michael marcus" w:date="2021-07-30T13:55:00Z">
        <w:r w:rsidR="0026702F" w:rsidRPr="0026702F">
          <w:t xml:space="preserve">The conditions of </w:t>
        </w:r>
        <w:r w:rsidR="0026702F" w:rsidRPr="0026702F">
          <w:rPr>
            <w:b/>
            <w:bCs/>
            <w:rPrChange w:id="215" w:author="michael marcus" w:date="2021-07-30T13:56:00Z">
              <w:rPr>
                <w:b w:val="0"/>
              </w:rPr>
            </w:rPrChange>
          </w:rPr>
          <w:t>5.138</w:t>
        </w:r>
        <w:r w:rsidR="0026702F" w:rsidRPr="0026702F">
          <w:t xml:space="preserve"> appear appropriate to protect other services regarding the use of this technology in this band.</w:t>
        </w:r>
      </w:ins>
    </w:p>
    <w:p w14:paraId="2A18B02F" w14:textId="31D8AC00" w:rsidR="00673A26" w:rsidRPr="002928B7" w:rsidRDefault="00673A26" w:rsidP="00331DD8">
      <w:pPr>
        <w:pStyle w:val="Heading3"/>
      </w:pPr>
      <w:r w:rsidRPr="002928B7">
        <w:t>3.</w:t>
      </w:r>
      <w:r w:rsidR="002928B7" w:rsidRPr="002928B7">
        <w:t>5</w:t>
      </w:r>
      <w:r w:rsidRPr="002928B7">
        <w:t>.4</w:t>
      </w:r>
      <w:r w:rsidRPr="002928B7">
        <w:tab/>
        <w:t>Human hazard issues for 24.1</w:t>
      </w:r>
      <w:r w:rsidR="00777F83">
        <w:t>-</w:t>
      </w:r>
      <w:r w:rsidRPr="002928B7">
        <w:t>24.15 GHz and 61.0-61.5 GHz WPT</w:t>
      </w:r>
      <w:bookmarkEnd w:id="121"/>
    </w:p>
    <w:p w14:paraId="102BC4A8" w14:textId="3F25ADD4" w:rsidR="00673A26" w:rsidRPr="002928B7" w:rsidRDefault="00673A26" w:rsidP="00C96B46">
      <w:pPr>
        <w:rPr>
          <w:b/>
        </w:rPr>
      </w:pPr>
      <w:r w:rsidRPr="002928B7">
        <w:t xml:space="preserve">Technology being considered for these bands used phased array multiple </w:t>
      </w:r>
      <w:r w:rsidR="0052114C" w:rsidRPr="002928B7">
        <w:rPr>
          <w:b/>
        </w:rPr>
        <w:t>elements</w:t>
      </w:r>
      <w:r w:rsidRPr="002928B7">
        <w:t xml:space="preserve"> beams to focus power on a small area for efficient power transfer.  This creates a </w:t>
      </w:r>
      <w:r w:rsidR="00777F83" w:rsidRPr="002928B7">
        <w:rPr>
          <w:b/>
        </w:rPr>
        <w:t>high-power</w:t>
      </w:r>
      <w:r w:rsidRPr="002928B7">
        <w:t xml:space="preserve"> flux density (</w:t>
      </w:r>
      <w:proofErr w:type="spellStart"/>
      <w:r w:rsidRPr="002928B7">
        <w:t>pfd</w:t>
      </w:r>
      <w:proofErr w:type="spellEnd"/>
      <w:r w:rsidRPr="002928B7">
        <w:t xml:space="preserve">) at and near the power receiving area that could violate applicable safety standards.  This situation is avoided by active measures that detect the presence of objects near the high </w:t>
      </w:r>
      <w:proofErr w:type="spellStart"/>
      <w:r w:rsidRPr="002928B7">
        <w:t>p.f.d</w:t>
      </w:r>
      <w:proofErr w:type="spellEnd"/>
      <w:r w:rsidRPr="002928B7">
        <w:t>. volume and reduces or ceases power transmissions when such objects are detected.</w:t>
      </w:r>
    </w:p>
    <w:p w14:paraId="7A2422BD" w14:textId="77777777" w:rsidR="00673A26" w:rsidRPr="006B56FE" w:rsidRDefault="00673A26" w:rsidP="00673A26">
      <w:r w:rsidRPr="002928B7">
        <w:t>The strategy being followed is to make sure applicable safety standards are met: Systems will employ multiple, independently operating and independently testable safeguards that will ensure that exposure requirements are met. Examples of these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2D377EDC" w14:textId="77777777" w:rsidR="008B0FCC" w:rsidRPr="00B678A6" w:rsidRDefault="008B0FCC" w:rsidP="008B0FCC">
      <w:pPr>
        <w:pStyle w:val="Heading1"/>
      </w:pPr>
      <w:bookmarkStart w:id="216" w:name="_Toc73338324"/>
      <w:r>
        <w:t>4</w:t>
      </w:r>
      <w:r w:rsidRPr="00B678A6">
        <w:tab/>
        <w:t>Human hazard issues</w:t>
      </w:r>
      <w:bookmarkEnd w:id="216"/>
    </w:p>
    <w:p w14:paraId="349B93E6" w14:textId="57EC32DA" w:rsidR="006E6781" w:rsidRPr="002F51B5" w:rsidRDefault="001005AA" w:rsidP="00F75ABB">
      <w:r w:rsidRPr="001005AA">
        <w:t xml:space="preserve">Administrations are encouraged to follow the guidelines set by the ICNIRP and IEEE expert groups, or limits set by their own experts. </w:t>
      </w:r>
      <w:r w:rsidR="008B0FCC" w:rsidRPr="001D77B1">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w:t>
      </w:r>
      <w:r w:rsidR="00F75ABB" w:rsidRPr="001D77B1">
        <w:t>Non-Ionizing</w:t>
      </w:r>
      <w:r w:rsidR="008B0FCC" w:rsidRPr="001D77B1">
        <w:t xml:space="preserve"> Radiation Protection (ICNIRP). </w:t>
      </w:r>
      <w:r w:rsidR="00F75ABB">
        <w:t>Below</w:t>
      </w:r>
      <w:r w:rsidR="006E6781" w:rsidRPr="002F51B5">
        <w:t xml:space="preserve"> are the ICNIRP Guidelines on EMF: </w:t>
      </w:r>
    </w:p>
    <w:p w14:paraId="4F85B625" w14:textId="77777777" w:rsidR="006E6781" w:rsidRPr="002F51B5" w:rsidRDefault="006E6781" w:rsidP="006E6781">
      <w:pPr>
        <w:pStyle w:val="enumlev1"/>
      </w:pPr>
      <w:r w:rsidRPr="002F51B5">
        <w:t>1</w:t>
      </w:r>
      <w:r w:rsidRPr="002F51B5">
        <w:tab/>
      </w:r>
      <w:hyperlink r:id="rId25"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r w:rsidRPr="002F51B5">
        <w:t>);</w:t>
      </w:r>
    </w:p>
    <w:p w14:paraId="57A9903E" w14:textId="77777777" w:rsidR="006E6781" w:rsidRPr="002F51B5" w:rsidRDefault="006E6781" w:rsidP="006E6781">
      <w:pPr>
        <w:pStyle w:val="enumlev1"/>
      </w:pPr>
      <w:r w:rsidRPr="002F51B5">
        <w:t>2</w:t>
      </w:r>
      <w:r w:rsidRPr="002F51B5">
        <w:tab/>
      </w:r>
      <w:hyperlink r:id="rId26"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r w:rsidRPr="002F51B5">
        <w:t>);</w:t>
      </w:r>
    </w:p>
    <w:p w14:paraId="1F0F7C75" w14:textId="77777777" w:rsidR="006E6781" w:rsidRPr="002F51B5" w:rsidRDefault="006E6781" w:rsidP="006E6781">
      <w:pPr>
        <w:pStyle w:val="enumlev1"/>
      </w:pPr>
      <w:bookmarkStart w:id="217" w:name="_Hlk49676124"/>
      <w:r w:rsidRPr="002F51B5">
        <w:t>3</w:t>
      </w:r>
      <w:r w:rsidRPr="002F51B5">
        <w:tab/>
      </w:r>
      <w:hyperlink r:id="rId27" w:history="1">
        <w:r w:rsidRPr="002F51B5">
          <w:rPr>
            <w:rStyle w:val="Hyperlink"/>
          </w:rPr>
          <w:t>ICNIRP (2020</w:t>
        </w:r>
      </w:hyperlink>
      <w:bookmarkEnd w:id="217"/>
      <w:r w:rsidRPr="002F51B5">
        <w:rPr>
          <w:rStyle w:val="Hyperlink"/>
        </w:rPr>
        <w:t>)</w:t>
      </w:r>
      <w:r w:rsidRPr="002F51B5">
        <w:t>: Guidelines for limiting exposure to electromagnetic fields (</w:t>
      </w:r>
      <w:r w:rsidRPr="00F75ABB">
        <w:t>100 kHz to 300 GHz</w:t>
      </w:r>
      <w:r w:rsidRPr="002F51B5">
        <w:t>).</w:t>
      </w:r>
    </w:p>
    <w:p w14:paraId="3C9BFEFF" w14:textId="2B550814" w:rsidR="002A046A" w:rsidRPr="002F51B5" w:rsidRDefault="006E6781" w:rsidP="004B6EFE">
      <w:pPr>
        <w:spacing w:before="100"/>
      </w:pPr>
      <w:r w:rsidRPr="002F51B5">
        <w:rPr>
          <w:lang w:eastAsia="zh-CN"/>
        </w:rPr>
        <w:t xml:space="preserve">The limits below 100 kHz are the ones published in </w:t>
      </w:r>
      <w:hyperlink r:id="rId28"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47926264" w14:textId="77777777" w:rsidR="002A046A" w:rsidRPr="002F51B5" w:rsidRDefault="002C0E25" w:rsidP="002A046A">
      <w:hyperlink r:id="rId29" w:history="1">
        <w:r w:rsidR="002A046A" w:rsidRPr="002F51B5">
          <w:rPr>
            <w:rStyle w:val="Hyperlink"/>
            <w:rFonts w:eastAsiaTheme="minorEastAsia"/>
          </w:rPr>
          <w:t>IEEE C95.1-2019</w:t>
        </w:r>
      </w:hyperlink>
      <w:r w:rsidR="002A046A" w:rsidRPr="002F51B5">
        <w:rPr>
          <w:rFonts w:eastAsiaTheme="minorEastAsia"/>
        </w:rPr>
        <w:t xml:space="preserve"> is the “IEEE Standard for Safety Levels with Respect to Human Exposure to Electric, Magnetic, and Electromagnetic Fields, 0 Hz to 300 GHz”.</w:t>
      </w:r>
      <w:r w:rsidR="002A046A" w:rsidRPr="002F51B5">
        <w:t xml:space="preserve"> </w:t>
      </w:r>
    </w:p>
    <w:p w14:paraId="395F3288" w14:textId="25A7B23A" w:rsidR="002A046A" w:rsidRPr="001D77B1" w:rsidRDefault="002C0E25" w:rsidP="008B0FCC">
      <w:hyperlink r:id="rId30" w:history="1">
        <w:r w:rsidR="003525B1" w:rsidRPr="002F51B5">
          <w:rPr>
            <w:rStyle w:val="Hyperlink"/>
            <w:rFonts w:cstheme="minorHAnsi"/>
          </w:rPr>
          <w:t>IEEE C95.1 (2019)</w:t>
        </w:r>
      </w:hyperlink>
      <w:r w:rsidR="003525B1" w:rsidRPr="002F51B5">
        <w:rPr>
          <w:rFonts w:cstheme="minorHAnsi"/>
        </w:rPr>
        <w:t xml:space="preserve"> and </w:t>
      </w:r>
      <w:hyperlink r:id="rId31" w:history="1">
        <w:r w:rsidR="003525B1" w:rsidRPr="002F51B5">
          <w:rPr>
            <w:rStyle w:val="Hyperlink"/>
            <w:rFonts w:cstheme="minorHAnsi"/>
          </w:rPr>
          <w:t>ICNIRP (2020)</w:t>
        </w:r>
      </w:hyperlink>
      <w:r w:rsidR="003525B1" w:rsidRPr="002F51B5">
        <w:rPr>
          <w:rFonts w:cstheme="minorHAnsi"/>
        </w:rPr>
        <w:t xml:space="preserve"> Guidelines (and </w:t>
      </w:r>
      <w:hyperlink r:id="rId32" w:history="1">
        <w:r w:rsidR="003525B1" w:rsidRPr="002F51B5">
          <w:rPr>
            <w:rStyle w:val="Hyperlink"/>
          </w:rPr>
          <w:t>ICNIRP (1998</w:t>
        </w:r>
      </w:hyperlink>
      <w:r w:rsidR="003525B1" w:rsidRPr="002F51B5">
        <w:rPr>
          <w:rStyle w:val="Hyperlink"/>
        </w:rPr>
        <w:t>)</w:t>
      </w:r>
      <w:r w:rsidR="003525B1" w:rsidRPr="002F51B5">
        <w:rPr>
          <w:rFonts w:cstheme="minorHAnsi"/>
        </w:rPr>
        <w:t xml:space="preserve">) are </w:t>
      </w:r>
      <w:r w:rsidR="003525B1" w:rsidRPr="00F05C0F">
        <w:rPr>
          <w:rFonts w:cstheme="minorHAnsi"/>
          <w:bCs/>
        </w:rPr>
        <w:t>largely harmonized</w:t>
      </w:r>
      <w:r w:rsidR="003525B1" w:rsidRPr="002F51B5">
        <w:rPr>
          <w:rFonts w:cstheme="minorHAnsi"/>
        </w:rPr>
        <w:t xml:space="preserve">: </w:t>
      </w:r>
      <w:r w:rsidR="003525B1" w:rsidRPr="002F51B5">
        <w:t xml:space="preserve">the power-density limits whole-body levels </w:t>
      </w:r>
      <w:r w:rsidR="003525B1" w:rsidRPr="004B6EFE">
        <w:t>above 30 MHz are identical</w:t>
      </w:r>
      <w:r w:rsidR="004B6EFE">
        <w:t>.</w:t>
      </w:r>
    </w:p>
    <w:p w14:paraId="42DD0078" w14:textId="77777777" w:rsidR="008B0FCC" w:rsidRPr="001D77B1" w:rsidRDefault="008B0FCC" w:rsidP="008B0FCC">
      <w:bookmarkStart w:id="218" w:name="_Hlk54011570"/>
      <w:r w:rsidRPr="001D77B1">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 to be compliant with the current guidelines in the beam WPT planning and operation.</w:t>
      </w:r>
    </w:p>
    <w:p w14:paraId="3367CDB7" w14:textId="4F74E140" w:rsidR="008B0FCC" w:rsidRPr="00B678A6" w:rsidRDefault="008B0FCC" w:rsidP="008B0FCC">
      <w:r w:rsidRPr="001D77B1">
        <w:t xml:space="preserve">To cope with above-mentioned unique and standing technical requirements, some current beam WPT </w:t>
      </w:r>
      <w:proofErr w:type="gramStart"/>
      <w:r w:rsidRPr="00F05C0F">
        <w:t xml:space="preserve">implementations </w:t>
      </w:r>
      <w:r w:rsidR="00EA1744" w:rsidRPr="00F05C0F">
        <w:t xml:space="preserve"> are</w:t>
      </w:r>
      <w:proofErr w:type="gramEnd"/>
      <w:r w:rsidR="00EA1744" w:rsidRPr="00F05C0F">
        <w:t xml:space="preserve"> considering</w:t>
      </w:r>
      <w:r w:rsidR="00D21DEB" w:rsidRPr="00F05C0F">
        <w:t xml:space="preserve"> </w:t>
      </w:r>
      <w:r w:rsidRPr="00F05C0F">
        <w:t>adoption</w:t>
      </w:r>
      <w:r w:rsidRPr="001D77B1">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218"/>
      <w:r w:rsidRPr="001D77B1">
        <w:t xml:space="preserve"> See Annex 1 for details.</w:t>
      </w:r>
    </w:p>
    <w:p w14:paraId="304BC251" w14:textId="77777777" w:rsidR="008B0FCC" w:rsidRDefault="008B0FCC" w:rsidP="008B0FCC">
      <w:pPr>
        <w:pStyle w:val="Heading1"/>
      </w:pPr>
      <w:bookmarkStart w:id="219" w:name="_Toc73338325"/>
      <w:r>
        <w:t>5</w:t>
      </w:r>
      <w:r w:rsidRPr="00B678A6">
        <w:tab/>
        <w:t>Summary</w:t>
      </w:r>
      <w:bookmarkEnd w:id="219"/>
    </w:p>
    <w:p w14:paraId="40BBD9E2" w14:textId="41A8B91F" w:rsidR="008B0FCC" w:rsidRDefault="008B0FCC" w:rsidP="008B0FCC">
      <w:pPr>
        <w:rPr>
          <w:iCs/>
        </w:rPr>
      </w:pPr>
      <w:r>
        <w:t xml:space="preserve">The studies presented in this document demonstrate that the </w:t>
      </w:r>
      <w:r w:rsidRPr="009853B7">
        <w:t xml:space="preserve">impact of </w:t>
      </w:r>
      <w:r w:rsidR="00230DBE">
        <w:t>b</w:t>
      </w:r>
      <w:r w:rsidRPr="009853B7">
        <w:t>eam WPT systems on other wireless devices and technologies depends on factors such as</w:t>
      </w:r>
      <w:r w:rsidRPr="003B4C26">
        <w:t xml:space="preserve"> the output power of the beam WPT, </w:t>
      </w:r>
      <w:r w:rsidRPr="009853B7">
        <w:t xml:space="preserve">the </w:t>
      </w:r>
      <w:r>
        <w:t xml:space="preserve">distance between devices, and whether the same operating frequencies are being used. For </w:t>
      </w:r>
      <w:r w:rsidR="00230DBE">
        <w:t>b</w:t>
      </w:r>
      <w:r>
        <w:t>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09BEC368" w14:textId="26A959F9" w:rsidR="00B27578" w:rsidRPr="00B27578" w:rsidRDefault="00B27578" w:rsidP="008B0FCC">
      <w:r w:rsidRPr="00B27578">
        <w:t xml:space="preserve">Another study on beam WPT systems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w:t>
      </w:r>
      <w:proofErr w:type="spellStart"/>
      <w:r w:rsidRPr="00B27578">
        <w:t>neighbouring</w:t>
      </w:r>
      <w:proofErr w:type="spellEnd"/>
      <w:r w:rsidRPr="00B27578">
        <w:t xml:space="preserve">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01A29051" w14:textId="77777777" w:rsidR="008B0FCC" w:rsidRDefault="008B0FCC" w:rsidP="008B0FCC">
      <w:pPr>
        <w:jc w:val="both"/>
      </w:pPr>
    </w:p>
    <w:p w14:paraId="54872567" w14:textId="77777777" w:rsidR="008B0FCC" w:rsidRPr="001D77B1" w:rsidRDefault="008B0FCC" w:rsidP="008B0FCC">
      <w:pPr>
        <w:rPr>
          <w:lang w:eastAsia="zh-CN"/>
        </w:rPr>
      </w:pPr>
      <w:r w:rsidRPr="001D77B1">
        <w:rPr>
          <w:lang w:eastAsia="zh-CN"/>
        </w:rPr>
        <w:br w:type="page"/>
      </w:r>
    </w:p>
    <w:p w14:paraId="5FB2C02D" w14:textId="77777777" w:rsidR="008B0FCC" w:rsidRPr="001D77B1" w:rsidRDefault="008B0FCC" w:rsidP="008B0FCC">
      <w:pPr>
        <w:pStyle w:val="AnnexNo"/>
      </w:pPr>
      <w:r w:rsidRPr="001D77B1">
        <w:lastRenderedPageBreak/>
        <w:t>Annex</w:t>
      </w:r>
      <w:r>
        <w:t xml:space="preserve"> 1</w:t>
      </w:r>
    </w:p>
    <w:p w14:paraId="678368E5" w14:textId="107100A8" w:rsidR="008B0FCC" w:rsidRPr="001D77B1" w:rsidRDefault="008B0FCC" w:rsidP="008B0FCC">
      <w:pPr>
        <w:pStyle w:val="Annextitle"/>
      </w:pPr>
      <w:r w:rsidRPr="001D77B1">
        <w:t xml:space="preserve">RF exposure environmental control to comply with </w:t>
      </w:r>
      <w:r>
        <w:br/>
      </w:r>
      <w:r w:rsidRPr="001D77B1">
        <w:t xml:space="preserve">the Radio </w:t>
      </w:r>
      <w:r w:rsidR="00DB5951">
        <w:rPr>
          <w:rFonts w:hint="eastAsia"/>
        </w:rPr>
        <w:t xml:space="preserve">Radiation </w:t>
      </w:r>
      <w:r w:rsidRPr="001D77B1">
        <w:t>Protection Guidelines</w:t>
      </w:r>
      <w:r w:rsidR="00367684">
        <w:t>, the case of Japan</w:t>
      </w:r>
    </w:p>
    <w:p w14:paraId="375BFE45" w14:textId="62A432A3" w:rsidR="008B0FCC" w:rsidRPr="003E61D8" w:rsidRDefault="003E61D8" w:rsidP="003E61D8">
      <w:pPr>
        <w:pStyle w:val="Heading1"/>
      </w:pPr>
      <w:bookmarkStart w:id="220" w:name="_Toc73338326"/>
      <w:r>
        <w:t>A1.</w:t>
      </w:r>
      <w:r w:rsidR="008B0FCC" w:rsidRPr="003E61D8">
        <w:t>1</w:t>
      </w:r>
      <w:r w:rsidR="008B0FCC" w:rsidRPr="003E61D8">
        <w:tab/>
        <w:t>Beam WPT installation environments</w:t>
      </w:r>
      <w:bookmarkEnd w:id="220"/>
    </w:p>
    <w:p w14:paraId="5F36782D" w14:textId="5BA153BF" w:rsidR="008B0FCC" w:rsidRPr="001D77B1" w:rsidRDefault="008B0FCC" w:rsidP="008B0FCC">
      <w:r w:rsidRPr="001D77B1">
        <w:t>Information and Communication Council of the Ministry of Internal Affairs and Communication</w:t>
      </w:r>
      <w:r w:rsidR="004B26EB">
        <w:rPr>
          <w:rFonts w:hint="eastAsia"/>
        </w:rPr>
        <w:t>s</w:t>
      </w:r>
      <w:r w:rsidRPr="001D77B1">
        <w:t xml:space="preserve"> (MIC) of Japan defined the</w:t>
      </w:r>
      <w:bookmarkStart w:id="221" w:name="_Hlk53586123"/>
      <w:r w:rsidRPr="001D77B1">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t> </w:t>
      </w:r>
      <w:r w:rsidRPr="001D77B1">
        <w:t xml:space="preserve">GHz) to comply with the </w:t>
      </w:r>
      <w:r w:rsidR="004B26EB">
        <w:t xml:space="preserve">Japanese </w:t>
      </w:r>
      <w:r w:rsidRPr="001D77B1">
        <w:t xml:space="preserve">Radio </w:t>
      </w:r>
      <w:r w:rsidR="004B26EB">
        <w:t xml:space="preserve">Radiation </w:t>
      </w:r>
      <w:r w:rsidRPr="001D77B1">
        <w:t xml:space="preserve">Protection Guidelines </w:t>
      </w:r>
      <w:r w:rsidR="004B26EB">
        <w:t>(RRPG)</w:t>
      </w:r>
      <w:r w:rsidRPr="001D77B1">
        <w:t xml:space="preserve"> as follows</w:t>
      </w:r>
      <w:bookmarkEnd w:id="221"/>
      <w:r w:rsidRPr="001D77B1">
        <w:t xml:space="preserve">. </w:t>
      </w:r>
    </w:p>
    <w:p w14:paraId="47AD51C1" w14:textId="0B7D2779" w:rsidR="008B0FCC" w:rsidRPr="007917BE" w:rsidRDefault="007917BE" w:rsidP="007917BE">
      <w:pPr>
        <w:pStyle w:val="Heading2"/>
      </w:pPr>
      <w:bookmarkStart w:id="222" w:name="_Toc73338327"/>
      <w:r>
        <w:t>A</w:t>
      </w:r>
      <w:r w:rsidR="008B0FCC" w:rsidRPr="007917BE">
        <w:t>1.1</w:t>
      </w:r>
      <w:r w:rsidR="008B0FCC" w:rsidRPr="007917BE">
        <w:tab/>
        <w:t>WPT controlled environment</w:t>
      </w:r>
      <w:bookmarkEnd w:id="222"/>
    </w:p>
    <w:p w14:paraId="5F26392B" w14:textId="77777777" w:rsidR="008B0FCC" w:rsidRPr="001D77B1" w:rsidRDefault="008B0FCC" w:rsidP="008B0FCC">
      <w:r w:rsidRPr="001D77B1">
        <w:t xml:space="preserve">The WPT controlled environment is summarized as shown below: </w:t>
      </w:r>
    </w:p>
    <w:p w14:paraId="586C2194" w14:textId="77777777" w:rsidR="008B0FCC" w:rsidRPr="001D77B1" w:rsidRDefault="008B0FCC" w:rsidP="008B0FCC">
      <w:pPr>
        <w:pStyle w:val="enumlev1"/>
      </w:pPr>
      <w:r w:rsidRPr="001D77B1">
        <w:t>–</w:t>
      </w:r>
      <w:r w:rsidRPr="001D77B1">
        <w:tab/>
        <w:t>It is categorized as indoor and closed space for beam WPT operation</w:t>
      </w:r>
    </w:p>
    <w:p w14:paraId="47510760" w14:textId="358C93EF" w:rsidR="008B0FCC" w:rsidRPr="001D77B1" w:rsidRDefault="008B0FCC" w:rsidP="008B0FCC">
      <w:pPr>
        <w:pStyle w:val="enumlev1"/>
      </w:pPr>
      <w:r w:rsidRPr="001D77B1">
        <w:t>–</w:t>
      </w:r>
      <w:r w:rsidRPr="001D77B1">
        <w:tab/>
        <w:t>In the environment, WPT</w:t>
      </w:r>
      <w:bookmarkStart w:id="223" w:name="_Hlk53592657"/>
      <w:r w:rsidRPr="001D77B1">
        <w:t xml:space="preserve"> radio frequency EMF levels</w:t>
      </w:r>
      <w:bookmarkEnd w:id="223"/>
      <w:r w:rsidRPr="001D77B1">
        <w:t xml:space="preserve"> meet the allowable range specified for the controlled environment in the R</w:t>
      </w:r>
      <w:r w:rsidR="009035D5">
        <w:t>RPG</w:t>
      </w:r>
      <w:r w:rsidRPr="001D77B1">
        <w:t xml:space="preserve">.  (Power transmission shall be ceased when detecting an individual entering the area where EMFs surpass the limits of the controlled environment specified in the </w:t>
      </w:r>
      <w:r w:rsidR="009035D5">
        <w:t>RRPG</w:t>
      </w:r>
      <w:r w:rsidRPr="001D77B1">
        <w:t>.)</w:t>
      </w:r>
    </w:p>
    <w:p w14:paraId="0A94DB33" w14:textId="77777777" w:rsidR="008B0FCC" w:rsidRPr="001D77B1" w:rsidRDefault="008B0FCC" w:rsidP="008B0FCC">
      <w:pPr>
        <w:pStyle w:val="enumlev1"/>
      </w:pPr>
      <w:r w:rsidRPr="001D77B1">
        <w:t>–</w:t>
      </w:r>
      <w:r w:rsidRPr="001D77B1">
        <w:tab/>
        <w:t>When a beam WPT system is operated in the WPT controlled environment, for the purpose of avoiding and mitigating harmful effect to other radiocommunication systems</w:t>
      </w:r>
      <w:proofErr w:type="gramStart"/>
      <w:r w:rsidRPr="001D77B1">
        <w:t>,  the</w:t>
      </w:r>
      <w:proofErr w:type="gramEnd"/>
      <w:r w:rsidRPr="001D77B1">
        <w:t xml:space="preserve"> WPT system installation personnel, the WPT system operator, the WPT licensee, and other authorized personnel shall be able to manage and control the use of other radiocommunication systems and device installation conditions in an integrated manner. </w:t>
      </w:r>
    </w:p>
    <w:p w14:paraId="0BA9E788" w14:textId="77777777" w:rsidR="008B0FCC" w:rsidRPr="001D77B1" w:rsidRDefault="008B0FCC" w:rsidP="008B0FCC">
      <w:pPr>
        <w:pStyle w:val="enumlev1"/>
      </w:pPr>
      <w:r w:rsidRPr="001D77B1">
        <w:t>–</w:t>
      </w:r>
      <w:r w:rsidRPr="001D77B1">
        <w:tab/>
        <w:t xml:space="preserve">When the concerned WPT controlled environment is bordering other indoor space (e.g., side-by-side rooms or upper-and-lower floors), WPT radio frequency EMF levels shall meet the allowable range of specified spectrum sharing conditions with the </w:t>
      </w:r>
      <w:proofErr w:type="gramStart"/>
      <w:r w:rsidRPr="001D77B1">
        <w:t>other  radiocommunication</w:t>
      </w:r>
      <w:proofErr w:type="gramEnd"/>
      <w:r w:rsidRPr="001D77B1">
        <w:t xml:space="preserve">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0240222" w14:textId="79B52D11" w:rsidR="008B0FCC" w:rsidRPr="001D77B1" w:rsidRDefault="007917BE" w:rsidP="008B0FCC">
      <w:pPr>
        <w:pStyle w:val="Heading2"/>
      </w:pPr>
      <w:bookmarkStart w:id="224" w:name="_Toc73338328"/>
      <w:r>
        <w:t>A</w:t>
      </w:r>
      <w:r w:rsidR="008B0FCC" w:rsidRPr="001D77B1">
        <w:t>1.2</w:t>
      </w:r>
      <w:r w:rsidR="008B0FCC" w:rsidRPr="001D77B1">
        <w:tab/>
        <w:t>WPT general environment</w:t>
      </w:r>
      <w:bookmarkEnd w:id="224"/>
    </w:p>
    <w:p w14:paraId="50728EE5" w14:textId="77777777" w:rsidR="008B0FCC" w:rsidRPr="001D77B1" w:rsidRDefault="008B0FCC" w:rsidP="008B0FCC">
      <w:r w:rsidRPr="001D77B1">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55E0B80A" w14:textId="4B5E5607" w:rsidR="008B0FCC" w:rsidRPr="007917BE" w:rsidRDefault="007917BE" w:rsidP="007917BE">
      <w:pPr>
        <w:pStyle w:val="Heading1"/>
      </w:pPr>
      <w:bookmarkStart w:id="225" w:name="_Toc73338329"/>
      <w:r>
        <w:t>A1.</w:t>
      </w:r>
      <w:r w:rsidR="008B0FCC" w:rsidRPr="007917BE">
        <w:t>2</w:t>
      </w:r>
      <w:r w:rsidR="008B0FCC" w:rsidRPr="007917BE">
        <w:tab/>
        <w:t>Compliance with the R</w:t>
      </w:r>
      <w:r w:rsidR="009035D5">
        <w:t>RPG</w:t>
      </w:r>
      <w:bookmarkEnd w:id="225"/>
    </w:p>
    <w:p w14:paraId="29013119" w14:textId="47CA9BD8" w:rsidR="008B0FCC" w:rsidRPr="001D77B1" w:rsidRDefault="007917BE" w:rsidP="00331DD8">
      <w:pPr>
        <w:pStyle w:val="Heading3"/>
      </w:pPr>
      <w:bookmarkStart w:id="226" w:name="_Toc73338330"/>
      <w:r>
        <w:t>A1.</w:t>
      </w:r>
      <w:r w:rsidR="008B0FCC" w:rsidRPr="001D77B1">
        <w:t xml:space="preserve">2.1 </w:t>
      </w:r>
      <w:r w:rsidR="008B0FCC" w:rsidRPr="001D77B1">
        <w:tab/>
        <w:t>Separation distance</w:t>
      </w:r>
      <w:bookmarkEnd w:id="226"/>
    </w:p>
    <w:p w14:paraId="2DC56147" w14:textId="637280E4" w:rsidR="008B0FCC" w:rsidRPr="001D77B1" w:rsidRDefault="008B0FCC" w:rsidP="008B0FCC">
      <w:r w:rsidRPr="001D77B1">
        <w:t>To comply with the radio frequency EMF exposure requirements in the R</w:t>
      </w:r>
      <w:r w:rsidR="009035D5">
        <w:t>RPG</w:t>
      </w:r>
      <w:r w:rsidRPr="001D77B1">
        <w:t>, the following separation distances were derived and specified.</w:t>
      </w:r>
    </w:p>
    <w:p w14:paraId="0831A86E" w14:textId="04AD1E68" w:rsidR="008B0FCC" w:rsidRPr="001D77B1" w:rsidRDefault="008B0FCC" w:rsidP="008B0FCC">
      <w:pPr>
        <w:pStyle w:val="TableNo"/>
      </w:pPr>
      <w:r w:rsidRPr="001D77B1">
        <w:lastRenderedPageBreak/>
        <w:t>Table A</w:t>
      </w:r>
      <w:r w:rsidR="00886618">
        <w:t>1.1</w:t>
      </w:r>
    </w:p>
    <w:p w14:paraId="741729F2" w14:textId="3AC79933" w:rsidR="008B0FCC" w:rsidRPr="001D77B1" w:rsidRDefault="008B0FCC" w:rsidP="008B0FCC">
      <w:pPr>
        <w:pStyle w:val="Tabletitle"/>
      </w:pPr>
      <w:r w:rsidRPr="001D77B1">
        <w:t>Separation distances to meet the RF exposure limits of the R</w:t>
      </w:r>
      <w:r w:rsidR="009035D5">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8B0FCC" w:rsidRPr="001D77B1" w14:paraId="7BBA393F" w14:textId="77777777" w:rsidTr="003D7E04">
        <w:tc>
          <w:tcPr>
            <w:tcW w:w="846" w:type="dxa"/>
            <w:vMerge w:val="restart"/>
            <w:vAlign w:val="center"/>
          </w:tcPr>
          <w:p w14:paraId="37B12CA4" w14:textId="77777777" w:rsidR="008B0FCC" w:rsidRPr="001D77B1" w:rsidRDefault="008B0FCC" w:rsidP="003D7E04">
            <w:pPr>
              <w:pStyle w:val="Tablehead"/>
            </w:pPr>
          </w:p>
        </w:tc>
        <w:tc>
          <w:tcPr>
            <w:tcW w:w="1701" w:type="dxa"/>
            <w:vMerge w:val="restart"/>
            <w:vAlign w:val="center"/>
          </w:tcPr>
          <w:p w14:paraId="230A4FA5" w14:textId="164D025C" w:rsidR="008B0FCC" w:rsidRPr="001D77B1" w:rsidRDefault="008B0FCC" w:rsidP="003D7E04">
            <w:pPr>
              <w:pStyle w:val="Tablehead"/>
            </w:pPr>
            <w:r w:rsidRPr="001D77B1">
              <w:t>Environmental condition defined in the R</w:t>
            </w:r>
            <w:r w:rsidR="009035D5">
              <w:t>RPG</w:t>
            </w:r>
          </w:p>
        </w:tc>
        <w:tc>
          <w:tcPr>
            <w:tcW w:w="1417" w:type="dxa"/>
            <w:vMerge w:val="restart"/>
            <w:vAlign w:val="center"/>
          </w:tcPr>
          <w:p w14:paraId="5D9E2C08" w14:textId="77777777" w:rsidR="008B0FCC" w:rsidRPr="001D77B1" w:rsidRDefault="008B0FCC" w:rsidP="003D7E04">
            <w:pPr>
              <w:pStyle w:val="Tablehead"/>
            </w:pPr>
            <w:r w:rsidRPr="001D77B1">
              <w:t>Reflection coefficient</w:t>
            </w:r>
            <w:r>
              <w:br/>
            </w:r>
            <w:r w:rsidRPr="001D77B1">
              <w:t>K = 1</w:t>
            </w:r>
            <w:r w:rsidRPr="004B6FD1">
              <w:rPr>
                <w:vertAlign w:val="superscript"/>
              </w:rPr>
              <w:t>(*1)</w:t>
            </w:r>
          </w:p>
        </w:tc>
        <w:tc>
          <w:tcPr>
            <w:tcW w:w="1418" w:type="dxa"/>
            <w:vMerge w:val="restart"/>
            <w:vAlign w:val="center"/>
          </w:tcPr>
          <w:p w14:paraId="180C0680" w14:textId="77777777" w:rsidR="008B0FCC" w:rsidRPr="001D77B1" w:rsidRDefault="008B0FCC" w:rsidP="003D7E04">
            <w:pPr>
              <w:pStyle w:val="Tablehead"/>
            </w:pPr>
            <w:r w:rsidRPr="001D77B1">
              <w:t>Reflection coefficient</w:t>
            </w:r>
            <w:r>
              <w:br/>
            </w:r>
            <w:r w:rsidRPr="001D77B1">
              <w:t>K = 2.56</w:t>
            </w:r>
            <w:r w:rsidRPr="004B6FD1">
              <w:rPr>
                <w:vertAlign w:val="superscript"/>
              </w:rPr>
              <w:t>(*2)</w:t>
            </w:r>
          </w:p>
        </w:tc>
        <w:tc>
          <w:tcPr>
            <w:tcW w:w="1417" w:type="dxa"/>
            <w:vMerge w:val="restart"/>
            <w:vAlign w:val="center"/>
          </w:tcPr>
          <w:p w14:paraId="20621CF1" w14:textId="77777777" w:rsidR="008B0FCC" w:rsidRPr="001D77B1" w:rsidRDefault="008B0FCC" w:rsidP="003D7E04">
            <w:pPr>
              <w:pStyle w:val="Tablehead"/>
            </w:pPr>
            <w:r w:rsidRPr="001D77B1">
              <w:t>Reflection coefficient</w:t>
            </w:r>
            <w:r>
              <w:br/>
            </w:r>
            <w:r w:rsidRPr="001D77B1">
              <w:t>K = 4</w:t>
            </w:r>
            <w:r w:rsidRPr="004B6FD1">
              <w:rPr>
                <w:vertAlign w:val="superscript"/>
              </w:rPr>
              <w:t>(*3)</w:t>
            </w:r>
          </w:p>
        </w:tc>
        <w:tc>
          <w:tcPr>
            <w:tcW w:w="2835" w:type="dxa"/>
            <w:gridSpan w:val="2"/>
            <w:vAlign w:val="center"/>
          </w:tcPr>
          <w:p w14:paraId="6EFD051E" w14:textId="23604C2E" w:rsidR="008B0FCC" w:rsidRPr="001D77B1" w:rsidRDefault="008B0FCC" w:rsidP="003D7E04">
            <w:pPr>
              <w:pStyle w:val="Tablehead"/>
            </w:pPr>
            <w:r w:rsidRPr="001D77B1">
              <w:t xml:space="preserve">Adding 6 dB to EMF </w:t>
            </w:r>
            <w:r>
              <w:br/>
            </w:r>
            <w:r w:rsidRPr="001D77B1">
              <w:t>strength</w:t>
            </w:r>
            <w:r w:rsidRPr="004B6FD1">
              <w:rPr>
                <w:vertAlign w:val="superscript"/>
              </w:rPr>
              <w:t>(*4)</w:t>
            </w:r>
          </w:p>
        </w:tc>
      </w:tr>
      <w:tr w:rsidR="008B0FCC" w:rsidRPr="001D77B1" w14:paraId="0BEB6562" w14:textId="77777777" w:rsidTr="003D7E04">
        <w:tc>
          <w:tcPr>
            <w:tcW w:w="846" w:type="dxa"/>
            <w:vMerge/>
            <w:vAlign w:val="center"/>
          </w:tcPr>
          <w:p w14:paraId="32330EB6" w14:textId="77777777" w:rsidR="008B0FCC" w:rsidRPr="001D77B1" w:rsidRDefault="008B0FCC" w:rsidP="003D7E04">
            <w:pPr>
              <w:pStyle w:val="Tablehead"/>
            </w:pPr>
          </w:p>
        </w:tc>
        <w:tc>
          <w:tcPr>
            <w:tcW w:w="1701" w:type="dxa"/>
            <w:vMerge/>
            <w:vAlign w:val="center"/>
          </w:tcPr>
          <w:p w14:paraId="6BC83A73" w14:textId="77777777" w:rsidR="008B0FCC" w:rsidRPr="001D77B1" w:rsidRDefault="008B0FCC" w:rsidP="003D7E04">
            <w:pPr>
              <w:pStyle w:val="Tablehead"/>
            </w:pPr>
          </w:p>
        </w:tc>
        <w:tc>
          <w:tcPr>
            <w:tcW w:w="1417" w:type="dxa"/>
            <w:vMerge/>
            <w:vAlign w:val="center"/>
          </w:tcPr>
          <w:p w14:paraId="7B7741EA" w14:textId="77777777" w:rsidR="008B0FCC" w:rsidRPr="001D77B1" w:rsidRDefault="008B0FCC" w:rsidP="003D7E04">
            <w:pPr>
              <w:pStyle w:val="Tablehead"/>
            </w:pPr>
          </w:p>
        </w:tc>
        <w:tc>
          <w:tcPr>
            <w:tcW w:w="1418" w:type="dxa"/>
            <w:vMerge/>
            <w:vAlign w:val="center"/>
          </w:tcPr>
          <w:p w14:paraId="29289CD4" w14:textId="77777777" w:rsidR="008B0FCC" w:rsidRPr="001D77B1" w:rsidRDefault="008B0FCC" w:rsidP="003D7E04">
            <w:pPr>
              <w:pStyle w:val="Tablehead"/>
            </w:pPr>
          </w:p>
        </w:tc>
        <w:tc>
          <w:tcPr>
            <w:tcW w:w="1417" w:type="dxa"/>
            <w:vMerge/>
            <w:vAlign w:val="center"/>
          </w:tcPr>
          <w:p w14:paraId="16153D5F" w14:textId="77777777" w:rsidR="008B0FCC" w:rsidRPr="001D77B1" w:rsidRDefault="008B0FCC" w:rsidP="003D7E04">
            <w:pPr>
              <w:pStyle w:val="Tablehead"/>
            </w:pPr>
          </w:p>
        </w:tc>
        <w:tc>
          <w:tcPr>
            <w:tcW w:w="1418" w:type="dxa"/>
            <w:vAlign w:val="center"/>
          </w:tcPr>
          <w:p w14:paraId="47E01C82" w14:textId="77777777" w:rsidR="008B0FCC" w:rsidRPr="001D77B1" w:rsidRDefault="008B0FCC" w:rsidP="003D7E04">
            <w:pPr>
              <w:pStyle w:val="Tablehead"/>
            </w:pPr>
            <w:r w:rsidRPr="001D77B1">
              <w:t>Reflection coefficient</w:t>
            </w:r>
            <w:r>
              <w:br/>
            </w:r>
            <w:r w:rsidRPr="001D77B1">
              <w:t>K = 2.56</w:t>
            </w:r>
          </w:p>
        </w:tc>
        <w:tc>
          <w:tcPr>
            <w:tcW w:w="1417" w:type="dxa"/>
            <w:vAlign w:val="center"/>
          </w:tcPr>
          <w:p w14:paraId="7BB28D80" w14:textId="77777777" w:rsidR="008B0FCC" w:rsidRPr="001D77B1" w:rsidRDefault="008B0FCC" w:rsidP="003D7E04">
            <w:pPr>
              <w:pStyle w:val="Tablehead"/>
            </w:pPr>
            <w:r w:rsidRPr="001D77B1">
              <w:t>Reflection coefficient</w:t>
            </w:r>
            <w:r>
              <w:br/>
            </w:r>
            <w:r w:rsidRPr="001D77B1">
              <w:t>K = 4</w:t>
            </w:r>
          </w:p>
        </w:tc>
      </w:tr>
      <w:tr w:rsidR="008B0FCC" w:rsidRPr="001D77B1" w14:paraId="613172C9" w14:textId="77777777" w:rsidTr="003D7E04">
        <w:tc>
          <w:tcPr>
            <w:tcW w:w="846" w:type="dxa"/>
            <w:vMerge w:val="restart"/>
          </w:tcPr>
          <w:p w14:paraId="609D1A12" w14:textId="4BEAAB93" w:rsidR="008B0FCC" w:rsidRPr="001D77B1" w:rsidRDefault="008B0FCC" w:rsidP="003D7E04">
            <w:pPr>
              <w:pStyle w:val="Tabletext"/>
            </w:pPr>
            <w:r w:rsidRPr="001D77B1">
              <w:t xml:space="preserve">920 </w:t>
            </w:r>
            <w:r w:rsidR="00045CAE">
              <w:t>MHz</w:t>
            </w:r>
            <w:r w:rsidR="00045CAE" w:rsidRPr="001D77B1">
              <w:t xml:space="preserve"> </w:t>
            </w:r>
            <w:r w:rsidRPr="001D77B1">
              <w:t>band</w:t>
            </w:r>
          </w:p>
        </w:tc>
        <w:tc>
          <w:tcPr>
            <w:tcW w:w="1701" w:type="dxa"/>
          </w:tcPr>
          <w:p w14:paraId="05FE0A98" w14:textId="77777777" w:rsidR="008B0FCC" w:rsidRPr="001D77B1" w:rsidRDefault="008B0FCC" w:rsidP="003D7E04">
            <w:pPr>
              <w:pStyle w:val="Tabletext"/>
            </w:pPr>
            <w:r w:rsidRPr="001D77B1">
              <w:t>Controlled environment</w:t>
            </w:r>
          </w:p>
        </w:tc>
        <w:tc>
          <w:tcPr>
            <w:tcW w:w="1417" w:type="dxa"/>
          </w:tcPr>
          <w:p w14:paraId="7DE92BD4" w14:textId="77777777" w:rsidR="008B0FCC" w:rsidRPr="001D77B1" w:rsidRDefault="008B0FCC" w:rsidP="003D7E04">
            <w:pPr>
              <w:pStyle w:val="Tabletext"/>
              <w:jc w:val="center"/>
            </w:pPr>
            <w:r w:rsidRPr="001D77B1">
              <w:t>0.102 m</w:t>
            </w:r>
          </w:p>
        </w:tc>
        <w:tc>
          <w:tcPr>
            <w:tcW w:w="1418" w:type="dxa"/>
          </w:tcPr>
          <w:p w14:paraId="75435036" w14:textId="77777777" w:rsidR="008B0FCC" w:rsidRPr="001D77B1" w:rsidRDefault="008B0FCC" w:rsidP="003D7E04">
            <w:pPr>
              <w:pStyle w:val="Tabletext"/>
              <w:jc w:val="center"/>
            </w:pPr>
            <w:r w:rsidRPr="001D77B1">
              <w:t>0.163 m</w:t>
            </w:r>
          </w:p>
        </w:tc>
        <w:tc>
          <w:tcPr>
            <w:tcW w:w="1417" w:type="dxa"/>
          </w:tcPr>
          <w:p w14:paraId="32690C8C" w14:textId="77777777" w:rsidR="008B0FCC" w:rsidRPr="001D77B1" w:rsidRDefault="008B0FCC" w:rsidP="003D7E04">
            <w:pPr>
              <w:pStyle w:val="Tabletext"/>
              <w:jc w:val="center"/>
            </w:pPr>
            <w:r w:rsidRPr="001D77B1">
              <w:t>0.203 m</w:t>
            </w:r>
          </w:p>
        </w:tc>
        <w:tc>
          <w:tcPr>
            <w:tcW w:w="1418" w:type="dxa"/>
          </w:tcPr>
          <w:p w14:paraId="0313241D" w14:textId="77777777" w:rsidR="008B0FCC" w:rsidRPr="001D77B1" w:rsidRDefault="008B0FCC" w:rsidP="003D7E04">
            <w:pPr>
              <w:pStyle w:val="Tabletext"/>
              <w:jc w:val="center"/>
            </w:pPr>
            <w:r w:rsidRPr="001D77B1">
              <w:t>0.325 m</w:t>
            </w:r>
          </w:p>
        </w:tc>
        <w:tc>
          <w:tcPr>
            <w:tcW w:w="1417" w:type="dxa"/>
          </w:tcPr>
          <w:p w14:paraId="105D2A6E" w14:textId="77777777" w:rsidR="008B0FCC" w:rsidRPr="001D77B1" w:rsidRDefault="008B0FCC" w:rsidP="003D7E04">
            <w:pPr>
              <w:pStyle w:val="Tabletext"/>
              <w:jc w:val="center"/>
            </w:pPr>
            <w:r w:rsidRPr="001D77B1">
              <w:t>0.4065 m</w:t>
            </w:r>
          </w:p>
        </w:tc>
      </w:tr>
      <w:tr w:rsidR="008B0FCC" w:rsidRPr="001D77B1" w14:paraId="001E23B2" w14:textId="77777777" w:rsidTr="003D7E04">
        <w:tc>
          <w:tcPr>
            <w:tcW w:w="846" w:type="dxa"/>
            <w:vMerge/>
          </w:tcPr>
          <w:p w14:paraId="410D7C09" w14:textId="77777777" w:rsidR="008B0FCC" w:rsidRPr="001D77B1" w:rsidRDefault="008B0FCC" w:rsidP="003D7E04">
            <w:pPr>
              <w:pStyle w:val="Tabletext"/>
            </w:pPr>
          </w:p>
        </w:tc>
        <w:tc>
          <w:tcPr>
            <w:tcW w:w="1701" w:type="dxa"/>
          </w:tcPr>
          <w:p w14:paraId="3D5C3824" w14:textId="77777777" w:rsidR="008B0FCC" w:rsidRPr="001D77B1" w:rsidRDefault="008B0FCC" w:rsidP="003D7E04">
            <w:pPr>
              <w:pStyle w:val="Tabletext"/>
            </w:pPr>
            <w:r w:rsidRPr="001D77B1">
              <w:t>General environment</w:t>
            </w:r>
          </w:p>
        </w:tc>
        <w:tc>
          <w:tcPr>
            <w:tcW w:w="1417" w:type="dxa"/>
          </w:tcPr>
          <w:p w14:paraId="15E292E0" w14:textId="77777777" w:rsidR="008B0FCC" w:rsidRPr="001D77B1" w:rsidRDefault="008B0FCC" w:rsidP="003D7E04">
            <w:pPr>
              <w:pStyle w:val="Tabletext"/>
              <w:jc w:val="center"/>
            </w:pPr>
            <w:r w:rsidRPr="001D77B1">
              <w:t>0.227 m</w:t>
            </w:r>
          </w:p>
        </w:tc>
        <w:tc>
          <w:tcPr>
            <w:tcW w:w="1418" w:type="dxa"/>
          </w:tcPr>
          <w:p w14:paraId="30294E07" w14:textId="77777777" w:rsidR="008B0FCC" w:rsidRPr="001D77B1" w:rsidRDefault="008B0FCC" w:rsidP="003D7E04">
            <w:pPr>
              <w:pStyle w:val="Tabletext"/>
              <w:jc w:val="center"/>
            </w:pPr>
            <w:r w:rsidRPr="001D77B1">
              <w:t>0.364 m</w:t>
            </w:r>
          </w:p>
        </w:tc>
        <w:tc>
          <w:tcPr>
            <w:tcW w:w="1417" w:type="dxa"/>
          </w:tcPr>
          <w:p w14:paraId="3BA3344A" w14:textId="77777777" w:rsidR="008B0FCC" w:rsidRPr="001D77B1" w:rsidRDefault="008B0FCC" w:rsidP="003D7E04">
            <w:pPr>
              <w:pStyle w:val="Tabletext"/>
              <w:jc w:val="center"/>
            </w:pPr>
            <w:r w:rsidRPr="001D77B1">
              <w:t>0.456 m</w:t>
            </w:r>
          </w:p>
        </w:tc>
        <w:tc>
          <w:tcPr>
            <w:tcW w:w="1418" w:type="dxa"/>
          </w:tcPr>
          <w:p w14:paraId="7F19DB3D" w14:textId="77777777" w:rsidR="008B0FCC" w:rsidRPr="001D77B1" w:rsidRDefault="008B0FCC" w:rsidP="003D7E04">
            <w:pPr>
              <w:pStyle w:val="Tabletext"/>
              <w:jc w:val="center"/>
            </w:pPr>
            <w:r w:rsidRPr="001D77B1">
              <w:t>0.727 m</w:t>
            </w:r>
          </w:p>
        </w:tc>
        <w:tc>
          <w:tcPr>
            <w:tcW w:w="1417" w:type="dxa"/>
          </w:tcPr>
          <w:p w14:paraId="1DFCA3A1" w14:textId="77777777" w:rsidR="008B0FCC" w:rsidRPr="001D77B1" w:rsidRDefault="008B0FCC" w:rsidP="003D7E04">
            <w:pPr>
              <w:pStyle w:val="Tabletext"/>
              <w:jc w:val="center"/>
            </w:pPr>
            <w:r w:rsidRPr="001D77B1">
              <w:t>0.912 m</w:t>
            </w:r>
          </w:p>
        </w:tc>
      </w:tr>
      <w:tr w:rsidR="008B0FCC" w:rsidRPr="001D77B1" w14:paraId="47817916" w14:textId="77777777" w:rsidTr="003D7E04">
        <w:tc>
          <w:tcPr>
            <w:tcW w:w="846" w:type="dxa"/>
            <w:vMerge w:val="restart"/>
          </w:tcPr>
          <w:p w14:paraId="1F4C0CBA" w14:textId="77777777" w:rsidR="008B0FCC" w:rsidRPr="001D77B1" w:rsidRDefault="008B0FCC" w:rsidP="003D7E04">
            <w:pPr>
              <w:pStyle w:val="Tabletext"/>
            </w:pPr>
            <w:r w:rsidRPr="001D77B1">
              <w:t>2.4 GHz band</w:t>
            </w:r>
          </w:p>
        </w:tc>
        <w:tc>
          <w:tcPr>
            <w:tcW w:w="1701" w:type="dxa"/>
          </w:tcPr>
          <w:p w14:paraId="439103BA" w14:textId="77777777" w:rsidR="008B0FCC" w:rsidRPr="001D77B1" w:rsidRDefault="008B0FCC" w:rsidP="003D7E04">
            <w:pPr>
              <w:pStyle w:val="Tabletext"/>
            </w:pPr>
            <w:r w:rsidRPr="001D77B1">
              <w:t>Controlled environment</w:t>
            </w:r>
          </w:p>
        </w:tc>
        <w:tc>
          <w:tcPr>
            <w:tcW w:w="1417" w:type="dxa"/>
          </w:tcPr>
          <w:p w14:paraId="2D48DBBA" w14:textId="77777777" w:rsidR="008B0FCC" w:rsidRPr="001D77B1" w:rsidRDefault="008B0FCC" w:rsidP="003D7E04">
            <w:pPr>
              <w:pStyle w:val="Tabletext"/>
              <w:jc w:val="center"/>
            </w:pPr>
            <w:r w:rsidRPr="001D77B1">
              <w:t>2.45 m</w:t>
            </w:r>
          </w:p>
        </w:tc>
        <w:tc>
          <w:tcPr>
            <w:tcW w:w="1418" w:type="dxa"/>
          </w:tcPr>
          <w:p w14:paraId="5F222A49" w14:textId="77777777" w:rsidR="008B0FCC" w:rsidRPr="001D77B1" w:rsidRDefault="008B0FCC" w:rsidP="003D7E04">
            <w:pPr>
              <w:pStyle w:val="Tabletext"/>
              <w:jc w:val="center"/>
            </w:pPr>
            <w:r w:rsidRPr="001D77B1">
              <w:t>3.92 m</w:t>
            </w:r>
          </w:p>
        </w:tc>
        <w:tc>
          <w:tcPr>
            <w:tcW w:w="1417" w:type="dxa"/>
          </w:tcPr>
          <w:p w14:paraId="3CBD29CE" w14:textId="77777777" w:rsidR="008B0FCC" w:rsidRPr="001D77B1" w:rsidRDefault="008B0FCC" w:rsidP="003D7E04">
            <w:pPr>
              <w:pStyle w:val="Tabletext"/>
              <w:jc w:val="center"/>
            </w:pPr>
            <w:r w:rsidRPr="001D77B1">
              <w:t>4.90 m</w:t>
            </w:r>
          </w:p>
        </w:tc>
        <w:tc>
          <w:tcPr>
            <w:tcW w:w="1418" w:type="dxa"/>
          </w:tcPr>
          <w:p w14:paraId="3FF9A445" w14:textId="77777777" w:rsidR="008B0FCC" w:rsidRPr="001D77B1" w:rsidRDefault="008B0FCC" w:rsidP="003D7E04">
            <w:pPr>
              <w:pStyle w:val="Tabletext"/>
              <w:jc w:val="center"/>
            </w:pPr>
            <w:r w:rsidRPr="001D77B1">
              <w:t>7.82 m</w:t>
            </w:r>
          </w:p>
        </w:tc>
        <w:tc>
          <w:tcPr>
            <w:tcW w:w="1417" w:type="dxa"/>
          </w:tcPr>
          <w:p w14:paraId="671FBC23" w14:textId="77777777" w:rsidR="008B0FCC" w:rsidRPr="001D77B1" w:rsidRDefault="008B0FCC" w:rsidP="003D7E04">
            <w:pPr>
              <w:pStyle w:val="Tabletext"/>
              <w:jc w:val="center"/>
            </w:pPr>
            <w:r w:rsidRPr="001D77B1">
              <w:t>9.80 m</w:t>
            </w:r>
          </w:p>
        </w:tc>
      </w:tr>
      <w:tr w:rsidR="008B0FCC" w:rsidRPr="001D77B1" w14:paraId="4E11A647" w14:textId="77777777" w:rsidTr="003D7E04">
        <w:tc>
          <w:tcPr>
            <w:tcW w:w="846" w:type="dxa"/>
            <w:vMerge/>
          </w:tcPr>
          <w:p w14:paraId="4D0F09D2" w14:textId="77777777" w:rsidR="008B0FCC" w:rsidRPr="001D77B1" w:rsidRDefault="008B0FCC" w:rsidP="003D7E04">
            <w:pPr>
              <w:pStyle w:val="Tabletext"/>
            </w:pPr>
          </w:p>
        </w:tc>
        <w:tc>
          <w:tcPr>
            <w:tcW w:w="1701" w:type="dxa"/>
          </w:tcPr>
          <w:p w14:paraId="54F8AC68" w14:textId="77777777" w:rsidR="008B0FCC" w:rsidRPr="001D77B1" w:rsidRDefault="008B0FCC" w:rsidP="003D7E04">
            <w:pPr>
              <w:pStyle w:val="Tabletext"/>
            </w:pPr>
            <w:r w:rsidRPr="001D77B1">
              <w:t>General environment</w:t>
            </w:r>
          </w:p>
        </w:tc>
        <w:tc>
          <w:tcPr>
            <w:tcW w:w="1417" w:type="dxa"/>
          </w:tcPr>
          <w:p w14:paraId="62FAF9EE" w14:textId="77777777" w:rsidR="008B0FCC" w:rsidRPr="001D77B1" w:rsidRDefault="008B0FCC" w:rsidP="003D7E04">
            <w:pPr>
              <w:pStyle w:val="Tabletext"/>
              <w:jc w:val="center"/>
            </w:pPr>
            <w:r w:rsidRPr="001D77B1">
              <w:t>5.48 m</w:t>
            </w:r>
          </w:p>
        </w:tc>
        <w:tc>
          <w:tcPr>
            <w:tcW w:w="1418" w:type="dxa"/>
          </w:tcPr>
          <w:p w14:paraId="51530BBB" w14:textId="77777777" w:rsidR="008B0FCC" w:rsidRPr="001D77B1" w:rsidRDefault="008B0FCC" w:rsidP="003D7E04">
            <w:pPr>
              <w:pStyle w:val="Tabletext"/>
              <w:jc w:val="center"/>
            </w:pPr>
            <w:r w:rsidRPr="001D77B1">
              <w:t>8.76 m</w:t>
            </w:r>
          </w:p>
        </w:tc>
        <w:tc>
          <w:tcPr>
            <w:tcW w:w="1417" w:type="dxa"/>
          </w:tcPr>
          <w:p w14:paraId="79F5F0D4" w14:textId="77777777" w:rsidR="008B0FCC" w:rsidRPr="001D77B1" w:rsidRDefault="008B0FCC" w:rsidP="003D7E04">
            <w:pPr>
              <w:pStyle w:val="Tabletext"/>
              <w:jc w:val="center"/>
            </w:pPr>
            <w:r w:rsidRPr="001D77B1">
              <w:t>10.95 m</w:t>
            </w:r>
          </w:p>
        </w:tc>
        <w:tc>
          <w:tcPr>
            <w:tcW w:w="1418" w:type="dxa"/>
          </w:tcPr>
          <w:p w14:paraId="6B24E46F" w14:textId="77777777" w:rsidR="008B0FCC" w:rsidRPr="001D77B1" w:rsidRDefault="008B0FCC" w:rsidP="003D7E04">
            <w:pPr>
              <w:pStyle w:val="Tabletext"/>
              <w:jc w:val="center"/>
            </w:pPr>
            <w:r w:rsidRPr="001D77B1">
              <w:t>17.49 m</w:t>
            </w:r>
          </w:p>
        </w:tc>
        <w:tc>
          <w:tcPr>
            <w:tcW w:w="1417" w:type="dxa"/>
          </w:tcPr>
          <w:p w14:paraId="015C5410" w14:textId="77777777" w:rsidR="008B0FCC" w:rsidRPr="001D77B1" w:rsidRDefault="008B0FCC" w:rsidP="003D7E04">
            <w:pPr>
              <w:pStyle w:val="Tabletext"/>
              <w:jc w:val="center"/>
            </w:pPr>
            <w:r w:rsidRPr="001D77B1">
              <w:t>21.90 m</w:t>
            </w:r>
          </w:p>
        </w:tc>
      </w:tr>
      <w:tr w:rsidR="008B0FCC" w:rsidRPr="001D77B1" w14:paraId="0381AF6A" w14:textId="77777777" w:rsidTr="003D7E04">
        <w:tc>
          <w:tcPr>
            <w:tcW w:w="846" w:type="dxa"/>
            <w:vMerge w:val="restart"/>
          </w:tcPr>
          <w:p w14:paraId="1624E20A" w14:textId="77777777" w:rsidR="008B0FCC" w:rsidRPr="001D77B1" w:rsidRDefault="008B0FCC" w:rsidP="003D7E04">
            <w:pPr>
              <w:pStyle w:val="Tabletext"/>
            </w:pPr>
            <w:r w:rsidRPr="001D77B1">
              <w:t>5.7 GHz band</w:t>
            </w:r>
          </w:p>
        </w:tc>
        <w:tc>
          <w:tcPr>
            <w:tcW w:w="1701" w:type="dxa"/>
          </w:tcPr>
          <w:p w14:paraId="20005C52" w14:textId="04C51453" w:rsidR="008B0FCC" w:rsidRPr="001D77B1" w:rsidRDefault="004C2F33" w:rsidP="003D7E04">
            <w:pPr>
              <w:pStyle w:val="Tabletext"/>
            </w:pPr>
            <w:r>
              <w:t>C</w:t>
            </w:r>
            <w:r w:rsidR="008B0FCC" w:rsidRPr="001D77B1">
              <w:t>ontrolled environment</w:t>
            </w:r>
          </w:p>
        </w:tc>
        <w:tc>
          <w:tcPr>
            <w:tcW w:w="1417" w:type="dxa"/>
          </w:tcPr>
          <w:p w14:paraId="48E28297" w14:textId="77777777" w:rsidR="008B0FCC" w:rsidRPr="001D77B1" w:rsidRDefault="008B0FCC" w:rsidP="003D7E04">
            <w:pPr>
              <w:pStyle w:val="Tabletext"/>
              <w:jc w:val="center"/>
            </w:pPr>
            <w:r w:rsidRPr="001D77B1">
              <w:t>4.00 m</w:t>
            </w:r>
          </w:p>
        </w:tc>
        <w:tc>
          <w:tcPr>
            <w:tcW w:w="1418" w:type="dxa"/>
          </w:tcPr>
          <w:p w14:paraId="34B8BBAA" w14:textId="77777777" w:rsidR="008B0FCC" w:rsidRPr="001D77B1" w:rsidRDefault="008B0FCC" w:rsidP="003D7E04">
            <w:pPr>
              <w:pStyle w:val="Tabletext"/>
              <w:jc w:val="center"/>
            </w:pPr>
            <w:r w:rsidRPr="001D77B1">
              <w:t>6.40 m</w:t>
            </w:r>
          </w:p>
        </w:tc>
        <w:tc>
          <w:tcPr>
            <w:tcW w:w="1417" w:type="dxa"/>
          </w:tcPr>
          <w:p w14:paraId="2E04364F" w14:textId="77777777" w:rsidR="008B0FCC" w:rsidRPr="001D77B1" w:rsidRDefault="008B0FCC" w:rsidP="003D7E04">
            <w:pPr>
              <w:pStyle w:val="Tabletext"/>
              <w:jc w:val="center"/>
            </w:pPr>
            <w:r w:rsidRPr="001D77B1">
              <w:t>8.00 m</w:t>
            </w:r>
          </w:p>
        </w:tc>
        <w:tc>
          <w:tcPr>
            <w:tcW w:w="1418" w:type="dxa"/>
          </w:tcPr>
          <w:p w14:paraId="72A44E76" w14:textId="77777777" w:rsidR="008B0FCC" w:rsidRPr="001D77B1" w:rsidRDefault="008B0FCC" w:rsidP="003D7E04">
            <w:pPr>
              <w:pStyle w:val="Tabletext"/>
              <w:jc w:val="center"/>
            </w:pPr>
            <w:r w:rsidRPr="001D77B1">
              <w:t>12.80 m</w:t>
            </w:r>
          </w:p>
        </w:tc>
        <w:tc>
          <w:tcPr>
            <w:tcW w:w="1417" w:type="dxa"/>
          </w:tcPr>
          <w:p w14:paraId="2462F5F0" w14:textId="77777777" w:rsidR="008B0FCC" w:rsidRPr="001D77B1" w:rsidRDefault="008B0FCC" w:rsidP="003D7E04">
            <w:pPr>
              <w:pStyle w:val="Tabletext"/>
              <w:jc w:val="center"/>
            </w:pPr>
            <w:r w:rsidRPr="001D77B1">
              <w:t>16.00 m</w:t>
            </w:r>
          </w:p>
        </w:tc>
      </w:tr>
      <w:tr w:rsidR="008B0FCC" w:rsidRPr="001D77B1" w14:paraId="11AE0C3C" w14:textId="77777777" w:rsidTr="003D7E04">
        <w:tc>
          <w:tcPr>
            <w:tcW w:w="846" w:type="dxa"/>
            <w:vMerge/>
            <w:tcBorders>
              <w:bottom w:val="single" w:sz="4" w:space="0" w:color="auto"/>
            </w:tcBorders>
          </w:tcPr>
          <w:p w14:paraId="213323F7" w14:textId="77777777" w:rsidR="008B0FCC" w:rsidRPr="001D77B1" w:rsidRDefault="008B0FCC" w:rsidP="003D7E04">
            <w:pPr>
              <w:pStyle w:val="Tabletext"/>
            </w:pPr>
          </w:p>
        </w:tc>
        <w:tc>
          <w:tcPr>
            <w:tcW w:w="1701" w:type="dxa"/>
            <w:tcBorders>
              <w:bottom w:val="single" w:sz="4" w:space="0" w:color="auto"/>
            </w:tcBorders>
          </w:tcPr>
          <w:p w14:paraId="41F785E2" w14:textId="17A9798A" w:rsidR="008B0FCC" w:rsidRPr="001D77B1" w:rsidRDefault="004C2F33" w:rsidP="003D7E04">
            <w:pPr>
              <w:pStyle w:val="Tabletext"/>
            </w:pPr>
            <w:r>
              <w:t>G</w:t>
            </w:r>
            <w:r w:rsidR="008B0FCC" w:rsidRPr="001D77B1">
              <w:t>eneral environment</w:t>
            </w:r>
          </w:p>
        </w:tc>
        <w:tc>
          <w:tcPr>
            <w:tcW w:w="1417" w:type="dxa"/>
            <w:tcBorders>
              <w:bottom w:val="single" w:sz="4" w:space="0" w:color="auto"/>
            </w:tcBorders>
          </w:tcPr>
          <w:p w14:paraId="4FD8100F" w14:textId="77777777" w:rsidR="008B0FCC" w:rsidRPr="001D77B1" w:rsidRDefault="008B0FCC" w:rsidP="003D7E04">
            <w:pPr>
              <w:pStyle w:val="Tabletext"/>
              <w:jc w:val="center"/>
            </w:pPr>
            <w:r w:rsidRPr="001D77B1">
              <w:t>9.00 m</w:t>
            </w:r>
          </w:p>
        </w:tc>
        <w:tc>
          <w:tcPr>
            <w:tcW w:w="1418" w:type="dxa"/>
            <w:tcBorders>
              <w:bottom w:val="single" w:sz="4" w:space="0" w:color="auto"/>
            </w:tcBorders>
          </w:tcPr>
          <w:p w14:paraId="2EECEAF0" w14:textId="77777777" w:rsidR="008B0FCC" w:rsidRPr="001D77B1" w:rsidRDefault="008B0FCC" w:rsidP="003D7E04">
            <w:pPr>
              <w:pStyle w:val="Tabletext"/>
              <w:jc w:val="center"/>
            </w:pPr>
            <w:r w:rsidRPr="001D77B1">
              <w:t>14.30 m</w:t>
            </w:r>
          </w:p>
        </w:tc>
        <w:tc>
          <w:tcPr>
            <w:tcW w:w="1417" w:type="dxa"/>
            <w:tcBorders>
              <w:bottom w:val="single" w:sz="4" w:space="0" w:color="auto"/>
            </w:tcBorders>
          </w:tcPr>
          <w:p w14:paraId="51FDCAB5" w14:textId="77777777" w:rsidR="008B0FCC" w:rsidRPr="001D77B1" w:rsidRDefault="008B0FCC" w:rsidP="003D7E04">
            <w:pPr>
              <w:pStyle w:val="Tabletext"/>
              <w:jc w:val="center"/>
            </w:pPr>
            <w:r w:rsidRPr="001D77B1">
              <w:t>17.80 m</w:t>
            </w:r>
          </w:p>
        </w:tc>
        <w:tc>
          <w:tcPr>
            <w:tcW w:w="1418" w:type="dxa"/>
            <w:tcBorders>
              <w:bottom w:val="single" w:sz="4" w:space="0" w:color="auto"/>
            </w:tcBorders>
          </w:tcPr>
          <w:p w14:paraId="10567393" w14:textId="77777777" w:rsidR="008B0FCC" w:rsidRPr="001D77B1" w:rsidRDefault="008B0FCC" w:rsidP="003D7E04">
            <w:pPr>
              <w:pStyle w:val="Tabletext"/>
              <w:jc w:val="center"/>
            </w:pPr>
            <w:r w:rsidRPr="001D77B1">
              <w:t>28.50 m</w:t>
            </w:r>
          </w:p>
        </w:tc>
        <w:tc>
          <w:tcPr>
            <w:tcW w:w="1417" w:type="dxa"/>
            <w:tcBorders>
              <w:bottom w:val="single" w:sz="4" w:space="0" w:color="auto"/>
            </w:tcBorders>
          </w:tcPr>
          <w:p w14:paraId="5F9C7E81" w14:textId="77777777" w:rsidR="008B0FCC" w:rsidRPr="001D77B1" w:rsidRDefault="008B0FCC" w:rsidP="003D7E04">
            <w:pPr>
              <w:pStyle w:val="Tabletext"/>
              <w:jc w:val="center"/>
            </w:pPr>
            <w:r w:rsidRPr="001D77B1">
              <w:t>35.70 m</w:t>
            </w:r>
          </w:p>
        </w:tc>
      </w:tr>
      <w:tr w:rsidR="008B0FCC" w:rsidRPr="001D77B1" w14:paraId="4EE78002" w14:textId="77777777" w:rsidTr="003D7E04">
        <w:tc>
          <w:tcPr>
            <w:tcW w:w="9634" w:type="dxa"/>
            <w:gridSpan w:val="7"/>
            <w:tcBorders>
              <w:top w:val="single" w:sz="4" w:space="0" w:color="auto"/>
              <w:left w:val="nil"/>
              <w:bottom w:val="nil"/>
              <w:right w:val="nil"/>
            </w:tcBorders>
          </w:tcPr>
          <w:p w14:paraId="5D180674" w14:textId="77777777" w:rsidR="008B0FCC" w:rsidRPr="001D77B1" w:rsidRDefault="008B0FCC" w:rsidP="003D7E04">
            <w:pPr>
              <w:pStyle w:val="Tablelegend"/>
              <w:tabs>
                <w:tab w:val="left" w:pos="456"/>
              </w:tabs>
              <w:ind w:left="456" w:hanging="456"/>
            </w:pPr>
            <w:r w:rsidRPr="004B6FD1">
              <w:rPr>
                <w:vertAlign w:val="superscript"/>
              </w:rPr>
              <w:t>(*1)</w:t>
            </w:r>
            <w:r w:rsidRPr="001D77B1">
              <w:t xml:space="preserve"> </w:t>
            </w:r>
            <w:r w:rsidRPr="001D77B1">
              <w:tab/>
              <w:t>No reflections counted.</w:t>
            </w:r>
          </w:p>
          <w:p w14:paraId="7DBC73DE" w14:textId="77777777" w:rsidR="008B0FCC" w:rsidRPr="001D77B1" w:rsidRDefault="008B0FCC" w:rsidP="003D7E04">
            <w:pPr>
              <w:pStyle w:val="Tablelegend"/>
              <w:tabs>
                <w:tab w:val="left" w:pos="456"/>
              </w:tabs>
              <w:ind w:left="456" w:hanging="456"/>
            </w:pPr>
            <w:r w:rsidRPr="004B6FD1">
              <w:rPr>
                <w:vertAlign w:val="superscript"/>
              </w:rPr>
              <w:t>(*2)</w:t>
            </w:r>
            <w:r w:rsidRPr="001D77B1">
              <w:t xml:space="preserve"> </w:t>
            </w:r>
            <w:r w:rsidRPr="001D77B1">
              <w:tab/>
              <w:t>Reflections from the ground counted.</w:t>
            </w:r>
          </w:p>
          <w:p w14:paraId="41B602C9" w14:textId="77777777" w:rsidR="008B0FCC" w:rsidRPr="001D77B1" w:rsidRDefault="008B0FCC" w:rsidP="003D7E04">
            <w:pPr>
              <w:pStyle w:val="Tablelegend"/>
              <w:tabs>
                <w:tab w:val="left" w:pos="456"/>
              </w:tabs>
              <w:ind w:left="456" w:hanging="456"/>
            </w:pPr>
            <w:r w:rsidRPr="004B6FD1">
              <w:rPr>
                <w:vertAlign w:val="superscript"/>
              </w:rPr>
              <w:t>(*3)</w:t>
            </w:r>
            <w:r w:rsidRPr="001D77B1">
              <w:t xml:space="preserve"> </w:t>
            </w:r>
            <w:r w:rsidRPr="001D77B1">
              <w:tab/>
              <w:t>Reflections from the water surface and from those other than the ground counted.</w:t>
            </w:r>
          </w:p>
          <w:p w14:paraId="7E95ABA9" w14:textId="77777777" w:rsidR="008B0FCC" w:rsidRPr="001D77B1" w:rsidRDefault="008B0FCC" w:rsidP="003D7E04">
            <w:pPr>
              <w:pStyle w:val="Tablelegend"/>
              <w:tabs>
                <w:tab w:val="left" w:pos="456"/>
              </w:tabs>
              <w:ind w:left="456" w:hanging="456"/>
            </w:pPr>
            <w:r w:rsidRPr="004B6FD1">
              <w:rPr>
                <w:vertAlign w:val="superscript"/>
              </w:rPr>
              <w:t>(*4)</w:t>
            </w:r>
            <w:r w:rsidRPr="001D77B1">
              <w:t xml:space="preserve"> </w:t>
            </w:r>
            <w:r w:rsidRPr="001D77B1">
              <w:tab/>
              <w:t xml:space="preserve">6 dB is added in the case greater reflection is expected to observe due to buildings such as an office building nearby the evaluation point.  </w:t>
            </w:r>
          </w:p>
        </w:tc>
      </w:tr>
    </w:tbl>
    <w:p w14:paraId="4191462C" w14:textId="1FAED560" w:rsidR="008B0FCC" w:rsidRPr="001D77B1" w:rsidRDefault="007917BE" w:rsidP="00331DD8">
      <w:pPr>
        <w:pStyle w:val="Heading3"/>
      </w:pPr>
      <w:bookmarkStart w:id="227" w:name="_Toc73338331"/>
      <w:r>
        <w:t>A1.</w:t>
      </w:r>
      <w:r w:rsidR="008B0FCC" w:rsidRPr="001D77B1">
        <w:t xml:space="preserve">2.2 </w:t>
      </w:r>
      <w:r w:rsidR="008B0FCC" w:rsidRPr="001D77B1">
        <w:tab/>
        <w:t>Directions</w:t>
      </w:r>
      <w:bookmarkEnd w:id="227"/>
    </w:p>
    <w:p w14:paraId="7D3DE8A9" w14:textId="40574280" w:rsidR="008B0FCC" w:rsidRPr="001D77B1" w:rsidRDefault="008B0FCC" w:rsidP="008B0FCC">
      <w:r w:rsidRPr="001D77B1">
        <w:t xml:space="preserve">The beam WPT systems being considered for the operation in the 920 MHz band, the separation distance to meet the limits in the </w:t>
      </w:r>
      <w:r w:rsidR="009035D5">
        <w:t>RRPG</w:t>
      </w:r>
      <w:r w:rsidRPr="001D77B1">
        <w:t xml:space="preserve"> is comparatively short; and therefore, it is possible for them to operate in the WPT general environment.</w:t>
      </w:r>
    </w:p>
    <w:p w14:paraId="4B13A410" w14:textId="6E9EEE68" w:rsidR="008B0FCC" w:rsidRPr="001D77B1" w:rsidRDefault="008B0FCC" w:rsidP="008B0FCC">
      <w:r w:rsidRPr="001D77B1">
        <w:t xml:space="preserve">Those for the 2.4 GHz band and the 5.7 GHz band assume adoption of human body detection mechanisms in the area expecting greater RF exposure than the limits of </w:t>
      </w:r>
      <w:r w:rsidR="009035D5">
        <w:t>RRPG</w:t>
      </w:r>
      <w:r w:rsidRPr="001D77B1">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6B561041" w14:textId="2F26C2E5" w:rsidR="00C46536" w:rsidRDefault="008B0FCC" w:rsidP="00886618">
      <w:pPr>
        <w:rPr>
          <w:ins w:id="228" w:author="michael marcus" w:date="2021-07-21T17:10:00Z"/>
        </w:rPr>
      </w:pPr>
      <w:r w:rsidRPr="001D77B1">
        <w:t xml:space="preserve">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  </w:t>
      </w:r>
    </w:p>
    <w:p w14:paraId="7D0FA88C" w14:textId="77777777" w:rsidR="00C46536" w:rsidRDefault="00C46536">
      <w:pPr>
        <w:rPr>
          <w:ins w:id="229" w:author="michael marcus" w:date="2021-07-21T17:10:00Z"/>
        </w:rPr>
      </w:pPr>
      <w:ins w:id="230" w:author="michael marcus" w:date="2021-07-21T17:10:00Z">
        <w:r>
          <w:br w:type="page"/>
        </w:r>
      </w:ins>
    </w:p>
    <w:p w14:paraId="4E266D81" w14:textId="097135EF" w:rsidR="008B5508" w:rsidRPr="00BF6CCC" w:rsidRDefault="008B5508" w:rsidP="008B5508">
      <w:pPr>
        <w:pStyle w:val="AnnexNo"/>
        <w:rPr>
          <w:ins w:id="231" w:author="michael marcus" w:date="2021-07-21T17:10:00Z"/>
        </w:rPr>
      </w:pPr>
      <w:ins w:id="232" w:author="michael marcus" w:date="2021-07-21T17:10:00Z">
        <w:r w:rsidRPr="00BF6CCC">
          <w:lastRenderedPageBreak/>
          <w:t>Annex 2</w:t>
        </w:r>
      </w:ins>
    </w:p>
    <w:p w14:paraId="3343BD4A" w14:textId="5C5C05D2" w:rsidR="008B5508" w:rsidRPr="001D77B1" w:rsidRDefault="008B5508" w:rsidP="008B5508">
      <w:pPr>
        <w:pStyle w:val="Annextitle"/>
        <w:rPr>
          <w:ins w:id="233" w:author="michael marcus" w:date="2021-07-21T17:10:00Z"/>
        </w:rPr>
      </w:pPr>
      <w:ins w:id="234" w:author="michael marcus" w:date="2021-07-21T17:11:00Z">
        <w:r>
          <w:t xml:space="preserve">Protection </w:t>
        </w:r>
        <w:proofErr w:type="gramStart"/>
        <w:r>
          <w:t xml:space="preserve">of </w:t>
        </w:r>
      </w:ins>
      <w:ins w:id="235" w:author="michael marcus" w:date="2021-07-21T17:10:00Z">
        <w:r>
          <w:t xml:space="preserve"> </w:t>
        </w:r>
      </w:ins>
      <w:ins w:id="236" w:author="michael marcus" w:date="2021-07-21T17:11:00Z">
        <w:r>
          <w:t>EESS</w:t>
        </w:r>
        <w:proofErr w:type="gramEnd"/>
        <w:r>
          <w:t xml:space="preserve"> (passive) in 23.6-24.0 GHz band from 24.1</w:t>
        </w:r>
      </w:ins>
      <w:ins w:id="237" w:author="michael marcus" w:date="2021-07-21T17:12:00Z">
        <w:r>
          <w:t xml:space="preserve">-24.15 WPT Beam, </w:t>
        </w:r>
      </w:ins>
      <w:ins w:id="238" w:author="michael marcus" w:date="2021-07-21T17:10:00Z">
        <w:r>
          <w:t xml:space="preserve">the case of </w:t>
        </w:r>
      </w:ins>
      <w:ins w:id="239" w:author="michael marcus" w:date="2021-07-21T17:12:00Z">
        <w:r>
          <w:t>USA</w:t>
        </w:r>
      </w:ins>
    </w:p>
    <w:p w14:paraId="67D9F206" w14:textId="4B1BE162" w:rsidR="00C77685" w:rsidRPr="009012C8" w:rsidRDefault="008B5508" w:rsidP="008B5508">
      <w:pPr>
        <w:pStyle w:val="Heading1"/>
        <w:rPr>
          <w:ins w:id="240" w:author="michael marcus" w:date="2021-07-21T17:13:00Z"/>
          <w:sz w:val="24"/>
          <w:rPrChange w:id="241" w:author="michael marcus" w:date="2021-07-28T17:12:00Z">
            <w:rPr>
              <w:ins w:id="242" w:author="michael marcus" w:date="2021-07-21T17:13:00Z"/>
            </w:rPr>
          </w:rPrChange>
        </w:rPr>
      </w:pPr>
      <w:ins w:id="243" w:author="michael marcus" w:date="2021-07-21T17:10:00Z">
        <w:r w:rsidRPr="009012C8">
          <w:rPr>
            <w:sz w:val="24"/>
            <w:rPrChange w:id="244" w:author="michael marcus" w:date="2021-07-28T17:12:00Z">
              <w:rPr/>
            </w:rPrChange>
          </w:rPr>
          <w:t>A</w:t>
        </w:r>
      </w:ins>
      <w:ins w:id="245" w:author="michael marcus" w:date="2021-07-27T09:59:00Z">
        <w:r w:rsidR="005032F5" w:rsidRPr="009012C8">
          <w:rPr>
            <w:sz w:val="24"/>
            <w:rPrChange w:id="246" w:author="michael marcus" w:date="2021-07-28T17:12:00Z">
              <w:rPr/>
            </w:rPrChange>
          </w:rPr>
          <w:t>2</w:t>
        </w:r>
      </w:ins>
      <w:ins w:id="247" w:author="michael marcus" w:date="2021-07-21T17:10:00Z">
        <w:r w:rsidRPr="009012C8">
          <w:rPr>
            <w:sz w:val="24"/>
            <w:rPrChange w:id="248" w:author="michael marcus" w:date="2021-07-28T17:12:00Z">
              <w:rPr/>
            </w:rPrChange>
          </w:rPr>
          <w:t>.1</w:t>
        </w:r>
        <w:r w:rsidRPr="009012C8">
          <w:rPr>
            <w:sz w:val="24"/>
            <w:rPrChange w:id="249" w:author="michael marcus" w:date="2021-07-28T17:12:00Z">
              <w:rPr/>
            </w:rPrChange>
          </w:rPr>
          <w:tab/>
        </w:r>
      </w:ins>
      <w:ins w:id="250" w:author="michael marcus" w:date="2021-07-21T17:12:00Z">
        <w:r w:rsidRPr="009012C8">
          <w:rPr>
            <w:sz w:val="24"/>
            <w:rPrChange w:id="251" w:author="michael marcus" w:date="2021-07-28T17:12:00Z">
              <w:rPr/>
            </w:rPrChange>
          </w:rPr>
          <w:t>Existing USA limits on</w:t>
        </w:r>
      </w:ins>
      <w:ins w:id="252" w:author="michael marcus" w:date="2021-07-21T17:13:00Z">
        <w:r w:rsidRPr="009012C8">
          <w:rPr>
            <w:sz w:val="24"/>
            <w:rPrChange w:id="253" w:author="michael marcus" w:date="2021-07-28T17:12:00Z">
              <w:rPr/>
            </w:rPrChange>
          </w:rPr>
          <w:t xml:space="preserve"> OOBE from 24 GHz ISM devices.</w:t>
        </w:r>
      </w:ins>
    </w:p>
    <w:p w14:paraId="4719F6E4" w14:textId="2D769BA8" w:rsidR="008B5508" w:rsidRDefault="008B5508" w:rsidP="008B5508">
      <w:pPr>
        <w:rPr>
          <w:ins w:id="254" w:author="michael marcus" w:date="2021-07-28T11:18:00Z"/>
        </w:rPr>
      </w:pPr>
      <w:ins w:id="255" w:author="michael marcus" w:date="2021-07-21T17:14:00Z">
        <w:r>
          <w:t xml:space="preserve">The USA </w:t>
        </w:r>
      </w:ins>
      <w:ins w:id="256" w:author="michael marcus" w:date="2021-07-21T17:17:00Z">
        <w:r>
          <w:t>Administration</w:t>
        </w:r>
      </w:ins>
      <w:ins w:id="257" w:author="michael marcus" w:date="2021-07-21T17:14:00Z">
        <w:r>
          <w:t xml:space="preserve"> has </w:t>
        </w:r>
      </w:ins>
      <w:ins w:id="258" w:author="michael marcus" w:date="2021-07-21T17:20:00Z">
        <w:r>
          <w:t>classified WPT Beam equipment as ISM devices and has</w:t>
        </w:r>
      </w:ins>
      <w:ins w:id="259" w:author="USA" w:date="2021-07-27T17:21:00Z">
        <w:r w:rsidR="00292A16">
          <w:t xml:space="preserve"> </w:t>
        </w:r>
      </w:ins>
      <w:ins w:id="260" w:author="michael marcus" w:date="2021-07-21T17:14:00Z">
        <w:r>
          <w:t xml:space="preserve">implemented the ISM bands OOBE requirement </w:t>
        </w:r>
        <w:del w:id="261" w:author="USA" w:date="2021-07-27T17:21:00Z">
          <w:r w:rsidDel="00292A16">
            <w:delText>ot</w:delText>
          </w:r>
        </w:del>
      </w:ins>
      <w:ins w:id="262" w:author="USA" w:date="2021-07-27T17:21:00Z">
        <w:r w:rsidR="00292A16">
          <w:t>to</w:t>
        </w:r>
      </w:ins>
      <w:ins w:id="263" w:author="michael marcus" w:date="2021-07-21T17:14:00Z">
        <w:r>
          <w:t xml:space="preserve"> protect allocated services by esta</w:t>
        </w:r>
      </w:ins>
      <w:ins w:id="264" w:author="michael marcus" w:date="2021-07-21T17:15:00Z">
        <w:r>
          <w:t xml:space="preserve">blished a </w:t>
        </w:r>
      </w:ins>
      <w:ins w:id="265" w:author="michael marcus" w:date="2021-07-21T17:17:00Z">
        <w:r>
          <w:t xml:space="preserve">field </w:t>
        </w:r>
      </w:ins>
      <w:ins w:id="266" w:author="michael marcus" w:date="2021-07-21T17:15:00Z">
        <w:r>
          <w:t>limit</w:t>
        </w:r>
      </w:ins>
      <w:ins w:id="267" w:author="michael marcus" w:date="2021-07-21T17:17:00Z">
        <w:r>
          <w:t xml:space="preserve"> f</w:t>
        </w:r>
      </w:ins>
      <w:ins w:id="268" w:author="michael marcus" w:date="2021-07-21T17:18:00Z">
        <w:r>
          <w:t>o</w:t>
        </w:r>
      </w:ins>
      <w:ins w:id="269" w:author="michael marcus" w:date="2021-07-21T17:17:00Z">
        <w:r>
          <w:t>r the case</w:t>
        </w:r>
      </w:ins>
      <w:ins w:id="270" w:author="michael marcus" w:date="2021-07-21T17:18:00Z">
        <w:r>
          <w:t xml:space="preserve"> </w:t>
        </w:r>
      </w:ins>
      <w:ins w:id="271" w:author="michael marcus" w:date="2021-07-21T17:17:00Z">
        <w:r>
          <w:t>of ISM equipment less than 500</w:t>
        </w:r>
      </w:ins>
      <w:ins w:id="272" w:author="michael marcus" w:date="2021-07-21T17:18:00Z">
        <w:r>
          <w:t>W</w:t>
        </w:r>
      </w:ins>
      <w:ins w:id="273" w:author="michael marcus" w:date="2021-07-21T17:15:00Z">
        <w:r>
          <w:t xml:space="preserve"> </w:t>
        </w:r>
      </w:ins>
      <w:ins w:id="274" w:author="michael marcus" w:date="2021-07-21T17:18:00Z">
        <w:r>
          <w:t xml:space="preserve">RF power of </w:t>
        </w:r>
      </w:ins>
      <w:ins w:id="275" w:author="michael marcus" w:date="2021-07-28T08:47:00Z">
        <w:r w:rsidR="007145F2">
          <w:t>25</w:t>
        </w:r>
      </w:ins>
      <w:ins w:id="276" w:author="michael marcus" w:date="2021-07-21T17:19:00Z">
        <w:r>
          <w:t xml:space="preserve"> </w:t>
        </w:r>
      </w:ins>
      <w:ins w:id="277" w:author="michael marcus" w:date="2021-07-21T17:18:00Z">
        <w:r>
          <w:sym w:font="Symbol" w:char="F06D"/>
        </w:r>
      </w:ins>
      <w:ins w:id="278" w:author="michael marcus" w:date="2021-07-21T17:19:00Z">
        <w:r>
          <w:t>V/m at a measurement distance of 300m and a measurement bandwidth of 1 MHz</w:t>
        </w:r>
      </w:ins>
      <w:ins w:id="279" w:author="michael marcus" w:date="2021-07-30T13:57:00Z">
        <w:r w:rsidR="0026702F">
          <w:t xml:space="preserve"> in 47 C.F.R </w:t>
        </w:r>
      </w:ins>
      <w:ins w:id="280" w:author="michael marcus" w:date="2021-07-30T13:58:00Z">
        <w:r w:rsidR="0026702F" w:rsidRPr="0026702F">
          <w:t>§18.305</w:t>
        </w:r>
      </w:ins>
      <w:ins w:id="281" w:author="michael marcus" w:date="2021-07-21T17:19:00Z">
        <w:r>
          <w:t>.</w:t>
        </w:r>
      </w:ins>
      <w:ins w:id="282" w:author="michael marcus" w:date="2021-07-27T16:28:00Z">
        <w:r w:rsidR="00D84EB6">
          <w:t xml:space="preserve">  This is equivalent to a devices EIRP in the passive band of </w:t>
        </w:r>
      </w:ins>
      <w:ins w:id="283" w:author="michael marcus" w:date="2021-07-27T16:30:00Z">
        <w:r w:rsidR="00D84EB6" w:rsidRPr="00D84EB6">
          <w:t>57.27</w:t>
        </w:r>
        <w:r w:rsidR="00D84EB6">
          <w:t xml:space="preserve"> </w:t>
        </w:r>
        <w:r w:rsidR="00D84EB6" w:rsidRPr="00D84EB6">
          <w:t>dB(W/MHz)</w:t>
        </w:r>
        <w:r w:rsidR="00D84EB6">
          <w:t>.</w:t>
        </w:r>
      </w:ins>
      <w:ins w:id="284" w:author="USA" w:date="2021-07-27T17:23:00Z">
        <w:r w:rsidR="00292A16">
          <w:t xml:space="preserve"> </w:t>
        </w:r>
      </w:ins>
    </w:p>
    <w:p w14:paraId="76F3EB21" w14:textId="052A8671" w:rsidR="004E7716" w:rsidRDefault="004E7716" w:rsidP="008B5508">
      <w:pPr>
        <w:rPr>
          <w:ins w:id="285" w:author="michael marcus" w:date="2021-07-28T17:12:00Z"/>
        </w:rPr>
      </w:pPr>
    </w:p>
    <w:p w14:paraId="11E02E67" w14:textId="6BD87EB5" w:rsidR="009012C8" w:rsidRPr="00FA645E" w:rsidRDefault="009012C8" w:rsidP="009012C8">
      <w:pPr>
        <w:pStyle w:val="Heading1"/>
        <w:rPr>
          <w:ins w:id="286" w:author="michael marcus" w:date="2021-07-28T17:12:00Z"/>
          <w:sz w:val="24"/>
        </w:rPr>
      </w:pPr>
      <w:ins w:id="287" w:author="michael marcus" w:date="2021-07-28T17:12:00Z">
        <w:r w:rsidRPr="00FA645E">
          <w:rPr>
            <w:sz w:val="24"/>
          </w:rPr>
          <w:t>A2.1</w:t>
        </w:r>
        <w:r w:rsidRPr="00FA645E">
          <w:rPr>
            <w:sz w:val="24"/>
          </w:rPr>
          <w:tab/>
        </w:r>
      </w:ins>
      <w:ins w:id="288" w:author="michael marcus" w:date="2021-07-28T17:13:00Z">
        <w:r>
          <w:rPr>
            <w:sz w:val="24"/>
          </w:rPr>
          <w:t>Modelling impact of 24 GHz WPT beam devices on EESS (passive) systems</w:t>
        </w:r>
      </w:ins>
      <w:ins w:id="289" w:author="michael marcus" w:date="2021-07-28T17:12:00Z">
        <w:r w:rsidRPr="00FA645E">
          <w:rPr>
            <w:sz w:val="24"/>
          </w:rPr>
          <w:t>.</w:t>
        </w:r>
      </w:ins>
    </w:p>
    <w:p w14:paraId="4B744AAF" w14:textId="77777777" w:rsidR="009012C8" w:rsidRDefault="009012C8" w:rsidP="008B5508">
      <w:pPr>
        <w:rPr>
          <w:ins w:id="290" w:author="michael marcus" w:date="2021-07-28T11:18:00Z"/>
        </w:rPr>
      </w:pPr>
    </w:p>
    <w:p w14:paraId="69C3F3C1" w14:textId="4562CAA8" w:rsidR="004E7716" w:rsidRDefault="004E7716" w:rsidP="008B5508">
      <w:pPr>
        <w:rPr>
          <w:ins w:id="291" w:author="michael marcus" w:date="2021-07-29T11:11:00Z"/>
        </w:rPr>
      </w:pPr>
      <w:ins w:id="292" w:author="michael marcus" w:date="2021-07-28T11:18:00Z">
        <w:r>
          <w:t xml:space="preserve">OOBE emissions from </w:t>
        </w:r>
      </w:ins>
      <w:ins w:id="293" w:author="michael marcus" w:date="2021-07-28T11:19:00Z">
        <w:r>
          <w:t xml:space="preserve">WPT Beam devices being developed in USA for 24.1-24.15 GHz are low, </w:t>
        </w:r>
      </w:ins>
      <w:ins w:id="294" w:author="michael marcus" w:date="2021-07-28T11:20:00Z">
        <w:r>
          <w:rPr>
            <w:i/>
            <w:iCs/>
          </w:rPr>
          <w:t>e.g.</w:t>
        </w:r>
      </w:ins>
      <w:ins w:id="295" w:author="michael marcus" w:date="2021-07-28T11:19:00Z">
        <w:r>
          <w:t xml:space="preserve"> compared to the case of 24 GHz IMT </w:t>
        </w:r>
      </w:ins>
      <w:ins w:id="296" w:author="michael marcus" w:date="2021-07-28T11:20:00Z">
        <w:r>
          <w:t>transmissions, for several reasons.</w:t>
        </w:r>
      </w:ins>
      <w:ins w:id="297" w:author="michael marcus" w:date="2021-07-28T11:21:00Z">
        <w:r>
          <w:t xml:space="preserve">  The transmission</w:t>
        </w:r>
      </w:ins>
      <w:ins w:id="298" w:author="michael marcus" w:date="2021-07-29T11:15:00Z">
        <w:r w:rsidR="00BF6CCC">
          <w:t>s</w:t>
        </w:r>
      </w:ins>
      <w:ins w:id="299" w:author="michael marcus" w:date="2021-07-28T11:21:00Z">
        <w:r>
          <w:t xml:space="preserve"> are low in bandwidth compared to their separation from the nearby passive band.  In this case the band separation is &gt;100 MHz</w:t>
        </w:r>
      </w:ins>
      <w:ins w:id="300" w:author="michael marcus" w:date="2021-07-28T11:22:00Z">
        <w:r>
          <w:t xml:space="preserve"> while the bandwidth of the WPT Beam emission is &lt;10 MHz so the passive bands is more than 10 half bandwidths away.</w:t>
        </w:r>
      </w:ins>
      <w:ins w:id="301" w:author="michael marcus" w:date="2021-07-28T11:23:00Z">
        <w:r>
          <w:t xml:space="preserve"> Only indoor use with downward pointing </w:t>
        </w:r>
      </w:ins>
      <w:ins w:id="302" w:author="michael marcus" w:date="2021-07-28T11:24:00Z">
        <w:r>
          <w:t>well focused</w:t>
        </w:r>
      </w:ins>
      <w:ins w:id="303" w:author="Behrooz Abiri" w:date="2021-07-28T18:24:00Z">
        <w:r w:rsidR="00365545">
          <w:t xml:space="preserve"> </w:t>
        </w:r>
      </w:ins>
      <w:ins w:id="304" w:author="michael marcus" w:date="2021-07-28T11:23:00Z">
        <w:r>
          <w:t>anten</w:t>
        </w:r>
      </w:ins>
      <w:ins w:id="305" w:author="michael marcus" w:date="2021-07-28T11:24:00Z">
        <w:r>
          <w:t>n</w:t>
        </w:r>
      </w:ins>
      <w:ins w:id="306" w:author="michael marcus" w:date="2021-07-28T11:23:00Z">
        <w:r>
          <w:t xml:space="preserve">as is being </w:t>
        </w:r>
      </w:ins>
      <w:ins w:id="307" w:author="michael marcus" w:date="2021-07-28T11:24:00Z">
        <w:r>
          <w:t>considered.</w:t>
        </w:r>
        <w:r w:rsidR="00F458BB">
          <w:t xml:space="preserve">  The antennas have multiple elements each with</w:t>
        </w:r>
      </w:ins>
      <w:ins w:id="308" w:author="michael marcus" w:date="2021-07-28T11:25:00Z">
        <w:r w:rsidR="00F458BB">
          <w:t xml:space="preserve"> amplifiers and</w:t>
        </w:r>
      </w:ins>
      <w:ins w:id="309" w:author="michael marcus" w:date="2021-07-28T11:24:00Z">
        <w:r w:rsidR="00F458BB">
          <w:t xml:space="preserve"> frequency oscilla</w:t>
        </w:r>
      </w:ins>
      <w:ins w:id="310" w:author="michael marcus" w:date="2021-07-28T11:25:00Z">
        <w:r w:rsidR="00F458BB">
          <w:t>tors that d</w:t>
        </w:r>
        <w:del w:id="311" w:author="Behrooz Abiri" w:date="2021-07-28T18:25:00Z">
          <w:r w:rsidR="00F458BB" w:rsidDel="00687C6F">
            <w:delText>e</w:delText>
          </w:r>
        </w:del>
        <w:r w:rsidR="00F458BB">
          <w:t xml:space="preserve">rive the center frequency of </w:t>
        </w:r>
      </w:ins>
      <w:ins w:id="312" w:author="michael marcus" w:date="2021-07-28T11:26:00Z">
        <w:r w:rsidR="00F458BB">
          <w:t>transmissions</w:t>
        </w:r>
      </w:ins>
      <w:ins w:id="313" w:author="michael marcus" w:date="2021-07-28T11:25:00Z">
        <w:r w:rsidR="00F458BB">
          <w:t xml:space="preserve"> from a reference frequency that is much lower.</w:t>
        </w:r>
      </w:ins>
      <w:ins w:id="314" w:author="michael marcus" w:date="2021-07-28T11:26:00Z">
        <w:r w:rsidR="00F458BB">
          <w:t xml:space="preserve">  As a result, while the cent</w:t>
        </w:r>
        <w:del w:id="315" w:author="Behrooz Abiri" w:date="2021-07-28T18:25:00Z">
          <w:r w:rsidR="00F458BB" w:rsidDel="00687C6F">
            <w:delText>r</w:delText>
          </w:r>
        </w:del>
        <w:r w:rsidR="00F458BB">
          <w:t>er frequencies of each element are in phase and permit focusing by changing the amplitude and phase</w:t>
        </w:r>
      </w:ins>
      <w:ins w:id="316" w:author="michael marcus" w:date="2021-07-28T11:27:00Z">
        <w:r w:rsidR="00F458BB">
          <w:t xml:space="preserve"> of transmission from each element, for frequencies more than 100 MHz away from the center frequency the phase noi</w:t>
        </w:r>
      </w:ins>
      <w:ins w:id="317" w:author="michael marcus" w:date="2021-07-28T11:28:00Z">
        <w:r w:rsidR="00F458BB">
          <w:t>se of the emissions are uncorrelated so their OOBE do no focus</w:t>
        </w:r>
      </w:ins>
      <w:ins w:id="318" w:author="michael marcus" w:date="2021-07-28T11:29:00Z">
        <w:r w:rsidR="00F458BB">
          <w:t xml:space="preserve"> and the antenna</w:t>
        </w:r>
      </w:ins>
      <w:ins w:id="319" w:author="Behrooz Abiri" w:date="2021-07-28T18:26:00Z">
        <w:r w:rsidR="004B1DA3">
          <w:t xml:space="preserve"> array</w:t>
        </w:r>
      </w:ins>
      <w:ins w:id="320" w:author="michael marcus" w:date="2021-07-28T11:29:00Z">
        <w:r w:rsidR="00F458BB">
          <w:t xml:space="preserve"> has </w:t>
        </w:r>
      </w:ins>
      <w:ins w:id="321" w:author="michael marcus" w:date="2021-07-29T11:13:00Z">
        <w:r w:rsidR="00674570">
          <w:t>little</w:t>
        </w:r>
      </w:ins>
      <w:ins w:id="322" w:author="michael marcus" w:date="2021-07-28T11:29:00Z">
        <w:r w:rsidR="00F458BB">
          <w:t xml:space="preserve"> gain for </w:t>
        </w:r>
      </w:ins>
      <w:ins w:id="323" w:author="michael marcus" w:date="2021-07-29T11:13:00Z">
        <w:r w:rsidR="00674570">
          <w:t>such OOBE.</w:t>
        </w:r>
      </w:ins>
      <w:ins w:id="324" w:author="michael marcus" w:date="2021-07-28T11:30:00Z">
        <w:r w:rsidR="00F458BB">
          <w:t xml:space="preserve">  This is </w:t>
        </w:r>
      </w:ins>
      <w:ins w:id="325" w:author="michael marcus" w:date="2021-07-29T11:13:00Z">
        <w:r w:rsidR="00674570">
          <w:t>illustrated</w:t>
        </w:r>
      </w:ins>
      <w:ins w:id="326" w:author="michael marcus" w:date="2021-07-28T11:30:00Z">
        <w:r w:rsidR="00F458BB">
          <w:t xml:space="preserve"> below </w:t>
        </w:r>
      </w:ins>
    </w:p>
    <w:p w14:paraId="076F2CFF" w14:textId="15AA2F5B" w:rsidR="00674570" w:rsidRPr="001F7540" w:rsidRDefault="00674570" w:rsidP="00674570">
      <w:pPr>
        <w:pStyle w:val="FigureNo"/>
        <w:rPr>
          <w:ins w:id="327" w:author="michael marcus" w:date="2021-07-29T11:11:00Z"/>
        </w:rPr>
      </w:pPr>
      <w:ins w:id="328" w:author="michael marcus" w:date="2021-07-29T11:11:00Z">
        <w:r w:rsidRPr="001F7540">
          <w:t xml:space="preserve">Figure </w:t>
        </w:r>
        <w:r>
          <w:t>A2.1</w:t>
        </w:r>
        <w:r w:rsidRPr="001F7540">
          <w:t xml:space="preserve"> </w:t>
        </w:r>
      </w:ins>
    </w:p>
    <w:p w14:paraId="4F1DF4CC" w14:textId="0759214D" w:rsidR="00674570" w:rsidRPr="001F7540" w:rsidRDefault="00674570" w:rsidP="00674570">
      <w:pPr>
        <w:pStyle w:val="Figuretitle"/>
        <w:rPr>
          <w:ins w:id="329" w:author="michael marcus" w:date="2021-07-29T11:11:00Z"/>
        </w:rPr>
      </w:pPr>
      <w:ins w:id="330" w:author="michael marcus" w:date="2021-07-29T11:11:00Z">
        <w:r w:rsidRPr="001F7540">
          <w:t xml:space="preserve"> In-</w:t>
        </w:r>
        <w:proofErr w:type="gramStart"/>
        <w:r w:rsidRPr="001F7540">
          <w:t xml:space="preserve">band </w:t>
        </w:r>
        <w:r>
          <w:t xml:space="preserve"> and</w:t>
        </w:r>
        <w:proofErr w:type="gramEnd"/>
        <w:r>
          <w:t xml:space="preserve"> out-of-band radiation patterns</w:t>
        </w:r>
      </w:ins>
    </w:p>
    <w:p w14:paraId="74CD6A2D" w14:textId="77777777" w:rsidR="00674570" w:rsidRDefault="00674570" w:rsidP="008B5508">
      <w:pPr>
        <w:rPr>
          <w:ins w:id="331" w:author="michael marcus" w:date="2021-07-29T11:10:00Z"/>
        </w:rPr>
      </w:pPr>
    </w:p>
    <w:p w14:paraId="7C2C1509" w14:textId="3BF112A6" w:rsidR="00674570" w:rsidRDefault="00674570">
      <w:pPr>
        <w:jc w:val="center"/>
        <w:rPr>
          <w:ins w:id="332" w:author="michael marcus" w:date="2021-07-29T11:10:00Z"/>
        </w:rPr>
        <w:pPrChange w:id="333" w:author="michael marcus" w:date="2021-07-29T11:12:00Z">
          <w:pPr/>
        </w:pPrChange>
      </w:pPr>
      <w:ins w:id="334" w:author="michael marcus" w:date="2021-07-29T11:12:00Z">
        <w:r>
          <w:rPr>
            <w:noProof/>
            <w:lang w:eastAsia="en-US"/>
          </w:rPr>
          <w:drawing>
            <wp:inline distT="0" distB="0" distL="0" distR="0" wp14:anchorId="2A652F3E" wp14:editId="0135B506">
              <wp:extent cx="3680691" cy="2352221"/>
              <wp:effectExtent l="0" t="0" r="254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p>
    <w:p w14:paraId="447253AC" w14:textId="77777777" w:rsidR="00674570" w:rsidRDefault="00674570" w:rsidP="008B5508">
      <w:pPr>
        <w:rPr>
          <w:ins w:id="335" w:author="michael marcus" w:date="2021-07-28T11:31:00Z"/>
        </w:rPr>
      </w:pPr>
    </w:p>
    <w:p w14:paraId="04A31A6F" w14:textId="0FCCE52E" w:rsidR="00F458BB" w:rsidRDefault="00F458BB" w:rsidP="008B5508">
      <w:pPr>
        <w:rPr>
          <w:ins w:id="336" w:author="michael marcus" w:date="2021-07-28T11:31:00Z"/>
        </w:rPr>
      </w:pPr>
    </w:p>
    <w:p w14:paraId="4280BF85" w14:textId="77777777" w:rsidR="00F458BB" w:rsidRDefault="00F458BB" w:rsidP="008B5508">
      <w:pPr>
        <w:rPr>
          <w:ins w:id="337" w:author="michael marcus" w:date="2021-07-28T11:30:00Z"/>
        </w:rPr>
      </w:pPr>
    </w:p>
    <w:p w14:paraId="3D8A4649" w14:textId="2945BC9C" w:rsidR="00370774" w:rsidRDefault="009933F8" w:rsidP="008B5508">
      <w:pPr>
        <w:rPr>
          <w:ins w:id="338" w:author="michael marcus" w:date="2021-07-30T14:00:00Z"/>
        </w:rPr>
      </w:pPr>
      <w:ins w:id="339" w:author="michael marcus" w:date="2021-07-30T14:00:00Z">
        <w:r w:rsidRPr="009933F8">
          <w:lastRenderedPageBreak/>
          <w:t xml:space="preserve">Table A2.1 gives the calculations to predict how much of this power reaches an EESS (passive) satellite of various types as shown in the right 4 columns under assumption that all transmitting units are indoors and are pointing downward.  (The 4 columns show the 2 worst results for satellite impact using satellite parameters from both the current version of RS.1861 as well as the draft update in the current 7C Chairman’s report.) </w:t>
        </w:r>
      </w:ins>
      <w:ins w:id="340" w:author="USA" w:date="2021-07-27T17:25:00Z">
        <w:del w:id="341" w:author="michael marcus" w:date="2021-07-30T14:00:00Z">
          <w:r w:rsidR="004946F8" w:rsidDel="009933F8">
            <w:delText>calculations</w:delText>
          </w:r>
        </w:del>
      </w:ins>
      <w:ins w:id="342" w:author="Behrooz Abiri" w:date="2021-07-28T18:26:00Z">
        <w:del w:id="343" w:author="michael marcus" w:date="2021-07-30T14:00:00Z">
          <w:r w:rsidR="004B1DA3" w:rsidDel="009933F8">
            <w:delText>n</w:delText>
          </w:r>
        </w:del>
      </w:ins>
    </w:p>
    <w:p w14:paraId="7361708E" w14:textId="77777777" w:rsidR="009933F8" w:rsidRDefault="009933F8" w:rsidP="008B5508">
      <w:pPr>
        <w:rPr>
          <w:ins w:id="344" w:author="michael marcus" w:date="2021-07-27T16:39:00Z"/>
        </w:rPr>
      </w:pPr>
    </w:p>
    <w:p w14:paraId="3EB125D9" w14:textId="36085463" w:rsidR="00423581" w:rsidRDefault="00370774" w:rsidP="008B5508">
      <w:pPr>
        <w:rPr>
          <w:ins w:id="345" w:author="michael marcus" w:date="2021-07-27T16:41:00Z"/>
        </w:rPr>
      </w:pPr>
      <w:ins w:id="346" w:author="michael marcus" w:date="2021-07-27T16:39:00Z">
        <w:r>
          <w:t>A</w:t>
        </w:r>
      </w:ins>
      <w:ins w:id="347" w:author="michael marcus" w:date="2021-07-27T16:33:00Z">
        <w:r w:rsidR="00D84EB6">
          <w:t>ll po</w:t>
        </w:r>
      </w:ins>
      <w:ins w:id="348" w:author="michael marcus" w:date="2021-07-27T16:34:00Z">
        <w:r w:rsidR="00D84EB6">
          <w:t>w</w:t>
        </w:r>
      </w:ins>
      <w:ins w:id="349" w:author="michael marcus" w:date="2021-07-27T16:33:00Z">
        <w:r w:rsidR="00D84EB6">
          <w:t>er reaching the satellite must go through both a reflection in the room where the device is used as well as having a</w:t>
        </w:r>
      </w:ins>
      <w:ins w:id="350" w:author="michael marcus" w:date="2021-07-27T16:34:00Z">
        <w:r w:rsidR="00D84EB6">
          <w:t>ttenuation through the building structure.</w:t>
        </w:r>
      </w:ins>
      <w:ins w:id="351" w:author="michael marcus" w:date="2021-07-27T16:39:00Z">
        <w:r>
          <w:t xml:space="preserve">  </w:t>
        </w:r>
      </w:ins>
      <w:ins w:id="352" w:author="michael marcus" w:date="2021-07-27T16:34:00Z">
        <w:r w:rsidR="00423581">
          <w:t xml:space="preserve">In </w:t>
        </w:r>
      </w:ins>
      <w:ins w:id="353" w:author="michael marcus" w:date="2021-07-27T16:35:00Z">
        <w:r w:rsidR="00423581">
          <w:t xml:space="preserve">very high </w:t>
        </w:r>
      </w:ins>
      <w:ins w:id="354" w:author="michael marcus" w:date="2021-07-28T17:14:00Z">
        <w:r w:rsidR="009012C8">
          <w:t xml:space="preserve">population </w:t>
        </w:r>
      </w:ins>
      <w:ins w:id="355" w:author="michael marcus" w:date="2021-07-27T16:35:00Z">
        <w:r w:rsidR="00423581">
          <w:t xml:space="preserve">density areas with multistory buildings this model is conservative in that it does not address the </w:t>
        </w:r>
      </w:ins>
      <w:ins w:id="356" w:author="michael marcus" w:date="2021-07-27T16:36:00Z">
        <w:r w:rsidR="00423581">
          <w:t>vertical</w:t>
        </w:r>
      </w:ins>
      <w:ins w:id="357" w:author="michael marcus" w:date="2021-07-27T16:35:00Z">
        <w:r w:rsidR="00423581">
          <w:t xml:space="preserve"> loss a signal would have if</w:t>
        </w:r>
      </w:ins>
      <w:ins w:id="358" w:author="michael marcus" w:date="2021-07-27T16:36:00Z">
        <w:r w:rsidR="00423581">
          <w:t xml:space="preserve"> it was several floors down from the building roof. Nor does if account for signal blockage from nearby buildings.</w:t>
        </w:r>
      </w:ins>
    </w:p>
    <w:p w14:paraId="6A2072A2" w14:textId="79DA9268" w:rsidR="00370774" w:rsidRDefault="00370774" w:rsidP="008B5508">
      <w:pPr>
        <w:rPr>
          <w:ins w:id="359" w:author="michael marcus" w:date="2021-07-27T16:41:00Z"/>
        </w:rPr>
      </w:pPr>
    </w:p>
    <w:p w14:paraId="64835D22" w14:textId="564A3087" w:rsidR="0028094B" w:rsidRDefault="00370774" w:rsidP="008B5508">
      <w:pPr>
        <w:rPr>
          <w:ins w:id="360" w:author="michael marcus" w:date="2021-07-27T16:25:00Z"/>
        </w:rPr>
      </w:pPr>
      <w:ins w:id="361" w:author="michael marcus" w:date="2021-07-27T16:42:00Z">
        <w:r>
          <w:t xml:space="preserve">In all 4 cases considered the </w:t>
        </w:r>
      </w:ins>
      <w:ins w:id="362" w:author="michael marcus" w:date="2021-07-27T16:43:00Z">
        <w:r>
          <w:t xml:space="preserve">maximum </w:t>
        </w:r>
      </w:ins>
      <w:ins w:id="363" w:author="michael marcus" w:date="2021-07-27T16:42:00Z">
        <w:r>
          <w:t xml:space="preserve">WPT beam </w:t>
        </w:r>
      </w:ins>
      <w:ins w:id="364" w:author="michael marcus" w:date="2021-07-27T16:43:00Z">
        <w:r>
          <w:t>transmitter density under</w:t>
        </w:r>
      </w:ins>
      <w:ins w:id="365" w:author="michael marcus" w:date="2021-07-27T16:44:00Z">
        <w:r>
          <w:t xml:space="preserve"> the</w:t>
        </w:r>
      </w:ins>
      <w:ins w:id="366" w:author="michael marcus" w:date="2021-07-27T16:43:00Z">
        <w:r>
          <w:t xml:space="preserve"> above assumptions</w:t>
        </w:r>
      </w:ins>
      <w:ins w:id="367" w:author="michael marcus" w:date="2021-07-27T16:44:00Z">
        <w:r>
          <w:t xml:space="preserve"> </w:t>
        </w:r>
      </w:ins>
      <w:ins w:id="368" w:author="michael marcus" w:date="2021-07-27T16:43:00Z">
        <w:r>
          <w:t>that</w:t>
        </w:r>
      </w:ins>
      <w:ins w:id="369" w:author="michael marcus" w:date="2021-07-27T16:44:00Z">
        <w:r>
          <w:t xml:space="preserve"> is consistent with the RS.2017 protection goals </w:t>
        </w:r>
      </w:ins>
      <w:ins w:id="370" w:author="michael marcus" w:date="2021-07-27T16:42:00Z">
        <w:r>
          <w:t>is shown to be in the order o</w:t>
        </w:r>
      </w:ins>
      <w:ins w:id="371" w:author="michael marcus" w:date="2021-07-27T16:43:00Z">
        <w:r>
          <w:t>f</w:t>
        </w:r>
      </w:ins>
      <w:ins w:id="372" w:author="michael marcus" w:date="2021-07-27T16:42:00Z">
        <w:r>
          <w:t xml:space="preserve"> 8000</w:t>
        </w:r>
      </w:ins>
      <w:ins w:id="373" w:author="michael marcus" w:date="2021-07-27T16:43:00Z">
        <w:r>
          <w:t xml:space="preserve"> units/sq. km.</w:t>
        </w:r>
      </w:ins>
      <w:ins w:id="374" w:author="michael marcus" w:date="2021-07-27T16:45:00Z">
        <w:r>
          <w:t xml:space="preserve">  As </w:t>
        </w:r>
      </w:ins>
      <w:ins w:id="375" w:author="michael marcus" w:date="2021-07-27T16:46:00Z">
        <w:r>
          <w:t>mentioned</w:t>
        </w:r>
      </w:ins>
      <w:ins w:id="376" w:author="michael marcus" w:date="2021-07-27T16:45:00Z">
        <w:r>
          <w:t xml:space="preserve"> above this would be larger in the case of </w:t>
        </w:r>
      </w:ins>
      <w:ins w:id="377" w:author="michael marcus" w:date="2021-07-27T16:46:00Z">
        <w:r>
          <w:t>multistory</w:t>
        </w:r>
      </w:ins>
      <w:ins w:id="378" w:author="michael marcus" w:date="2021-07-27T16:45:00Z">
        <w:r>
          <w:t xml:space="preserve"> buildings</w:t>
        </w:r>
      </w:ins>
      <w:ins w:id="379" w:author="michael marcus" w:date="2021-07-27T16:46:00Z">
        <w:r>
          <w:t xml:space="preserve"> by there is no generally accepted building attenuation for computing the increased attenuation at high elevation angles in that case</w:t>
        </w:r>
      </w:ins>
      <w:ins w:id="380" w:author="michael marcus" w:date="2021-07-27T16:47:00Z">
        <w:r>
          <w:t>.</w:t>
        </w:r>
      </w:ins>
    </w:p>
    <w:p w14:paraId="6365505F" w14:textId="78627F92" w:rsidR="0028094B" w:rsidRPr="001D77B1" w:rsidRDefault="0028094B" w:rsidP="0028094B">
      <w:pPr>
        <w:pStyle w:val="TableNo"/>
        <w:rPr>
          <w:ins w:id="381" w:author="michael marcus" w:date="2021-07-27T16:25:00Z"/>
        </w:rPr>
      </w:pPr>
      <w:ins w:id="382" w:author="michael marcus" w:date="2021-07-27T16:25:00Z">
        <w:r w:rsidRPr="001D77B1">
          <w:t>Table A</w:t>
        </w:r>
      </w:ins>
      <w:ins w:id="383" w:author="michael marcus" w:date="2021-07-27T16:26:00Z">
        <w:r>
          <w:t>2</w:t>
        </w:r>
      </w:ins>
      <w:ins w:id="384" w:author="michael marcus" w:date="2021-07-27T16:25:00Z">
        <w:r>
          <w:t>.1</w:t>
        </w:r>
      </w:ins>
    </w:p>
    <w:p w14:paraId="40C9314A" w14:textId="0C385D92" w:rsidR="0028094B" w:rsidRPr="001D77B1" w:rsidRDefault="0028094B" w:rsidP="0028094B">
      <w:pPr>
        <w:pStyle w:val="Tabletitle"/>
        <w:rPr>
          <w:ins w:id="385" w:author="michael marcus" w:date="2021-07-27T16:25:00Z"/>
        </w:rPr>
      </w:pPr>
      <w:ins w:id="386" w:author="michael marcus" w:date="2021-07-27T16:26:00Z">
        <w:r>
          <w:t>Power budget for</w:t>
        </w:r>
        <w:r w:rsidR="00D84EB6">
          <w:t xml:space="preserve"> WPT</w:t>
        </w:r>
      </w:ins>
      <w:ins w:id="387" w:author="michael marcus" w:date="2021-07-27T16:27:00Z">
        <w:r w:rsidR="00D84EB6">
          <w:t xml:space="preserve"> Beam impact on EESS (passive) satellites and transmitter spatial density </w:t>
        </w:r>
        <w:proofErr w:type="spellStart"/>
        <w:r w:rsidR="00D84EB6">
          <w:t>likti</w:t>
        </w:r>
        <w:proofErr w:type="spellEnd"/>
        <w:r w:rsidR="00D84EB6">
          <w:t xml:space="preserve"> for meeting RS.2017 protection go</w:t>
        </w:r>
      </w:ins>
      <w:ins w:id="388" w:author="michael marcus" w:date="2021-07-27T16:28:00Z">
        <w:r w:rsidR="00D84EB6">
          <w:t>als</w:t>
        </w:r>
      </w:ins>
    </w:p>
    <w:p w14:paraId="674BD633" w14:textId="77777777" w:rsidR="0028094B" w:rsidRPr="0028094B" w:rsidRDefault="0028094B" w:rsidP="008B5508">
      <w:pPr>
        <w:rPr>
          <w:ins w:id="389" w:author="michael marcus" w:date="2021-07-27T10:09:00Z"/>
          <w:lang w:val="en-GB"/>
          <w:rPrChange w:id="390" w:author="michael marcus" w:date="2021-07-27T16:26:00Z">
            <w:rPr>
              <w:ins w:id="391" w:author="michael marcus" w:date="2021-07-27T10:09:00Z"/>
            </w:rPr>
          </w:rPrChange>
        </w:rPr>
      </w:pPr>
    </w:p>
    <w:tbl>
      <w:tblPr>
        <w:tblW w:w="10350" w:type="dxa"/>
        <w:tblLook w:val="04A0" w:firstRow="1" w:lastRow="0" w:firstColumn="1" w:lastColumn="0" w:noHBand="0" w:noVBand="1"/>
      </w:tblPr>
      <w:tblGrid>
        <w:gridCol w:w="3330"/>
        <w:gridCol w:w="1890"/>
        <w:gridCol w:w="1710"/>
        <w:gridCol w:w="1710"/>
        <w:gridCol w:w="1710"/>
        <w:tblGridChange w:id="392">
          <w:tblGrid>
            <w:gridCol w:w="3330"/>
            <w:gridCol w:w="1890"/>
            <w:gridCol w:w="1710"/>
            <w:gridCol w:w="1710"/>
            <w:gridCol w:w="1710"/>
            <w:gridCol w:w="4030"/>
          </w:tblGrid>
        </w:tblGridChange>
      </w:tblGrid>
      <w:tr w:rsidR="009933F8" w:rsidRPr="00370774" w14:paraId="610DC488" w14:textId="77777777" w:rsidTr="003539C7">
        <w:trPr>
          <w:trHeight w:val="600"/>
          <w:tblHeader/>
          <w:ins w:id="393" w:author="michael marcus" w:date="2021-07-27T10:09:00Z"/>
        </w:trPr>
        <w:tc>
          <w:tcPr>
            <w:tcW w:w="3330" w:type="dxa"/>
            <w:tcBorders>
              <w:top w:val="nil"/>
              <w:left w:val="nil"/>
              <w:bottom w:val="nil"/>
              <w:right w:val="nil"/>
            </w:tcBorders>
            <w:shd w:val="clear" w:color="auto" w:fill="auto"/>
            <w:vAlign w:val="center"/>
            <w:hideMark/>
          </w:tcPr>
          <w:p w14:paraId="235D455B" w14:textId="77777777" w:rsidR="009933F8" w:rsidRPr="00370774" w:rsidRDefault="009933F8">
            <w:pPr>
              <w:rPr>
                <w:ins w:id="394" w:author="michael marcus" w:date="2021-07-27T10:09:00Z"/>
                <w:sz w:val="18"/>
                <w:szCs w:val="18"/>
                <w:rPrChange w:id="395" w:author="michael marcus" w:date="2021-07-27T16:40:00Z">
                  <w:rPr>
                    <w:ins w:id="396" w:author="michael marcus" w:date="2021-07-27T10:09:00Z"/>
                    <w:sz w:val="20"/>
                  </w:rPr>
                </w:rPrChange>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7D3A9C" w14:textId="5B438C0E" w:rsidR="009933F8" w:rsidRPr="00370774" w:rsidRDefault="009933F8">
            <w:pPr>
              <w:jc w:val="center"/>
              <w:rPr>
                <w:ins w:id="397" w:author="michael marcus" w:date="2021-07-27T10:09:00Z"/>
                <w:rFonts w:ascii="Calibri" w:hAnsi="Calibri" w:cs="Calibri"/>
                <w:sz w:val="18"/>
                <w:szCs w:val="18"/>
                <w:rPrChange w:id="398" w:author="michael marcus" w:date="2021-07-27T16:40:00Z">
                  <w:rPr>
                    <w:ins w:id="399" w:author="michael marcus" w:date="2021-07-27T10:09:00Z"/>
                    <w:rFonts w:ascii="Calibri" w:hAnsi="Calibri" w:cs="Calibri"/>
                    <w:sz w:val="20"/>
                    <w:szCs w:val="20"/>
                  </w:rPr>
                </w:rPrChange>
              </w:rPr>
            </w:pPr>
            <w:ins w:id="400" w:author="michael marcus" w:date="2021-07-27T16:26:00Z">
              <w:r w:rsidRPr="00370774">
                <w:rPr>
                  <w:rFonts w:ascii="Calibri" w:hAnsi="Calibri" w:cs="Calibri"/>
                  <w:sz w:val="18"/>
                  <w:szCs w:val="18"/>
                  <w:rPrChange w:id="401" w:author="michael marcus" w:date="2021-07-27T16:40:00Z">
                    <w:rPr>
                      <w:rFonts w:ascii="Calibri" w:hAnsi="Calibri" w:cs="Calibri"/>
                      <w:sz w:val="20"/>
                      <w:szCs w:val="20"/>
                    </w:rPr>
                  </w:rPrChange>
                </w:rPr>
                <w:t>C</w:t>
              </w:r>
            </w:ins>
            <w:ins w:id="402" w:author="michael marcus" w:date="2021-07-27T10:09:00Z">
              <w:r w:rsidRPr="00370774">
                <w:rPr>
                  <w:rFonts w:ascii="Calibri" w:hAnsi="Calibri" w:cs="Calibri"/>
                  <w:sz w:val="18"/>
                  <w:szCs w:val="18"/>
                  <w:rPrChange w:id="403" w:author="michael marcus" w:date="2021-07-27T16:40:00Z">
                    <w:rPr>
                      <w:rFonts w:ascii="Calibri" w:hAnsi="Calibri" w:cs="Calibri"/>
                      <w:sz w:val="20"/>
                      <w:szCs w:val="20"/>
                    </w:rPr>
                  </w:rPrChange>
                </w:rPr>
                <w:t>urrent 7C Chairman Report</w:t>
              </w:r>
            </w:ins>
          </w:p>
        </w:tc>
        <w:tc>
          <w:tcPr>
            <w:tcW w:w="3420" w:type="dxa"/>
            <w:gridSpan w:val="2"/>
            <w:tcBorders>
              <w:top w:val="single" w:sz="4" w:space="0" w:color="auto"/>
              <w:left w:val="nil"/>
              <w:bottom w:val="single" w:sz="4" w:space="0" w:color="auto"/>
              <w:right w:val="single" w:sz="4" w:space="0" w:color="auto"/>
            </w:tcBorders>
            <w:shd w:val="clear" w:color="auto" w:fill="auto"/>
            <w:vAlign w:val="center"/>
            <w:hideMark/>
          </w:tcPr>
          <w:p w14:paraId="1BD51AA9" w14:textId="77777777" w:rsidR="009933F8" w:rsidRPr="009933F8" w:rsidRDefault="009933F8">
            <w:pPr>
              <w:jc w:val="center"/>
              <w:rPr>
                <w:ins w:id="404" w:author="michael marcus" w:date="2021-07-27T10:09:00Z"/>
                <w:rFonts w:ascii="Calibri" w:hAnsi="Calibri" w:cs="Calibri"/>
                <w:sz w:val="18"/>
                <w:szCs w:val="18"/>
              </w:rPr>
            </w:pPr>
            <w:ins w:id="405" w:author="michael marcus" w:date="2021-07-27T10:09:00Z">
              <w:r w:rsidRPr="00370774">
                <w:rPr>
                  <w:rFonts w:ascii="Calibri" w:hAnsi="Calibri" w:cs="Calibri"/>
                  <w:sz w:val="18"/>
                  <w:szCs w:val="18"/>
                  <w:rPrChange w:id="406" w:author="michael marcus" w:date="2021-07-27T16:40:00Z">
                    <w:rPr>
                      <w:rFonts w:ascii="Calibri" w:hAnsi="Calibri" w:cs="Calibri"/>
                      <w:sz w:val="20"/>
                      <w:szCs w:val="20"/>
                    </w:rPr>
                  </w:rPrChange>
                </w:rPr>
                <w:t>In force RS.1861 (2010)</w:t>
              </w:r>
            </w:ins>
          </w:p>
          <w:p w14:paraId="30C718C3" w14:textId="01E556B2" w:rsidR="009933F8" w:rsidRPr="00370774" w:rsidRDefault="009933F8">
            <w:pPr>
              <w:jc w:val="center"/>
              <w:rPr>
                <w:ins w:id="407" w:author="michael marcus" w:date="2021-07-27T10:09:00Z"/>
                <w:rFonts w:ascii="Calibri" w:hAnsi="Calibri" w:cs="Calibri"/>
                <w:sz w:val="18"/>
                <w:szCs w:val="18"/>
                <w:rPrChange w:id="408" w:author="michael marcus" w:date="2021-07-27T16:40:00Z">
                  <w:rPr>
                    <w:ins w:id="409" w:author="michael marcus" w:date="2021-07-27T10:09:00Z"/>
                    <w:rFonts w:ascii="Calibri" w:hAnsi="Calibri" w:cs="Calibri"/>
                    <w:sz w:val="20"/>
                    <w:szCs w:val="20"/>
                  </w:rPr>
                </w:rPrChange>
              </w:rPr>
            </w:pPr>
          </w:p>
        </w:tc>
      </w:tr>
      <w:tr w:rsidR="009933F8" w:rsidRPr="00370774" w14:paraId="6299A692" w14:textId="77777777" w:rsidTr="00FA6F5D">
        <w:trPr>
          <w:trHeight w:val="600"/>
          <w:tblHeader/>
          <w:ins w:id="410" w:author="michael marcus" w:date="2021-07-27T10:09:00Z"/>
        </w:trPr>
        <w:tc>
          <w:tcPr>
            <w:tcW w:w="3330" w:type="dxa"/>
            <w:tcBorders>
              <w:top w:val="nil"/>
              <w:left w:val="nil"/>
              <w:bottom w:val="nil"/>
              <w:right w:val="nil"/>
            </w:tcBorders>
            <w:shd w:val="clear" w:color="auto" w:fill="auto"/>
            <w:vAlign w:val="center"/>
            <w:hideMark/>
          </w:tcPr>
          <w:p w14:paraId="6839917C" w14:textId="77777777" w:rsidR="009933F8" w:rsidRPr="00370774" w:rsidRDefault="009933F8">
            <w:pPr>
              <w:jc w:val="center"/>
              <w:rPr>
                <w:ins w:id="411" w:author="michael marcus" w:date="2021-07-27T10:09:00Z"/>
                <w:rFonts w:ascii="Calibri" w:hAnsi="Calibri" w:cs="Calibri"/>
                <w:sz w:val="18"/>
                <w:szCs w:val="18"/>
                <w:rPrChange w:id="412" w:author="michael marcus" w:date="2021-07-27T16:40:00Z">
                  <w:rPr>
                    <w:ins w:id="413" w:author="michael marcus" w:date="2021-07-27T10:09:00Z"/>
                    <w:rFonts w:ascii="Calibri" w:hAnsi="Calibri" w:cs="Calibri"/>
                    <w:sz w:val="20"/>
                    <w:szCs w:val="20"/>
                  </w:rPr>
                </w:rPrChange>
              </w:rPr>
            </w:pPr>
          </w:p>
        </w:tc>
        <w:tc>
          <w:tcPr>
            <w:tcW w:w="1890" w:type="dxa"/>
            <w:vMerge w:val="restart"/>
            <w:tcBorders>
              <w:top w:val="nil"/>
              <w:left w:val="single" w:sz="4" w:space="0" w:color="auto"/>
              <w:right w:val="single" w:sz="4" w:space="0" w:color="auto"/>
            </w:tcBorders>
            <w:shd w:val="clear" w:color="auto" w:fill="auto"/>
            <w:vAlign w:val="center"/>
            <w:hideMark/>
          </w:tcPr>
          <w:p w14:paraId="76627A66" w14:textId="77777777" w:rsidR="009933F8" w:rsidRPr="009933F8" w:rsidRDefault="009933F8">
            <w:pPr>
              <w:jc w:val="center"/>
              <w:rPr>
                <w:ins w:id="414" w:author="michael marcus" w:date="2021-07-27T10:09:00Z"/>
                <w:rFonts w:ascii="Calibri" w:hAnsi="Calibri" w:cs="Calibri"/>
                <w:sz w:val="18"/>
                <w:szCs w:val="18"/>
              </w:rPr>
            </w:pPr>
            <w:ins w:id="415" w:author="michael marcus" w:date="2021-07-27T10:09:00Z">
              <w:r w:rsidRPr="00370774">
                <w:rPr>
                  <w:rFonts w:ascii="Calibri" w:hAnsi="Calibri" w:cs="Calibri"/>
                  <w:sz w:val="18"/>
                  <w:szCs w:val="18"/>
                  <w:rPrChange w:id="416" w:author="michael marcus" w:date="2021-07-27T16:40:00Z">
                    <w:rPr>
                      <w:rFonts w:ascii="Calibri" w:hAnsi="Calibri" w:cs="Calibri"/>
                      <w:sz w:val="20"/>
                      <w:szCs w:val="20"/>
                    </w:rPr>
                  </w:rPrChange>
                </w:rPr>
                <w:t>Mechanical nadir scan</w:t>
              </w:r>
            </w:ins>
          </w:p>
          <w:p w14:paraId="038F3A76" w14:textId="3AFE8CDF" w:rsidR="009933F8" w:rsidRPr="00370774" w:rsidRDefault="009933F8" w:rsidP="00033422">
            <w:pPr>
              <w:jc w:val="center"/>
              <w:rPr>
                <w:ins w:id="417" w:author="michael marcus" w:date="2021-07-27T10:09:00Z"/>
                <w:rFonts w:ascii="Calibri" w:hAnsi="Calibri" w:cs="Calibri"/>
                <w:sz w:val="18"/>
                <w:szCs w:val="18"/>
                <w:rPrChange w:id="418" w:author="michael marcus" w:date="2021-07-27T16:40:00Z">
                  <w:rPr>
                    <w:ins w:id="419" w:author="michael marcus" w:date="2021-07-27T10:09:00Z"/>
                    <w:rFonts w:ascii="Calibri" w:hAnsi="Calibri" w:cs="Calibri"/>
                    <w:sz w:val="20"/>
                    <w:szCs w:val="20"/>
                  </w:rPr>
                </w:rPrChange>
              </w:rPr>
            </w:pPr>
            <w:ins w:id="420" w:author="michael marcus" w:date="2021-07-27T10:09:00Z">
              <w:r w:rsidRPr="00370774">
                <w:rPr>
                  <w:rFonts w:ascii="Calibri" w:hAnsi="Calibri" w:cs="Calibri"/>
                  <w:sz w:val="18"/>
                  <w:szCs w:val="18"/>
                  <w:rPrChange w:id="421" w:author="michael marcus" w:date="2021-07-27T16:40:00Z">
                    <w:rPr>
                      <w:rFonts w:ascii="Calibri" w:hAnsi="Calibri" w:cs="Calibri"/>
                      <w:sz w:val="20"/>
                      <w:szCs w:val="20"/>
                    </w:rPr>
                  </w:rPrChange>
                </w:rPr>
                <w:t>F9 (MWS) (Off-Nadir)</w:t>
              </w:r>
            </w:ins>
          </w:p>
        </w:tc>
        <w:tc>
          <w:tcPr>
            <w:tcW w:w="1710" w:type="dxa"/>
            <w:vMerge w:val="restart"/>
            <w:tcBorders>
              <w:top w:val="nil"/>
              <w:left w:val="nil"/>
              <w:right w:val="single" w:sz="4" w:space="0" w:color="auto"/>
            </w:tcBorders>
            <w:shd w:val="clear" w:color="auto" w:fill="auto"/>
            <w:vAlign w:val="center"/>
            <w:hideMark/>
          </w:tcPr>
          <w:p w14:paraId="61E47360" w14:textId="77777777" w:rsidR="009933F8" w:rsidRPr="009933F8" w:rsidRDefault="009933F8">
            <w:pPr>
              <w:jc w:val="center"/>
              <w:rPr>
                <w:ins w:id="422" w:author="michael marcus" w:date="2021-07-27T10:09:00Z"/>
                <w:rFonts w:ascii="Calibri" w:hAnsi="Calibri" w:cs="Calibri"/>
                <w:sz w:val="18"/>
                <w:szCs w:val="18"/>
              </w:rPr>
            </w:pPr>
            <w:ins w:id="423" w:author="michael marcus" w:date="2021-07-27T10:09:00Z">
              <w:r w:rsidRPr="00370774">
                <w:rPr>
                  <w:rFonts w:ascii="Calibri" w:hAnsi="Calibri" w:cs="Calibri"/>
                  <w:sz w:val="18"/>
                  <w:szCs w:val="18"/>
                  <w:rPrChange w:id="424" w:author="michael marcus" w:date="2021-07-27T16:40:00Z">
                    <w:rPr>
                      <w:rFonts w:ascii="Calibri" w:hAnsi="Calibri" w:cs="Calibri"/>
                      <w:sz w:val="20"/>
                      <w:szCs w:val="20"/>
                    </w:rPr>
                  </w:rPrChange>
                </w:rPr>
                <w:t>Conical scan</w:t>
              </w:r>
            </w:ins>
          </w:p>
          <w:p w14:paraId="28C27060" w14:textId="142B067D" w:rsidR="009933F8" w:rsidRPr="00370774" w:rsidRDefault="009933F8" w:rsidP="00714456">
            <w:pPr>
              <w:jc w:val="center"/>
              <w:rPr>
                <w:ins w:id="425" w:author="michael marcus" w:date="2021-07-27T10:09:00Z"/>
                <w:rFonts w:ascii="Calibri" w:hAnsi="Calibri" w:cs="Calibri"/>
                <w:sz w:val="18"/>
                <w:szCs w:val="18"/>
                <w:rPrChange w:id="426" w:author="michael marcus" w:date="2021-07-27T16:40:00Z">
                  <w:rPr>
                    <w:ins w:id="427" w:author="michael marcus" w:date="2021-07-27T10:09:00Z"/>
                    <w:rFonts w:ascii="Calibri" w:hAnsi="Calibri" w:cs="Calibri"/>
                    <w:sz w:val="20"/>
                    <w:szCs w:val="20"/>
                  </w:rPr>
                </w:rPrChange>
              </w:rPr>
            </w:pPr>
            <w:ins w:id="428" w:author="michael marcus" w:date="2021-07-27T10:09:00Z">
              <w:r w:rsidRPr="00370774">
                <w:rPr>
                  <w:rFonts w:ascii="Calibri" w:hAnsi="Calibri" w:cs="Calibri"/>
                  <w:sz w:val="18"/>
                  <w:szCs w:val="18"/>
                  <w:rPrChange w:id="429" w:author="michael marcus" w:date="2021-07-27T16:40:00Z">
                    <w:rPr>
                      <w:rFonts w:ascii="Calibri" w:hAnsi="Calibri" w:cs="Calibri"/>
                      <w:sz w:val="20"/>
                      <w:szCs w:val="20"/>
                    </w:rPr>
                  </w:rPrChange>
                </w:rPr>
                <w:t>F13</w:t>
              </w:r>
            </w:ins>
          </w:p>
        </w:tc>
        <w:tc>
          <w:tcPr>
            <w:tcW w:w="1710" w:type="dxa"/>
            <w:vMerge w:val="restart"/>
            <w:tcBorders>
              <w:top w:val="nil"/>
              <w:left w:val="nil"/>
              <w:right w:val="single" w:sz="4" w:space="0" w:color="auto"/>
            </w:tcBorders>
            <w:shd w:val="clear" w:color="auto" w:fill="auto"/>
            <w:vAlign w:val="center"/>
            <w:hideMark/>
          </w:tcPr>
          <w:p w14:paraId="323C3A42" w14:textId="77777777" w:rsidR="009933F8" w:rsidRPr="009933F8" w:rsidRDefault="009933F8">
            <w:pPr>
              <w:jc w:val="center"/>
              <w:rPr>
                <w:ins w:id="430" w:author="michael marcus" w:date="2021-07-27T10:09:00Z"/>
                <w:rFonts w:ascii="Calibri" w:hAnsi="Calibri" w:cs="Calibri"/>
                <w:sz w:val="18"/>
                <w:szCs w:val="18"/>
              </w:rPr>
            </w:pPr>
            <w:ins w:id="431" w:author="michael marcus" w:date="2021-07-27T10:09:00Z">
              <w:r w:rsidRPr="00370774">
                <w:rPr>
                  <w:rFonts w:ascii="Calibri" w:hAnsi="Calibri" w:cs="Calibri"/>
                  <w:sz w:val="18"/>
                  <w:szCs w:val="18"/>
                  <w:rPrChange w:id="432" w:author="michael marcus" w:date="2021-07-27T16:40:00Z">
                    <w:rPr>
                      <w:rFonts w:ascii="Calibri" w:hAnsi="Calibri" w:cs="Calibri"/>
                      <w:sz w:val="20"/>
                      <w:szCs w:val="20"/>
                    </w:rPr>
                  </w:rPrChange>
                </w:rPr>
                <w:t>Mechanical nadir scan</w:t>
              </w:r>
            </w:ins>
          </w:p>
          <w:p w14:paraId="465DCC7F" w14:textId="4B93D68F" w:rsidR="009933F8" w:rsidRPr="00370774" w:rsidRDefault="009933F8" w:rsidP="00DF2EA4">
            <w:pPr>
              <w:jc w:val="center"/>
              <w:rPr>
                <w:ins w:id="433" w:author="michael marcus" w:date="2021-07-27T10:09:00Z"/>
                <w:rFonts w:ascii="Calibri" w:hAnsi="Calibri" w:cs="Calibri"/>
                <w:sz w:val="18"/>
                <w:szCs w:val="18"/>
                <w:rPrChange w:id="434" w:author="michael marcus" w:date="2021-07-27T16:40:00Z">
                  <w:rPr>
                    <w:ins w:id="435" w:author="michael marcus" w:date="2021-07-27T10:09:00Z"/>
                    <w:rFonts w:ascii="Calibri" w:hAnsi="Calibri" w:cs="Calibri"/>
                    <w:sz w:val="20"/>
                    <w:szCs w:val="20"/>
                  </w:rPr>
                </w:rPrChange>
              </w:rPr>
            </w:pPr>
            <w:ins w:id="436" w:author="michael marcus" w:date="2021-07-27T10:09:00Z">
              <w:r w:rsidRPr="00370774">
                <w:rPr>
                  <w:rFonts w:ascii="Calibri" w:hAnsi="Calibri" w:cs="Calibri"/>
                  <w:sz w:val="18"/>
                  <w:szCs w:val="18"/>
                  <w:rPrChange w:id="437" w:author="michael marcus" w:date="2021-07-27T16:40:00Z">
                    <w:rPr>
                      <w:rFonts w:ascii="Calibri" w:hAnsi="Calibri" w:cs="Calibri"/>
                      <w:sz w:val="20"/>
                      <w:szCs w:val="20"/>
                    </w:rPr>
                  </w:rPrChange>
                </w:rPr>
                <w:t>F4 (Off-Nadir)</w:t>
              </w:r>
            </w:ins>
          </w:p>
        </w:tc>
        <w:tc>
          <w:tcPr>
            <w:tcW w:w="1710" w:type="dxa"/>
            <w:vMerge w:val="restart"/>
            <w:tcBorders>
              <w:top w:val="nil"/>
              <w:left w:val="nil"/>
              <w:right w:val="single" w:sz="4" w:space="0" w:color="auto"/>
            </w:tcBorders>
            <w:shd w:val="clear" w:color="auto" w:fill="auto"/>
            <w:vAlign w:val="center"/>
            <w:hideMark/>
          </w:tcPr>
          <w:p w14:paraId="78C96B1B" w14:textId="77777777" w:rsidR="009933F8" w:rsidRPr="009933F8" w:rsidRDefault="009933F8">
            <w:pPr>
              <w:jc w:val="center"/>
              <w:rPr>
                <w:ins w:id="438" w:author="michael marcus" w:date="2021-07-27T10:09:00Z"/>
                <w:rFonts w:ascii="Calibri" w:hAnsi="Calibri" w:cs="Calibri"/>
                <w:sz w:val="18"/>
                <w:szCs w:val="18"/>
              </w:rPr>
            </w:pPr>
            <w:ins w:id="439" w:author="michael marcus" w:date="2021-07-27T10:09:00Z">
              <w:r w:rsidRPr="00370774">
                <w:rPr>
                  <w:rFonts w:ascii="Calibri" w:hAnsi="Calibri" w:cs="Calibri"/>
                  <w:sz w:val="18"/>
                  <w:szCs w:val="18"/>
                  <w:rPrChange w:id="440" w:author="michael marcus" w:date="2021-07-27T16:40:00Z">
                    <w:rPr>
                      <w:rFonts w:ascii="Calibri" w:hAnsi="Calibri" w:cs="Calibri"/>
                      <w:sz w:val="20"/>
                      <w:szCs w:val="20"/>
                    </w:rPr>
                  </w:rPrChange>
                </w:rPr>
                <w:t>Conical scan</w:t>
              </w:r>
            </w:ins>
          </w:p>
          <w:p w14:paraId="177AF1C4" w14:textId="621ED31B" w:rsidR="009933F8" w:rsidRPr="00370774" w:rsidRDefault="009933F8" w:rsidP="00FA6F5D">
            <w:pPr>
              <w:jc w:val="center"/>
              <w:rPr>
                <w:ins w:id="441" w:author="michael marcus" w:date="2021-07-27T10:09:00Z"/>
                <w:rFonts w:ascii="Calibri" w:hAnsi="Calibri" w:cs="Calibri"/>
                <w:sz w:val="18"/>
                <w:szCs w:val="18"/>
                <w:rPrChange w:id="442" w:author="michael marcus" w:date="2021-07-27T16:40:00Z">
                  <w:rPr>
                    <w:ins w:id="443" w:author="michael marcus" w:date="2021-07-27T10:09:00Z"/>
                    <w:rFonts w:ascii="Calibri" w:hAnsi="Calibri" w:cs="Calibri"/>
                    <w:sz w:val="20"/>
                    <w:szCs w:val="20"/>
                  </w:rPr>
                </w:rPrChange>
              </w:rPr>
            </w:pPr>
            <w:ins w:id="444" w:author="michael marcus" w:date="2021-07-27T10:09:00Z">
              <w:r w:rsidRPr="00370774">
                <w:rPr>
                  <w:rFonts w:ascii="Calibri" w:hAnsi="Calibri" w:cs="Calibri"/>
                  <w:sz w:val="18"/>
                  <w:szCs w:val="18"/>
                  <w:rPrChange w:id="445" w:author="michael marcus" w:date="2021-07-27T16:40:00Z">
                    <w:rPr>
                      <w:rFonts w:ascii="Calibri" w:hAnsi="Calibri" w:cs="Calibri"/>
                      <w:sz w:val="20"/>
                      <w:szCs w:val="20"/>
                    </w:rPr>
                  </w:rPrChange>
                </w:rPr>
                <w:t>F8</w:t>
              </w:r>
            </w:ins>
          </w:p>
        </w:tc>
      </w:tr>
      <w:tr w:rsidR="00CD4338" w:rsidRPr="00370774" w14:paraId="182C1AFE" w14:textId="77777777" w:rsidTr="0057794A">
        <w:trPr>
          <w:trHeight w:val="1230"/>
          <w:ins w:id="446" w:author="michael marcus" w:date="2021-07-30T14:05:00Z"/>
        </w:trPr>
        <w:tc>
          <w:tcPr>
            <w:tcW w:w="3330" w:type="dxa"/>
            <w:tcBorders>
              <w:top w:val="single" w:sz="4" w:space="0" w:color="auto"/>
              <w:left w:val="single" w:sz="4" w:space="0" w:color="auto"/>
              <w:right w:val="single" w:sz="4" w:space="0" w:color="auto"/>
            </w:tcBorders>
            <w:shd w:val="clear" w:color="auto" w:fill="auto"/>
            <w:vAlign w:val="center"/>
          </w:tcPr>
          <w:p w14:paraId="3EEBE369" w14:textId="445D5F22" w:rsidR="00CD4338" w:rsidRPr="009933F8" w:rsidRDefault="00CD4338">
            <w:pPr>
              <w:rPr>
                <w:ins w:id="447" w:author="michael marcus" w:date="2021-07-30T14:05:00Z"/>
                <w:rFonts w:ascii="Calibri" w:hAnsi="Calibri" w:cs="Calibri"/>
                <w:sz w:val="18"/>
                <w:szCs w:val="18"/>
              </w:rPr>
            </w:pPr>
            <w:ins w:id="448" w:author="michael marcus" w:date="2021-07-30T14:07:00Z">
              <w:r w:rsidRPr="00FA645E">
                <w:rPr>
                  <w:rFonts w:ascii="Calibri" w:hAnsi="Calibri" w:cs="Calibri"/>
                  <w:sz w:val="18"/>
                  <w:szCs w:val="18"/>
                </w:rPr>
                <w:t>EESS (passive) Sensor</w:t>
              </w:r>
            </w:ins>
          </w:p>
        </w:tc>
        <w:tc>
          <w:tcPr>
            <w:tcW w:w="1890" w:type="dxa"/>
            <w:vMerge/>
            <w:tcBorders>
              <w:left w:val="single" w:sz="4" w:space="0" w:color="auto"/>
              <w:bottom w:val="single" w:sz="4" w:space="0" w:color="auto"/>
              <w:right w:val="single" w:sz="4" w:space="0" w:color="auto"/>
            </w:tcBorders>
            <w:shd w:val="clear" w:color="auto" w:fill="auto"/>
            <w:vAlign w:val="center"/>
          </w:tcPr>
          <w:p w14:paraId="7A7FF6CD" w14:textId="77777777" w:rsidR="00CD4338" w:rsidRPr="009933F8" w:rsidRDefault="00CD4338">
            <w:pPr>
              <w:jc w:val="center"/>
              <w:rPr>
                <w:ins w:id="449" w:author="michael marcus" w:date="2021-07-30T14:05:00Z"/>
                <w:rFonts w:ascii="Calibri" w:hAnsi="Calibri" w:cs="Calibri"/>
                <w:sz w:val="18"/>
                <w:szCs w:val="18"/>
              </w:rPr>
            </w:pPr>
          </w:p>
        </w:tc>
        <w:tc>
          <w:tcPr>
            <w:tcW w:w="1710" w:type="dxa"/>
            <w:vMerge/>
            <w:tcBorders>
              <w:left w:val="nil"/>
              <w:bottom w:val="single" w:sz="4" w:space="0" w:color="auto"/>
              <w:right w:val="single" w:sz="4" w:space="0" w:color="auto"/>
            </w:tcBorders>
            <w:shd w:val="clear" w:color="auto" w:fill="auto"/>
            <w:vAlign w:val="center"/>
          </w:tcPr>
          <w:p w14:paraId="1A2C1780" w14:textId="77777777" w:rsidR="00CD4338" w:rsidRPr="009933F8" w:rsidRDefault="00CD4338">
            <w:pPr>
              <w:jc w:val="center"/>
              <w:rPr>
                <w:ins w:id="450" w:author="michael marcus" w:date="2021-07-30T14:05:00Z"/>
                <w:rFonts w:ascii="Calibri" w:hAnsi="Calibri" w:cs="Calibri"/>
                <w:sz w:val="18"/>
                <w:szCs w:val="18"/>
              </w:rPr>
            </w:pPr>
          </w:p>
        </w:tc>
        <w:tc>
          <w:tcPr>
            <w:tcW w:w="1710" w:type="dxa"/>
            <w:vMerge/>
            <w:tcBorders>
              <w:left w:val="nil"/>
              <w:bottom w:val="single" w:sz="4" w:space="0" w:color="auto"/>
              <w:right w:val="single" w:sz="4" w:space="0" w:color="auto"/>
            </w:tcBorders>
            <w:shd w:val="clear" w:color="auto" w:fill="auto"/>
            <w:vAlign w:val="center"/>
          </w:tcPr>
          <w:p w14:paraId="288E5B40" w14:textId="77777777" w:rsidR="00CD4338" w:rsidRPr="009933F8" w:rsidRDefault="00CD4338">
            <w:pPr>
              <w:jc w:val="center"/>
              <w:rPr>
                <w:ins w:id="451" w:author="michael marcus" w:date="2021-07-30T14:05:00Z"/>
                <w:rFonts w:ascii="Calibri" w:hAnsi="Calibri" w:cs="Calibri"/>
                <w:sz w:val="18"/>
                <w:szCs w:val="18"/>
              </w:rPr>
            </w:pPr>
          </w:p>
        </w:tc>
        <w:tc>
          <w:tcPr>
            <w:tcW w:w="1710" w:type="dxa"/>
            <w:vMerge/>
            <w:tcBorders>
              <w:left w:val="nil"/>
              <w:bottom w:val="single" w:sz="4" w:space="0" w:color="auto"/>
              <w:right w:val="single" w:sz="4" w:space="0" w:color="auto"/>
            </w:tcBorders>
            <w:shd w:val="clear" w:color="auto" w:fill="auto"/>
            <w:vAlign w:val="center"/>
          </w:tcPr>
          <w:p w14:paraId="784F603E" w14:textId="77777777" w:rsidR="00CD4338" w:rsidRPr="009933F8" w:rsidRDefault="00CD4338">
            <w:pPr>
              <w:jc w:val="center"/>
              <w:rPr>
                <w:ins w:id="452" w:author="michael marcus" w:date="2021-07-30T14:05:00Z"/>
                <w:rFonts w:ascii="Calibri" w:hAnsi="Calibri" w:cs="Calibri"/>
                <w:sz w:val="18"/>
                <w:szCs w:val="18"/>
              </w:rPr>
            </w:pPr>
          </w:p>
        </w:tc>
      </w:tr>
      <w:tr w:rsidR="00370774" w:rsidRPr="00370774" w14:paraId="3B1FADD2" w14:textId="77777777" w:rsidTr="00370774">
        <w:tblPrEx>
          <w:tblW w:w="10350" w:type="dxa"/>
          <w:tblPrExChange w:id="453" w:author="michael marcus" w:date="2021-07-27T16:41:00Z">
            <w:tblPrEx>
              <w:tblW w:w="14380" w:type="dxa"/>
            </w:tblPrEx>
          </w:tblPrExChange>
        </w:tblPrEx>
        <w:trPr>
          <w:trHeight w:val="300"/>
          <w:ins w:id="454" w:author="michael marcus" w:date="2021-07-27T10:09:00Z"/>
          <w:trPrChange w:id="45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45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778DD5A" w14:textId="77777777" w:rsidR="00826391" w:rsidRPr="00370774" w:rsidRDefault="00826391">
            <w:pPr>
              <w:rPr>
                <w:ins w:id="457" w:author="michael marcus" w:date="2021-07-27T10:09:00Z"/>
                <w:rFonts w:ascii="Calibri" w:hAnsi="Calibri" w:cs="Calibri"/>
                <w:sz w:val="18"/>
                <w:szCs w:val="18"/>
                <w:rPrChange w:id="458" w:author="michael marcus" w:date="2021-07-27T16:40:00Z">
                  <w:rPr>
                    <w:ins w:id="459" w:author="michael marcus" w:date="2021-07-27T10:09:00Z"/>
                    <w:rFonts w:ascii="Calibri" w:hAnsi="Calibri" w:cs="Calibri"/>
                    <w:sz w:val="20"/>
                    <w:szCs w:val="20"/>
                  </w:rPr>
                </w:rPrChange>
              </w:rPr>
            </w:pPr>
            <w:ins w:id="460" w:author="michael marcus" w:date="2021-07-27T10:09:00Z">
              <w:r w:rsidRPr="00370774">
                <w:rPr>
                  <w:rFonts w:ascii="Calibri" w:hAnsi="Calibri" w:cs="Calibri"/>
                  <w:sz w:val="18"/>
                  <w:szCs w:val="18"/>
                  <w:rPrChange w:id="461" w:author="michael marcus" w:date="2021-07-27T16:40:00Z">
                    <w:rPr>
                      <w:rFonts w:ascii="Calibri" w:hAnsi="Calibri" w:cs="Calibri"/>
                      <w:sz w:val="20"/>
                      <w:szCs w:val="20"/>
                    </w:rPr>
                  </w:rPrChange>
                </w:rPr>
                <w:t>Sensor Orbit Altitude (km)</w:t>
              </w:r>
            </w:ins>
          </w:p>
        </w:tc>
        <w:tc>
          <w:tcPr>
            <w:tcW w:w="1890" w:type="dxa"/>
            <w:tcBorders>
              <w:top w:val="nil"/>
              <w:left w:val="nil"/>
              <w:bottom w:val="single" w:sz="4" w:space="0" w:color="auto"/>
              <w:right w:val="single" w:sz="4" w:space="0" w:color="auto"/>
            </w:tcBorders>
            <w:shd w:val="clear" w:color="auto" w:fill="auto"/>
            <w:vAlign w:val="center"/>
            <w:hideMark/>
            <w:tcPrChange w:id="462"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2D06A30" w14:textId="77777777" w:rsidR="00826391" w:rsidRPr="00370774" w:rsidRDefault="00826391">
            <w:pPr>
              <w:jc w:val="center"/>
              <w:rPr>
                <w:ins w:id="463" w:author="michael marcus" w:date="2021-07-27T10:09:00Z"/>
                <w:rFonts w:ascii="Calibri" w:hAnsi="Calibri" w:cs="Calibri"/>
                <w:sz w:val="18"/>
                <w:szCs w:val="18"/>
                <w:rPrChange w:id="464" w:author="michael marcus" w:date="2021-07-27T16:40:00Z">
                  <w:rPr>
                    <w:ins w:id="465" w:author="michael marcus" w:date="2021-07-27T10:09:00Z"/>
                    <w:rFonts w:ascii="Calibri" w:hAnsi="Calibri" w:cs="Calibri"/>
                    <w:sz w:val="20"/>
                    <w:szCs w:val="20"/>
                  </w:rPr>
                </w:rPrChange>
              </w:rPr>
            </w:pPr>
            <w:ins w:id="466" w:author="michael marcus" w:date="2021-07-27T10:09:00Z">
              <w:r w:rsidRPr="00370774">
                <w:rPr>
                  <w:rFonts w:ascii="Calibri" w:hAnsi="Calibri" w:cs="Calibri"/>
                  <w:sz w:val="18"/>
                  <w:szCs w:val="18"/>
                  <w:rPrChange w:id="467" w:author="michael marcus" w:date="2021-07-27T16:40:00Z">
                    <w:rPr>
                      <w:rFonts w:ascii="Calibri" w:hAnsi="Calibri" w:cs="Calibri"/>
                      <w:sz w:val="20"/>
                      <w:szCs w:val="20"/>
                    </w:rPr>
                  </w:rPrChange>
                </w:rPr>
                <w:t>833</w:t>
              </w:r>
            </w:ins>
          </w:p>
        </w:tc>
        <w:tc>
          <w:tcPr>
            <w:tcW w:w="1710" w:type="dxa"/>
            <w:tcBorders>
              <w:top w:val="nil"/>
              <w:left w:val="nil"/>
              <w:bottom w:val="single" w:sz="4" w:space="0" w:color="auto"/>
              <w:right w:val="single" w:sz="4" w:space="0" w:color="auto"/>
            </w:tcBorders>
            <w:shd w:val="clear" w:color="auto" w:fill="auto"/>
            <w:vAlign w:val="center"/>
            <w:hideMark/>
            <w:tcPrChange w:id="46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0867885" w14:textId="77777777" w:rsidR="00826391" w:rsidRPr="00370774" w:rsidRDefault="00826391">
            <w:pPr>
              <w:jc w:val="center"/>
              <w:rPr>
                <w:ins w:id="469" w:author="michael marcus" w:date="2021-07-27T10:09:00Z"/>
                <w:rFonts w:ascii="Calibri" w:hAnsi="Calibri" w:cs="Calibri"/>
                <w:sz w:val="18"/>
                <w:szCs w:val="18"/>
                <w:rPrChange w:id="470" w:author="michael marcus" w:date="2021-07-27T16:40:00Z">
                  <w:rPr>
                    <w:ins w:id="471" w:author="michael marcus" w:date="2021-07-27T10:09:00Z"/>
                    <w:rFonts w:ascii="Calibri" w:hAnsi="Calibri" w:cs="Calibri"/>
                    <w:sz w:val="20"/>
                    <w:szCs w:val="20"/>
                  </w:rPr>
                </w:rPrChange>
              </w:rPr>
            </w:pPr>
            <w:ins w:id="472" w:author="michael marcus" w:date="2021-07-27T10:09:00Z">
              <w:r w:rsidRPr="00370774">
                <w:rPr>
                  <w:rFonts w:ascii="Calibri" w:hAnsi="Calibri" w:cs="Calibri"/>
                  <w:sz w:val="18"/>
                  <w:szCs w:val="18"/>
                  <w:rPrChange w:id="473" w:author="michael marcus" w:date="2021-07-27T16:40:00Z">
                    <w:rPr>
                      <w:rFonts w:ascii="Calibri" w:hAnsi="Calibri" w:cs="Calibri"/>
                      <w:sz w:val="20"/>
                      <w:szCs w:val="20"/>
                    </w:rPr>
                  </w:rPrChange>
                </w:rPr>
                <w:t>830</w:t>
              </w:r>
            </w:ins>
          </w:p>
        </w:tc>
        <w:tc>
          <w:tcPr>
            <w:tcW w:w="1710" w:type="dxa"/>
            <w:tcBorders>
              <w:top w:val="nil"/>
              <w:left w:val="nil"/>
              <w:bottom w:val="single" w:sz="4" w:space="0" w:color="auto"/>
              <w:right w:val="single" w:sz="4" w:space="0" w:color="auto"/>
            </w:tcBorders>
            <w:shd w:val="clear" w:color="auto" w:fill="auto"/>
            <w:vAlign w:val="center"/>
            <w:hideMark/>
            <w:tcPrChange w:id="47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1CA724A" w14:textId="77777777" w:rsidR="00826391" w:rsidRPr="00370774" w:rsidRDefault="00826391">
            <w:pPr>
              <w:jc w:val="center"/>
              <w:rPr>
                <w:ins w:id="475" w:author="michael marcus" w:date="2021-07-27T10:09:00Z"/>
                <w:rFonts w:ascii="Calibri" w:hAnsi="Calibri" w:cs="Calibri"/>
                <w:sz w:val="18"/>
                <w:szCs w:val="18"/>
                <w:rPrChange w:id="476" w:author="michael marcus" w:date="2021-07-27T16:40:00Z">
                  <w:rPr>
                    <w:ins w:id="477" w:author="michael marcus" w:date="2021-07-27T10:09:00Z"/>
                    <w:rFonts w:ascii="Calibri" w:hAnsi="Calibri" w:cs="Calibri"/>
                    <w:sz w:val="20"/>
                    <w:szCs w:val="20"/>
                  </w:rPr>
                </w:rPrChange>
              </w:rPr>
            </w:pPr>
            <w:ins w:id="478" w:author="michael marcus" w:date="2021-07-27T10:09:00Z">
              <w:r w:rsidRPr="00370774">
                <w:rPr>
                  <w:rFonts w:ascii="Calibri" w:hAnsi="Calibri" w:cs="Calibri"/>
                  <w:sz w:val="18"/>
                  <w:szCs w:val="18"/>
                  <w:rPrChange w:id="479" w:author="michael marcus" w:date="2021-07-27T16:40:00Z">
                    <w:rPr>
                      <w:rFonts w:ascii="Calibri" w:hAnsi="Calibri" w:cs="Calibri"/>
                      <w:sz w:val="20"/>
                      <w:szCs w:val="20"/>
                    </w:rPr>
                  </w:rPrChange>
                </w:rPr>
                <w:t>833</w:t>
              </w:r>
            </w:ins>
          </w:p>
        </w:tc>
        <w:tc>
          <w:tcPr>
            <w:tcW w:w="1710" w:type="dxa"/>
            <w:tcBorders>
              <w:top w:val="nil"/>
              <w:left w:val="nil"/>
              <w:bottom w:val="single" w:sz="4" w:space="0" w:color="auto"/>
              <w:right w:val="single" w:sz="4" w:space="0" w:color="auto"/>
            </w:tcBorders>
            <w:shd w:val="clear" w:color="auto" w:fill="auto"/>
            <w:vAlign w:val="center"/>
            <w:hideMark/>
            <w:tcPrChange w:id="480"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5E8F50E8" w14:textId="77777777" w:rsidR="00826391" w:rsidRPr="00370774" w:rsidRDefault="00826391">
            <w:pPr>
              <w:jc w:val="center"/>
              <w:rPr>
                <w:ins w:id="481" w:author="michael marcus" w:date="2021-07-27T10:09:00Z"/>
                <w:rFonts w:ascii="Calibri" w:hAnsi="Calibri" w:cs="Calibri"/>
                <w:sz w:val="18"/>
                <w:szCs w:val="18"/>
                <w:rPrChange w:id="482" w:author="michael marcus" w:date="2021-07-27T16:40:00Z">
                  <w:rPr>
                    <w:ins w:id="483" w:author="michael marcus" w:date="2021-07-27T10:09:00Z"/>
                    <w:rFonts w:ascii="Calibri" w:hAnsi="Calibri" w:cs="Calibri"/>
                    <w:sz w:val="20"/>
                    <w:szCs w:val="20"/>
                  </w:rPr>
                </w:rPrChange>
              </w:rPr>
            </w:pPr>
            <w:ins w:id="484" w:author="michael marcus" w:date="2021-07-27T10:09:00Z">
              <w:r w:rsidRPr="00370774">
                <w:rPr>
                  <w:rFonts w:ascii="Calibri" w:hAnsi="Calibri" w:cs="Calibri"/>
                  <w:sz w:val="18"/>
                  <w:szCs w:val="18"/>
                  <w:rPrChange w:id="485" w:author="michael marcus" w:date="2021-07-27T16:40:00Z">
                    <w:rPr>
                      <w:rFonts w:ascii="Calibri" w:hAnsi="Calibri" w:cs="Calibri"/>
                      <w:sz w:val="20"/>
                      <w:szCs w:val="20"/>
                    </w:rPr>
                  </w:rPrChange>
                </w:rPr>
                <w:t>699.6</w:t>
              </w:r>
            </w:ins>
          </w:p>
        </w:tc>
      </w:tr>
      <w:tr w:rsidR="00370774" w:rsidRPr="00370774" w14:paraId="6D2C38A7" w14:textId="77777777" w:rsidTr="00370774">
        <w:tblPrEx>
          <w:tblW w:w="10350" w:type="dxa"/>
          <w:tblPrExChange w:id="486" w:author="michael marcus" w:date="2021-07-27T16:41:00Z">
            <w:tblPrEx>
              <w:tblW w:w="14380" w:type="dxa"/>
            </w:tblPrEx>
          </w:tblPrExChange>
        </w:tblPrEx>
        <w:trPr>
          <w:trHeight w:val="300"/>
          <w:ins w:id="487" w:author="michael marcus" w:date="2021-07-27T10:09:00Z"/>
          <w:trPrChange w:id="488"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489"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95C2D73" w14:textId="77777777" w:rsidR="00826391" w:rsidRPr="00370774" w:rsidRDefault="00826391">
            <w:pPr>
              <w:rPr>
                <w:ins w:id="490" w:author="michael marcus" w:date="2021-07-27T10:09:00Z"/>
                <w:rFonts w:ascii="Calibri" w:hAnsi="Calibri" w:cs="Calibri"/>
                <w:sz w:val="18"/>
                <w:szCs w:val="18"/>
                <w:rPrChange w:id="491" w:author="michael marcus" w:date="2021-07-27T16:40:00Z">
                  <w:rPr>
                    <w:ins w:id="492" w:author="michael marcus" w:date="2021-07-27T10:09:00Z"/>
                    <w:rFonts w:ascii="Calibri" w:hAnsi="Calibri" w:cs="Calibri"/>
                    <w:sz w:val="20"/>
                    <w:szCs w:val="20"/>
                  </w:rPr>
                </w:rPrChange>
              </w:rPr>
            </w:pPr>
            <w:ins w:id="493" w:author="michael marcus" w:date="2021-07-27T10:09:00Z">
              <w:r w:rsidRPr="00370774">
                <w:rPr>
                  <w:rFonts w:ascii="Calibri" w:hAnsi="Calibri" w:cs="Calibri"/>
                  <w:sz w:val="18"/>
                  <w:szCs w:val="18"/>
                  <w:rPrChange w:id="494" w:author="michael marcus" w:date="2021-07-27T16:40:00Z">
                    <w:rPr>
                      <w:rFonts w:ascii="Calibri" w:hAnsi="Calibri" w:cs="Calibri"/>
                      <w:sz w:val="20"/>
                      <w:szCs w:val="20"/>
                    </w:rPr>
                  </w:rPrChange>
                </w:rPr>
                <w:t>Sensor Antenna Peak Gain (</w:t>
              </w:r>
              <w:proofErr w:type="spellStart"/>
              <w:r w:rsidRPr="00370774">
                <w:rPr>
                  <w:rFonts w:ascii="Calibri" w:hAnsi="Calibri" w:cs="Calibri"/>
                  <w:sz w:val="18"/>
                  <w:szCs w:val="18"/>
                  <w:rPrChange w:id="495" w:author="michael marcus" w:date="2021-07-27T16:40:00Z">
                    <w:rPr>
                      <w:rFonts w:ascii="Calibri" w:hAnsi="Calibri" w:cs="Calibri"/>
                      <w:sz w:val="20"/>
                      <w:szCs w:val="20"/>
                    </w:rPr>
                  </w:rPrChange>
                </w:rPr>
                <w:t>dBi</w:t>
              </w:r>
              <w:proofErr w:type="spellEnd"/>
              <w:r w:rsidRPr="00370774">
                <w:rPr>
                  <w:rFonts w:ascii="Calibri" w:hAnsi="Calibri" w:cs="Calibri"/>
                  <w:sz w:val="18"/>
                  <w:szCs w:val="18"/>
                  <w:rPrChange w:id="496" w:author="michael marcus" w:date="2021-07-27T16:40:00Z">
                    <w:rPr>
                      <w:rFonts w:ascii="Calibri" w:hAnsi="Calibri" w:cs="Calibri"/>
                      <w:sz w:val="20"/>
                      <w:szCs w:val="20"/>
                    </w:rPr>
                  </w:rPrChange>
                </w:rPr>
                <w:t>)</w:t>
              </w:r>
            </w:ins>
          </w:p>
        </w:tc>
        <w:tc>
          <w:tcPr>
            <w:tcW w:w="1890" w:type="dxa"/>
            <w:tcBorders>
              <w:top w:val="nil"/>
              <w:left w:val="nil"/>
              <w:bottom w:val="single" w:sz="4" w:space="0" w:color="auto"/>
              <w:right w:val="single" w:sz="4" w:space="0" w:color="auto"/>
            </w:tcBorders>
            <w:shd w:val="clear" w:color="auto" w:fill="auto"/>
            <w:vAlign w:val="center"/>
            <w:hideMark/>
            <w:tcPrChange w:id="49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0487EA6" w14:textId="77777777" w:rsidR="00826391" w:rsidRPr="00370774" w:rsidRDefault="00826391">
            <w:pPr>
              <w:jc w:val="center"/>
              <w:rPr>
                <w:ins w:id="498" w:author="michael marcus" w:date="2021-07-27T10:09:00Z"/>
                <w:rFonts w:ascii="Calibri" w:hAnsi="Calibri" w:cs="Calibri"/>
                <w:sz w:val="18"/>
                <w:szCs w:val="18"/>
                <w:rPrChange w:id="499" w:author="michael marcus" w:date="2021-07-27T16:40:00Z">
                  <w:rPr>
                    <w:ins w:id="500" w:author="michael marcus" w:date="2021-07-27T10:09:00Z"/>
                    <w:rFonts w:ascii="Calibri" w:hAnsi="Calibri" w:cs="Calibri"/>
                    <w:sz w:val="20"/>
                    <w:szCs w:val="20"/>
                  </w:rPr>
                </w:rPrChange>
              </w:rPr>
            </w:pPr>
            <w:ins w:id="501" w:author="michael marcus" w:date="2021-07-27T10:09:00Z">
              <w:r w:rsidRPr="00370774">
                <w:rPr>
                  <w:rFonts w:ascii="Calibri" w:hAnsi="Calibri" w:cs="Calibri"/>
                  <w:sz w:val="18"/>
                  <w:szCs w:val="18"/>
                  <w:rPrChange w:id="502" w:author="michael marcus" w:date="2021-07-27T16:40:00Z">
                    <w:rPr>
                      <w:rFonts w:ascii="Calibri" w:hAnsi="Calibri" w:cs="Calibri"/>
                      <w:sz w:val="20"/>
                      <w:szCs w:val="20"/>
                    </w:rPr>
                  </w:rPrChange>
                </w:rPr>
                <w:t>37.00</w:t>
              </w:r>
            </w:ins>
          </w:p>
        </w:tc>
        <w:tc>
          <w:tcPr>
            <w:tcW w:w="1710" w:type="dxa"/>
            <w:tcBorders>
              <w:top w:val="nil"/>
              <w:left w:val="nil"/>
              <w:bottom w:val="single" w:sz="4" w:space="0" w:color="auto"/>
              <w:right w:val="single" w:sz="4" w:space="0" w:color="auto"/>
            </w:tcBorders>
            <w:shd w:val="clear" w:color="auto" w:fill="auto"/>
            <w:vAlign w:val="center"/>
            <w:hideMark/>
            <w:tcPrChange w:id="50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82F9965" w14:textId="77777777" w:rsidR="00826391" w:rsidRPr="00370774" w:rsidRDefault="00826391">
            <w:pPr>
              <w:jc w:val="center"/>
              <w:rPr>
                <w:ins w:id="504" w:author="michael marcus" w:date="2021-07-27T10:09:00Z"/>
                <w:rFonts w:ascii="Calibri" w:hAnsi="Calibri" w:cs="Calibri"/>
                <w:sz w:val="18"/>
                <w:szCs w:val="18"/>
                <w:rPrChange w:id="505" w:author="michael marcus" w:date="2021-07-27T16:40:00Z">
                  <w:rPr>
                    <w:ins w:id="506" w:author="michael marcus" w:date="2021-07-27T10:09:00Z"/>
                    <w:rFonts w:ascii="Calibri" w:hAnsi="Calibri" w:cs="Calibri"/>
                    <w:sz w:val="20"/>
                    <w:szCs w:val="20"/>
                  </w:rPr>
                </w:rPrChange>
              </w:rPr>
            </w:pPr>
            <w:ins w:id="507" w:author="michael marcus" w:date="2021-07-27T10:09:00Z">
              <w:r w:rsidRPr="00370774">
                <w:rPr>
                  <w:rFonts w:ascii="Calibri" w:hAnsi="Calibri" w:cs="Calibri"/>
                  <w:sz w:val="18"/>
                  <w:szCs w:val="18"/>
                  <w:rPrChange w:id="508" w:author="michael marcus" w:date="2021-07-27T16:40:00Z">
                    <w:rPr>
                      <w:rFonts w:ascii="Calibri" w:hAnsi="Calibri" w:cs="Calibri"/>
                      <w:sz w:val="20"/>
                      <w:szCs w:val="20"/>
                    </w:rPr>
                  </w:rPrChange>
                </w:rPr>
                <w:t>45.70</w:t>
              </w:r>
            </w:ins>
          </w:p>
        </w:tc>
        <w:tc>
          <w:tcPr>
            <w:tcW w:w="1710" w:type="dxa"/>
            <w:tcBorders>
              <w:top w:val="nil"/>
              <w:left w:val="nil"/>
              <w:bottom w:val="single" w:sz="4" w:space="0" w:color="auto"/>
              <w:right w:val="single" w:sz="4" w:space="0" w:color="auto"/>
            </w:tcBorders>
            <w:shd w:val="clear" w:color="auto" w:fill="auto"/>
            <w:vAlign w:val="center"/>
            <w:hideMark/>
            <w:tcPrChange w:id="50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51C9188" w14:textId="77777777" w:rsidR="00826391" w:rsidRPr="00370774" w:rsidRDefault="00826391">
            <w:pPr>
              <w:jc w:val="center"/>
              <w:rPr>
                <w:ins w:id="510" w:author="michael marcus" w:date="2021-07-27T10:09:00Z"/>
                <w:rFonts w:ascii="Calibri" w:hAnsi="Calibri" w:cs="Calibri"/>
                <w:sz w:val="18"/>
                <w:szCs w:val="18"/>
                <w:rPrChange w:id="511" w:author="michael marcus" w:date="2021-07-27T16:40:00Z">
                  <w:rPr>
                    <w:ins w:id="512" w:author="michael marcus" w:date="2021-07-27T10:09:00Z"/>
                    <w:rFonts w:ascii="Calibri" w:hAnsi="Calibri" w:cs="Calibri"/>
                    <w:sz w:val="20"/>
                    <w:szCs w:val="20"/>
                  </w:rPr>
                </w:rPrChange>
              </w:rPr>
            </w:pPr>
            <w:ins w:id="513" w:author="michael marcus" w:date="2021-07-27T10:09:00Z">
              <w:r w:rsidRPr="00370774">
                <w:rPr>
                  <w:rFonts w:ascii="Calibri" w:hAnsi="Calibri" w:cs="Calibri"/>
                  <w:sz w:val="18"/>
                  <w:szCs w:val="18"/>
                  <w:rPrChange w:id="514" w:author="michael marcus" w:date="2021-07-27T16:40:00Z">
                    <w:rPr>
                      <w:rFonts w:ascii="Calibri" w:hAnsi="Calibri" w:cs="Calibri"/>
                      <w:sz w:val="20"/>
                      <w:szCs w:val="20"/>
                    </w:rPr>
                  </w:rPrChange>
                </w:rPr>
                <w:t>34.40</w:t>
              </w:r>
            </w:ins>
          </w:p>
        </w:tc>
        <w:tc>
          <w:tcPr>
            <w:tcW w:w="1710" w:type="dxa"/>
            <w:tcBorders>
              <w:top w:val="nil"/>
              <w:left w:val="nil"/>
              <w:bottom w:val="single" w:sz="4" w:space="0" w:color="auto"/>
              <w:right w:val="single" w:sz="4" w:space="0" w:color="auto"/>
            </w:tcBorders>
            <w:shd w:val="clear" w:color="auto" w:fill="auto"/>
            <w:vAlign w:val="center"/>
            <w:hideMark/>
            <w:tcPrChange w:id="51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407E013" w14:textId="77777777" w:rsidR="00826391" w:rsidRPr="00370774" w:rsidRDefault="00826391">
            <w:pPr>
              <w:jc w:val="center"/>
              <w:rPr>
                <w:ins w:id="516" w:author="michael marcus" w:date="2021-07-27T10:09:00Z"/>
                <w:rFonts w:ascii="Calibri" w:hAnsi="Calibri" w:cs="Calibri"/>
                <w:sz w:val="18"/>
                <w:szCs w:val="18"/>
                <w:rPrChange w:id="517" w:author="michael marcus" w:date="2021-07-27T16:40:00Z">
                  <w:rPr>
                    <w:ins w:id="518" w:author="michael marcus" w:date="2021-07-27T10:09:00Z"/>
                    <w:rFonts w:ascii="Calibri" w:hAnsi="Calibri" w:cs="Calibri"/>
                    <w:sz w:val="20"/>
                    <w:szCs w:val="20"/>
                  </w:rPr>
                </w:rPrChange>
              </w:rPr>
            </w:pPr>
            <w:ins w:id="519" w:author="michael marcus" w:date="2021-07-27T10:09:00Z">
              <w:r w:rsidRPr="00370774">
                <w:rPr>
                  <w:rFonts w:ascii="Calibri" w:hAnsi="Calibri" w:cs="Calibri"/>
                  <w:sz w:val="18"/>
                  <w:szCs w:val="18"/>
                  <w:rPrChange w:id="520" w:author="michael marcus" w:date="2021-07-27T16:40:00Z">
                    <w:rPr>
                      <w:rFonts w:ascii="Calibri" w:hAnsi="Calibri" w:cs="Calibri"/>
                      <w:sz w:val="20"/>
                      <w:szCs w:val="20"/>
                    </w:rPr>
                  </w:rPrChange>
                </w:rPr>
                <w:t>48.50</w:t>
              </w:r>
            </w:ins>
          </w:p>
        </w:tc>
      </w:tr>
      <w:tr w:rsidR="00370774" w:rsidRPr="00370774" w14:paraId="5F1C253B" w14:textId="77777777" w:rsidTr="00370774">
        <w:tblPrEx>
          <w:tblW w:w="10350" w:type="dxa"/>
          <w:tblPrExChange w:id="521" w:author="michael marcus" w:date="2021-07-27T16:41:00Z">
            <w:tblPrEx>
              <w:tblW w:w="14380" w:type="dxa"/>
            </w:tblPrEx>
          </w:tblPrExChange>
        </w:tblPrEx>
        <w:trPr>
          <w:trHeight w:val="300"/>
          <w:ins w:id="522" w:author="michael marcus" w:date="2021-07-27T10:09:00Z"/>
          <w:trPrChange w:id="523"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524"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4865355" w14:textId="3FB07595" w:rsidR="00826391" w:rsidRPr="00370774" w:rsidRDefault="00826391">
            <w:pPr>
              <w:rPr>
                <w:ins w:id="525" w:author="michael marcus" w:date="2021-07-27T10:09:00Z"/>
                <w:rFonts w:ascii="Calibri" w:hAnsi="Calibri" w:cs="Calibri"/>
                <w:sz w:val="18"/>
                <w:szCs w:val="18"/>
                <w:rPrChange w:id="526" w:author="michael marcus" w:date="2021-07-27T16:40:00Z">
                  <w:rPr>
                    <w:ins w:id="527" w:author="michael marcus" w:date="2021-07-27T10:09:00Z"/>
                    <w:rFonts w:ascii="Calibri" w:hAnsi="Calibri" w:cs="Calibri"/>
                    <w:sz w:val="20"/>
                    <w:szCs w:val="20"/>
                  </w:rPr>
                </w:rPrChange>
              </w:rPr>
            </w:pPr>
            <w:ins w:id="528" w:author="michael marcus" w:date="2021-07-27T10:09:00Z">
              <w:r w:rsidRPr="00370774">
                <w:rPr>
                  <w:rFonts w:ascii="Calibri" w:hAnsi="Calibri" w:cs="Calibri"/>
                  <w:sz w:val="18"/>
                  <w:szCs w:val="18"/>
                  <w:rPrChange w:id="529" w:author="michael marcus" w:date="2021-07-27T16:40:00Z">
                    <w:rPr>
                      <w:rFonts w:ascii="Calibri" w:hAnsi="Calibri" w:cs="Calibri"/>
                      <w:sz w:val="20"/>
                      <w:szCs w:val="20"/>
                    </w:rPr>
                  </w:rPrChange>
                </w:rPr>
                <w:t xml:space="preserve">Off-nadir angle </w:t>
              </w:r>
            </w:ins>
            <w:ins w:id="530" w:author="USA" w:date="2021-07-29T06:45:00Z">
              <w:r w:rsidR="005C26AE">
                <w:rPr>
                  <w:rFonts w:ascii="Calibri" w:hAnsi="Calibri" w:cs="Calibri"/>
                  <w:sz w:val="18"/>
                  <w:szCs w:val="18"/>
                </w:rPr>
                <w:t>(</w:t>
              </w:r>
            </w:ins>
            <w:ins w:id="531" w:author="USA" w:date="2021-07-29T06:46:00Z">
              <w:r w:rsidR="005C26AE">
                <w:rPr>
                  <w:rFonts w:ascii="Calibri" w:hAnsi="Calibri" w:cs="Calibri"/>
                  <w:sz w:val="18"/>
                  <w:szCs w:val="18"/>
                </w:rPr>
                <w:sym w:font="Symbol" w:char="F0B0"/>
              </w:r>
              <w:r w:rsidR="005C26AE">
                <w:rPr>
                  <w:rFonts w:ascii="Calibri" w:hAnsi="Calibri" w:cs="Calibri"/>
                  <w:sz w:val="18"/>
                  <w:szCs w:val="18"/>
                </w:rPr>
                <w:t>)</w:t>
              </w:r>
            </w:ins>
            <w:ins w:id="532" w:author="michael marcus" w:date="2021-07-27T10:09:00Z">
              <w:r w:rsidRPr="00370774">
                <w:rPr>
                  <w:rFonts w:ascii="Calibri" w:hAnsi="Calibri" w:cs="Calibri"/>
                  <w:sz w:val="18"/>
                  <w:szCs w:val="18"/>
                  <w:rPrChange w:id="533" w:author="michael marcus" w:date="2021-07-27T16:40:00Z">
                    <w:rPr>
                      <w:rFonts w:ascii="Calibri" w:hAnsi="Calibri" w:cs="Calibri"/>
                      <w:sz w:val="20"/>
                      <w:szCs w:val="20"/>
                    </w:rPr>
                  </w:rPrChange>
                </w:rPr>
                <w:t xml:space="preserve"> </w:t>
              </w:r>
            </w:ins>
          </w:p>
        </w:tc>
        <w:tc>
          <w:tcPr>
            <w:tcW w:w="1890" w:type="dxa"/>
            <w:tcBorders>
              <w:top w:val="nil"/>
              <w:left w:val="nil"/>
              <w:bottom w:val="single" w:sz="4" w:space="0" w:color="auto"/>
              <w:right w:val="single" w:sz="4" w:space="0" w:color="auto"/>
            </w:tcBorders>
            <w:shd w:val="clear" w:color="auto" w:fill="auto"/>
            <w:vAlign w:val="center"/>
            <w:hideMark/>
            <w:tcPrChange w:id="534"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037B6AD" w14:textId="77777777" w:rsidR="00826391" w:rsidRPr="00370774" w:rsidRDefault="00826391">
            <w:pPr>
              <w:jc w:val="center"/>
              <w:rPr>
                <w:ins w:id="535" w:author="michael marcus" w:date="2021-07-27T10:09:00Z"/>
                <w:rFonts w:ascii="Calibri" w:hAnsi="Calibri" w:cs="Calibri"/>
                <w:sz w:val="18"/>
                <w:szCs w:val="18"/>
                <w:rPrChange w:id="536" w:author="michael marcus" w:date="2021-07-27T16:40:00Z">
                  <w:rPr>
                    <w:ins w:id="537" w:author="michael marcus" w:date="2021-07-27T10:09:00Z"/>
                    <w:rFonts w:ascii="Calibri" w:hAnsi="Calibri" w:cs="Calibri"/>
                    <w:sz w:val="20"/>
                    <w:szCs w:val="20"/>
                  </w:rPr>
                </w:rPrChange>
              </w:rPr>
            </w:pPr>
            <w:ins w:id="538" w:author="michael marcus" w:date="2021-07-27T10:09:00Z">
              <w:r w:rsidRPr="00370774">
                <w:rPr>
                  <w:rFonts w:ascii="Calibri" w:hAnsi="Calibri" w:cs="Calibri"/>
                  <w:sz w:val="18"/>
                  <w:szCs w:val="18"/>
                  <w:rPrChange w:id="539" w:author="michael marcus" w:date="2021-07-27T16:40:00Z">
                    <w:rPr>
                      <w:rFonts w:ascii="Calibri" w:hAnsi="Calibri" w:cs="Calibri"/>
                      <w:sz w:val="20"/>
                      <w:szCs w:val="20"/>
                    </w:rPr>
                  </w:rPrChange>
                </w:rPr>
                <w:t>49.0</w:t>
              </w:r>
            </w:ins>
          </w:p>
        </w:tc>
        <w:tc>
          <w:tcPr>
            <w:tcW w:w="1710" w:type="dxa"/>
            <w:tcBorders>
              <w:top w:val="nil"/>
              <w:left w:val="nil"/>
              <w:bottom w:val="single" w:sz="4" w:space="0" w:color="auto"/>
              <w:right w:val="single" w:sz="4" w:space="0" w:color="auto"/>
            </w:tcBorders>
            <w:shd w:val="clear" w:color="auto" w:fill="auto"/>
            <w:vAlign w:val="center"/>
            <w:hideMark/>
            <w:tcPrChange w:id="54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3467D9AC" w14:textId="77777777" w:rsidR="00826391" w:rsidRPr="00370774" w:rsidRDefault="00826391">
            <w:pPr>
              <w:jc w:val="center"/>
              <w:rPr>
                <w:ins w:id="541" w:author="michael marcus" w:date="2021-07-27T10:09:00Z"/>
                <w:rFonts w:ascii="Calibri" w:hAnsi="Calibri" w:cs="Calibri"/>
                <w:sz w:val="18"/>
                <w:szCs w:val="18"/>
                <w:rPrChange w:id="542" w:author="michael marcus" w:date="2021-07-27T16:40:00Z">
                  <w:rPr>
                    <w:ins w:id="543" w:author="michael marcus" w:date="2021-07-27T10:09:00Z"/>
                    <w:rFonts w:ascii="Calibri" w:hAnsi="Calibri" w:cs="Calibri"/>
                    <w:sz w:val="20"/>
                    <w:szCs w:val="20"/>
                  </w:rPr>
                </w:rPrChange>
              </w:rPr>
            </w:pPr>
            <w:ins w:id="544" w:author="michael marcus" w:date="2021-07-27T10:09:00Z">
              <w:r w:rsidRPr="00370774">
                <w:rPr>
                  <w:rFonts w:ascii="Calibri" w:hAnsi="Calibri" w:cs="Calibri"/>
                  <w:sz w:val="18"/>
                  <w:szCs w:val="18"/>
                  <w:rPrChange w:id="545" w:author="michael marcus" w:date="2021-07-27T16:40:00Z">
                    <w:rPr>
                      <w:rFonts w:ascii="Calibri" w:hAnsi="Calibri" w:cs="Calibri"/>
                      <w:sz w:val="20"/>
                      <w:szCs w:val="20"/>
                    </w:rPr>
                  </w:rPrChange>
                </w:rPr>
                <w:t>53.3</w:t>
              </w:r>
            </w:ins>
          </w:p>
        </w:tc>
        <w:tc>
          <w:tcPr>
            <w:tcW w:w="1710" w:type="dxa"/>
            <w:tcBorders>
              <w:top w:val="nil"/>
              <w:left w:val="nil"/>
              <w:bottom w:val="single" w:sz="4" w:space="0" w:color="auto"/>
              <w:right w:val="single" w:sz="4" w:space="0" w:color="auto"/>
            </w:tcBorders>
            <w:shd w:val="clear" w:color="auto" w:fill="auto"/>
            <w:vAlign w:val="center"/>
            <w:hideMark/>
            <w:tcPrChange w:id="54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F1678A0" w14:textId="77777777" w:rsidR="00826391" w:rsidRPr="00370774" w:rsidRDefault="00826391">
            <w:pPr>
              <w:jc w:val="center"/>
              <w:rPr>
                <w:ins w:id="547" w:author="michael marcus" w:date="2021-07-27T10:09:00Z"/>
                <w:rFonts w:ascii="Calibri" w:hAnsi="Calibri" w:cs="Calibri"/>
                <w:sz w:val="18"/>
                <w:szCs w:val="18"/>
                <w:rPrChange w:id="548" w:author="michael marcus" w:date="2021-07-27T16:40:00Z">
                  <w:rPr>
                    <w:ins w:id="549" w:author="michael marcus" w:date="2021-07-27T10:09:00Z"/>
                    <w:rFonts w:ascii="Calibri" w:hAnsi="Calibri" w:cs="Calibri"/>
                    <w:sz w:val="20"/>
                    <w:szCs w:val="20"/>
                  </w:rPr>
                </w:rPrChange>
              </w:rPr>
            </w:pPr>
            <w:ins w:id="550" w:author="michael marcus" w:date="2021-07-27T10:09:00Z">
              <w:r w:rsidRPr="00370774">
                <w:rPr>
                  <w:rFonts w:ascii="Calibri" w:hAnsi="Calibri" w:cs="Calibri"/>
                  <w:sz w:val="18"/>
                  <w:szCs w:val="18"/>
                  <w:rPrChange w:id="551" w:author="michael marcus" w:date="2021-07-27T16:40:00Z">
                    <w:rPr>
                      <w:rFonts w:ascii="Calibri" w:hAnsi="Calibri" w:cs="Calibri"/>
                      <w:sz w:val="20"/>
                      <w:szCs w:val="20"/>
                    </w:rPr>
                  </w:rPrChange>
                </w:rPr>
                <w:t>48.3</w:t>
              </w:r>
            </w:ins>
          </w:p>
        </w:tc>
        <w:tc>
          <w:tcPr>
            <w:tcW w:w="1710" w:type="dxa"/>
            <w:tcBorders>
              <w:top w:val="nil"/>
              <w:left w:val="nil"/>
              <w:bottom w:val="single" w:sz="4" w:space="0" w:color="auto"/>
              <w:right w:val="single" w:sz="4" w:space="0" w:color="auto"/>
            </w:tcBorders>
            <w:shd w:val="clear" w:color="auto" w:fill="auto"/>
            <w:vAlign w:val="center"/>
            <w:hideMark/>
            <w:tcPrChange w:id="55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C1E3D22" w14:textId="77777777" w:rsidR="00826391" w:rsidRPr="00370774" w:rsidRDefault="00826391">
            <w:pPr>
              <w:jc w:val="center"/>
              <w:rPr>
                <w:ins w:id="553" w:author="michael marcus" w:date="2021-07-27T10:09:00Z"/>
                <w:rFonts w:ascii="Calibri" w:hAnsi="Calibri" w:cs="Calibri"/>
                <w:sz w:val="18"/>
                <w:szCs w:val="18"/>
                <w:rPrChange w:id="554" w:author="michael marcus" w:date="2021-07-27T16:40:00Z">
                  <w:rPr>
                    <w:ins w:id="555" w:author="michael marcus" w:date="2021-07-27T10:09:00Z"/>
                    <w:rFonts w:ascii="Calibri" w:hAnsi="Calibri" w:cs="Calibri"/>
                    <w:sz w:val="20"/>
                    <w:szCs w:val="20"/>
                  </w:rPr>
                </w:rPrChange>
              </w:rPr>
            </w:pPr>
            <w:ins w:id="556" w:author="michael marcus" w:date="2021-07-27T10:09:00Z">
              <w:r w:rsidRPr="00370774">
                <w:rPr>
                  <w:rFonts w:ascii="Calibri" w:hAnsi="Calibri" w:cs="Calibri"/>
                  <w:sz w:val="18"/>
                  <w:szCs w:val="18"/>
                  <w:rPrChange w:id="557" w:author="michael marcus" w:date="2021-07-27T16:40:00Z">
                    <w:rPr>
                      <w:rFonts w:ascii="Calibri" w:hAnsi="Calibri" w:cs="Calibri"/>
                      <w:sz w:val="20"/>
                      <w:szCs w:val="20"/>
                    </w:rPr>
                  </w:rPrChange>
                </w:rPr>
                <w:t>47.5</w:t>
              </w:r>
            </w:ins>
          </w:p>
        </w:tc>
      </w:tr>
      <w:tr w:rsidR="00370774" w:rsidRPr="00370774" w14:paraId="2D6157A3" w14:textId="77777777" w:rsidTr="00370774">
        <w:tblPrEx>
          <w:tblW w:w="10350" w:type="dxa"/>
          <w:tblPrExChange w:id="558" w:author="michael marcus" w:date="2021-07-27T16:41:00Z">
            <w:tblPrEx>
              <w:tblW w:w="14380" w:type="dxa"/>
            </w:tblPrEx>
          </w:tblPrExChange>
        </w:tblPrEx>
        <w:trPr>
          <w:trHeight w:val="340"/>
          <w:ins w:id="559" w:author="michael marcus" w:date="2021-07-27T10:09:00Z"/>
          <w:trPrChange w:id="560" w:author="michael marcus" w:date="2021-07-27T16:41:00Z">
            <w:trPr>
              <w:trHeight w:val="34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561"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5CD2738" w14:textId="77777777" w:rsidR="00826391" w:rsidRPr="00370774" w:rsidRDefault="00826391">
            <w:pPr>
              <w:rPr>
                <w:ins w:id="562" w:author="michael marcus" w:date="2021-07-27T10:09:00Z"/>
                <w:rFonts w:ascii="Calibri" w:hAnsi="Calibri" w:cs="Calibri"/>
                <w:sz w:val="18"/>
                <w:szCs w:val="18"/>
                <w:rPrChange w:id="563" w:author="michael marcus" w:date="2021-07-27T16:40:00Z">
                  <w:rPr>
                    <w:ins w:id="564" w:author="michael marcus" w:date="2021-07-27T10:09:00Z"/>
                    <w:rFonts w:ascii="Calibri" w:hAnsi="Calibri" w:cs="Calibri"/>
                    <w:sz w:val="20"/>
                    <w:szCs w:val="20"/>
                  </w:rPr>
                </w:rPrChange>
              </w:rPr>
            </w:pPr>
            <w:ins w:id="565" w:author="michael marcus" w:date="2021-07-27T10:09:00Z">
              <w:r w:rsidRPr="00370774">
                <w:rPr>
                  <w:rFonts w:ascii="Calibri" w:hAnsi="Calibri" w:cs="Calibri"/>
                  <w:sz w:val="18"/>
                  <w:szCs w:val="18"/>
                  <w:rPrChange w:id="566" w:author="michael marcus" w:date="2021-07-27T16:40:00Z">
                    <w:rPr>
                      <w:rFonts w:ascii="Calibri" w:hAnsi="Calibri" w:cs="Calibri"/>
                      <w:sz w:val="20"/>
                      <w:szCs w:val="20"/>
                    </w:rPr>
                  </w:rPrChange>
                </w:rPr>
                <w:t>Sensor Ground Area Instantaneous Field of View (IFOV) (km</w:t>
              </w:r>
              <w:r w:rsidRPr="00370774">
                <w:rPr>
                  <w:rFonts w:ascii="Calibri" w:hAnsi="Calibri" w:cs="Calibri"/>
                  <w:sz w:val="18"/>
                  <w:szCs w:val="18"/>
                  <w:vertAlign w:val="superscript"/>
                  <w:rPrChange w:id="567" w:author="michael marcus" w:date="2021-07-27T16:40:00Z">
                    <w:rPr>
                      <w:rFonts w:ascii="Calibri" w:hAnsi="Calibri" w:cs="Calibri"/>
                      <w:sz w:val="20"/>
                      <w:szCs w:val="20"/>
                      <w:vertAlign w:val="superscript"/>
                    </w:rPr>
                  </w:rPrChange>
                </w:rPr>
                <w:t>2</w:t>
              </w:r>
              <w:r w:rsidRPr="00370774">
                <w:rPr>
                  <w:rFonts w:ascii="Calibri" w:hAnsi="Calibri" w:cs="Calibri"/>
                  <w:sz w:val="18"/>
                  <w:szCs w:val="18"/>
                  <w:rPrChange w:id="568" w:author="michael marcus" w:date="2021-07-27T16:40:00Z">
                    <w:rPr>
                      <w:rFonts w:ascii="Calibri" w:hAnsi="Calibri" w:cs="Calibri"/>
                      <w:sz w:val="20"/>
                      <w:szCs w:val="20"/>
                    </w:rPr>
                  </w:rPrChange>
                </w:rPr>
                <w:t>)</w:t>
              </w:r>
            </w:ins>
          </w:p>
        </w:tc>
        <w:tc>
          <w:tcPr>
            <w:tcW w:w="1890" w:type="dxa"/>
            <w:tcBorders>
              <w:top w:val="nil"/>
              <w:left w:val="nil"/>
              <w:bottom w:val="single" w:sz="4" w:space="0" w:color="auto"/>
              <w:right w:val="single" w:sz="4" w:space="0" w:color="auto"/>
            </w:tcBorders>
            <w:shd w:val="clear" w:color="auto" w:fill="auto"/>
            <w:vAlign w:val="center"/>
            <w:hideMark/>
            <w:tcPrChange w:id="56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A666091" w14:textId="77777777" w:rsidR="00826391" w:rsidRPr="00370774" w:rsidRDefault="00826391">
            <w:pPr>
              <w:jc w:val="center"/>
              <w:rPr>
                <w:ins w:id="570" w:author="michael marcus" w:date="2021-07-27T10:09:00Z"/>
                <w:rFonts w:ascii="Calibri" w:hAnsi="Calibri" w:cs="Calibri"/>
                <w:sz w:val="18"/>
                <w:szCs w:val="18"/>
                <w:rPrChange w:id="571" w:author="michael marcus" w:date="2021-07-27T16:40:00Z">
                  <w:rPr>
                    <w:ins w:id="572" w:author="michael marcus" w:date="2021-07-27T10:09:00Z"/>
                    <w:rFonts w:ascii="Calibri" w:hAnsi="Calibri" w:cs="Calibri"/>
                    <w:sz w:val="20"/>
                    <w:szCs w:val="20"/>
                  </w:rPr>
                </w:rPrChange>
              </w:rPr>
            </w:pPr>
            <w:ins w:id="573" w:author="michael marcus" w:date="2021-07-27T10:09:00Z">
              <w:r w:rsidRPr="00370774">
                <w:rPr>
                  <w:rFonts w:ascii="Calibri" w:hAnsi="Calibri" w:cs="Calibri"/>
                  <w:sz w:val="18"/>
                  <w:szCs w:val="18"/>
                  <w:rPrChange w:id="574" w:author="michael marcus" w:date="2021-07-27T16:40:00Z">
                    <w:rPr>
                      <w:rFonts w:ascii="Calibri" w:hAnsi="Calibri" w:cs="Calibri"/>
                      <w:sz w:val="20"/>
                      <w:szCs w:val="20"/>
                    </w:rPr>
                  </w:rPrChange>
                </w:rPr>
                <w:t>7153</w:t>
              </w:r>
            </w:ins>
          </w:p>
        </w:tc>
        <w:tc>
          <w:tcPr>
            <w:tcW w:w="1710" w:type="dxa"/>
            <w:tcBorders>
              <w:top w:val="nil"/>
              <w:left w:val="nil"/>
              <w:bottom w:val="single" w:sz="4" w:space="0" w:color="auto"/>
              <w:right w:val="single" w:sz="4" w:space="0" w:color="auto"/>
            </w:tcBorders>
            <w:shd w:val="clear" w:color="auto" w:fill="auto"/>
            <w:vAlign w:val="center"/>
            <w:hideMark/>
            <w:tcPrChange w:id="57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493709F" w14:textId="77777777" w:rsidR="00826391" w:rsidRPr="00370774" w:rsidRDefault="00826391">
            <w:pPr>
              <w:jc w:val="center"/>
              <w:rPr>
                <w:ins w:id="576" w:author="michael marcus" w:date="2021-07-27T10:09:00Z"/>
                <w:rFonts w:ascii="Calibri" w:hAnsi="Calibri" w:cs="Calibri"/>
                <w:sz w:val="18"/>
                <w:szCs w:val="18"/>
                <w:rPrChange w:id="577" w:author="michael marcus" w:date="2021-07-27T16:40:00Z">
                  <w:rPr>
                    <w:ins w:id="578" w:author="michael marcus" w:date="2021-07-27T10:09:00Z"/>
                    <w:rFonts w:ascii="Calibri" w:hAnsi="Calibri" w:cs="Calibri"/>
                    <w:sz w:val="20"/>
                    <w:szCs w:val="20"/>
                  </w:rPr>
                </w:rPrChange>
              </w:rPr>
            </w:pPr>
            <w:ins w:id="579" w:author="michael marcus" w:date="2021-07-27T10:09:00Z">
              <w:r w:rsidRPr="00370774">
                <w:rPr>
                  <w:rFonts w:ascii="Calibri" w:hAnsi="Calibri" w:cs="Calibri"/>
                  <w:sz w:val="18"/>
                  <w:szCs w:val="18"/>
                  <w:rPrChange w:id="580" w:author="michael marcus" w:date="2021-07-27T16:40:00Z">
                    <w:rPr>
                      <w:rFonts w:ascii="Calibri" w:hAnsi="Calibri" w:cs="Calibri"/>
                      <w:sz w:val="20"/>
                      <w:szCs w:val="20"/>
                    </w:rPr>
                  </w:rPrChange>
                </w:rPr>
                <w:t>1549</w:t>
              </w:r>
            </w:ins>
          </w:p>
        </w:tc>
        <w:tc>
          <w:tcPr>
            <w:tcW w:w="1710" w:type="dxa"/>
            <w:tcBorders>
              <w:top w:val="nil"/>
              <w:left w:val="nil"/>
              <w:bottom w:val="single" w:sz="4" w:space="0" w:color="auto"/>
              <w:right w:val="single" w:sz="4" w:space="0" w:color="auto"/>
            </w:tcBorders>
            <w:shd w:val="clear" w:color="auto" w:fill="auto"/>
            <w:vAlign w:val="center"/>
            <w:hideMark/>
            <w:tcPrChange w:id="58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754445A" w14:textId="77777777" w:rsidR="00826391" w:rsidRPr="00370774" w:rsidRDefault="00826391">
            <w:pPr>
              <w:jc w:val="center"/>
              <w:rPr>
                <w:ins w:id="582" w:author="michael marcus" w:date="2021-07-27T10:09:00Z"/>
                <w:rFonts w:ascii="Calibri" w:hAnsi="Calibri" w:cs="Calibri"/>
                <w:sz w:val="18"/>
                <w:szCs w:val="18"/>
                <w:rPrChange w:id="583" w:author="michael marcus" w:date="2021-07-27T16:40:00Z">
                  <w:rPr>
                    <w:ins w:id="584" w:author="michael marcus" w:date="2021-07-27T10:09:00Z"/>
                    <w:rFonts w:ascii="Calibri" w:hAnsi="Calibri" w:cs="Calibri"/>
                    <w:sz w:val="20"/>
                    <w:szCs w:val="20"/>
                  </w:rPr>
                </w:rPrChange>
              </w:rPr>
            </w:pPr>
            <w:ins w:id="585" w:author="michael marcus" w:date="2021-07-27T10:09:00Z">
              <w:r w:rsidRPr="00370774">
                <w:rPr>
                  <w:rFonts w:ascii="Calibri" w:hAnsi="Calibri" w:cs="Calibri"/>
                  <w:sz w:val="18"/>
                  <w:szCs w:val="18"/>
                  <w:rPrChange w:id="586" w:author="michael marcus" w:date="2021-07-27T16:40:00Z">
                    <w:rPr>
                      <w:rFonts w:ascii="Calibri" w:hAnsi="Calibri" w:cs="Calibri"/>
                      <w:sz w:val="20"/>
                      <w:szCs w:val="20"/>
                    </w:rPr>
                  </w:rPrChange>
                </w:rPr>
                <w:t>9298</w:t>
              </w:r>
            </w:ins>
          </w:p>
        </w:tc>
        <w:tc>
          <w:tcPr>
            <w:tcW w:w="1710" w:type="dxa"/>
            <w:tcBorders>
              <w:top w:val="nil"/>
              <w:left w:val="nil"/>
              <w:bottom w:val="single" w:sz="4" w:space="0" w:color="auto"/>
              <w:right w:val="single" w:sz="4" w:space="0" w:color="auto"/>
            </w:tcBorders>
            <w:shd w:val="clear" w:color="auto" w:fill="auto"/>
            <w:vAlign w:val="center"/>
            <w:hideMark/>
            <w:tcPrChange w:id="58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6CEFA33" w14:textId="77777777" w:rsidR="00826391" w:rsidRPr="00370774" w:rsidRDefault="00826391">
            <w:pPr>
              <w:jc w:val="center"/>
              <w:rPr>
                <w:ins w:id="588" w:author="michael marcus" w:date="2021-07-27T10:09:00Z"/>
                <w:rFonts w:ascii="Calibri" w:hAnsi="Calibri" w:cs="Calibri"/>
                <w:sz w:val="18"/>
                <w:szCs w:val="18"/>
                <w:rPrChange w:id="589" w:author="michael marcus" w:date="2021-07-27T16:40:00Z">
                  <w:rPr>
                    <w:ins w:id="590" w:author="michael marcus" w:date="2021-07-27T10:09:00Z"/>
                    <w:rFonts w:ascii="Calibri" w:hAnsi="Calibri" w:cs="Calibri"/>
                    <w:sz w:val="20"/>
                    <w:szCs w:val="20"/>
                  </w:rPr>
                </w:rPrChange>
              </w:rPr>
            </w:pPr>
            <w:ins w:id="591" w:author="michael marcus" w:date="2021-07-27T10:09:00Z">
              <w:r w:rsidRPr="00370774">
                <w:rPr>
                  <w:rFonts w:ascii="Calibri" w:hAnsi="Calibri" w:cs="Calibri"/>
                  <w:sz w:val="18"/>
                  <w:szCs w:val="18"/>
                  <w:rPrChange w:id="592" w:author="michael marcus" w:date="2021-07-27T16:40:00Z">
                    <w:rPr>
                      <w:rFonts w:ascii="Calibri" w:hAnsi="Calibri" w:cs="Calibri"/>
                      <w:sz w:val="20"/>
                      <w:szCs w:val="20"/>
                    </w:rPr>
                  </w:rPrChange>
                </w:rPr>
                <w:t>306</w:t>
              </w:r>
            </w:ins>
          </w:p>
        </w:tc>
      </w:tr>
      <w:tr w:rsidR="00370774" w:rsidRPr="00370774" w14:paraId="77531068" w14:textId="77777777" w:rsidTr="00370774">
        <w:tblPrEx>
          <w:tblW w:w="10350" w:type="dxa"/>
          <w:tblPrExChange w:id="593" w:author="michael marcus" w:date="2021-07-27T16:41:00Z">
            <w:tblPrEx>
              <w:tblW w:w="14380" w:type="dxa"/>
            </w:tblPrEx>
          </w:tblPrExChange>
        </w:tblPrEx>
        <w:trPr>
          <w:trHeight w:val="300"/>
          <w:ins w:id="594" w:author="michael marcus" w:date="2021-07-27T10:09:00Z"/>
          <w:trPrChange w:id="59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59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A6BCB47" w14:textId="0E061083" w:rsidR="00826391" w:rsidRPr="00370774" w:rsidRDefault="00826391">
            <w:pPr>
              <w:rPr>
                <w:ins w:id="597" w:author="michael marcus" w:date="2021-07-27T10:09:00Z"/>
                <w:rFonts w:ascii="Calibri" w:hAnsi="Calibri" w:cs="Calibri"/>
                <w:sz w:val="18"/>
                <w:szCs w:val="18"/>
                <w:rPrChange w:id="598" w:author="michael marcus" w:date="2021-07-27T16:40:00Z">
                  <w:rPr>
                    <w:ins w:id="599" w:author="michael marcus" w:date="2021-07-27T10:09:00Z"/>
                    <w:rFonts w:ascii="Calibri" w:hAnsi="Calibri" w:cs="Calibri"/>
                    <w:sz w:val="20"/>
                    <w:szCs w:val="20"/>
                  </w:rPr>
                </w:rPrChange>
              </w:rPr>
            </w:pPr>
            <w:ins w:id="600" w:author="michael marcus" w:date="2021-07-27T10:09:00Z">
              <w:r w:rsidRPr="00370774">
                <w:rPr>
                  <w:rFonts w:ascii="Calibri" w:hAnsi="Calibri" w:cs="Calibri"/>
                  <w:sz w:val="18"/>
                  <w:szCs w:val="18"/>
                  <w:rPrChange w:id="601" w:author="michael marcus" w:date="2021-07-27T16:40:00Z">
                    <w:rPr>
                      <w:rFonts w:ascii="Calibri" w:hAnsi="Calibri" w:cs="Calibri"/>
                      <w:sz w:val="20"/>
                      <w:szCs w:val="20"/>
                    </w:rPr>
                  </w:rPrChange>
                </w:rPr>
                <w:t xml:space="preserve">Angle from ground towards Sensor </w:t>
              </w:r>
            </w:ins>
            <w:ins w:id="602" w:author="USA" w:date="2021-07-29T06:46:00Z">
              <w:r w:rsidR="005C26AE">
                <w:rPr>
                  <w:rFonts w:ascii="Calibri" w:hAnsi="Calibri" w:cs="Calibri"/>
                  <w:sz w:val="18"/>
                  <w:szCs w:val="18"/>
                </w:rPr>
                <w:t>(</w:t>
              </w:r>
              <w:r w:rsidR="005C26AE">
                <w:rPr>
                  <w:rFonts w:ascii="Calibri" w:hAnsi="Calibri" w:cs="Calibri"/>
                  <w:sz w:val="18"/>
                  <w:szCs w:val="18"/>
                </w:rPr>
                <w:sym w:font="Symbol" w:char="F0B0"/>
              </w:r>
              <w:r w:rsidR="005C26AE">
                <w:rPr>
                  <w:rFonts w:ascii="Calibri" w:hAnsi="Calibri" w:cs="Calibri"/>
                  <w:sz w:val="18"/>
                  <w:szCs w:val="18"/>
                </w:rPr>
                <w:t>)</w:t>
              </w:r>
            </w:ins>
            <w:ins w:id="603" w:author="michael marcus" w:date="2021-07-27T10:09:00Z">
              <w:r w:rsidRPr="00370774">
                <w:rPr>
                  <w:rFonts w:ascii="Calibri" w:hAnsi="Calibri" w:cs="Calibri"/>
                  <w:sz w:val="18"/>
                  <w:szCs w:val="18"/>
                  <w:rPrChange w:id="604" w:author="michael marcus" w:date="2021-07-27T16:40:00Z">
                    <w:rPr>
                      <w:rFonts w:ascii="Calibri" w:hAnsi="Calibri" w:cs="Calibri"/>
                      <w:sz w:val="20"/>
                      <w:szCs w:val="20"/>
                    </w:rPr>
                  </w:rPrChange>
                </w:rPr>
                <w:t xml:space="preserve"> </w:t>
              </w:r>
            </w:ins>
          </w:p>
        </w:tc>
        <w:tc>
          <w:tcPr>
            <w:tcW w:w="1890" w:type="dxa"/>
            <w:tcBorders>
              <w:top w:val="nil"/>
              <w:left w:val="nil"/>
              <w:bottom w:val="single" w:sz="4" w:space="0" w:color="auto"/>
              <w:right w:val="single" w:sz="4" w:space="0" w:color="auto"/>
            </w:tcBorders>
            <w:shd w:val="clear" w:color="auto" w:fill="auto"/>
            <w:vAlign w:val="center"/>
            <w:hideMark/>
            <w:tcPrChange w:id="60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4622C12" w14:textId="77777777" w:rsidR="00826391" w:rsidRPr="00370774" w:rsidRDefault="00826391">
            <w:pPr>
              <w:jc w:val="center"/>
              <w:rPr>
                <w:ins w:id="606" w:author="michael marcus" w:date="2021-07-27T10:09:00Z"/>
                <w:rFonts w:ascii="Calibri" w:hAnsi="Calibri" w:cs="Calibri"/>
                <w:sz w:val="18"/>
                <w:szCs w:val="18"/>
                <w:rPrChange w:id="607" w:author="michael marcus" w:date="2021-07-27T16:40:00Z">
                  <w:rPr>
                    <w:ins w:id="608" w:author="michael marcus" w:date="2021-07-27T10:09:00Z"/>
                    <w:rFonts w:ascii="Calibri" w:hAnsi="Calibri" w:cs="Calibri"/>
                    <w:sz w:val="20"/>
                    <w:szCs w:val="20"/>
                  </w:rPr>
                </w:rPrChange>
              </w:rPr>
            </w:pPr>
            <w:ins w:id="609" w:author="michael marcus" w:date="2021-07-27T10:09:00Z">
              <w:r w:rsidRPr="00370774">
                <w:rPr>
                  <w:rFonts w:ascii="Calibri" w:hAnsi="Calibri" w:cs="Calibri"/>
                  <w:sz w:val="18"/>
                  <w:szCs w:val="18"/>
                  <w:rPrChange w:id="610" w:author="michael marcus" w:date="2021-07-27T16:40:00Z">
                    <w:rPr>
                      <w:rFonts w:ascii="Calibri" w:hAnsi="Calibri" w:cs="Calibri"/>
                      <w:sz w:val="20"/>
                      <w:szCs w:val="20"/>
                    </w:rPr>
                  </w:rPrChange>
                </w:rPr>
                <w:t>31.42</w:t>
              </w:r>
            </w:ins>
          </w:p>
        </w:tc>
        <w:tc>
          <w:tcPr>
            <w:tcW w:w="1710" w:type="dxa"/>
            <w:tcBorders>
              <w:top w:val="nil"/>
              <w:left w:val="nil"/>
              <w:bottom w:val="single" w:sz="4" w:space="0" w:color="auto"/>
              <w:right w:val="single" w:sz="4" w:space="0" w:color="auto"/>
            </w:tcBorders>
            <w:shd w:val="clear" w:color="auto" w:fill="auto"/>
            <w:vAlign w:val="center"/>
            <w:hideMark/>
            <w:tcPrChange w:id="61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541A11B" w14:textId="77777777" w:rsidR="00826391" w:rsidRPr="00370774" w:rsidRDefault="00826391">
            <w:pPr>
              <w:jc w:val="center"/>
              <w:rPr>
                <w:ins w:id="612" w:author="michael marcus" w:date="2021-07-27T10:09:00Z"/>
                <w:rFonts w:ascii="Calibri" w:hAnsi="Calibri" w:cs="Calibri"/>
                <w:sz w:val="18"/>
                <w:szCs w:val="18"/>
                <w:rPrChange w:id="613" w:author="michael marcus" w:date="2021-07-27T16:40:00Z">
                  <w:rPr>
                    <w:ins w:id="614" w:author="michael marcus" w:date="2021-07-27T10:09:00Z"/>
                    <w:rFonts w:ascii="Calibri" w:hAnsi="Calibri" w:cs="Calibri"/>
                    <w:sz w:val="20"/>
                    <w:szCs w:val="20"/>
                  </w:rPr>
                </w:rPrChange>
              </w:rPr>
            </w:pPr>
            <w:ins w:id="615" w:author="michael marcus" w:date="2021-07-27T10:09:00Z">
              <w:r w:rsidRPr="00370774">
                <w:rPr>
                  <w:rFonts w:ascii="Calibri" w:hAnsi="Calibri" w:cs="Calibri"/>
                  <w:sz w:val="18"/>
                  <w:szCs w:val="18"/>
                  <w:rPrChange w:id="616" w:author="michael marcus" w:date="2021-07-27T16:40:00Z">
                    <w:rPr>
                      <w:rFonts w:ascii="Calibri" w:hAnsi="Calibri" w:cs="Calibri"/>
                      <w:sz w:val="20"/>
                      <w:szCs w:val="20"/>
                    </w:rPr>
                  </w:rPrChange>
                </w:rPr>
                <w:t>25.01</w:t>
              </w:r>
            </w:ins>
          </w:p>
        </w:tc>
        <w:tc>
          <w:tcPr>
            <w:tcW w:w="1710" w:type="dxa"/>
            <w:tcBorders>
              <w:top w:val="nil"/>
              <w:left w:val="nil"/>
              <w:bottom w:val="single" w:sz="4" w:space="0" w:color="auto"/>
              <w:right w:val="single" w:sz="4" w:space="0" w:color="auto"/>
            </w:tcBorders>
            <w:shd w:val="clear" w:color="auto" w:fill="auto"/>
            <w:vAlign w:val="center"/>
            <w:hideMark/>
            <w:tcPrChange w:id="61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1CE583B" w14:textId="77777777" w:rsidR="00826391" w:rsidRPr="00370774" w:rsidRDefault="00826391">
            <w:pPr>
              <w:jc w:val="center"/>
              <w:rPr>
                <w:ins w:id="618" w:author="michael marcus" w:date="2021-07-27T10:09:00Z"/>
                <w:rFonts w:ascii="Calibri" w:hAnsi="Calibri" w:cs="Calibri"/>
                <w:sz w:val="18"/>
                <w:szCs w:val="18"/>
                <w:rPrChange w:id="619" w:author="michael marcus" w:date="2021-07-27T16:40:00Z">
                  <w:rPr>
                    <w:ins w:id="620" w:author="michael marcus" w:date="2021-07-27T10:09:00Z"/>
                    <w:rFonts w:ascii="Calibri" w:hAnsi="Calibri" w:cs="Calibri"/>
                    <w:sz w:val="20"/>
                    <w:szCs w:val="20"/>
                  </w:rPr>
                </w:rPrChange>
              </w:rPr>
            </w:pPr>
            <w:ins w:id="621" w:author="michael marcus" w:date="2021-07-27T10:09:00Z">
              <w:r w:rsidRPr="00370774">
                <w:rPr>
                  <w:rFonts w:ascii="Calibri" w:hAnsi="Calibri" w:cs="Calibri"/>
                  <w:sz w:val="18"/>
                  <w:szCs w:val="18"/>
                  <w:rPrChange w:id="622" w:author="michael marcus" w:date="2021-07-27T16:40:00Z">
                    <w:rPr>
                      <w:rFonts w:ascii="Calibri" w:hAnsi="Calibri" w:cs="Calibri"/>
                      <w:sz w:val="20"/>
                      <w:szCs w:val="20"/>
                    </w:rPr>
                  </w:rPrChange>
                </w:rPr>
                <w:t>32.4</w:t>
              </w:r>
            </w:ins>
          </w:p>
        </w:tc>
        <w:tc>
          <w:tcPr>
            <w:tcW w:w="1710" w:type="dxa"/>
            <w:tcBorders>
              <w:top w:val="nil"/>
              <w:left w:val="nil"/>
              <w:bottom w:val="single" w:sz="4" w:space="0" w:color="auto"/>
              <w:right w:val="single" w:sz="4" w:space="0" w:color="auto"/>
            </w:tcBorders>
            <w:shd w:val="clear" w:color="auto" w:fill="auto"/>
            <w:vAlign w:val="center"/>
            <w:hideMark/>
            <w:tcPrChange w:id="62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41BBDF4" w14:textId="77777777" w:rsidR="00826391" w:rsidRPr="00370774" w:rsidRDefault="00826391">
            <w:pPr>
              <w:jc w:val="center"/>
              <w:rPr>
                <w:ins w:id="624" w:author="michael marcus" w:date="2021-07-27T10:09:00Z"/>
                <w:rFonts w:ascii="Calibri" w:hAnsi="Calibri" w:cs="Calibri"/>
                <w:sz w:val="18"/>
                <w:szCs w:val="18"/>
                <w:rPrChange w:id="625" w:author="michael marcus" w:date="2021-07-27T16:40:00Z">
                  <w:rPr>
                    <w:ins w:id="626" w:author="michael marcus" w:date="2021-07-27T10:09:00Z"/>
                    <w:rFonts w:ascii="Calibri" w:hAnsi="Calibri" w:cs="Calibri"/>
                    <w:sz w:val="20"/>
                    <w:szCs w:val="20"/>
                  </w:rPr>
                </w:rPrChange>
              </w:rPr>
            </w:pPr>
            <w:ins w:id="627" w:author="michael marcus" w:date="2021-07-27T10:09:00Z">
              <w:r w:rsidRPr="00370774">
                <w:rPr>
                  <w:rFonts w:ascii="Calibri" w:hAnsi="Calibri" w:cs="Calibri"/>
                  <w:sz w:val="18"/>
                  <w:szCs w:val="18"/>
                  <w:rPrChange w:id="628" w:author="michael marcus" w:date="2021-07-27T16:40:00Z">
                    <w:rPr>
                      <w:rFonts w:ascii="Calibri" w:hAnsi="Calibri" w:cs="Calibri"/>
                      <w:sz w:val="20"/>
                      <w:szCs w:val="20"/>
                    </w:rPr>
                  </w:rPrChange>
                </w:rPr>
                <w:t>35.1</w:t>
              </w:r>
            </w:ins>
          </w:p>
        </w:tc>
      </w:tr>
      <w:tr w:rsidR="001D0D05" w:rsidRPr="00370774" w14:paraId="45F8F04B" w14:textId="77777777" w:rsidTr="0012087A">
        <w:trPr>
          <w:trHeight w:val="320"/>
          <w:ins w:id="629" w:author="michael marcus" w:date="2021-07-27T10:0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3B18EAEA" w14:textId="59664E4A" w:rsidR="001D0D05" w:rsidRPr="00370774" w:rsidRDefault="001D0D05">
            <w:pPr>
              <w:rPr>
                <w:ins w:id="630" w:author="michael marcus" w:date="2021-07-27T10:09:00Z"/>
                <w:rFonts w:ascii="Calibri" w:hAnsi="Calibri" w:cs="Calibri"/>
                <w:sz w:val="18"/>
                <w:szCs w:val="18"/>
                <w:rPrChange w:id="631" w:author="michael marcus" w:date="2021-07-27T16:40:00Z">
                  <w:rPr>
                    <w:ins w:id="632" w:author="michael marcus" w:date="2021-07-27T10:09:00Z"/>
                    <w:rFonts w:ascii="Calibri" w:hAnsi="Calibri" w:cs="Calibri"/>
                    <w:sz w:val="22"/>
                    <w:szCs w:val="22"/>
                  </w:rPr>
                </w:rPrChange>
              </w:rPr>
            </w:pPr>
            <w:bookmarkStart w:id="633" w:name="_Hlk78433663"/>
            <w:ins w:id="634" w:author="michael marcus" w:date="2021-07-27T10:09:00Z">
              <w:r w:rsidRPr="00370774">
                <w:rPr>
                  <w:rFonts w:ascii="Calibri" w:hAnsi="Calibri" w:cs="Calibri"/>
                  <w:sz w:val="18"/>
                  <w:szCs w:val="18"/>
                  <w:rPrChange w:id="635" w:author="michael marcus" w:date="2021-07-27T16:40:00Z">
                    <w:rPr>
                      <w:rFonts w:ascii="Calibri" w:hAnsi="Calibri" w:cs="Calibri"/>
                      <w:sz w:val="22"/>
                      <w:szCs w:val="22"/>
                    </w:rPr>
                  </w:rPrChange>
                </w:rPr>
                <w:t>ISM out of band EIRP</w:t>
              </w:r>
            </w:ins>
          </w:p>
        </w:tc>
      </w:tr>
      <w:tr w:rsidR="00370774" w:rsidRPr="00370774" w14:paraId="5B5650D1" w14:textId="77777777" w:rsidTr="00370774">
        <w:tblPrEx>
          <w:tblW w:w="10350" w:type="dxa"/>
          <w:tblPrExChange w:id="636" w:author="michael marcus" w:date="2021-07-27T16:41:00Z">
            <w:tblPrEx>
              <w:tblW w:w="14380" w:type="dxa"/>
            </w:tblPrEx>
          </w:tblPrExChange>
        </w:tblPrEx>
        <w:trPr>
          <w:trHeight w:val="600"/>
          <w:ins w:id="637" w:author="michael marcus" w:date="2021-07-27T10:09:00Z"/>
          <w:trPrChange w:id="638"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639"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A274C8D" w14:textId="5D40F413" w:rsidR="00826391" w:rsidRPr="00370774" w:rsidRDefault="00826391">
            <w:pPr>
              <w:rPr>
                <w:ins w:id="640" w:author="michael marcus" w:date="2021-07-27T10:09:00Z"/>
                <w:rFonts w:ascii="Calibri" w:hAnsi="Calibri" w:cs="Calibri"/>
                <w:sz w:val="18"/>
                <w:szCs w:val="18"/>
                <w:rPrChange w:id="641" w:author="michael marcus" w:date="2021-07-27T16:40:00Z">
                  <w:rPr>
                    <w:ins w:id="642" w:author="michael marcus" w:date="2021-07-27T10:09:00Z"/>
                    <w:rFonts w:ascii="Calibri" w:hAnsi="Calibri" w:cs="Calibri"/>
                    <w:sz w:val="20"/>
                    <w:szCs w:val="20"/>
                  </w:rPr>
                </w:rPrChange>
              </w:rPr>
            </w:pPr>
            <w:bookmarkStart w:id="643" w:name="_Hlk78299043"/>
            <w:bookmarkEnd w:id="633"/>
            <w:ins w:id="644" w:author="michael marcus" w:date="2021-07-27T10:09:00Z">
              <w:r w:rsidRPr="00370774">
                <w:rPr>
                  <w:rFonts w:ascii="Calibri" w:hAnsi="Calibri" w:cs="Calibri"/>
                  <w:sz w:val="18"/>
                  <w:szCs w:val="18"/>
                  <w:rPrChange w:id="645" w:author="michael marcus" w:date="2021-07-27T16:40:00Z">
                    <w:rPr>
                      <w:rFonts w:ascii="Calibri" w:hAnsi="Calibri" w:cs="Calibri"/>
                      <w:sz w:val="20"/>
                      <w:szCs w:val="20"/>
                    </w:rPr>
                  </w:rPrChange>
                </w:rPr>
                <w:t>The field strength levels of emissions which lie outside the 24 GHz band.  Field strength limit (</w:t>
              </w:r>
              <w:proofErr w:type="spellStart"/>
              <w:r w:rsidRPr="00370774">
                <w:rPr>
                  <w:rFonts w:ascii="Calibri" w:hAnsi="Calibri" w:cs="Calibri"/>
                  <w:sz w:val="18"/>
                  <w:szCs w:val="18"/>
                  <w:rPrChange w:id="646" w:author="michael marcus" w:date="2021-07-27T16:40:00Z">
                    <w:rPr>
                      <w:rFonts w:ascii="Calibri" w:hAnsi="Calibri" w:cs="Calibri"/>
                      <w:sz w:val="20"/>
                      <w:szCs w:val="20"/>
                    </w:rPr>
                  </w:rPrChange>
                </w:rPr>
                <w:t>uV</w:t>
              </w:r>
              <w:proofErr w:type="spellEnd"/>
              <w:r w:rsidRPr="00370774">
                <w:rPr>
                  <w:rFonts w:ascii="Calibri" w:hAnsi="Calibri" w:cs="Calibri"/>
                  <w:sz w:val="18"/>
                  <w:szCs w:val="18"/>
                  <w:rPrChange w:id="647" w:author="michael marcus" w:date="2021-07-27T16:40:00Z">
                    <w:rPr>
                      <w:rFonts w:ascii="Calibri" w:hAnsi="Calibri" w:cs="Calibri"/>
                      <w:sz w:val="20"/>
                      <w:szCs w:val="20"/>
                    </w:rPr>
                  </w:rPrChange>
                </w:rPr>
                <w:t xml:space="preserve">/m) </w:t>
              </w:r>
            </w:ins>
            <w:bookmarkStart w:id="648" w:name="_Hlk78433766"/>
            <w:ins w:id="649" w:author="michael marcus" w:date="2021-07-29T10:47:00Z">
              <w:r w:rsidR="008856A0">
                <w:rPr>
                  <w:rFonts w:ascii="Calibri" w:hAnsi="Calibri" w:cs="Calibri"/>
                  <w:sz w:val="18"/>
                  <w:szCs w:val="18"/>
                </w:rPr>
                <w:t>USA administration</w:t>
              </w:r>
            </w:ins>
            <w:ins w:id="650" w:author="michael marcus" w:date="2021-07-27T10:09:00Z">
              <w:r w:rsidRPr="00370774">
                <w:rPr>
                  <w:rFonts w:ascii="Calibri" w:hAnsi="Calibri" w:cs="Calibri"/>
                  <w:sz w:val="18"/>
                  <w:szCs w:val="18"/>
                  <w:rPrChange w:id="651" w:author="michael marcus" w:date="2021-07-27T16:40:00Z">
                    <w:rPr>
                      <w:rFonts w:ascii="Calibri" w:hAnsi="Calibri" w:cs="Calibri"/>
                      <w:sz w:val="20"/>
                      <w:szCs w:val="20"/>
                    </w:rPr>
                  </w:rPrChange>
                </w:rPr>
                <w:t xml:space="preserve"> </w:t>
              </w:r>
              <w:bookmarkEnd w:id="648"/>
              <w:r w:rsidRPr="00370774">
                <w:rPr>
                  <w:rFonts w:ascii="Calibri" w:hAnsi="Calibri" w:cs="Calibri"/>
                  <w:sz w:val="18"/>
                  <w:szCs w:val="18"/>
                  <w:rPrChange w:id="652" w:author="michael marcus" w:date="2021-07-27T16:40:00Z">
                    <w:rPr>
                      <w:rFonts w:ascii="Calibri" w:hAnsi="Calibri" w:cs="Calibri"/>
                      <w:sz w:val="20"/>
                      <w:szCs w:val="20"/>
                    </w:rPr>
                  </w:rPrChange>
                </w:rPr>
                <w:t>Field Strength Limits</w:t>
              </w:r>
              <w:bookmarkEnd w:id="643"/>
            </w:ins>
          </w:p>
        </w:tc>
        <w:tc>
          <w:tcPr>
            <w:tcW w:w="1890" w:type="dxa"/>
            <w:tcBorders>
              <w:top w:val="nil"/>
              <w:left w:val="nil"/>
              <w:bottom w:val="single" w:sz="4" w:space="0" w:color="auto"/>
              <w:right w:val="single" w:sz="4" w:space="0" w:color="auto"/>
            </w:tcBorders>
            <w:shd w:val="clear" w:color="auto" w:fill="auto"/>
            <w:vAlign w:val="center"/>
            <w:hideMark/>
            <w:tcPrChange w:id="65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50B0BF39" w14:textId="77777777" w:rsidR="00826391" w:rsidRPr="00370774" w:rsidRDefault="00826391">
            <w:pPr>
              <w:jc w:val="center"/>
              <w:rPr>
                <w:ins w:id="654" w:author="michael marcus" w:date="2021-07-27T10:09:00Z"/>
                <w:rFonts w:ascii="Calibri" w:hAnsi="Calibri" w:cs="Calibri"/>
                <w:sz w:val="18"/>
                <w:szCs w:val="18"/>
                <w:rPrChange w:id="655" w:author="michael marcus" w:date="2021-07-27T16:40:00Z">
                  <w:rPr>
                    <w:ins w:id="656" w:author="michael marcus" w:date="2021-07-27T10:09:00Z"/>
                    <w:rFonts w:ascii="Calibri" w:hAnsi="Calibri" w:cs="Calibri"/>
                    <w:sz w:val="20"/>
                    <w:szCs w:val="20"/>
                  </w:rPr>
                </w:rPrChange>
              </w:rPr>
            </w:pPr>
            <w:ins w:id="657" w:author="michael marcus" w:date="2021-07-27T10:09:00Z">
              <w:r w:rsidRPr="00370774">
                <w:rPr>
                  <w:rFonts w:ascii="Calibri" w:hAnsi="Calibri" w:cs="Calibri"/>
                  <w:sz w:val="18"/>
                  <w:szCs w:val="18"/>
                  <w:rPrChange w:id="658" w:author="michael marcus" w:date="2021-07-27T16:40:00Z">
                    <w:rPr>
                      <w:rFonts w:ascii="Calibri" w:hAnsi="Calibri" w:cs="Calibri"/>
                      <w:sz w:val="20"/>
                      <w:szCs w:val="20"/>
                    </w:rPr>
                  </w:rPrChange>
                </w:rPr>
                <w:t>25</w:t>
              </w:r>
            </w:ins>
          </w:p>
        </w:tc>
        <w:tc>
          <w:tcPr>
            <w:tcW w:w="1710" w:type="dxa"/>
            <w:tcBorders>
              <w:top w:val="nil"/>
              <w:left w:val="nil"/>
              <w:bottom w:val="single" w:sz="4" w:space="0" w:color="auto"/>
              <w:right w:val="single" w:sz="4" w:space="0" w:color="auto"/>
            </w:tcBorders>
            <w:shd w:val="clear" w:color="auto" w:fill="auto"/>
            <w:vAlign w:val="center"/>
            <w:hideMark/>
            <w:tcPrChange w:id="65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7A4CD3E" w14:textId="77777777" w:rsidR="00826391" w:rsidRPr="00370774" w:rsidRDefault="00826391">
            <w:pPr>
              <w:jc w:val="center"/>
              <w:rPr>
                <w:ins w:id="660" w:author="michael marcus" w:date="2021-07-27T10:09:00Z"/>
                <w:rFonts w:ascii="Calibri" w:hAnsi="Calibri" w:cs="Calibri"/>
                <w:sz w:val="18"/>
                <w:szCs w:val="18"/>
                <w:rPrChange w:id="661" w:author="michael marcus" w:date="2021-07-27T16:40:00Z">
                  <w:rPr>
                    <w:ins w:id="662" w:author="michael marcus" w:date="2021-07-27T10:09:00Z"/>
                    <w:rFonts w:ascii="Calibri" w:hAnsi="Calibri" w:cs="Calibri"/>
                    <w:sz w:val="20"/>
                    <w:szCs w:val="20"/>
                  </w:rPr>
                </w:rPrChange>
              </w:rPr>
            </w:pPr>
            <w:ins w:id="663" w:author="michael marcus" w:date="2021-07-27T10:09:00Z">
              <w:r w:rsidRPr="00370774">
                <w:rPr>
                  <w:rFonts w:ascii="Calibri" w:hAnsi="Calibri" w:cs="Calibri"/>
                  <w:sz w:val="18"/>
                  <w:szCs w:val="18"/>
                  <w:rPrChange w:id="664" w:author="michael marcus" w:date="2021-07-27T16:40:00Z">
                    <w:rPr>
                      <w:rFonts w:ascii="Calibri" w:hAnsi="Calibri" w:cs="Calibri"/>
                      <w:sz w:val="20"/>
                      <w:szCs w:val="20"/>
                    </w:rPr>
                  </w:rPrChange>
                </w:rPr>
                <w:t>25</w:t>
              </w:r>
            </w:ins>
          </w:p>
        </w:tc>
        <w:tc>
          <w:tcPr>
            <w:tcW w:w="1710" w:type="dxa"/>
            <w:tcBorders>
              <w:top w:val="nil"/>
              <w:left w:val="nil"/>
              <w:bottom w:val="single" w:sz="4" w:space="0" w:color="auto"/>
              <w:right w:val="single" w:sz="4" w:space="0" w:color="auto"/>
            </w:tcBorders>
            <w:shd w:val="clear" w:color="auto" w:fill="auto"/>
            <w:vAlign w:val="center"/>
            <w:hideMark/>
            <w:tcPrChange w:id="66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8628DB3" w14:textId="77777777" w:rsidR="00826391" w:rsidRPr="00370774" w:rsidRDefault="00826391">
            <w:pPr>
              <w:jc w:val="center"/>
              <w:rPr>
                <w:ins w:id="666" w:author="michael marcus" w:date="2021-07-27T10:09:00Z"/>
                <w:rFonts w:ascii="Calibri" w:hAnsi="Calibri" w:cs="Calibri"/>
                <w:sz w:val="18"/>
                <w:szCs w:val="18"/>
                <w:rPrChange w:id="667" w:author="michael marcus" w:date="2021-07-27T16:40:00Z">
                  <w:rPr>
                    <w:ins w:id="668" w:author="michael marcus" w:date="2021-07-27T10:09:00Z"/>
                    <w:rFonts w:ascii="Calibri" w:hAnsi="Calibri" w:cs="Calibri"/>
                    <w:sz w:val="20"/>
                    <w:szCs w:val="20"/>
                  </w:rPr>
                </w:rPrChange>
              </w:rPr>
            </w:pPr>
            <w:ins w:id="669" w:author="michael marcus" w:date="2021-07-27T10:09:00Z">
              <w:r w:rsidRPr="00370774">
                <w:rPr>
                  <w:rFonts w:ascii="Calibri" w:hAnsi="Calibri" w:cs="Calibri"/>
                  <w:sz w:val="18"/>
                  <w:szCs w:val="18"/>
                  <w:rPrChange w:id="670" w:author="michael marcus" w:date="2021-07-27T16:40:00Z">
                    <w:rPr>
                      <w:rFonts w:ascii="Calibri" w:hAnsi="Calibri" w:cs="Calibri"/>
                      <w:sz w:val="20"/>
                      <w:szCs w:val="20"/>
                    </w:rPr>
                  </w:rPrChange>
                </w:rPr>
                <w:t>25</w:t>
              </w:r>
            </w:ins>
          </w:p>
        </w:tc>
        <w:tc>
          <w:tcPr>
            <w:tcW w:w="1710" w:type="dxa"/>
            <w:tcBorders>
              <w:top w:val="nil"/>
              <w:left w:val="nil"/>
              <w:bottom w:val="single" w:sz="4" w:space="0" w:color="auto"/>
              <w:right w:val="single" w:sz="4" w:space="0" w:color="auto"/>
            </w:tcBorders>
            <w:shd w:val="clear" w:color="auto" w:fill="auto"/>
            <w:vAlign w:val="center"/>
            <w:hideMark/>
            <w:tcPrChange w:id="671"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7E3057C" w14:textId="77777777" w:rsidR="00826391" w:rsidRPr="00370774" w:rsidRDefault="00826391">
            <w:pPr>
              <w:jc w:val="center"/>
              <w:rPr>
                <w:ins w:id="672" w:author="michael marcus" w:date="2021-07-27T10:09:00Z"/>
                <w:rFonts w:ascii="Calibri" w:hAnsi="Calibri" w:cs="Calibri"/>
                <w:sz w:val="18"/>
                <w:szCs w:val="18"/>
                <w:rPrChange w:id="673" w:author="michael marcus" w:date="2021-07-27T16:40:00Z">
                  <w:rPr>
                    <w:ins w:id="674" w:author="michael marcus" w:date="2021-07-27T10:09:00Z"/>
                    <w:rFonts w:ascii="Calibri" w:hAnsi="Calibri" w:cs="Calibri"/>
                    <w:sz w:val="20"/>
                    <w:szCs w:val="20"/>
                  </w:rPr>
                </w:rPrChange>
              </w:rPr>
            </w:pPr>
            <w:ins w:id="675" w:author="michael marcus" w:date="2021-07-27T10:09:00Z">
              <w:r w:rsidRPr="00370774">
                <w:rPr>
                  <w:rFonts w:ascii="Calibri" w:hAnsi="Calibri" w:cs="Calibri"/>
                  <w:sz w:val="18"/>
                  <w:szCs w:val="18"/>
                  <w:rPrChange w:id="676" w:author="michael marcus" w:date="2021-07-27T16:40:00Z">
                    <w:rPr>
                      <w:rFonts w:ascii="Calibri" w:hAnsi="Calibri" w:cs="Calibri"/>
                      <w:sz w:val="20"/>
                      <w:szCs w:val="20"/>
                    </w:rPr>
                  </w:rPrChange>
                </w:rPr>
                <w:t>25</w:t>
              </w:r>
            </w:ins>
          </w:p>
        </w:tc>
      </w:tr>
      <w:tr w:rsidR="00370774" w:rsidRPr="00370774" w14:paraId="30CE9B4E" w14:textId="77777777" w:rsidTr="00370774">
        <w:tblPrEx>
          <w:tblW w:w="10350" w:type="dxa"/>
          <w:tblPrExChange w:id="677" w:author="michael marcus" w:date="2021-07-27T16:41:00Z">
            <w:tblPrEx>
              <w:tblW w:w="14380" w:type="dxa"/>
            </w:tblPrEx>
          </w:tblPrExChange>
        </w:tblPrEx>
        <w:trPr>
          <w:trHeight w:val="300"/>
          <w:ins w:id="678" w:author="michael marcus" w:date="2021-07-27T10:09:00Z"/>
          <w:trPrChange w:id="679"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68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9675BFD" w14:textId="77777777" w:rsidR="00826391" w:rsidRPr="00370774" w:rsidRDefault="00826391">
            <w:pPr>
              <w:rPr>
                <w:ins w:id="681" w:author="michael marcus" w:date="2021-07-27T10:09:00Z"/>
                <w:rFonts w:ascii="Calibri" w:hAnsi="Calibri" w:cs="Calibri"/>
                <w:sz w:val="18"/>
                <w:szCs w:val="18"/>
                <w:rPrChange w:id="682" w:author="michael marcus" w:date="2021-07-27T16:40:00Z">
                  <w:rPr>
                    <w:ins w:id="683" w:author="michael marcus" w:date="2021-07-27T10:09:00Z"/>
                    <w:rFonts w:ascii="Calibri" w:hAnsi="Calibri" w:cs="Calibri"/>
                    <w:sz w:val="20"/>
                    <w:szCs w:val="20"/>
                  </w:rPr>
                </w:rPrChange>
              </w:rPr>
            </w:pPr>
            <w:ins w:id="684" w:author="michael marcus" w:date="2021-07-27T10:09:00Z">
              <w:r w:rsidRPr="00370774">
                <w:rPr>
                  <w:rFonts w:ascii="Calibri" w:hAnsi="Calibri" w:cs="Calibri"/>
                  <w:sz w:val="18"/>
                  <w:szCs w:val="18"/>
                  <w:rPrChange w:id="685" w:author="michael marcus" w:date="2021-07-27T16:40:00Z">
                    <w:rPr>
                      <w:rFonts w:ascii="Calibri" w:hAnsi="Calibri" w:cs="Calibri"/>
                      <w:sz w:val="20"/>
                      <w:szCs w:val="20"/>
                    </w:rPr>
                  </w:rPrChange>
                </w:rPr>
                <w:t>Distance of Field strength limit (m)</w:t>
              </w:r>
            </w:ins>
          </w:p>
        </w:tc>
        <w:tc>
          <w:tcPr>
            <w:tcW w:w="1890" w:type="dxa"/>
            <w:tcBorders>
              <w:top w:val="nil"/>
              <w:left w:val="nil"/>
              <w:bottom w:val="single" w:sz="4" w:space="0" w:color="auto"/>
              <w:right w:val="single" w:sz="4" w:space="0" w:color="auto"/>
            </w:tcBorders>
            <w:shd w:val="clear" w:color="auto" w:fill="auto"/>
            <w:vAlign w:val="center"/>
            <w:hideMark/>
            <w:tcPrChange w:id="68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2D40A844" w14:textId="77777777" w:rsidR="00826391" w:rsidRPr="00370774" w:rsidRDefault="00826391">
            <w:pPr>
              <w:jc w:val="center"/>
              <w:rPr>
                <w:ins w:id="687" w:author="michael marcus" w:date="2021-07-27T10:09:00Z"/>
                <w:rFonts w:ascii="Calibri" w:hAnsi="Calibri" w:cs="Calibri"/>
                <w:sz w:val="18"/>
                <w:szCs w:val="18"/>
                <w:rPrChange w:id="688" w:author="michael marcus" w:date="2021-07-27T16:40:00Z">
                  <w:rPr>
                    <w:ins w:id="689" w:author="michael marcus" w:date="2021-07-27T10:09:00Z"/>
                    <w:rFonts w:ascii="Calibri" w:hAnsi="Calibri" w:cs="Calibri"/>
                    <w:sz w:val="20"/>
                    <w:szCs w:val="20"/>
                  </w:rPr>
                </w:rPrChange>
              </w:rPr>
            </w:pPr>
            <w:ins w:id="690" w:author="michael marcus" w:date="2021-07-27T10:09:00Z">
              <w:r w:rsidRPr="00370774">
                <w:rPr>
                  <w:rFonts w:ascii="Calibri" w:hAnsi="Calibri" w:cs="Calibri"/>
                  <w:sz w:val="18"/>
                  <w:szCs w:val="18"/>
                  <w:rPrChange w:id="691" w:author="michael marcus" w:date="2021-07-27T16:40:00Z">
                    <w:rPr>
                      <w:rFonts w:ascii="Calibri" w:hAnsi="Calibri" w:cs="Calibri"/>
                      <w:sz w:val="20"/>
                      <w:szCs w:val="20"/>
                    </w:rPr>
                  </w:rPrChange>
                </w:rPr>
                <w:t>300</w:t>
              </w:r>
            </w:ins>
          </w:p>
        </w:tc>
        <w:tc>
          <w:tcPr>
            <w:tcW w:w="1710" w:type="dxa"/>
            <w:tcBorders>
              <w:top w:val="nil"/>
              <w:left w:val="nil"/>
              <w:bottom w:val="single" w:sz="4" w:space="0" w:color="auto"/>
              <w:right w:val="single" w:sz="4" w:space="0" w:color="auto"/>
            </w:tcBorders>
            <w:shd w:val="clear" w:color="auto" w:fill="auto"/>
            <w:vAlign w:val="center"/>
            <w:hideMark/>
            <w:tcPrChange w:id="69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4840AC0" w14:textId="77777777" w:rsidR="00826391" w:rsidRPr="00370774" w:rsidRDefault="00826391">
            <w:pPr>
              <w:jc w:val="center"/>
              <w:rPr>
                <w:ins w:id="693" w:author="michael marcus" w:date="2021-07-27T10:09:00Z"/>
                <w:rFonts w:ascii="Calibri" w:hAnsi="Calibri" w:cs="Calibri"/>
                <w:sz w:val="18"/>
                <w:szCs w:val="18"/>
                <w:rPrChange w:id="694" w:author="michael marcus" w:date="2021-07-27T16:40:00Z">
                  <w:rPr>
                    <w:ins w:id="695" w:author="michael marcus" w:date="2021-07-27T10:09:00Z"/>
                    <w:rFonts w:ascii="Calibri" w:hAnsi="Calibri" w:cs="Calibri"/>
                    <w:sz w:val="20"/>
                    <w:szCs w:val="20"/>
                  </w:rPr>
                </w:rPrChange>
              </w:rPr>
            </w:pPr>
            <w:ins w:id="696" w:author="michael marcus" w:date="2021-07-27T10:09:00Z">
              <w:r w:rsidRPr="00370774">
                <w:rPr>
                  <w:rFonts w:ascii="Calibri" w:hAnsi="Calibri" w:cs="Calibri"/>
                  <w:sz w:val="18"/>
                  <w:szCs w:val="18"/>
                  <w:rPrChange w:id="697" w:author="michael marcus" w:date="2021-07-27T16:40:00Z">
                    <w:rPr>
                      <w:rFonts w:ascii="Calibri" w:hAnsi="Calibri" w:cs="Calibri"/>
                      <w:sz w:val="20"/>
                      <w:szCs w:val="20"/>
                    </w:rPr>
                  </w:rPrChange>
                </w:rPr>
                <w:t>300</w:t>
              </w:r>
            </w:ins>
          </w:p>
        </w:tc>
        <w:tc>
          <w:tcPr>
            <w:tcW w:w="1710" w:type="dxa"/>
            <w:tcBorders>
              <w:top w:val="nil"/>
              <w:left w:val="nil"/>
              <w:bottom w:val="single" w:sz="4" w:space="0" w:color="auto"/>
              <w:right w:val="single" w:sz="4" w:space="0" w:color="auto"/>
            </w:tcBorders>
            <w:shd w:val="clear" w:color="auto" w:fill="auto"/>
            <w:vAlign w:val="center"/>
            <w:hideMark/>
            <w:tcPrChange w:id="69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89D3D9D" w14:textId="77777777" w:rsidR="00826391" w:rsidRPr="00370774" w:rsidRDefault="00826391">
            <w:pPr>
              <w:jc w:val="center"/>
              <w:rPr>
                <w:ins w:id="699" w:author="michael marcus" w:date="2021-07-27T10:09:00Z"/>
                <w:rFonts w:ascii="Calibri" w:hAnsi="Calibri" w:cs="Calibri"/>
                <w:sz w:val="18"/>
                <w:szCs w:val="18"/>
                <w:rPrChange w:id="700" w:author="michael marcus" w:date="2021-07-27T16:40:00Z">
                  <w:rPr>
                    <w:ins w:id="701" w:author="michael marcus" w:date="2021-07-27T10:09:00Z"/>
                    <w:rFonts w:ascii="Calibri" w:hAnsi="Calibri" w:cs="Calibri"/>
                    <w:sz w:val="20"/>
                    <w:szCs w:val="20"/>
                  </w:rPr>
                </w:rPrChange>
              </w:rPr>
            </w:pPr>
            <w:ins w:id="702" w:author="michael marcus" w:date="2021-07-27T10:09:00Z">
              <w:r w:rsidRPr="00370774">
                <w:rPr>
                  <w:rFonts w:ascii="Calibri" w:hAnsi="Calibri" w:cs="Calibri"/>
                  <w:sz w:val="18"/>
                  <w:szCs w:val="18"/>
                  <w:rPrChange w:id="703" w:author="michael marcus" w:date="2021-07-27T16:40:00Z">
                    <w:rPr>
                      <w:rFonts w:ascii="Calibri" w:hAnsi="Calibri" w:cs="Calibri"/>
                      <w:sz w:val="20"/>
                      <w:szCs w:val="20"/>
                    </w:rPr>
                  </w:rPrChange>
                </w:rPr>
                <w:t>300</w:t>
              </w:r>
            </w:ins>
          </w:p>
        </w:tc>
        <w:tc>
          <w:tcPr>
            <w:tcW w:w="1710" w:type="dxa"/>
            <w:tcBorders>
              <w:top w:val="nil"/>
              <w:left w:val="nil"/>
              <w:bottom w:val="single" w:sz="4" w:space="0" w:color="auto"/>
              <w:right w:val="single" w:sz="4" w:space="0" w:color="auto"/>
            </w:tcBorders>
            <w:shd w:val="clear" w:color="auto" w:fill="auto"/>
            <w:vAlign w:val="center"/>
            <w:hideMark/>
            <w:tcPrChange w:id="70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351B662" w14:textId="77777777" w:rsidR="00826391" w:rsidRPr="00370774" w:rsidRDefault="00826391">
            <w:pPr>
              <w:jc w:val="center"/>
              <w:rPr>
                <w:ins w:id="705" w:author="michael marcus" w:date="2021-07-27T10:09:00Z"/>
                <w:rFonts w:ascii="Calibri" w:hAnsi="Calibri" w:cs="Calibri"/>
                <w:sz w:val="18"/>
                <w:szCs w:val="18"/>
                <w:rPrChange w:id="706" w:author="michael marcus" w:date="2021-07-27T16:40:00Z">
                  <w:rPr>
                    <w:ins w:id="707" w:author="michael marcus" w:date="2021-07-27T10:09:00Z"/>
                    <w:rFonts w:ascii="Calibri" w:hAnsi="Calibri" w:cs="Calibri"/>
                    <w:sz w:val="20"/>
                    <w:szCs w:val="20"/>
                  </w:rPr>
                </w:rPrChange>
              </w:rPr>
            </w:pPr>
            <w:ins w:id="708" w:author="michael marcus" w:date="2021-07-27T10:09:00Z">
              <w:r w:rsidRPr="00370774">
                <w:rPr>
                  <w:rFonts w:ascii="Calibri" w:hAnsi="Calibri" w:cs="Calibri"/>
                  <w:sz w:val="18"/>
                  <w:szCs w:val="18"/>
                  <w:rPrChange w:id="709" w:author="michael marcus" w:date="2021-07-27T16:40:00Z">
                    <w:rPr>
                      <w:rFonts w:ascii="Calibri" w:hAnsi="Calibri" w:cs="Calibri"/>
                      <w:sz w:val="20"/>
                      <w:szCs w:val="20"/>
                    </w:rPr>
                  </w:rPrChange>
                </w:rPr>
                <w:t>300</w:t>
              </w:r>
            </w:ins>
          </w:p>
        </w:tc>
      </w:tr>
      <w:tr w:rsidR="00370774" w:rsidRPr="00370774" w14:paraId="1DDD6749" w14:textId="77777777" w:rsidTr="00370774">
        <w:tblPrEx>
          <w:tblW w:w="10350" w:type="dxa"/>
          <w:tblPrExChange w:id="710" w:author="michael marcus" w:date="2021-07-27T16:41:00Z">
            <w:tblPrEx>
              <w:tblW w:w="14380" w:type="dxa"/>
            </w:tblPrEx>
          </w:tblPrExChange>
        </w:tblPrEx>
        <w:trPr>
          <w:trHeight w:val="600"/>
          <w:ins w:id="711" w:author="michael marcus" w:date="2021-07-27T10:09:00Z"/>
          <w:trPrChange w:id="712"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71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128C0AD" w14:textId="77777777" w:rsidR="00826391" w:rsidRPr="00370774" w:rsidRDefault="00826391">
            <w:pPr>
              <w:rPr>
                <w:ins w:id="714" w:author="michael marcus" w:date="2021-07-27T10:09:00Z"/>
                <w:rFonts w:ascii="Calibri" w:hAnsi="Calibri" w:cs="Calibri"/>
                <w:sz w:val="18"/>
                <w:szCs w:val="18"/>
                <w:rPrChange w:id="715" w:author="michael marcus" w:date="2021-07-27T16:40:00Z">
                  <w:rPr>
                    <w:ins w:id="716" w:author="michael marcus" w:date="2021-07-27T10:09:00Z"/>
                    <w:rFonts w:ascii="Calibri" w:hAnsi="Calibri" w:cs="Calibri"/>
                    <w:sz w:val="20"/>
                    <w:szCs w:val="20"/>
                  </w:rPr>
                </w:rPrChange>
              </w:rPr>
            </w:pPr>
            <w:ins w:id="717" w:author="michael marcus" w:date="2021-07-27T10:09:00Z">
              <w:r w:rsidRPr="00370774">
                <w:rPr>
                  <w:rFonts w:ascii="Calibri" w:hAnsi="Calibri" w:cs="Calibri"/>
                  <w:sz w:val="18"/>
                  <w:szCs w:val="18"/>
                  <w:rPrChange w:id="718" w:author="michael marcus" w:date="2021-07-27T16:40:00Z">
                    <w:rPr>
                      <w:rFonts w:ascii="Calibri" w:hAnsi="Calibri" w:cs="Calibri"/>
                      <w:sz w:val="20"/>
                      <w:szCs w:val="20"/>
                    </w:rPr>
                  </w:rPrChange>
                </w:rPr>
                <w:t xml:space="preserve">EIRP (dBm) out of band per 1 MHz = 10*log10(4*pi*E^2*distance^2 / 0.377).  </w:t>
              </w:r>
              <w:bookmarkStart w:id="719" w:name="_Hlk78433824"/>
              <w:r w:rsidRPr="00370774">
                <w:rPr>
                  <w:rFonts w:ascii="Calibri" w:hAnsi="Calibri" w:cs="Calibri"/>
                  <w:sz w:val="18"/>
                  <w:szCs w:val="18"/>
                  <w:rPrChange w:id="720" w:author="michael marcus" w:date="2021-07-27T16:40:00Z">
                    <w:rPr>
                      <w:rFonts w:ascii="Calibri" w:hAnsi="Calibri" w:cs="Calibri"/>
                      <w:sz w:val="20"/>
                      <w:szCs w:val="20"/>
                    </w:rPr>
                  </w:rPrChange>
                </w:rPr>
                <w:t>Also see NTIA Technical Memorandum TM-10-469 Eq-59</w:t>
              </w:r>
              <w:bookmarkEnd w:id="719"/>
            </w:ins>
          </w:p>
        </w:tc>
        <w:tc>
          <w:tcPr>
            <w:tcW w:w="1890" w:type="dxa"/>
            <w:tcBorders>
              <w:top w:val="nil"/>
              <w:left w:val="nil"/>
              <w:bottom w:val="single" w:sz="4" w:space="0" w:color="auto"/>
              <w:right w:val="single" w:sz="4" w:space="0" w:color="auto"/>
            </w:tcBorders>
            <w:shd w:val="clear" w:color="auto" w:fill="auto"/>
            <w:vAlign w:val="center"/>
            <w:hideMark/>
            <w:tcPrChange w:id="721"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13746F50" w14:textId="77777777" w:rsidR="00826391" w:rsidRPr="00370774" w:rsidRDefault="00826391">
            <w:pPr>
              <w:jc w:val="center"/>
              <w:rPr>
                <w:ins w:id="722" w:author="michael marcus" w:date="2021-07-27T10:09:00Z"/>
                <w:rFonts w:ascii="Calibri" w:hAnsi="Calibri" w:cs="Calibri"/>
                <w:sz w:val="18"/>
                <w:szCs w:val="18"/>
                <w:rPrChange w:id="723" w:author="michael marcus" w:date="2021-07-27T16:40:00Z">
                  <w:rPr>
                    <w:ins w:id="724" w:author="michael marcus" w:date="2021-07-27T10:09:00Z"/>
                    <w:rFonts w:ascii="Calibri" w:hAnsi="Calibri" w:cs="Calibri"/>
                    <w:sz w:val="20"/>
                    <w:szCs w:val="20"/>
                  </w:rPr>
                </w:rPrChange>
              </w:rPr>
            </w:pPr>
            <w:ins w:id="725" w:author="michael marcus" w:date="2021-07-27T10:09:00Z">
              <w:r w:rsidRPr="00370774">
                <w:rPr>
                  <w:rFonts w:ascii="Calibri" w:hAnsi="Calibri" w:cs="Calibri"/>
                  <w:sz w:val="18"/>
                  <w:szCs w:val="18"/>
                  <w:rPrChange w:id="726" w:author="michael marcus" w:date="2021-07-27T16:40:00Z">
                    <w:rPr>
                      <w:rFonts w:ascii="Calibri" w:hAnsi="Calibri" w:cs="Calibri"/>
                      <w:sz w:val="20"/>
                      <w:szCs w:val="20"/>
                    </w:rPr>
                  </w:rPrChange>
                </w:rPr>
                <w:t>-27.27</w:t>
              </w:r>
            </w:ins>
          </w:p>
        </w:tc>
        <w:tc>
          <w:tcPr>
            <w:tcW w:w="1710" w:type="dxa"/>
            <w:tcBorders>
              <w:top w:val="nil"/>
              <w:left w:val="nil"/>
              <w:bottom w:val="single" w:sz="4" w:space="0" w:color="auto"/>
              <w:right w:val="single" w:sz="4" w:space="0" w:color="auto"/>
            </w:tcBorders>
            <w:shd w:val="clear" w:color="auto" w:fill="auto"/>
            <w:vAlign w:val="center"/>
            <w:hideMark/>
            <w:tcPrChange w:id="72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4DF07F5" w14:textId="77777777" w:rsidR="00826391" w:rsidRPr="00370774" w:rsidRDefault="00826391">
            <w:pPr>
              <w:jc w:val="center"/>
              <w:rPr>
                <w:ins w:id="728" w:author="michael marcus" w:date="2021-07-27T10:09:00Z"/>
                <w:rFonts w:ascii="Calibri" w:hAnsi="Calibri" w:cs="Calibri"/>
                <w:sz w:val="18"/>
                <w:szCs w:val="18"/>
                <w:rPrChange w:id="729" w:author="michael marcus" w:date="2021-07-27T16:40:00Z">
                  <w:rPr>
                    <w:ins w:id="730" w:author="michael marcus" w:date="2021-07-27T10:09:00Z"/>
                    <w:rFonts w:ascii="Calibri" w:hAnsi="Calibri" w:cs="Calibri"/>
                    <w:sz w:val="20"/>
                    <w:szCs w:val="20"/>
                  </w:rPr>
                </w:rPrChange>
              </w:rPr>
            </w:pPr>
            <w:ins w:id="731" w:author="michael marcus" w:date="2021-07-27T10:09:00Z">
              <w:r w:rsidRPr="00370774">
                <w:rPr>
                  <w:rFonts w:ascii="Calibri" w:hAnsi="Calibri" w:cs="Calibri"/>
                  <w:sz w:val="18"/>
                  <w:szCs w:val="18"/>
                  <w:rPrChange w:id="732" w:author="michael marcus" w:date="2021-07-27T16:40:00Z">
                    <w:rPr>
                      <w:rFonts w:ascii="Calibri" w:hAnsi="Calibri" w:cs="Calibri"/>
                      <w:sz w:val="20"/>
                      <w:szCs w:val="20"/>
                    </w:rPr>
                  </w:rPrChange>
                </w:rPr>
                <w:t>-27.27</w:t>
              </w:r>
            </w:ins>
          </w:p>
        </w:tc>
        <w:tc>
          <w:tcPr>
            <w:tcW w:w="1710" w:type="dxa"/>
            <w:tcBorders>
              <w:top w:val="nil"/>
              <w:left w:val="nil"/>
              <w:bottom w:val="single" w:sz="4" w:space="0" w:color="auto"/>
              <w:right w:val="single" w:sz="4" w:space="0" w:color="auto"/>
            </w:tcBorders>
            <w:shd w:val="clear" w:color="auto" w:fill="auto"/>
            <w:vAlign w:val="center"/>
            <w:hideMark/>
            <w:tcPrChange w:id="73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B413AAD" w14:textId="77777777" w:rsidR="00826391" w:rsidRPr="00370774" w:rsidRDefault="00826391">
            <w:pPr>
              <w:jc w:val="center"/>
              <w:rPr>
                <w:ins w:id="734" w:author="michael marcus" w:date="2021-07-27T10:09:00Z"/>
                <w:rFonts w:ascii="Calibri" w:hAnsi="Calibri" w:cs="Calibri"/>
                <w:sz w:val="18"/>
                <w:szCs w:val="18"/>
                <w:rPrChange w:id="735" w:author="michael marcus" w:date="2021-07-27T16:40:00Z">
                  <w:rPr>
                    <w:ins w:id="736" w:author="michael marcus" w:date="2021-07-27T10:09:00Z"/>
                    <w:rFonts w:ascii="Calibri" w:hAnsi="Calibri" w:cs="Calibri"/>
                    <w:sz w:val="20"/>
                    <w:szCs w:val="20"/>
                  </w:rPr>
                </w:rPrChange>
              </w:rPr>
            </w:pPr>
            <w:ins w:id="737" w:author="michael marcus" w:date="2021-07-27T10:09:00Z">
              <w:r w:rsidRPr="00370774">
                <w:rPr>
                  <w:rFonts w:ascii="Calibri" w:hAnsi="Calibri" w:cs="Calibri"/>
                  <w:sz w:val="18"/>
                  <w:szCs w:val="18"/>
                  <w:rPrChange w:id="738" w:author="michael marcus" w:date="2021-07-27T16:40:00Z">
                    <w:rPr>
                      <w:rFonts w:ascii="Calibri" w:hAnsi="Calibri" w:cs="Calibri"/>
                      <w:sz w:val="20"/>
                      <w:szCs w:val="20"/>
                    </w:rPr>
                  </w:rPrChange>
                </w:rPr>
                <w:t>-27.3</w:t>
              </w:r>
            </w:ins>
          </w:p>
        </w:tc>
        <w:tc>
          <w:tcPr>
            <w:tcW w:w="1710" w:type="dxa"/>
            <w:tcBorders>
              <w:top w:val="nil"/>
              <w:left w:val="nil"/>
              <w:bottom w:val="single" w:sz="4" w:space="0" w:color="auto"/>
              <w:right w:val="single" w:sz="4" w:space="0" w:color="auto"/>
            </w:tcBorders>
            <w:shd w:val="clear" w:color="auto" w:fill="auto"/>
            <w:vAlign w:val="center"/>
            <w:hideMark/>
            <w:tcPrChange w:id="739"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0074DA0A" w14:textId="77777777" w:rsidR="00826391" w:rsidRPr="00370774" w:rsidRDefault="00826391">
            <w:pPr>
              <w:jc w:val="center"/>
              <w:rPr>
                <w:ins w:id="740" w:author="michael marcus" w:date="2021-07-27T10:09:00Z"/>
                <w:rFonts w:ascii="Calibri" w:hAnsi="Calibri" w:cs="Calibri"/>
                <w:sz w:val="18"/>
                <w:szCs w:val="18"/>
                <w:rPrChange w:id="741" w:author="michael marcus" w:date="2021-07-27T16:40:00Z">
                  <w:rPr>
                    <w:ins w:id="742" w:author="michael marcus" w:date="2021-07-27T10:09:00Z"/>
                    <w:rFonts w:ascii="Calibri" w:hAnsi="Calibri" w:cs="Calibri"/>
                    <w:sz w:val="20"/>
                    <w:szCs w:val="20"/>
                  </w:rPr>
                </w:rPrChange>
              </w:rPr>
            </w:pPr>
            <w:ins w:id="743" w:author="michael marcus" w:date="2021-07-27T10:09:00Z">
              <w:r w:rsidRPr="00370774">
                <w:rPr>
                  <w:rFonts w:ascii="Calibri" w:hAnsi="Calibri" w:cs="Calibri"/>
                  <w:sz w:val="18"/>
                  <w:szCs w:val="18"/>
                  <w:rPrChange w:id="744" w:author="michael marcus" w:date="2021-07-27T16:40:00Z">
                    <w:rPr>
                      <w:rFonts w:ascii="Calibri" w:hAnsi="Calibri" w:cs="Calibri"/>
                      <w:sz w:val="20"/>
                      <w:szCs w:val="20"/>
                    </w:rPr>
                  </w:rPrChange>
                </w:rPr>
                <w:t>-27.3</w:t>
              </w:r>
            </w:ins>
          </w:p>
        </w:tc>
      </w:tr>
      <w:tr w:rsidR="00370774" w:rsidRPr="00370774" w14:paraId="7949677F" w14:textId="77777777" w:rsidTr="00370774">
        <w:tblPrEx>
          <w:tblW w:w="10350" w:type="dxa"/>
          <w:tblPrExChange w:id="745" w:author="michael marcus" w:date="2021-07-27T16:41:00Z">
            <w:tblPrEx>
              <w:tblW w:w="14380" w:type="dxa"/>
            </w:tblPrEx>
          </w:tblPrExChange>
        </w:tblPrEx>
        <w:trPr>
          <w:trHeight w:val="300"/>
          <w:ins w:id="746" w:author="michael marcus" w:date="2021-07-27T10:09:00Z"/>
          <w:trPrChange w:id="747"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74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1D01118" w14:textId="77777777" w:rsidR="00826391" w:rsidRPr="00370774" w:rsidRDefault="00826391">
            <w:pPr>
              <w:rPr>
                <w:ins w:id="749" w:author="michael marcus" w:date="2021-07-27T10:09:00Z"/>
                <w:rFonts w:ascii="Calibri" w:hAnsi="Calibri" w:cs="Calibri"/>
                <w:sz w:val="18"/>
                <w:szCs w:val="18"/>
                <w:rPrChange w:id="750" w:author="michael marcus" w:date="2021-07-27T16:40:00Z">
                  <w:rPr>
                    <w:ins w:id="751" w:author="michael marcus" w:date="2021-07-27T10:09:00Z"/>
                    <w:rFonts w:ascii="Calibri" w:hAnsi="Calibri" w:cs="Calibri"/>
                    <w:sz w:val="20"/>
                    <w:szCs w:val="20"/>
                  </w:rPr>
                </w:rPrChange>
              </w:rPr>
            </w:pPr>
            <w:ins w:id="752" w:author="michael marcus" w:date="2021-07-27T10:09:00Z">
              <w:r w:rsidRPr="00370774">
                <w:rPr>
                  <w:rFonts w:ascii="Calibri" w:hAnsi="Calibri" w:cs="Calibri"/>
                  <w:sz w:val="18"/>
                  <w:szCs w:val="18"/>
                  <w:rPrChange w:id="753" w:author="michael marcus" w:date="2021-07-27T16:40:00Z">
                    <w:rPr>
                      <w:rFonts w:ascii="Calibri" w:hAnsi="Calibri" w:cs="Calibri"/>
                      <w:sz w:val="20"/>
                      <w:szCs w:val="20"/>
                    </w:rPr>
                  </w:rPrChange>
                </w:rPr>
                <w:t>Device EIRP (dB(W/MHz)</w:t>
              </w:r>
            </w:ins>
          </w:p>
        </w:tc>
        <w:tc>
          <w:tcPr>
            <w:tcW w:w="1890" w:type="dxa"/>
            <w:tcBorders>
              <w:top w:val="nil"/>
              <w:left w:val="nil"/>
              <w:bottom w:val="single" w:sz="4" w:space="0" w:color="auto"/>
              <w:right w:val="single" w:sz="4" w:space="0" w:color="auto"/>
            </w:tcBorders>
            <w:shd w:val="clear" w:color="auto" w:fill="auto"/>
            <w:vAlign w:val="center"/>
            <w:hideMark/>
            <w:tcPrChange w:id="754"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62CA631" w14:textId="77777777" w:rsidR="00826391" w:rsidRPr="00370774" w:rsidRDefault="00826391">
            <w:pPr>
              <w:jc w:val="center"/>
              <w:rPr>
                <w:ins w:id="755" w:author="michael marcus" w:date="2021-07-27T10:09:00Z"/>
                <w:rFonts w:ascii="Calibri" w:hAnsi="Calibri" w:cs="Calibri"/>
                <w:sz w:val="18"/>
                <w:szCs w:val="18"/>
                <w:rPrChange w:id="756" w:author="michael marcus" w:date="2021-07-27T16:40:00Z">
                  <w:rPr>
                    <w:ins w:id="757" w:author="michael marcus" w:date="2021-07-27T10:09:00Z"/>
                    <w:rFonts w:ascii="Calibri" w:hAnsi="Calibri" w:cs="Calibri"/>
                    <w:sz w:val="20"/>
                    <w:szCs w:val="20"/>
                  </w:rPr>
                </w:rPrChange>
              </w:rPr>
            </w:pPr>
            <w:ins w:id="758" w:author="michael marcus" w:date="2021-07-27T10:09:00Z">
              <w:r w:rsidRPr="00370774">
                <w:rPr>
                  <w:rFonts w:ascii="Calibri" w:hAnsi="Calibri" w:cs="Calibri"/>
                  <w:sz w:val="18"/>
                  <w:szCs w:val="18"/>
                  <w:rPrChange w:id="759" w:author="michael marcus" w:date="2021-07-27T16:40:00Z">
                    <w:rPr>
                      <w:rFonts w:ascii="Calibri" w:hAnsi="Calibri" w:cs="Calibri"/>
                      <w:sz w:val="20"/>
                      <w:szCs w:val="20"/>
                    </w:rPr>
                  </w:rPrChange>
                </w:rPr>
                <w:t>-57.27</w:t>
              </w:r>
            </w:ins>
          </w:p>
        </w:tc>
        <w:tc>
          <w:tcPr>
            <w:tcW w:w="1710" w:type="dxa"/>
            <w:tcBorders>
              <w:top w:val="nil"/>
              <w:left w:val="nil"/>
              <w:bottom w:val="single" w:sz="4" w:space="0" w:color="auto"/>
              <w:right w:val="single" w:sz="4" w:space="0" w:color="auto"/>
            </w:tcBorders>
            <w:shd w:val="clear" w:color="auto" w:fill="auto"/>
            <w:vAlign w:val="center"/>
            <w:hideMark/>
            <w:tcPrChange w:id="76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9F06723" w14:textId="77777777" w:rsidR="00826391" w:rsidRPr="00370774" w:rsidRDefault="00826391">
            <w:pPr>
              <w:jc w:val="center"/>
              <w:rPr>
                <w:ins w:id="761" w:author="michael marcus" w:date="2021-07-27T10:09:00Z"/>
                <w:rFonts w:ascii="Calibri" w:hAnsi="Calibri" w:cs="Calibri"/>
                <w:sz w:val="18"/>
                <w:szCs w:val="18"/>
                <w:rPrChange w:id="762" w:author="michael marcus" w:date="2021-07-27T16:40:00Z">
                  <w:rPr>
                    <w:ins w:id="763" w:author="michael marcus" w:date="2021-07-27T10:09:00Z"/>
                    <w:rFonts w:ascii="Calibri" w:hAnsi="Calibri" w:cs="Calibri"/>
                    <w:sz w:val="20"/>
                    <w:szCs w:val="20"/>
                  </w:rPr>
                </w:rPrChange>
              </w:rPr>
            </w:pPr>
            <w:ins w:id="764" w:author="michael marcus" w:date="2021-07-27T10:09:00Z">
              <w:r w:rsidRPr="00370774">
                <w:rPr>
                  <w:rFonts w:ascii="Calibri" w:hAnsi="Calibri" w:cs="Calibri"/>
                  <w:sz w:val="18"/>
                  <w:szCs w:val="18"/>
                  <w:rPrChange w:id="765" w:author="michael marcus" w:date="2021-07-27T16:40:00Z">
                    <w:rPr>
                      <w:rFonts w:ascii="Calibri" w:hAnsi="Calibri" w:cs="Calibri"/>
                      <w:sz w:val="20"/>
                      <w:szCs w:val="20"/>
                    </w:rPr>
                  </w:rPrChange>
                </w:rPr>
                <w:t>-57.27</w:t>
              </w:r>
            </w:ins>
          </w:p>
        </w:tc>
        <w:tc>
          <w:tcPr>
            <w:tcW w:w="1710" w:type="dxa"/>
            <w:tcBorders>
              <w:top w:val="nil"/>
              <w:left w:val="nil"/>
              <w:bottom w:val="single" w:sz="4" w:space="0" w:color="auto"/>
              <w:right w:val="single" w:sz="4" w:space="0" w:color="auto"/>
            </w:tcBorders>
            <w:shd w:val="clear" w:color="auto" w:fill="auto"/>
            <w:vAlign w:val="center"/>
            <w:hideMark/>
            <w:tcPrChange w:id="76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6B1928A" w14:textId="77777777" w:rsidR="00826391" w:rsidRPr="00370774" w:rsidRDefault="00826391">
            <w:pPr>
              <w:jc w:val="center"/>
              <w:rPr>
                <w:ins w:id="767" w:author="michael marcus" w:date="2021-07-27T10:09:00Z"/>
                <w:rFonts w:ascii="Calibri" w:hAnsi="Calibri" w:cs="Calibri"/>
                <w:sz w:val="18"/>
                <w:szCs w:val="18"/>
                <w:rPrChange w:id="768" w:author="michael marcus" w:date="2021-07-27T16:40:00Z">
                  <w:rPr>
                    <w:ins w:id="769" w:author="michael marcus" w:date="2021-07-27T10:09:00Z"/>
                    <w:rFonts w:ascii="Calibri" w:hAnsi="Calibri" w:cs="Calibri"/>
                    <w:sz w:val="20"/>
                    <w:szCs w:val="20"/>
                  </w:rPr>
                </w:rPrChange>
              </w:rPr>
            </w:pPr>
            <w:ins w:id="770" w:author="michael marcus" w:date="2021-07-27T10:09:00Z">
              <w:r w:rsidRPr="00370774">
                <w:rPr>
                  <w:rFonts w:ascii="Calibri" w:hAnsi="Calibri" w:cs="Calibri"/>
                  <w:sz w:val="18"/>
                  <w:szCs w:val="18"/>
                  <w:rPrChange w:id="771" w:author="michael marcus" w:date="2021-07-27T16:40:00Z">
                    <w:rPr>
                      <w:rFonts w:ascii="Calibri" w:hAnsi="Calibri" w:cs="Calibri"/>
                      <w:sz w:val="20"/>
                      <w:szCs w:val="20"/>
                    </w:rPr>
                  </w:rPrChange>
                </w:rPr>
                <w:t>-57.3</w:t>
              </w:r>
            </w:ins>
          </w:p>
        </w:tc>
        <w:tc>
          <w:tcPr>
            <w:tcW w:w="1710" w:type="dxa"/>
            <w:tcBorders>
              <w:top w:val="nil"/>
              <w:left w:val="nil"/>
              <w:bottom w:val="single" w:sz="4" w:space="0" w:color="auto"/>
              <w:right w:val="single" w:sz="4" w:space="0" w:color="auto"/>
            </w:tcBorders>
            <w:shd w:val="clear" w:color="auto" w:fill="auto"/>
            <w:vAlign w:val="center"/>
            <w:hideMark/>
            <w:tcPrChange w:id="77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54F9665" w14:textId="77777777" w:rsidR="00826391" w:rsidRPr="00370774" w:rsidRDefault="00826391">
            <w:pPr>
              <w:jc w:val="center"/>
              <w:rPr>
                <w:ins w:id="773" w:author="michael marcus" w:date="2021-07-27T10:09:00Z"/>
                <w:rFonts w:ascii="Calibri" w:hAnsi="Calibri" w:cs="Calibri"/>
                <w:sz w:val="18"/>
                <w:szCs w:val="18"/>
                <w:rPrChange w:id="774" w:author="michael marcus" w:date="2021-07-27T16:40:00Z">
                  <w:rPr>
                    <w:ins w:id="775" w:author="michael marcus" w:date="2021-07-27T10:09:00Z"/>
                    <w:rFonts w:ascii="Calibri" w:hAnsi="Calibri" w:cs="Calibri"/>
                    <w:sz w:val="20"/>
                    <w:szCs w:val="20"/>
                  </w:rPr>
                </w:rPrChange>
              </w:rPr>
            </w:pPr>
            <w:ins w:id="776" w:author="michael marcus" w:date="2021-07-27T10:09:00Z">
              <w:r w:rsidRPr="00370774">
                <w:rPr>
                  <w:rFonts w:ascii="Calibri" w:hAnsi="Calibri" w:cs="Calibri"/>
                  <w:sz w:val="18"/>
                  <w:szCs w:val="18"/>
                  <w:rPrChange w:id="777" w:author="michael marcus" w:date="2021-07-27T16:40:00Z">
                    <w:rPr>
                      <w:rFonts w:ascii="Calibri" w:hAnsi="Calibri" w:cs="Calibri"/>
                      <w:sz w:val="20"/>
                      <w:szCs w:val="20"/>
                    </w:rPr>
                  </w:rPrChange>
                </w:rPr>
                <w:t>-57.3</w:t>
              </w:r>
            </w:ins>
          </w:p>
        </w:tc>
      </w:tr>
      <w:tr w:rsidR="001D0D05" w:rsidRPr="00370774" w14:paraId="7E2CAC39" w14:textId="77777777" w:rsidTr="00A56CBE">
        <w:trPr>
          <w:trHeight w:val="320"/>
          <w:ins w:id="778" w:author="michael marcus" w:date="2021-07-27T10:0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175DA26B" w14:textId="16604F5F" w:rsidR="001D0D05" w:rsidRPr="00370774" w:rsidRDefault="001D0D05">
            <w:pPr>
              <w:rPr>
                <w:ins w:id="779" w:author="michael marcus" w:date="2021-07-27T10:09:00Z"/>
                <w:rFonts w:ascii="Calibri" w:hAnsi="Calibri" w:cs="Calibri"/>
                <w:sz w:val="18"/>
                <w:szCs w:val="18"/>
                <w:rPrChange w:id="780" w:author="michael marcus" w:date="2021-07-27T16:40:00Z">
                  <w:rPr>
                    <w:ins w:id="781" w:author="michael marcus" w:date="2021-07-27T10:09:00Z"/>
                    <w:rFonts w:ascii="Calibri" w:hAnsi="Calibri" w:cs="Calibri"/>
                    <w:sz w:val="22"/>
                    <w:szCs w:val="22"/>
                  </w:rPr>
                </w:rPrChange>
              </w:rPr>
              <w:pPrChange w:id="782" w:author="USA" w:date="2021-07-29T06:52:00Z">
                <w:pPr>
                  <w:jc w:val="center"/>
                </w:pPr>
              </w:pPrChange>
            </w:pPr>
            <w:ins w:id="783" w:author="michael marcus" w:date="2021-07-27T10:09:00Z">
              <w:r w:rsidRPr="00370774">
                <w:rPr>
                  <w:rFonts w:ascii="Calibri" w:hAnsi="Calibri" w:cs="Calibri"/>
                  <w:sz w:val="18"/>
                  <w:szCs w:val="18"/>
                  <w:rPrChange w:id="784" w:author="michael marcus" w:date="2021-07-27T16:40:00Z">
                    <w:rPr>
                      <w:rFonts w:ascii="Calibri" w:hAnsi="Calibri" w:cs="Calibri"/>
                      <w:sz w:val="22"/>
                      <w:szCs w:val="22"/>
                    </w:rPr>
                  </w:rPrChange>
                </w:rPr>
                <w:t>Losses</w:t>
              </w:r>
            </w:ins>
          </w:p>
        </w:tc>
      </w:tr>
      <w:tr w:rsidR="00370774" w:rsidRPr="00370774" w14:paraId="3182C2A6" w14:textId="77777777" w:rsidTr="00370774">
        <w:tblPrEx>
          <w:tblW w:w="10350" w:type="dxa"/>
          <w:tblPrExChange w:id="785" w:author="michael marcus" w:date="2021-07-27T16:41:00Z">
            <w:tblPrEx>
              <w:tblW w:w="14380" w:type="dxa"/>
            </w:tblPrEx>
          </w:tblPrExChange>
        </w:tblPrEx>
        <w:trPr>
          <w:trHeight w:val="600"/>
          <w:ins w:id="786" w:author="michael marcus" w:date="2021-07-27T10:09:00Z"/>
          <w:trPrChange w:id="787"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78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2D8003E" w14:textId="5C3E4CF3" w:rsidR="00826391" w:rsidRPr="00370774" w:rsidRDefault="00826391">
            <w:pPr>
              <w:rPr>
                <w:ins w:id="789" w:author="michael marcus" w:date="2021-07-27T10:09:00Z"/>
                <w:rFonts w:ascii="Calibri" w:hAnsi="Calibri" w:cs="Calibri"/>
                <w:sz w:val="18"/>
                <w:szCs w:val="18"/>
                <w:rPrChange w:id="790" w:author="michael marcus" w:date="2021-07-27T16:40:00Z">
                  <w:rPr>
                    <w:ins w:id="791" w:author="michael marcus" w:date="2021-07-27T10:09:00Z"/>
                    <w:rFonts w:ascii="Calibri" w:hAnsi="Calibri" w:cs="Calibri"/>
                    <w:sz w:val="20"/>
                    <w:szCs w:val="20"/>
                  </w:rPr>
                </w:rPrChange>
              </w:rPr>
            </w:pPr>
            <w:ins w:id="792" w:author="michael marcus" w:date="2021-07-27T10:09:00Z">
              <w:r w:rsidRPr="00370774">
                <w:rPr>
                  <w:rFonts w:ascii="Calibri" w:hAnsi="Calibri" w:cs="Calibri"/>
                  <w:sz w:val="18"/>
                  <w:szCs w:val="18"/>
                  <w:rPrChange w:id="793" w:author="michael marcus" w:date="2021-07-27T16:40:00Z">
                    <w:rPr>
                      <w:rFonts w:ascii="Calibri" w:hAnsi="Calibri" w:cs="Calibri"/>
                      <w:sz w:val="20"/>
                      <w:szCs w:val="20"/>
                    </w:rPr>
                  </w:rPrChange>
                </w:rPr>
                <w:lastRenderedPageBreak/>
                <w:t xml:space="preserve">Indoor device signal reflection loss (dB) (Note that the device is ceiling </w:t>
              </w:r>
              <w:del w:id="794" w:author="USA" w:date="2021-07-27T17:27:00Z">
                <w:r w:rsidRPr="00370774" w:rsidDel="008F06E7">
                  <w:rPr>
                    <w:rFonts w:ascii="Calibri" w:hAnsi="Calibri" w:cs="Calibri"/>
                    <w:sz w:val="18"/>
                    <w:szCs w:val="18"/>
                    <w:rPrChange w:id="795" w:author="michael marcus" w:date="2021-07-27T16:40:00Z">
                      <w:rPr>
                        <w:rFonts w:ascii="Calibri" w:hAnsi="Calibri" w:cs="Calibri"/>
                        <w:sz w:val="20"/>
                        <w:szCs w:val="20"/>
                      </w:rPr>
                    </w:rPrChange>
                  </w:rPr>
                  <w:delText>monted</w:delText>
                </w:r>
              </w:del>
            </w:ins>
            <w:ins w:id="796" w:author="USA" w:date="2021-07-27T17:27:00Z">
              <w:r w:rsidR="008F06E7" w:rsidRPr="00370774">
                <w:rPr>
                  <w:rFonts w:ascii="Calibri" w:hAnsi="Calibri" w:cs="Calibri"/>
                  <w:sz w:val="18"/>
                  <w:szCs w:val="18"/>
                </w:rPr>
                <w:t>mounted</w:t>
              </w:r>
            </w:ins>
            <w:ins w:id="797" w:author="michael marcus" w:date="2021-07-27T10:09:00Z">
              <w:r w:rsidRPr="00370774">
                <w:rPr>
                  <w:rFonts w:ascii="Calibri" w:hAnsi="Calibri" w:cs="Calibri"/>
                  <w:sz w:val="18"/>
                  <w:szCs w:val="18"/>
                  <w:rPrChange w:id="798" w:author="michael marcus" w:date="2021-07-27T16:40:00Z">
                    <w:rPr>
                      <w:rFonts w:ascii="Calibri" w:hAnsi="Calibri" w:cs="Calibri"/>
                      <w:sz w:val="20"/>
                      <w:szCs w:val="20"/>
                    </w:rPr>
                  </w:rPrChange>
                </w:rPr>
                <w:t xml:space="preserve"> and points downward)</w:t>
              </w:r>
            </w:ins>
          </w:p>
        </w:tc>
        <w:tc>
          <w:tcPr>
            <w:tcW w:w="1890" w:type="dxa"/>
            <w:tcBorders>
              <w:top w:val="nil"/>
              <w:left w:val="nil"/>
              <w:bottom w:val="single" w:sz="4" w:space="0" w:color="auto"/>
              <w:right w:val="single" w:sz="4" w:space="0" w:color="auto"/>
            </w:tcBorders>
            <w:shd w:val="clear" w:color="auto" w:fill="auto"/>
            <w:vAlign w:val="center"/>
            <w:hideMark/>
            <w:tcPrChange w:id="79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38E15FB" w14:textId="77777777" w:rsidR="00826391" w:rsidRPr="00370774" w:rsidRDefault="00826391">
            <w:pPr>
              <w:jc w:val="center"/>
              <w:rPr>
                <w:ins w:id="800" w:author="michael marcus" w:date="2021-07-27T10:09:00Z"/>
                <w:rFonts w:ascii="Calibri" w:hAnsi="Calibri" w:cs="Calibri"/>
                <w:sz w:val="18"/>
                <w:szCs w:val="18"/>
                <w:rPrChange w:id="801" w:author="michael marcus" w:date="2021-07-27T16:40:00Z">
                  <w:rPr>
                    <w:ins w:id="802" w:author="michael marcus" w:date="2021-07-27T10:09:00Z"/>
                    <w:rFonts w:ascii="Calibri" w:hAnsi="Calibri" w:cs="Calibri"/>
                    <w:sz w:val="20"/>
                    <w:szCs w:val="20"/>
                  </w:rPr>
                </w:rPrChange>
              </w:rPr>
            </w:pPr>
            <w:ins w:id="803" w:author="michael marcus" w:date="2021-07-27T10:09:00Z">
              <w:r w:rsidRPr="00370774">
                <w:rPr>
                  <w:rFonts w:ascii="Calibri" w:hAnsi="Calibri" w:cs="Calibri"/>
                  <w:sz w:val="18"/>
                  <w:szCs w:val="18"/>
                  <w:rPrChange w:id="804" w:author="michael marcus" w:date="2021-07-27T16:40:00Z">
                    <w:rPr>
                      <w:rFonts w:ascii="Calibri" w:hAnsi="Calibri" w:cs="Calibri"/>
                      <w:sz w:val="20"/>
                      <w:szCs w:val="20"/>
                    </w:rPr>
                  </w:rPrChange>
                </w:rPr>
                <w:t>5</w:t>
              </w:r>
            </w:ins>
          </w:p>
        </w:tc>
        <w:tc>
          <w:tcPr>
            <w:tcW w:w="1710" w:type="dxa"/>
            <w:tcBorders>
              <w:top w:val="nil"/>
              <w:left w:val="nil"/>
              <w:bottom w:val="single" w:sz="4" w:space="0" w:color="auto"/>
              <w:right w:val="single" w:sz="4" w:space="0" w:color="auto"/>
            </w:tcBorders>
            <w:shd w:val="clear" w:color="auto" w:fill="auto"/>
            <w:vAlign w:val="center"/>
            <w:hideMark/>
            <w:tcPrChange w:id="80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CEDEE49" w14:textId="77777777" w:rsidR="00826391" w:rsidRPr="00370774" w:rsidRDefault="00826391">
            <w:pPr>
              <w:jc w:val="center"/>
              <w:rPr>
                <w:ins w:id="806" w:author="michael marcus" w:date="2021-07-27T10:09:00Z"/>
                <w:rFonts w:ascii="Calibri" w:hAnsi="Calibri" w:cs="Calibri"/>
                <w:sz w:val="18"/>
                <w:szCs w:val="18"/>
                <w:rPrChange w:id="807" w:author="michael marcus" w:date="2021-07-27T16:40:00Z">
                  <w:rPr>
                    <w:ins w:id="808" w:author="michael marcus" w:date="2021-07-27T10:09:00Z"/>
                    <w:rFonts w:ascii="Calibri" w:hAnsi="Calibri" w:cs="Calibri"/>
                    <w:sz w:val="20"/>
                    <w:szCs w:val="20"/>
                  </w:rPr>
                </w:rPrChange>
              </w:rPr>
            </w:pPr>
            <w:ins w:id="809" w:author="michael marcus" w:date="2021-07-27T10:09:00Z">
              <w:r w:rsidRPr="00370774">
                <w:rPr>
                  <w:rFonts w:ascii="Calibri" w:hAnsi="Calibri" w:cs="Calibri"/>
                  <w:sz w:val="18"/>
                  <w:szCs w:val="18"/>
                  <w:rPrChange w:id="810" w:author="michael marcus" w:date="2021-07-27T16:40:00Z">
                    <w:rPr>
                      <w:rFonts w:ascii="Calibri" w:hAnsi="Calibri" w:cs="Calibri"/>
                      <w:sz w:val="20"/>
                      <w:szCs w:val="20"/>
                    </w:rPr>
                  </w:rPrChange>
                </w:rPr>
                <w:t>5</w:t>
              </w:r>
            </w:ins>
          </w:p>
        </w:tc>
        <w:tc>
          <w:tcPr>
            <w:tcW w:w="1710" w:type="dxa"/>
            <w:tcBorders>
              <w:top w:val="nil"/>
              <w:left w:val="nil"/>
              <w:bottom w:val="single" w:sz="4" w:space="0" w:color="auto"/>
              <w:right w:val="single" w:sz="4" w:space="0" w:color="auto"/>
            </w:tcBorders>
            <w:shd w:val="clear" w:color="auto" w:fill="auto"/>
            <w:vAlign w:val="center"/>
            <w:hideMark/>
            <w:tcPrChange w:id="81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EDB57E3" w14:textId="77777777" w:rsidR="00826391" w:rsidRPr="00370774" w:rsidRDefault="00826391">
            <w:pPr>
              <w:jc w:val="center"/>
              <w:rPr>
                <w:ins w:id="812" w:author="michael marcus" w:date="2021-07-27T10:09:00Z"/>
                <w:rFonts w:ascii="Calibri" w:hAnsi="Calibri" w:cs="Calibri"/>
                <w:sz w:val="18"/>
                <w:szCs w:val="18"/>
                <w:rPrChange w:id="813" w:author="michael marcus" w:date="2021-07-27T16:40:00Z">
                  <w:rPr>
                    <w:ins w:id="814" w:author="michael marcus" w:date="2021-07-27T10:09:00Z"/>
                    <w:rFonts w:ascii="Calibri" w:hAnsi="Calibri" w:cs="Calibri"/>
                    <w:sz w:val="20"/>
                    <w:szCs w:val="20"/>
                  </w:rPr>
                </w:rPrChange>
              </w:rPr>
            </w:pPr>
            <w:ins w:id="815" w:author="michael marcus" w:date="2021-07-27T10:09:00Z">
              <w:r w:rsidRPr="00370774">
                <w:rPr>
                  <w:rFonts w:ascii="Calibri" w:hAnsi="Calibri" w:cs="Calibri"/>
                  <w:sz w:val="18"/>
                  <w:szCs w:val="18"/>
                  <w:rPrChange w:id="816" w:author="michael marcus" w:date="2021-07-27T16:40:00Z">
                    <w:rPr>
                      <w:rFonts w:ascii="Calibri" w:hAnsi="Calibri" w:cs="Calibri"/>
                      <w:sz w:val="20"/>
                      <w:szCs w:val="20"/>
                    </w:rPr>
                  </w:rPrChange>
                </w:rPr>
                <w:t>5</w:t>
              </w:r>
            </w:ins>
          </w:p>
        </w:tc>
        <w:tc>
          <w:tcPr>
            <w:tcW w:w="1710" w:type="dxa"/>
            <w:tcBorders>
              <w:top w:val="nil"/>
              <w:left w:val="nil"/>
              <w:bottom w:val="single" w:sz="4" w:space="0" w:color="auto"/>
              <w:right w:val="single" w:sz="4" w:space="0" w:color="auto"/>
            </w:tcBorders>
            <w:shd w:val="clear" w:color="auto" w:fill="auto"/>
            <w:vAlign w:val="center"/>
            <w:hideMark/>
            <w:tcPrChange w:id="81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FC7728F" w14:textId="77777777" w:rsidR="00826391" w:rsidRPr="00370774" w:rsidRDefault="00826391">
            <w:pPr>
              <w:jc w:val="center"/>
              <w:rPr>
                <w:ins w:id="818" w:author="michael marcus" w:date="2021-07-27T10:09:00Z"/>
                <w:rFonts w:ascii="Calibri" w:hAnsi="Calibri" w:cs="Calibri"/>
                <w:sz w:val="18"/>
                <w:szCs w:val="18"/>
                <w:rPrChange w:id="819" w:author="michael marcus" w:date="2021-07-27T16:40:00Z">
                  <w:rPr>
                    <w:ins w:id="820" w:author="michael marcus" w:date="2021-07-27T10:09:00Z"/>
                    <w:rFonts w:ascii="Calibri" w:hAnsi="Calibri" w:cs="Calibri"/>
                    <w:sz w:val="20"/>
                    <w:szCs w:val="20"/>
                  </w:rPr>
                </w:rPrChange>
              </w:rPr>
            </w:pPr>
            <w:ins w:id="821" w:author="michael marcus" w:date="2021-07-27T10:09:00Z">
              <w:r w:rsidRPr="00370774">
                <w:rPr>
                  <w:rFonts w:ascii="Calibri" w:hAnsi="Calibri" w:cs="Calibri"/>
                  <w:sz w:val="18"/>
                  <w:szCs w:val="18"/>
                  <w:rPrChange w:id="822" w:author="michael marcus" w:date="2021-07-27T16:40:00Z">
                    <w:rPr>
                      <w:rFonts w:ascii="Calibri" w:hAnsi="Calibri" w:cs="Calibri"/>
                      <w:sz w:val="20"/>
                      <w:szCs w:val="20"/>
                    </w:rPr>
                  </w:rPrChange>
                </w:rPr>
                <w:t>5</w:t>
              </w:r>
            </w:ins>
          </w:p>
        </w:tc>
      </w:tr>
      <w:tr w:rsidR="00370774" w:rsidRPr="00370774" w14:paraId="1D4EB100" w14:textId="77777777" w:rsidTr="00370774">
        <w:tblPrEx>
          <w:tblW w:w="10350" w:type="dxa"/>
          <w:tblPrExChange w:id="823" w:author="michael marcus" w:date="2021-07-27T16:41:00Z">
            <w:tblPrEx>
              <w:tblW w:w="14380" w:type="dxa"/>
            </w:tblPrEx>
          </w:tblPrExChange>
        </w:tblPrEx>
        <w:trPr>
          <w:trHeight w:val="300"/>
          <w:ins w:id="824" w:author="michael marcus" w:date="2021-07-27T10:09:00Z"/>
          <w:trPrChange w:id="82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82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07226F6" w14:textId="77777777" w:rsidR="00826391" w:rsidRPr="00370774" w:rsidRDefault="00826391">
            <w:pPr>
              <w:rPr>
                <w:ins w:id="827" w:author="michael marcus" w:date="2021-07-27T10:09:00Z"/>
                <w:rFonts w:ascii="Calibri" w:hAnsi="Calibri" w:cs="Calibri"/>
                <w:sz w:val="18"/>
                <w:szCs w:val="18"/>
                <w:rPrChange w:id="828" w:author="michael marcus" w:date="2021-07-27T16:40:00Z">
                  <w:rPr>
                    <w:ins w:id="829" w:author="michael marcus" w:date="2021-07-27T10:09:00Z"/>
                    <w:rFonts w:ascii="Calibri" w:hAnsi="Calibri" w:cs="Calibri"/>
                    <w:sz w:val="20"/>
                    <w:szCs w:val="20"/>
                  </w:rPr>
                </w:rPrChange>
              </w:rPr>
            </w:pPr>
            <w:ins w:id="830" w:author="michael marcus" w:date="2021-07-27T10:09:00Z">
              <w:r w:rsidRPr="00370774">
                <w:rPr>
                  <w:rFonts w:ascii="Calibri" w:hAnsi="Calibri" w:cs="Calibri"/>
                  <w:sz w:val="18"/>
                  <w:szCs w:val="18"/>
                  <w:rPrChange w:id="831" w:author="michael marcus" w:date="2021-07-27T16:40:00Z">
                    <w:rPr>
                      <w:rFonts w:ascii="Calibri" w:hAnsi="Calibri" w:cs="Calibri"/>
                      <w:sz w:val="20"/>
                      <w:szCs w:val="20"/>
                    </w:rPr>
                  </w:rPrChange>
                </w:rPr>
                <w:t>Activity factor. All device Active hours in one day (hours)</w:t>
              </w:r>
            </w:ins>
          </w:p>
        </w:tc>
        <w:tc>
          <w:tcPr>
            <w:tcW w:w="1890" w:type="dxa"/>
            <w:tcBorders>
              <w:top w:val="nil"/>
              <w:left w:val="nil"/>
              <w:bottom w:val="single" w:sz="4" w:space="0" w:color="auto"/>
              <w:right w:val="single" w:sz="4" w:space="0" w:color="auto"/>
            </w:tcBorders>
            <w:shd w:val="clear" w:color="auto" w:fill="auto"/>
            <w:vAlign w:val="center"/>
            <w:hideMark/>
            <w:tcPrChange w:id="832"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64D57E0" w14:textId="77777777" w:rsidR="00826391" w:rsidRPr="00370774" w:rsidRDefault="00826391">
            <w:pPr>
              <w:jc w:val="center"/>
              <w:rPr>
                <w:ins w:id="833" w:author="michael marcus" w:date="2021-07-27T10:09:00Z"/>
                <w:rFonts w:ascii="Calibri" w:hAnsi="Calibri" w:cs="Calibri"/>
                <w:sz w:val="18"/>
                <w:szCs w:val="18"/>
                <w:rPrChange w:id="834" w:author="michael marcus" w:date="2021-07-27T16:40:00Z">
                  <w:rPr>
                    <w:ins w:id="835" w:author="michael marcus" w:date="2021-07-27T10:09:00Z"/>
                    <w:rFonts w:ascii="Calibri" w:hAnsi="Calibri" w:cs="Calibri"/>
                    <w:sz w:val="20"/>
                    <w:szCs w:val="20"/>
                  </w:rPr>
                </w:rPrChange>
              </w:rPr>
            </w:pPr>
            <w:ins w:id="836" w:author="michael marcus" w:date="2021-07-27T10:09:00Z">
              <w:r w:rsidRPr="00370774">
                <w:rPr>
                  <w:rFonts w:ascii="Calibri" w:hAnsi="Calibri" w:cs="Calibri"/>
                  <w:sz w:val="18"/>
                  <w:szCs w:val="18"/>
                  <w:rPrChange w:id="837" w:author="michael marcus" w:date="2021-07-27T16:40:00Z">
                    <w:rPr>
                      <w:rFonts w:ascii="Calibri" w:hAnsi="Calibri" w:cs="Calibri"/>
                      <w:sz w:val="20"/>
                      <w:szCs w:val="20"/>
                    </w:rPr>
                  </w:rPrChange>
                </w:rPr>
                <w:t>8.0</w:t>
              </w:r>
            </w:ins>
          </w:p>
        </w:tc>
        <w:tc>
          <w:tcPr>
            <w:tcW w:w="1710" w:type="dxa"/>
            <w:tcBorders>
              <w:top w:val="nil"/>
              <w:left w:val="nil"/>
              <w:bottom w:val="single" w:sz="4" w:space="0" w:color="auto"/>
              <w:right w:val="single" w:sz="4" w:space="0" w:color="auto"/>
            </w:tcBorders>
            <w:shd w:val="clear" w:color="auto" w:fill="auto"/>
            <w:vAlign w:val="center"/>
            <w:hideMark/>
            <w:tcPrChange w:id="83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031022B" w14:textId="77777777" w:rsidR="00826391" w:rsidRPr="00370774" w:rsidRDefault="00826391">
            <w:pPr>
              <w:jc w:val="center"/>
              <w:rPr>
                <w:ins w:id="839" w:author="michael marcus" w:date="2021-07-27T10:09:00Z"/>
                <w:rFonts w:ascii="Calibri" w:hAnsi="Calibri" w:cs="Calibri"/>
                <w:sz w:val="18"/>
                <w:szCs w:val="18"/>
                <w:rPrChange w:id="840" w:author="michael marcus" w:date="2021-07-27T16:40:00Z">
                  <w:rPr>
                    <w:ins w:id="841" w:author="michael marcus" w:date="2021-07-27T10:09:00Z"/>
                    <w:rFonts w:ascii="Calibri" w:hAnsi="Calibri" w:cs="Calibri"/>
                    <w:sz w:val="20"/>
                    <w:szCs w:val="20"/>
                  </w:rPr>
                </w:rPrChange>
              </w:rPr>
            </w:pPr>
            <w:ins w:id="842" w:author="michael marcus" w:date="2021-07-27T10:09:00Z">
              <w:r w:rsidRPr="00370774">
                <w:rPr>
                  <w:rFonts w:ascii="Calibri" w:hAnsi="Calibri" w:cs="Calibri"/>
                  <w:sz w:val="18"/>
                  <w:szCs w:val="18"/>
                  <w:rPrChange w:id="843" w:author="michael marcus" w:date="2021-07-27T16:40:00Z">
                    <w:rPr>
                      <w:rFonts w:ascii="Calibri" w:hAnsi="Calibri" w:cs="Calibri"/>
                      <w:sz w:val="20"/>
                      <w:szCs w:val="20"/>
                    </w:rPr>
                  </w:rPrChange>
                </w:rPr>
                <w:t>8.0</w:t>
              </w:r>
            </w:ins>
          </w:p>
        </w:tc>
        <w:tc>
          <w:tcPr>
            <w:tcW w:w="1710" w:type="dxa"/>
            <w:tcBorders>
              <w:top w:val="nil"/>
              <w:left w:val="nil"/>
              <w:bottom w:val="single" w:sz="4" w:space="0" w:color="auto"/>
              <w:right w:val="single" w:sz="4" w:space="0" w:color="auto"/>
            </w:tcBorders>
            <w:shd w:val="clear" w:color="auto" w:fill="auto"/>
            <w:vAlign w:val="center"/>
            <w:hideMark/>
            <w:tcPrChange w:id="84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32D101B" w14:textId="77777777" w:rsidR="00826391" w:rsidRPr="00370774" w:rsidRDefault="00826391">
            <w:pPr>
              <w:jc w:val="center"/>
              <w:rPr>
                <w:ins w:id="845" w:author="michael marcus" w:date="2021-07-27T10:09:00Z"/>
                <w:rFonts w:ascii="Calibri" w:hAnsi="Calibri" w:cs="Calibri"/>
                <w:sz w:val="18"/>
                <w:szCs w:val="18"/>
                <w:rPrChange w:id="846" w:author="michael marcus" w:date="2021-07-27T16:40:00Z">
                  <w:rPr>
                    <w:ins w:id="847" w:author="michael marcus" w:date="2021-07-27T10:09:00Z"/>
                    <w:rFonts w:ascii="Calibri" w:hAnsi="Calibri" w:cs="Calibri"/>
                    <w:sz w:val="20"/>
                    <w:szCs w:val="20"/>
                  </w:rPr>
                </w:rPrChange>
              </w:rPr>
            </w:pPr>
            <w:ins w:id="848" w:author="michael marcus" w:date="2021-07-27T10:09:00Z">
              <w:r w:rsidRPr="00370774">
                <w:rPr>
                  <w:rFonts w:ascii="Calibri" w:hAnsi="Calibri" w:cs="Calibri"/>
                  <w:sz w:val="18"/>
                  <w:szCs w:val="18"/>
                  <w:rPrChange w:id="849" w:author="michael marcus" w:date="2021-07-27T16:40:00Z">
                    <w:rPr>
                      <w:rFonts w:ascii="Calibri" w:hAnsi="Calibri" w:cs="Calibri"/>
                      <w:sz w:val="20"/>
                      <w:szCs w:val="20"/>
                    </w:rPr>
                  </w:rPrChange>
                </w:rPr>
                <w:t>8.0</w:t>
              </w:r>
            </w:ins>
          </w:p>
        </w:tc>
        <w:tc>
          <w:tcPr>
            <w:tcW w:w="1710" w:type="dxa"/>
            <w:tcBorders>
              <w:top w:val="nil"/>
              <w:left w:val="nil"/>
              <w:bottom w:val="single" w:sz="4" w:space="0" w:color="auto"/>
              <w:right w:val="single" w:sz="4" w:space="0" w:color="auto"/>
            </w:tcBorders>
            <w:shd w:val="clear" w:color="auto" w:fill="auto"/>
            <w:vAlign w:val="center"/>
            <w:hideMark/>
            <w:tcPrChange w:id="850"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2CF7F2C" w14:textId="77777777" w:rsidR="00826391" w:rsidRPr="00370774" w:rsidRDefault="00826391">
            <w:pPr>
              <w:jc w:val="center"/>
              <w:rPr>
                <w:ins w:id="851" w:author="michael marcus" w:date="2021-07-27T10:09:00Z"/>
                <w:rFonts w:ascii="Calibri" w:hAnsi="Calibri" w:cs="Calibri"/>
                <w:sz w:val="18"/>
                <w:szCs w:val="18"/>
                <w:rPrChange w:id="852" w:author="michael marcus" w:date="2021-07-27T16:40:00Z">
                  <w:rPr>
                    <w:ins w:id="853" w:author="michael marcus" w:date="2021-07-27T10:09:00Z"/>
                    <w:rFonts w:ascii="Calibri" w:hAnsi="Calibri" w:cs="Calibri"/>
                    <w:sz w:val="20"/>
                    <w:szCs w:val="20"/>
                  </w:rPr>
                </w:rPrChange>
              </w:rPr>
            </w:pPr>
            <w:ins w:id="854" w:author="michael marcus" w:date="2021-07-27T10:09:00Z">
              <w:r w:rsidRPr="00370774">
                <w:rPr>
                  <w:rFonts w:ascii="Calibri" w:hAnsi="Calibri" w:cs="Calibri"/>
                  <w:sz w:val="18"/>
                  <w:szCs w:val="18"/>
                  <w:rPrChange w:id="855" w:author="michael marcus" w:date="2021-07-27T16:40:00Z">
                    <w:rPr>
                      <w:rFonts w:ascii="Calibri" w:hAnsi="Calibri" w:cs="Calibri"/>
                      <w:sz w:val="20"/>
                      <w:szCs w:val="20"/>
                    </w:rPr>
                  </w:rPrChange>
                </w:rPr>
                <w:t>8.0</w:t>
              </w:r>
            </w:ins>
          </w:p>
        </w:tc>
      </w:tr>
      <w:tr w:rsidR="00370774" w:rsidRPr="00370774" w14:paraId="5E6FC0F7" w14:textId="77777777" w:rsidTr="00370774">
        <w:tblPrEx>
          <w:tblW w:w="10350" w:type="dxa"/>
          <w:tblPrExChange w:id="856" w:author="michael marcus" w:date="2021-07-27T16:41:00Z">
            <w:tblPrEx>
              <w:tblW w:w="14380" w:type="dxa"/>
            </w:tblPrEx>
          </w:tblPrExChange>
        </w:tblPrEx>
        <w:trPr>
          <w:trHeight w:val="300"/>
          <w:ins w:id="857" w:author="michael marcus" w:date="2021-07-27T10:09:00Z"/>
          <w:trPrChange w:id="858"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859"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6EE91AB3" w14:textId="77777777" w:rsidR="00826391" w:rsidRPr="00370774" w:rsidRDefault="00826391">
            <w:pPr>
              <w:rPr>
                <w:ins w:id="860" w:author="michael marcus" w:date="2021-07-27T10:09:00Z"/>
                <w:rFonts w:ascii="Calibri" w:hAnsi="Calibri" w:cs="Calibri"/>
                <w:sz w:val="18"/>
                <w:szCs w:val="18"/>
                <w:rPrChange w:id="861" w:author="michael marcus" w:date="2021-07-27T16:40:00Z">
                  <w:rPr>
                    <w:ins w:id="862" w:author="michael marcus" w:date="2021-07-27T10:09:00Z"/>
                    <w:rFonts w:ascii="Calibri" w:hAnsi="Calibri" w:cs="Calibri"/>
                    <w:sz w:val="20"/>
                    <w:szCs w:val="20"/>
                  </w:rPr>
                </w:rPrChange>
              </w:rPr>
            </w:pPr>
            <w:ins w:id="863" w:author="michael marcus" w:date="2021-07-27T10:09:00Z">
              <w:r w:rsidRPr="00370774">
                <w:rPr>
                  <w:rFonts w:ascii="Calibri" w:hAnsi="Calibri" w:cs="Calibri"/>
                  <w:sz w:val="18"/>
                  <w:szCs w:val="18"/>
                  <w:rPrChange w:id="864" w:author="michael marcus" w:date="2021-07-27T16:40:00Z">
                    <w:rPr>
                      <w:rFonts w:ascii="Calibri" w:hAnsi="Calibri" w:cs="Calibri"/>
                      <w:sz w:val="20"/>
                      <w:szCs w:val="20"/>
                    </w:rPr>
                  </w:rPrChange>
                </w:rPr>
                <w:t>Activity factor =10*log10(active hours / 24) active hours is 8 hours (dB)</w:t>
              </w:r>
            </w:ins>
          </w:p>
        </w:tc>
        <w:tc>
          <w:tcPr>
            <w:tcW w:w="1890" w:type="dxa"/>
            <w:tcBorders>
              <w:top w:val="nil"/>
              <w:left w:val="nil"/>
              <w:bottom w:val="single" w:sz="4" w:space="0" w:color="auto"/>
              <w:right w:val="single" w:sz="4" w:space="0" w:color="auto"/>
            </w:tcBorders>
            <w:shd w:val="clear" w:color="auto" w:fill="auto"/>
            <w:vAlign w:val="center"/>
            <w:hideMark/>
            <w:tcPrChange w:id="86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FB22CB9" w14:textId="77777777" w:rsidR="00826391" w:rsidRPr="00370774" w:rsidRDefault="00826391">
            <w:pPr>
              <w:jc w:val="center"/>
              <w:rPr>
                <w:ins w:id="866" w:author="michael marcus" w:date="2021-07-27T10:09:00Z"/>
                <w:rFonts w:ascii="Calibri" w:hAnsi="Calibri" w:cs="Calibri"/>
                <w:sz w:val="18"/>
                <w:szCs w:val="18"/>
                <w:rPrChange w:id="867" w:author="michael marcus" w:date="2021-07-27T16:40:00Z">
                  <w:rPr>
                    <w:ins w:id="868" w:author="michael marcus" w:date="2021-07-27T10:09:00Z"/>
                    <w:rFonts w:ascii="Calibri" w:hAnsi="Calibri" w:cs="Calibri"/>
                    <w:sz w:val="20"/>
                    <w:szCs w:val="20"/>
                  </w:rPr>
                </w:rPrChange>
              </w:rPr>
            </w:pPr>
            <w:ins w:id="869" w:author="michael marcus" w:date="2021-07-27T10:09:00Z">
              <w:r w:rsidRPr="00370774">
                <w:rPr>
                  <w:rFonts w:ascii="Calibri" w:hAnsi="Calibri" w:cs="Calibri"/>
                  <w:sz w:val="18"/>
                  <w:szCs w:val="18"/>
                  <w:rPrChange w:id="870" w:author="michael marcus" w:date="2021-07-27T16:40:00Z">
                    <w:rPr>
                      <w:rFonts w:ascii="Calibri" w:hAnsi="Calibri" w:cs="Calibri"/>
                      <w:sz w:val="20"/>
                      <w:szCs w:val="20"/>
                    </w:rPr>
                  </w:rPrChange>
                </w:rPr>
                <w:t>-4.8</w:t>
              </w:r>
            </w:ins>
          </w:p>
        </w:tc>
        <w:tc>
          <w:tcPr>
            <w:tcW w:w="1710" w:type="dxa"/>
            <w:tcBorders>
              <w:top w:val="nil"/>
              <w:left w:val="nil"/>
              <w:bottom w:val="single" w:sz="4" w:space="0" w:color="auto"/>
              <w:right w:val="single" w:sz="4" w:space="0" w:color="auto"/>
            </w:tcBorders>
            <w:shd w:val="clear" w:color="auto" w:fill="auto"/>
            <w:vAlign w:val="center"/>
            <w:hideMark/>
            <w:tcPrChange w:id="87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16AC464" w14:textId="77777777" w:rsidR="00826391" w:rsidRPr="00370774" w:rsidRDefault="00826391">
            <w:pPr>
              <w:jc w:val="center"/>
              <w:rPr>
                <w:ins w:id="872" w:author="michael marcus" w:date="2021-07-27T10:09:00Z"/>
                <w:rFonts w:ascii="Calibri" w:hAnsi="Calibri" w:cs="Calibri"/>
                <w:sz w:val="18"/>
                <w:szCs w:val="18"/>
                <w:rPrChange w:id="873" w:author="michael marcus" w:date="2021-07-27T16:40:00Z">
                  <w:rPr>
                    <w:ins w:id="874" w:author="michael marcus" w:date="2021-07-27T10:09:00Z"/>
                    <w:rFonts w:ascii="Calibri" w:hAnsi="Calibri" w:cs="Calibri"/>
                    <w:sz w:val="20"/>
                    <w:szCs w:val="20"/>
                  </w:rPr>
                </w:rPrChange>
              </w:rPr>
            </w:pPr>
            <w:ins w:id="875" w:author="michael marcus" w:date="2021-07-27T10:09:00Z">
              <w:r w:rsidRPr="00370774">
                <w:rPr>
                  <w:rFonts w:ascii="Calibri" w:hAnsi="Calibri" w:cs="Calibri"/>
                  <w:sz w:val="18"/>
                  <w:szCs w:val="18"/>
                  <w:rPrChange w:id="876" w:author="michael marcus" w:date="2021-07-27T16:40:00Z">
                    <w:rPr>
                      <w:rFonts w:ascii="Calibri" w:hAnsi="Calibri" w:cs="Calibri"/>
                      <w:sz w:val="20"/>
                      <w:szCs w:val="20"/>
                    </w:rPr>
                  </w:rPrChange>
                </w:rPr>
                <w:t>-4.8</w:t>
              </w:r>
            </w:ins>
          </w:p>
        </w:tc>
        <w:tc>
          <w:tcPr>
            <w:tcW w:w="1710" w:type="dxa"/>
            <w:tcBorders>
              <w:top w:val="nil"/>
              <w:left w:val="nil"/>
              <w:bottom w:val="single" w:sz="4" w:space="0" w:color="auto"/>
              <w:right w:val="single" w:sz="4" w:space="0" w:color="auto"/>
            </w:tcBorders>
            <w:shd w:val="clear" w:color="auto" w:fill="auto"/>
            <w:vAlign w:val="center"/>
            <w:hideMark/>
            <w:tcPrChange w:id="87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7FD3507" w14:textId="77777777" w:rsidR="00826391" w:rsidRPr="00370774" w:rsidRDefault="00826391">
            <w:pPr>
              <w:jc w:val="center"/>
              <w:rPr>
                <w:ins w:id="878" w:author="michael marcus" w:date="2021-07-27T10:09:00Z"/>
                <w:rFonts w:ascii="Calibri" w:hAnsi="Calibri" w:cs="Calibri"/>
                <w:sz w:val="18"/>
                <w:szCs w:val="18"/>
                <w:rPrChange w:id="879" w:author="michael marcus" w:date="2021-07-27T16:40:00Z">
                  <w:rPr>
                    <w:ins w:id="880" w:author="michael marcus" w:date="2021-07-27T10:09:00Z"/>
                    <w:rFonts w:ascii="Calibri" w:hAnsi="Calibri" w:cs="Calibri"/>
                    <w:sz w:val="20"/>
                    <w:szCs w:val="20"/>
                  </w:rPr>
                </w:rPrChange>
              </w:rPr>
            </w:pPr>
            <w:ins w:id="881" w:author="michael marcus" w:date="2021-07-27T10:09:00Z">
              <w:r w:rsidRPr="00370774">
                <w:rPr>
                  <w:rFonts w:ascii="Calibri" w:hAnsi="Calibri" w:cs="Calibri"/>
                  <w:sz w:val="18"/>
                  <w:szCs w:val="18"/>
                  <w:rPrChange w:id="882" w:author="michael marcus" w:date="2021-07-27T16:40:00Z">
                    <w:rPr>
                      <w:rFonts w:ascii="Calibri" w:hAnsi="Calibri" w:cs="Calibri"/>
                      <w:sz w:val="20"/>
                      <w:szCs w:val="20"/>
                    </w:rPr>
                  </w:rPrChange>
                </w:rPr>
                <w:t>-4.8</w:t>
              </w:r>
            </w:ins>
          </w:p>
        </w:tc>
        <w:tc>
          <w:tcPr>
            <w:tcW w:w="1710" w:type="dxa"/>
            <w:tcBorders>
              <w:top w:val="nil"/>
              <w:left w:val="nil"/>
              <w:bottom w:val="single" w:sz="4" w:space="0" w:color="auto"/>
              <w:right w:val="single" w:sz="4" w:space="0" w:color="auto"/>
            </w:tcBorders>
            <w:shd w:val="clear" w:color="auto" w:fill="auto"/>
            <w:vAlign w:val="center"/>
            <w:hideMark/>
            <w:tcPrChange w:id="88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37E81B65" w14:textId="77777777" w:rsidR="00826391" w:rsidRPr="00370774" w:rsidRDefault="00826391">
            <w:pPr>
              <w:jc w:val="center"/>
              <w:rPr>
                <w:ins w:id="884" w:author="michael marcus" w:date="2021-07-27T10:09:00Z"/>
                <w:rFonts w:ascii="Calibri" w:hAnsi="Calibri" w:cs="Calibri"/>
                <w:sz w:val="18"/>
                <w:szCs w:val="18"/>
                <w:rPrChange w:id="885" w:author="michael marcus" w:date="2021-07-27T16:40:00Z">
                  <w:rPr>
                    <w:ins w:id="886" w:author="michael marcus" w:date="2021-07-27T10:09:00Z"/>
                    <w:rFonts w:ascii="Calibri" w:hAnsi="Calibri" w:cs="Calibri"/>
                    <w:sz w:val="20"/>
                    <w:szCs w:val="20"/>
                  </w:rPr>
                </w:rPrChange>
              </w:rPr>
            </w:pPr>
            <w:ins w:id="887" w:author="michael marcus" w:date="2021-07-27T10:09:00Z">
              <w:r w:rsidRPr="00370774">
                <w:rPr>
                  <w:rFonts w:ascii="Calibri" w:hAnsi="Calibri" w:cs="Calibri"/>
                  <w:sz w:val="18"/>
                  <w:szCs w:val="18"/>
                  <w:rPrChange w:id="888" w:author="michael marcus" w:date="2021-07-27T16:40:00Z">
                    <w:rPr>
                      <w:rFonts w:ascii="Calibri" w:hAnsi="Calibri" w:cs="Calibri"/>
                      <w:sz w:val="20"/>
                      <w:szCs w:val="20"/>
                    </w:rPr>
                  </w:rPrChange>
                </w:rPr>
                <w:t>-4.8</w:t>
              </w:r>
            </w:ins>
          </w:p>
        </w:tc>
      </w:tr>
      <w:tr w:rsidR="00370774" w:rsidRPr="00370774" w14:paraId="4225FDC2" w14:textId="77777777" w:rsidTr="00370774">
        <w:tblPrEx>
          <w:tblW w:w="10350" w:type="dxa"/>
          <w:tblPrExChange w:id="889" w:author="michael marcus" w:date="2021-07-27T16:41:00Z">
            <w:tblPrEx>
              <w:tblW w:w="14380" w:type="dxa"/>
            </w:tblPrEx>
          </w:tblPrExChange>
        </w:tblPrEx>
        <w:trPr>
          <w:trHeight w:val="300"/>
          <w:ins w:id="890" w:author="michael marcus" w:date="2021-07-27T10:09:00Z"/>
          <w:trPrChange w:id="891"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892"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04AA451" w14:textId="77777777" w:rsidR="00826391" w:rsidRPr="00370774" w:rsidRDefault="00826391">
            <w:pPr>
              <w:rPr>
                <w:ins w:id="893" w:author="michael marcus" w:date="2021-07-27T10:09:00Z"/>
                <w:rFonts w:ascii="Calibri" w:hAnsi="Calibri" w:cs="Calibri"/>
                <w:sz w:val="18"/>
                <w:szCs w:val="18"/>
                <w:rPrChange w:id="894" w:author="michael marcus" w:date="2021-07-27T16:40:00Z">
                  <w:rPr>
                    <w:ins w:id="895" w:author="michael marcus" w:date="2021-07-27T10:09:00Z"/>
                    <w:rFonts w:ascii="Calibri" w:hAnsi="Calibri" w:cs="Calibri"/>
                    <w:sz w:val="20"/>
                    <w:szCs w:val="20"/>
                  </w:rPr>
                </w:rPrChange>
              </w:rPr>
            </w:pPr>
            <w:ins w:id="896" w:author="michael marcus" w:date="2021-07-27T10:09:00Z">
              <w:r w:rsidRPr="00370774">
                <w:rPr>
                  <w:rFonts w:ascii="Calibri" w:hAnsi="Calibri" w:cs="Calibri"/>
                  <w:sz w:val="18"/>
                  <w:szCs w:val="18"/>
                  <w:rPrChange w:id="897" w:author="michael marcus" w:date="2021-07-27T16:40:00Z">
                    <w:rPr>
                      <w:rFonts w:ascii="Calibri" w:hAnsi="Calibri" w:cs="Calibri"/>
                      <w:sz w:val="20"/>
                      <w:szCs w:val="20"/>
                    </w:rPr>
                  </w:rPrChange>
                </w:rPr>
                <w:t>Percent simultaneously active devices during the active time (%)</w:t>
              </w:r>
            </w:ins>
          </w:p>
        </w:tc>
        <w:tc>
          <w:tcPr>
            <w:tcW w:w="1890" w:type="dxa"/>
            <w:tcBorders>
              <w:top w:val="nil"/>
              <w:left w:val="nil"/>
              <w:bottom w:val="single" w:sz="4" w:space="0" w:color="auto"/>
              <w:right w:val="single" w:sz="4" w:space="0" w:color="auto"/>
            </w:tcBorders>
            <w:shd w:val="clear" w:color="auto" w:fill="auto"/>
            <w:vAlign w:val="center"/>
            <w:hideMark/>
            <w:tcPrChange w:id="89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A8E7012" w14:textId="77777777" w:rsidR="00826391" w:rsidRPr="00370774" w:rsidRDefault="00826391">
            <w:pPr>
              <w:jc w:val="center"/>
              <w:rPr>
                <w:ins w:id="899" w:author="michael marcus" w:date="2021-07-27T10:09:00Z"/>
                <w:rFonts w:ascii="Calibri" w:hAnsi="Calibri" w:cs="Calibri"/>
                <w:sz w:val="18"/>
                <w:szCs w:val="18"/>
                <w:rPrChange w:id="900" w:author="michael marcus" w:date="2021-07-27T16:40:00Z">
                  <w:rPr>
                    <w:ins w:id="901" w:author="michael marcus" w:date="2021-07-27T10:09:00Z"/>
                    <w:rFonts w:ascii="Calibri" w:hAnsi="Calibri" w:cs="Calibri"/>
                    <w:sz w:val="20"/>
                    <w:szCs w:val="20"/>
                  </w:rPr>
                </w:rPrChange>
              </w:rPr>
            </w:pPr>
            <w:ins w:id="902" w:author="michael marcus" w:date="2021-07-27T10:09:00Z">
              <w:r w:rsidRPr="00370774">
                <w:rPr>
                  <w:rFonts w:ascii="Calibri" w:hAnsi="Calibri" w:cs="Calibri"/>
                  <w:sz w:val="18"/>
                  <w:szCs w:val="18"/>
                  <w:rPrChange w:id="903" w:author="michael marcus" w:date="2021-07-27T16:40:00Z">
                    <w:rPr>
                      <w:rFonts w:ascii="Calibri" w:hAnsi="Calibri" w:cs="Calibri"/>
                      <w:sz w:val="20"/>
                      <w:szCs w:val="20"/>
                    </w:rPr>
                  </w:rPrChange>
                </w:rPr>
                <w:t>70</w:t>
              </w:r>
            </w:ins>
          </w:p>
        </w:tc>
        <w:tc>
          <w:tcPr>
            <w:tcW w:w="1710" w:type="dxa"/>
            <w:tcBorders>
              <w:top w:val="nil"/>
              <w:left w:val="nil"/>
              <w:bottom w:val="single" w:sz="4" w:space="0" w:color="auto"/>
              <w:right w:val="single" w:sz="4" w:space="0" w:color="auto"/>
            </w:tcBorders>
            <w:shd w:val="clear" w:color="auto" w:fill="auto"/>
            <w:vAlign w:val="center"/>
            <w:hideMark/>
            <w:tcPrChange w:id="90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56E48AB" w14:textId="77777777" w:rsidR="00826391" w:rsidRPr="00370774" w:rsidRDefault="00826391">
            <w:pPr>
              <w:jc w:val="center"/>
              <w:rPr>
                <w:ins w:id="905" w:author="michael marcus" w:date="2021-07-27T10:09:00Z"/>
                <w:rFonts w:ascii="Calibri" w:hAnsi="Calibri" w:cs="Calibri"/>
                <w:sz w:val="18"/>
                <w:szCs w:val="18"/>
                <w:rPrChange w:id="906" w:author="michael marcus" w:date="2021-07-27T16:40:00Z">
                  <w:rPr>
                    <w:ins w:id="907" w:author="michael marcus" w:date="2021-07-27T10:09:00Z"/>
                    <w:rFonts w:ascii="Calibri" w:hAnsi="Calibri" w:cs="Calibri"/>
                    <w:sz w:val="20"/>
                    <w:szCs w:val="20"/>
                  </w:rPr>
                </w:rPrChange>
              </w:rPr>
            </w:pPr>
            <w:ins w:id="908" w:author="michael marcus" w:date="2021-07-27T10:09:00Z">
              <w:r w:rsidRPr="00370774">
                <w:rPr>
                  <w:rFonts w:ascii="Calibri" w:hAnsi="Calibri" w:cs="Calibri"/>
                  <w:sz w:val="18"/>
                  <w:szCs w:val="18"/>
                  <w:rPrChange w:id="909" w:author="michael marcus" w:date="2021-07-27T16:40:00Z">
                    <w:rPr>
                      <w:rFonts w:ascii="Calibri" w:hAnsi="Calibri" w:cs="Calibri"/>
                      <w:sz w:val="20"/>
                      <w:szCs w:val="20"/>
                    </w:rPr>
                  </w:rPrChange>
                </w:rPr>
                <w:t>70</w:t>
              </w:r>
            </w:ins>
          </w:p>
        </w:tc>
        <w:tc>
          <w:tcPr>
            <w:tcW w:w="1710" w:type="dxa"/>
            <w:tcBorders>
              <w:top w:val="nil"/>
              <w:left w:val="nil"/>
              <w:bottom w:val="single" w:sz="4" w:space="0" w:color="auto"/>
              <w:right w:val="single" w:sz="4" w:space="0" w:color="auto"/>
            </w:tcBorders>
            <w:shd w:val="clear" w:color="auto" w:fill="auto"/>
            <w:vAlign w:val="center"/>
            <w:hideMark/>
            <w:tcPrChange w:id="91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2E6A017" w14:textId="359E1071" w:rsidR="00826391" w:rsidRPr="00370774" w:rsidRDefault="00826391">
            <w:pPr>
              <w:jc w:val="center"/>
              <w:rPr>
                <w:ins w:id="911" w:author="michael marcus" w:date="2021-07-27T10:09:00Z"/>
                <w:rFonts w:ascii="Calibri" w:hAnsi="Calibri" w:cs="Calibri"/>
                <w:sz w:val="18"/>
                <w:szCs w:val="18"/>
                <w:rPrChange w:id="912" w:author="michael marcus" w:date="2021-07-27T16:40:00Z">
                  <w:rPr>
                    <w:ins w:id="913" w:author="michael marcus" w:date="2021-07-27T10:09:00Z"/>
                    <w:rFonts w:ascii="Calibri" w:hAnsi="Calibri" w:cs="Calibri"/>
                    <w:sz w:val="20"/>
                    <w:szCs w:val="20"/>
                  </w:rPr>
                </w:rPrChange>
              </w:rPr>
            </w:pPr>
            <w:ins w:id="914" w:author="michael marcus" w:date="2021-07-27T10:09:00Z">
              <w:r w:rsidRPr="00370774">
                <w:rPr>
                  <w:rFonts w:ascii="Calibri" w:hAnsi="Calibri" w:cs="Calibri"/>
                  <w:sz w:val="18"/>
                  <w:szCs w:val="18"/>
                  <w:rPrChange w:id="915" w:author="michael marcus" w:date="2021-07-27T16:40:00Z">
                    <w:rPr>
                      <w:rFonts w:ascii="Calibri" w:hAnsi="Calibri" w:cs="Calibri"/>
                      <w:sz w:val="20"/>
                      <w:szCs w:val="20"/>
                    </w:rPr>
                  </w:rPrChange>
                </w:rPr>
                <w:t>70</w:t>
              </w:r>
            </w:ins>
          </w:p>
        </w:tc>
        <w:tc>
          <w:tcPr>
            <w:tcW w:w="1710" w:type="dxa"/>
            <w:tcBorders>
              <w:top w:val="nil"/>
              <w:left w:val="nil"/>
              <w:bottom w:val="single" w:sz="4" w:space="0" w:color="auto"/>
              <w:right w:val="single" w:sz="4" w:space="0" w:color="auto"/>
            </w:tcBorders>
            <w:shd w:val="clear" w:color="auto" w:fill="auto"/>
            <w:vAlign w:val="center"/>
            <w:hideMark/>
            <w:tcPrChange w:id="916"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4984F45" w14:textId="1C9B08FE" w:rsidR="00826391" w:rsidRPr="00370774" w:rsidRDefault="00826391">
            <w:pPr>
              <w:jc w:val="center"/>
              <w:rPr>
                <w:ins w:id="917" w:author="michael marcus" w:date="2021-07-27T10:09:00Z"/>
                <w:rFonts w:ascii="Calibri" w:hAnsi="Calibri" w:cs="Calibri"/>
                <w:sz w:val="18"/>
                <w:szCs w:val="18"/>
                <w:rPrChange w:id="918" w:author="michael marcus" w:date="2021-07-27T16:40:00Z">
                  <w:rPr>
                    <w:ins w:id="919" w:author="michael marcus" w:date="2021-07-27T10:09:00Z"/>
                    <w:rFonts w:ascii="Calibri" w:hAnsi="Calibri" w:cs="Calibri"/>
                    <w:sz w:val="20"/>
                    <w:szCs w:val="20"/>
                  </w:rPr>
                </w:rPrChange>
              </w:rPr>
            </w:pPr>
            <w:ins w:id="920" w:author="michael marcus" w:date="2021-07-27T10:09:00Z">
              <w:r w:rsidRPr="00370774">
                <w:rPr>
                  <w:rFonts w:ascii="Calibri" w:hAnsi="Calibri" w:cs="Calibri"/>
                  <w:sz w:val="18"/>
                  <w:szCs w:val="18"/>
                  <w:rPrChange w:id="921" w:author="michael marcus" w:date="2021-07-27T16:40:00Z">
                    <w:rPr>
                      <w:rFonts w:ascii="Calibri" w:hAnsi="Calibri" w:cs="Calibri"/>
                      <w:sz w:val="20"/>
                      <w:szCs w:val="20"/>
                    </w:rPr>
                  </w:rPrChange>
                </w:rPr>
                <w:t>70</w:t>
              </w:r>
            </w:ins>
          </w:p>
        </w:tc>
      </w:tr>
      <w:tr w:rsidR="00370774" w:rsidRPr="00370774" w14:paraId="63D3FB9D" w14:textId="77777777" w:rsidTr="00370774">
        <w:tblPrEx>
          <w:tblW w:w="10350" w:type="dxa"/>
          <w:tblPrExChange w:id="922" w:author="michael marcus" w:date="2021-07-27T16:41:00Z">
            <w:tblPrEx>
              <w:tblW w:w="14380" w:type="dxa"/>
            </w:tblPrEx>
          </w:tblPrExChange>
        </w:tblPrEx>
        <w:trPr>
          <w:trHeight w:val="300"/>
          <w:ins w:id="923" w:author="michael marcus" w:date="2021-07-27T10:09:00Z"/>
          <w:trPrChange w:id="924"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925"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684D757" w14:textId="77777777" w:rsidR="00826391" w:rsidRPr="00370774" w:rsidRDefault="00826391">
            <w:pPr>
              <w:rPr>
                <w:ins w:id="926" w:author="michael marcus" w:date="2021-07-27T10:09:00Z"/>
                <w:rFonts w:ascii="Calibri" w:hAnsi="Calibri" w:cs="Calibri"/>
                <w:sz w:val="18"/>
                <w:szCs w:val="18"/>
                <w:rPrChange w:id="927" w:author="michael marcus" w:date="2021-07-27T16:40:00Z">
                  <w:rPr>
                    <w:ins w:id="928" w:author="michael marcus" w:date="2021-07-27T10:09:00Z"/>
                    <w:rFonts w:ascii="Calibri" w:hAnsi="Calibri" w:cs="Calibri"/>
                    <w:sz w:val="20"/>
                    <w:szCs w:val="20"/>
                  </w:rPr>
                </w:rPrChange>
              </w:rPr>
            </w:pPr>
            <w:ins w:id="929" w:author="michael marcus" w:date="2021-07-27T10:09:00Z">
              <w:r w:rsidRPr="00370774">
                <w:rPr>
                  <w:rFonts w:ascii="Calibri" w:hAnsi="Calibri" w:cs="Calibri"/>
                  <w:sz w:val="18"/>
                  <w:szCs w:val="18"/>
                  <w:rPrChange w:id="930" w:author="michael marcus" w:date="2021-07-27T16:40:00Z">
                    <w:rPr>
                      <w:rFonts w:ascii="Calibri" w:hAnsi="Calibri" w:cs="Calibri"/>
                      <w:sz w:val="20"/>
                      <w:szCs w:val="20"/>
                    </w:rPr>
                  </w:rPrChange>
                </w:rPr>
                <w:t>Factor due to random parts of activity in one day (50% simultaneous active)</w:t>
              </w:r>
            </w:ins>
          </w:p>
        </w:tc>
        <w:tc>
          <w:tcPr>
            <w:tcW w:w="1890" w:type="dxa"/>
            <w:tcBorders>
              <w:top w:val="nil"/>
              <w:left w:val="nil"/>
              <w:bottom w:val="single" w:sz="4" w:space="0" w:color="auto"/>
              <w:right w:val="single" w:sz="4" w:space="0" w:color="auto"/>
            </w:tcBorders>
            <w:shd w:val="clear" w:color="auto" w:fill="auto"/>
            <w:vAlign w:val="center"/>
            <w:hideMark/>
            <w:tcPrChange w:id="931"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145F29A" w14:textId="77777777" w:rsidR="00826391" w:rsidRPr="00370774" w:rsidRDefault="00826391">
            <w:pPr>
              <w:jc w:val="center"/>
              <w:rPr>
                <w:ins w:id="932" w:author="michael marcus" w:date="2021-07-27T10:09:00Z"/>
                <w:rFonts w:ascii="Calibri" w:hAnsi="Calibri" w:cs="Calibri"/>
                <w:sz w:val="18"/>
                <w:szCs w:val="18"/>
                <w:rPrChange w:id="933" w:author="michael marcus" w:date="2021-07-27T16:40:00Z">
                  <w:rPr>
                    <w:ins w:id="934" w:author="michael marcus" w:date="2021-07-27T10:09:00Z"/>
                    <w:rFonts w:ascii="Calibri" w:hAnsi="Calibri" w:cs="Calibri"/>
                    <w:sz w:val="20"/>
                    <w:szCs w:val="20"/>
                  </w:rPr>
                </w:rPrChange>
              </w:rPr>
            </w:pPr>
            <w:ins w:id="935" w:author="michael marcus" w:date="2021-07-27T10:09:00Z">
              <w:r w:rsidRPr="00370774">
                <w:rPr>
                  <w:rFonts w:ascii="Calibri" w:hAnsi="Calibri" w:cs="Calibri"/>
                  <w:sz w:val="18"/>
                  <w:szCs w:val="18"/>
                  <w:rPrChange w:id="936" w:author="michael marcus" w:date="2021-07-27T16:40:00Z">
                    <w:rPr>
                      <w:rFonts w:ascii="Calibri" w:hAnsi="Calibri" w:cs="Calibri"/>
                      <w:sz w:val="20"/>
                      <w:szCs w:val="20"/>
                    </w:rPr>
                  </w:rPrChange>
                </w:rPr>
                <w:t>-1.5</w:t>
              </w:r>
            </w:ins>
          </w:p>
        </w:tc>
        <w:tc>
          <w:tcPr>
            <w:tcW w:w="1710" w:type="dxa"/>
            <w:tcBorders>
              <w:top w:val="nil"/>
              <w:left w:val="nil"/>
              <w:bottom w:val="single" w:sz="4" w:space="0" w:color="auto"/>
              <w:right w:val="single" w:sz="4" w:space="0" w:color="auto"/>
            </w:tcBorders>
            <w:shd w:val="clear" w:color="auto" w:fill="auto"/>
            <w:vAlign w:val="center"/>
            <w:hideMark/>
            <w:tcPrChange w:id="93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3790185" w14:textId="77777777" w:rsidR="00826391" w:rsidRPr="00370774" w:rsidRDefault="00826391">
            <w:pPr>
              <w:jc w:val="center"/>
              <w:rPr>
                <w:ins w:id="938" w:author="michael marcus" w:date="2021-07-27T10:09:00Z"/>
                <w:rFonts w:ascii="Calibri" w:hAnsi="Calibri" w:cs="Calibri"/>
                <w:sz w:val="18"/>
                <w:szCs w:val="18"/>
                <w:rPrChange w:id="939" w:author="michael marcus" w:date="2021-07-27T16:40:00Z">
                  <w:rPr>
                    <w:ins w:id="940" w:author="michael marcus" w:date="2021-07-27T10:09:00Z"/>
                    <w:rFonts w:ascii="Calibri" w:hAnsi="Calibri" w:cs="Calibri"/>
                    <w:sz w:val="20"/>
                    <w:szCs w:val="20"/>
                  </w:rPr>
                </w:rPrChange>
              </w:rPr>
            </w:pPr>
            <w:ins w:id="941" w:author="michael marcus" w:date="2021-07-27T10:09:00Z">
              <w:r w:rsidRPr="00370774">
                <w:rPr>
                  <w:rFonts w:ascii="Calibri" w:hAnsi="Calibri" w:cs="Calibri"/>
                  <w:sz w:val="18"/>
                  <w:szCs w:val="18"/>
                  <w:rPrChange w:id="942" w:author="michael marcus" w:date="2021-07-27T16:40:00Z">
                    <w:rPr>
                      <w:rFonts w:ascii="Calibri" w:hAnsi="Calibri" w:cs="Calibri"/>
                      <w:sz w:val="20"/>
                      <w:szCs w:val="20"/>
                    </w:rPr>
                  </w:rPrChange>
                </w:rPr>
                <w:t>-1.5</w:t>
              </w:r>
            </w:ins>
          </w:p>
        </w:tc>
        <w:tc>
          <w:tcPr>
            <w:tcW w:w="1710" w:type="dxa"/>
            <w:tcBorders>
              <w:top w:val="nil"/>
              <w:left w:val="nil"/>
              <w:bottom w:val="single" w:sz="4" w:space="0" w:color="auto"/>
              <w:right w:val="single" w:sz="4" w:space="0" w:color="auto"/>
            </w:tcBorders>
            <w:shd w:val="clear" w:color="auto" w:fill="auto"/>
            <w:vAlign w:val="center"/>
            <w:hideMark/>
            <w:tcPrChange w:id="94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43C23A7" w14:textId="77777777" w:rsidR="00826391" w:rsidRPr="00370774" w:rsidRDefault="00826391">
            <w:pPr>
              <w:jc w:val="center"/>
              <w:rPr>
                <w:ins w:id="944" w:author="michael marcus" w:date="2021-07-27T10:09:00Z"/>
                <w:rFonts w:ascii="Calibri" w:hAnsi="Calibri" w:cs="Calibri"/>
                <w:sz w:val="18"/>
                <w:szCs w:val="18"/>
                <w:rPrChange w:id="945" w:author="michael marcus" w:date="2021-07-27T16:40:00Z">
                  <w:rPr>
                    <w:ins w:id="946" w:author="michael marcus" w:date="2021-07-27T10:09:00Z"/>
                    <w:rFonts w:ascii="Calibri" w:hAnsi="Calibri" w:cs="Calibri"/>
                    <w:sz w:val="20"/>
                    <w:szCs w:val="20"/>
                  </w:rPr>
                </w:rPrChange>
              </w:rPr>
            </w:pPr>
            <w:ins w:id="947" w:author="michael marcus" w:date="2021-07-27T10:09:00Z">
              <w:r w:rsidRPr="00370774">
                <w:rPr>
                  <w:rFonts w:ascii="Calibri" w:hAnsi="Calibri" w:cs="Calibri"/>
                  <w:sz w:val="18"/>
                  <w:szCs w:val="18"/>
                  <w:rPrChange w:id="948" w:author="michael marcus" w:date="2021-07-27T16:40:00Z">
                    <w:rPr>
                      <w:rFonts w:ascii="Calibri" w:hAnsi="Calibri" w:cs="Calibri"/>
                      <w:sz w:val="20"/>
                      <w:szCs w:val="20"/>
                    </w:rPr>
                  </w:rPrChange>
                </w:rPr>
                <w:t>-1.5</w:t>
              </w:r>
            </w:ins>
          </w:p>
        </w:tc>
        <w:tc>
          <w:tcPr>
            <w:tcW w:w="1710" w:type="dxa"/>
            <w:tcBorders>
              <w:top w:val="nil"/>
              <w:left w:val="nil"/>
              <w:bottom w:val="single" w:sz="4" w:space="0" w:color="auto"/>
              <w:right w:val="single" w:sz="4" w:space="0" w:color="auto"/>
            </w:tcBorders>
            <w:shd w:val="clear" w:color="auto" w:fill="auto"/>
            <w:vAlign w:val="center"/>
            <w:hideMark/>
            <w:tcPrChange w:id="949"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230C3CA" w14:textId="77777777" w:rsidR="00826391" w:rsidRPr="00370774" w:rsidRDefault="00826391">
            <w:pPr>
              <w:jc w:val="center"/>
              <w:rPr>
                <w:ins w:id="950" w:author="michael marcus" w:date="2021-07-27T10:09:00Z"/>
                <w:rFonts w:ascii="Calibri" w:hAnsi="Calibri" w:cs="Calibri"/>
                <w:sz w:val="18"/>
                <w:szCs w:val="18"/>
                <w:rPrChange w:id="951" w:author="michael marcus" w:date="2021-07-27T16:40:00Z">
                  <w:rPr>
                    <w:ins w:id="952" w:author="michael marcus" w:date="2021-07-27T10:09:00Z"/>
                    <w:rFonts w:ascii="Calibri" w:hAnsi="Calibri" w:cs="Calibri"/>
                    <w:sz w:val="20"/>
                    <w:szCs w:val="20"/>
                  </w:rPr>
                </w:rPrChange>
              </w:rPr>
            </w:pPr>
            <w:ins w:id="953" w:author="michael marcus" w:date="2021-07-27T10:09:00Z">
              <w:r w:rsidRPr="00370774">
                <w:rPr>
                  <w:rFonts w:ascii="Calibri" w:hAnsi="Calibri" w:cs="Calibri"/>
                  <w:sz w:val="18"/>
                  <w:szCs w:val="18"/>
                  <w:rPrChange w:id="954" w:author="michael marcus" w:date="2021-07-27T16:40:00Z">
                    <w:rPr>
                      <w:rFonts w:ascii="Calibri" w:hAnsi="Calibri" w:cs="Calibri"/>
                      <w:sz w:val="20"/>
                      <w:szCs w:val="20"/>
                    </w:rPr>
                  </w:rPrChange>
                </w:rPr>
                <w:t>-1.5</w:t>
              </w:r>
            </w:ins>
          </w:p>
        </w:tc>
      </w:tr>
      <w:tr w:rsidR="00370774" w:rsidRPr="00370774" w14:paraId="190A4ECF" w14:textId="77777777" w:rsidTr="00370774">
        <w:tblPrEx>
          <w:tblW w:w="10350" w:type="dxa"/>
          <w:tblPrExChange w:id="955" w:author="michael marcus" w:date="2021-07-27T16:41:00Z">
            <w:tblPrEx>
              <w:tblW w:w="14380" w:type="dxa"/>
            </w:tblPrEx>
          </w:tblPrExChange>
        </w:tblPrEx>
        <w:trPr>
          <w:trHeight w:val="600"/>
          <w:ins w:id="956" w:author="michael marcus" w:date="2021-07-27T10:09:00Z"/>
          <w:trPrChange w:id="957"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95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668B111" w14:textId="77777777" w:rsidR="00826391" w:rsidRPr="00370774" w:rsidRDefault="00826391">
            <w:pPr>
              <w:rPr>
                <w:ins w:id="959" w:author="michael marcus" w:date="2021-07-27T10:09:00Z"/>
                <w:rFonts w:ascii="Calibri" w:hAnsi="Calibri" w:cs="Calibri"/>
                <w:sz w:val="18"/>
                <w:szCs w:val="18"/>
                <w:rPrChange w:id="960" w:author="michael marcus" w:date="2021-07-27T16:40:00Z">
                  <w:rPr>
                    <w:ins w:id="961" w:author="michael marcus" w:date="2021-07-27T10:09:00Z"/>
                    <w:rFonts w:ascii="Calibri" w:hAnsi="Calibri" w:cs="Calibri"/>
                    <w:sz w:val="20"/>
                    <w:szCs w:val="20"/>
                  </w:rPr>
                </w:rPrChange>
              </w:rPr>
            </w:pPr>
            <w:ins w:id="962" w:author="michael marcus" w:date="2021-07-27T10:09:00Z">
              <w:r w:rsidRPr="00370774">
                <w:rPr>
                  <w:rFonts w:ascii="Calibri" w:hAnsi="Calibri" w:cs="Calibri"/>
                  <w:sz w:val="18"/>
                  <w:szCs w:val="18"/>
                  <w:rPrChange w:id="963" w:author="michael marcus" w:date="2021-07-27T16:40:00Z">
                    <w:rPr>
                      <w:rFonts w:ascii="Calibri" w:hAnsi="Calibri" w:cs="Calibri"/>
                      <w:sz w:val="20"/>
                      <w:szCs w:val="20"/>
                    </w:rPr>
                  </w:rPrChange>
                </w:rPr>
                <w:t>Factor to allow for estimating percent of open areas to the total area without buildings (%)</w:t>
              </w:r>
            </w:ins>
          </w:p>
        </w:tc>
        <w:tc>
          <w:tcPr>
            <w:tcW w:w="1890" w:type="dxa"/>
            <w:tcBorders>
              <w:top w:val="nil"/>
              <w:left w:val="nil"/>
              <w:bottom w:val="single" w:sz="4" w:space="0" w:color="auto"/>
              <w:right w:val="single" w:sz="4" w:space="0" w:color="auto"/>
            </w:tcBorders>
            <w:shd w:val="clear" w:color="auto" w:fill="auto"/>
            <w:vAlign w:val="center"/>
            <w:hideMark/>
            <w:tcPrChange w:id="964"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95DBCC2" w14:textId="77777777" w:rsidR="00826391" w:rsidRPr="00370774" w:rsidRDefault="00826391">
            <w:pPr>
              <w:jc w:val="center"/>
              <w:rPr>
                <w:ins w:id="965" w:author="michael marcus" w:date="2021-07-27T10:09:00Z"/>
                <w:rFonts w:ascii="Calibri" w:hAnsi="Calibri" w:cs="Calibri"/>
                <w:sz w:val="18"/>
                <w:szCs w:val="18"/>
                <w:rPrChange w:id="966" w:author="michael marcus" w:date="2021-07-27T16:40:00Z">
                  <w:rPr>
                    <w:ins w:id="967" w:author="michael marcus" w:date="2021-07-27T10:09:00Z"/>
                    <w:rFonts w:ascii="Calibri" w:hAnsi="Calibri" w:cs="Calibri"/>
                    <w:sz w:val="20"/>
                    <w:szCs w:val="20"/>
                  </w:rPr>
                </w:rPrChange>
              </w:rPr>
            </w:pPr>
            <w:ins w:id="968" w:author="michael marcus" w:date="2021-07-27T10:09:00Z">
              <w:r w:rsidRPr="00370774">
                <w:rPr>
                  <w:rFonts w:ascii="Calibri" w:hAnsi="Calibri" w:cs="Calibri"/>
                  <w:sz w:val="18"/>
                  <w:szCs w:val="18"/>
                  <w:rPrChange w:id="969" w:author="michael marcus" w:date="2021-07-27T16:40:00Z">
                    <w:rPr>
                      <w:rFonts w:ascii="Calibri" w:hAnsi="Calibri" w:cs="Calibri"/>
                      <w:sz w:val="20"/>
                      <w:szCs w:val="20"/>
                    </w:rPr>
                  </w:rPrChange>
                </w:rPr>
                <w:t>10</w:t>
              </w:r>
            </w:ins>
          </w:p>
        </w:tc>
        <w:tc>
          <w:tcPr>
            <w:tcW w:w="1710" w:type="dxa"/>
            <w:tcBorders>
              <w:top w:val="nil"/>
              <w:left w:val="nil"/>
              <w:bottom w:val="single" w:sz="4" w:space="0" w:color="auto"/>
              <w:right w:val="single" w:sz="4" w:space="0" w:color="auto"/>
            </w:tcBorders>
            <w:shd w:val="clear" w:color="auto" w:fill="auto"/>
            <w:vAlign w:val="center"/>
            <w:hideMark/>
            <w:tcPrChange w:id="97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C1F214F" w14:textId="77777777" w:rsidR="00826391" w:rsidRPr="00370774" w:rsidRDefault="00826391">
            <w:pPr>
              <w:jc w:val="center"/>
              <w:rPr>
                <w:ins w:id="971" w:author="michael marcus" w:date="2021-07-27T10:09:00Z"/>
                <w:rFonts w:ascii="Calibri" w:hAnsi="Calibri" w:cs="Calibri"/>
                <w:sz w:val="18"/>
                <w:szCs w:val="18"/>
                <w:rPrChange w:id="972" w:author="michael marcus" w:date="2021-07-27T16:40:00Z">
                  <w:rPr>
                    <w:ins w:id="973" w:author="michael marcus" w:date="2021-07-27T10:09:00Z"/>
                    <w:rFonts w:ascii="Calibri" w:hAnsi="Calibri" w:cs="Calibri"/>
                    <w:sz w:val="20"/>
                    <w:szCs w:val="20"/>
                  </w:rPr>
                </w:rPrChange>
              </w:rPr>
            </w:pPr>
            <w:ins w:id="974" w:author="michael marcus" w:date="2021-07-27T10:09:00Z">
              <w:r w:rsidRPr="00370774">
                <w:rPr>
                  <w:rFonts w:ascii="Calibri" w:hAnsi="Calibri" w:cs="Calibri"/>
                  <w:sz w:val="18"/>
                  <w:szCs w:val="18"/>
                  <w:rPrChange w:id="975" w:author="michael marcus" w:date="2021-07-27T16:40:00Z">
                    <w:rPr>
                      <w:rFonts w:ascii="Calibri" w:hAnsi="Calibri" w:cs="Calibri"/>
                      <w:sz w:val="20"/>
                      <w:szCs w:val="20"/>
                    </w:rPr>
                  </w:rPrChange>
                </w:rPr>
                <w:t>10</w:t>
              </w:r>
            </w:ins>
          </w:p>
        </w:tc>
        <w:tc>
          <w:tcPr>
            <w:tcW w:w="1710" w:type="dxa"/>
            <w:tcBorders>
              <w:top w:val="nil"/>
              <w:left w:val="nil"/>
              <w:bottom w:val="single" w:sz="4" w:space="0" w:color="auto"/>
              <w:right w:val="single" w:sz="4" w:space="0" w:color="auto"/>
            </w:tcBorders>
            <w:shd w:val="clear" w:color="auto" w:fill="auto"/>
            <w:vAlign w:val="center"/>
            <w:hideMark/>
            <w:tcPrChange w:id="97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14DD4CE" w14:textId="77777777" w:rsidR="00826391" w:rsidRPr="00370774" w:rsidRDefault="00826391">
            <w:pPr>
              <w:jc w:val="center"/>
              <w:rPr>
                <w:ins w:id="977" w:author="michael marcus" w:date="2021-07-27T10:09:00Z"/>
                <w:rFonts w:ascii="Calibri" w:hAnsi="Calibri" w:cs="Calibri"/>
                <w:sz w:val="18"/>
                <w:szCs w:val="18"/>
                <w:rPrChange w:id="978" w:author="michael marcus" w:date="2021-07-27T16:40:00Z">
                  <w:rPr>
                    <w:ins w:id="979" w:author="michael marcus" w:date="2021-07-27T10:09:00Z"/>
                    <w:rFonts w:ascii="Calibri" w:hAnsi="Calibri" w:cs="Calibri"/>
                    <w:sz w:val="20"/>
                    <w:szCs w:val="20"/>
                  </w:rPr>
                </w:rPrChange>
              </w:rPr>
            </w:pPr>
            <w:ins w:id="980" w:author="michael marcus" w:date="2021-07-27T10:09:00Z">
              <w:r w:rsidRPr="00370774">
                <w:rPr>
                  <w:rFonts w:ascii="Calibri" w:hAnsi="Calibri" w:cs="Calibri"/>
                  <w:sz w:val="18"/>
                  <w:szCs w:val="18"/>
                  <w:rPrChange w:id="981" w:author="michael marcus" w:date="2021-07-27T16:40:00Z">
                    <w:rPr>
                      <w:rFonts w:ascii="Calibri" w:hAnsi="Calibri" w:cs="Calibri"/>
                      <w:sz w:val="20"/>
                      <w:szCs w:val="20"/>
                    </w:rPr>
                  </w:rPrChange>
                </w:rPr>
                <w:t>10.0</w:t>
              </w:r>
            </w:ins>
          </w:p>
        </w:tc>
        <w:tc>
          <w:tcPr>
            <w:tcW w:w="1710" w:type="dxa"/>
            <w:tcBorders>
              <w:top w:val="nil"/>
              <w:left w:val="nil"/>
              <w:bottom w:val="single" w:sz="4" w:space="0" w:color="auto"/>
              <w:right w:val="single" w:sz="4" w:space="0" w:color="auto"/>
            </w:tcBorders>
            <w:shd w:val="clear" w:color="auto" w:fill="auto"/>
            <w:vAlign w:val="center"/>
            <w:hideMark/>
            <w:tcPrChange w:id="982"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1E9951D" w14:textId="77777777" w:rsidR="00826391" w:rsidRPr="00370774" w:rsidRDefault="00826391">
            <w:pPr>
              <w:jc w:val="center"/>
              <w:rPr>
                <w:ins w:id="983" w:author="michael marcus" w:date="2021-07-27T10:09:00Z"/>
                <w:rFonts w:ascii="Calibri" w:hAnsi="Calibri" w:cs="Calibri"/>
                <w:sz w:val="18"/>
                <w:szCs w:val="18"/>
                <w:rPrChange w:id="984" w:author="michael marcus" w:date="2021-07-27T16:40:00Z">
                  <w:rPr>
                    <w:ins w:id="985" w:author="michael marcus" w:date="2021-07-27T10:09:00Z"/>
                    <w:rFonts w:ascii="Calibri" w:hAnsi="Calibri" w:cs="Calibri"/>
                    <w:sz w:val="20"/>
                    <w:szCs w:val="20"/>
                  </w:rPr>
                </w:rPrChange>
              </w:rPr>
            </w:pPr>
            <w:ins w:id="986" w:author="michael marcus" w:date="2021-07-27T10:09:00Z">
              <w:r w:rsidRPr="00370774">
                <w:rPr>
                  <w:rFonts w:ascii="Calibri" w:hAnsi="Calibri" w:cs="Calibri"/>
                  <w:sz w:val="18"/>
                  <w:szCs w:val="18"/>
                  <w:rPrChange w:id="987" w:author="michael marcus" w:date="2021-07-27T16:40:00Z">
                    <w:rPr>
                      <w:rFonts w:ascii="Calibri" w:hAnsi="Calibri" w:cs="Calibri"/>
                      <w:sz w:val="20"/>
                      <w:szCs w:val="20"/>
                    </w:rPr>
                  </w:rPrChange>
                </w:rPr>
                <w:t>10.0</w:t>
              </w:r>
            </w:ins>
          </w:p>
        </w:tc>
      </w:tr>
      <w:tr w:rsidR="00370774" w:rsidRPr="00370774" w14:paraId="262F392F" w14:textId="77777777" w:rsidTr="00370774">
        <w:tblPrEx>
          <w:tblW w:w="10350" w:type="dxa"/>
          <w:tblPrExChange w:id="988" w:author="michael marcus" w:date="2021-07-27T16:41:00Z">
            <w:tblPrEx>
              <w:tblW w:w="14380" w:type="dxa"/>
            </w:tblPrEx>
          </w:tblPrExChange>
        </w:tblPrEx>
        <w:trPr>
          <w:trHeight w:val="300"/>
          <w:ins w:id="989" w:author="michael marcus" w:date="2021-07-27T10:09:00Z"/>
          <w:trPrChange w:id="990"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991"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3B7E0EF0" w14:textId="77777777" w:rsidR="00826391" w:rsidRPr="00370774" w:rsidRDefault="00826391">
            <w:pPr>
              <w:rPr>
                <w:ins w:id="992" w:author="michael marcus" w:date="2021-07-27T10:09:00Z"/>
                <w:rFonts w:ascii="Calibri" w:hAnsi="Calibri" w:cs="Calibri"/>
                <w:sz w:val="18"/>
                <w:szCs w:val="18"/>
                <w:rPrChange w:id="993" w:author="michael marcus" w:date="2021-07-27T16:40:00Z">
                  <w:rPr>
                    <w:ins w:id="994" w:author="michael marcus" w:date="2021-07-27T10:09:00Z"/>
                    <w:rFonts w:ascii="Calibri" w:hAnsi="Calibri" w:cs="Calibri"/>
                    <w:sz w:val="20"/>
                    <w:szCs w:val="20"/>
                  </w:rPr>
                </w:rPrChange>
              </w:rPr>
            </w:pPr>
            <w:ins w:id="995" w:author="michael marcus" w:date="2021-07-27T10:09:00Z">
              <w:r w:rsidRPr="00370774">
                <w:rPr>
                  <w:rFonts w:ascii="Calibri" w:hAnsi="Calibri" w:cs="Calibri"/>
                  <w:sz w:val="18"/>
                  <w:szCs w:val="18"/>
                  <w:rPrChange w:id="996" w:author="michael marcus" w:date="2021-07-27T16:40:00Z">
                    <w:rPr>
                      <w:rFonts w:ascii="Calibri" w:hAnsi="Calibri" w:cs="Calibri"/>
                      <w:sz w:val="20"/>
                      <w:szCs w:val="20"/>
                    </w:rPr>
                  </w:rPrChange>
                </w:rPr>
                <w:t>Factor to allow for estimating percent open areas without buildings in dB</w:t>
              </w:r>
            </w:ins>
          </w:p>
        </w:tc>
        <w:tc>
          <w:tcPr>
            <w:tcW w:w="1890" w:type="dxa"/>
            <w:tcBorders>
              <w:top w:val="nil"/>
              <w:left w:val="nil"/>
              <w:bottom w:val="single" w:sz="4" w:space="0" w:color="auto"/>
              <w:right w:val="single" w:sz="4" w:space="0" w:color="auto"/>
            </w:tcBorders>
            <w:shd w:val="clear" w:color="auto" w:fill="auto"/>
            <w:vAlign w:val="center"/>
            <w:hideMark/>
            <w:tcPrChange w:id="99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E0FE410" w14:textId="77777777" w:rsidR="00826391" w:rsidRPr="00370774" w:rsidRDefault="00826391">
            <w:pPr>
              <w:jc w:val="center"/>
              <w:rPr>
                <w:ins w:id="998" w:author="michael marcus" w:date="2021-07-27T10:09:00Z"/>
                <w:rFonts w:ascii="Calibri" w:hAnsi="Calibri" w:cs="Calibri"/>
                <w:sz w:val="18"/>
                <w:szCs w:val="18"/>
                <w:rPrChange w:id="999" w:author="michael marcus" w:date="2021-07-27T16:40:00Z">
                  <w:rPr>
                    <w:ins w:id="1000" w:author="michael marcus" w:date="2021-07-27T10:09:00Z"/>
                    <w:rFonts w:ascii="Calibri" w:hAnsi="Calibri" w:cs="Calibri"/>
                    <w:sz w:val="20"/>
                    <w:szCs w:val="20"/>
                  </w:rPr>
                </w:rPrChange>
              </w:rPr>
            </w:pPr>
            <w:ins w:id="1001" w:author="michael marcus" w:date="2021-07-27T10:09:00Z">
              <w:r w:rsidRPr="00370774">
                <w:rPr>
                  <w:rFonts w:ascii="Calibri" w:hAnsi="Calibri" w:cs="Calibri"/>
                  <w:sz w:val="18"/>
                  <w:szCs w:val="18"/>
                  <w:rPrChange w:id="1002" w:author="michael marcus" w:date="2021-07-27T16:40:00Z">
                    <w:rPr>
                      <w:rFonts w:ascii="Calibri" w:hAnsi="Calibri" w:cs="Calibri"/>
                      <w:sz w:val="20"/>
                      <w:szCs w:val="20"/>
                    </w:rPr>
                  </w:rPrChange>
                </w:rPr>
                <w:t>-0.5</w:t>
              </w:r>
            </w:ins>
          </w:p>
        </w:tc>
        <w:tc>
          <w:tcPr>
            <w:tcW w:w="1710" w:type="dxa"/>
            <w:tcBorders>
              <w:top w:val="nil"/>
              <w:left w:val="nil"/>
              <w:bottom w:val="single" w:sz="4" w:space="0" w:color="auto"/>
              <w:right w:val="single" w:sz="4" w:space="0" w:color="auto"/>
            </w:tcBorders>
            <w:shd w:val="clear" w:color="auto" w:fill="auto"/>
            <w:vAlign w:val="center"/>
            <w:hideMark/>
            <w:tcPrChange w:id="100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2AD3E48" w14:textId="77777777" w:rsidR="00826391" w:rsidRPr="00370774" w:rsidRDefault="00826391">
            <w:pPr>
              <w:jc w:val="center"/>
              <w:rPr>
                <w:ins w:id="1004" w:author="michael marcus" w:date="2021-07-27T10:09:00Z"/>
                <w:rFonts w:ascii="Calibri" w:hAnsi="Calibri" w:cs="Calibri"/>
                <w:sz w:val="18"/>
                <w:szCs w:val="18"/>
                <w:rPrChange w:id="1005" w:author="michael marcus" w:date="2021-07-27T16:40:00Z">
                  <w:rPr>
                    <w:ins w:id="1006" w:author="michael marcus" w:date="2021-07-27T10:09:00Z"/>
                    <w:rFonts w:ascii="Calibri" w:hAnsi="Calibri" w:cs="Calibri"/>
                    <w:sz w:val="20"/>
                    <w:szCs w:val="20"/>
                  </w:rPr>
                </w:rPrChange>
              </w:rPr>
            </w:pPr>
            <w:ins w:id="1007" w:author="michael marcus" w:date="2021-07-27T10:09:00Z">
              <w:r w:rsidRPr="00370774">
                <w:rPr>
                  <w:rFonts w:ascii="Calibri" w:hAnsi="Calibri" w:cs="Calibri"/>
                  <w:sz w:val="18"/>
                  <w:szCs w:val="18"/>
                  <w:rPrChange w:id="1008" w:author="michael marcus" w:date="2021-07-27T16:40:00Z">
                    <w:rPr>
                      <w:rFonts w:ascii="Calibri" w:hAnsi="Calibri" w:cs="Calibri"/>
                      <w:sz w:val="20"/>
                      <w:szCs w:val="20"/>
                    </w:rPr>
                  </w:rPrChange>
                </w:rPr>
                <w:t>-0.5</w:t>
              </w:r>
            </w:ins>
          </w:p>
        </w:tc>
        <w:tc>
          <w:tcPr>
            <w:tcW w:w="1710" w:type="dxa"/>
            <w:tcBorders>
              <w:top w:val="nil"/>
              <w:left w:val="nil"/>
              <w:bottom w:val="single" w:sz="4" w:space="0" w:color="auto"/>
              <w:right w:val="single" w:sz="4" w:space="0" w:color="auto"/>
            </w:tcBorders>
            <w:shd w:val="clear" w:color="auto" w:fill="auto"/>
            <w:vAlign w:val="center"/>
            <w:hideMark/>
            <w:tcPrChange w:id="100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B3B55C0" w14:textId="77777777" w:rsidR="00826391" w:rsidRPr="00370774" w:rsidRDefault="00826391">
            <w:pPr>
              <w:jc w:val="center"/>
              <w:rPr>
                <w:ins w:id="1010" w:author="michael marcus" w:date="2021-07-27T10:09:00Z"/>
                <w:rFonts w:ascii="Calibri" w:hAnsi="Calibri" w:cs="Calibri"/>
                <w:sz w:val="18"/>
                <w:szCs w:val="18"/>
                <w:rPrChange w:id="1011" w:author="michael marcus" w:date="2021-07-27T16:40:00Z">
                  <w:rPr>
                    <w:ins w:id="1012" w:author="michael marcus" w:date="2021-07-27T10:09:00Z"/>
                    <w:rFonts w:ascii="Calibri" w:hAnsi="Calibri" w:cs="Calibri"/>
                    <w:sz w:val="20"/>
                    <w:szCs w:val="20"/>
                  </w:rPr>
                </w:rPrChange>
              </w:rPr>
            </w:pPr>
            <w:ins w:id="1013" w:author="michael marcus" w:date="2021-07-27T10:09:00Z">
              <w:r w:rsidRPr="00370774">
                <w:rPr>
                  <w:rFonts w:ascii="Calibri" w:hAnsi="Calibri" w:cs="Calibri"/>
                  <w:sz w:val="18"/>
                  <w:szCs w:val="18"/>
                  <w:rPrChange w:id="1014" w:author="michael marcus" w:date="2021-07-27T16:40:00Z">
                    <w:rPr>
                      <w:rFonts w:ascii="Calibri" w:hAnsi="Calibri" w:cs="Calibri"/>
                      <w:sz w:val="20"/>
                      <w:szCs w:val="20"/>
                    </w:rPr>
                  </w:rPrChange>
                </w:rPr>
                <w:t>-0.5</w:t>
              </w:r>
            </w:ins>
          </w:p>
        </w:tc>
        <w:tc>
          <w:tcPr>
            <w:tcW w:w="1710" w:type="dxa"/>
            <w:tcBorders>
              <w:top w:val="nil"/>
              <w:left w:val="nil"/>
              <w:bottom w:val="single" w:sz="4" w:space="0" w:color="auto"/>
              <w:right w:val="single" w:sz="4" w:space="0" w:color="auto"/>
            </w:tcBorders>
            <w:shd w:val="clear" w:color="auto" w:fill="auto"/>
            <w:vAlign w:val="center"/>
            <w:hideMark/>
            <w:tcPrChange w:id="101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E55A1DC" w14:textId="77777777" w:rsidR="00826391" w:rsidRPr="00370774" w:rsidRDefault="00826391">
            <w:pPr>
              <w:jc w:val="center"/>
              <w:rPr>
                <w:ins w:id="1016" w:author="michael marcus" w:date="2021-07-27T10:09:00Z"/>
                <w:rFonts w:ascii="Calibri" w:hAnsi="Calibri" w:cs="Calibri"/>
                <w:sz w:val="18"/>
                <w:szCs w:val="18"/>
                <w:rPrChange w:id="1017" w:author="michael marcus" w:date="2021-07-27T16:40:00Z">
                  <w:rPr>
                    <w:ins w:id="1018" w:author="michael marcus" w:date="2021-07-27T10:09:00Z"/>
                    <w:rFonts w:ascii="Calibri" w:hAnsi="Calibri" w:cs="Calibri"/>
                    <w:sz w:val="20"/>
                    <w:szCs w:val="20"/>
                  </w:rPr>
                </w:rPrChange>
              </w:rPr>
            </w:pPr>
            <w:ins w:id="1019" w:author="michael marcus" w:date="2021-07-27T10:09:00Z">
              <w:r w:rsidRPr="00370774">
                <w:rPr>
                  <w:rFonts w:ascii="Calibri" w:hAnsi="Calibri" w:cs="Calibri"/>
                  <w:sz w:val="18"/>
                  <w:szCs w:val="18"/>
                  <w:rPrChange w:id="1020" w:author="michael marcus" w:date="2021-07-27T16:40:00Z">
                    <w:rPr>
                      <w:rFonts w:ascii="Calibri" w:hAnsi="Calibri" w:cs="Calibri"/>
                      <w:sz w:val="20"/>
                      <w:szCs w:val="20"/>
                    </w:rPr>
                  </w:rPrChange>
                </w:rPr>
                <w:t>0.0</w:t>
              </w:r>
            </w:ins>
          </w:p>
        </w:tc>
      </w:tr>
      <w:tr w:rsidR="00370774" w:rsidRPr="00370774" w14:paraId="31B34D02" w14:textId="77777777" w:rsidTr="00370774">
        <w:tblPrEx>
          <w:tblW w:w="10350" w:type="dxa"/>
          <w:tblPrExChange w:id="1021" w:author="michael marcus" w:date="2021-07-27T16:41:00Z">
            <w:tblPrEx>
              <w:tblW w:w="14380" w:type="dxa"/>
            </w:tblPrEx>
          </w:tblPrExChange>
        </w:tblPrEx>
        <w:trPr>
          <w:trHeight w:val="300"/>
          <w:ins w:id="1022" w:author="michael marcus" w:date="2021-07-27T10:09:00Z"/>
          <w:trPrChange w:id="1023"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024"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CB185C1" w14:textId="77777777" w:rsidR="00826391" w:rsidRPr="00370774" w:rsidRDefault="00826391">
            <w:pPr>
              <w:rPr>
                <w:ins w:id="1025" w:author="michael marcus" w:date="2021-07-27T10:09:00Z"/>
                <w:rFonts w:ascii="Calibri" w:hAnsi="Calibri" w:cs="Calibri"/>
                <w:sz w:val="18"/>
                <w:szCs w:val="18"/>
                <w:rPrChange w:id="1026" w:author="michael marcus" w:date="2021-07-27T16:40:00Z">
                  <w:rPr>
                    <w:ins w:id="1027" w:author="michael marcus" w:date="2021-07-27T10:09:00Z"/>
                    <w:rFonts w:ascii="Calibri" w:hAnsi="Calibri" w:cs="Calibri"/>
                    <w:sz w:val="20"/>
                    <w:szCs w:val="20"/>
                  </w:rPr>
                </w:rPrChange>
              </w:rPr>
            </w:pPr>
            <w:ins w:id="1028" w:author="michael marcus" w:date="2021-07-27T10:09:00Z">
              <w:r w:rsidRPr="00370774">
                <w:rPr>
                  <w:rFonts w:ascii="Calibri" w:hAnsi="Calibri" w:cs="Calibri"/>
                  <w:sz w:val="18"/>
                  <w:szCs w:val="18"/>
                  <w:rPrChange w:id="1029" w:author="michael marcus" w:date="2021-07-27T16:40:00Z">
                    <w:rPr>
                      <w:rFonts w:ascii="Calibri" w:hAnsi="Calibri" w:cs="Calibri"/>
                      <w:sz w:val="20"/>
                      <w:szCs w:val="20"/>
                    </w:rPr>
                  </w:rPrChange>
                </w:rPr>
                <w:t>Free Space Loss (dB)</w:t>
              </w:r>
            </w:ins>
          </w:p>
        </w:tc>
        <w:tc>
          <w:tcPr>
            <w:tcW w:w="1890" w:type="dxa"/>
            <w:tcBorders>
              <w:top w:val="nil"/>
              <w:left w:val="nil"/>
              <w:bottom w:val="single" w:sz="4" w:space="0" w:color="auto"/>
              <w:right w:val="single" w:sz="4" w:space="0" w:color="auto"/>
            </w:tcBorders>
            <w:shd w:val="clear" w:color="auto" w:fill="auto"/>
            <w:vAlign w:val="center"/>
            <w:hideMark/>
            <w:tcPrChange w:id="103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1653A78" w14:textId="77777777" w:rsidR="00826391" w:rsidRPr="00370774" w:rsidRDefault="00826391">
            <w:pPr>
              <w:jc w:val="center"/>
              <w:rPr>
                <w:ins w:id="1031" w:author="michael marcus" w:date="2021-07-27T10:09:00Z"/>
                <w:rFonts w:ascii="Calibri" w:hAnsi="Calibri" w:cs="Calibri"/>
                <w:sz w:val="18"/>
                <w:szCs w:val="18"/>
                <w:rPrChange w:id="1032" w:author="michael marcus" w:date="2021-07-27T16:40:00Z">
                  <w:rPr>
                    <w:ins w:id="1033" w:author="michael marcus" w:date="2021-07-27T10:09:00Z"/>
                    <w:rFonts w:ascii="Calibri" w:hAnsi="Calibri" w:cs="Calibri"/>
                    <w:sz w:val="20"/>
                    <w:szCs w:val="20"/>
                  </w:rPr>
                </w:rPrChange>
              </w:rPr>
            </w:pPr>
            <w:ins w:id="1034" w:author="michael marcus" w:date="2021-07-27T10:09:00Z">
              <w:r w:rsidRPr="00370774">
                <w:rPr>
                  <w:rFonts w:ascii="Calibri" w:hAnsi="Calibri" w:cs="Calibri"/>
                  <w:sz w:val="18"/>
                  <w:szCs w:val="18"/>
                  <w:rPrChange w:id="1035" w:author="michael marcus" w:date="2021-07-27T16:40:00Z">
                    <w:rPr>
                      <w:rFonts w:ascii="Calibri" w:hAnsi="Calibri" w:cs="Calibri"/>
                      <w:sz w:val="20"/>
                      <w:szCs w:val="20"/>
                    </w:rPr>
                  </w:rPrChange>
                </w:rPr>
                <w:t>182.93</w:t>
              </w:r>
            </w:ins>
          </w:p>
        </w:tc>
        <w:tc>
          <w:tcPr>
            <w:tcW w:w="1710" w:type="dxa"/>
            <w:tcBorders>
              <w:top w:val="nil"/>
              <w:left w:val="nil"/>
              <w:bottom w:val="single" w:sz="4" w:space="0" w:color="auto"/>
              <w:right w:val="single" w:sz="4" w:space="0" w:color="auto"/>
            </w:tcBorders>
            <w:shd w:val="clear" w:color="auto" w:fill="auto"/>
            <w:vAlign w:val="center"/>
            <w:hideMark/>
            <w:tcPrChange w:id="103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380E316" w14:textId="77777777" w:rsidR="00826391" w:rsidRPr="00370774" w:rsidRDefault="00826391">
            <w:pPr>
              <w:jc w:val="center"/>
              <w:rPr>
                <w:ins w:id="1037" w:author="michael marcus" w:date="2021-07-27T10:09:00Z"/>
                <w:rFonts w:ascii="Calibri" w:hAnsi="Calibri" w:cs="Calibri"/>
                <w:sz w:val="18"/>
                <w:szCs w:val="18"/>
                <w:rPrChange w:id="1038" w:author="michael marcus" w:date="2021-07-27T16:40:00Z">
                  <w:rPr>
                    <w:ins w:id="1039" w:author="michael marcus" w:date="2021-07-27T10:09:00Z"/>
                    <w:rFonts w:ascii="Calibri" w:hAnsi="Calibri" w:cs="Calibri"/>
                    <w:sz w:val="20"/>
                    <w:szCs w:val="20"/>
                  </w:rPr>
                </w:rPrChange>
              </w:rPr>
            </w:pPr>
            <w:ins w:id="1040" w:author="michael marcus" w:date="2021-07-27T10:09:00Z">
              <w:r w:rsidRPr="00370774">
                <w:rPr>
                  <w:rFonts w:ascii="Calibri" w:hAnsi="Calibri" w:cs="Calibri"/>
                  <w:sz w:val="18"/>
                  <w:szCs w:val="18"/>
                  <w:rPrChange w:id="1041" w:author="michael marcus" w:date="2021-07-27T16:40:00Z">
                    <w:rPr>
                      <w:rFonts w:ascii="Calibri" w:hAnsi="Calibri" w:cs="Calibri"/>
                      <w:sz w:val="20"/>
                      <w:szCs w:val="20"/>
                    </w:rPr>
                  </w:rPrChange>
                </w:rPr>
                <w:t>184.12</w:t>
              </w:r>
            </w:ins>
          </w:p>
        </w:tc>
        <w:tc>
          <w:tcPr>
            <w:tcW w:w="1710" w:type="dxa"/>
            <w:tcBorders>
              <w:top w:val="nil"/>
              <w:left w:val="nil"/>
              <w:bottom w:val="single" w:sz="4" w:space="0" w:color="auto"/>
              <w:right w:val="single" w:sz="4" w:space="0" w:color="auto"/>
            </w:tcBorders>
            <w:shd w:val="clear" w:color="auto" w:fill="auto"/>
            <w:vAlign w:val="center"/>
            <w:hideMark/>
            <w:tcPrChange w:id="104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294A67F" w14:textId="77777777" w:rsidR="00826391" w:rsidRPr="00370774" w:rsidRDefault="00826391">
            <w:pPr>
              <w:jc w:val="center"/>
              <w:rPr>
                <w:ins w:id="1043" w:author="michael marcus" w:date="2021-07-27T10:09:00Z"/>
                <w:rFonts w:ascii="Calibri" w:hAnsi="Calibri" w:cs="Calibri"/>
                <w:sz w:val="18"/>
                <w:szCs w:val="18"/>
                <w:rPrChange w:id="1044" w:author="michael marcus" w:date="2021-07-27T16:40:00Z">
                  <w:rPr>
                    <w:ins w:id="1045" w:author="michael marcus" w:date="2021-07-27T10:09:00Z"/>
                    <w:rFonts w:ascii="Calibri" w:hAnsi="Calibri" w:cs="Calibri"/>
                    <w:sz w:val="20"/>
                    <w:szCs w:val="20"/>
                  </w:rPr>
                </w:rPrChange>
              </w:rPr>
            </w:pPr>
            <w:ins w:id="1046" w:author="michael marcus" w:date="2021-07-27T10:09:00Z">
              <w:r w:rsidRPr="00370774">
                <w:rPr>
                  <w:rFonts w:ascii="Calibri" w:hAnsi="Calibri" w:cs="Calibri"/>
                  <w:sz w:val="18"/>
                  <w:szCs w:val="18"/>
                  <w:rPrChange w:id="1047" w:author="michael marcus" w:date="2021-07-27T16:40:00Z">
                    <w:rPr>
                      <w:rFonts w:ascii="Calibri" w:hAnsi="Calibri" w:cs="Calibri"/>
                      <w:sz w:val="20"/>
                      <w:szCs w:val="20"/>
                    </w:rPr>
                  </w:rPrChange>
                </w:rPr>
                <w:t>182.77</w:t>
              </w:r>
            </w:ins>
          </w:p>
        </w:tc>
        <w:tc>
          <w:tcPr>
            <w:tcW w:w="1710" w:type="dxa"/>
            <w:tcBorders>
              <w:top w:val="nil"/>
              <w:left w:val="nil"/>
              <w:bottom w:val="single" w:sz="4" w:space="0" w:color="auto"/>
              <w:right w:val="single" w:sz="4" w:space="0" w:color="auto"/>
            </w:tcBorders>
            <w:shd w:val="clear" w:color="auto" w:fill="auto"/>
            <w:vAlign w:val="center"/>
            <w:hideMark/>
            <w:tcPrChange w:id="1048"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BC4385D" w14:textId="77777777" w:rsidR="00826391" w:rsidRPr="00370774" w:rsidRDefault="00826391">
            <w:pPr>
              <w:jc w:val="center"/>
              <w:rPr>
                <w:ins w:id="1049" w:author="michael marcus" w:date="2021-07-27T10:09:00Z"/>
                <w:rFonts w:ascii="Calibri" w:hAnsi="Calibri" w:cs="Calibri"/>
                <w:sz w:val="18"/>
                <w:szCs w:val="18"/>
                <w:rPrChange w:id="1050" w:author="michael marcus" w:date="2021-07-27T16:40:00Z">
                  <w:rPr>
                    <w:ins w:id="1051" w:author="michael marcus" w:date="2021-07-27T10:09:00Z"/>
                    <w:rFonts w:ascii="Calibri" w:hAnsi="Calibri" w:cs="Calibri"/>
                    <w:sz w:val="20"/>
                    <w:szCs w:val="20"/>
                  </w:rPr>
                </w:rPrChange>
              </w:rPr>
            </w:pPr>
            <w:ins w:id="1052" w:author="michael marcus" w:date="2021-07-27T10:09:00Z">
              <w:r w:rsidRPr="00370774">
                <w:rPr>
                  <w:rFonts w:ascii="Calibri" w:hAnsi="Calibri" w:cs="Calibri"/>
                  <w:sz w:val="18"/>
                  <w:szCs w:val="18"/>
                  <w:rPrChange w:id="1053" w:author="michael marcus" w:date="2021-07-27T16:40:00Z">
                    <w:rPr>
                      <w:rFonts w:ascii="Calibri" w:hAnsi="Calibri" w:cs="Calibri"/>
                      <w:sz w:val="20"/>
                      <w:szCs w:val="20"/>
                    </w:rPr>
                  </w:rPrChange>
                </w:rPr>
                <w:t>180.92</w:t>
              </w:r>
            </w:ins>
          </w:p>
        </w:tc>
      </w:tr>
      <w:tr w:rsidR="00370774" w:rsidRPr="00370774" w14:paraId="7A7E701C" w14:textId="77777777" w:rsidTr="00370774">
        <w:tblPrEx>
          <w:tblW w:w="10350" w:type="dxa"/>
          <w:tblPrExChange w:id="1054" w:author="michael marcus" w:date="2021-07-27T16:41:00Z">
            <w:tblPrEx>
              <w:tblW w:w="14380" w:type="dxa"/>
            </w:tblPrEx>
          </w:tblPrExChange>
        </w:tblPrEx>
        <w:trPr>
          <w:trHeight w:val="300"/>
          <w:ins w:id="1055" w:author="michael marcus" w:date="2021-07-27T10:09:00Z"/>
          <w:trPrChange w:id="1056"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05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69E1E11" w14:textId="77777777" w:rsidR="00826391" w:rsidRPr="00370774" w:rsidRDefault="00826391">
            <w:pPr>
              <w:rPr>
                <w:ins w:id="1058" w:author="michael marcus" w:date="2021-07-27T10:09:00Z"/>
                <w:rFonts w:ascii="Calibri" w:hAnsi="Calibri" w:cs="Calibri"/>
                <w:sz w:val="18"/>
                <w:szCs w:val="18"/>
                <w:rPrChange w:id="1059" w:author="michael marcus" w:date="2021-07-27T16:40:00Z">
                  <w:rPr>
                    <w:ins w:id="1060" w:author="michael marcus" w:date="2021-07-27T10:09:00Z"/>
                    <w:rFonts w:ascii="Calibri" w:hAnsi="Calibri" w:cs="Calibri"/>
                    <w:sz w:val="20"/>
                    <w:szCs w:val="20"/>
                  </w:rPr>
                </w:rPrChange>
              </w:rPr>
            </w:pPr>
            <w:ins w:id="1061" w:author="michael marcus" w:date="2021-07-27T10:09:00Z">
              <w:r w:rsidRPr="00370774">
                <w:rPr>
                  <w:rFonts w:ascii="Calibri" w:hAnsi="Calibri" w:cs="Calibri"/>
                  <w:sz w:val="18"/>
                  <w:szCs w:val="18"/>
                  <w:rPrChange w:id="1062" w:author="michael marcus" w:date="2021-07-27T16:40:00Z">
                    <w:rPr>
                      <w:rFonts w:ascii="Calibri" w:hAnsi="Calibri" w:cs="Calibri"/>
                      <w:sz w:val="20"/>
                      <w:szCs w:val="20"/>
                    </w:rPr>
                  </w:rPrChange>
                </w:rPr>
                <w:t>Gaseous Loss (dB)</w:t>
              </w:r>
            </w:ins>
          </w:p>
        </w:tc>
        <w:tc>
          <w:tcPr>
            <w:tcW w:w="1890" w:type="dxa"/>
            <w:tcBorders>
              <w:top w:val="nil"/>
              <w:left w:val="nil"/>
              <w:bottom w:val="single" w:sz="4" w:space="0" w:color="auto"/>
              <w:right w:val="single" w:sz="4" w:space="0" w:color="auto"/>
            </w:tcBorders>
            <w:shd w:val="clear" w:color="auto" w:fill="auto"/>
            <w:vAlign w:val="center"/>
            <w:hideMark/>
            <w:tcPrChange w:id="106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AF451EF" w14:textId="77777777" w:rsidR="00826391" w:rsidRPr="00370774" w:rsidRDefault="00826391">
            <w:pPr>
              <w:jc w:val="center"/>
              <w:rPr>
                <w:ins w:id="1064" w:author="michael marcus" w:date="2021-07-27T10:09:00Z"/>
                <w:rFonts w:ascii="Calibri" w:hAnsi="Calibri" w:cs="Calibri"/>
                <w:sz w:val="18"/>
                <w:szCs w:val="18"/>
                <w:rPrChange w:id="1065" w:author="michael marcus" w:date="2021-07-27T16:40:00Z">
                  <w:rPr>
                    <w:ins w:id="1066" w:author="michael marcus" w:date="2021-07-27T10:09:00Z"/>
                    <w:rFonts w:ascii="Calibri" w:hAnsi="Calibri" w:cs="Calibri"/>
                    <w:sz w:val="20"/>
                    <w:szCs w:val="20"/>
                  </w:rPr>
                </w:rPrChange>
              </w:rPr>
            </w:pPr>
            <w:ins w:id="1067" w:author="michael marcus" w:date="2021-07-27T10:09:00Z">
              <w:r w:rsidRPr="00370774">
                <w:rPr>
                  <w:rFonts w:ascii="Calibri" w:hAnsi="Calibri" w:cs="Calibri"/>
                  <w:sz w:val="18"/>
                  <w:szCs w:val="18"/>
                  <w:rPrChange w:id="1068" w:author="michael marcus" w:date="2021-07-27T16:40:00Z">
                    <w:rPr>
                      <w:rFonts w:ascii="Calibri" w:hAnsi="Calibri" w:cs="Calibri"/>
                      <w:sz w:val="20"/>
                      <w:szCs w:val="20"/>
                    </w:rPr>
                  </w:rPrChange>
                </w:rPr>
                <w:t>0.81</w:t>
              </w:r>
            </w:ins>
          </w:p>
        </w:tc>
        <w:tc>
          <w:tcPr>
            <w:tcW w:w="1710" w:type="dxa"/>
            <w:tcBorders>
              <w:top w:val="nil"/>
              <w:left w:val="nil"/>
              <w:bottom w:val="single" w:sz="4" w:space="0" w:color="auto"/>
              <w:right w:val="single" w:sz="4" w:space="0" w:color="auto"/>
            </w:tcBorders>
            <w:shd w:val="clear" w:color="auto" w:fill="auto"/>
            <w:vAlign w:val="center"/>
            <w:hideMark/>
            <w:tcPrChange w:id="106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9F81CE8" w14:textId="77777777" w:rsidR="00826391" w:rsidRPr="00370774" w:rsidRDefault="00826391">
            <w:pPr>
              <w:jc w:val="center"/>
              <w:rPr>
                <w:ins w:id="1070" w:author="michael marcus" w:date="2021-07-27T10:09:00Z"/>
                <w:rFonts w:ascii="Calibri" w:hAnsi="Calibri" w:cs="Calibri"/>
                <w:sz w:val="18"/>
                <w:szCs w:val="18"/>
                <w:rPrChange w:id="1071" w:author="michael marcus" w:date="2021-07-27T16:40:00Z">
                  <w:rPr>
                    <w:ins w:id="1072" w:author="michael marcus" w:date="2021-07-27T10:09:00Z"/>
                    <w:rFonts w:ascii="Calibri" w:hAnsi="Calibri" w:cs="Calibri"/>
                    <w:sz w:val="20"/>
                    <w:szCs w:val="20"/>
                  </w:rPr>
                </w:rPrChange>
              </w:rPr>
            </w:pPr>
            <w:ins w:id="1073" w:author="michael marcus" w:date="2021-07-27T10:09:00Z">
              <w:r w:rsidRPr="00370774">
                <w:rPr>
                  <w:rFonts w:ascii="Calibri" w:hAnsi="Calibri" w:cs="Calibri"/>
                  <w:sz w:val="18"/>
                  <w:szCs w:val="18"/>
                  <w:rPrChange w:id="1074" w:author="michael marcus" w:date="2021-07-27T16:40:00Z">
                    <w:rPr>
                      <w:rFonts w:ascii="Calibri" w:hAnsi="Calibri" w:cs="Calibri"/>
                      <w:sz w:val="20"/>
                      <w:szCs w:val="20"/>
                    </w:rPr>
                  </w:rPrChange>
                </w:rPr>
                <w:t>0.99</w:t>
              </w:r>
            </w:ins>
          </w:p>
        </w:tc>
        <w:tc>
          <w:tcPr>
            <w:tcW w:w="1710" w:type="dxa"/>
            <w:tcBorders>
              <w:top w:val="nil"/>
              <w:left w:val="nil"/>
              <w:bottom w:val="single" w:sz="4" w:space="0" w:color="auto"/>
              <w:right w:val="single" w:sz="4" w:space="0" w:color="auto"/>
            </w:tcBorders>
            <w:shd w:val="clear" w:color="auto" w:fill="auto"/>
            <w:vAlign w:val="center"/>
            <w:hideMark/>
            <w:tcPrChange w:id="107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E79DD60" w14:textId="77777777" w:rsidR="00826391" w:rsidRPr="00370774" w:rsidRDefault="00826391">
            <w:pPr>
              <w:jc w:val="center"/>
              <w:rPr>
                <w:ins w:id="1076" w:author="michael marcus" w:date="2021-07-27T10:09:00Z"/>
                <w:rFonts w:ascii="Calibri" w:hAnsi="Calibri" w:cs="Calibri"/>
                <w:sz w:val="18"/>
                <w:szCs w:val="18"/>
                <w:rPrChange w:id="1077" w:author="michael marcus" w:date="2021-07-27T16:40:00Z">
                  <w:rPr>
                    <w:ins w:id="1078" w:author="michael marcus" w:date="2021-07-27T10:09:00Z"/>
                    <w:rFonts w:ascii="Calibri" w:hAnsi="Calibri" w:cs="Calibri"/>
                    <w:sz w:val="20"/>
                    <w:szCs w:val="20"/>
                  </w:rPr>
                </w:rPrChange>
              </w:rPr>
            </w:pPr>
            <w:ins w:id="1079" w:author="michael marcus" w:date="2021-07-27T10:09:00Z">
              <w:r w:rsidRPr="00370774">
                <w:rPr>
                  <w:rFonts w:ascii="Calibri" w:hAnsi="Calibri" w:cs="Calibri"/>
                  <w:sz w:val="18"/>
                  <w:szCs w:val="18"/>
                  <w:rPrChange w:id="1080" w:author="michael marcus" w:date="2021-07-27T16:40:00Z">
                    <w:rPr>
                      <w:rFonts w:ascii="Calibri" w:hAnsi="Calibri" w:cs="Calibri"/>
                      <w:sz w:val="20"/>
                      <w:szCs w:val="20"/>
                    </w:rPr>
                  </w:rPrChange>
                </w:rPr>
                <w:t>0.78</w:t>
              </w:r>
            </w:ins>
          </w:p>
        </w:tc>
        <w:tc>
          <w:tcPr>
            <w:tcW w:w="1710" w:type="dxa"/>
            <w:tcBorders>
              <w:top w:val="nil"/>
              <w:left w:val="nil"/>
              <w:bottom w:val="single" w:sz="4" w:space="0" w:color="auto"/>
              <w:right w:val="single" w:sz="4" w:space="0" w:color="auto"/>
            </w:tcBorders>
            <w:shd w:val="clear" w:color="auto" w:fill="auto"/>
            <w:vAlign w:val="center"/>
            <w:hideMark/>
            <w:tcPrChange w:id="1081"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342E97B3" w14:textId="77777777" w:rsidR="00826391" w:rsidRPr="00370774" w:rsidRDefault="00826391">
            <w:pPr>
              <w:jc w:val="center"/>
              <w:rPr>
                <w:ins w:id="1082" w:author="michael marcus" w:date="2021-07-27T10:09:00Z"/>
                <w:rFonts w:ascii="Calibri" w:hAnsi="Calibri" w:cs="Calibri"/>
                <w:sz w:val="18"/>
                <w:szCs w:val="18"/>
                <w:rPrChange w:id="1083" w:author="michael marcus" w:date="2021-07-27T16:40:00Z">
                  <w:rPr>
                    <w:ins w:id="1084" w:author="michael marcus" w:date="2021-07-27T10:09:00Z"/>
                    <w:rFonts w:ascii="Calibri" w:hAnsi="Calibri" w:cs="Calibri"/>
                    <w:sz w:val="20"/>
                    <w:szCs w:val="20"/>
                  </w:rPr>
                </w:rPrChange>
              </w:rPr>
            </w:pPr>
            <w:ins w:id="1085" w:author="michael marcus" w:date="2021-07-27T10:09:00Z">
              <w:r w:rsidRPr="00370774">
                <w:rPr>
                  <w:rFonts w:ascii="Calibri" w:hAnsi="Calibri" w:cs="Calibri"/>
                  <w:sz w:val="18"/>
                  <w:szCs w:val="18"/>
                  <w:rPrChange w:id="1086" w:author="michael marcus" w:date="2021-07-27T16:40:00Z">
                    <w:rPr>
                      <w:rFonts w:ascii="Calibri" w:hAnsi="Calibri" w:cs="Calibri"/>
                      <w:sz w:val="20"/>
                      <w:szCs w:val="20"/>
                    </w:rPr>
                  </w:rPrChange>
                </w:rPr>
                <w:t>0.73</w:t>
              </w:r>
            </w:ins>
          </w:p>
        </w:tc>
      </w:tr>
      <w:tr w:rsidR="00370774" w:rsidRPr="00370774" w14:paraId="0CD7937C" w14:textId="77777777" w:rsidTr="00370774">
        <w:tblPrEx>
          <w:tblW w:w="10350" w:type="dxa"/>
          <w:tblPrExChange w:id="1087" w:author="michael marcus" w:date="2021-07-27T16:41:00Z">
            <w:tblPrEx>
              <w:tblW w:w="14380" w:type="dxa"/>
            </w:tblPrEx>
          </w:tblPrExChange>
        </w:tblPrEx>
        <w:trPr>
          <w:trHeight w:val="300"/>
          <w:ins w:id="1088" w:author="michael marcus" w:date="2021-07-27T10:09:00Z"/>
          <w:trPrChange w:id="1089"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09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F9FEA51" w14:textId="77777777" w:rsidR="00826391" w:rsidRPr="00370774" w:rsidRDefault="00826391">
            <w:pPr>
              <w:rPr>
                <w:ins w:id="1091" w:author="michael marcus" w:date="2021-07-27T10:09:00Z"/>
                <w:rFonts w:ascii="Calibri" w:hAnsi="Calibri" w:cs="Calibri"/>
                <w:sz w:val="18"/>
                <w:szCs w:val="18"/>
                <w:rPrChange w:id="1092" w:author="michael marcus" w:date="2021-07-27T16:40:00Z">
                  <w:rPr>
                    <w:ins w:id="1093" w:author="michael marcus" w:date="2021-07-27T10:09:00Z"/>
                    <w:rFonts w:ascii="Calibri" w:hAnsi="Calibri" w:cs="Calibri"/>
                    <w:sz w:val="20"/>
                    <w:szCs w:val="20"/>
                  </w:rPr>
                </w:rPrChange>
              </w:rPr>
            </w:pPr>
            <w:ins w:id="1094" w:author="michael marcus" w:date="2021-07-27T10:09:00Z">
              <w:r w:rsidRPr="00370774">
                <w:rPr>
                  <w:rFonts w:ascii="Calibri" w:hAnsi="Calibri" w:cs="Calibri"/>
                  <w:sz w:val="18"/>
                  <w:szCs w:val="18"/>
                  <w:rPrChange w:id="1095" w:author="michael marcus" w:date="2021-07-27T16:40:00Z">
                    <w:rPr>
                      <w:rFonts w:ascii="Calibri" w:hAnsi="Calibri" w:cs="Calibri"/>
                      <w:sz w:val="20"/>
                      <w:szCs w:val="20"/>
                    </w:rPr>
                  </w:rPrChange>
                </w:rPr>
                <w:t>Polarization mismatch loss (dB)</w:t>
              </w:r>
            </w:ins>
          </w:p>
        </w:tc>
        <w:tc>
          <w:tcPr>
            <w:tcW w:w="1890" w:type="dxa"/>
            <w:tcBorders>
              <w:top w:val="nil"/>
              <w:left w:val="nil"/>
              <w:bottom w:val="single" w:sz="4" w:space="0" w:color="auto"/>
              <w:right w:val="single" w:sz="4" w:space="0" w:color="auto"/>
            </w:tcBorders>
            <w:shd w:val="clear" w:color="auto" w:fill="auto"/>
            <w:vAlign w:val="center"/>
            <w:hideMark/>
            <w:tcPrChange w:id="109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14ED00EB" w14:textId="77777777" w:rsidR="00826391" w:rsidRPr="00370774" w:rsidRDefault="00826391">
            <w:pPr>
              <w:jc w:val="center"/>
              <w:rPr>
                <w:ins w:id="1097" w:author="michael marcus" w:date="2021-07-27T10:09:00Z"/>
                <w:rFonts w:ascii="Calibri" w:hAnsi="Calibri" w:cs="Calibri"/>
                <w:sz w:val="18"/>
                <w:szCs w:val="18"/>
                <w:rPrChange w:id="1098" w:author="michael marcus" w:date="2021-07-27T16:40:00Z">
                  <w:rPr>
                    <w:ins w:id="1099" w:author="michael marcus" w:date="2021-07-27T10:09:00Z"/>
                    <w:rFonts w:ascii="Calibri" w:hAnsi="Calibri" w:cs="Calibri"/>
                    <w:sz w:val="20"/>
                    <w:szCs w:val="20"/>
                  </w:rPr>
                </w:rPrChange>
              </w:rPr>
            </w:pPr>
            <w:ins w:id="1100" w:author="michael marcus" w:date="2021-07-27T10:09:00Z">
              <w:r w:rsidRPr="00370774">
                <w:rPr>
                  <w:rFonts w:ascii="Calibri" w:hAnsi="Calibri" w:cs="Calibri"/>
                  <w:sz w:val="18"/>
                  <w:szCs w:val="18"/>
                  <w:rPrChange w:id="1101" w:author="michael marcus" w:date="2021-07-27T16:40:00Z">
                    <w:rPr>
                      <w:rFonts w:ascii="Calibri" w:hAnsi="Calibri" w:cs="Calibri"/>
                      <w:sz w:val="20"/>
                      <w:szCs w:val="20"/>
                    </w:rPr>
                  </w:rPrChange>
                </w:rPr>
                <w:t>3.0</w:t>
              </w:r>
            </w:ins>
          </w:p>
        </w:tc>
        <w:tc>
          <w:tcPr>
            <w:tcW w:w="1710" w:type="dxa"/>
            <w:tcBorders>
              <w:top w:val="nil"/>
              <w:left w:val="nil"/>
              <w:bottom w:val="single" w:sz="4" w:space="0" w:color="auto"/>
              <w:right w:val="single" w:sz="4" w:space="0" w:color="auto"/>
            </w:tcBorders>
            <w:shd w:val="clear" w:color="auto" w:fill="auto"/>
            <w:vAlign w:val="center"/>
            <w:hideMark/>
            <w:tcPrChange w:id="110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348E287" w14:textId="77777777" w:rsidR="00826391" w:rsidRPr="00370774" w:rsidRDefault="00826391">
            <w:pPr>
              <w:jc w:val="center"/>
              <w:rPr>
                <w:ins w:id="1103" w:author="michael marcus" w:date="2021-07-27T10:09:00Z"/>
                <w:rFonts w:ascii="Calibri" w:hAnsi="Calibri" w:cs="Calibri"/>
                <w:sz w:val="18"/>
                <w:szCs w:val="18"/>
                <w:rPrChange w:id="1104" w:author="michael marcus" w:date="2021-07-27T16:40:00Z">
                  <w:rPr>
                    <w:ins w:id="1105" w:author="michael marcus" w:date="2021-07-27T10:09:00Z"/>
                    <w:rFonts w:ascii="Calibri" w:hAnsi="Calibri" w:cs="Calibri"/>
                    <w:sz w:val="20"/>
                    <w:szCs w:val="20"/>
                  </w:rPr>
                </w:rPrChange>
              </w:rPr>
            </w:pPr>
            <w:ins w:id="1106" w:author="michael marcus" w:date="2021-07-27T10:09:00Z">
              <w:r w:rsidRPr="00370774">
                <w:rPr>
                  <w:rFonts w:ascii="Calibri" w:hAnsi="Calibri" w:cs="Calibri"/>
                  <w:sz w:val="18"/>
                  <w:szCs w:val="18"/>
                  <w:rPrChange w:id="1107" w:author="michael marcus" w:date="2021-07-27T16:40:00Z">
                    <w:rPr>
                      <w:rFonts w:ascii="Calibri" w:hAnsi="Calibri" w:cs="Calibri"/>
                      <w:sz w:val="20"/>
                      <w:szCs w:val="20"/>
                    </w:rPr>
                  </w:rPrChange>
                </w:rPr>
                <w:t>3.0</w:t>
              </w:r>
            </w:ins>
          </w:p>
        </w:tc>
        <w:tc>
          <w:tcPr>
            <w:tcW w:w="1710" w:type="dxa"/>
            <w:tcBorders>
              <w:top w:val="nil"/>
              <w:left w:val="nil"/>
              <w:bottom w:val="single" w:sz="4" w:space="0" w:color="auto"/>
              <w:right w:val="single" w:sz="4" w:space="0" w:color="auto"/>
            </w:tcBorders>
            <w:shd w:val="clear" w:color="auto" w:fill="auto"/>
            <w:vAlign w:val="center"/>
            <w:hideMark/>
            <w:tcPrChange w:id="110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E2746DB" w14:textId="77777777" w:rsidR="00826391" w:rsidRPr="00370774" w:rsidRDefault="00826391">
            <w:pPr>
              <w:jc w:val="center"/>
              <w:rPr>
                <w:ins w:id="1109" w:author="michael marcus" w:date="2021-07-27T10:09:00Z"/>
                <w:rFonts w:ascii="Calibri" w:hAnsi="Calibri" w:cs="Calibri"/>
                <w:sz w:val="18"/>
                <w:szCs w:val="18"/>
                <w:rPrChange w:id="1110" w:author="michael marcus" w:date="2021-07-27T16:40:00Z">
                  <w:rPr>
                    <w:ins w:id="1111" w:author="michael marcus" w:date="2021-07-27T10:09:00Z"/>
                    <w:rFonts w:ascii="Calibri" w:hAnsi="Calibri" w:cs="Calibri"/>
                    <w:sz w:val="20"/>
                    <w:szCs w:val="20"/>
                  </w:rPr>
                </w:rPrChange>
              </w:rPr>
            </w:pPr>
            <w:ins w:id="1112" w:author="michael marcus" w:date="2021-07-27T10:09:00Z">
              <w:r w:rsidRPr="00370774">
                <w:rPr>
                  <w:rFonts w:ascii="Calibri" w:hAnsi="Calibri" w:cs="Calibri"/>
                  <w:sz w:val="18"/>
                  <w:szCs w:val="18"/>
                  <w:rPrChange w:id="1113" w:author="michael marcus" w:date="2021-07-27T16:40:00Z">
                    <w:rPr>
                      <w:rFonts w:ascii="Calibri" w:hAnsi="Calibri" w:cs="Calibri"/>
                      <w:sz w:val="20"/>
                      <w:szCs w:val="20"/>
                    </w:rPr>
                  </w:rPrChange>
                </w:rPr>
                <w:t>3.00</w:t>
              </w:r>
            </w:ins>
          </w:p>
        </w:tc>
        <w:tc>
          <w:tcPr>
            <w:tcW w:w="1710" w:type="dxa"/>
            <w:tcBorders>
              <w:top w:val="nil"/>
              <w:left w:val="nil"/>
              <w:bottom w:val="single" w:sz="4" w:space="0" w:color="auto"/>
              <w:right w:val="single" w:sz="4" w:space="0" w:color="auto"/>
            </w:tcBorders>
            <w:shd w:val="clear" w:color="auto" w:fill="auto"/>
            <w:vAlign w:val="center"/>
            <w:hideMark/>
            <w:tcPrChange w:id="111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43D63C64" w14:textId="77777777" w:rsidR="00826391" w:rsidRPr="00370774" w:rsidRDefault="00826391">
            <w:pPr>
              <w:jc w:val="center"/>
              <w:rPr>
                <w:ins w:id="1115" w:author="michael marcus" w:date="2021-07-27T10:09:00Z"/>
                <w:rFonts w:ascii="Calibri" w:hAnsi="Calibri" w:cs="Calibri"/>
                <w:sz w:val="18"/>
                <w:szCs w:val="18"/>
                <w:rPrChange w:id="1116" w:author="michael marcus" w:date="2021-07-27T16:40:00Z">
                  <w:rPr>
                    <w:ins w:id="1117" w:author="michael marcus" w:date="2021-07-27T10:09:00Z"/>
                    <w:rFonts w:ascii="Calibri" w:hAnsi="Calibri" w:cs="Calibri"/>
                    <w:sz w:val="20"/>
                    <w:szCs w:val="20"/>
                  </w:rPr>
                </w:rPrChange>
              </w:rPr>
            </w:pPr>
            <w:ins w:id="1118" w:author="michael marcus" w:date="2021-07-27T10:09:00Z">
              <w:r w:rsidRPr="00370774">
                <w:rPr>
                  <w:rFonts w:ascii="Calibri" w:hAnsi="Calibri" w:cs="Calibri"/>
                  <w:sz w:val="18"/>
                  <w:szCs w:val="18"/>
                  <w:rPrChange w:id="1119" w:author="michael marcus" w:date="2021-07-27T16:40:00Z">
                    <w:rPr>
                      <w:rFonts w:ascii="Calibri" w:hAnsi="Calibri" w:cs="Calibri"/>
                      <w:sz w:val="20"/>
                      <w:szCs w:val="20"/>
                    </w:rPr>
                  </w:rPrChange>
                </w:rPr>
                <w:t>3.00</w:t>
              </w:r>
            </w:ins>
          </w:p>
        </w:tc>
      </w:tr>
      <w:tr w:rsidR="00370774" w:rsidRPr="00370774" w14:paraId="6918B02B" w14:textId="77777777" w:rsidTr="00370774">
        <w:tblPrEx>
          <w:tblW w:w="10350" w:type="dxa"/>
          <w:tblPrExChange w:id="1120" w:author="michael marcus" w:date="2021-07-27T16:41:00Z">
            <w:tblPrEx>
              <w:tblW w:w="14380" w:type="dxa"/>
            </w:tblPrEx>
          </w:tblPrExChange>
        </w:tblPrEx>
        <w:trPr>
          <w:trHeight w:val="300"/>
          <w:ins w:id="1121" w:author="michael marcus" w:date="2021-07-27T10:09:00Z"/>
          <w:trPrChange w:id="1122"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12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541B6A4" w14:textId="77777777" w:rsidR="00826391" w:rsidRPr="00370774" w:rsidRDefault="00826391">
            <w:pPr>
              <w:rPr>
                <w:ins w:id="1124" w:author="michael marcus" w:date="2021-07-27T10:09:00Z"/>
                <w:rFonts w:ascii="Calibri" w:hAnsi="Calibri" w:cs="Calibri"/>
                <w:sz w:val="18"/>
                <w:szCs w:val="18"/>
                <w:rPrChange w:id="1125" w:author="michael marcus" w:date="2021-07-27T16:40:00Z">
                  <w:rPr>
                    <w:ins w:id="1126" w:author="michael marcus" w:date="2021-07-27T10:09:00Z"/>
                    <w:rFonts w:ascii="Calibri" w:hAnsi="Calibri" w:cs="Calibri"/>
                    <w:sz w:val="20"/>
                    <w:szCs w:val="20"/>
                  </w:rPr>
                </w:rPrChange>
              </w:rPr>
            </w:pPr>
            <w:ins w:id="1127" w:author="michael marcus" w:date="2021-07-27T10:09:00Z">
              <w:r w:rsidRPr="00370774">
                <w:rPr>
                  <w:rFonts w:ascii="Calibri" w:hAnsi="Calibri" w:cs="Calibri"/>
                  <w:sz w:val="18"/>
                  <w:szCs w:val="18"/>
                  <w:rPrChange w:id="1128" w:author="michael marcus" w:date="2021-07-27T16:40:00Z">
                    <w:rPr>
                      <w:rFonts w:ascii="Calibri" w:hAnsi="Calibri" w:cs="Calibri"/>
                      <w:sz w:val="20"/>
                      <w:szCs w:val="20"/>
                    </w:rPr>
                  </w:rPrChange>
                </w:rPr>
                <w:t>Average Clutter loss (P.2108 at 50%) (dB)</w:t>
              </w:r>
            </w:ins>
          </w:p>
        </w:tc>
        <w:tc>
          <w:tcPr>
            <w:tcW w:w="1890" w:type="dxa"/>
            <w:tcBorders>
              <w:top w:val="nil"/>
              <w:left w:val="nil"/>
              <w:bottom w:val="single" w:sz="4" w:space="0" w:color="auto"/>
              <w:right w:val="single" w:sz="4" w:space="0" w:color="auto"/>
            </w:tcBorders>
            <w:shd w:val="clear" w:color="auto" w:fill="auto"/>
            <w:vAlign w:val="center"/>
            <w:hideMark/>
            <w:tcPrChange w:id="112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5088D12" w14:textId="77777777" w:rsidR="00826391" w:rsidRPr="00370774" w:rsidRDefault="00826391">
            <w:pPr>
              <w:jc w:val="center"/>
              <w:rPr>
                <w:ins w:id="1130" w:author="michael marcus" w:date="2021-07-27T10:09:00Z"/>
                <w:rFonts w:ascii="Calibri" w:hAnsi="Calibri" w:cs="Calibri"/>
                <w:sz w:val="18"/>
                <w:szCs w:val="18"/>
                <w:rPrChange w:id="1131" w:author="michael marcus" w:date="2021-07-27T16:40:00Z">
                  <w:rPr>
                    <w:ins w:id="1132" w:author="michael marcus" w:date="2021-07-27T10:09:00Z"/>
                    <w:rFonts w:ascii="Calibri" w:hAnsi="Calibri" w:cs="Calibri"/>
                    <w:sz w:val="20"/>
                    <w:szCs w:val="20"/>
                  </w:rPr>
                </w:rPrChange>
              </w:rPr>
            </w:pPr>
            <w:ins w:id="1133" w:author="michael marcus" w:date="2021-07-27T10:09:00Z">
              <w:r w:rsidRPr="00370774">
                <w:rPr>
                  <w:rFonts w:ascii="Calibri" w:hAnsi="Calibri" w:cs="Calibri"/>
                  <w:sz w:val="18"/>
                  <w:szCs w:val="18"/>
                  <w:rPrChange w:id="1134" w:author="michael marcus" w:date="2021-07-27T16:40:00Z">
                    <w:rPr>
                      <w:rFonts w:ascii="Calibri" w:hAnsi="Calibri" w:cs="Calibri"/>
                      <w:sz w:val="20"/>
                      <w:szCs w:val="20"/>
                    </w:rPr>
                  </w:rPrChange>
                </w:rPr>
                <w:t>4.30</w:t>
              </w:r>
            </w:ins>
          </w:p>
        </w:tc>
        <w:tc>
          <w:tcPr>
            <w:tcW w:w="1710" w:type="dxa"/>
            <w:tcBorders>
              <w:top w:val="nil"/>
              <w:left w:val="nil"/>
              <w:bottom w:val="single" w:sz="4" w:space="0" w:color="auto"/>
              <w:right w:val="single" w:sz="4" w:space="0" w:color="auto"/>
            </w:tcBorders>
            <w:shd w:val="clear" w:color="auto" w:fill="auto"/>
            <w:vAlign w:val="center"/>
            <w:hideMark/>
            <w:tcPrChange w:id="113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341896B3" w14:textId="77777777" w:rsidR="00826391" w:rsidRPr="00370774" w:rsidRDefault="00826391">
            <w:pPr>
              <w:jc w:val="center"/>
              <w:rPr>
                <w:ins w:id="1136" w:author="michael marcus" w:date="2021-07-27T10:09:00Z"/>
                <w:rFonts w:ascii="Calibri" w:hAnsi="Calibri" w:cs="Calibri"/>
                <w:sz w:val="18"/>
                <w:szCs w:val="18"/>
                <w:rPrChange w:id="1137" w:author="michael marcus" w:date="2021-07-27T16:40:00Z">
                  <w:rPr>
                    <w:ins w:id="1138" w:author="michael marcus" w:date="2021-07-27T10:09:00Z"/>
                    <w:rFonts w:ascii="Calibri" w:hAnsi="Calibri" w:cs="Calibri"/>
                    <w:sz w:val="20"/>
                    <w:szCs w:val="20"/>
                  </w:rPr>
                </w:rPrChange>
              </w:rPr>
            </w:pPr>
            <w:ins w:id="1139" w:author="michael marcus" w:date="2021-07-27T10:09:00Z">
              <w:r w:rsidRPr="00370774">
                <w:rPr>
                  <w:rFonts w:ascii="Calibri" w:hAnsi="Calibri" w:cs="Calibri"/>
                  <w:sz w:val="18"/>
                  <w:szCs w:val="18"/>
                  <w:rPrChange w:id="1140" w:author="michael marcus" w:date="2021-07-27T16:40:00Z">
                    <w:rPr>
                      <w:rFonts w:ascii="Calibri" w:hAnsi="Calibri" w:cs="Calibri"/>
                      <w:sz w:val="20"/>
                      <w:szCs w:val="20"/>
                    </w:rPr>
                  </w:rPrChange>
                </w:rPr>
                <w:t>6.00</w:t>
              </w:r>
            </w:ins>
          </w:p>
        </w:tc>
        <w:tc>
          <w:tcPr>
            <w:tcW w:w="1710" w:type="dxa"/>
            <w:tcBorders>
              <w:top w:val="nil"/>
              <w:left w:val="nil"/>
              <w:bottom w:val="single" w:sz="4" w:space="0" w:color="auto"/>
              <w:right w:val="single" w:sz="4" w:space="0" w:color="auto"/>
            </w:tcBorders>
            <w:shd w:val="clear" w:color="auto" w:fill="auto"/>
            <w:vAlign w:val="center"/>
            <w:hideMark/>
            <w:tcPrChange w:id="114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E5A1C7B" w14:textId="77777777" w:rsidR="00826391" w:rsidRPr="00370774" w:rsidRDefault="00826391">
            <w:pPr>
              <w:jc w:val="center"/>
              <w:rPr>
                <w:ins w:id="1142" w:author="michael marcus" w:date="2021-07-27T10:09:00Z"/>
                <w:rFonts w:ascii="Calibri" w:hAnsi="Calibri" w:cs="Calibri"/>
                <w:sz w:val="18"/>
                <w:szCs w:val="18"/>
                <w:rPrChange w:id="1143" w:author="michael marcus" w:date="2021-07-27T16:40:00Z">
                  <w:rPr>
                    <w:ins w:id="1144" w:author="michael marcus" w:date="2021-07-27T10:09:00Z"/>
                    <w:rFonts w:ascii="Calibri" w:hAnsi="Calibri" w:cs="Calibri"/>
                    <w:sz w:val="20"/>
                    <w:szCs w:val="20"/>
                  </w:rPr>
                </w:rPrChange>
              </w:rPr>
            </w:pPr>
            <w:ins w:id="1145" w:author="michael marcus" w:date="2021-07-27T10:09:00Z">
              <w:r w:rsidRPr="00370774">
                <w:rPr>
                  <w:rFonts w:ascii="Calibri" w:hAnsi="Calibri" w:cs="Calibri"/>
                  <w:sz w:val="18"/>
                  <w:szCs w:val="18"/>
                  <w:rPrChange w:id="1146" w:author="michael marcus" w:date="2021-07-27T16:40:00Z">
                    <w:rPr>
                      <w:rFonts w:ascii="Calibri" w:hAnsi="Calibri" w:cs="Calibri"/>
                      <w:sz w:val="20"/>
                      <w:szCs w:val="20"/>
                    </w:rPr>
                  </w:rPrChange>
                </w:rPr>
                <w:t>4.10</w:t>
              </w:r>
            </w:ins>
          </w:p>
        </w:tc>
        <w:tc>
          <w:tcPr>
            <w:tcW w:w="1710" w:type="dxa"/>
            <w:tcBorders>
              <w:top w:val="nil"/>
              <w:left w:val="nil"/>
              <w:bottom w:val="single" w:sz="4" w:space="0" w:color="auto"/>
              <w:right w:val="single" w:sz="4" w:space="0" w:color="auto"/>
            </w:tcBorders>
            <w:shd w:val="clear" w:color="auto" w:fill="auto"/>
            <w:vAlign w:val="center"/>
            <w:hideMark/>
            <w:tcPrChange w:id="114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52037126" w14:textId="77777777" w:rsidR="00826391" w:rsidRPr="00370774" w:rsidRDefault="00826391">
            <w:pPr>
              <w:jc w:val="center"/>
              <w:rPr>
                <w:ins w:id="1148" w:author="michael marcus" w:date="2021-07-27T10:09:00Z"/>
                <w:rFonts w:ascii="Calibri" w:hAnsi="Calibri" w:cs="Calibri"/>
                <w:sz w:val="18"/>
                <w:szCs w:val="18"/>
                <w:rPrChange w:id="1149" w:author="michael marcus" w:date="2021-07-27T16:40:00Z">
                  <w:rPr>
                    <w:ins w:id="1150" w:author="michael marcus" w:date="2021-07-27T10:09:00Z"/>
                    <w:rFonts w:ascii="Calibri" w:hAnsi="Calibri" w:cs="Calibri"/>
                    <w:sz w:val="20"/>
                    <w:szCs w:val="20"/>
                  </w:rPr>
                </w:rPrChange>
              </w:rPr>
            </w:pPr>
            <w:ins w:id="1151" w:author="michael marcus" w:date="2021-07-27T10:09:00Z">
              <w:r w:rsidRPr="00370774">
                <w:rPr>
                  <w:rFonts w:ascii="Calibri" w:hAnsi="Calibri" w:cs="Calibri"/>
                  <w:sz w:val="18"/>
                  <w:szCs w:val="18"/>
                  <w:rPrChange w:id="1152" w:author="michael marcus" w:date="2021-07-27T16:40:00Z">
                    <w:rPr>
                      <w:rFonts w:ascii="Calibri" w:hAnsi="Calibri" w:cs="Calibri"/>
                      <w:sz w:val="20"/>
                      <w:szCs w:val="20"/>
                    </w:rPr>
                  </w:rPrChange>
                </w:rPr>
                <w:t>3.60</w:t>
              </w:r>
            </w:ins>
          </w:p>
        </w:tc>
      </w:tr>
      <w:tr w:rsidR="00370774" w:rsidRPr="00370774" w14:paraId="2FB90110" w14:textId="77777777" w:rsidTr="00370774">
        <w:trPr>
          <w:trHeight w:val="300"/>
          <w:ins w:id="1153" w:author="michael marcus" w:date="2021-07-27T10:09:00Z"/>
        </w:trPr>
        <w:tc>
          <w:tcPr>
            <w:tcW w:w="3330" w:type="dxa"/>
            <w:tcBorders>
              <w:top w:val="nil"/>
              <w:left w:val="single" w:sz="4" w:space="0" w:color="auto"/>
              <w:bottom w:val="single" w:sz="4" w:space="0" w:color="auto"/>
              <w:right w:val="single" w:sz="4" w:space="0" w:color="auto"/>
            </w:tcBorders>
            <w:shd w:val="clear" w:color="auto" w:fill="auto"/>
            <w:vAlign w:val="center"/>
            <w:hideMark/>
          </w:tcPr>
          <w:p w14:paraId="732B5B01" w14:textId="77777777" w:rsidR="00826391" w:rsidRPr="00370774" w:rsidRDefault="00826391">
            <w:pPr>
              <w:rPr>
                <w:ins w:id="1154" w:author="michael marcus" w:date="2021-07-27T10:09:00Z"/>
                <w:rFonts w:ascii="Calibri" w:hAnsi="Calibri" w:cs="Calibri"/>
                <w:sz w:val="18"/>
                <w:szCs w:val="18"/>
                <w:rPrChange w:id="1155" w:author="michael marcus" w:date="2021-07-27T16:40:00Z">
                  <w:rPr>
                    <w:ins w:id="1156" w:author="michael marcus" w:date="2021-07-27T10:09:00Z"/>
                    <w:rFonts w:ascii="Calibri" w:hAnsi="Calibri" w:cs="Calibri"/>
                    <w:sz w:val="20"/>
                    <w:szCs w:val="20"/>
                  </w:rPr>
                </w:rPrChange>
              </w:rPr>
            </w:pPr>
            <w:ins w:id="1157" w:author="michael marcus" w:date="2021-07-27T10:09:00Z">
              <w:r w:rsidRPr="00370774">
                <w:rPr>
                  <w:rFonts w:ascii="Calibri" w:hAnsi="Calibri" w:cs="Calibri"/>
                  <w:sz w:val="18"/>
                  <w:szCs w:val="18"/>
                  <w:rPrChange w:id="1158" w:author="michael marcus" w:date="2021-07-27T16:40:00Z">
                    <w:rPr>
                      <w:rFonts w:ascii="Calibri" w:hAnsi="Calibri" w:cs="Calibri"/>
                      <w:sz w:val="20"/>
                      <w:szCs w:val="20"/>
                    </w:rPr>
                  </w:rPrChange>
                </w:rPr>
                <w:t xml:space="preserve">Building Entry Loss P.2109 (P=50%) - Traditional </w:t>
              </w:r>
              <w:proofErr w:type="spellStart"/>
              <w:r w:rsidRPr="00370774">
                <w:rPr>
                  <w:rFonts w:ascii="Calibri" w:hAnsi="Calibri" w:cs="Calibri"/>
                  <w:sz w:val="18"/>
                  <w:szCs w:val="18"/>
                  <w:rPrChange w:id="1159"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160" w:author="michael marcus" w:date="2021-07-27T16:40:00Z">
                    <w:rPr>
                      <w:rFonts w:ascii="Calibri" w:hAnsi="Calibri" w:cs="Calibri"/>
                      <w:sz w:val="20"/>
                      <w:szCs w:val="20"/>
                    </w:rPr>
                  </w:rPrChange>
                </w:rPr>
                <w:t xml:space="preserve"> (dB)</w:t>
              </w:r>
            </w:ins>
          </w:p>
        </w:tc>
        <w:tc>
          <w:tcPr>
            <w:tcW w:w="1890" w:type="dxa"/>
            <w:tcBorders>
              <w:top w:val="nil"/>
              <w:left w:val="nil"/>
              <w:bottom w:val="single" w:sz="4" w:space="0" w:color="auto"/>
              <w:right w:val="single" w:sz="4" w:space="0" w:color="auto"/>
            </w:tcBorders>
            <w:shd w:val="clear" w:color="auto" w:fill="auto"/>
            <w:noWrap/>
            <w:vAlign w:val="center"/>
            <w:hideMark/>
          </w:tcPr>
          <w:p w14:paraId="614F1917" w14:textId="77777777" w:rsidR="00826391" w:rsidRPr="00370774" w:rsidRDefault="00826391">
            <w:pPr>
              <w:jc w:val="center"/>
              <w:rPr>
                <w:ins w:id="1161" w:author="michael marcus" w:date="2021-07-27T10:09:00Z"/>
                <w:rFonts w:ascii="Calibri" w:hAnsi="Calibri" w:cs="Calibri"/>
                <w:sz w:val="18"/>
                <w:szCs w:val="18"/>
                <w:rPrChange w:id="1162" w:author="michael marcus" w:date="2021-07-27T16:40:00Z">
                  <w:rPr>
                    <w:ins w:id="1163" w:author="michael marcus" w:date="2021-07-27T10:09:00Z"/>
                    <w:rFonts w:ascii="Calibri" w:hAnsi="Calibri" w:cs="Calibri"/>
                    <w:sz w:val="22"/>
                    <w:szCs w:val="22"/>
                  </w:rPr>
                </w:rPrChange>
              </w:rPr>
            </w:pPr>
            <w:ins w:id="1164" w:author="michael marcus" w:date="2021-07-27T10:09:00Z">
              <w:r w:rsidRPr="00370774">
                <w:rPr>
                  <w:rFonts w:ascii="Calibri" w:hAnsi="Calibri" w:cs="Calibri"/>
                  <w:sz w:val="18"/>
                  <w:szCs w:val="18"/>
                  <w:rPrChange w:id="1165" w:author="michael marcus" w:date="2021-07-27T16:40:00Z">
                    <w:rPr>
                      <w:rFonts w:ascii="Calibri" w:hAnsi="Calibri" w:cs="Calibri"/>
                      <w:sz w:val="22"/>
                      <w:szCs w:val="22"/>
                    </w:rPr>
                  </w:rPrChange>
                </w:rPr>
                <w:t>26.3</w:t>
              </w:r>
            </w:ins>
          </w:p>
        </w:tc>
        <w:tc>
          <w:tcPr>
            <w:tcW w:w="1710" w:type="dxa"/>
            <w:tcBorders>
              <w:top w:val="nil"/>
              <w:left w:val="nil"/>
              <w:bottom w:val="single" w:sz="4" w:space="0" w:color="auto"/>
              <w:right w:val="single" w:sz="4" w:space="0" w:color="auto"/>
            </w:tcBorders>
            <w:shd w:val="clear" w:color="auto" w:fill="auto"/>
            <w:noWrap/>
            <w:vAlign w:val="center"/>
            <w:hideMark/>
          </w:tcPr>
          <w:p w14:paraId="32827E91" w14:textId="77777777" w:rsidR="00826391" w:rsidRPr="00370774" w:rsidRDefault="00826391">
            <w:pPr>
              <w:jc w:val="center"/>
              <w:rPr>
                <w:ins w:id="1166" w:author="michael marcus" w:date="2021-07-27T10:09:00Z"/>
                <w:rFonts w:ascii="Calibri" w:hAnsi="Calibri" w:cs="Calibri"/>
                <w:sz w:val="18"/>
                <w:szCs w:val="18"/>
                <w:rPrChange w:id="1167" w:author="michael marcus" w:date="2021-07-27T16:40:00Z">
                  <w:rPr>
                    <w:ins w:id="1168" w:author="michael marcus" w:date="2021-07-27T10:09:00Z"/>
                    <w:rFonts w:ascii="Calibri" w:hAnsi="Calibri" w:cs="Calibri"/>
                    <w:sz w:val="22"/>
                    <w:szCs w:val="22"/>
                  </w:rPr>
                </w:rPrChange>
              </w:rPr>
            </w:pPr>
            <w:ins w:id="1169" w:author="michael marcus" w:date="2021-07-27T10:09:00Z">
              <w:r w:rsidRPr="00370774">
                <w:rPr>
                  <w:rFonts w:ascii="Calibri" w:hAnsi="Calibri" w:cs="Calibri"/>
                  <w:sz w:val="18"/>
                  <w:szCs w:val="18"/>
                  <w:rPrChange w:id="1170" w:author="michael marcus" w:date="2021-07-27T16:40:00Z">
                    <w:rPr>
                      <w:rFonts w:ascii="Calibri" w:hAnsi="Calibri" w:cs="Calibri"/>
                      <w:sz w:val="22"/>
                      <w:szCs w:val="22"/>
                    </w:rPr>
                  </w:rPrChange>
                </w:rPr>
                <w:t>25.0</w:t>
              </w:r>
            </w:ins>
          </w:p>
        </w:tc>
        <w:tc>
          <w:tcPr>
            <w:tcW w:w="1710" w:type="dxa"/>
            <w:tcBorders>
              <w:top w:val="nil"/>
              <w:left w:val="nil"/>
              <w:bottom w:val="single" w:sz="4" w:space="0" w:color="auto"/>
              <w:right w:val="single" w:sz="4" w:space="0" w:color="auto"/>
            </w:tcBorders>
            <w:shd w:val="clear" w:color="auto" w:fill="auto"/>
            <w:vAlign w:val="center"/>
            <w:hideMark/>
          </w:tcPr>
          <w:p w14:paraId="533E5A24" w14:textId="77777777" w:rsidR="00826391" w:rsidRPr="00370774" w:rsidRDefault="00826391">
            <w:pPr>
              <w:jc w:val="center"/>
              <w:rPr>
                <w:ins w:id="1171" w:author="michael marcus" w:date="2021-07-27T10:09:00Z"/>
                <w:rFonts w:ascii="Calibri" w:hAnsi="Calibri" w:cs="Calibri"/>
                <w:sz w:val="18"/>
                <w:szCs w:val="18"/>
                <w:rPrChange w:id="1172" w:author="michael marcus" w:date="2021-07-27T16:40:00Z">
                  <w:rPr>
                    <w:ins w:id="1173" w:author="michael marcus" w:date="2021-07-27T10:09:00Z"/>
                    <w:rFonts w:ascii="Calibri" w:hAnsi="Calibri" w:cs="Calibri"/>
                    <w:sz w:val="20"/>
                    <w:szCs w:val="20"/>
                  </w:rPr>
                </w:rPrChange>
              </w:rPr>
            </w:pPr>
            <w:ins w:id="1174" w:author="michael marcus" w:date="2021-07-27T10:09:00Z">
              <w:r w:rsidRPr="00370774">
                <w:rPr>
                  <w:rFonts w:ascii="Calibri" w:hAnsi="Calibri" w:cs="Calibri"/>
                  <w:sz w:val="18"/>
                  <w:szCs w:val="18"/>
                  <w:rPrChange w:id="1175" w:author="michael marcus" w:date="2021-07-27T16:40:00Z">
                    <w:rPr>
                      <w:rFonts w:ascii="Calibri" w:hAnsi="Calibri" w:cs="Calibri"/>
                      <w:sz w:val="20"/>
                      <w:szCs w:val="20"/>
                    </w:rPr>
                  </w:rPrChange>
                </w:rPr>
                <w:t>25.2</w:t>
              </w:r>
            </w:ins>
          </w:p>
        </w:tc>
        <w:tc>
          <w:tcPr>
            <w:tcW w:w="1710" w:type="dxa"/>
            <w:tcBorders>
              <w:top w:val="nil"/>
              <w:left w:val="nil"/>
              <w:bottom w:val="single" w:sz="4" w:space="0" w:color="auto"/>
              <w:right w:val="single" w:sz="4" w:space="0" w:color="auto"/>
            </w:tcBorders>
            <w:shd w:val="clear" w:color="auto" w:fill="auto"/>
            <w:vAlign w:val="center"/>
            <w:hideMark/>
          </w:tcPr>
          <w:p w14:paraId="1A14EC46" w14:textId="77777777" w:rsidR="00826391" w:rsidRPr="00370774" w:rsidRDefault="00826391">
            <w:pPr>
              <w:jc w:val="center"/>
              <w:rPr>
                <w:ins w:id="1176" w:author="michael marcus" w:date="2021-07-27T10:09:00Z"/>
                <w:rFonts w:ascii="Calibri" w:hAnsi="Calibri" w:cs="Calibri"/>
                <w:sz w:val="18"/>
                <w:szCs w:val="18"/>
                <w:rPrChange w:id="1177" w:author="michael marcus" w:date="2021-07-27T16:40:00Z">
                  <w:rPr>
                    <w:ins w:id="1178" w:author="michael marcus" w:date="2021-07-27T10:09:00Z"/>
                    <w:rFonts w:ascii="Calibri" w:hAnsi="Calibri" w:cs="Calibri"/>
                    <w:sz w:val="20"/>
                    <w:szCs w:val="20"/>
                  </w:rPr>
                </w:rPrChange>
              </w:rPr>
            </w:pPr>
            <w:ins w:id="1179" w:author="michael marcus" w:date="2021-07-27T10:09:00Z">
              <w:r w:rsidRPr="00370774">
                <w:rPr>
                  <w:rFonts w:ascii="Calibri" w:hAnsi="Calibri" w:cs="Calibri"/>
                  <w:sz w:val="18"/>
                  <w:szCs w:val="18"/>
                  <w:rPrChange w:id="1180" w:author="michael marcus" w:date="2021-07-27T16:40:00Z">
                    <w:rPr>
                      <w:rFonts w:ascii="Calibri" w:hAnsi="Calibri" w:cs="Calibri"/>
                      <w:sz w:val="20"/>
                      <w:szCs w:val="20"/>
                    </w:rPr>
                  </w:rPrChange>
                </w:rPr>
                <w:t>27.1</w:t>
              </w:r>
            </w:ins>
          </w:p>
        </w:tc>
      </w:tr>
      <w:tr w:rsidR="00370774" w:rsidRPr="00370774" w14:paraId="4CFAFE57" w14:textId="77777777" w:rsidTr="00370774">
        <w:trPr>
          <w:trHeight w:val="300"/>
          <w:ins w:id="1181" w:author="michael marcus" w:date="2021-07-27T10:09:00Z"/>
        </w:trPr>
        <w:tc>
          <w:tcPr>
            <w:tcW w:w="3330" w:type="dxa"/>
            <w:tcBorders>
              <w:top w:val="nil"/>
              <w:left w:val="single" w:sz="4" w:space="0" w:color="auto"/>
              <w:bottom w:val="single" w:sz="4" w:space="0" w:color="auto"/>
              <w:right w:val="single" w:sz="4" w:space="0" w:color="auto"/>
            </w:tcBorders>
            <w:shd w:val="clear" w:color="auto" w:fill="auto"/>
            <w:vAlign w:val="center"/>
            <w:hideMark/>
          </w:tcPr>
          <w:p w14:paraId="676A8F2A" w14:textId="77777777" w:rsidR="00826391" w:rsidRPr="00370774" w:rsidRDefault="00826391">
            <w:pPr>
              <w:rPr>
                <w:ins w:id="1182" w:author="michael marcus" w:date="2021-07-27T10:09:00Z"/>
                <w:rFonts w:ascii="Calibri" w:hAnsi="Calibri" w:cs="Calibri"/>
                <w:sz w:val="18"/>
                <w:szCs w:val="18"/>
                <w:rPrChange w:id="1183" w:author="michael marcus" w:date="2021-07-27T16:40:00Z">
                  <w:rPr>
                    <w:ins w:id="1184" w:author="michael marcus" w:date="2021-07-27T10:09:00Z"/>
                    <w:rFonts w:ascii="Calibri" w:hAnsi="Calibri" w:cs="Calibri"/>
                    <w:sz w:val="20"/>
                    <w:szCs w:val="20"/>
                  </w:rPr>
                </w:rPrChange>
              </w:rPr>
            </w:pPr>
            <w:ins w:id="1185" w:author="michael marcus" w:date="2021-07-27T10:09:00Z">
              <w:r w:rsidRPr="00370774">
                <w:rPr>
                  <w:rFonts w:ascii="Calibri" w:hAnsi="Calibri" w:cs="Calibri"/>
                  <w:sz w:val="18"/>
                  <w:szCs w:val="18"/>
                  <w:rPrChange w:id="1186" w:author="michael marcus" w:date="2021-07-27T16:40:00Z">
                    <w:rPr>
                      <w:rFonts w:ascii="Calibri" w:hAnsi="Calibri" w:cs="Calibri"/>
                      <w:sz w:val="20"/>
                      <w:szCs w:val="20"/>
                    </w:rPr>
                  </w:rPrChange>
                </w:rPr>
                <w:t xml:space="preserve">Building Entry Loss P.2109 (P=50%) - Thermally Efficient </w:t>
              </w:r>
              <w:proofErr w:type="spellStart"/>
              <w:r w:rsidRPr="00370774">
                <w:rPr>
                  <w:rFonts w:ascii="Calibri" w:hAnsi="Calibri" w:cs="Calibri"/>
                  <w:sz w:val="18"/>
                  <w:szCs w:val="18"/>
                  <w:rPrChange w:id="1187"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188" w:author="michael marcus" w:date="2021-07-27T16:40:00Z">
                    <w:rPr>
                      <w:rFonts w:ascii="Calibri" w:hAnsi="Calibri" w:cs="Calibri"/>
                      <w:sz w:val="20"/>
                      <w:szCs w:val="20"/>
                    </w:rPr>
                  </w:rPrChange>
                </w:rPr>
                <w:t xml:space="preserve"> (dB)</w:t>
              </w:r>
            </w:ins>
          </w:p>
        </w:tc>
        <w:tc>
          <w:tcPr>
            <w:tcW w:w="1890" w:type="dxa"/>
            <w:tcBorders>
              <w:top w:val="nil"/>
              <w:left w:val="nil"/>
              <w:bottom w:val="single" w:sz="4" w:space="0" w:color="auto"/>
              <w:right w:val="single" w:sz="4" w:space="0" w:color="auto"/>
            </w:tcBorders>
            <w:shd w:val="clear" w:color="auto" w:fill="auto"/>
            <w:noWrap/>
            <w:vAlign w:val="center"/>
            <w:hideMark/>
          </w:tcPr>
          <w:p w14:paraId="7E031B9D" w14:textId="77777777" w:rsidR="00826391" w:rsidRPr="00370774" w:rsidRDefault="00826391">
            <w:pPr>
              <w:jc w:val="center"/>
              <w:rPr>
                <w:ins w:id="1189" w:author="michael marcus" w:date="2021-07-27T10:09:00Z"/>
                <w:rFonts w:ascii="Calibri" w:hAnsi="Calibri" w:cs="Calibri"/>
                <w:sz w:val="18"/>
                <w:szCs w:val="18"/>
                <w:rPrChange w:id="1190" w:author="michael marcus" w:date="2021-07-27T16:40:00Z">
                  <w:rPr>
                    <w:ins w:id="1191" w:author="michael marcus" w:date="2021-07-27T10:09:00Z"/>
                    <w:rFonts w:ascii="Calibri" w:hAnsi="Calibri" w:cs="Calibri"/>
                    <w:sz w:val="22"/>
                    <w:szCs w:val="22"/>
                  </w:rPr>
                </w:rPrChange>
              </w:rPr>
            </w:pPr>
            <w:ins w:id="1192" w:author="michael marcus" w:date="2021-07-27T10:09:00Z">
              <w:r w:rsidRPr="00370774">
                <w:rPr>
                  <w:rFonts w:ascii="Calibri" w:hAnsi="Calibri" w:cs="Calibri"/>
                  <w:sz w:val="18"/>
                  <w:szCs w:val="18"/>
                  <w:rPrChange w:id="1193" w:author="michael marcus" w:date="2021-07-27T16:40:00Z">
                    <w:rPr>
                      <w:rFonts w:ascii="Calibri" w:hAnsi="Calibri" w:cs="Calibri"/>
                      <w:sz w:val="22"/>
                      <w:szCs w:val="22"/>
                    </w:rPr>
                  </w:rPrChange>
                </w:rPr>
                <w:t>46.9</w:t>
              </w:r>
            </w:ins>
          </w:p>
        </w:tc>
        <w:tc>
          <w:tcPr>
            <w:tcW w:w="1710" w:type="dxa"/>
            <w:tcBorders>
              <w:top w:val="nil"/>
              <w:left w:val="nil"/>
              <w:bottom w:val="single" w:sz="4" w:space="0" w:color="auto"/>
              <w:right w:val="single" w:sz="4" w:space="0" w:color="auto"/>
            </w:tcBorders>
            <w:shd w:val="clear" w:color="auto" w:fill="auto"/>
            <w:noWrap/>
            <w:vAlign w:val="center"/>
            <w:hideMark/>
          </w:tcPr>
          <w:p w14:paraId="584762AD" w14:textId="77777777" w:rsidR="00826391" w:rsidRPr="00370774" w:rsidRDefault="00826391">
            <w:pPr>
              <w:jc w:val="center"/>
              <w:rPr>
                <w:ins w:id="1194" w:author="michael marcus" w:date="2021-07-27T10:09:00Z"/>
                <w:rFonts w:ascii="Calibri" w:hAnsi="Calibri" w:cs="Calibri"/>
                <w:sz w:val="18"/>
                <w:szCs w:val="18"/>
                <w:rPrChange w:id="1195" w:author="michael marcus" w:date="2021-07-27T16:40:00Z">
                  <w:rPr>
                    <w:ins w:id="1196" w:author="michael marcus" w:date="2021-07-27T10:09:00Z"/>
                    <w:rFonts w:ascii="Calibri" w:hAnsi="Calibri" w:cs="Calibri"/>
                    <w:sz w:val="22"/>
                    <w:szCs w:val="22"/>
                  </w:rPr>
                </w:rPrChange>
              </w:rPr>
            </w:pPr>
            <w:ins w:id="1197" w:author="michael marcus" w:date="2021-07-27T10:09:00Z">
              <w:r w:rsidRPr="00370774">
                <w:rPr>
                  <w:rFonts w:ascii="Calibri" w:hAnsi="Calibri" w:cs="Calibri"/>
                  <w:sz w:val="18"/>
                  <w:szCs w:val="18"/>
                  <w:rPrChange w:id="1198" w:author="michael marcus" w:date="2021-07-27T16:40:00Z">
                    <w:rPr>
                      <w:rFonts w:ascii="Calibri" w:hAnsi="Calibri" w:cs="Calibri"/>
                      <w:sz w:val="22"/>
                      <w:szCs w:val="22"/>
                    </w:rPr>
                  </w:rPrChange>
                </w:rPr>
                <w:t>45.5</w:t>
              </w:r>
            </w:ins>
          </w:p>
        </w:tc>
        <w:tc>
          <w:tcPr>
            <w:tcW w:w="1710" w:type="dxa"/>
            <w:tcBorders>
              <w:top w:val="nil"/>
              <w:left w:val="nil"/>
              <w:bottom w:val="single" w:sz="4" w:space="0" w:color="auto"/>
              <w:right w:val="single" w:sz="4" w:space="0" w:color="auto"/>
            </w:tcBorders>
            <w:shd w:val="clear" w:color="auto" w:fill="auto"/>
            <w:vAlign w:val="center"/>
            <w:hideMark/>
          </w:tcPr>
          <w:p w14:paraId="45A15E70" w14:textId="77777777" w:rsidR="00826391" w:rsidRPr="00370774" w:rsidRDefault="00826391">
            <w:pPr>
              <w:jc w:val="center"/>
              <w:rPr>
                <w:ins w:id="1199" w:author="michael marcus" w:date="2021-07-27T10:09:00Z"/>
                <w:rFonts w:ascii="Calibri" w:hAnsi="Calibri" w:cs="Calibri"/>
                <w:sz w:val="18"/>
                <w:szCs w:val="18"/>
                <w:rPrChange w:id="1200" w:author="michael marcus" w:date="2021-07-27T16:40:00Z">
                  <w:rPr>
                    <w:ins w:id="1201" w:author="michael marcus" w:date="2021-07-27T10:09:00Z"/>
                    <w:rFonts w:ascii="Calibri" w:hAnsi="Calibri" w:cs="Calibri"/>
                    <w:sz w:val="20"/>
                    <w:szCs w:val="20"/>
                  </w:rPr>
                </w:rPrChange>
              </w:rPr>
            </w:pPr>
            <w:ins w:id="1202" w:author="michael marcus" w:date="2021-07-27T10:09:00Z">
              <w:r w:rsidRPr="00370774">
                <w:rPr>
                  <w:rFonts w:ascii="Calibri" w:hAnsi="Calibri" w:cs="Calibri"/>
                  <w:sz w:val="18"/>
                  <w:szCs w:val="18"/>
                  <w:rPrChange w:id="1203" w:author="michael marcus" w:date="2021-07-27T16:40:00Z">
                    <w:rPr>
                      <w:rFonts w:ascii="Calibri" w:hAnsi="Calibri" w:cs="Calibri"/>
                      <w:sz w:val="20"/>
                      <w:szCs w:val="20"/>
                    </w:rPr>
                  </w:rPrChange>
                </w:rPr>
                <w:t>45.7</w:t>
              </w:r>
            </w:ins>
          </w:p>
        </w:tc>
        <w:tc>
          <w:tcPr>
            <w:tcW w:w="1710" w:type="dxa"/>
            <w:tcBorders>
              <w:top w:val="nil"/>
              <w:left w:val="nil"/>
              <w:bottom w:val="single" w:sz="4" w:space="0" w:color="auto"/>
              <w:right w:val="single" w:sz="4" w:space="0" w:color="auto"/>
            </w:tcBorders>
            <w:shd w:val="clear" w:color="auto" w:fill="auto"/>
            <w:vAlign w:val="center"/>
            <w:hideMark/>
          </w:tcPr>
          <w:p w14:paraId="5AB0D57D" w14:textId="77777777" w:rsidR="00826391" w:rsidRPr="00370774" w:rsidRDefault="00826391">
            <w:pPr>
              <w:jc w:val="center"/>
              <w:rPr>
                <w:ins w:id="1204" w:author="michael marcus" w:date="2021-07-27T10:09:00Z"/>
                <w:rFonts w:ascii="Calibri" w:hAnsi="Calibri" w:cs="Calibri"/>
                <w:sz w:val="18"/>
                <w:szCs w:val="18"/>
                <w:rPrChange w:id="1205" w:author="michael marcus" w:date="2021-07-27T16:40:00Z">
                  <w:rPr>
                    <w:ins w:id="1206" w:author="michael marcus" w:date="2021-07-27T10:09:00Z"/>
                    <w:rFonts w:ascii="Calibri" w:hAnsi="Calibri" w:cs="Calibri"/>
                    <w:sz w:val="20"/>
                    <w:szCs w:val="20"/>
                  </w:rPr>
                </w:rPrChange>
              </w:rPr>
            </w:pPr>
            <w:ins w:id="1207" w:author="michael marcus" w:date="2021-07-27T10:09:00Z">
              <w:r w:rsidRPr="00370774">
                <w:rPr>
                  <w:rFonts w:ascii="Calibri" w:hAnsi="Calibri" w:cs="Calibri"/>
                  <w:sz w:val="18"/>
                  <w:szCs w:val="18"/>
                  <w:rPrChange w:id="1208" w:author="michael marcus" w:date="2021-07-27T16:40:00Z">
                    <w:rPr>
                      <w:rFonts w:ascii="Calibri" w:hAnsi="Calibri" w:cs="Calibri"/>
                      <w:sz w:val="20"/>
                      <w:szCs w:val="20"/>
                    </w:rPr>
                  </w:rPrChange>
                </w:rPr>
                <w:t>47.6</w:t>
              </w:r>
            </w:ins>
          </w:p>
        </w:tc>
      </w:tr>
      <w:tr w:rsidR="00370774" w:rsidRPr="00370774" w14:paraId="746A252D" w14:textId="77777777" w:rsidTr="00370774">
        <w:tblPrEx>
          <w:tblW w:w="10350" w:type="dxa"/>
          <w:tblPrExChange w:id="1209" w:author="michael marcus" w:date="2021-07-27T16:41:00Z">
            <w:tblPrEx>
              <w:tblW w:w="14380" w:type="dxa"/>
            </w:tblPrEx>
          </w:tblPrExChange>
        </w:tblPrEx>
        <w:trPr>
          <w:trHeight w:val="300"/>
          <w:ins w:id="1210" w:author="michael marcus" w:date="2021-07-27T10:09:00Z"/>
          <w:trPrChange w:id="1211"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212"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53FC38F4" w14:textId="77777777" w:rsidR="00826391" w:rsidRPr="00370774" w:rsidRDefault="00826391">
            <w:pPr>
              <w:rPr>
                <w:ins w:id="1213" w:author="michael marcus" w:date="2021-07-27T10:09:00Z"/>
                <w:rFonts w:ascii="Calibri" w:hAnsi="Calibri" w:cs="Calibri"/>
                <w:sz w:val="18"/>
                <w:szCs w:val="18"/>
                <w:rPrChange w:id="1214" w:author="michael marcus" w:date="2021-07-27T16:40:00Z">
                  <w:rPr>
                    <w:ins w:id="1215" w:author="michael marcus" w:date="2021-07-27T10:09:00Z"/>
                    <w:rFonts w:ascii="Calibri" w:hAnsi="Calibri" w:cs="Calibri"/>
                    <w:sz w:val="20"/>
                    <w:szCs w:val="20"/>
                  </w:rPr>
                </w:rPrChange>
              </w:rPr>
            </w:pPr>
            <w:ins w:id="1216" w:author="michael marcus" w:date="2021-07-27T10:09:00Z">
              <w:r w:rsidRPr="00370774">
                <w:rPr>
                  <w:rFonts w:ascii="Calibri" w:hAnsi="Calibri" w:cs="Calibri"/>
                  <w:sz w:val="18"/>
                  <w:szCs w:val="18"/>
                  <w:rPrChange w:id="1217" w:author="michael marcus" w:date="2021-07-27T16:40:00Z">
                    <w:rPr>
                      <w:rFonts w:ascii="Calibri" w:hAnsi="Calibri" w:cs="Calibri"/>
                      <w:sz w:val="20"/>
                      <w:szCs w:val="20"/>
                    </w:rPr>
                  </w:rPrChange>
                </w:rPr>
                <w:t xml:space="preserve">Total Losses including Building Entry Loss (P=50%) - Traditional </w:t>
              </w:r>
              <w:proofErr w:type="spellStart"/>
              <w:r w:rsidRPr="00370774">
                <w:rPr>
                  <w:rFonts w:ascii="Calibri" w:hAnsi="Calibri" w:cs="Calibri"/>
                  <w:sz w:val="18"/>
                  <w:szCs w:val="18"/>
                  <w:rPrChange w:id="1218"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219" w:author="michael marcus" w:date="2021-07-27T16:40:00Z">
                    <w:rPr>
                      <w:rFonts w:ascii="Calibri" w:hAnsi="Calibri" w:cs="Calibri"/>
                      <w:sz w:val="20"/>
                      <w:szCs w:val="20"/>
                    </w:rPr>
                  </w:rPrChange>
                </w:rPr>
                <w:t xml:space="preserve"> (dB)</w:t>
              </w:r>
            </w:ins>
          </w:p>
        </w:tc>
        <w:tc>
          <w:tcPr>
            <w:tcW w:w="1890" w:type="dxa"/>
            <w:tcBorders>
              <w:top w:val="nil"/>
              <w:left w:val="nil"/>
              <w:bottom w:val="single" w:sz="4" w:space="0" w:color="auto"/>
              <w:right w:val="single" w:sz="4" w:space="0" w:color="auto"/>
            </w:tcBorders>
            <w:shd w:val="clear" w:color="auto" w:fill="auto"/>
            <w:vAlign w:val="center"/>
            <w:hideMark/>
            <w:tcPrChange w:id="122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E21D152" w14:textId="77777777" w:rsidR="00826391" w:rsidRPr="00370774" w:rsidRDefault="00826391">
            <w:pPr>
              <w:jc w:val="center"/>
              <w:rPr>
                <w:ins w:id="1221" w:author="michael marcus" w:date="2021-07-27T10:09:00Z"/>
                <w:rFonts w:ascii="Calibri" w:hAnsi="Calibri" w:cs="Calibri"/>
                <w:sz w:val="18"/>
                <w:szCs w:val="18"/>
                <w:rPrChange w:id="1222" w:author="michael marcus" w:date="2021-07-27T16:40:00Z">
                  <w:rPr>
                    <w:ins w:id="1223" w:author="michael marcus" w:date="2021-07-27T10:09:00Z"/>
                    <w:rFonts w:ascii="Calibri" w:hAnsi="Calibri" w:cs="Calibri"/>
                    <w:sz w:val="20"/>
                    <w:szCs w:val="20"/>
                  </w:rPr>
                </w:rPrChange>
              </w:rPr>
            </w:pPr>
            <w:ins w:id="1224" w:author="michael marcus" w:date="2021-07-27T10:09:00Z">
              <w:r w:rsidRPr="00370774">
                <w:rPr>
                  <w:rFonts w:ascii="Calibri" w:hAnsi="Calibri" w:cs="Calibri"/>
                  <w:sz w:val="18"/>
                  <w:szCs w:val="18"/>
                  <w:rPrChange w:id="1225" w:author="michael marcus" w:date="2021-07-27T16:40:00Z">
                    <w:rPr>
                      <w:rFonts w:ascii="Calibri" w:hAnsi="Calibri" w:cs="Calibri"/>
                      <w:sz w:val="20"/>
                      <w:szCs w:val="20"/>
                    </w:rPr>
                  </w:rPrChange>
                </w:rPr>
                <w:t>229.1</w:t>
              </w:r>
            </w:ins>
          </w:p>
        </w:tc>
        <w:tc>
          <w:tcPr>
            <w:tcW w:w="1710" w:type="dxa"/>
            <w:tcBorders>
              <w:top w:val="nil"/>
              <w:left w:val="nil"/>
              <w:bottom w:val="single" w:sz="4" w:space="0" w:color="auto"/>
              <w:right w:val="single" w:sz="4" w:space="0" w:color="auto"/>
            </w:tcBorders>
            <w:shd w:val="clear" w:color="auto" w:fill="auto"/>
            <w:vAlign w:val="center"/>
            <w:hideMark/>
            <w:tcPrChange w:id="122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267E0C0" w14:textId="77777777" w:rsidR="00826391" w:rsidRPr="00370774" w:rsidRDefault="00826391">
            <w:pPr>
              <w:jc w:val="center"/>
              <w:rPr>
                <w:ins w:id="1227" w:author="michael marcus" w:date="2021-07-27T10:09:00Z"/>
                <w:rFonts w:ascii="Calibri" w:hAnsi="Calibri" w:cs="Calibri"/>
                <w:sz w:val="18"/>
                <w:szCs w:val="18"/>
                <w:rPrChange w:id="1228" w:author="michael marcus" w:date="2021-07-27T16:40:00Z">
                  <w:rPr>
                    <w:ins w:id="1229" w:author="michael marcus" w:date="2021-07-27T10:09:00Z"/>
                    <w:rFonts w:ascii="Calibri" w:hAnsi="Calibri" w:cs="Calibri"/>
                    <w:sz w:val="20"/>
                    <w:szCs w:val="20"/>
                  </w:rPr>
                </w:rPrChange>
              </w:rPr>
            </w:pPr>
            <w:ins w:id="1230" w:author="michael marcus" w:date="2021-07-27T10:09:00Z">
              <w:r w:rsidRPr="00370774">
                <w:rPr>
                  <w:rFonts w:ascii="Calibri" w:hAnsi="Calibri" w:cs="Calibri"/>
                  <w:sz w:val="18"/>
                  <w:szCs w:val="18"/>
                  <w:rPrChange w:id="1231" w:author="michael marcus" w:date="2021-07-27T16:40:00Z">
                    <w:rPr>
                      <w:rFonts w:ascii="Calibri" w:hAnsi="Calibri" w:cs="Calibri"/>
                      <w:sz w:val="20"/>
                      <w:szCs w:val="20"/>
                    </w:rPr>
                  </w:rPrChange>
                </w:rPr>
                <w:t>230.9</w:t>
              </w:r>
            </w:ins>
          </w:p>
        </w:tc>
        <w:tc>
          <w:tcPr>
            <w:tcW w:w="1710" w:type="dxa"/>
            <w:tcBorders>
              <w:top w:val="nil"/>
              <w:left w:val="nil"/>
              <w:bottom w:val="single" w:sz="4" w:space="0" w:color="auto"/>
              <w:right w:val="single" w:sz="4" w:space="0" w:color="auto"/>
            </w:tcBorders>
            <w:shd w:val="clear" w:color="auto" w:fill="auto"/>
            <w:vAlign w:val="center"/>
            <w:hideMark/>
            <w:tcPrChange w:id="123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625F4CD" w14:textId="77777777" w:rsidR="00826391" w:rsidRPr="00370774" w:rsidRDefault="00826391">
            <w:pPr>
              <w:jc w:val="center"/>
              <w:rPr>
                <w:ins w:id="1233" w:author="michael marcus" w:date="2021-07-27T10:09:00Z"/>
                <w:rFonts w:ascii="Calibri" w:hAnsi="Calibri" w:cs="Calibri"/>
                <w:sz w:val="18"/>
                <w:szCs w:val="18"/>
                <w:rPrChange w:id="1234" w:author="michael marcus" w:date="2021-07-27T16:40:00Z">
                  <w:rPr>
                    <w:ins w:id="1235" w:author="michael marcus" w:date="2021-07-27T10:09:00Z"/>
                    <w:rFonts w:ascii="Calibri" w:hAnsi="Calibri" w:cs="Calibri"/>
                    <w:sz w:val="20"/>
                    <w:szCs w:val="20"/>
                  </w:rPr>
                </w:rPrChange>
              </w:rPr>
            </w:pPr>
            <w:ins w:id="1236" w:author="michael marcus" w:date="2021-07-27T10:09:00Z">
              <w:r w:rsidRPr="00370774">
                <w:rPr>
                  <w:rFonts w:ascii="Calibri" w:hAnsi="Calibri" w:cs="Calibri"/>
                  <w:sz w:val="18"/>
                  <w:szCs w:val="18"/>
                  <w:rPrChange w:id="1237" w:author="michael marcus" w:date="2021-07-27T16:40:00Z">
                    <w:rPr>
                      <w:rFonts w:ascii="Calibri" w:hAnsi="Calibri" w:cs="Calibri"/>
                      <w:sz w:val="20"/>
                      <w:szCs w:val="20"/>
                    </w:rPr>
                  </w:rPrChange>
                </w:rPr>
                <w:t>227.6</w:t>
              </w:r>
            </w:ins>
          </w:p>
        </w:tc>
        <w:tc>
          <w:tcPr>
            <w:tcW w:w="1710" w:type="dxa"/>
            <w:tcBorders>
              <w:top w:val="nil"/>
              <w:left w:val="nil"/>
              <w:bottom w:val="single" w:sz="4" w:space="0" w:color="auto"/>
              <w:right w:val="single" w:sz="4" w:space="0" w:color="auto"/>
            </w:tcBorders>
            <w:shd w:val="clear" w:color="auto" w:fill="auto"/>
            <w:vAlign w:val="center"/>
            <w:hideMark/>
            <w:tcPrChange w:id="1238"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192D2827" w14:textId="77777777" w:rsidR="00826391" w:rsidRPr="00370774" w:rsidRDefault="00826391">
            <w:pPr>
              <w:jc w:val="center"/>
              <w:rPr>
                <w:ins w:id="1239" w:author="michael marcus" w:date="2021-07-27T10:09:00Z"/>
                <w:rFonts w:ascii="Calibri" w:hAnsi="Calibri" w:cs="Calibri"/>
                <w:sz w:val="18"/>
                <w:szCs w:val="18"/>
                <w:rPrChange w:id="1240" w:author="michael marcus" w:date="2021-07-27T16:40:00Z">
                  <w:rPr>
                    <w:ins w:id="1241" w:author="michael marcus" w:date="2021-07-27T10:09:00Z"/>
                    <w:rFonts w:ascii="Calibri" w:hAnsi="Calibri" w:cs="Calibri"/>
                    <w:sz w:val="20"/>
                    <w:szCs w:val="20"/>
                  </w:rPr>
                </w:rPrChange>
              </w:rPr>
            </w:pPr>
            <w:ins w:id="1242" w:author="michael marcus" w:date="2021-07-27T10:09:00Z">
              <w:r w:rsidRPr="00370774">
                <w:rPr>
                  <w:rFonts w:ascii="Calibri" w:hAnsi="Calibri" w:cs="Calibri"/>
                  <w:sz w:val="18"/>
                  <w:szCs w:val="18"/>
                  <w:rPrChange w:id="1243" w:author="michael marcus" w:date="2021-07-27T16:40:00Z">
                    <w:rPr>
                      <w:rFonts w:ascii="Calibri" w:hAnsi="Calibri" w:cs="Calibri"/>
                      <w:sz w:val="20"/>
                      <w:szCs w:val="20"/>
                    </w:rPr>
                  </w:rPrChange>
                </w:rPr>
                <w:t>226.6</w:t>
              </w:r>
            </w:ins>
          </w:p>
        </w:tc>
      </w:tr>
      <w:tr w:rsidR="00370774" w:rsidRPr="00370774" w14:paraId="6BD8875F" w14:textId="77777777" w:rsidTr="00370774">
        <w:tblPrEx>
          <w:tblW w:w="10350" w:type="dxa"/>
          <w:tblPrExChange w:id="1244" w:author="michael marcus" w:date="2021-07-27T16:41:00Z">
            <w:tblPrEx>
              <w:tblW w:w="14380" w:type="dxa"/>
            </w:tblPrEx>
          </w:tblPrExChange>
        </w:tblPrEx>
        <w:trPr>
          <w:trHeight w:val="300"/>
          <w:ins w:id="1245" w:author="michael marcus" w:date="2021-07-27T10:09:00Z"/>
          <w:trPrChange w:id="1246"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24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721145A" w14:textId="77777777" w:rsidR="00826391" w:rsidRPr="00370774" w:rsidRDefault="00826391">
            <w:pPr>
              <w:rPr>
                <w:ins w:id="1248" w:author="michael marcus" w:date="2021-07-27T10:09:00Z"/>
                <w:rFonts w:ascii="Calibri" w:hAnsi="Calibri" w:cs="Calibri"/>
                <w:sz w:val="18"/>
                <w:szCs w:val="18"/>
                <w:rPrChange w:id="1249" w:author="michael marcus" w:date="2021-07-27T16:40:00Z">
                  <w:rPr>
                    <w:ins w:id="1250" w:author="michael marcus" w:date="2021-07-27T10:09:00Z"/>
                    <w:rFonts w:ascii="Calibri" w:hAnsi="Calibri" w:cs="Calibri"/>
                    <w:sz w:val="20"/>
                    <w:szCs w:val="20"/>
                  </w:rPr>
                </w:rPrChange>
              </w:rPr>
            </w:pPr>
            <w:ins w:id="1251" w:author="michael marcus" w:date="2021-07-27T10:09:00Z">
              <w:r w:rsidRPr="00370774">
                <w:rPr>
                  <w:rFonts w:ascii="Calibri" w:hAnsi="Calibri" w:cs="Calibri"/>
                  <w:sz w:val="18"/>
                  <w:szCs w:val="18"/>
                  <w:rPrChange w:id="1252" w:author="michael marcus" w:date="2021-07-27T16:40:00Z">
                    <w:rPr>
                      <w:rFonts w:ascii="Calibri" w:hAnsi="Calibri" w:cs="Calibri"/>
                      <w:sz w:val="20"/>
                      <w:szCs w:val="20"/>
                    </w:rPr>
                  </w:rPrChange>
                </w:rPr>
                <w:t xml:space="preserve">Total losses including Building Entry Loss (P=50%) - Thermally Efficient </w:t>
              </w:r>
              <w:proofErr w:type="spellStart"/>
              <w:r w:rsidRPr="00370774">
                <w:rPr>
                  <w:rFonts w:ascii="Calibri" w:hAnsi="Calibri" w:cs="Calibri"/>
                  <w:sz w:val="18"/>
                  <w:szCs w:val="18"/>
                  <w:rPrChange w:id="1253"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254" w:author="michael marcus" w:date="2021-07-27T16:40:00Z">
                    <w:rPr>
                      <w:rFonts w:ascii="Calibri" w:hAnsi="Calibri" w:cs="Calibri"/>
                      <w:sz w:val="20"/>
                      <w:szCs w:val="20"/>
                    </w:rPr>
                  </w:rPrChange>
                </w:rPr>
                <w:t xml:space="preserve"> (dB)</w:t>
              </w:r>
            </w:ins>
          </w:p>
        </w:tc>
        <w:tc>
          <w:tcPr>
            <w:tcW w:w="1890" w:type="dxa"/>
            <w:tcBorders>
              <w:top w:val="nil"/>
              <w:left w:val="nil"/>
              <w:bottom w:val="single" w:sz="4" w:space="0" w:color="auto"/>
              <w:right w:val="single" w:sz="4" w:space="0" w:color="auto"/>
            </w:tcBorders>
            <w:shd w:val="clear" w:color="auto" w:fill="auto"/>
            <w:vAlign w:val="center"/>
            <w:hideMark/>
            <w:tcPrChange w:id="1255"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3B1694D7" w14:textId="77777777" w:rsidR="00826391" w:rsidRPr="00370774" w:rsidRDefault="00826391">
            <w:pPr>
              <w:jc w:val="center"/>
              <w:rPr>
                <w:ins w:id="1256" w:author="michael marcus" w:date="2021-07-27T10:09:00Z"/>
                <w:rFonts w:ascii="Calibri" w:hAnsi="Calibri" w:cs="Calibri"/>
                <w:sz w:val="18"/>
                <w:szCs w:val="18"/>
                <w:rPrChange w:id="1257" w:author="michael marcus" w:date="2021-07-27T16:40:00Z">
                  <w:rPr>
                    <w:ins w:id="1258" w:author="michael marcus" w:date="2021-07-27T10:09:00Z"/>
                    <w:rFonts w:ascii="Calibri" w:hAnsi="Calibri" w:cs="Calibri"/>
                    <w:sz w:val="20"/>
                    <w:szCs w:val="20"/>
                  </w:rPr>
                </w:rPrChange>
              </w:rPr>
            </w:pPr>
            <w:ins w:id="1259" w:author="michael marcus" w:date="2021-07-27T10:09:00Z">
              <w:r w:rsidRPr="00370774">
                <w:rPr>
                  <w:rFonts w:ascii="Calibri" w:hAnsi="Calibri" w:cs="Calibri"/>
                  <w:sz w:val="18"/>
                  <w:szCs w:val="18"/>
                  <w:rPrChange w:id="1260" w:author="michael marcus" w:date="2021-07-27T16:40:00Z">
                    <w:rPr>
                      <w:rFonts w:ascii="Calibri" w:hAnsi="Calibri" w:cs="Calibri"/>
                      <w:sz w:val="20"/>
                      <w:szCs w:val="20"/>
                    </w:rPr>
                  </w:rPrChange>
                </w:rPr>
                <w:t>249.7</w:t>
              </w:r>
            </w:ins>
          </w:p>
        </w:tc>
        <w:tc>
          <w:tcPr>
            <w:tcW w:w="1710" w:type="dxa"/>
            <w:tcBorders>
              <w:top w:val="nil"/>
              <w:left w:val="nil"/>
              <w:bottom w:val="single" w:sz="4" w:space="0" w:color="auto"/>
              <w:right w:val="single" w:sz="4" w:space="0" w:color="auto"/>
            </w:tcBorders>
            <w:shd w:val="clear" w:color="auto" w:fill="auto"/>
            <w:vAlign w:val="center"/>
            <w:hideMark/>
            <w:tcPrChange w:id="126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C58D545" w14:textId="77777777" w:rsidR="00826391" w:rsidRPr="00370774" w:rsidRDefault="00826391">
            <w:pPr>
              <w:jc w:val="center"/>
              <w:rPr>
                <w:ins w:id="1262" w:author="michael marcus" w:date="2021-07-27T10:09:00Z"/>
                <w:rFonts w:ascii="Calibri" w:hAnsi="Calibri" w:cs="Calibri"/>
                <w:sz w:val="18"/>
                <w:szCs w:val="18"/>
                <w:rPrChange w:id="1263" w:author="michael marcus" w:date="2021-07-27T16:40:00Z">
                  <w:rPr>
                    <w:ins w:id="1264" w:author="michael marcus" w:date="2021-07-27T10:09:00Z"/>
                    <w:rFonts w:ascii="Calibri" w:hAnsi="Calibri" w:cs="Calibri"/>
                    <w:sz w:val="20"/>
                    <w:szCs w:val="20"/>
                  </w:rPr>
                </w:rPrChange>
              </w:rPr>
            </w:pPr>
            <w:ins w:id="1265" w:author="michael marcus" w:date="2021-07-27T10:09:00Z">
              <w:r w:rsidRPr="00370774">
                <w:rPr>
                  <w:rFonts w:ascii="Calibri" w:hAnsi="Calibri" w:cs="Calibri"/>
                  <w:sz w:val="18"/>
                  <w:szCs w:val="18"/>
                  <w:rPrChange w:id="1266" w:author="michael marcus" w:date="2021-07-27T16:40:00Z">
                    <w:rPr>
                      <w:rFonts w:ascii="Calibri" w:hAnsi="Calibri" w:cs="Calibri"/>
                      <w:sz w:val="20"/>
                      <w:szCs w:val="20"/>
                    </w:rPr>
                  </w:rPrChange>
                </w:rPr>
                <w:t>251.4</w:t>
              </w:r>
            </w:ins>
          </w:p>
        </w:tc>
        <w:tc>
          <w:tcPr>
            <w:tcW w:w="1710" w:type="dxa"/>
            <w:tcBorders>
              <w:top w:val="nil"/>
              <w:left w:val="nil"/>
              <w:bottom w:val="single" w:sz="4" w:space="0" w:color="auto"/>
              <w:right w:val="single" w:sz="4" w:space="0" w:color="auto"/>
            </w:tcBorders>
            <w:shd w:val="clear" w:color="auto" w:fill="auto"/>
            <w:vAlign w:val="center"/>
            <w:hideMark/>
            <w:tcPrChange w:id="126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6FA97C0" w14:textId="77777777" w:rsidR="00826391" w:rsidRPr="00370774" w:rsidRDefault="00826391">
            <w:pPr>
              <w:jc w:val="center"/>
              <w:rPr>
                <w:ins w:id="1268" w:author="michael marcus" w:date="2021-07-27T10:09:00Z"/>
                <w:rFonts w:ascii="Calibri" w:hAnsi="Calibri" w:cs="Calibri"/>
                <w:sz w:val="18"/>
                <w:szCs w:val="18"/>
                <w:rPrChange w:id="1269" w:author="michael marcus" w:date="2021-07-27T16:40:00Z">
                  <w:rPr>
                    <w:ins w:id="1270" w:author="michael marcus" w:date="2021-07-27T10:09:00Z"/>
                    <w:rFonts w:ascii="Calibri" w:hAnsi="Calibri" w:cs="Calibri"/>
                    <w:sz w:val="20"/>
                    <w:szCs w:val="20"/>
                  </w:rPr>
                </w:rPrChange>
              </w:rPr>
            </w:pPr>
            <w:ins w:id="1271" w:author="michael marcus" w:date="2021-07-27T10:09:00Z">
              <w:r w:rsidRPr="00370774">
                <w:rPr>
                  <w:rFonts w:ascii="Calibri" w:hAnsi="Calibri" w:cs="Calibri"/>
                  <w:sz w:val="18"/>
                  <w:szCs w:val="18"/>
                  <w:rPrChange w:id="1272" w:author="michael marcus" w:date="2021-07-27T16:40:00Z">
                    <w:rPr>
                      <w:rFonts w:ascii="Calibri" w:hAnsi="Calibri" w:cs="Calibri"/>
                      <w:sz w:val="20"/>
                      <w:szCs w:val="20"/>
                    </w:rPr>
                  </w:rPrChange>
                </w:rPr>
                <w:t>248.2</w:t>
              </w:r>
            </w:ins>
          </w:p>
        </w:tc>
        <w:tc>
          <w:tcPr>
            <w:tcW w:w="1710" w:type="dxa"/>
            <w:tcBorders>
              <w:top w:val="nil"/>
              <w:left w:val="nil"/>
              <w:bottom w:val="single" w:sz="4" w:space="0" w:color="auto"/>
              <w:right w:val="single" w:sz="4" w:space="0" w:color="auto"/>
            </w:tcBorders>
            <w:shd w:val="clear" w:color="auto" w:fill="auto"/>
            <w:vAlign w:val="center"/>
            <w:hideMark/>
            <w:tcPrChange w:id="1273"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69C78F0" w14:textId="77777777" w:rsidR="00826391" w:rsidRPr="00370774" w:rsidRDefault="00826391">
            <w:pPr>
              <w:jc w:val="center"/>
              <w:rPr>
                <w:ins w:id="1274" w:author="michael marcus" w:date="2021-07-27T10:09:00Z"/>
                <w:rFonts w:ascii="Calibri" w:hAnsi="Calibri" w:cs="Calibri"/>
                <w:sz w:val="18"/>
                <w:szCs w:val="18"/>
                <w:rPrChange w:id="1275" w:author="michael marcus" w:date="2021-07-27T16:40:00Z">
                  <w:rPr>
                    <w:ins w:id="1276" w:author="michael marcus" w:date="2021-07-27T10:09:00Z"/>
                    <w:rFonts w:ascii="Calibri" w:hAnsi="Calibri" w:cs="Calibri"/>
                    <w:sz w:val="20"/>
                    <w:szCs w:val="20"/>
                  </w:rPr>
                </w:rPrChange>
              </w:rPr>
            </w:pPr>
            <w:ins w:id="1277" w:author="michael marcus" w:date="2021-07-27T10:09:00Z">
              <w:r w:rsidRPr="00370774">
                <w:rPr>
                  <w:rFonts w:ascii="Calibri" w:hAnsi="Calibri" w:cs="Calibri"/>
                  <w:sz w:val="18"/>
                  <w:szCs w:val="18"/>
                  <w:rPrChange w:id="1278" w:author="michael marcus" w:date="2021-07-27T16:40:00Z">
                    <w:rPr>
                      <w:rFonts w:ascii="Calibri" w:hAnsi="Calibri" w:cs="Calibri"/>
                      <w:sz w:val="20"/>
                      <w:szCs w:val="20"/>
                    </w:rPr>
                  </w:rPrChange>
                </w:rPr>
                <w:t>247.2</w:t>
              </w:r>
            </w:ins>
          </w:p>
        </w:tc>
      </w:tr>
      <w:tr w:rsidR="00F9372B" w:rsidRPr="00370774" w14:paraId="6FAF2021" w14:textId="77777777" w:rsidTr="008156CA">
        <w:trPr>
          <w:trHeight w:val="320"/>
          <w:ins w:id="1279" w:author="michael marcus" w:date="2021-07-27T10:0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46F2E7B0" w14:textId="470E1628" w:rsidR="00F9372B" w:rsidRPr="00370774" w:rsidRDefault="00F9372B">
            <w:pPr>
              <w:rPr>
                <w:ins w:id="1280" w:author="michael marcus" w:date="2021-07-27T10:09:00Z"/>
                <w:rFonts w:ascii="Calibri" w:hAnsi="Calibri" w:cs="Calibri"/>
                <w:sz w:val="18"/>
                <w:szCs w:val="18"/>
                <w:rPrChange w:id="1281" w:author="michael marcus" w:date="2021-07-27T16:40:00Z">
                  <w:rPr>
                    <w:ins w:id="1282" w:author="michael marcus" w:date="2021-07-27T10:09:00Z"/>
                    <w:rFonts w:ascii="Calibri" w:hAnsi="Calibri" w:cs="Calibri"/>
                    <w:sz w:val="22"/>
                    <w:szCs w:val="22"/>
                  </w:rPr>
                </w:rPrChange>
              </w:rPr>
              <w:pPrChange w:id="1283" w:author="USA" w:date="2021-07-29T06:57:00Z">
                <w:pPr>
                  <w:jc w:val="center"/>
                </w:pPr>
              </w:pPrChange>
            </w:pPr>
            <w:ins w:id="1284" w:author="michael marcus" w:date="2021-07-27T10:09:00Z">
              <w:r w:rsidRPr="00370774">
                <w:rPr>
                  <w:rFonts w:ascii="Calibri" w:hAnsi="Calibri" w:cs="Calibri"/>
                  <w:sz w:val="18"/>
                  <w:szCs w:val="18"/>
                  <w:rPrChange w:id="1285" w:author="michael marcus" w:date="2021-07-27T16:40:00Z">
                    <w:rPr>
                      <w:rFonts w:ascii="Calibri" w:hAnsi="Calibri" w:cs="Calibri"/>
                      <w:sz w:val="22"/>
                      <w:szCs w:val="22"/>
                    </w:rPr>
                  </w:rPrChange>
                </w:rPr>
                <w:t>Calculations</w:t>
              </w:r>
            </w:ins>
          </w:p>
        </w:tc>
      </w:tr>
      <w:tr w:rsidR="00F9372B" w:rsidRPr="00370774" w14:paraId="1EB899E3" w14:textId="77777777" w:rsidTr="00895820">
        <w:trPr>
          <w:trHeight w:val="320"/>
          <w:ins w:id="1286" w:author="michael marcus" w:date="2021-07-27T10:0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5F06B0C7" w14:textId="1EAC89AA" w:rsidR="00F9372B" w:rsidRPr="00370774" w:rsidRDefault="00F9372B">
            <w:pPr>
              <w:rPr>
                <w:ins w:id="1287" w:author="michael marcus" w:date="2021-07-27T10:09:00Z"/>
                <w:rFonts w:ascii="Calibri" w:hAnsi="Calibri" w:cs="Calibri"/>
                <w:sz w:val="18"/>
                <w:szCs w:val="18"/>
                <w:rPrChange w:id="1288" w:author="michael marcus" w:date="2021-07-27T16:40:00Z">
                  <w:rPr>
                    <w:ins w:id="1289" w:author="michael marcus" w:date="2021-07-27T10:09:00Z"/>
                    <w:rFonts w:ascii="Calibri" w:hAnsi="Calibri" w:cs="Calibri"/>
                    <w:sz w:val="22"/>
                    <w:szCs w:val="22"/>
                  </w:rPr>
                </w:rPrChange>
              </w:rPr>
              <w:pPrChange w:id="1290" w:author="USA" w:date="2021-07-29T06:57:00Z">
                <w:pPr>
                  <w:jc w:val="center"/>
                </w:pPr>
              </w:pPrChange>
            </w:pPr>
            <w:ins w:id="1291" w:author="michael marcus" w:date="2021-07-27T10:09:00Z">
              <w:r w:rsidRPr="00370774">
                <w:rPr>
                  <w:rFonts w:ascii="Calibri" w:hAnsi="Calibri" w:cs="Calibri"/>
                  <w:sz w:val="18"/>
                  <w:szCs w:val="18"/>
                  <w:rPrChange w:id="1292" w:author="michael marcus" w:date="2021-07-27T16:40:00Z">
                    <w:rPr>
                      <w:rFonts w:ascii="Calibri" w:hAnsi="Calibri" w:cs="Calibri"/>
                      <w:sz w:val="22"/>
                      <w:szCs w:val="22"/>
                    </w:rPr>
                  </w:rPrChange>
                </w:rPr>
                <w:t>Traditional Buildings</w:t>
              </w:r>
            </w:ins>
          </w:p>
        </w:tc>
      </w:tr>
      <w:tr w:rsidR="00370774" w:rsidRPr="00370774" w14:paraId="507E36DD" w14:textId="77777777" w:rsidTr="00370774">
        <w:tblPrEx>
          <w:tblW w:w="10350" w:type="dxa"/>
          <w:tblPrExChange w:id="1293" w:author="michael marcus" w:date="2021-07-27T16:41:00Z">
            <w:tblPrEx>
              <w:tblW w:w="14380" w:type="dxa"/>
            </w:tblPrEx>
          </w:tblPrExChange>
        </w:tblPrEx>
        <w:trPr>
          <w:trHeight w:val="300"/>
          <w:ins w:id="1294" w:author="michael marcus" w:date="2021-07-27T10:09:00Z"/>
          <w:trPrChange w:id="129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29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AF459E8" w14:textId="77777777" w:rsidR="00826391" w:rsidRPr="00370774" w:rsidRDefault="00826391">
            <w:pPr>
              <w:rPr>
                <w:ins w:id="1297" w:author="michael marcus" w:date="2021-07-27T10:09:00Z"/>
                <w:rFonts w:ascii="Calibri" w:hAnsi="Calibri" w:cs="Calibri"/>
                <w:sz w:val="18"/>
                <w:szCs w:val="18"/>
                <w:rPrChange w:id="1298" w:author="michael marcus" w:date="2021-07-27T16:40:00Z">
                  <w:rPr>
                    <w:ins w:id="1299" w:author="michael marcus" w:date="2021-07-27T10:09:00Z"/>
                    <w:rFonts w:ascii="Calibri" w:hAnsi="Calibri" w:cs="Calibri"/>
                    <w:sz w:val="20"/>
                    <w:szCs w:val="20"/>
                  </w:rPr>
                </w:rPrChange>
              </w:rPr>
            </w:pPr>
            <w:ins w:id="1300" w:author="michael marcus" w:date="2021-07-27T10:09:00Z">
              <w:r w:rsidRPr="00370774">
                <w:rPr>
                  <w:rFonts w:ascii="Calibri" w:hAnsi="Calibri" w:cs="Calibri"/>
                  <w:sz w:val="18"/>
                  <w:szCs w:val="18"/>
                  <w:rPrChange w:id="1301" w:author="michael marcus" w:date="2021-07-27T16:40:00Z">
                    <w:rPr>
                      <w:rFonts w:ascii="Calibri" w:hAnsi="Calibri" w:cs="Calibri"/>
                      <w:sz w:val="20"/>
                      <w:szCs w:val="20"/>
                    </w:rPr>
                  </w:rPrChange>
                </w:rPr>
                <w:t xml:space="preserve">Single Interferer level at EESS Sensor dB(W/MHz) for Traditional </w:t>
              </w:r>
              <w:proofErr w:type="spellStart"/>
              <w:r w:rsidRPr="00370774">
                <w:rPr>
                  <w:rFonts w:ascii="Calibri" w:hAnsi="Calibri" w:cs="Calibri"/>
                  <w:sz w:val="18"/>
                  <w:szCs w:val="18"/>
                  <w:rPrChange w:id="1302" w:author="michael marcus" w:date="2021-07-27T16:40:00Z">
                    <w:rPr>
                      <w:rFonts w:ascii="Calibri" w:hAnsi="Calibri" w:cs="Calibri"/>
                      <w:sz w:val="20"/>
                      <w:szCs w:val="20"/>
                    </w:rPr>
                  </w:rPrChange>
                </w:rPr>
                <w:t>Bldgs</w:t>
              </w:r>
              <w:proofErr w:type="spellEnd"/>
            </w:ins>
          </w:p>
        </w:tc>
        <w:tc>
          <w:tcPr>
            <w:tcW w:w="1890" w:type="dxa"/>
            <w:tcBorders>
              <w:top w:val="nil"/>
              <w:left w:val="nil"/>
              <w:bottom w:val="single" w:sz="4" w:space="0" w:color="auto"/>
              <w:right w:val="single" w:sz="4" w:space="0" w:color="auto"/>
            </w:tcBorders>
            <w:shd w:val="clear" w:color="auto" w:fill="auto"/>
            <w:vAlign w:val="center"/>
            <w:hideMark/>
            <w:tcPrChange w:id="130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B29D4D9" w14:textId="77777777" w:rsidR="00826391" w:rsidRPr="00370774" w:rsidRDefault="00826391">
            <w:pPr>
              <w:jc w:val="center"/>
              <w:rPr>
                <w:ins w:id="1304" w:author="michael marcus" w:date="2021-07-27T10:09:00Z"/>
                <w:rFonts w:ascii="Calibri" w:hAnsi="Calibri" w:cs="Calibri"/>
                <w:sz w:val="18"/>
                <w:szCs w:val="18"/>
                <w:rPrChange w:id="1305" w:author="michael marcus" w:date="2021-07-27T16:40:00Z">
                  <w:rPr>
                    <w:ins w:id="1306" w:author="michael marcus" w:date="2021-07-27T10:09:00Z"/>
                    <w:rFonts w:ascii="Calibri" w:hAnsi="Calibri" w:cs="Calibri"/>
                    <w:sz w:val="20"/>
                    <w:szCs w:val="20"/>
                  </w:rPr>
                </w:rPrChange>
              </w:rPr>
            </w:pPr>
            <w:ins w:id="1307" w:author="michael marcus" w:date="2021-07-27T10:09:00Z">
              <w:r w:rsidRPr="00370774">
                <w:rPr>
                  <w:rFonts w:ascii="Calibri" w:hAnsi="Calibri" w:cs="Calibri"/>
                  <w:sz w:val="18"/>
                  <w:szCs w:val="18"/>
                  <w:rPrChange w:id="1308" w:author="michael marcus" w:date="2021-07-27T16:40:00Z">
                    <w:rPr>
                      <w:rFonts w:ascii="Calibri" w:hAnsi="Calibri" w:cs="Calibri"/>
                      <w:sz w:val="20"/>
                      <w:szCs w:val="20"/>
                    </w:rPr>
                  </w:rPrChange>
                </w:rPr>
                <w:t>-249.4</w:t>
              </w:r>
            </w:ins>
          </w:p>
        </w:tc>
        <w:tc>
          <w:tcPr>
            <w:tcW w:w="1710" w:type="dxa"/>
            <w:tcBorders>
              <w:top w:val="nil"/>
              <w:left w:val="nil"/>
              <w:bottom w:val="single" w:sz="4" w:space="0" w:color="auto"/>
              <w:right w:val="single" w:sz="4" w:space="0" w:color="auto"/>
            </w:tcBorders>
            <w:shd w:val="clear" w:color="auto" w:fill="auto"/>
            <w:vAlign w:val="center"/>
            <w:hideMark/>
            <w:tcPrChange w:id="130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ED7722F" w14:textId="77777777" w:rsidR="00826391" w:rsidRPr="00370774" w:rsidRDefault="00826391">
            <w:pPr>
              <w:jc w:val="center"/>
              <w:rPr>
                <w:ins w:id="1310" w:author="michael marcus" w:date="2021-07-27T10:09:00Z"/>
                <w:rFonts w:ascii="Calibri" w:hAnsi="Calibri" w:cs="Calibri"/>
                <w:sz w:val="18"/>
                <w:szCs w:val="18"/>
                <w:rPrChange w:id="1311" w:author="michael marcus" w:date="2021-07-27T16:40:00Z">
                  <w:rPr>
                    <w:ins w:id="1312" w:author="michael marcus" w:date="2021-07-27T10:09:00Z"/>
                    <w:rFonts w:ascii="Calibri" w:hAnsi="Calibri" w:cs="Calibri"/>
                    <w:sz w:val="20"/>
                    <w:szCs w:val="20"/>
                  </w:rPr>
                </w:rPrChange>
              </w:rPr>
            </w:pPr>
            <w:ins w:id="1313" w:author="michael marcus" w:date="2021-07-27T10:09:00Z">
              <w:r w:rsidRPr="00370774">
                <w:rPr>
                  <w:rFonts w:ascii="Calibri" w:hAnsi="Calibri" w:cs="Calibri"/>
                  <w:sz w:val="18"/>
                  <w:szCs w:val="18"/>
                  <w:rPrChange w:id="1314" w:author="michael marcus" w:date="2021-07-27T16:40:00Z">
                    <w:rPr>
                      <w:rFonts w:ascii="Calibri" w:hAnsi="Calibri" w:cs="Calibri"/>
                      <w:sz w:val="20"/>
                      <w:szCs w:val="20"/>
                    </w:rPr>
                  </w:rPrChange>
                </w:rPr>
                <w:t>-242.4</w:t>
              </w:r>
            </w:ins>
          </w:p>
        </w:tc>
        <w:tc>
          <w:tcPr>
            <w:tcW w:w="1710" w:type="dxa"/>
            <w:tcBorders>
              <w:top w:val="nil"/>
              <w:left w:val="nil"/>
              <w:bottom w:val="single" w:sz="4" w:space="0" w:color="auto"/>
              <w:right w:val="single" w:sz="4" w:space="0" w:color="auto"/>
            </w:tcBorders>
            <w:shd w:val="clear" w:color="auto" w:fill="auto"/>
            <w:vAlign w:val="center"/>
            <w:hideMark/>
            <w:tcPrChange w:id="131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A443788" w14:textId="77777777" w:rsidR="00826391" w:rsidRPr="00370774" w:rsidRDefault="00826391">
            <w:pPr>
              <w:jc w:val="center"/>
              <w:rPr>
                <w:ins w:id="1316" w:author="michael marcus" w:date="2021-07-27T10:09:00Z"/>
                <w:rFonts w:ascii="Calibri" w:hAnsi="Calibri" w:cs="Calibri"/>
                <w:sz w:val="18"/>
                <w:szCs w:val="18"/>
                <w:rPrChange w:id="1317" w:author="michael marcus" w:date="2021-07-27T16:40:00Z">
                  <w:rPr>
                    <w:ins w:id="1318" w:author="michael marcus" w:date="2021-07-27T10:09:00Z"/>
                    <w:rFonts w:ascii="Calibri" w:hAnsi="Calibri" w:cs="Calibri"/>
                    <w:sz w:val="20"/>
                    <w:szCs w:val="20"/>
                  </w:rPr>
                </w:rPrChange>
              </w:rPr>
            </w:pPr>
            <w:ins w:id="1319" w:author="michael marcus" w:date="2021-07-27T10:09:00Z">
              <w:r w:rsidRPr="00370774">
                <w:rPr>
                  <w:rFonts w:ascii="Calibri" w:hAnsi="Calibri" w:cs="Calibri"/>
                  <w:sz w:val="18"/>
                  <w:szCs w:val="18"/>
                  <w:rPrChange w:id="1320" w:author="michael marcus" w:date="2021-07-27T16:40:00Z">
                    <w:rPr>
                      <w:rFonts w:ascii="Calibri" w:hAnsi="Calibri" w:cs="Calibri"/>
                      <w:sz w:val="20"/>
                      <w:szCs w:val="20"/>
                    </w:rPr>
                  </w:rPrChange>
                </w:rPr>
                <w:t>-250.5</w:t>
              </w:r>
            </w:ins>
          </w:p>
        </w:tc>
        <w:tc>
          <w:tcPr>
            <w:tcW w:w="1710" w:type="dxa"/>
            <w:tcBorders>
              <w:top w:val="nil"/>
              <w:left w:val="nil"/>
              <w:bottom w:val="single" w:sz="4" w:space="0" w:color="auto"/>
              <w:right w:val="single" w:sz="4" w:space="0" w:color="auto"/>
            </w:tcBorders>
            <w:shd w:val="clear" w:color="auto" w:fill="auto"/>
            <w:vAlign w:val="center"/>
            <w:hideMark/>
            <w:tcPrChange w:id="1321"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6136108" w14:textId="77777777" w:rsidR="00826391" w:rsidRPr="00370774" w:rsidRDefault="00826391">
            <w:pPr>
              <w:jc w:val="center"/>
              <w:rPr>
                <w:ins w:id="1322" w:author="michael marcus" w:date="2021-07-27T10:09:00Z"/>
                <w:rFonts w:ascii="Calibri" w:hAnsi="Calibri" w:cs="Calibri"/>
                <w:sz w:val="18"/>
                <w:szCs w:val="18"/>
                <w:rPrChange w:id="1323" w:author="michael marcus" w:date="2021-07-27T16:40:00Z">
                  <w:rPr>
                    <w:ins w:id="1324" w:author="michael marcus" w:date="2021-07-27T10:09:00Z"/>
                    <w:rFonts w:ascii="Calibri" w:hAnsi="Calibri" w:cs="Calibri"/>
                    <w:sz w:val="20"/>
                    <w:szCs w:val="20"/>
                  </w:rPr>
                </w:rPrChange>
              </w:rPr>
            </w:pPr>
            <w:ins w:id="1325" w:author="michael marcus" w:date="2021-07-27T10:09:00Z">
              <w:r w:rsidRPr="00370774">
                <w:rPr>
                  <w:rFonts w:ascii="Calibri" w:hAnsi="Calibri" w:cs="Calibri"/>
                  <w:sz w:val="18"/>
                  <w:szCs w:val="18"/>
                  <w:rPrChange w:id="1326" w:author="michael marcus" w:date="2021-07-27T16:40:00Z">
                    <w:rPr>
                      <w:rFonts w:ascii="Calibri" w:hAnsi="Calibri" w:cs="Calibri"/>
                      <w:sz w:val="20"/>
                      <w:szCs w:val="20"/>
                    </w:rPr>
                  </w:rPrChange>
                </w:rPr>
                <w:t>-235.4</w:t>
              </w:r>
            </w:ins>
          </w:p>
        </w:tc>
      </w:tr>
      <w:tr w:rsidR="00370774" w:rsidRPr="00370774" w14:paraId="7FE144F9" w14:textId="77777777" w:rsidTr="00370774">
        <w:tblPrEx>
          <w:tblW w:w="10350" w:type="dxa"/>
          <w:tblPrExChange w:id="1327" w:author="michael marcus" w:date="2021-07-27T16:41:00Z">
            <w:tblPrEx>
              <w:tblW w:w="14380" w:type="dxa"/>
            </w:tblPrEx>
          </w:tblPrExChange>
        </w:tblPrEx>
        <w:trPr>
          <w:trHeight w:val="600"/>
          <w:ins w:id="1328" w:author="michael marcus" w:date="2021-07-27T10:09:00Z"/>
          <w:trPrChange w:id="1329"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33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50B96A7" w14:textId="77777777" w:rsidR="00826391" w:rsidRPr="00370774" w:rsidRDefault="00826391">
            <w:pPr>
              <w:rPr>
                <w:ins w:id="1331" w:author="michael marcus" w:date="2021-07-27T10:09:00Z"/>
                <w:rFonts w:ascii="Calibri" w:hAnsi="Calibri" w:cs="Calibri"/>
                <w:sz w:val="18"/>
                <w:szCs w:val="18"/>
                <w:rPrChange w:id="1332" w:author="michael marcus" w:date="2021-07-27T16:40:00Z">
                  <w:rPr>
                    <w:ins w:id="1333" w:author="michael marcus" w:date="2021-07-27T10:09:00Z"/>
                    <w:rFonts w:ascii="Calibri" w:hAnsi="Calibri" w:cs="Calibri"/>
                    <w:sz w:val="20"/>
                    <w:szCs w:val="20"/>
                  </w:rPr>
                </w:rPrChange>
              </w:rPr>
            </w:pPr>
            <w:ins w:id="1334" w:author="michael marcus" w:date="2021-07-27T10:09:00Z">
              <w:r w:rsidRPr="00370774">
                <w:rPr>
                  <w:rFonts w:ascii="Calibri" w:hAnsi="Calibri" w:cs="Calibri"/>
                  <w:sz w:val="18"/>
                  <w:szCs w:val="18"/>
                  <w:rPrChange w:id="1335" w:author="michael marcus" w:date="2021-07-27T16:40:00Z">
                    <w:rPr>
                      <w:rFonts w:ascii="Calibri" w:hAnsi="Calibri" w:cs="Calibri"/>
                      <w:sz w:val="20"/>
                      <w:szCs w:val="20"/>
                    </w:rPr>
                  </w:rPrChange>
                </w:rPr>
                <w:t>Adjust received Power from 1 MHz bandwidth to EESS  200 MHz bandwidth dB(W/200 MHz)</w:t>
              </w:r>
            </w:ins>
          </w:p>
        </w:tc>
        <w:tc>
          <w:tcPr>
            <w:tcW w:w="1890" w:type="dxa"/>
            <w:tcBorders>
              <w:top w:val="nil"/>
              <w:left w:val="nil"/>
              <w:bottom w:val="single" w:sz="4" w:space="0" w:color="auto"/>
              <w:right w:val="single" w:sz="4" w:space="0" w:color="auto"/>
            </w:tcBorders>
            <w:shd w:val="clear" w:color="auto" w:fill="auto"/>
            <w:vAlign w:val="center"/>
            <w:hideMark/>
            <w:tcPrChange w:id="1336"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89F3A63" w14:textId="77777777" w:rsidR="00826391" w:rsidRPr="00370774" w:rsidRDefault="00826391">
            <w:pPr>
              <w:jc w:val="center"/>
              <w:rPr>
                <w:ins w:id="1337" w:author="michael marcus" w:date="2021-07-27T10:09:00Z"/>
                <w:rFonts w:ascii="Calibri" w:hAnsi="Calibri" w:cs="Calibri"/>
                <w:sz w:val="18"/>
                <w:szCs w:val="18"/>
                <w:rPrChange w:id="1338" w:author="michael marcus" w:date="2021-07-27T16:40:00Z">
                  <w:rPr>
                    <w:ins w:id="1339" w:author="michael marcus" w:date="2021-07-27T10:09:00Z"/>
                    <w:rFonts w:ascii="Calibri" w:hAnsi="Calibri" w:cs="Calibri"/>
                    <w:sz w:val="20"/>
                    <w:szCs w:val="20"/>
                  </w:rPr>
                </w:rPrChange>
              </w:rPr>
            </w:pPr>
            <w:ins w:id="1340" w:author="michael marcus" w:date="2021-07-27T10:09:00Z">
              <w:r w:rsidRPr="00370774">
                <w:rPr>
                  <w:rFonts w:ascii="Calibri" w:hAnsi="Calibri" w:cs="Calibri"/>
                  <w:sz w:val="18"/>
                  <w:szCs w:val="18"/>
                  <w:rPrChange w:id="1341" w:author="michael marcus" w:date="2021-07-27T16:40:00Z">
                    <w:rPr>
                      <w:rFonts w:ascii="Calibri" w:hAnsi="Calibri" w:cs="Calibri"/>
                      <w:sz w:val="20"/>
                      <w:szCs w:val="20"/>
                    </w:rPr>
                  </w:rPrChange>
                </w:rPr>
                <w:t>-226.4</w:t>
              </w:r>
            </w:ins>
          </w:p>
        </w:tc>
        <w:tc>
          <w:tcPr>
            <w:tcW w:w="1710" w:type="dxa"/>
            <w:tcBorders>
              <w:top w:val="nil"/>
              <w:left w:val="nil"/>
              <w:bottom w:val="single" w:sz="4" w:space="0" w:color="auto"/>
              <w:right w:val="single" w:sz="4" w:space="0" w:color="auto"/>
            </w:tcBorders>
            <w:shd w:val="clear" w:color="auto" w:fill="auto"/>
            <w:vAlign w:val="center"/>
            <w:hideMark/>
            <w:tcPrChange w:id="134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F8FF13D" w14:textId="77777777" w:rsidR="00826391" w:rsidRPr="00370774" w:rsidRDefault="00826391">
            <w:pPr>
              <w:jc w:val="center"/>
              <w:rPr>
                <w:ins w:id="1343" w:author="michael marcus" w:date="2021-07-27T10:09:00Z"/>
                <w:rFonts w:ascii="Calibri" w:hAnsi="Calibri" w:cs="Calibri"/>
                <w:sz w:val="18"/>
                <w:szCs w:val="18"/>
                <w:rPrChange w:id="1344" w:author="michael marcus" w:date="2021-07-27T16:40:00Z">
                  <w:rPr>
                    <w:ins w:id="1345" w:author="michael marcus" w:date="2021-07-27T10:09:00Z"/>
                    <w:rFonts w:ascii="Calibri" w:hAnsi="Calibri" w:cs="Calibri"/>
                    <w:sz w:val="20"/>
                    <w:szCs w:val="20"/>
                  </w:rPr>
                </w:rPrChange>
              </w:rPr>
            </w:pPr>
            <w:ins w:id="1346" w:author="michael marcus" w:date="2021-07-27T10:09:00Z">
              <w:r w:rsidRPr="00370774">
                <w:rPr>
                  <w:rFonts w:ascii="Calibri" w:hAnsi="Calibri" w:cs="Calibri"/>
                  <w:sz w:val="18"/>
                  <w:szCs w:val="18"/>
                  <w:rPrChange w:id="1347" w:author="michael marcus" w:date="2021-07-27T16:40:00Z">
                    <w:rPr>
                      <w:rFonts w:ascii="Calibri" w:hAnsi="Calibri" w:cs="Calibri"/>
                      <w:sz w:val="20"/>
                      <w:szCs w:val="20"/>
                    </w:rPr>
                  </w:rPrChange>
                </w:rPr>
                <w:t>-219.4</w:t>
              </w:r>
            </w:ins>
          </w:p>
        </w:tc>
        <w:tc>
          <w:tcPr>
            <w:tcW w:w="1710" w:type="dxa"/>
            <w:tcBorders>
              <w:top w:val="nil"/>
              <w:left w:val="nil"/>
              <w:bottom w:val="single" w:sz="4" w:space="0" w:color="auto"/>
              <w:right w:val="single" w:sz="4" w:space="0" w:color="auto"/>
            </w:tcBorders>
            <w:shd w:val="clear" w:color="auto" w:fill="auto"/>
            <w:vAlign w:val="center"/>
            <w:hideMark/>
            <w:tcPrChange w:id="1348"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0265BA6" w14:textId="77777777" w:rsidR="00826391" w:rsidRPr="00370774" w:rsidRDefault="00826391">
            <w:pPr>
              <w:jc w:val="center"/>
              <w:rPr>
                <w:ins w:id="1349" w:author="michael marcus" w:date="2021-07-27T10:09:00Z"/>
                <w:rFonts w:ascii="Calibri" w:hAnsi="Calibri" w:cs="Calibri"/>
                <w:sz w:val="18"/>
                <w:szCs w:val="18"/>
                <w:rPrChange w:id="1350" w:author="michael marcus" w:date="2021-07-27T16:40:00Z">
                  <w:rPr>
                    <w:ins w:id="1351" w:author="michael marcus" w:date="2021-07-27T10:09:00Z"/>
                    <w:rFonts w:ascii="Calibri" w:hAnsi="Calibri" w:cs="Calibri"/>
                    <w:sz w:val="20"/>
                    <w:szCs w:val="20"/>
                  </w:rPr>
                </w:rPrChange>
              </w:rPr>
            </w:pPr>
            <w:ins w:id="1352" w:author="michael marcus" w:date="2021-07-27T10:09:00Z">
              <w:r w:rsidRPr="00370774">
                <w:rPr>
                  <w:rFonts w:ascii="Calibri" w:hAnsi="Calibri" w:cs="Calibri"/>
                  <w:sz w:val="18"/>
                  <w:szCs w:val="18"/>
                  <w:rPrChange w:id="1353" w:author="michael marcus" w:date="2021-07-27T16:40:00Z">
                    <w:rPr>
                      <w:rFonts w:ascii="Calibri" w:hAnsi="Calibri" w:cs="Calibri"/>
                      <w:sz w:val="20"/>
                      <w:szCs w:val="20"/>
                    </w:rPr>
                  </w:rPrChange>
                </w:rPr>
                <w:t>-227.5</w:t>
              </w:r>
            </w:ins>
          </w:p>
        </w:tc>
        <w:tc>
          <w:tcPr>
            <w:tcW w:w="1710" w:type="dxa"/>
            <w:tcBorders>
              <w:top w:val="nil"/>
              <w:left w:val="nil"/>
              <w:bottom w:val="single" w:sz="4" w:space="0" w:color="auto"/>
              <w:right w:val="single" w:sz="4" w:space="0" w:color="auto"/>
            </w:tcBorders>
            <w:shd w:val="clear" w:color="auto" w:fill="auto"/>
            <w:vAlign w:val="center"/>
            <w:hideMark/>
            <w:tcPrChange w:id="1354"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7A96A267" w14:textId="77777777" w:rsidR="00826391" w:rsidRPr="00370774" w:rsidRDefault="00826391">
            <w:pPr>
              <w:jc w:val="center"/>
              <w:rPr>
                <w:ins w:id="1355" w:author="michael marcus" w:date="2021-07-27T10:09:00Z"/>
                <w:rFonts w:ascii="Calibri" w:hAnsi="Calibri" w:cs="Calibri"/>
                <w:sz w:val="18"/>
                <w:szCs w:val="18"/>
                <w:rPrChange w:id="1356" w:author="michael marcus" w:date="2021-07-27T16:40:00Z">
                  <w:rPr>
                    <w:ins w:id="1357" w:author="michael marcus" w:date="2021-07-27T10:09:00Z"/>
                    <w:rFonts w:ascii="Calibri" w:hAnsi="Calibri" w:cs="Calibri"/>
                    <w:sz w:val="20"/>
                    <w:szCs w:val="20"/>
                  </w:rPr>
                </w:rPrChange>
              </w:rPr>
            </w:pPr>
            <w:ins w:id="1358" w:author="michael marcus" w:date="2021-07-27T10:09:00Z">
              <w:r w:rsidRPr="00370774">
                <w:rPr>
                  <w:rFonts w:ascii="Calibri" w:hAnsi="Calibri" w:cs="Calibri"/>
                  <w:sz w:val="18"/>
                  <w:szCs w:val="18"/>
                  <w:rPrChange w:id="1359" w:author="michael marcus" w:date="2021-07-27T16:40:00Z">
                    <w:rPr>
                      <w:rFonts w:ascii="Calibri" w:hAnsi="Calibri" w:cs="Calibri"/>
                      <w:sz w:val="20"/>
                      <w:szCs w:val="20"/>
                    </w:rPr>
                  </w:rPrChange>
                </w:rPr>
                <w:t>-212.4</w:t>
              </w:r>
            </w:ins>
          </w:p>
        </w:tc>
      </w:tr>
      <w:tr w:rsidR="00370774" w:rsidRPr="00370774" w14:paraId="5D0F64A1" w14:textId="77777777" w:rsidTr="00370774">
        <w:tblPrEx>
          <w:tblW w:w="10350" w:type="dxa"/>
          <w:tblPrExChange w:id="1360" w:author="michael marcus" w:date="2021-07-27T16:41:00Z">
            <w:tblPrEx>
              <w:tblW w:w="14380" w:type="dxa"/>
            </w:tblPrEx>
          </w:tblPrExChange>
        </w:tblPrEx>
        <w:trPr>
          <w:trHeight w:val="300"/>
          <w:ins w:id="1361" w:author="michael marcus" w:date="2021-07-27T10:09:00Z"/>
          <w:trPrChange w:id="1362"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36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01FF288" w14:textId="77777777" w:rsidR="00826391" w:rsidRPr="00370774" w:rsidRDefault="00826391">
            <w:pPr>
              <w:rPr>
                <w:ins w:id="1364" w:author="michael marcus" w:date="2021-07-27T10:09:00Z"/>
                <w:rFonts w:ascii="Calibri" w:hAnsi="Calibri" w:cs="Calibri"/>
                <w:sz w:val="18"/>
                <w:szCs w:val="18"/>
                <w:rPrChange w:id="1365" w:author="michael marcus" w:date="2021-07-27T16:40:00Z">
                  <w:rPr>
                    <w:ins w:id="1366" w:author="michael marcus" w:date="2021-07-27T10:09:00Z"/>
                    <w:rFonts w:ascii="Calibri" w:hAnsi="Calibri" w:cs="Calibri"/>
                    <w:sz w:val="20"/>
                    <w:szCs w:val="20"/>
                  </w:rPr>
                </w:rPrChange>
              </w:rPr>
            </w:pPr>
            <w:ins w:id="1367" w:author="michael marcus" w:date="2021-07-27T10:09:00Z">
              <w:r w:rsidRPr="00370774">
                <w:rPr>
                  <w:rFonts w:ascii="Calibri" w:hAnsi="Calibri" w:cs="Calibri"/>
                  <w:sz w:val="18"/>
                  <w:szCs w:val="18"/>
                  <w:rPrChange w:id="1368" w:author="michael marcus" w:date="2021-07-27T16:40:00Z">
                    <w:rPr>
                      <w:rFonts w:ascii="Calibri" w:hAnsi="Calibri" w:cs="Calibri"/>
                      <w:sz w:val="20"/>
                      <w:szCs w:val="20"/>
                    </w:rPr>
                  </w:rPrChange>
                </w:rPr>
                <w:t xml:space="preserve">Margin for Traditional </w:t>
              </w:r>
              <w:proofErr w:type="spellStart"/>
              <w:r w:rsidRPr="00370774">
                <w:rPr>
                  <w:rFonts w:ascii="Calibri" w:hAnsi="Calibri" w:cs="Calibri"/>
                  <w:sz w:val="18"/>
                  <w:szCs w:val="18"/>
                  <w:rPrChange w:id="1369"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370" w:author="michael marcus" w:date="2021-07-27T16:40:00Z">
                    <w:rPr>
                      <w:rFonts w:ascii="Calibri" w:hAnsi="Calibri" w:cs="Calibri"/>
                      <w:sz w:val="20"/>
                      <w:szCs w:val="20"/>
                    </w:rPr>
                  </w:rPrChange>
                </w:rPr>
                <w:t xml:space="preserve"> (dB)</w:t>
              </w:r>
            </w:ins>
          </w:p>
        </w:tc>
        <w:tc>
          <w:tcPr>
            <w:tcW w:w="1890" w:type="dxa"/>
            <w:tcBorders>
              <w:top w:val="nil"/>
              <w:left w:val="nil"/>
              <w:bottom w:val="single" w:sz="4" w:space="0" w:color="auto"/>
              <w:right w:val="single" w:sz="4" w:space="0" w:color="auto"/>
            </w:tcBorders>
            <w:shd w:val="clear" w:color="auto" w:fill="auto"/>
            <w:vAlign w:val="center"/>
            <w:hideMark/>
            <w:tcPrChange w:id="1371"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4A7F870" w14:textId="77777777" w:rsidR="00826391" w:rsidRPr="00370774" w:rsidRDefault="00826391">
            <w:pPr>
              <w:jc w:val="center"/>
              <w:rPr>
                <w:ins w:id="1372" w:author="michael marcus" w:date="2021-07-27T10:09:00Z"/>
                <w:rFonts w:ascii="Calibri" w:hAnsi="Calibri" w:cs="Calibri"/>
                <w:sz w:val="18"/>
                <w:szCs w:val="18"/>
                <w:rPrChange w:id="1373" w:author="michael marcus" w:date="2021-07-27T16:40:00Z">
                  <w:rPr>
                    <w:ins w:id="1374" w:author="michael marcus" w:date="2021-07-27T10:09:00Z"/>
                    <w:rFonts w:ascii="Calibri" w:hAnsi="Calibri" w:cs="Calibri"/>
                    <w:sz w:val="20"/>
                    <w:szCs w:val="20"/>
                  </w:rPr>
                </w:rPrChange>
              </w:rPr>
            </w:pPr>
            <w:ins w:id="1375" w:author="michael marcus" w:date="2021-07-27T10:09:00Z">
              <w:r w:rsidRPr="00370774">
                <w:rPr>
                  <w:rFonts w:ascii="Calibri" w:hAnsi="Calibri" w:cs="Calibri"/>
                  <w:sz w:val="18"/>
                  <w:szCs w:val="18"/>
                  <w:rPrChange w:id="1376" w:author="michael marcus" w:date="2021-07-27T16:40:00Z">
                    <w:rPr>
                      <w:rFonts w:ascii="Calibri" w:hAnsi="Calibri" w:cs="Calibri"/>
                      <w:sz w:val="20"/>
                      <w:szCs w:val="20"/>
                    </w:rPr>
                  </w:rPrChange>
                </w:rPr>
                <w:t>60.4</w:t>
              </w:r>
            </w:ins>
          </w:p>
        </w:tc>
        <w:tc>
          <w:tcPr>
            <w:tcW w:w="1710" w:type="dxa"/>
            <w:tcBorders>
              <w:top w:val="nil"/>
              <w:left w:val="nil"/>
              <w:bottom w:val="single" w:sz="4" w:space="0" w:color="auto"/>
              <w:right w:val="single" w:sz="4" w:space="0" w:color="auto"/>
            </w:tcBorders>
            <w:shd w:val="clear" w:color="auto" w:fill="auto"/>
            <w:vAlign w:val="center"/>
            <w:hideMark/>
            <w:tcPrChange w:id="1377"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AF2C0E6" w14:textId="77777777" w:rsidR="00826391" w:rsidRPr="00370774" w:rsidRDefault="00826391">
            <w:pPr>
              <w:jc w:val="center"/>
              <w:rPr>
                <w:ins w:id="1378" w:author="michael marcus" w:date="2021-07-27T10:09:00Z"/>
                <w:rFonts w:ascii="Calibri" w:hAnsi="Calibri" w:cs="Calibri"/>
                <w:sz w:val="18"/>
                <w:szCs w:val="18"/>
                <w:rPrChange w:id="1379" w:author="michael marcus" w:date="2021-07-27T16:40:00Z">
                  <w:rPr>
                    <w:ins w:id="1380" w:author="michael marcus" w:date="2021-07-27T10:09:00Z"/>
                    <w:rFonts w:ascii="Calibri" w:hAnsi="Calibri" w:cs="Calibri"/>
                    <w:sz w:val="20"/>
                    <w:szCs w:val="20"/>
                  </w:rPr>
                </w:rPrChange>
              </w:rPr>
            </w:pPr>
            <w:ins w:id="1381" w:author="michael marcus" w:date="2021-07-27T10:09:00Z">
              <w:r w:rsidRPr="00370774">
                <w:rPr>
                  <w:rFonts w:ascii="Calibri" w:hAnsi="Calibri" w:cs="Calibri"/>
                  <w:sz w:val="18"/>
                  <w:szCs w:val="18"/>
                  <w:rPrChange w:id="1382" w:author="michael marcus" w:date="2021-07-27T16:40:00Z">
                    <w:rPr>
                      <w:rFonts w:ascii="Calibri" w:hAnsi="Calibri" w:cs="Calibri"/>
                      <w:sz w:val="20"/>
                      <w:szCs w:val="20"/>
                    </w:rPr>
                  </w:rPrChange>
                </w:rPr>
                <w:t>53.4</w:t>
              </w:r>
            </w:ins>
          </w:p>
        </w:tc>
        <w:tc>
          <w:tcPr>
            <w:tcW w:w="1710" w:type="dxa"/>
            <w:tcBorders>
              <w:top w:val="nil"/>
              <w:left w:val="nil"/>
              <w:bottom w:val="single" w:sz="4" w:space="0" w:color="auto"/>
              <w:right w:val="single" w:sz="4" w:space="0" w:color="auto"/>
            </w:tcBorders>
            <w:shd w:val="clear" w:color="auto" w:fill="auto"/>
            <w:vAlign w:val="center"/>
            <w:hideMark/>
            <w:tcPrChange w:id="138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DDF021B" w14:textId="77777777" w:rsidR="00826391" w:rsidRPr="00370774" w:rsidRDefault="00826391">
            <w:pPr>
              <w:jc w:val="center"/>
              <w:rPr>
                <w:ins w:id="1384" w:author="michael marcus" w:date="2021-07-27T10:09:00Z"/>
                <w:rFonts w:ascii="Calibri" w:hAnsi="Calibri" w:cs="Calibri"/>
                <w:sz w:val="18"/>
                <w:szCs w:val="18"/>
                <w:rPrChange w:id="1385" w:author="michael marcus" w:date="2021-07-27T16:40:00Z">
                  <w:rPr>
                    <w:ins w:id="1386" w:author="michael marcus" w:date="2021-07-27T10:09:00Z"/>
                    <w:rFonts w:ascii="Calibri" w:hAnsi="Calibri" w:cs="Calibri"/>
                    <w:sz w:val="20"/>
                    <w:szCs w:val="20"/>
                  </w:rPr>
                </w:rPrChange>
              </w:rPr>
            </w:pPr>
            <w:ins w:id="1387" w:author="michael marcus" w:date="2021-07-27T10:09:00Z">
              <w:r w:rsidRPr="00370774">
                <w:rPr>
                  <w:rFonts w:ascii="Calibri" w:hAnsi="Calibri" w:cs="Calibri"/>
                  <w:sz w:val="18"/>
                  <w:szCs w:val="18"/>
                  <w:rPrChange w:id="1388" w:author="michael marcus" w:date="2021-07-27T16:40:00Z">
                    <w:rPr>
                      <w:rFonts w:ascii="Calibri" w:hAnsi="Calibri" w:cs="Calibri"/>
                      <w:sz w:val="20"/>
                      <w:szCs w:val="20"/>
                    </w:rPr>
                  </w:rPrChange>
                </w:rPr>
                <w:t>61.5</w:t>
              </w:r>
            </w:ins>
          </w:p>
        </w:tc>
        <w:tc>
          <w:tcPr>
            <w:tcW w:w="1710" w:type="dxa"/>
            <w:tcBorders>
              <w:top w:val="nil"/>
              <w:left w:val="nil"/>
              <w:bottom w:val="single" w:sz="4" w:space="0" w:color="auto"/>
              <w:right w:val="single" w:sz="4" w:space="0" w:color="auto"/>
            </w:tcBorders>
            <w:shd w:val="clear" w:color="auto" w:fill="auto"/>
            <w:vAlign w:val="center"/>
            <w:hideMark/>
            <w:tcPrChange w:id="1389"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1F60BBC0" w14:textId="77777777" w:rsidR="00826391" w:rsidRPr="00370774" w:rsidRDefault="00826391">
            <w:pPr>
              <w:jc w:val="center"/>
              <w:rPr>
                <w:ins w:id="1390" w:author="michael marcus" w:date="2021-07-27T10:09:00Z"/>
                <w:rFonts w:ascii="Calibri" w:hAnsi="Calibri" w:cs="Calibri"/>
                <w:sz w:val="18"/>
                <w:szCs w:val="18"/>
                <w:rPrChange w:id="1391" w:author="michael marcus" w:date="2021-07-27T16:40:00Z">
                  <w:rPr>
                    <w:ins w:id="1392" w:author="michael marcus" w:date="2021-07-27T10:09:00Z"/>
                    <w:rFonts w:ascii="Calibri" w:hAnsi="Calibri" w:cs="Calibri"/>
                    <w:sz w:val="20"/>
                    <w:szCs w:val="20"/>
                  </w:rPr>
                </w:rPrChange>
              </w:rPr>
            </w:pPr>
            <w:ins w:id="1393" w:author="michael marcus" w:date="2021-07-27T10:09:00Z">
              <w:r w:rsidRPr="00370774">
                <w:rPr>
                  <w:rFonts w:ascii="Calibri" w:hAnsi="Calibri" w:cs="Calibri"/>
                  <w:sz w:val="18"/>
                  <w:szCs w:val="18"/>
                  <w:rPrChange w:id="1394" w:author="michael marcus" w:date="2021-07-27T16:40:00Z">
                    <w:rPr>
                      <w:rFonts w:ascii="Calibri" w:hAnsi="Calibri" w:cs="Calibri"/>
                      <w:sz w:val="20"/>
                      <w:szCs w:val="20"/>
                    </w:rPr>
                  </w:rPrChange>
                </w:rPr>
                <w:t>46.4</w:t>
              </w:r>
            </w:ins>
          </w:p>
        </w:tc>
      </w:tr>
      <w:tr w:rsidR="00370774" w:rsidRPr="00370774" w14:paraId="11414E80" w14:textId="77777777" w:rsidTr="00370774">
        <w:tblPrEx>
          <w:tblW w:w="10350" w:type="dxa"/>
          <w:tblPrExChange w:id="1395" w:author="michael marcus" w:date="2021-07-27T16:41:00Z">
            <w:tblPrEx>
              <w:tblW w:w="14380" w:type="dxa"/>
            </w:tblPrEx>
          </w:tblPrExChange>
        </w:tblPrEx>
        <w:trPr>
          <w:trHeight w:val="600"/>
          <w:ins w:id="1396" w:author="michael marcus" w:date="2021-07-27T10:09:00Z"/>
          <w:trPrChange w:id="1397"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398"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329450F3" w14:textId="04A69505" w:rsidR="00826391" w:rsidRPr="00370774" w:rsidRDefault="00826391">
            <w:pPr>
              <w:rPr>
                <w:ins w:id="1399" w:author="michael marcus" w:date="2021-07-27T10:09:00Z"/>
                <w:rFonts w:ascii="Calibri" w:hAnsi="Calibri" w:cs="Calibri"/>
                <w:sz w:val="18"/>
                <w:szCs w:val="18"/>
                <w:rPrChange w:id="1400" w:author="michael marcus" w:date="2021-07-27T16:40:00Z">
                  <w:rPr>
                    <w:ins w:id="1401" w:author="michael marcus" w:date="2021-07-27T10:09:00Z"/>
                    <w:rFonts w:ascii="Calibri" w:hAnsi="Calibri" w:cs="Calibri"/>
                    <w:sz w:val="20"/>
                    <w:szCs w:val="20"/>
                  </w:rPr>
                </w:rPrChange>
              </w:rPr>
            </w:pPr>
            <w:ins w:id="1402" w:author="michael marcus" w:date="2021-07-27T10:09:00Z">
              <w:r w:rsidRPr="00370774">
                <w:rPr>
                  <w:rFonts w:ascii="Calibri" w:hAnsi="Calibri" w:cs="Calibri"/>
                  <w:sz w:val="18"/>
                  <w:szCs w:val="18"/>
                  <w:rPrChange w:id="1403" w:author="michael marcus" w:date="2021-07-27T16:40:00Z">
                    <w:rPr>
                      <w:rFonts w:ascii="Calibri" w:hAnsi="Calibri" w:cs="Calibri"/>
                      <w:sz w:val="20"/>
                      <w:szCs w:val="20"/>
                    </w:rPr>
                  </w:rPrChange>
                </w:rPr>
                <w:t xml:space="preserve">Number of Devices for Traditional </w:t>
              </w:r>
              <w:proofErr w:type="spellStart"/>
              <w:r w:rsidRPr="00370774">
                <w:rPr>
                  <w:rFonts w:ascii="Calibri" w:hAnsi="Calibri" w:cs="Calibri"/>
                  <w:sz w:val="18"/>
                  <w:szCs w:val="18"/>
                  <w:rPrChange w:id="1404"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405" w:author="michael marcus" w:date="2021-07-27T16:40:00Z">
                    <w:rPr>
                      <w:rFonts w:ascii="Calibri" w:hAnsi="Calibri" w:cs="Calibri"/>
                      <w:sz w:val="20"/>
                      <w:szCs w:val="20"/>
                    </w:rPr>
                  </w:rPrChange>
                </w:rPr>
                <w:t xml:space="preserve"> </w:t>
              </w:r>
              <w:del w:id="1406" w:author="USA" w:date="2021-07-29T06:45:00Z">
                <w:r w:rsidRPr="00370774" w:rsidDel="005C26AE">
                  <w:rPr>
                    <w:rFonts w:ascii="Calibri" w:hAnsi="Calibri" w:cs="Calibri"/>
                    <w:sz w:val="18"/>
                    <w:szCs w:val="18"/>
                    <w:rPrChange w:id="1407" w:author="michael marcus" w:date="2021-07-27T16:40:00Z">
                      <w:rPr>
                        <w:rFonts w:ascii="Calibri" w:hAnsi="Calibri" w:cs="Calibri"/>
                        <w:sz w:val="20"/>
                        <w:szCs w:val="20"/>
                      </w:rPr>
                    </w:rPrChange>
                  </w:rPr>
                  <w:delText xml:space="preserve">(dB) </w:delText>
                </w:r>
              </w:del>
              <w:r w:rsidRPr="00370774">
                <w:rPr>
                  <w:rFonts w:ascii="Calibri" w:hAnsi="Calibri" w:cs="Calibri"/>
                  <w:sz w:val="18"/>
                  <w:szCs w:val="18"/>
                  <w:rPrChange w:id="1408" w:author="michael marcus" w:date="2021-07-27T16:40:00Z">
                    <w:rPr>
                      <w:rFonts w:ascii="Calibri" w:hAnsi="Calibri" w:cs="Calibri"/>
                      <w:sz w:val="20"/>
                      <w:szCs w:val="20"/>
                    </w:rPr>
                  </w:rPrChange>
                </w:rPr>
                <w:t>BEFORE exceeding EESS protection criteria in Reference Bandwidth</w:t>
              </w:r>
            </w:ins>
          </w:p>
        </w:tc>
        <w:tc>
          <w:tcPr>
            <w:tcW w:w="1890" w:type="dxa"/>
            <w:tcBorders>
              <w:top w:val="nil"/>
              <w:left w:val="nil"/>
              <w:bottom w:val="single" w:sz="4" w:space="0" w:color="auto"/>
              <w:right w:val="single" w:sz="4" w:space="0" w:color="auto"/>
            </w:tcBorders>
            <w:shd w:val="clear" w:color="auto" w:fill="auto"/>
            <w:vAlign w:val="center"/>
            <w:hideMark/>
            <w:tcPrChange w:id="140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EF259A8" w14:textId="77777777" w:rsidR="00826391" w:rsidRPr="00370774" w:rsidRDefault="00826391">
            <w:pPr>
              <w:jc w:val="center"/>
              <w:rPr>
                <w:ins w:id="1410" w:author="michael marcus" w:date="2021-07-27T10:09:00Z"/>
                <w:rFonts w:ascii="Calibri" w:hAnsi="Calibri" w:cs="Calibri"/>
                <w:sz w:val="18"/>
                <w:szCs w:val="18"/>
                <w:rPrChange w:id="1411" w:author="michael marcus" w:date="2021-07-27T16:40:00Z">
                  <w:rPr>
                    <w:ins w:id="1412" w:author="michael marcus" w:date="2021-07-27T10:09:00Z"/>
                    <w:rFonts w:ascii="Calibri" w:hAnsi="Calibri" w:cs="Calibri"/>
                    <w:sz w:val="20"/>
                    <w:szCs w:val="20"/>
                  </w:rPr>
                </w:rPrChange>
              </w:rPr>
            </w:pPr>
            <w:ins w:id="1413" w:author="michael marcus" w:date="2021-07-27T10:09:00Z">
              <w:r w:rsidRPr="00370774">
                <w:rPr>
                  <w:rFonts w:ascii="Calibri" w:hAnsi="Calibri" w:cs="Calibri"/>
                  <w:sz w:val="18"/>
                  <w:szCs w:val="18"/>
                  <w:rPrChange w:id="1414" w:author="michael marcus" w:date="2021-07-27T16:40:00Z">
                    <w:rPr>
                      <w:rFonts w:ascii="Calibri" w:hAnsi="Calibri" w:cs="Calibri"/>
                      <w:sz w:val="20"/>
                      <w:szCs w:val="20"/>
                    </w:rPr>
                  </w:rPrChange>
                </w:rPr>
                <w:t>1093135</w:t>
              </w:r>
            </w:ins>
          </w:p>
        </w:tc>
        <w:tc>
          <w:tcPr>
            <w:tcW w:w="1710" w:type="dxa"/>
            <w:tcBorders>
              <w:top w:val="nil"/>
              <w:left w:val="nil"/>
              <w:bottom w:val="single" w:sz="4" w:space="0" w:color="auto"/>
              <w:right w:val="single" w:sz="4" w:space="0" w:color="auto"/>
            </w:tcBorders>
            <w:shd w:val="clear" w:color="auto" w:fill="auto"/>
            <w:vAlign w:val="center"/>
            <w:hideMark/>
            <w:tcPrChange w:id="141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32668B00" w14:textId="77777777" w:rsidR="00826391" w:rsidRPr="00370774" w:rsidRDefault="00826391">
            <w:pPr>
              <w:jc w:val="center"/>
              <w:rPr>
                <w:ins w:id="1416" w:author="michael marcus" w:date="2021-07-27T10:09:00Z"/>
                <w:rFonts w:ascii="Calibri" w:hAnsi="Calibri" w:cs="Calibri"/>
                <w:sz w:val="18"/>
                <w:szCs w:val="18"/>
                <w:rPrChange w:id="1417" w:author="michael marcus" w:date="2021-07-27T16:40:00Z">
                  <w:rPr>
                    <w:ins w:id="1418" w:author="michael marcus" w:date="2021-07-27T10:09:00Z"/>
                    <w:rFonts w:ascii="Calibri" w:hAnsi="Calibri" w:cs="Calibri"/>
                    <w:sz w:val="20"/>
                    <w:szCs w:val="20"/>
                  </w:rPr>
                </w:rPrChange>
              </w:rPr>
            </w:pPr>
            <w:ins w:id="1419" w:author="michael marcus" w:date="2021-07-27T10:09:00Z">
              <w:r w:rsidRPr="00370774">
                <w:rPr>
                  <w:rFonts w:ascii="Calibri" w:hAnsi="Calibri" w:cs="Calibri"/>
                  <w:sz w:val="18"/>
                  <w:szCs w:val="18"/>
                  <w:rPrChange w:id="1420" w:author="michael marcus" w:date="2021-07-27T16:40:00Z">
                    <w:rPr>
                      <w:rFonts w:ascii="Calibri" w:hAnsi="Calibri" w:cs="Calibri"/>
                      <w:sz w:val="20"/>
                      <w:szCs w:val="20"/>
                    </w:rPr>
                  </w:rPrChange>
                </w:rPr>
                <w:t>219548</w:t>
              </w:r>
            </w:ins>
          </w:p>
        </w:tc>
        <w:tc>
          <w:tcPr>
            <w:tcW w:w="1710" w:type="dxa"/>
            <w:tcBorders>
              <w:top w:val="nil"/>
              <w:left w:val="nil"/>
              <w:bottom w:val="single" w:sz="4" w:space="0" w:color="auto"/>
              <w:right w:val="single" w:sz="4" w:space="0" w:color="auto"/>
            </w:tcBorders>
            <w:shd w:val="clear" w:color="auto" w:fill="auto"/>
            <w:vAlign w:val="center"/>
            <w:hideMark/>
            <w:tcPrChange w:id="142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22EF5A57" w14:textId="77777777" w:rsidR="00826391" w:rsidRPr="00370774" w:rsidRDefault="00826391">
            <w:pPr>
              <w:jc w:val="center"/>
              <w:rPr>
                <w:ins w:id="1422" w:author="michael marcus" w:date="2021-07-27T10:09:00Z"/>
                <w:rFonts w:ascii="Calibri" w:hAnsi="Calibri" w:cs="Calibri"/>
                <w:sz w:val="18"/>
                <w:szCs w:val="18"/>
                <w:rPrChange w:id="1423" w:author="michael marcus" w:date="2021-07-27T16:40:00Z">
                  <w:rPr>
                    <w:ins w:id="1424" w:author="michael marcus" w:date="2021-07-27T10:09:00Z"/>
                    <w:rFonts w:ascii="Calibri" w:hAnsi="Calibri" w:cs="Calibri"/>
                    <w:sz w:val="20"/>
                    <w:szCs w:val="20"/>
                  </w:rPr>
                </w:rPrChange>
              </w:rPr>
            </w:pPr>
            <w:ins w:id="1425" w:author="michael marcus" w:date="2021-07-27T10:09:00Z">
              <w:r w:rsidRPr="00370774">
                <w:rPr>
                  <w:rFonts w:ascii="Calibri" w:hAnsi="Calibri" w:cs="Calibri"/>
                  <w:sz w:val="18"/>
                  <w:szCs w:val="18"/>
                  <w:rPrChange w:id="1426" w:author="michael marcus" w:date="2021-07-27T16:40:00Z">
                    <w:rPr>
                      <w:rFonts w:ascii="Calibri" w:hAnsi="Calibri" w:cs="Calibri"/>
                      <w:sz w:val="20"/>
                      <w:szCs w:val="20"/>
                    </w:rPr>
                  </w:rPrChange>
                </w:rPr>
                <w:t>1403597</w:t>
              </w:r>
            </w:ins>
          </w:p>
        </w:tc>
        <w:tc>
          <w:tcPr>
            <w:tcW w:w="1710" w:type="dxa"/>
            <w:tcBorders>
              <w:top w:val="nil"/>
              <w:left w:val="nil"/>
              <w:bottom w:val="single" w:sz="4" w:space="0" w:color="auto"/>
              <w:right w:val="single" w:sz="4" w:space="0" w:color="auto"/>
            </w:tcBorders>
            <w:shd w:val="clear" w:color="auto" w:fill="auto"/>
            <w:vAlign w:val="center"/>
            <w:hideMark/>
            <w:tcPrChange w:id="142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53697F31" w14:textId="77777777" w:rsidR="00826391" w:rsidRPr="00370774" w:rsidRDefault="00826391">
            <w:pPr>
              <w:jc w:val="center"/>
              <w:rPr>
                <w:ins w:id="1428" w:author="michael marcus" w:date="2021-07-27T10:09:00Z"/>
                <w:rFonts w:ascii="Calibri" w:hAnsi="Calibri" w:cs="Calibri"/>
                <w:sz w:val="18"/>
                <w:szCs w:val="18"/>
                <w:rPrChange w:id="1429" w:author="michael marcus" w:date="2021-07-27T16:40:00Z">
                  <w:rPr>
                    <w:ins w:id="1430" w:author="michael marcus" w:date="2021-07-27T10:09:00Z"/>
                    <w:rFonts w:ascii="Calibri" w:hAnsi="Calibri" w:cs="Calibri"/>
                    <w:sz w:val="20"/>
                    <w:szCs w:val="20"/>
                  </w:rPr>
                </w:rPrChange>
              </w:rPr>
            </w:pPr>
            <w:ins w:id="1431" w:author="michael marcus" w:date="2021-07-27T10:09:00Z">
              <w:r w:rsidRPr="00370774">
                <w:rPr>
                  <w:rFonts w:ascii="Calibri" w:hAnsi="Calibri" w:cs="Calibri"/>
                  <w:sz w:val="18"/>
                  <w:szCs w:val="18"/>
                  <w:rPrChange w:id="1432" w:author="michael marcus" w:date="2021-07-27T16:40:00Z">
                    <w:rPr>
                      <w:rFonts w:ascii="Calibri" w:hAnsi="Calibri" w:cs="Calibri"/>
                      <w:sz w:val="20"/>
                      <w:szCs w:val="20"/>
                    </w:rPr>
                  </w:rPrChange>
                </w:rPr>
                <w:t>43645</w:t>
              </w:r>
            </w:ins>
          </w:p>
        </w:tc>
      </w:tr>
      <w:tr w:rsidR="00F9372B" w:rsidRPr="00370774" w14:paraId="2C87FF99" w14:textId="77777777" w:rsidTr="003D3225">
        <w:trPr>
          <w:trHeight w:val="320"/>
          <w:ins w:id="1433" w:author="michael marcus" w:date="2021-07-27T10:0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4BB65281" w14:textId="6A3E3DE8" w:rsidR="00F9372B" w:rsidRPr="00370774" w:rsidRDefault="00F9372B">
            <w:pPr>
              <w:rPr>
                <w:ins w:id="1434" w:author="michael marcus" w:date="2021-07-27T10:09:00Z"/>
                <w:rFonts w:ascii="Calibri" w:hAnsi="Calibri" w:cs="Calibri"/>
                <w:sz w:val="18"/>
                <w:szCs w:val="18"/>
                <w:rPrChange w:id="1435" w:author="michael marcus" w:date="2021-07-27T16:40:00Z">
                  <w:rPr>
                    <w:ins w:id="1436" w:author="michael marcus" w:date="2021-07-27T10:09:00Z"/>
                    <w:rFonts w:ascii="Calibri" w:hAnsi="Calibri" w:cs="Calibri"/>
                    <w:sz w:val="22"/>
                    <w:szCs w:val="22"/>
                  </w:rPr>
                </w:rPrChange>
              </w:rPr>
              <w:pPrChange w:id="1437" w:author="USA" w:date="2021-07-29T06:57:00Z">
                <w:pPr>
                  <w:jc w:val="center"/>
                </w:pPr>
              </w:pPrChange>
            </w:pPr>
            <w:ins w:id="1438" w:author="michael marcus" w:date="2021-07-27T10:09:00Z">
              <w:r w:rsidRPr="00370774">
                <w:rPr>
                  <w:rFonts w:ascii="Calibri" w:hAnsi="Calibri" w:cs="Calibri"/>
                  <w:sz w:val="18"/>
                  <w:szCs w:val="18"/>
                  <w:rPrChange w:id="1439" w:author="michael marcus" w:date="2021-07-27T16:40:00Z">
                    <w:rPr>
                      <w:rFonts w:ascii="Calibri" w:hAnsi="Calibri" w:cs="Calibri"/>
                      <w:sz w:val="22"/>
                      <w:szCs w:val="22"/>
                    </w:rPr>
                  </w:rPrChange>
                </w:rPr>
                <w:t>Thermally Efficient Buildings</w:t>
              </w:r>
            </w:ins>
          </w:p>
        </w:tc>
      </w:tr>
      <w:tr w:rsidR="00370774" w:rsidRPr="00370774" w14:paraId="6371F03C" w14:textId="77777777" w:rsidTr="00370774">
        <w:tblPrEx>
          <w:tblW w:w="10350" w:type="dxa"/>
          <w:tblPrExChange w:id="1440" w:author="michael marcus" w:date="2021-07-27T16:41:00Z">
            <w:tblPrEx>
              <w:tblW w:w="14380" w:type="dxa"/>
            </w:tblPrEx>
          </w:tblPrExChange>
        </w:tblPrEx>
        <w:trPr>
          <w:trHeight w:val="300"/>
          <w:ins w:id="1441" w:author="michael marcus" w:date="2021-07-27T10:09:00Z"/>
          <w:trPrChange w:id="1442"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44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8655729" w14:textId="77777777" w:rsidR="00826391" w:rsidRPr="00370774" w:rsidRDefault="00826391">
            <w:pPr>
              <w:rPr>
                <w:ins w:id="1444" w:author="michael marcus" w:date="2021-07-27T10:09:00Z"/>
                <w:rFonts w:ascii="Calibri" w:hAnsi="Calibri" w:cs="Calibri"/>
                <w:sz w:val="18"/>
                <w:szCs w:val="18"/>
                <w:rPrChange w:id="1445" w:author="michael marcus" w:date="2021-07-27T16:40:00Z">
                  <w:rPr>
                    <w:ins w:id="1446" w:author="michael marcus" w:date="2021-07-27T10:09:00Z"/>
                    <w:rFonts w:ascii="Calibri" w:hAnsi="Calibri" w:cs="Calibri"/>
                    <w:sz w:val="20"/>
                    <w:szCs w:val="20"/>
                  </w:rPr>
                </w:rPrChange>
              </w:rPr>
            </w:pPr>
            <w:ins w:id="1447" w:author="michael marcus" w:date="2021-07-27T10:09:00Z">
              <w:r w:rsidRPr="00370774">
                <w:rPr>
                  <w:rFonts w:ascii="Calibri" w:hAnsi="Calibri" w:cs="Calibri"/>
                  <w:sz w:val="18"/>
                  <w:szCs w:val="18"/>
                  <w:rPrChange w:id="1448" w:author="michael marcus" w:date="2021-07-27T16:40:00Z">
                    <w:rPr>
                      <w:rFonts w:ascii="Calibri" w:hAnsi="Calibri" w:cs="Calibri"/>
                      <w:sz w:val="20"/>
                      <w:szCs w:val="20"/>
                    </w:rPr>
                  </w:rPrChange>
                </w:rPr>
                <w:t xml:space="preserve">Single Interferer level at Sensor (dB(W/MHz)) for Thermally Efficient </w:t>
              </w:r>
              <w:proofErr w:type="spellStart"/>
              <w:r w:rsidRPr="00370774">
                <w:rPr>
                  <w:rFonts w:ascii="Calibri" w:hAnsi="Calibri" w:cs="Calibri"/>
                  <w:sz w:val="18"/>
                  <w:szCs w:val="18"/>
                  <w:rPrChange w:id="1449" w:author="michael marcus" w:date="2021-07-27T16:40:00Z">
                    <w:rPr>
                      <w:rFonts w:ascii="Calibri" w:hAnsi="Calibri" w:cs="Calibri"/>
                      <w:sz w:val="20"/>
                      <w:szCs w:val="20"/>
                    </w:rPr>
                  </w:rPrChange>
                </w:rPr>
                <w:t>Bldgs</w:t>
              </w:r>
              <w:proofErr w:type="spellEnd"/>
            </w:ins>
          </w:p>
        </w:tc>
        <w:tc>
          <w:tcPr>
            <w:tcW w:w="1890" w:type="dxa"/>
            <w:tcBorders>
              <w:top w:val="nil"/>
              <w:left w:val="nil"/>
              <w:bottom w:val="single" w:sz="4" w:space="0" w:color="auto"/>
              <w:right w:val="single" w:sz="4" w:space="0" w:color="auto"/>
            </w:tcBorders>
            <w:shd w:val="clear" w:color="auto" w:fill="auto"/>
            <w:vAlign w:val="center"/>
            <w:hideMark/>
            <w:tcPrChange w:id="145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2CDC424" w14:textId="77777777" w:rsidR="00826391" w:rsidRPr="00370774" w:rsidRDefault="00826391">
            <w:pPr>
              <w:jc w:val="center"/>
              <w:rPr>
                <w:ins w:id="1451" w:author="michael marcus" w:date="2021-07-27T10:09:00Z"/>
                <w:rFonts w:ascii="Calibri" w:hAnsi="Calibri" w:cs="Calibri"/>
                <w:sz w:val="18"/>
                <w:szCs w:val="18"/>
                <w:rPrChange w:id="1452" w:author="michael marcus" w:date="2021-07-27T16:40:00Z">
                  <w:rPr>
                    <w:ins w:id="1453" w:author="michael marcus" w:date="2021-07-27T10:09:00Z"/>
                    <w:rFonts w:ascii="Calibri" w:hAnsi="Calibri" w:cs="Calibri"/>
                    <w:sz w:val="20"/>
                    <w:szCs w:val="20"/>
                  </w:rPr>
                </w:rPrChange>
              </w:rPr>
            </w:pPr>
            <w:ins w:id="1454" w:author="michael marcus" w:date="2021-07-27T10:09:00Z">
              <w:r w:rsidRPr="00370774">
                <w:rPr>
                  <w:rFonts w:ascii="Calibri" w:hAnsi="Calibri" w:cs="Calibri"/>
                  <w:sz w:val="18"/>
                  <w:szCs w:val="18"/>
                  <w:rPrChange w:id="1455" w:author="michael marcus" w:date="2021-07-27T16:40:00Z">
                    <w:rPr>
                      <w:rFonts w:ascii="Calibri" w:hAnsi="Calibri" w:cs="Calibri"/>
                      <w:sz w:val="20"/>
                      <w:szCs w:val="20"/>
                    </w:rPr>
                  </w:rPrChange>
                </w:rPr>
                <w:t>-269.9</w:t>
              </w:r>
            </w:ins>
          </w:p>
        </w:tc>
        <w:tc>
          <w:tcPr>
            <w:tcW w:w="1710" w:type="dxa"/>
            <w:tcBorders>
              <w:top w:val="nil"/>
              <w:left w:val="nil"/>
              <w:bottom w:val="single" w:sz="4" w:space="0" w:color="auto"/>
              <w:right w:val="single" w:sz="4" w:space="0" w:color="auto"/>
            </w:tcBorders>
            <w:shd w:val="clear" w:color="auto" w:fill="auto"/>
            <w:vAlign w:val="center"/>
            <w:hideMark/>
            <w:tcPrChange w:id="145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AEA89D9" w14:textId="77777777" w:rsidR="00826391" w:rsidRPr="00370774" w:rsidRDefault="00826391">
            <w:pPr>
              <w:jc w:val="center"/>
              <w:rPr>
                <w:ins w:id="1457" w:author="michael marcus" w:date="2021-07-27T10:09:00Z"/>
                <w:rFonts w:ascii="Calibri" w:hAnsi="Calibri" w:cs="Calibri"/>
                <w:sz w:val="18"/>
                <w:szCs w:val="18"/>
                <w:rPrChange w:id="1458" w:author="michael marcus" w:date="2021-07-27T16:40:00Z">
                  <w:rPr>
                    <w:ins w:id="1459" w:author="michael marcus" w:date="2021-07-27T10:09:00Z"/>
                    <w:rFonts w:ascii="Calibri" w:hAnsi="Calibri" w:cs="Calibri"/>
                    <w:sz w:val="20"/>
                    <w:szCs w:val="20"/>
                  </w:rPr>
                </w:rPrChange>
              </w:rPr>
            </w:pPr>
            <w:ins w:id="1460" w:author="michael marcus" w:date="2021-07-27T10:09:00Z">
              <w:r w:rsidRPr="00370774">
                <w:rPr>
                  <w:rFonts w:ascii="Calibri" w:hAnsi="Calibri" w:cs="Calibri"/>
                  <w:sz w:val="18"/>
                  <w:szCs w:val="18"/>
                  <w:rPrChange w:id="1461" w:author="michael marcus" w:date="2021-07-27T16:40:00Z">
                    <w:rPr>
                      <w:rFonts w:ascii="Calibri" w:hAnsi="Calibri" w:cs="Calibri"/>
                      <w:sz w:val="20"/>
                      <w:szCs w:val="20"/>
                    </w:rPr>
                  </w:rPrChange>
                </w:rPr>
                <w:t>-263.0</w:t>
              </w:r>
            </w:ins>
          </w:p>
        </w:tc>
        <w:tc>
          <w:tcPr>
            <w:tcW w:w="1710" w:type="dxa"/>
            <w:tcBorders>
              <w:top w:val="nil"/>
              <w:left w:val="nil"/>
              <w:bottom w:val="single" w:sz="4" w:space="0" w:color="auto"/>
              <w:right w:val="single" w:sz="4" w:space="0" w:color="auto"/>
            </w:tcBorders>
            <w:shd w:val="clear" w:color="auto" w:fill="auto"/>
            <w:vAlign w:val="center"/>
            <w:hideMark/>
            <w:tcPrChange w:id="146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2B70B78" w14:textId="77777777" w:rsidR="00826391" w:rsidRPr="00370774" w:rsidRDefault="00826391">
            <w:pPr>
              <w:jc w:val="center"/>
              <w:rPr>
                <w:ins w:id="1463" w:author="michael marcus" w:date="2021-07-27T10:09:00Z"/>
                <w:rFonts w:ascii="Calibri" w:hAnsi="Calibri" w:cs="Calibri"/>
                <w:sz w:val="18"/>
                <w:szCs w:val="18"/>
                <w:rPrChange w:id="1464" w:author="michael marcus" w:date="2021-07-27T16:40:00Z">
                  <w:rPr>
                    <w:ins w:id="1465" w:author="michael marcus" w:date="2021-07-27T10:09:00Z"/>
                    <w:rFonts w:ascii="Calibri" w:hAnsi="Calibri" w:cs="Calibri"/>
                    <w:sz w:val="20"/>
                    <w:szCs w:val="20"/>
                  </w:rPr>
                </w:rPrChange>
              </w:rPr>
            </w:pPr>
            <w:ins w:id="1466" w:author="michael marcus" w:date="2021-07-27T10:09:00Z">
              <w:r w:rsidRPr="00370774">
                <w:rPr>
                  <w:rFonts w:ascii="Calibri" w:hAnsi="Calibri" w:cs="Calibri"/>
                  <w:sz w:val="18"/>
                  <w:szCs w:val="18"/>
                  <w:rPrChange w:id="1467" w:author="michael marcus" w:date="2021-07-27T16:40:00Z">
                    <w:rPr>
                      <w:rFonts w:ascii="Calibri" w:hAnsi="Calibri" w:cs="Calibri"/>
                      <w:sz w:val="20"/>
                      <w:szCs w:val="20"/>
                    </w:rPr>
                  </w:rPrChange>
                </w:rPr>
                <w:t>-271.0</w:t>
              </w:r>
            </w:ins>
          </w:p>
        </w:tc>
        <w:tc>
          <w:tcPr>
            <w:tcW w:w="1710" w:type="dxa"/>
            <w:tcBorders>
              <w:top w:val="nil"/>
              <w:left w:val="nil"/>
              <w:bottom w:val="single" w:sz="4" w:space="0" w:color="auto"/>
              <w:right w:val="single" w:sz="4" w:space="0" w:color="auto"/>
            </w:tcBorders>
            <w:shd w:val="clear" w:color="auto" w:fill="auto"/>
            <w:vAlign w:val="center"/>
            <w:hideMark/>
            <w:tcPrChange w:id="1468"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33FD8EE" w14:textId="77777777" w:rsidR="00826391" w:rsidRPr="00370774" w:rsidRDefault="00826391">
            <w:pPr>
              <w:jc w:val="center"/>
              <w:rPr>
                <w:ins w:id="1469" w:author="michael marcus" w:date="2021-07-27T10:09:00Z"/>
                <w:rFonts w:ascii="Calibri" w:hAnsi="Calibri" w:cs="Calibri"/>
                <w:sz w:val="18"/>
                <w:szCs w:val="18"/>
                <w:rPrChange w:id="1470" w:author="michael marcus" w:date="2021-07-27T16:40:00Z">
                  <w:rPr>
                    <w:ins w:id="1471" w:author="michael marcus" w:date="2021-07-27T10:09:00Z"/>
                    <w:rFonts w:ascii="Calibri" w:hAnsi="Calibri" w:cs="Calibri"/>
                    <w:sz w:val="20"/>
                    <w:szCs w:val="20"/>
                  </w:rPr>
                </w:rPrChange>
              </w:rPr>
            </w:pPr>
            <w:ins w:id="1472" w:author="michael marcus" w:date="2021-07-27T10:09:00Z">
              <w:r w:rsidRPr="00370774">
                <w:rPr>
                  <w:rFonts w:ascii="Calibri" w:hAnsi="Calibri" w:cs="Calibri"/>
                  <w:sz w:val="18"/>
                  <w:szCs w:val="18"/>
                  <w:rPrChange w:id="1473" w:author="michael marcus" w:date="2021-07-27T16:40:00Z">
                    <w:rPr>
                      <w:rFonts w:ascii="Calibri" w:hAnsi="Calibri" w:cs="Calibri"/>
                      <w:sz w:val="20"/>
                      <w:szCs w:val="20"/>
                    </w:rPr>
                  </w:rPrChange>
                </w:rPr>
                <w:t>-256.0</w:t>
              </w:r>
            </w:ins>
          </w:p>
        </w:tc>
      </w:tr>
      <w:tr w:rsidR="00370774" w:rsidRPr="00370774" w14:paraId="752DCCC9" w14:textId="77777777" w:rsidTr="00370774">
        <w:tblPrEx>
          <w:tblW w:w="10350" w:type="dxa"/>
          <w:tblPrExChange w:id="1474" w:author="michael marcus" w:date="2021-07-27T16:41:00Z">
            <w:tblPrEx>
              <w:tblW w:w="14380" w:type="dxa"/>
            </w:tblPrEx>
          </w:tblPrExChange>
        </w:tblPrEx>
        <w:trPr>
          <w:trHeight w:val="600"/>
          <w:ins w:id="1475" w:author="michael marcus" w:date="2021-07-27T10:09:00Z"/>
          <w:trPrChange w:id="1476"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47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51A1C78" w14:textId="77777777" w:rsidR="00826391" w:rsidRPr="00370774" w:rsidRDefault="00826391">
            <w:pPr>
              <w:rPr>
                <w:ins w:id="1478" w:author="michael marcus" w:date="2021-07-27T10:09:00Z"/>
                <w:rFonts w:ascii="Calibri" w:hAnsi="Calibri" w:cs="Calibri"/>
                <w:sz w:val="18"/>
                <w:szCs w:val="18"/>
                <w:rPrChange w:id="1479" w:author="michael marcus" w:date="2021-07-27T16:40:00Z">
                  <w:rPr>
                    <w:ins w:id="1480" w:author="michael marcus" w:date="2021-07-27T10:09:00Z"/>
                    <w:rFonts w:ascii="Calibri" w:hAnsi="Calibri" w:cs="Calibri"/>
                    <w:sz w:val="20"/>
                    <w:szCs w:val="20"/>
                  </w:rPr>
                </w:rPrChange>
              </w:rPr>
            </w:pPr>
            <w:ins w:id="1481" w:author="michael marcus" w:date="2021-07-27T10:09:00Z">
              <w:r w:rsidRPr="00370774">
                <w:rPr>
                  <w:rFonts w:ascii="Calibri" w:hAnsi="Calibri" w:cs="Calibri"/>
                  <w:sz w:val="18"/>
                  <w:szCs w:val="18"/>
                  <w:rPrChange w:id="1482" w:author="michael marcus" w:date="2021-07-27T16:40:00Z">
                    <w:rPr>
                      <w:rFonts w:ascii="Calibri" w:hAnsi="Calibri" w:cs="Calibri"/>
                      <w:sz w:val="20"/>
                      <w:szCs w:val="20"/>
                    </w:rPr>
                  </w:rPrChange>
                </w:rPr>
                <w:t>Adjust received Power from 1 MHz bandwidth to EESS  200 MHz bandwidth dB(W/200 MHz)</w:t>
              </w:r>
            </w:ins>
          </w:p>
        </w:tc>
        <w:tc>
          <w:tcPr>
            <w:tcW w:w="1890" w:type="dxa"/>
            <w:tcBorders>
              <w:top w:val="nil"/>
              <w:left w:val="nil"/>
              <w:bottom w:val="single" w:sz="4" w:space="0" w:color="auto"/>
              <w:right w:val="single" w:sz="4" w:space="0" w:color="auto"/>
            </w:tcBorders>
            <w:shd w:val="clear" w:color="auto" w:fill="auto"/>
            <w:vAlign w:val="center"/>
            <w:hideMark/>
            <w:tcPrChange w:id="148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75C2E5EE" w14:textId="77777777" w:rsidR="00826391" w:rsidRPr="00370774" w:rsidRDefault="00826391">
            <w:pPr>
              <w:jc w:val="center"/>
              <w:rPr>
                <w:ins w:id="1484" w:author="michael marcus" w:date="2021-07-27T10:09:00Z"/>
                <w:rFonts w:ascii="Calibri" w:hAnsi="Calibri" w:cs="Calibri"/>
                <w:sz w:val="18"/>
                <w:szCs w:val="18"/>
                <w:rPrChange w:id="1485" w:author="michael marcus" w:date="2021-07-27T16:40:00Z">
                  <w:rPr>
                    <w:ins w:id="1486" w:author="michael marcus" w:date="2021-07-27T10:09:00Z"/>
                    <w:rFonts w:ascii="Calibri" w:hAnsi="Calibri" w:cs="Calibri"/>
                    <w:sz w:val="20"/>
                    <w:szCs w:val="20"/>
                  </w:rPr>
                </w:rPrChange>
              </w:rPr>
            </w:pPr>
            <w:ins w:id="1487" w:author="michael marcus" w:date="2021-07-27T10:09:00Z">
              <w:r w:rsidRPr="00370774">
                <w:rPr>
                  <w:rFonts w:ascii="Calibri" w:hAnsi="Calibri" w:cs="Calibri"/>
                  <w:sz w:val="18"/>
                  <w:szCs w:val="18"/>
                  <w:rPrChange w:id="1488" w:author="michael marcus" w:date="2021-07-27T16:40:00Z">
                    <w:rPr>
                      <w:rFonts w:ascii="Calibri" w:hAnsi="Calibri" w:cs="Calibri"/>
                      <w:sz w:val="20"/>
                      <w:szCs w:val="20"/>
                    </w:rPr>
                  </w:rPrChange>
                </w:rPr>
                <w:t>-246.94</w:t>
              </w:r>
            </w:ins>
          </w:p>
        </w:tc>
        <w:tc>
          <w:tcPr>
            <w:tcW w:w="1710" w:type="dxa"/>
            <w:tcBorders>
              <w:top w:val="nil"/>
              <w:left w:val="nil"/>
              <w:bottom w:val="single" w:sz="4" w:space="0" w:color="auto"/>
              <w:right w:val="single" w:sz="4" w:space="0" w:color="auto"/>
            </w:tcBorders>
            <w:shd w:val="clear" w:color="auto" w:fill="auto"/>
            <w:vAlign w:val="center"/>
            <w:hideMark/>
            <w:tcPrChange w:id="148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0FBE075" w14:textId="77777777" w:rsidR="00826391" w:rsidRPr="00370774" w:rsidRDefault="00826391">
            <w:pPr>
              <w:jc w:val="center"/>
              <w:rPr>
                <w:ins w:id="1490" w:author="michael marcus" w:date="2021-07-27T10:09:00Z"/>
                <w:rFonts w:ascii="Calibri" w:hAnsi="Calibri" w:cs="Calibri"/>
                <w:sz w:val="18"/>
                <w:szCs w:val="18"/>
                <w:rPrChange w:id="1491" w:author="michael marcus" w:date="2021-07-27T16:40:00Z">
                  <w:rPr>
                    <w:ins w:id="1492" w:author="michael marcus" w:date="2021-07-27T10:09:00Z"/>
                    <w:rFonts w:ascii="Calibri" w:hAnsi="Calibri" w:cs="Calibri"/>
                    <w:sz w:val="20"/>
                    <w:szCs w:val="20"/>
                  </w:rPr>
                </w:rPrChange>
              </w:rPr>
            </w:pPr>
            <w:ins w:id="1493" w:author="michael marcus" w:date="2021-07-27T10:09:00Z">
              <w:r w:rsidRPr="00370774">
                <w:rPr>
                  <w:rFonts w:ascii="Calibri" w:hAnsi="Calibri" w:cs="Calibri"/>
                  <w:sz w:val="18"/>
                  <w:szCs w:val="18"/>
                  <w:rPrChange w:id="1494" w:author="michael marcus" w:date="2021-07-27T16:40:00Z">
                    <w:rPr>
                      <w:rFonts w:ascii="Calibri" w:hAnsi="Calibri" w:cs="Calibri"/>
                      <w:sz w:val="20"/>
                      <w:szCs w:val="20"/>
                    </w:rPr>
                  </w:rPrChange>
                </w:rPr>
                <w:t>-239.96</w:t>
              </w:r>
            </w:ins>
          </w:p>
        </w:tc>
        <w:tc>
          <w:tcPr>
            <w:tcW w:w="1710" w:type="dxa"/>
            <w:tcBorders>
              <w:top w:val="nil"/>
              <w:left w:val="nil"/>
              <w:bottom w:val="single" w:sz="4" w:space="0" w:color="auto"/>
              <w:right w:val="single" w:sz="4" w:space="0" w:color="auto"/>
            </w:tcBorders>
            <w:shd w:val="clear" w:color="auto" w:fill="auto"/>
            <w:vAlign w:val="center"/>
            <w:hideMark/>
            <w:tcPrChange w:id="149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69DED23A" w14:textId="77777777" w:rsidR="00826391" w:rsidRPr="00370774" w:rsidRDefault="00826391">
            <w:pPr>
              <w:jc w:val="center"/>
              <w:rPr>
                <w:ins w:id="1496" w:author="michael marcus" w:date="2021-07-27T10:09:00Z"/>
                <w:rFonts w:ascii="Calibri" w:hAnsi="Calibri" w:cs="Calibri"/>
                <w:sz w:val="18"/>
                <w:szCs w:val="18"/>
                <w:rPrChange w:id="1497" w:author="michael marcus" w:date="2021-07-27T16:40:00Z">
                  <w:rPr>
                    <w:ins w:id="1498" w:author="michael marcus" w:date="2021-07-27T10:09:00Z"/>
                    <w:rFonts w:ascii="Calibri" w:hAnsi="Calibri" w:cs="Calibri"/>
                    <w:sz w:val="20"/>
                    <w:szCs w:val="20"/>
                  </w:rPr>
                </w:rPrChange>
              </w:rPr>
            </w:pPr>
            <w:ins w:id="1499" w:author="michael marcus" w:date="2021-07-27T10:09:00Z">
              <w:r w:rsidRPr="00370774">
                <w:rPr>
                  <w:rFonts w:ascii="Calibri" w:hAnsi="Calibri" w:cs="Calibri"/>
                  <w:sz w:val="18"/>
                  <w:szCs w:val="18"/>
                  <w:rPrChange w:id="1500" w:author="michael marcus" w:date="2021-07-27T16:40:00Z">
                    <w:rPr>
                      <w:rFonts w:ascii="Calibri" w:hAnsi="Calibri" w:cs="Calibri"/>
                      <w:sz w:val="20"/>
                      <w:szCs w:val="20"/>
                    </w:rPr>
                  </w:rPrChange>
                </w:rPr>
                <w:t>-248.0</w:t>
              </w:r>
            </w:ins>
          </w:p>
        </w:tc>
        <w:tc>
          <w:tcPr>
            <w:tcW w:w="1710" w:type="dxa"/>
            <w:tcBorders>
              <w:top w:val="nil"/>
              <w:left w:val="nil"/>
              <w:bottom w:val="single" w:sz="4" w:space="0" w:color="auto"/>
              <w:right w:val="single" w:sz="4" w:space="0" w:color="auto"/>
            </w:tcBorders>
            <w:shd w:val="clear" w:color="auto" w:fill="auto"/>
            <w:vAlign w:val="center"/>
            <w:hideMark/>
            <w:tcPrChange w:id="1501"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433E03A" w14:textId="77777777" w:rsidR="00826391" w:rsidRPr="00370774" w:rsidRDefault="00826391">
            <w:pPr>
              <w:jc w:val="center"/>
              <w:rPr>
                <w:ins w:id="1502" w:author="michael marcus" w:date="2021-07-27T10:09:00Z"/>
                <w:rFonts w:ascii="Calibri" w:hAnsi="Calibri" w:cs="Calibri"/>
                <w:sz w:val="18"/>
                <w:szCs w:val="18"/>
                <w:rPrChange w:id="1503" w:author="michael marcus" w:date="2021-07-27T16:40:00Z">
                  <w:rPr>
                    <w:ins w:id="1504" w:author="michael marcus" w:date="2021-07-27T10:09:00Z"/>
                    <w:rFonts w:ascii="Calibri" w:hAnsi="Calibri" w:cs="Calibri"/>
                    <w:sz w:val="20"/>
                    <w:szCs w:val="20"/>
                  </w:rPr>
                </w:rPrChange>
              </w:rPr>
            </w:pPr>
            <w:ins w:id="1505" w:author="michael marcus" w:date="2021-07-27T10:09:00Z">
              <w:r w:rsidRPr="00370774">
                <w:rPr>
                  <w:rFonts w:ascii="Calibri" w:hAnsi="Calibri" w:cs="Calibri"/>
                  <w:sz w:val="18"/>
                  <w:szCs w:val="18"/>
                  <w:rPrChange w:id="1506" w:author="michael marcus" w:date="2021-07-27T16:40:00Z">
                    <w:rPr>
                      <w:rFonts w:ascii="Calibri" w:hAnsi="Calibri" w:cs="Calibri"/>
                      <w:sz w:val="20"/>
                      <w:szCs w:val="20"/>
                    </w:rPr>
                  </w:rPrChange>
                </w:rPr>
                <w:t>-232.9</w:t>
              </w:r>
            </w:ins>
          </w:p>
        </w:tc>
      </w:tr>
      <w:tr w:rsidR="00370774" w:rsidRPr="00370774" w14:paraId="5FEFDB1C" w14:textId="77777777" w:rsidTr="00370774">
        <w:tblPrEx>
          <w:tblW w:w="10350" w:type="dxa"/>
          <w:tblPrExChange w:id="1507" w:author="michael marcus" w:date="2021-07-27T16:41:00Z">
            <w:tblPrEx>
              <w:tblW w:w="14380" w:type="dxa"/>
            </w:tblPrEx>
          </w:tblPrExChange>
        </w:tblPrEx>
        <w:trPr>
          <w:trHeight w:val="300"/>
          <w:ins w:id="1508" w:author="michael marcus" w:date="2021-07-27T10:09:00Z"/>
          <w:trPrChange w:id="1509"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510"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7916324D" w14:textId="77777777" w:rsidR="00826391" w:rsidRPr="00370774" w:rsidRDefault="00826391">
            <w:pPr>
              <w:rPr>
                <w:ins w:id="1511" w:author="michael marcus" w:date="2021-07-27T10:09:00Z"/>
                <w:rFonts w:ascii="Calibri" w:hAnsi="Calibri" w:cs="Calibri"/>
                <w:sz w:val="18"/>
                <w:szCs w:val="18"/>
                <w:rPrChange w:id="1512" w:author="michael marcus" w:date="2021-07-27T16:40:00Z">
                  <w:rPr>
                    <w:ins w:id="1513" w:author="michael marcus" w:date="2021-07-27T10:09:00Z"/>
                    <w:rFonts w:ascii="Calibri" w:hAnsi="Calibri" w:cs="Calibri"/>
                    <w:sz w:val="20"/>
                    <w:szCs w:val="20"/>
                  </w:rPr>
                </w:rPrChange>
              </w:rPr>
            </w:pPr>
            <w:ins w:id="1514" w:author="michael marcus" w:date="2021-07-27T10:09:00Z">
              <w:r w:rsidRPr="00370774">
                <w:rPr>
                  <w:rFonts w:ascii="Calibri" w:hAnsi="Calibri" w:cs="Calibri"/>
                  <w:sz w:val="18"/>
                  <w:szCs w:val="18"/>
                  <w:rPrChange w:id="1515" w:author="michael marcus" w:date="2021-07-27T16:40:00Z">
                    <w:rPr>
                      <w:rFonts w:ascii="Calibri" w:hAnsi="Calibri" w:cs="Calibri"/>
                      <w:sz w:val="20"/>
                      <w:szCs w:val="20"/>
                    </w:rPr>
                  </w:rPrChange>
                </w:rPr>
                <w:t xml:space="preserve">Margin for Thermally Efficient </w:t>
              </w:r>
              <w:proofErr w:type="spellStart"/>
              <w:r w:rsidRPr="00370774">
                <w:rPr>
                  <w:rFonts w:ascii="Calibri" w:hAnsi="Calibri" w:cs="Calibri"/>
                  <w:sz w:val="18"/>
                  <w:szCs w:val="18"/>
                  <w:rPrChange w:id="1516"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517" w:author="michael marcus" w:date="2021-07-27T16:40:00Z">
                    <w:rPr>
                      <w:rFonts w:ascii="Calibri" w:hAnsi="Calibri" w:cs="Calibri"/>
                      <w:sz w:val="20"/>
                      <w:szCs w:val="20"/>
                    </w:rPr>
                  </w:rPrChange>
                </w:rPr>
                <w:t xml:space="preserve"> (dB)</w:t>
              </w:r>
            </w:ins>
          </w:p>
        </w:tc>
        <w:tc>
          <w:tcPr>
            <w:tcW w:w="1890" w:type="dxa"/>
            <w:tcBorders>
              <w:top w:val="nil"/>
              <w:left w:val="nil"/>
              <w:bottom w:val="single" w:sz="4" w:space="0" w:color="auto"/>
              <w:right w:val="single" w:sz="4" w:space="0" w:color="auto"/>
            </w:tcBorders>
            <w:shd w:val="clear" w:color="auto" w:fill="auto"/>
            <w:vAlign w:val="center"/>
            <w:hideMark/>
            <w:tcPrChange w:id="1518"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394BAC4" w14:textId="77777777" w:rsidR="00826391" w:rsidRPr="00370774" w:rsidRDefault="00826391">
            <w:pPr>
              <w:jc w:val="center"/>
              <w:rPr>
                <w:ins w:id="1519" w:author="michael marcus" w:date="2021-07-27T10:09:00Z"/>
                <w:rFonts w:ascii="Calibri" w:hAnsi="Calibri" w:cs="Calibri"/>
                <w:sz w:val="18"/>
                <w:szCs w:val="18"/>
                <w:rPrChange w:id="1520" w:author="michael marcus" w:date="2021-07-27T16:40:00Z">
                  <w:rPr>
                    <w:ins w:id="1521" w:author="michael marcus" w:date="2021-07-27T10:09:00Z"/>
                    <w:rFonts w:ascii="Calibri" w:hAnsi="Calibri" w:cs="Calibri"/>
                    <w:sz w:val="20"/>
                    <w:szCs w:val="20"/>
                  </w:rPr>
                </w:rPrChange>
              </w:rPr>
            </w:pPr>
            <w:ins w:id="1522" w:author="michael marcus" w:date="2021-07-27T10:09:00Z">
              <w:r w:rsidRPr="00370774">
                <w:rPr>
                  <w:rFonts w:ascii="Calibri" w:hAnsi="Calibri" w:cs="Calibri"/>
                  <w:sz w:val="18"/>
                  <w:szCs w:val="18"/>
                  <w:rPrChange w:id="1523" w:author="michael marcus" w:date="2021-07-27T16:40:00Z">
                    <w:rPr>
                      <w:rFonts w:ascii="Calibri" w:hAnsi="Calibri" w:cs="Calibri"/>
                      <w:sz w:val="20"/>
                      <w:szCs w:val="20"/>
                    </w:rPr>
                  </w:rPrChange>
                </w:rPr>
                <w:t>80.94</w:t>
              </w:r>
            </w:ins>
          </w:p>
        </w:tc>
        <w:tc>
          <w:tcPr>
            <w:tcW w:w="1710" w:type="dxa"/>
            <w:tcBorders>
              <w:top w:val="nil"/>
              <w:left w:val="nil"/>
              <w:bottom w:val="single" w:sz="4" w:space="0" w:color="auto"/>
              <w:right w:val="single" w:sz="4" w:space="0" w:color="auto"/>
            </w:tcBorders>
            <w:shd w:val="clear" w:color="auto" w:fill="auto"/>
            <w:vAlign w:val="center"/>
            <w:hideMark/>
            <w:tcPrChange w:id="1524"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BCDE8B6" w14:textId="77777777" w:rsidR="00826391" w:rsidRPr="00370774" w:rsidRDefault="00826391">
            <w:pPr>
              <w:jc w:val="center"/>
              <w:rPr>
                <w:ins w:id="1525" w:author="michael marcus" w:date="2021-07-27T10:09:00Z"/>
                <w:rFonts w:ascii="Calibri" w:hAnsi="Calibri" w:cs="Calibri"/>
                <w:sz w:val="18"/>
                <w:szCs w:val="18"/>
                <w:rPrChange w:id="1526" w:author="michael marcus" w:date="2021-07-27T16:40:00Z">
                  <w:rPr>
                    <w:ins w:id="1527" w:author="michael marcus" w:date="2021-07-27T10:09:00Z"/>
                    <w:rFonts w:ascii="Calibri" w:hAnsi="Calibri" w:cs="Calibri"/>
                    <w:sz w:val="20"/>
                    <w:szCs w:val="20"/>
                  </w:rPr>
                </w:rPrChange>
              </w:rPr>
            </w:pPr>
            <w:ins w:id="1528" w:author="michael marcus" w:date="2021-07-27T10:09:00Z">
              <w:r w:rsidRPr="00370774">
                <w:rPr>
                  <w:rFonts w:ascii="Calibri" w:hAnsi="Calibri" w:cs="Calibri"/>
                  <w:sz w:val="18"/>
                  <w:szCs w:val="18"/>
                  <w:rPrChange w:id="1529" w:author="michael marcus" w:date="2021-07-27T16:40:00Z">
                    <w:rPr>
                      <w:rFonts w:ascii="Calibri" w:hAnsi="Calibri" w:cs="Calibri"/>
                      <w:sz w:val="20"/>
                      <w:szCs w:val="20"/>
                    </w:rPr>
                  </w:rPrChange>
                </w:rPr>
                <w:t>73.96</w:t>
              </w:r>
            </w:ins>
          </w:p>
        </w:tc>
        <w:tc>
          <w:tcPr>
            <w:tcW w:w="1710" w:type="dxa"/>
            <w:tcBorders>
              <w:top w:val="nil"/>
              <w:left w:val="nil"/>
              <w:bottom w:val="single" w:sz="4" w:space="0" w:color="auto"/>
              <w:right w:val="single" w:sz="4" w:space="0" w:color="auto"/>
            </w:tcBorders>
            <w:shd w:val="clear" w:color="auto" w:fill="auto"/>
            <w:vAlign w:val="center"/>
            <w:hideMark/>
            <w:tcPrChange w:id="1530"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05658375" w14:textId="77777777" w:rsidR="00826391" w:rsidRPr="00370774" w:rsidRDefault="00826391">
            <w:pPr>
              <w:jc w:val="center"/>
              <w:rPr>
                <w:ins w:id="1531" w:author="michael marcus" w:date="2021-07-27T10:09:00Z"/>
                <w:rFonts w:ascii="Calibri" w:hAnsi="Calibri" w:cs="Calibri"/>
                <w:sz w:val="18"/>
                <w:szCs w:val="18"/>
                <w:rPrChange w:id="1532" w:author="michael marcus" w:date="2021-07-27T16:40:00Z">
                  <w:rPr>
                    <w:ins w:id="1533" w:author="michael marcus" w:date="2021-07-27T10:09:00Z"/>
                    <w:rFonts w:ascii="Calibri" w:hAnsi="Calibri" w:cs="Calibri"/>
                    <w:sz w:val="20"/>
                    <w:szCs w:val="20"/>
                  </w:rPr>
                </w:rPrChange>
              </w:rPr>
            </w:pPr>
            <w:ins w:id="1534" w:author="michael marcus" w:date="2021-07-27T10:09:00Z">
              <w:r w:rsidRPr="00370774">
                <w:rPr>
                  <w:rFonts w:ascii="Calibri" w:hAnsi="Calibri" w:cs="Calibri"/>
                  <w:sz w:val="18"/>
                  <w:szCs w:val="18"/>
                  <w:rPrChange w:id="1535" w:author="michael marcus" w:date="2021-07-27T16:40:00Z">
                    <w:rPr>
                      <w:rFonts w:ascii="Calibri" w:hAnsi="Calibri" w:cs="Calibri"/>
                      <w:sz w:val="20"/>
                      <w:szCs w:val="20"/>
                    </w:rPr>
                  </w:rPrChange>
                </w:rPr>
                <w:t>82.0</w:t>
              </w:r>
            </w:ins>
          </w:p>
        </w:tc>
        <w:tc>
          <w:tcPr>
            <w:tcW w:w="1710" w:type="dxa"/>
            <w:tcBorders>
              <w:top w:val="nil"/>
              <w:left w:val="nil"/>
              <w:bottom w:val="single" w:sz="4" w:space="0" w:color="auto"/>
              <w:right w:val="single" w:sz="4" w:space="0" w:color="auto"/>
            </w:tcBorders>
            <w:shd w:val="clear" w:color="auto" w:fill="auto"/>
            <w:vAlign w:val="center"/>
            <w:hideMark/>
            <w:tcPrChange w:id="1536"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270E437" w14:textId="77777777" w:rsidR="00826391" w:rsidRPr="00370774" w:rsidRDefault="00826391">
            <w:pPr>
              <w:jc w:val="center"/>
              <w:rPr>
                <w:ins w:id="1537" w:author="michael marcus" w:date="2021-07-27T10:09:00Z"/>
                <w:rFonts w:ascii="Calibri" w:hAnsi="Calibri" w:cs="Calibri"/>
                <w:sz w:val="18"/>
                <w:szCs w:val="18"/>
                <w:rPrChange w:id="1538" w:author="michael marcus" w:date="2021-07-27T16:40:00Z">
                  <w:rPr>
                    <w:ins w:id="1539" w:author="michael marcus" w:date="2021-07-27T10:09:00Z"/>
                    <w:rFonts w:ascii="Calibri" w:hAnsi="Calibri" w:cs="Calibri"/>
                    <w:sz w:val="20"/>
                    <w:szCs w:val="20"/>
                  </w:rPr>
                </w:rPrChange>
              </w:rPr>
            </w:pPr>
            <w:ins w:id="1540" w:author="michael marcus" w:date="2021-07-27T10:09:00Z">
              <w:r w:rsidRPr="00370774">
                <w:rPr>
                  <w:rFonts w:ascii="Calibri" w:hAnsi="Calibri" w:cs="Calibri"/>
                  <w:sz w:val="18"/>
                  <w:szCs w:val="18"/>
                  <w:rPrChange w:id="1541" w:author="michael marcus" w:date="2021-07-27T16:40:00Z">
                    <w:rPr>
                      <w:rFonts w:ascii="Calibri" w:hAnsi="Calibri" w:cs="Calibri"/>
                      <w:sz w:val="20"/>
                      <w:szCs w:val="20"/>
                    </w:rPr>
                  </w:rPrChange>
                </w:rPr>
                <w:t>66.9</w:t>
              </w:r>
            </w:ins>
          </w:p>
        </w:tc>
      </w:tr>
      <w:tr w:rsidR="00370774" w:rsidRPr="00370774" w14:paraId="1EE24D50" w14:textId="77777777" w:rsidTr="00370774">
        <w:tblPrEx>
          <w:tblW w:w="10350" w:type="dxa"/>
          <w:tblPrExChange w:id="1542" w:author="michael marcus" w:date="2021-07-27T16:41:00Z">
            <w:tblPrEx>
              <w:tblW w:w="14380" w:type="dxa"/>
            </w:tblPrEx>
          </w:tblPrExChange>
        </w:tblPrEx>
        <w:trPr>
          <w:trHeight w:val="600"/>
          <w:ins w:id="1543" w:author="michael marcus" w:date="2021-07-27T10:09:00Z"/>
          <w:trPrChange w:id="1544"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545"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0FB5A5CE" w14:textId="2AEDECEA" w:rsidR="00826391" w:rsidRPr="00370774" w:rsidRDefault="00826391">
            <w:pPr>
              <w:rPr>
                <w:ins w:id="1546" w:author="michael marcus" w:date="2021-07-27T10:09:00Z"/>
                <w:rFonts w:ascii="Calibri" w:hAnsi="Calibri" w:cs="Calibri"/>
                <w:sz w:val="18"/>
                <w:szCs w:val="18"/>
                <w:rPrChange w:id="1547" w:author="michael marcus" w:date="2021-07-27T16:40:00Z">
                  <w:rPr>
                    <w:ins w:id="1548" w:author="michael marcus" w:date="2021-07-27T10:09:00Z"/>
                    <w:rFonts w:ascii="Calibri" w:hAnsi="Calibri" w:cs="Calibri"/>
                    <w:sz w:val="20"/>
                    <w:szCs w:val="20"/>
                  </w:rPr>
                </w:rPrChange>
              </w:rPr>
            </w:pPr>
            <w:ins w:id="1549" w:author="michael marcus" w:date="2021-07-27T10:09:00Z">
              <w:r w:rsidRPr="00370774">
                <w:rPr>
                  <w:rFonts w:ascii="Calibri" w:hAnsi="Calibri" w:cs="Calibri"/>
                  <w:sz w:val="18"/>
                  <w:szCs w:val="18"/>
                  <w:rPrChange w:id="1550" w:author="michael marcus" w:date="2021-07-27T16:40:00Z">
                    <w:rPr>
                      <w:rFonts w:ascii="Calibri" w:hAnsi="Calibri" w:cs="Calibri"/>
                      <w:sz w:val="20"/>
                      <w:szCs w:val="20"/>
                    </w:rPr>
                  </w:rPrChange>
                </w:rPr>
                <w:lastRenderedPageBreak/>
                <w:t xml:space="preserve">Number of Devices for Thermally Efficient </w:t>
              </w:r>
              <w:proofErr w:type="spellStart"/>
              <w:r w:rsidRPr="00370774">
                <w:rPr>
                  <w:rFonts w:ascii="Calibri" w:hAnsi="Calibri" w:cs="Calibri"/>
                  <w:sz w:val="18"/>
                  <w:szCs w:val="18"/>
                  <w:rPrChange w:id="1551" w:author="michael marcus" w:date="2021-07-27T16:40:00Z">
                    <w:rPr>
                      <w:rFonts w:ascii="Calibri" w:hAnsi="Calibri" w:cs="Calibri"/>
                      <w:sz w:val="20"/>
                      <w:szCs w:val="20"/>
                    </w:rPr>
                  </w:rPrChange>
                </w:rPr>
                <w:t>Bldgs</w:t>
              </w:r>
              <w:proofErr w:type="spellEnd"/>
              <w:r w:rsidRPr="00370774">
                <w:rPr>
                  <w:rFonts w:ascii="Calibri" w:hAnsi="Calibri" w:cs="Calibri"/>
                  <w:sz w:val="18"/>
                  <w:szCs w:val="18"/>
                  <w:rPrChange w:id="1552" w:author="michael marcus" w:date="2021-07-27T16:40:00Z">
                    <w:rPr>
                      <w:rFonts w:ascii="Calibri" w:hAnsi="Calibri" w:cs="Calibri"/>
                      <w:sz w:val="20"/>
                      <w:szCs w:val="20"/>
                    </w:rPr>
                  </w:rPrChange>
                </w:rPr>
                <w:t xml:space="preserve"> </w:t>
              </w:r>
              <w:del w:id="1553" w:author="USA" w:date="2021-07-29T06:45:00Z">
                <w:r w:rsidRPr="00370774" w:rsidDel="005C26AE">
                  <w:rPr>
                    <w:rFonts w:ascii="Calibri" w:hAnsi="Calibri" w:cs="Calibri"/>
                    <w:sz w:val="18"/>
                    <w:szCs w:val="18"/>
                    <w:rPrChange w:id="1554" w:author="michael marcus" w:date="2021-07-27T16:40:00Z">
                      <w:rPr>
                        <w:rFonts w:ascii="Calibri" w:hAnsi="Calibri" w:cs="Calibri"/>
                        <w:sz w:val="20"/>
                        <w:szCs w:val="20"/>
                      </w:rPr>
                    </w:rPrChange>
                  </w:rPr>
                  <w:delText xml:space="preserve">(dB) </w:delText>
                </w:r>
              </w:del>
              <w:r w:rsidRPr="00370774">
                <w:rPr>
                  <w:rFonts w:ascii="Calibri" w:hAnsi="Calibri" w:cs="Calibri"/>
                  <w:sz w:val="18"/>
                  <w:szCs w:val="18"/>
                  <w:rPrChange w:id="1555" w:author="michael marcus" w:date="2021-07-27T16:40:00Z">
                    <w:rPr>
                      <w:rFonts w:ascii="Calibri" w:hAnsi="Calibri" w:cs="Calibri"/>
                      <w:sz w:val="20"/>
                      <w:szCs w:val="20"/>
                    </w:rPr>
                  </w:rPrChange>
                </w:rPr>
                <w:t xml:space="preserve">NOT exceeding EESS protection criteria in Reference </w:t>
              </w:r>
              <w:del w:id="1556" w:author="USA" w:date="2021-07-27T17:27:00Z">
                <w:r w:rsidRPr="00370774" w:rsidDel="008F06E7">
                  <w:rPr>
                    <w:rFonts w:ascii="Calibri" w:hAnsi="Calibri" w:cs="Calibri"/>
                    <w:sz w:val="18"/>
                    <w:szCs w:val="18"/>
                    <w:rPrChange w:id="1557" w:author="michael marcus" w:date="2021-07-27T16:40:00Z">
                      <w:rPr>
                        <w:rFonts w:ascii="Calibri" w:hAnsi="Calibri" w:cs="Calibri"/>
                        <w:sz w:val="20"/>
                        <w:szCs w:val="20"/>
                      </w:rPr>
                    </w:rPrChange>
                  </w:rPr>
                  <w:delText>Bandwith</w:delText>
                </w:r>
              </w:del>
            </w:ins>
            <w:ins w:id="1558" w:author="USA" w:date="2021-07-27T17:27:00Z">
              <w:r w:rsidR="008F06E7" w:rsidRPr="00370774">
                <w:rPr>
                  <w:rFonts w:ascii="Calibri" w:hAnsi="Calibri" w:cs="Calibri"/>
                  <w:sz w:val="18"/>
                  <w:szCs w:val="18"/>
                </w:rPr>
                <w:t>Bandwidth</w:t>
              </w:r>
            </w:ins>
          </w:p>
        </w:tc>
        <w:tc>
          <w:tcPr>
            <w:tcW w:w="1890" w:type="dxa"/>
            <w:tcBorders>
              <w:top w:val="nil"/>
              <w:left w:val="nil"/>
              <w:bottom w:val="single" w:sz="4" w:space="0" w:color="auto"/>
              <w:right w:val="single" w:sz="4" w:space="0" w:color="auto"/>
            </w:tcBorders>
            <w:shd w:val="clear" w:color="auto" w:fill="auto"/>
            <w:vAlign w:val="center"/>
            <w:hideMark/>
            <w:tcPrChange w:id="155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46A68124" w14:textId="77777777" w:rsidR="00826391" w:rsidRPr="00370774" w:rsidRDefault="00826391">
            <w:pPr>
              <w:jc w:val="center"/>
              <w:rPr>
                <w:ins w:id="1560" w:author="michael marcus" w:date="2021-07-27T10:09:00Z"/>
                <w:rFonts w:ascii="Calibri" w:hAnsi="Calibri" w:cs="Calibri"/>
                <w:sz w:val="18"/>
                <w:szCs w:val="18"/>
                <w:rPrChange w:id="1561" w:author="michael marcus" w:date="2021-07-27T16:40:00Z">
                  <w:rPr>
                    <w:ins w:id="1562" w:author="michael marcus" w:date="2021-07-27T10:09:00Z"/>
                    <w:rFonts w:ascii="Calibri" w:hAnsi="Calibri" w:cs="Calibri"/>
                    <w:sz w:val="20"/>
                    <w:szCs w:val="20"/>
                  </w:rPr>
                </w:rPrChange>
              </w:rPr>
            </w:pPr>
            <w:ins w:id="1563" w:author="michael marcus" w:date="2021-07-27T10:09:00Z">
              <w:r w:rsidRPr="00370774">
                <w:rPr>
                  <w:rFonts w:ascii="Calibri" w:hAnsi="Calibri" w:cs="Calibri"/>
                  <w:sz w:val="18"/>
                  <w:szCs w:val="18"/>
                  <w:rPrChange w:id="1564" w:author="michael marcus" w:date="2021-07-27T16:40:00Z">
                    <w:rPr>
                      <w:rFonts w:ascii="Calibri" w:hAnsi="Calibri" w:cs="Calibri"/>
                      <w:sz w:val="20"/>
                      <w:szCs w:val="20"/>
                    </w:rPr>
                  </w:rPrChange>
                </w:rPr>
                <w:t>124072014</w:t>
              </w:r>
            </w:ins>
          </w:p>
        </w:tc>
        <w:tc>
          <w:tcPr>
            <w:tcW w:w="1710" w:type="dxa"/>
            <w:tcBorders>
              <w:top w:val="nil"/>
              <w:left w:val="nil"/>
              <w:bottom w:val="single" w:sz="4" w:space="0" w:color="auto"/>
              <w:right w:val="single" w:sz="4" w:space="0" w:color="auto"/>
            </w:tcBorders>
            <w:shd w:val="clear" w:color="auto" w:fill="auto"/>
            <w:vAlign w:val="center"/>
            <w:hideMark/>
            <w:tcPrChange w:id="156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CB5097B" w14:textId="77777777" w:rsidR="00826391" w:rsidRPr="00370774" w:rsidRDefault="00826391">
            <w:pPr>
              <w:jc w:val="center"/>
              <w:rPr>
                <w:ins w:id="1566" w:author="michael marcus" w:date="2021-07-27T10:09:00Z"/>
                <w:rFonts w:ascii="Calibri" w:hAnsi="Calibri" w:cs="Calibri"/>
                <w:sz w:val="18"/>
                <w:szCs w:val="18"/>
                <w:rPrChange w:id="1567" w:author="michael marcus" w:date="2021-07-27T16:40:00Z">
                  <w:rPr>
                    <w:ins w:id="1568" w:author="michael marcus" w:date="2021-07-27T10:09:00Z"/>
                    <w:rFonts w:ascii="Calibri" w:hAnsi="Calibri" w:cs="Calibri"/>
                    <w:sz w:val="20"/>
                    <w:szCs w:val="20"/>
                  </w:rPr>
                </w:rPrChange>
              </w:rPr>
            </w:pPr>
            <w:ins w:id="1569" w:author="michael marcus" w:date="2021-07-27T10:09:00Z">
              <w:r w:rsidRPr="00370774">
                <w:rPr>
                  <w:rFonts w:ascii="Calibri" w:hAnsi="Calibri" w:cs="Calibri"/>
                  <w:sz w:val="18"/>
                  <w:szCs w:val="18"/>
                  <w:rPrChange w:id="1570" w:author="michael marcus" w:date="2021-07-27T16:40:00Z">
                    <w:rPr>
                      <w:rFonts w:ascii="Calibri" w:hAnsi="Calibri" w:cs="Calibri"/>
                      <w:sz w:val="20"/>
                      <w:szCs w:val="20"/>
                    </w:rPr>
                  </w:rPrChange>
                </w:rPr>
                <w:t>24861614</w:t>
              </w:r>
            </w:ins>
          </w:p>
        </w:tc>
        <w:tc>
          <w:tcPr>
            <w:tcW w:w="1710" w:type="dxa"/>
            <w:tcBorders>
              <w:top w:val="nil"/>
              <w:left w:val="nil"/>
              <w:bottom w:val="single" w:sz="4" w:space="0" w:color="auto"/>
              <w:right w:val="single" w:sz="4" w:space="0" w:color="auto"/>
            </w:tcBorders>
            <w:shd w:val="clear" w:color="auto" w:fill="auto"/>
            <w:vAlign w:val="center"/>
            <w:hideMark/>
            <w:tcPrChange w:id="157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839B7DB" w14:textId="77777777" w:rsidR="00826391" w:rsidRPr="00370774" w:rsidRDefault="00826391">
            <w:pPr>
              <w:jc w:val="center"/>
              <w:rPr>
                <w:ins w:id="1572" w:author="michael marcus" w:date="2021-07-27T10:09:00Z"/>
                <w:rFonts w:ascii="Calibri" w:hAnsi="Calibri" w:cs="Calibri"/>
                <w:sz w:val="18"/>
                <w:szCs w:val="18"/>
                <w:rPrChange w:id="1573" w:author="michael marcus" w:date="2021-07-27T16:40:00Z">
                  <w:rPr>
                    <w:ins w:id="1574" w:author="michael marcus" w:date="2021-07-27T10:09:00Z"/>
                    <w:rFonts w:ascii="Calibri" w:hAnsi="Calibri" w:cs="Calibri"/>
                    <w:sz w:val="20"/>
                    <w:szCs w:val="20"/>
                  </w:rPr>
                </w:rPrChange>
              </w:rPr>
            </w:pPr>
            <w:ins w:id="1575" w:author="michael marcus" w:date="2021-07-27T10:09:00Z">
              <w:r w:rsidRPr="00370774">
                <w:rPr>
                  <w:rFonts w:ascii="Calibri" w:hAnsi="Calibri" w:cs="Calibri"/>
                  <w:sz w:val="18"/>
                  <w:szCs w:val="18"/>
                  <w:rPrChange w:id="1576" w:author="michael marcus" w:date="2021-07-27T16:40:00Z">
                    <w:rPr>
                      <w:rFonts w:ascii="Calibri" w:hAnsi="Calibri" w:cs="Calibri"/>
                      <w:sz w:val="20"/>
                      <w:szCs w:val="20"/>
                    </w:rPr>
                  </w:rPrChange>
                </w:rPr>
                <w:t>159309796</w:t>
              </w:r>
            </w:ins>
          </w:p>
        </w:tc>
        <w:tc>
          <w:tcPr>
            <w:tcW w:w="1710" w:type="dxa"/>
            <w:tcBorders>
              <w:top w:val="nil"/>
              <w:left w:val="nil"/>
              <w:bottom w:val="single" w:sz="4" w:space="0" w:color="auto"/>
              <w:right w:val="single" w:sz="4" w:space="0" w:color="auto"/>
            </w:tcBorders>
            <w:shd w:val="clear" w:color="auto" w:fill="auto"/>
            <w:vAlign w:val="center"/>
            <w:hideMark/>
            <w:tcPrChange w:id="157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94F3648" w14:textId="77777777" w:rsidR="00826391" w:rsidRPr="00370774" w:rsidRDefault="00826391">
            <w:pPr>
              <w:jc w:val="center"/>
              <w:rPr>
                <w:ins w:id="1578" w:author="michael marcus" w:date="2021-07-27T10:09:00Z"/>
                <w:rFonts w:ascii="Calibri" w:hAnsi="Calibri" w:cs="Calibri"/>
                <w:sz w:val="18"/>
                <w:szCs w:val="18"/>
                <w:rPrChange w:id="1579" w:author="michael marcus" w:date="2021-07-27T16:40:00Z">
                  <w:rPr>
                    <w:ins w:id="1580" w:author="michael marcus" w:date="2021-07-27T10:09:00Z"/>
                    <w:rFonts w:ascii="Calibri" w:hAnsi="Calibri" w:cs="Calibri"/>
                    <w:sz w:val="20"/>
                    <w:szCs w:val="20"/>
                  </w:rPr>
                </w:rPrChange>
              </w:rPr>
            </w:pPr>
            <w:ins w:id="1581" w:author="michael marcus" w:date="2021-07-27T10:09:00Z">
              <w:r w:rsidRPr="00370774">
                <w:rPr>
                  <w:rFonts w:ascii="Calibri" w:hAnsi="Calibri" w:cs="Calibri"/>
                  <w:sz w:val="18"/>
                  <w:szCs w:val="18"/>
                  <w:rPrChange w:id="1582" w:author="michael marcus" w:date="2021-07-27T16:40:00Z">
                    <w:rPr>
                      <w:rFonts w:ascii="Calibri" w:hAnsi="Calibri" w:cs="Calibri"/>
                      <w:sz w:val="20"/>
                      <w:szCs w:val="20"/>
                    </w:rPr>
                  </w:rPrChange>
                </w:rPr>
                <w:t>4953728</w:t>
              </w:r>
            </w:ins>
          </w:p>
        </w:tc>
      </w:tr>
      <w:tr w:rsidR="00F9372B" w:rsidRPr="00370774" w14:paraId="1C48C14A" w14:textId="77777777" w:rsidTr="004A18CA">
        <w:trPr>
          <w:trHeight w:val="320"/>
          <w:ins w:id="1583" w:author="michael marcus" w:date="2021-07-27T10:09:00Z"/>
        </w:trPr>
        <w:tc>
          <w:tcPr>
            <w:tcW w:w="10350" w:type="dxa"/>
            <w:gridSpan w:val="5"/>
            <w:tcBorders>
              <w:top w:val="nil"/>
              <w:left w:val="single" w:sz="4" w:space="0" w:color="auto"/>
              <w:bottom w:val="single" w:sz="4" w:space="0" w:color="auto"/>
              <w:right w:val="single" w:sz="4" w:space="0" w:color="auto"/>
            </w:tcBorders>
            <w:shd w:val="clear" w:color="auto" w:fill="auto"/>
            <w:vAlign w:val="center"/>
            <w:hideMark/>
          </w:tcPr>
          <w:p w14:paraId="6BEDC919" w14:textId="278ADC4E" w:rsidR="00F9372B" w:rsidRPr="00370774" w:rsidRDefault="00F9372B">
            <w:pPr>
              <w:rPr>
                <w:ins w:id="1584" w:author="michael marcus" w:date="2021-07-27T10:09:00Z"/>
                <w:rFonts w:ascii="Calibri" w:hAnsi="Calibri" w:cs="Calibri"/>
                <w:sz w:val="18"/>
                <w:szCs w:val="18"/>
                <w:rPrChange w:id="1585" w:author="michael marcus" w:date="2021-07-27T16:40:00Z">
                  <w:rPr>
                    <w:ins w:id="1586" w:author="michael marcus" w:date="2021-07-27T10:09:00Z"/>
                    <w:rFonts w:ascii="Calibri" w:hAnsi="Calibri" w:cs="Calibri"/>
                    <w:sz w:val="22"/>
                    <w:szCs w:val="22"/>
                  </w:rPr>
                </w:rPrChange>
              </w:rPr>
              <w:pPrChange w:id="1587" w:author="USA" w:date="2021-07-29T06:57:00Z">
                <w:pPr>
                  <w:jc w:val="center"/>
                </w:pPr>
              </w:pPrChange>
            </w:pPr>
            <w:ins w:id="1588" w:author="michael marcus" w:date="2021-07-27T10:09:00Z">
              <w:r w:rsidRPr="00370774">
                <w:rPr>
                  <w:rFonts w:ascii="Calibri" w:hAnsi="Calibri" w:cs="Calibri"/>
                  <w:sz w:val="18"/>
                  <w:szCs w:val="18"/>
                  <w:rPrChange w:id="1589" w:author="michael marcus" w:date="2021-07-27T16:40:00Z">
                    <w:rPr>
                      <w:rFonts w:ascii="Calibri" w:hAnsi="Calibri" w:cs="Calibri"/>
                      <w:sz w:val="22"/>
                      <w:szCs w:val="22"/>
                    </w:rPr>
                  </w:rPrChange>
                </w:rPr>
                <w:t>Mix of Traditional and Thermally Efficient Buildings</w:t>
              </w:r>
            </w:ins>
          </w:p>
        </w:tc>
      </w:tr>
      <w:tr w:rsidR="00370774" w:rsidRPr="00370774" w14:paraId="417EC02E" w14:textId="77777777" w:rsidTr="00370774">
        <w:tblPrEx>
          <w:tblW w:w="10350" w:type="dxa"/>
          <w:tblPrExChange w:id="1590" w:author="michael marcus" w:date="2021-07-27T16:41:00Z">
            <w:tblPrEx>
              <w:tblW w:w="14380" w:type="dxa"/>
            </w:tblPrEx>
          </w:tblPrExChange>
        </w:tblPrEx>
        <w:trPr>
          <w:trHeight w:val="300"/>
          <w:ins w:id="1591" w:author="michael marcus" w:date="2021-07-27T10:09:00Z"/>
          <w:trPrChange w:id="1592"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593"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2E2BFB71" w14:textId="77777777" w:rsidR="00826391" w:rsidRPr="00370774" w:rsidRDefault="00826391">
            <w:pPr>
              <w:rPr>
                <w:ins w:id="1594" w:author="michael marcus" w:date="2021-07-27T10:09:00Z"/>
                <w:rFonts w:ascii="Calibri" w:hAnsi="Calibri" w:cs="Calibri"/>
                <w:sz w:val="18"/>
                <w:szCs w:val="18"/>
                <w:rPrChange w:id="1595" w:author="michael marcus" w:date="2021-07-27T16:40:00Z">
                  <w:rPr>
                    <w:ins w:id="1596" w:author="michael marcus" w:date="2021-07-27T10:09:00Z"/>
                    <w:rFonts w:ascii="Calibri" w:hAnsi="Calibri" w:cs="Calibri"/>
                    <w:sz w:val="20"/>
                    <w:szCs w:val="20"/>
                  </w:rPr>
                </w:rPrChange>
              </w:rPr>
            </w:pPr>
            <w:ins w:id="1597" w:author="michael marcus" w:date="2021-07-27T10:09:00Z">
              <w:r w:rsidRPr="00370774">
                <w:rPr>
                  <w:rFonts w:ascii="Calibri" w:hAnsi="Calibri" w:cs="Calibri"/>
                  <w:sz w:val="18"/>
                  <w:szCs w:val="18"/>
                  <w:rPrChange w:id="1598" w:author="michael marcus" w:date="2021-07-27T16:40:00Z">
                    <w:rPr>
                      <w:rFonts w:ascii="Calibri" w:hAnsi="Calibri" w:cs="Calibri"/>
                      <w:sz w:val="20"/>
                      <w:szCs w:val="20"/>
                    </w:rPr>
                  </w:rPrChange>
                </w:rPr>
                <w:t>Percent Traditional buildings in footprint (%)</w:t>
              </w:r>
            </w:ins>
          </w:p>
        </w:tc>
        <w:tc>
          <w:tcPr>
            <w:tcW w:w="1890" w:type="dxa"/>
            <w:tcBorders>
              <w:top w:val="nil"/>
              <w:left w:val="nil"/>
              <w:bottom w:val="single" w:sz="4" w:space="0" w:color="auto"/>
              <w:right w:val="single" w:sz="4" w:space="0" w:color="auto"/>
            </w:tcBorders>
            <w:shd w:val="clear" w:color="auto" w:fill="auto"/>
            <w:vAlign w:val="center"/>
            <w:hideMark/>
            <w:tcPrChange w:id="1599"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859E36F" w14:textId="77777777" w:rsidR="00826391" w:rsidRPr="00370774" w:rsidRDefault="00826391">
            <w:pPr>
              <w:jc w:val="center"/>
              <w:rPr>
                <w:ins w:id="1600" w:author="michael marcus" w:date="2021-07-27T10:09:00Z"/>
                <w:rFonts w:ascii="Calibri" w:hAnsi="Calibri" w:cs="Calibri"/>
                <w:sz w:val="18"/>
                <w:szCs w:val="18"/>
                <w:rPrChange w:id="1601" w:author="michael marcus" w:date="2021-07-27T16:40:00Z">
                  <w:rPr>
                    <w:ins w:id="1602" w:author="michael marcus" w:date="2021-07-27T10:09:00Z"/>
                    <w:rFonts w:ascii="Calibri" w:hAnsi="Calibri" w:cs="Calibri"/>
                    <w:sz w:val="20"/>
                    <w:szCs w:val="20"/>
                  </w:rPr>
                </w:rPrChange>
              </w:rPr>
            </w:pPr>
            <w:ins w:id="1603" w:author="michael marcus" w:date="2021-07-27T10:09:00Z">
              <w:r w:rsidRPr="00370774">
                <w:rPr>
                  <w:rFonts w:ascii="Calibri" w:hAnsi="Calibri" w:cs="Calibri"/>
                  <w:sz w:val="18"/>
                  <w:szCs w:val="18"/>
                  <w:rPrChange w:id="1604" w:author="michael marcus" w:date="2021-07-27T16:40:00Z">
                    <w:rPr>
                      <w:rFonts w:ascii="Calibri" w:hAnsi="Calibri" w:cs="Calibri"/>
                      <w:sz w:val="20"/>
                      <w:szCs w:val="20"/>
                    </w:rPr>
                  </w:rPrChange>
                </w:rPr>
                <w:t>50</w:t>
              </w:r>
            </w:ins>
          </w:p>
        </w:tc>
        <w:tc>
          <w:tcPr>
            <w:tcW w:w="1710" w:type="dxa"/>
            <w:tcBorders>
              <w:top w:val="nil"/>
              <w:left w:val="nil"/>
              <w:bottom w:val="single" w:sz="4" w:space="0" w:color="auto"/>
              <w:right w:val="single" w:sz="4" w:space="0" w:color="auto"/>
            </w:tcBorders>
            <w:shd w:val="clear" w:color="auto" w:fill="auto"/>
            <w:vAlign w:val="center"/>
            <w:hideMark/>
            <w:tcPrChange w:id="160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B76FACE" w14:textId="77777777" w:rsidR="00826391" w:rsidRPr="00370774" w:rsidRDefault="00826391">
            <w:pPr>
              <w:jc w:val="center"/>
              <w:rPr>
                <w:ins w:id="1606" w:author="michael marcus" w:date="2021-07-27T10:09:00Z"/>
                <w:rFonts w:ascii="Calibri" w:hAnsi="Calibri" w:cs="Calibri"/>
                <w:sz w:val="18"/>
                <w:szCs w:val="18"/>
                <w:rPrChange w:id="1607" w:author="michael marcus" w:date="2021-07-27T16:40:00Z">
                  <w:rPr>
                    <w:ins w:id="1608" w:author="michael marcus" w:date="2021-07-27T10:09:00Z"/>
                    <w:rFonts w:ascii="Calibri" w:hAnsi="Calibri" w:cs="Calibri"/>
                    <w:sz w:val="20"/>
                    <w:szCs w:val="20"/>
                  </w:rPr>
                </w:rPrChange>
              </w:rPr>
            </w:pPr>
            <w:ins w:id="1609" w:author="michael marcus" w:date="2021-07-27T10:09:00Z">
              <w:r w:rsidRPr="00370774">
                <w:rPr>
                  <w:rFonts w:ascii="Calibri" w:hAnsi="Calibri" w:cs="Calibri"/>
                  <w:sz w:val="18"/>
                  <w:szCs w:val="18"/>
                  <w:rPrChange w:id="1610" w:author="michael marcus" w:date="2021-07-27T16:40:00Z">
                    <w:rPr>
                      <w:rFonts w:ascii="Calibri" w:hAnsi="Calibri" w:cs="Calibri"/>
                      <w:sz w:val="20"/>
                      <w:szCs w:val="20"/>
                    </w:rPr>
                  </w:rPrChange>
                </w:rPr>
                <w:t>50</w:t>
              </w:r>
            </w:ins>
          </w:p>
        </w:tc>
        <w:tc>
          <w:tcPr>
            <w:tcW w:w="1710" w:type="dxa"/>
            <w:tcBorders>
              <w:top w:val="nil"/>
              <w:left w:val="nil"/>
              <w:bottom w:val="single" w:sz="4" w:space="0" w:color="auto"/>
              <w:right w:val="single" w:sz="4" w:space="0" w:color="auto"/>
            </w:tcBorders>
            <w:shd w:val="clear" w:color="auto" w:fill="auto"/>
            <w:vAlign w:val="center"/>
            <w:hideMark/>
            <w:tcPrChange w:id="1611"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E8096BC" w14:textId="77777777" w:rsidR="00826391" w:rsidRPr="00370774" w:rsidRDefault="00826391">
            <w:pPr>
              <w:jc w:val="center"/>
              <w:rPr>
                <w:ins w:id="1612" w:author="michael marcus" w:date="2021-07-27T10:09:00Z"/>
                <w:rFonts w:ascii="Calibri" w:hAnsi="Calibri" w:cs="Calibri"/>
                <w:sz w:val="18"/>
                <w:szCs w:val="18"/>
                <w:rPrChange w:id="1613" w:author="michael marcus" w:date="2021-07-27T16:40:00Z">
                  <w:rPr>
                    <w:ins w:id="1614" w:author="michael marcus" w:date="2021-07-27T10:09:00Z"/>
                    <w:rFonts w:ascii="Calibri" w:hAnsi="Calibri" w:cs="Calibri"/>
                    <w:sz w:val="20"/>
                    <w:szCs w:val="20"/>
                  </w:rPr>
                </w:rPrChange>
              </w:rPr>
            </w:pPr>
            <w:ins w:id="1615" w:author="michael marcus" w:date="2021-07-27T10:09:00Z">
              <w:r w:rsidRPr="00370774">
                <w:rPr>
                  <w:rFonts w:ascii="Calibri" w:hAnsi="Calibri" w:cs="Calibri"/>
                  <w:sz w:val="18"/>
                  <w:szCs w:val="18"/>
                  <w:rPrChange w:id="1616" w:author="michael marcus" w:date="2021-07-27T16:40:00Z">
                    <w:rPr>
                      <w:rFonts w:ascii="Calibri" w:hAnsi="Calibri" w:cs="Calibri"/>
                      <w:sz w:val="20"/>
                      <w:szCs w:val="20"/>
                    </w:rPr>
                  </w:rPrChange>
                </w:rPr>
                <w:t>50</w:t>
              </w:r>
            </w:ins>
          </w:p>
        </w:tc>
        <w:tc>
          <w:tcPr>
            <w:tcW w:w="1710" w:type="dxa"/>
            <w:tcBorders>
              <w:top w:val="nil"/>
              <w:left w:val="nil"/>
              <w:bottom w:val="single" w:sz="4" w:space="0" w:color="auto"/>
              <w:right w:val="single" w:sz="4" w:space="0" w:color="auto"/>
            </w:tcBorders>
            <w:shd w:val="clear" w:color="auto" w:fill="auto"/>
            <w:vAlign w:val="center"/>
            <w:hideMark/>
            <w:tcPrChange w:id="1617"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623ABB3" w14:textId="77777777" w:rsidR="00826391" w:rsidRPr="00370774" w:rsidRDefault="00826391">
            <w:pPr>
              <w:jc w:val="center"/>
              <w:rPr>
                <w:ins w:id="1618" w:author="michael marcus" w:date="2021-07-27T10:09:00Z"/>
                <w:rFonts w:ascii="Calibri" w:hAnsi="Calibri" w:cs="Calibri"/>
                <w:sz w:val="18"/>
                <w:szCs w:val="18"/>
                <w:rPrChange w:id="1619" w:author="michael marcus" w:date="2021-07-27T16:40:00Z">
                  <w:rPr>
                    <w:ins w:id="1620" w:author="michael marcus" w:date="2021-07-27T10:09:00Z"/>
                    <w:rFonts w:ascii="Calibri" w:hAnsi="Calibri" w:cs="Calibri"/>
                    <w:sz w:val="20"/>
                    <w:szCs w:val="20"/>
                  </w:rPr>
                </w:rPrChange>
              </w:rPr>
            </w:pPr>
            <w:ins w:id="1621" w:author="michael marcus" w:date="2021-07-27T10:09:00Z">
              <w:r w:rsidRPr="00370774">
                <w:rPr>
                  <w:rFonts w:ascii="Calibri" w:hAnsi="Calibri" w:cs="Calibri"/>
                  <w:sz w:val="18"/>
                  <w:szCs w:val="18"/>
                  <w:rPrChange w:id="1622" w:author="michael marcus" w:date="2021-07-27T16:40:00Z">
                    <w:rPr>
                      <w:rFonts w:ascii="Calibri" w:hAnsi="Calibri" w:cs="Calibri"/>
                      <w:sz w:val="20"/>
                      <w:szCs w:val="20"/>
                    </w:rPr>
                  </w:rPrChange>
                </w:rPr>
                <w:t>50</w:t>
              </w:r>
            </w:ins>
          </w:p>
        </w:tc>
      </w:tr>
      <w:tr w:rsidR="00370774" w:rsidRPr="00370774" w14:paraId="688A38D4" w14:textId="77777777" w:rsidTr="00370774">
        <w:tblPrEx>
          <w:tblW w:w="10350" w:type="dxa"/>
          <w:tblPrExChange w:id="1623" w:author="michael marcus" w:date="2021-07-27T16:41:00Z">
            <w:tblPrEx>
              <w:tblW w:w="14380" w:type="dxa"/>
            </w:tblPrEx>
          </w:tblPrExChange>
        </w:tblPrEx>
        <w:trPr>
          <w:trHeight w:val="300"/>
          <w:ins w:id="1624" w:author="michael marcus" w:date="2021-07-27T10:09:00Z"/>
          <w:trPrChange w:id="1625" w:author="michael marcus" w:date="2021-07-27T16:41:00Z">
            <w:trPr>
              <w:trHeight w:val="3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626"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369F697F" w14:textId="4906463F" w:rsidR="00826391" w:rsidRPr="00370774" w:rsidRDefault="00826391">
            <w:pPr>
              <w:rPr>
                <w:ins w:id="1627" w:author="michael marcus" w:date="2021-07-27T10:09:00Z"/>
                <w:rFonts w:ascii="Calibri" w:hAnsi="Calibri" w:cs="Calibri"/>
                <w:sz w:val="18"/>
                <w:szCs w:val="18"/>
                <w:rPrChange w:id="1628" w:author="michael marcus" w:date="2021-07-27T16:40:00Z">
                  <w:rPr>
                    <w:ins w:id="1629" w:author="michael marcus" w:date="2021-07-27T10:09:00Z"/>
                    <w:rFonts w:ascii="Calibri" w:hAnsi="Calibri" w:cs="Calibri"/>
                    <w:sz w:val="20"/>
                    <w:szCs w:val="20"/>
                  </w:rPr>
                </w:rPrChange>
              </w:rPr>
            </w:pPr>
            <w:ins w:id="1630" w:author="michael marcus" w:date="2021-07-27T10:09:00Z">
              <w:r w:rsidRPr="00370774">
                <w:rPr>
                  <w:rFonts w:ascii="Calibri" w:hAnsi="Calibri" w:cs="Calibri"/>
                  <w:sz w:val="18"/>
                  <w:szCs w:val="18"/>
                  <w:rPrChange w:id="1631" w:author="michael marcus" w:date="2021-07-27T16:40:00Z">
                    <w:rPr>
                      <w:rFonts w:ascii="Calibri" w:hAnsi="Calibri" w:cs="Calibri"/>
                      <w:sz w:val="20"/>
                      <w:szCs w:val="20"/>
                    </w:rPr>
                  </w:rPrChange>
                </w:rPr>
                <w:t xml:space="preserve">Percent </w:t>
              </w:r>
              <w:del w:id="1632" w:author="USA" w:date="2021-07-27T17:27:00Z">
                <w:r w:rsidRPr="00370774" w:rsidDel="008F06E7">
                  <w:rPr>
                    <w:rFonts w:ascii="Calibri" w:hAnsi="Calibri" w:cs="Calibri"/>
                    <w:sz w:val="18"/>
                    <w:szCs w:val="18"/>
                    <w:rPrChange w:id="1633" w:author="michael marcus" w:date="2021-07-27T16:40:00Z">
                      <w:rPr>
                        <w:rFonts w:ascii="Calibri" w:hAnsi="Calibri" w:cs="Calibri"/>
                        <w:sz w:val="20"/>
                        <w:szCs w:val="20"/>
                      </w:rPr>
                    </w:rPrChange>
                  </w:rPr>
                  <w:delText>Theremally</w:delText>
                </w:r>
              </w:del>
            </w:ins>
            <w:ins w:id="1634" w:author="USA" w:date="2021-07-27T17:27:00Z">
              <w:r w:rsidR="008F06E7" w:rsidRPr="00370774">
                <w:rPr>
                  <w:rFonts w:ascii="Calibri" w:hAnsi="Calibri" w:cs="Calibri"/>
                  <w:sz w:val="18"/>
                  <w:szCs w:val="18"/>
                </w:rPr>
                <w:t>Thermally</w:t>
              </w:r>
            </w:ins>
            <w:ins w:id="1635" w:author="michael marcus" w:date="2021-07-27T10:09:00Z">
              <w:r w:rsidRPr="00370774">
                <w:rPr>
                  <w:rFonts w:ascii="Calibri" w:hAnsi="Calibri" w:cs="Calibri"/>
                  <w:sz w:val="18"/>
                  <w:szCs w:val="18"/>
                  <w:rPrChange w:id="1636" w:author="michael marcus" w:date="2021-07-27T16:40:00Z">
                    <w:rPr>
                      <w:rFonts w:ascii="Calibri" w:hAnsi="Calibri" w:cs="Calibri"/>
                      <w:sz w:val="20"/>
                      <w:szCs w:val="20"/>
                    </w:rPr>
                  </w:rPrChange>
                </w:rPr>
                <w:t xml:space="preserve"> Efficient buildings (1-Traditionall Buildings) (%)</w:t>
              </w:r>
            </w:ins>
          </w:p>
        </w:tc>
        <w:tc>
          <w:tcPr>
            <w:tcW w:w="1890" w:type="dxa"/>
            <w:tcBorders>
              <w:top w:val="nil"/>
              <w:left w:val="nil"/>
              <w:bottom w:val="single" w:sz="4" w:space="0" w:color="auto"/>
              <w:right w:val="single" w:sz="4" w:space="0" w:color="auto"/>
            </w:tcBorders>
            <w:shd w:val="clear" w:color="auto" w:fill="auto"/>
            <w:vAlign w:val="center"/>
            <w:hideMark/>
            <w:tcPrChange w:id="1637"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1C9EFD3D" w14:textId="77777777" w:rsidR="00826391" w:rsidRPr="00370774" w:rsidRDefault="00826391">
            <w:pPr>
              <w:jc w:val="center"/>
              <w:rPr>
                <w:ins w:id="1638" w:author="michael marcus" w:date="2021-07-27T10:09:00Z"/>
                <w:rFonts w:ascii="Calibri" w:hAnsi="Calibri" w:cs="Calibri"/>
                <w:sz w:val="18"/>
                <w:szCs w:val="18"/>
                <w:rPrChange w:id="1639" w:author="michael marcus" w:date="2021-07-27T16:40:00Z">
                  <w:rPr>
                    <w:ins w:id="1640" w:author="michael marcus" w:date="2021-07-27T10:09:00Z"/>
                    <w:rFonts w:ascii="Calibri" w:hAnsi="Calibri" w:cs="Calibri"/>
                    <w:sz w:val="20"/>
                    <w:szCs w:val="20"/>
                  </w:rPr>
                </w:rPrChange>
              </w:rPr>
            </w:pPr>
            <w:ins w:id="1641" w:author="michael marcus" w:date="2021-07-27T10:09:00Z">
              <w:r w:rsidRPr="00370774">
                <w:rPr>
                  <w:rFonts w:ascii="Calibri" w:hAnsi="Calibri" w:cs="Calibri"/>
                  <w:sz w:val="18"/>
                  <w:szCs w:val="18"/>
                  <w:rPrChange w:id="1642" w:author="michael marcus" w:date="2021-07-27T16:40:00Z">
                    <w:rPr>
                      <w:rFonts w:ascii="Calibri" w:hAnsi="Calibri" w:cs="Calibri"/>
                      <w:sz w:val="20"/>
                      <w:szCs w:val="20"/>
                    </w:rPr>
                  </w:rPrChange>
                </w:rPr>
                <w:t>50</w:t>
              </w:r>
            </w:ins>
          </w:p>
        </w:tc>
        <w:tc>
          <w:tcPr>
            <w:tcW w:w="1710" w:type="dxa"/>
            <w:tcBorders>
              <w:top w:val="nil"/>
              <w:left w:val="nil"/>
              <w:bottom w:val="single" w:sz="4" w:space="0" w:color="auto"/>
              <w:right w:val="single" w:sz="4" w:space="0" w:color="auto"/>
            </w:tcBorders>
            <w:shd w:val="clear" w:color="auto" w:fill="auto"/>
            <w:vAlign w:val="center"/>
            <w:hideMark/>
            <w:tcPrChange w:id="1643"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A65C74F" w14:textId="77777777" w:rsidR="00826391" w:rsidRPr="00370774" w:rsidRDefault="00826391">
            <w:pPr>
              <w:jc w:val="center"/>
              <w:rPr>
                <w:ins w:id="1644" w:author="michael marcus" w:date="2021-07-27T10:09:00Z"/>
                <w:rFonts w:ascii="Calibri" w:hAnsi="Calibri" w:cs="Calibri"/>
                <w:sz w:val="18"/>
                <w:szCs w:val="18"/>
                <w:rPrChange w:id="1645" w:author="michael marcus" w:date="2021-07-27T16:40:00Z">
                  <w:rPr>
                    <w:ins w:id="1646" w:author="michael marcus" w:date="2021-07-27T10:09:00Z"/>
                    <w:rFonts w:ascii="Calibri" w:hAnsi="Calibri" w:cs="Calibri"/>
                    <w:sz w:val="20"/>
                    <w:szCs w:val="20"/>
                  </w:rPr>
                </w:rPrChange>
              </w:rPr>
            </w:pPr>
            <w:ins w:id="1647" w:author="michael marcus" w:date="2021-07-27T10:09:00Z">
              <w:r w:rsidRPr="00370774">
                <w:rPr>
                  <w:rFonts w:ascii="Calibri" w:hAnsi="Calibri" w:cs="Calibri"/>
                  <w:sz w:val="18"/>
                  <w:szCs w:val="18"/>
                  <w:rPrChange w:id="1648" w:author="michael marcus" w:date="2021-07-27T16:40:00Z">
                    <w:rPr>
                      <w:rFonts w:ascii="Calibri" w:hAnsi="Calibri" w:cs="Calibri"/>
                      <w:sz w:val="20"/>
                      <w:szCs w:val="20"/>
                    </w:rPr>
                  </w:rPrChange>
                </w:rPr>
                <w:t>50</w:t>
              </w:r>
            </w:ins>
          </w:p>
        </w:tc>
        <w:tc>
          <w:tcPr>
            <w:tcW w:w="1710" w:type="dxa"/>
            <w:tcBorders>
              <w:top w:val="nil"/>
              <w:left w:val="nil"/>
              <w:bottom w:val="single" w:sz="4" w:space="0" w:color="auto"/>
              <w:right w:val="single" w:sz="4" w:space="0" w:color="auto"/>
            </w:tcBorders>
            <w:shd w:val="clear" w:color="auto" w:fill="auto"/>
            <w:vAlign w:val="center"/>
            <w:hideMark/>
            <w:tcPrChange w:id="164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4D9BD360" w14:textId="77777777" w:rsidR="00826391" w:rsidRPr="00370774" w:rsidRDefault="00826391">
            <w:pPr>
              <w:jc w:val="center"/>
              <w:rPr>
                <w:ins w:id="1650" w:author="michael marcus" w:date="2021-07-27T10:09:00Z"/>
                <w:rFonts w:ascii="Calibri" w:hAnsi="Calibri" w:cs="Calibri"/>
                <w:sz w:val="18"/>
                <w:szCs w:val="18"/>
                <w:rPrChange w:id="1651" w:author="michael marcus" w:date="2021-07-27T16:40:00Z">
                  <w:rPr>
                    <w:ins w:id="1652" w:author="michael marcus" w:date="2021-07-27T10:09:00Z"/>
                    <w:rFonts w:ascii="Calibri" w:hAnsi="Calibri" w:cs="Calibri"/>
                    <w:sz w:val="20"/>
                    <w:szCs w:val="20"/>
                  </w:rPr>
                </w:rPrChange>
              </w:rPr>
            </w:pPr>
            <w:ins w:id="1653" w:author="michael marcus" w:date="2021-07-27T10:09:00Z">
              <w:r w:rsidRPr="00370774">
                <w:rPr>
                  <w:rFonts w:ascii="Calibri" w:hAnsi="Calibri" w:cs="Calibri"/>
                  <w:sz w:val="18"/>
                  <w:szCs w:val="18"/>
                  <w:rPrChange w:id="1654" w:author="michael marcus" w:date="2021-07-27T16:40:00Z">
                    <w:rPr>
                      <w:rFonts w:ascii="Calibri" w:hAnsi="Calibri" w:cs="Calibri"/>
                      <w:sz w:val="20"/>
                      <w:szCs w:val="20"/>
                    </w:rPr>
                  </w:rPrChange>
                </w:rPr>
                <w:t>50</w:t>
              </w:r>
            </w:ins>
          </w:p>
        </w:tc>
        <w:tc>
          <w:tcPr>
            <w:tcW w:w="1710" w:type="dxa"/>
            <w:tcBorders>
              <w:top w:val="nil"/>
              <w:left w:val="nil"/>
              <w:bottom w:val="single" w:sz="4" w:space="0" w:color="auto"/>
              <w:right w:val="single" w:sz="4" w:space="0" w:color="auto"/>
            </w:tcBorders>
            <w:shd w:val="clear" w:color="auto" w:fill="auto"/>
            <w:vAlign w:val="center"/>
            <w:hideMark/>
            <w:tcPrChange w:id="1655"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6E08F41F" w14:textId="77777777" w:rsidR="00826391" w:rsidRPr="00370774" w:rsidRDefault="00826391">
            <w:pPr>
              <w:jc w:val="center"/>
              <w:rPr>
                <w:ins w:id="1656" w:author="michael marcus" w:date="2021-07-27T10:09:00Z"/>
                <w:rFonts w:ascii="Calibri" w:hAnsi="Calibri" w:cs="Calibri"/>
                <w:sz w:val="18"/>
                <w:szCs w:val="18"/>
                <w:rPrChange w:id="1657" w:author="michael marcus" w:date="2021-07-27T16:40:00Z">
                  <w:rPr>
                    <w:ins w:id="1658" w:author="michael marcus" w:date="2021-07-27T10:09:00Z"/>
                    <w:rFonts w:ascii="Calibri" w:hAnsi="Calibri" w:cs="Calibri"/>
                    <w:sz w:val="20"/>
                    <w:szCs w:val="20"/>
                  </w:rPr>
                </w:rPrChange>
              </w:rPr>
            </w:pPr>
            <w:ins w:id="1659" w:author="michael marcus" w:date="2021-07-27T10:09:00Z">
              <w:r w:rsidRPr="00370774">
                <w:rPr>
                  <w:rFonts w:ascii="Calibri" w:hAnsi="Calibri" w:cs="Calibri"/>
                  <w:sz w:val="18"/>
                  <w:szCs w:val="18"/>
                  <w:rPrChange w:id="1660" w:author="michael marcus" w:date="2021-07-27T16:40:00Z">
                    <w:rPr>
                      <w:rFonts w:ascii="Calibri" w:hAnsi="Calibri" w:cs="Calibri"/>
                      <w:sz w:val="20"/>
                      <w:szCs w:val="20"/>
                    </w:rPr>
                  </w:rPrChange>
                </w:rPr>
                <w:t>50</w:t>
              </w:r>
            </w:ins>
          </w:p>
        </w:tc>
      </w:tr>
      <w:tr w:rsidR="00370774" w:rsidRPr="00370774" w14:paraId="483F858F" w14:textId="77777777" w:rsidTr="00370774">
        <w:tblPrEx>
          <w:tblW w:w="10350" w:type="dxa"/>
          <w:tblPrExChange w:id="1661" w:author="michael marcus" w:date="2021-07-27T16:41:00Z">
            <w:tblPrEx>
              <w:tblW w:w="14380" w:type="dxa"/>
            </w:tblPrEx>
          </w:tblPrExChange>
        </w:tblPrEx>
        <w:trPr>
          <w:trHeight w:val="600"/>
          <w:ins w:id="1662" w:author="michael marcus" w:date="2021-07-27T10:09:00Z"/>
          <w:trPrChange w:id="1663" w:author="michael marcus" w:date="2021-07-27T16:41:00Z">
            <w:trPr>
              <w:trHeight w:val="60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664"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19B308B1" w14:textId="77777777" w:rsidR="00826391" w:rsidRPr="00370774" w:rsidRDefault="00826391">
            <w:pPr>
              <w:rPr>
                <w:ins w:id="1665" w:author="michael marcus" w:date="2021-07-27T10:09:00Z"/>
                <w:rFonts w:ascii="Calibri" w:hAnsi="Calibri" w:cs="Calibri"/>
                <w:sz w:val="18"/>
                <w:szCs w:val="18"/>
                <w:rPrChange w:id="1666" w:author="michael marcus" w:date="2021-07-27T16:40:00Z">
                  <w:rPr>
                    <w:ins w:id="1667" w:author="michael marcus" w:date="2021-07-27T10:09:00Z"/>
                    <w:rFonts w:ascii="Calibri" w:hAnsi="Calibri" w:cs="Calibri"/>
                    <w:sz w:val="20"/>
                    <w:szCs w:val="20"/>
                  </w:rPr>
                </w:rPrChange>
              </w:rPr>
            </w:pPr>
            <w:ins w:id="1668" w:author="michael marcus" w:date="2021-07-27T10:09:00Z">
              <w:r w:rsidRPr="00370774">
                <w:rPr>
                  <w:rFonts w:ascii="Calibri" w:hAnsi="Calibri" w:cs="Calibri"/>
                  <w:sz w:val="18"/>
                  <w:szCs w:val="18"/>
                  <w:rPrChange w:id="1669" w:author="michael marcus" w:date="2021-07-27T16:40:00Z">
                    <w:rPr>
                      <w:rFonts w:ascii="Calibri" w:hAnsi="Calibri" w:cs="Calibri"/>
                      <w:sz w:val="20"/>
                      <w:szCs w:val="20"/>
                    </w:rPr>
                  </w:rPrChange>
                </w:rPr>
                <w:t>Number of Interferers for Mix of Building Types BEFORE exceeding EESS protection criteria</w:t>
              </w:r>
            </w:ins>
          </w:p>
        </w:tc>
        <w:tc>
          <w:tcPr>
            <w:tcW w:w="1890" w:type="dxa"/>
            <w:tcBorders>
              <w:top w:val="nil"/>
              <w:left w:val="nil"/>
              <w:bottom w:val="single" w:sz="4" w:space="0" w:color="auto"/>
              <w:right w:val="single" w:sz="4" w:space="0" w:color="auto"/>
            </w:tcBorders>
            <w:shd w:val="clear" w:color="auto" w:fill="auto"/>
            <w:vAlign w:val="center"/>
            <w:hideMark/>
            <w:tcPrChange w:id="1670"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04612274" w14:textId="77777777" w:rsidR="00826391" w:rsidRPr="00370774" w:rsidRDefault="00826391">
            <w:pPr>
              <w:jc w:val="center"/>
              <w:rPr>
                <w:ins w:id="1671" w:author="michael marcus" w:date="2021-07-27T10:09:00Z"/>
                <w:rFonts w:ascii="Calibri" w:hAnsi="Calibri" w:cs="Calibri"/>
                <w:sz w:val="18"/>
                <w:szCs w:val="18"/>
                <w:rPrChange w:id="1672" w:author="michael marcus" w:date="2021-07-27T16:40:00Z">
                  <w:rPr>
                    <w:ins w:id="1673" w:author="michael marcus" w:date="2021-07-27T10:09:00Z"/>
                    <w:rFonts w:ascii="Calibri" w:hAnsi="Calibri" w:cs="Calibri"/>
                    <w:sz w:val="20"/>
                    <w:szCs w:val="20"/>
                  </w:rPr>
                </w:rPrChange>
              </w:rPr>
            </w:pPr>
            <w:ins w:id="1674" w:author="michael marcus" w:date="2021-07-27T10:09:00Z">
              <w:r w:rsidRPr="00370774">
                <w:rPr>
                  <w:rFonts w:ascii="Calibri" w:hAnsi="Calibri" w:cs="Calibri"/>
                  <w:sz w:val="18"/>
                  <w:szCs w:val="18"/>
                  <w:rPrChange w:id="1675" w:author="michael marcus" w:date="2021-07-27T16:40:00Z">
                    <w:rPr>
                      <w:rFonts w:ascii="Calibri" w:hAnsi="Calibri" w:cs="Calibri"/>
                      <w:sz w:val="20"/>
                      <w:szCs w:val="20"/>
                    </w:rPr>
                  </w:rPrChange>
                </w:rPr>
                <w:t>62582574</w:t>
              </w:r>
            </w:ins>
          </w:p>
        </w:tc>
        <w:tc>
          <w:tcPr>
            <w:tcW w:w="1710" w:type="dxa"/>
            <w:tcBorders>
              <w:top w:val="nil"/>
              <w:left w:val="nil"/>
              <w:bottom w:val="single" w:sz="4" w:space="0" w:color="auto"/>
              <w:right w:val="single" w:sz="4" w:space="0" w:color="auto"/>
            </w:tcBorders>
            <w:shd w:val="clear" w:color="auto" w:fill="auto"/>
            <w:vAlign w:val="center"/>
            <w:hideMark/>
            <w:tcPrChange w:id="1676"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D737FCE" w14:textId="77777777" w:rsidR="00826391" w:rsidRPr="00370774" w:rsidRDefault="00826391">
            <w:pPr>
              <w:jc w:val="center"/>
              <w:rPr>
                <w:ins w:id="1677" w:author="michael marcus" w:date="2021-07-27T10:09:00Z"/>
                <w:rFonts w:ascii="Calibri" w:hAnsi="Calibri" w:cs="Calibri"/>
                <w:sz w:val="18"/>
                <w:szCs w:val="18"/>
                <w:rPrChange w:id="1678" w:author="michael marcus" w:date="2021-07-27T16:40:00Z">
                  <w:rPr>
                    <w:ins w:id="1679" w:author="michael marcus" w:date="2021-07-27T10:09:00Z"/>
                    <w:rFonts w:ascii="Calibri" w:hAnsi="Calibri" w:cs="Calibri"/>
                    <w:sz w:val="20"/>
                    <w:szCs w:val="20"/>
                  </w:rPr>
                </w:rPrChange>
              </w:rPr>
            </w:pPr>
            <w:ins w:id="1680" w:author="michael marcus" w:date="2021-07-27T10:09:00Z">
              <w:r w:rsidRPr="00370774">
                <w:rPr>
                  <w:rFonts w:ascii="Calibri" w:hAnsi="Calibri" w:cs="Calibri"/>
                  <w:sz w:val="18"/>
                  <w:szCs w:val="18"/>
                  <w:rPrChange w:id="1681" w:author="michael marcus" w:date="2021-07-27T16:40:00Z">
                    <w:rPr>
                      <w:rFonts w:ascii="Calibri" w:hAnsi="Calibri" w:cs="Calibri"/>
                      <w:sz w:val="20"/>
                      <w:szCs w:val="20"/>
                    </w:rPr>
                  </w:rPrChange>
                </w:rPr>
                <w:t>12540581</w:t>
              </w:r>
            </w:ins>
          </w:p>
        </w:tc>
        <w:tc>
          <w:tcPr>
            <w:tcW w:w="1710" w:type="dxa"/>
            <w:tcBorders>
              <w:top w:val="nil"/>
              <w:left w:val="nil"/>
              <w:bottom w:val="single" w:sz="4" w:space="0" w:color="auto"/>
              <w:right w:val="single" w:sz="4" w:space="0" w:color="auto"/>
            </w:tcBorders>
            <w:shd w:val="clear" w:color="auto" w:fill="auto"/>
            <w:vAlign w:val="center"/>
            <w:hideMark/>
            <w:tcPrChange w:id="1682"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72FAB622" w14:textId="77777777" w:rsidR="00826391" w:rsidRPr="00370774" w:rsidRDefault="00826391">
            <w:pPr>
              <w:jc w:val="center"/>
              <w:rPr>
                <w:ins w:id="1683" w:author="michael marcus" w:date="2021-07-27T10:09:00Z"/>
                <w:rFonts w:ascii="Calibri" w:hAnsi="Calibri" w:cs="Calibri"/>
                <w:sz w:val="18"/>
                <w:szCs w:val="18"/>
                <w:rPrChange w:id="1684" w:author="michael marcus" w:date="2021-07-27T16:40:00Z">
                  <w:rPr>
                    <w:ins w:id="1685" w:author="michael marcus" w:date="2021-07-27T10:09:00Z"/>
                    <w:rFonts w:ascii="Calibri" w:hAnsi="Calibri" w:cs="Calibri"/>
                    <w:sz w:val="20"/>
                    <w:szCs w:val="20"/>
                  </w:rPr>
                </w:rPrChange>
              </w:rPr>
            </w:pPr>
            <w:ins w:id="1686" w:author="michael marcus" w:date="2021-07-27T10:09:00Z">
              <w:r w:rsidRPr="00370774">
                <w:rPr>
                  <w:rFonts w:ascii="Calibri" w:hAnsi="Calibri" w:cs="Calibri"/>
                  <w:sz w:val="18"/>
                  <w:szCs w:val="18"/>
                  <w:rPrChange w:id="1687" w:author="michael marcus" w:date="2021-07-27T16:40:00Z">
                    <w:rPr>
                      <w:rFonts w:ascii="Calibri" w:hAnsi="Calibri" w:cs="Calibri"/>
                      <w:sz w:val="20"/>
                      <w:szCs w:val="20"/>
                    </w:rPr>
                  </w:rPrChange>
                </w:rPr>
                <w:t>80356696</w:t>
              </w:r>
            </w:ins>
          </w:p>
        </w:tc>
        <w:tc>
          <w:tcPr>
            <w:tcW w:w="1710" w:type="dxa"/>
            <w:tcBorders>
              <w:top w:val="nil"/>
              <w:left w:val="nil"/>
              <w:bottom w:val="single" w:sz="4" w:space="0" w:color="auto"/>
              <w:right w:val="single" w:sz="4" w:space="0" w:color="auto"/>
            </w:tcBorders>
            <w:shd w:val="clear" w:color="auto" w:fill="auto"/>
            <w:vAlign w:val="center"/>
            <w:hideMark/>
            <w:tcPrChange w:id="1688"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172A2E51" w14:textId="77777777" w:rsidR="00826391" w:rsidRPr="00370774" w:rsidRDefault="00826391">
            <w:pPr>
              <w:jc w:val="center"/>
              <w:rPr>
                <w:ins w:id="1689" w:author="michael marcus" w:date="2021-07-27T10:09:00Z"/>
                <w:rFonts w:ascii="Calibri" w:hAnsi="Calibri" w:cs="Calibri"/>
                <w:sz w:val="18"/>
                <w:szCs w:val="18"/>
                <w:rPrChange w:id="1690" w:author="michael marcus" w:date="2021-07-27T16:40:00Z">
                  <w:rPr>
                    <w:ins w:id="1691" w:author="michael marcus" w:date="2021-07-27T10:09:00Z"/>
                    <w:rFonts w:ascii="Calibri" w:hAnsi="Calibri" w:cs="Calibri"/>
                    <w:sz w:val="20"/>
                    <w:szCs w:val="20"/>
                  </w:rPr>
                </w:rPrChange>
              </w:rPr>
            </w:pPr>
            <w:ins w:id="1692" w:author="michael marcus" w:date="2021-07-27T10:09:00Z">
              <w:r w:rsidRPr="00370774">
                <w:rPr>
                  <w:rFonts w:ascii="Calibri" w:hAnsi="Calibri" w:cs="Calibri"/>
                  <w:sz w:val="18"/>
                  <w:szCs w:val="18"/>
                  <w:rPrChange w:id="1693" w:author="michael marcus" w:date="2021-07-27T16:40:00Z">
                    <w:rPr>
                      <w:rFonts w:ascii="Calibri" w:hAnsi="Calibri" w:cs="Calibri"/>
                      <w:sz w:val="20"/>
                      <w:szCs w:val="20"/>
                    </w:rPr>
                  </w:rPrChange>
                </w:rPr>
                <w:t>2498686</w:t>
              </w:r>
            </w:ins>
          </w:p>
        </w:tc>
      </w:tr>
      <w:tr w:rsidR="00370774" w:rsidRPr="00370774" w14:paraId="0694EBAC" w14:textId="77777777" w:rsidTr="00370774">
        <w:tblPrEx>
          <w:tblW w:w="10350" w:type="dxa"/>
          <w:tblPrExChange w:id="1694" w:author="michael marcus" w:date="2021-07-27T16:41:00Z">
            <w:tblPrEx>
              <w:tblW w:w="14380" w:type="dxa"/>
            </w:tblPrEx>
          </w:tblPrExChange>
        </w:tblPrEx>
        <w:trPr>
          <w:trHeight w:val="640"/>
          <w:ins w:id="1695" w:author="michael marcus" w:date="2021-07-27T10:09:00Z"/>
          <w:trPrChange w:id="1696" w:author="michael marcus" w:date="2021-07-27T16:41:00Z">
            <w:trPr>
              <w:trHeight w:val="640"/>
            </w:trPr>
          </w:trPrChange>
        </w:trPr>
        <w:tc>
          <w:tcPr>
            <w:tcW w:w="3330" w:type="dxa"/>
            <w:tcBorders>
              <w:top w:val="nil"/>
              <w:left w:val="single" w:sz="4" w:space="0" w:color="auto"/>
              <w:bottom w:val="single" w:sz="4" w:space="0" w:color="auto"/>
              <w:right w:val="single" w:sz="4" w:space="0" w:color="auto"/>
            </w:tcBorders>
            <w:shd w:val="clear" w:color="auto" w:fill="auto"/>
            <w:vAlign w:val="center"/>
            <w:hideMark/>
            <w:tcPrChange w:id="1697" w:author="michael marcus" w:date="2021-07-27T16:41:00Z">
              <w:tcPr>
                <w:tcW w:w="3330" w:type="dxa"/>
                <w:tcBorders>
                  <w:top w:val="nil"/>
                  <w:left w:val="single" w:sz="4" w:space="0" w:color="auto"/>
                  <w:bottom w:val="single" w:sz="4" w:space="0" w:color="auto"/>
                  <w:right w:val="single" w:sz="4" w:space="0" w:color="auto"/>
                </w:tcBorders>
                <w:shd w:val="clear" w:color="auto" w:fill="auto"/>
                <w:vAlign w:val="center"/>
                <w:hideMark/>
              </w:tcPr>
            </w:tcPrChange>
          </w:tcPr>
          <w:p w14:paraId="47F39843" w14:textId="77777777" w:rsidR="00826391" w:rsidRPr="00370774" w:rsidRDefault="00826391">
            <w:pPr>
              <w:rPr>
                <w:ins w:id="1698" w:author="michael marcus" w:date="2021-07-27T10:09:00Z"/>
                <w:rFonts w:ascii="Calibri" w:hAnsi="Calibri" w:cs="Calibri"/>
                <w:b/>
                <w:bCs/>
                <w:sz w:val="18"/>
                <w:szCs w:val="18"/>
                <w:rPrChange w:id="1699" w:author="michael marcus" w:date="2021-07-27T16:40:00Z">
                  <w:rPr>
                    <w:ins w:id="1700" w:author="michael marcus" w:date="2021-07-27T10:09:00Z"/>
                    <w:rFonts w:ascii="Calibri" w:hAnsi="Calibri" w:cs="Calibri"/>
                    <w:sz w:val="22"/>
                    <w:szCs w:val="22"/>
                  </w:rPr>
                </w:rPrChange>
              </w:rPr>
            </w:pPr>
            <w:ins w:id="1701" w:author="michael marcus" w:date="2021-07-27T10:09:00Z">
              <w:r w:rsidRPr="00370774">
                <w:rPr>
                  <w:rFonts w:ascii="Calibri" w:hAnsi="Calibri" w:cs="Calibri"/>
                  <w:b/>
                  <w:bCs/>
                  <w:sz w:val="18"/>
                  <w:szCs w:val="18"/>
                  <w:rPrChange w:id="1702" w:author="michael marcus" w:date="2021-07-27T16:40:00Z">
                    <w:rPr>
                      <w:rFonts w:ascii="Calibri" w:hAnsi="Calibri" w:cs="Calibri"/>
                      <w:sz w:val="22"/>
                      <w:szCs w:val="22"/>
                    </w:rPr>
                  </w:rPrChange>
                </w:rPr>
                <w:t>Average Number of devices per EESS Footprint Area km^2 in Reference EESS Bandwidth</w:t>
              </w:r>
            </w:ins>
          </w:p>
        </w:tc>
        <w:tc>
          <w:tcPr>
            <w:tcW w:w="1890" w:type="dxa"/>
            <w:tcBorders>
              <w:top w:val="nil"/>
              <w:left w:val="nil"/>
              <w:bottom w:val="single" w:sz="4" w:space="0" w:color="auto"/>
              <w:right w:val="single" w:sz="4" w:space="0" w:color="auto"/>
            </w:tcBorders>
            <w:shd w:val="clear" w:color="auto" w:fill="auto"/>
            <w:vAlign w:val="center"/>
            <w:hideMark/>
            <w:tcPrChange w:id="1703" w:author="michael marcus" w:date="2021-07-27T16:41:00Z">
              <w:tcPr>
                <w:tcW w:w="1890" w:type="dxa"/>
                <w:tcBorders>
                  <w:top w:val="nil"/>
                  <w:left w:val="nil"/>
                  <w:bottom w:val="single" w:sz="4" w:space="0" w:color="auto"/>
                  <w:right w:val="single" w:sz="4" w:space="0" w:color="auto"/>
                </w:tcBorders>
                <w:shd w:val="clear" w:color="auto" w:fill="auto"/>
                <w:vAlign w:val="center"/>
                <w:hideMark/>
              </w:tcPr>
            </w:tcPrChange>
          </w:tcPr>
          <w:p w14:paraId="67252FF5" w14:textId="77777777" w:rsidR="00826391" w:rsidRPr="00370774" w:rsidRDefault="00826391">
            <w:pPr>
              <w:jc w:val="center"/>
              <w:rPr>
                <w:ins w:id="1704" w:author="michael marcus" w:date="2021-07-27T10:09:00Z"/>
                <w:rFonts w:ascii="Calibri" w:hAnsi="Calibri" w:cs="Calibri"/>
                <w:b/>
                <w:bCs/>
                <w:sz w:val="18"/>
                <w:szCs w:val="18"/>
                <w:rPrChange w:id="1705" w:author="michael marcus" w:date="2021-07-27T16:40:00Z">
                  <w:rPr>
                    <w:ins w:id="1706" w:author="michael marcus" w:date="2021-07-27T10:09:00Z"/>
                    <w:rFonts w:ascii="Calibri" w:hAnsi="Calibri" w:cs="Calibri"/>
                    <w:sz w:val="22"/>
                    <w:szCs w:val="22"/>
                  </w:rPr>
                </w:rPrChange>
              </w:rPr>
            </w:pPr>
            <w:ins w:id="1707" w:author="michael marcus" w:date="2021-07-27T10:09:00Z">
              <w:r w:rsidRPr="00370774">
                <w:rPr>
                  <w:rFonts w:ascii="Calibri" w:hAnsi="Calibri" w:cs="Calibri"/>
                  <w:b/>
                  <w:bCs/>
                  <w:sz w:val="18"/>
                  <w:szCs w:val="18"/>
                  <w:rPrChange w:id="1708" w:author="michael marcus" w:date="2021-07-27T16:40:00Z">
                    <w:rPr>
                      <w:rFonts w:ascii="Calibri" w:hAnsi="Calibri" w:cs="Calibri"/>
                      <w:sz w:val="22"/>
                      <w:szCs w:val="22"/>
                    </w:rPr>
                  </w:rPrChange>
                </w:rPr>
                <w:t>8749</w:t>
              </w:r>
            </w:ins>
          </w:p>
        </w:tc>
        <w:tc>
          <w:tcPr>
            <w:tcW w:w="1710" w:type="dxa"/>
            <w:tcBorders>
              <w:top w:val="nil"/>
              <w:left w:val="nil"/>
              <w:bottom w:val="single" w:sz="4" w:space="0" w:color="auto"/>
              <w:right w:val="single" w:sz="4" w:space="0" w:color="auto"/>
            </w:tcBorders>
            <w:shd w:val="clear" w:color="auto" w:fill="auto"/>
            <w:vAlign w:val="center"/>
            <w:hideMark/>
            <w:tcPrChange w:id="1709"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18ADC03E" w14:textId="77777777" w:rsidR="00826391" w:rsidRPr="00370774" w:rsidRDefault="00826391">
            <w:pPr>
              <w:jc w:val="center"/>
              <w:rPr>
                <w:ins w:id="1710" w:author="michael marcus" w:date="2021-07-27T10:09:00Z"/>
                <w:rFonts w:ascii="Calibri" w:hAnsi="Calibri" w:cs="Calibri"/>
                <w:b/>
                <w:bCs/>
                <w:sz w:val="18"/>
                <w:szCs w:val="18"/>
                <w:rPrChange w:id="1711" w:author="michael marcus" w:date="2021-07-27T16:40:00Z">
                  <w:rPr>
                    <w:ins w:id="1712" w:author="michael marcus" w:date="2021-07-27T10:09:00Z"/>
                    <w:rFonts w:ascii="Calibri" w:hAnsi="Calibri" w:cs="Calibri"/>
                    <w:sz w:val="22"/>
                    <w:szCs w:val="22"/>
                  </w:rPr>
                </w:rPrChange>
              </w:rPr>
            </w:pPr>
            <w:ins w:id="1713" w:author="michael marcus" w:date="2021-07-27T10:09:00Z">
              <w:r w:rsidRPr="00370774">
                <w:rPr>
                  <w:rFonts w:ascii="Calibri" w:hAnsi="Calibri" w:cs="Calibri"/>
                  <w:b/>
                  <w:bCs/>
                  <w:sz w:val="18"/>
                  <w:szCs w:val="18"/>
                  <w:rPrChange w:id="1714" w:author="michael marcus" w:date="2021-07-27T16:40:00Z">
                    <w:rPr>
                      <w:rFonts w:ascii="Calibri" w:hAnsi="Calibri" w:cs="Calibri"/>
                      <w:sz w:val="22"/>
                      <w:szCs w:val="22"/>
                    </w:rPr>
                  </w:rPrChange>
                </w:rPr>
                <w:t>8097</w:t>
              </w:r>
            </w:ins>
          </w:p>
        </w:tc>
        <w:tc>
          <w:tcPr>
            <w:tcW w:w="1710" w:type="dxa"/>
            <w:tcBorders>
              <w:top w:val="nil"/>
              <w:left w:val="nil"/>
              <w:bottom w:val="single" w:sz="4" w:space="0" w:color="auto"/>
              <w:right w:val="single" w:sz="4" w:space="0" w:color="auto"/>
            </w:tcBorders>
            <w:shd w:val="clear" w:color="auto" w:fill="auto"/>
            <w:vAlign w:val="center"/>
            <w:hideMark/>
            <w:tcPrChange w:id="1715" w:author="michael marcus" w:date="2021-07-27T16:41:00Z">
              <w:tcPr>
                <w:tcW w:w="1710" w:type="dxa"/>
                <w:tcBorders>
                  <w:top w:val="nil"/>
                  <w:left w:val="nil"/>
                  <w:bottom w:val="single" w:sz="4" w:space="0" w:color="auto"/>
                  <w:right w:val="single" w:sz="4" w:space="0" w:color="auto"/>
                </w:tcBorders>
                <w:shd w:val="clear" w:color="auto" w:fill="auto"/>
                <w:vAlign w:val="center"/>
                <w:hideMark/>
              </w:tcPr>
            </w:tcPrChange>
          </w:tcPr>
          <w:p w14:paraId="5CB4D620" w14:textId="77777777" w:rsidR="00826391" w:rsidRPr="00370774" w:rsidRDefault="00826391">
            <w:pPr>
              <w:jc w:val="center"/>
              <w:rPr>
                <w:ins w:id="1716" w:author="michael marcus" w:date="2021-07-27T10:09:00Z"/>
                <w:rFonts w:ascii="Calibri" w:hAnsi="Calibri" w:cs="Calibri"/>
                <w:b/>
                <w:bCs/>
                <w:sz w:val="18"/>
                <w:szCs w:val="18"/>
                <w:rPrChange w:id="1717" w:author="michael marcus" w:date="2021-07-27T16:40:00Z">
                  <w:rPr>
                    <w:ins w:id="1718" w:author="michael marcus" w:date="2021-07-27T10:09:00Z"/>
                    <w:rFonts w:ascii="Calibri" w:hAnsi="Calibri" w:cs="Calibri"/>
                    <w:sz w:val="22"/>
                    <w:szCs w:val="22"/>
                  </w:rPr>
                </w:rPrChange>
              </w:rPr>
            </w:pPr>
            <w:ins w:id="1719" w:author="michael marcus" w:date="2021-07-27T10:09:00Z">
              <w:r w:rsidRPr="00370774">
                <w:rPr>
                  <w:rFonts w:ascii="Calibri" w:hAnsi="Calibri" w:cs="Calibri"/>
                  <w:b/>
                  <w:bCs/>
                  <w:sz w:val="18"/>
                  <w:szCs w:val="18"/>
                  <w:rPrChange w:id="1720" w:author="michael marcus" w:date="2021-07-27T16:40:00Z">
                    <w:rPr>
                      <w:rFonts w:ascii="Calibri" w:hAnsi="Calibri" w:cs="Calibri"/>
                      <w:sz w:val="22"/>
                      <w:szCs w:val="22"/>
                    </w:rPr>
                  </w:rPrChange>
                </w:rPr>
                <w:t>8642</w:t>
              </w:r>
            </w:ins>
          </w:p>
        </w:tc>
        <w:tc>
          <w:tcPr>
            <w:tcW w:w="1710" w:type="dxa"/>
            <w:tcBorders>
              <w:top w:val="nil"/>
              <w:left w:val="nil"/>
              <w:bottom w:val="single" w:sz="4" w:space="0" w:color="auto"/>
              <w:right w:val="single" w:sz="4" w:space="0" w:color="auto"/>
            </w:tcBorders>
            <w:shd w:val="clear" w:color="auto" w:fill="auto"/>
            <w:vAlign w:val="center"/>
            <w:hideMark/>
            <w:tcPrChange w:id="1721" w:author="michael marcus" w:date="2021-07-27T16:41:00Z">
              <w:tcPr>
                <w:tcW w:w="5740" w:type="dxa"/>
                <w:gridSpan w:val="2"/>
                <w:tcBorders>
                  <w:top w:val="nil"/>
                  <w:left w:val="nil"/>
                  <w:bottom w:val="single" w:sz="4" w:space="0" w:color="auto"/>
                  <w:right w:val="single" w:sz="4" w:space="0" w:color="auto"/>
                </w:tcBorders>
                <w:shd w:val="clear" w:color="auto" w:fill="auto"/>
                <w:vAlign w:val="center"/>
                <w:hideMark/>
              </w:tcPr>
            </w:tcPrChange>
          </w:tcPr>
          <w:p w14:paraId="20876E08" w14:textId="77777777" w:rsidR="00826391" w:rsidRPr="00370774" w:rsidRDefault="00826391">
            <w:pPr>
              <w:jc w:val="center"/>
              <w:rPr>
                <w:ins w:id="1722" w:author="michael marcus" w:date="2021-07-27T10:09:00Z"/>
                <w:rFonts w:ascii="Calibri" w:hAnsi="Calibri" w:cs="Calibri"/>
                <w:b/>
                <w:bCs/>
                <w:sz w:val="18"/>
                <w:szCs w:val="18"/>
                <w:rPrChange w:id="1723" w:author="michael marcus" w:date="2021-07-27T16:40:00Z">
                  <w:rPr>
                    <w:ins w:id="1724" w:author="michael marcus" w:date="2021-07-27T10:09:00Z"/>
                    <w:rFonts w:ascii="Calibri" w:hAnsi="Calibri" w:cs="Calibri"/>
                    <w:sz w:val="22"/>
                    <w:szCs w:val="22"/>
                  </w:rPr>
                </w:rPrChange>
              </w:rPr>
            </w:pPr>
            <w:ins w:id="1725" w:author="michael marcus" w:date="2021-07-27T10:09:00Z">
              <w:r w:rsidRPr="00370774">
                <w:rPr>
                  <w:rFonts w:ascii="Calibri" w:hAnsi="Calibri" w:cs="Calibri"/>
                  <w:b/>
                  <w:bCs/>
                  <w:sz w:val="18"/>
                  <w:szCs w:val="18"/>
                  <w:rPrChange w:id="1726" w:author="michael marcus" w:date="2021-07-27T16:40:00Z">
                    <w:rPr>
                      <w:rFonts w:ascii="Calibri" w:hAnsi="Calibri" w:cs="Calibri"/>
                      <w:sz w:val="22"/>
                      <w:szCs w:val="22"/>
                    </w:rPr>
                  </w:rPrChange>
                </w:rPr>
                <w:t>8158</w:t>
              </w:r>
            </w:ins>
          </w:p>
        </w:tc>
      </w:tr>
    </w:tbl>
    <w:p w14:paraId="3301D627" w14:textId="77777777" w:rsidR="00826391" w:rsidRPr="0028094B" w:rsidRDefault="00826391" w:rsidP="008B5508">
      <w:pPr>
        <w:rPr>
          <w:b/>
          <w:bCs/>
          <w:rPrChange w:id="1727" w:author="michael marcus" w:date="2021-07-27T16:25:00Z">
            <w:rPr/>
          </w:rPrChange>
        </w:rPr>
      </w:pPr>
    </w:p>
    <w:sectPr w:rsidR="00826391" w:rsidRPr="0028094B" w:rsidSect="00D02712">
      <w:headerReference w:type="default" r:id="rId34"/>
      <w:footerReference w:type="default" r:id="rId3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USA1" w:date="2021-08-02T16:04:00Z" w:initials="USA1">
    <w:p w14:paraId="746568CD" w14:textId="77777777" w:rsidR="00C13D45" w:rsidRDefault="00DC7E93" w:rsidP="00803A35">
      <w:pPr>
        <w:pStyle w:val="CommentText"/>
      </w:pPr>
      <w:r>
        <w:rPr>
          <w:rStyle w:val="CommentReference"/>
        </w:rPr>
        <w:annotationRef/>
      </w:r>
      <w:r w:rsidR="00C13D45">
        <w:t>Blue highlights are TMG contributions.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6568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2961C" w16cex:dateUtc="2021-08-02T2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6568CD" w16cid:durableId="24B296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DA320" w14:textId="77777777" w:rsidR="002C0E25" w:rsidRDefault="002C0E25">
      <w:r>
        <w:separator/>
      </w:r>
    </w:p>
  </w:endnote>
  <w:endnote w:type="continuationSeparator" w:id="0">
    <w:p w14:paraId="5D39CCD7" w14:textId="77777777" w:rsidR="002C0E25" w:rsidRDefault="002C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default"/>
    <w:sig w:usb0="00000000"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B5F0" w14:textId="4B053BA7" w:rsidR="0090409A" w:rsidRPr="002F7CB3" w:rsidRDefault="00F46616">
    <w:pPr>
      <w:pStyle w:val="Footer"/>
    </w:pPr>
    <w:del w:id="1729" w:author="michael marcus" w:date="2021-07-30T13:49:00Z">
      <w:r w:rsidDel="008078AC">
        <w:fldChar w:fldCharType="begin"/>
      </w:r>
      <w:r w:rsidDel="008078AC">
        <w:delInstrText xml:space="preserve"> FILENAME \p \* MERGEFORMAT </w:delInstrText>
      </w:r>
      <w:r w:rsidDel="008078AC">
        <w:fldChar w:fldCharType="separate"/>
      </w:r>
      <w:r w:rsidR="00220F9E" w:rsidRPr="00220F9E" w:rsidDel="008078AC">
        <w:delText>M</w:delText>
      </w:r>
      <w:r w:rsidR="00220F9E" w:rsidDel="008078AC">
        <w:delText>:\BRSGD\TEXT2019\SG01\WP1A\100\133\133N06e.docx</w:delText>
      </w:r>
      <w:r w:rsidDel="008078AC">
        <w:fldChar w:fldCharType="end"/>
      </w:r>
      <w:r w:rsidR="0090409A" w:rsidDel="008078AC">
        <w:delText xml:space="preserve"> ( )</w:delText>
      </w:r>
      <w:r w:rsidR="0090409A" w:rsidRPr="002F7CB3" w:rsidDel="008078AC">
        <w:tab/>
      </w:r>
      <w:r w:rsidR="0090409A" w:rsidDel="008078AC">
        <w:fldChar w:fldCharType="begin"/>
      </w:r>
      <w:r w:rsidR="0090409A" w:rsidDel="008078AC">
        <w:delInstrText xml:space="preserve"> savedate \@ dd.MM.yy </w:delInstrText>
      </w:r>
      <w:r w:rsidR="0090409A" w:rsidDel="008078AC">
        <w:fldChar w:fldCharType="separate"/>
      </w:r>
    </w:del>
    <w:ins w:id="1730" w:author="USA" w:date="2021-07-29T05:49:00Z">
      <w:del w:id="1731" w:author="michael marcus" w:date="2021-07-29T10:08:00Z">
        <w:r w:rsidR="005C26AE" w:rsidDel="00B73233">
          <w:delText>28.07.21</w:delText>
        </w:r>
      </w:del>
    </w:ins>
    <w:ins w:id="1732" w:author="Behrooz Abiri" w:date="2021-07-28T17:23:00Z">
      <w:del w:id="1733" w:author="michael marcus" w:date="2021-07-29T10:08:00Z">
        <w:r w:rsidR="00512A93" w:rsidDel="00B73233">
          <w:delText>28.07.21</w:delText>
        </w:r>
      </w:del>
    </w:ins>
    <w:del w:id="1734" w:author="michael marcus" w:date="2021-07-29T10:08:00Z">
      <w:r w:rsidR="00336FA5" w:rsidDel="00B73233">
        <w:delText>03.06.21</w:delText>
      </w:r>
    </w:del>
    <w:del w:id="1735" w:author="michael marcus" w:date="2021-07-30T13:49:00Z">
      <w:r w:rsidR="0090409A" w:rsidDel="008078AC">
        <w:fldChar w:fldCharType="end"/>
      </w:r>
      <w:r w:rsidR="0090409A" w:rsidRPr="002F7CB3" w:rsidDel="008078AC">
        <w:tab/>
      </w:r>
      <w:r w:rsidR="0090409A" w:rsidDel="008078AC">
        <w:fldChar w:fldCharType="begin"/>
      </w:r>
      <w:r w:rsidR="0090409A" w:rsidDel="008078AC">
        <w:delInstrText xml:space="preserve"> printdate \@ dd.MM.yy </w:delInstrText>
      </w:r>
      <w:r w:rsidR="0090409A" w:rsidDel="008078AC">
        <w:fldChar w:fldCharType="separate"/>
      </w:r>
      <w:r w:rsidR="0090409A" w:rsidDel="008078AC">
        <w:delText>21.02.08</w:delText>
      </w:r>
      <w:r w:rsidR="0090409A" w:rsidDel="008078AC">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171A8" w14:textId="77777777" w:rsidR="002C0E25" w:rsidRDefault="002C0E25">
      <w:r>
        <w:t>____________________</w:t>
      </w:r>
    </w:p>
  </w:footnote>
  <w:footnote w:type="continuationSeparator" w:id="0">
    <w:p w14:paraId="613D9BEC" w14:textId="77777777" w:rsidR="002C0E25" w:rsidRDefault="002C0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CF7F" w14:textId="73B2652E" w:rsidR="0090409A" w:rsidRDefault="0090409A"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2F28BE">
      <w:rPr>
        <w:rStyle w:val="PageNumber"/>
        <w:noProof/>
      </w:rPr>
      <w:t>2</w:t>
    </w:r>
    <w:r>
      <w:rPr>
        <w:rStyle w:val="PageNumber"/>
      </w:rPr>
      <w:fldChar w:fldCharType="end"/>
    </w:r>
    <w:r>
      <w:rPr>
        <w:rStyle w:val="PageNumber"/>
      </w:rPr>
      <w:t xml:space="preserve"> -</w:t>
    </w:r>
  </w:p>
  <w:p w14:paraId="1DC0F68F" w14:textId="38CF8573" w:rsidR="0090409A" w:rsidRDefault="008611C4">
    <w:pPr>
      <w:pStyle w:val="Header"/>
    </w:pPr>
    <w:del w:id="1728" w:author="michael marcus" w:date="2021-07-30T13:50:00Z">
      <w:r w:rsidDel="008078AC">
        <w:delText xml:space="preserve">1A/133 (Annex </w:delText>
      </w:r>
      <w:r w:rsidR="00023978" w:rsidDel="008078AC">
        <w:delText>6</w:delText>
      </w:r>
      <w:r w:rsidDel="008078AC">
        <w:delText>)-E</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USA1">
    <w15:presenceInfo w15:providerId="None" w15:userId="USA1"/>
  </w15:person>
  <w15:person w15:author="Behrooz Abiri">
    <w15:presenceInfo w15:providerId="AD" w15:userId="S::abiri@guru.inc::f83dcbed-cf81-4bdf-97a8-56f5de2e6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1E00"/>
    <w:rsid w:val="000069D4"/>
    <w:rsid w:val="000174AD"/>
    <w:rsid w:val="00023978"/>
    <w:rsid w:val="00027C5C"/>
    <w:rsid w:val="000326CD"/>
    <w:rsid w:val="000377BF"/>
    <w:rsid w:val="00042EA6"/>
    <w:rsid w:val="000437D4"/>
    <w:rsid w:val="0004446B"/>
    <w:rsid w:val="00045668"/>
    <w:rsid w:val="00045CAE"/>
    <w:rsid w:val="00047A1D"/>
    <w:rsid w:val="00054518"/>
    <w:rsid w:val="000604B9"/>
    <w:rsid w:val="00063FB6"/>
    <w:rsid w:val="00065140"/>
    <w:rsid w:val="00073533"/>
    <w:rsid w:val="00080F1B"/>
    <w:rsid w:val="00081D69"/>
    <w:rsid w:val="0009250D"/>
    <w:rsid w:val="00092B20"/>
    <w:rsid w:val="000A0A1B"/>
    <w:rsid w:val="000A1D51"/>
    <w:rsid w:val="000A2FD2"/>
    <w:rsid w:val="000A7303"/>
    <w:rsid w:val="000A7D55"/>
    <w:rsid w:val="000B0CF5"/>
    <w:rsid w:val="000B33EF"/>
    <w:rsid w:val="000B6FE7"/>
    <w:rsid w:val="000B77B4"/>
    <w:rsid w:val="000C1245"/>
    <w:rsid w:val="000C12C8"/>
    <w:rsid w:val="000C2E8E"/>
    <w:rsid w:val="000C4FA7"/>
    <w:rsid w:val="000C5B35"/>
    <w:rsid w:val="000C76B3"/>
    <w:rsid w:val="000D0F82"/>
    <w:rsid w:val="000D1B8F"/>
    <w:rsid w:val="000D3891"/>
    <w:rsid w:val="000D4790"/>
    <w:rsid w:val="000D5813"/>
    <w:rsid w:val="000E0E7C"/>
    <w:rsid w:val="000E10B5"/>
    <w:rsid w:val="000E3E1B"/>
    <w:rsid w:val="000F1B4B"/>
    <w:rsid w:val="000F5B65"/>
    <w:rsid w:val="000F7F16"/>
    <w:rsid w:val="000F7F94"/>
    <w:rsid w:val="001005AA"/>
    <w:rsid w:val="001057D8"/>
    <w:rsid w:val="0011340C"/>
    <w:rsid w:val="00113ED1"/>
    <w:rsid w:val="00121C46"/>
    <w:rsid w:val="0012744F"/>
    <w:rsid w:val="00131178"/>
    <w:rsid w:val="0013370D"/>
    <w:rsid w:val="001346FE"/>
    <w:rsid w:val="00134D73"/>
    <w:rsid w:val="00143F0C"/>
    <w:rsid w:val="001458F2"/>
    <w:rsid w:val="00145D42"/>
    <w:rsid w:val="00156F66"/>
    <w:rsid w:val="00162BED"/>
    <w:rsid w:val="00163271"/>
    <w:rsid w:val="00167747"/>
    <w:rsid w:val="00171721"/>
    <w:rsid w:val="00172122"/>
    <w:rsid w:val="001724D2"/>
    <w:rsid w:val="00176ADF"/>
    <w:rsid w:val="00182528"/>
    <w:rsid w:val="0018500B"/>
    <w:rsid w:val="00196A19"/>
    <w:rsid w:val="001A2A58"/>
    <w:rsid w:val="001A651C"/>
    <w:rsid w:val="001A781E"/>
    <w:rsid w:val="001B02B3"/>
    <w:rsid w:val="001B2226"/>
    <w:rsid w:val="001B5A28"/>
    <w:rsid w:val="001B6859"/>
    <w:rsid w:val="001C09AB"/>
    <w:rsid w:val="001C5D64"/>
    <w:rsid w:val="001D0CF3"/>
    <w:rsid w:val="001D0D05"/>
    <w:rsid w:val="001D1E27"/>
    <w:rsid w:val="001D3BC0"/>
    <w:rsid w:val="001D4DB9"/>
    <w:rsid w:val="001D55C7"/>
    <w:rsid w:val="001E62FB"/>
    <w:rsid w:val="001F130F"/>
    <w:rsid w:val="001F2D85"/>
    <w:rsid w:val="001F5DCD"/>
    <w:rsid w:val="001F65B0"/>
    <w:rsid w:val="001F7540"/>
    <w:rsid w:val="00202B4F"/>
    <w:rsid w:val="00202DC1"/>
    <w:rsid w:val="0020399C"/>
    <w:rsid w:val="002116EE"/>
    <w:rsid w:val="00220F9E"/>
    <w:rsid w:val="002309D8"/>
    <w:rsid w:val="00230DBE"/>
    <w:rsid w:val="00233A78"/>
    <w:rsid w:val="00236926"/>
    <w:rsid w:val="0023727F"/>
    <w:rsid w:val="00265301"/>
    <w:rsid w:val="0026702F"/>
    <w:rsid w:val="00273A46"/>
    <w:rsid w:val="0028094B"/>
    <w:rsid w:val="00280D7C"/>
    <w:rsid w:val="00291FD1"/>
    <w:rsid w:val="002928B7"/>
    <w:rsid w:val="00292A16"/>
    <w:rsid w:val="0029384B"/>
    <w:rsid w:val="002939C9"/>
    <w:rsid w:val="00295EE3"/>
    <w:rsid w:val="00297BD3"/>
    <w:rsid w:val="002A046A"/>
    <w:rsid w:val="002A111A"/>
    <w:rsid w:val="002A7FE2"/>
    <w:rsid w:val="002B570A"/>
    <w:rsid w:val="002C0E25"/>
    <w:rsid w:val="002C5E14"/>
    <w:rsid w:val="002D2206"/>
    <w:rsid w:val="002E1B4F"/>
    <w:rsid w:val="002F28BE"/>
    <w:rsid w:val="002F2E67"/>
    <w:rsid w:val="002F7CB3"/>
    <w:rsid w:val="00306971"/>
    <w:rsid w:val="00310464"/>
    <w:rsid w:val="0031082B"/>
    <w:rsid w:val="00310862"/>
    <w:rsid w:val="00311BD1"/>
    <w:rsid w:val="00315546"/>
    <w:rsid w:val="00326308"/>
    <w:rsid w:val="00327385"/>
    <w:rsid w:val="00330567"/>
    <w:rsid w:val="00331DD8"/>
    <w:rsid w:val="003339D3"/>
    <w:rsid w:val="003346EC"/>
    <w:rsid w:val="00336FA5"/>
    <w:rsid w:val="0034117D"/>
    <w:rsid w:val="00342CD8"/>
    <w:rsid w:val="00344475"/>
    <w:rsid w:val="003501DA"/>
    <w:rsid w:val="00350257"/>
    <w:rsid w:val="00350A0E"/>
    <w:rsid w:val="003525B1"/>
    <w:rsid w:val="00354F5E"/>
    <w:rsid w:val="00355250"/>
    <w:rsid w:val="00361C56"/>
    <w:rsid w:val="00361CB3"/>
    <w:rsid w:val="00365545"/>
    <w:rsid w:val="00367684"/>
    <w:rsid w:val="00370774"/>
    <w:rsid w:val="003713D7"/>
    <w:rsid w:val="003806B5"/>
    <w:rsid w:val="00386A9D"/>
    <w:rsid w:val="00391081"/>
    <w:rsid w:val="003937B1"/>
    <w:rsid w:val="003950BF"/>
    <w:rsid w:val="00397C6E"/>
    <w:rsid w:val="003A41F6"/>
    <w:rsid w:val="003A5B70"/>
    <w:rsid w:val="003B2789"/>
    <w:rsid w:val="003B4C26"/>
    <w:rsid w:val="003C13CE"/>
    <w:rsid w:val="003C40B0"/>
    <w:rsid w:val="003C697E"/>
    <w:rsid w:val="003D0237"/>
    <w:rsid w:val="003D19AC"/>
    <w:rsid w:val="003D3D1F"/>
    <w:rsid w:val="003D69DE"/>
    <w:rsid w:val="003D7E04"/>
    <w:rsid w:val="003E2518"/>
    <w:rsid w:val="003E61D8"/>
    <w:rsid w:val="003E638E"/>
    <w:rsid w:val="003E6AC6"/>
    <w:rsid w:val="003E7CEF"/>
    <w:rsid w:val="003F632A"/>
    <w:rsid w:val="004000E4"/>
    <w:rsid w:val="0040444F"/>
    <w:rsid w:val="00405F0E"/>
    <w:rsid w:val="004102CC"/>
    <w:rsid w:val="004134A0"/>
    <w:rsid w:val="00415FD3"/>
    <w:rsid w:val="004162AC"/>
    <w:rsid w:val="00421C49"/>
    <w:rsid w:val="00423581"/>
    <w:rsid w:val="00434702"/>
    <w:rsid w:val="004365A4"/>
    <w:rsid w:val="00441039"/>
    <w:rsid w:val="00450D35"/>
    <w:rsid w:val="00457BBF"/>
    <w:rsid w:val="00460E86"/>
    <w:rsid w:val="004638B2"/>
    <w:rsid w:val="004654F3"/>
    <w:rsid w:val="0046669E"/>
    <w:rsid w:val="00472FC0"/>
    <w:rsid w:val="00477DD8"/>
    <w:rsid w:val="00480072"/>
    <w:rsid w:val="004946F8"/>
    <w:rsid w:val="004A6EF5"/>
    <w:rsid w:val="004B094A"/>
    <w:rsid w:val="004B1DA3"/>
    <w:rsid w:val="004B1EF7"/>
    <w:rsid w:val="004B2467"/>
    <w:rsid w:val="004B26EB"/>
    <w:rsid w:val="004B333B"/>
    <w:rsid w:val="004B3FAD"/>
    <w:rsid w:val="004B6EFE"/>
    <w:rsid w:val="004C2F33"/>
    <w:rsid w:val="004C5749"/>
    <w:rsid w:val="004C5CE2"/>
    <w:rsid w:val="004D1B0F"/>
    <w:rsid w:val="004D1B87"/>
    <w:rsid w:val="004D7712"/>
    <w:rsid w:val="004E7716"/>
    <w:rsid w:val="004F0FB6"/>
    <w:rsid w:val="00501DCA"/>
    <w:rsid w:val="005032F5"/>
    <w:rsid w:val="0050600B"/>
    <w:rsid w:val="00512A93"/>
    <w:rsid w:val="00513A47"/>
    <w:rsid w:val="00515D3A"/>
    <w:rsid w:val="0052114C"/>
    <w:rsid w:val="005262A1"/>
    <w:rsid w:val="00530783"/>
    <w:rsid w:val="00533572"/>
    <w:rsid w:val="00534BCC"/>
    <w:rsid w:val="00536041"/>
    <w:rsid w:val="005408DF"/>
    <w:rsid w:val="005408FD"/>
    <w:rsid w:val="005472DF"/>
    <w:rsid w:val="0055370B"/>
    <w:rsid w:val="005538FB"/>
    <w:rsid w:val="00555551"/>
    <w:rsid w:val="00556B0F"/>
    <w:rsid w:val="00556D1E"/>
    <w:rsid w:val="0055768B"/>
    <w:rsid w:val="00563B99"/>
    <w:rsid w:val="00572058"/>
    <w:rsid w:val="00573344"/>
    <w:rsid w:val="00581960"/>
    <w:rsid w:val="00583A7F"/>
    <w:rsid w:val="00583F9B"/>
    <w:rsid w:val="005A5715"/>
    <w:rsid w:val="005B0D29"/>
    <w:rsid w:val="005B0FA6"/>
    <w:rsid w:val="005B22C0"/>
    <w:rsid w:val="005B39D0"/>
    <w:rsid w:val="005B53AB"/>
    <w:rsid w:val="005B5A0A"/>
    <w:rsid w:val="005B7E04"/>
    <w:rsid w:val="005C26AE"/>
    <w:rsid w:val="005C5585"/>
    <w:rsid w:val="005C6928"/>
    <w:rsid w:val="005D221C"/>
    <w:rsid w:val="005E5C10"/>
    <w:rsid w:val="005F1BFC"/>
    <w:rsid w:val="005F1C5B"/>
    <w:rsid w:val="005F2C78"/>
    <w:rsid w:val="00602D23"/>
    <w:rsid w:val="00603D1D"/>
    <w:rsid w:val="00607BCA"/>
    <w:rsid w:val="00607C8B"/>
    <w:rsid w:val="00613A94"/>
    <w:rsid w:val="006144E4"/>
    <w:rsid w:val="006265B3"/>
    <w:rsid w:val="00626D02"/>
    <w:rsid w:val="00626FDC"/>
    <w:rsid w:val="00627B0E"/>
    <w:rsid w:val="0063478F"/>
    <w:rsid w:val="006426A7"/>
    <w:rsid w:val="006453F5"/>
    <w:rsid w:val="00645C3D"/>
    <w:rsid w:val="00650299"/>
    <w:rsid w:val="00652073"/>
    <w:rsid w:val="00652A73"/>
    <w:rsid w:val="006553CE"/>
    <w:rsid w:val="00655FC5"/>
    <w:rsid w:val="00660741"/>
    <w:rsid w:val="006607E3"/>
    <w:rsid w:val="00661C5A"/>
    <w:rsid w:val="00666A43"/>
    <w:rsid w:val="00673A26"/>
    <w:rsid w:val="00674570"/>
    <w:rsid w:val="0067740C"/>
    <w:rsid w:val="00687C6F"/>
    <w:rsid w:val="0069460E"/>
    <w:rsid w:val="006958A3"/>
    <w:rsid w:val="006A134C"/>
    <w:rsid w:val="006A15C4"/>
    <w:rsid w:val="006A30C8"/>
    <w:rsid w:val="006B66AA"/>
    <w:rsid w:val="006B73C2"/>
    <w:rsid w:val="006C008F"/>
    <w:rsid w:val="006C207E"/>
    <w:rsid w:val="006D410F"/>
    <w:rsid w:val="006D6C2E"/>
    <w:rsid w:val="006E3329"/>
    <w:rsid w:val="006E6781"/>
    <w:rsid w:val="006F3210"/>
    <w:rsid w:val="006F7AC2"/>
    <w:rsid w:val="00711599"/>
    <w:rsid w:val="007145F2"/>
    <w:rsid w:val="00720752"/>
    <w:rsid w:val="007229F9"/>
    <w:rsid w:val="00725AC1"/>
    <w:rsid w:val="00736743"/>
    <w:rsid w:val="00742635"/>
    <w:rsid w:val="00746408"/>
    <w:rsid w:val="007478BF"/>
    <w:rsid w:val="00764ED4"/>
    <w:rsid w:val="00766450"/>
    <w:rsid w:val="00777F83"/>
    <w:rsid w:val="00784133"/>
    <w:rsid w:val="007848C7"/>
    <w:rsid w:val="00785B2A"/>
    <w:rsid w:val="007872BC"/>
    <w:rsid w:val="007917BE"/>
    <w:rsid w:val="00793C41"/>
    <w:rsid w:val="00796C51"/>
    <w:rsid w:val="007974E0"/>
    <w:rsid w:val="007A5328"/>
    <w:rsid w:val="007B00BC"/>
    <w:rsid w:val="007C0CC5"/>
    <w:rsid w:val="007C3927"/>
    <w:rsid w:val="007C3F0F"/>
    <w:rsid w:val="007D246A"/>
    <w:rsid w:val="007D40C3"/>
    <w:rsid w:val="007D5ED2"/>
    <w:rsid w:val="007D7260"/>
    <w:rsid w:val="007E453F"/>
    <w:rsid w:val="007F49C6"/>
    <w:rsid w:val="00802B98"/>
    <w:rsid w:val="0080538C"/>
    <w:rsid w:val="00805631"/>
    <w:rsid w:val="0080774C"/>
    <w:rsid w:val="008078AC"/>
    <w:rsid w:val="0081159E"/>
    <w:rsid w:val="00814006"/>
    <w:rsid w:val="00814E0A"/>
    <w:rsid w:val="008155BB"/>
    <w:rsid w:val="00822581"/>
    <w:rsid w:val="00826391"/>
    <w:rsid w:val="008309DD"/>
    <w:rsid w:val="00831D43"/>
    <w:rsid w:val="0083227A"/>
    <w:rsid w:val="00836142"/>
    <w:rsid w:val="00841024"/>
    <w:rsid w:val="00842FEA"/>
    <w:rsid w:val="008460E7"/>
    <w:rsid w:val="00853EAF"/>
    <w:rsid w:val="008608A6"/>
    <w:rsid w:val="008611C4"/>
    <w:rsid w:val="008614B2"/>
    <w:rsid w:val="00866900"/>
    <w:rsid w:val="00872F4E"/>
    <w:rsid w:val="00873159"/>
    <w:rsid w:val="00873EC3"/>
    <w:rsid w:val="00876A8A"/>
    <w:rsid w:val="00881BA1"/>
    <w:rsid w:val="00884D85"/>
    <w:rsid w:val="008856A0"/>
    <w:rsid w:val="00886618"/>
    <w:rsid w:val="008866DF"/>
    <w:rsid w:val="008936E5"/>
    <w:rsid w:val="00894758"/>
    <w:rsid w:val="0089632F"/>
    <w:rsid w:val="008A0733"/>
    <w:rsid w:val="008A0D64"/>
    <w:rsid w:val="008B0FCC"/>
    <w:rsid w:val="008B3F74"/>
    <w:rsid w:val="008B5508"/>
    <w:rsid w:val="008C2302"/>
    <w:rsid w:val="008C26B8"/>
    <w:rsid w:val="008C2AE9"/>
    <w:rsid w:val="008E00AE"/>
    <w:rsid w:val="008E3E55"/>
    <w:rsid w:val="008E5E24"/>
    <w:rsid w:val="008F06E7"/>
    <w:rsid w:val="008F208F"/>
    <w:rsid w:val="00901023"/>
    <w:rsid w:val="009012C8"/>
    <w:rsid w:val="009014AC"/>
    <w:rsid w:val="009035D5"/>
    <w:rsid w:val="0090409A"/>
    <w:rsid w:val="009042FF"/>
    <w:rsid w:val="00921134"/>
    <w:rsid w:val="009220F4"/>
    <w:rsid w:val="00925A8B"/>
    <w:rsid w:val="0093040B"/>
    <w:rsid w:val="00940089"/>
    <w:rsid w:val="0094488F"/>
    <w:rsid w:val="0094693B"/>
    <w:rsid w:val="0095214D"/>
    <w:rsid w:val="0095539D"/>
    <w:rsid w:val="00956FA3"/>
    <w:rsid w:val="00964626"/>
    <w:rsid w:val="00966910"/>
    <w:rsid w:val="0097683B"/>
    <w:rsid w:val="00982084"/>
    <w:rsid w:val="009933F8"/>
    <w:rsid w:val="0099486F"/>
    <w:rsid w:val="00995963"/>
    <w:rsid w:val="0099790C"/>
    <w:rsid w:val="009A14F6"/>
    <w:rsid w:val="009A3A9D"/>
    <w:rsid w:val="009A6B6D"/>
    <w:rsid w:val="009B29CE"/>
    <w:rsid w:val="009B35A7"/>
    <w:rsid w:val="009B61EB"/>
    <w:rsid w:val="009B6756"/>
    <w:rsid w:val="009C2064"/>
    <w:rsid w:val="009C6FE2"/>
    <w:rsid w:val="009D1697"/>
    <w:rsid w:val="009D35C3"/>
    <w:rsid w:val="009D5C2B"/>
    <w:rsid w:val="009E0ADA"/>
    <w:rsid w:val="009E23B4"/>
    <w:rsid w:val="009E3190"/>
    <w:rsid w:val="009E371B"/>
    <w:rsid w:val="009E6340"/>
    <w:rsid w:val="009E6412"/>
    <w:rsid w:val="009F3A46"/>
    <w:rsid w:val="009F4081"/>
    <w:rsid w:val="009F4E0D"/>
    <w:rsid w:val="009F6520"/>
    <w:rsid w:val="00A014F8"/>
    <w:rsid w:val="00A0187F"/>
    <w:rsid w:val="00A0394E"/>
    <w:rsid w:val="00A042B6"/>
    <w:rsid w:val="00A05DD7"/>
    <w:rsid w:val="00A1214D"/>
    <w:rsid w:val="00A23132"/>
    <w:rsid w:val="00A23E66"/>
    <w:rsid w:val="00A25019"/>
    <w:rsid w:val="00A25B48"/>
    <w:rsid w:val="00A26EE7"/>
    <w:rsid w:val="00A302B7"/>
    <w:rsid w:val="00A31FC6"/>
    <w:rsid w:val="00A41310"/>
    <w:rsid w:val="00A516C3"/>
    <w:rsid w:val="00A5173C"/>
    <w:rsid w:val="00A619B9"/>
    <w:rsid w:val="00A61AEF"/>
    <w:rsid w:val="00A7131A"/>
    <w:rsid w:val="00A81A8C"/>
    <w:rsid w:val="00A84EA9"/>
    <w:rsid w:val="00A87A2A"/>
    <w:rsid w:val="00A90242"/>
    <w:rsid w:val="00A90FCC"/>
    <w:rsid w:val="00A952D1"/>
    <w:rsid w:val="00A95FA2"/>
    <w:rsid w:val="00AA20A1"/>
    <w:rsid w:val="00AB20F8"/>
    <w:rsid w:val="00AB39B9"/>
    <w:rsid w:val="00AB61D2"/>
    <w:rsid w:val="00AB62EA"/>
    <w:rsid w:val="00AC0CC2"/>
    <w:rsid w:val="00AC1253"/>
    <w:rsid w:val="00AC268B"/>
    <w:rsid w:val="00AD0939"/>
    <w:rsid w:val="00AD2345"/>
    <w:rsid w:val="00AD4880"/>
    <w:rsid w:val="00AD4BEA"/>
    <w:rsid w:val="00AE10CD"/>
    <w:rsid w:val="00AE1288"/>
    <w:rsid w:val="00AF173A"/>
    <w:rsid w:val="00B06525"/>
    <w:rsid w:val="00B065CC"/>
    <w:rsid w:val="00B066A4"/>
    <w:rsid w:val="00B07A13"/>
    <w:rsid w:val="00B27578"/>
    <w:rsid w:val="00B3077A"/>
    <w:rsid w:val="00B31EAD"/>
    <w:rsid w:val="00B33897"/>
    <w:rsid w:val="00B35420"/>
    <w:rsid w:val="00B4217C"/>
    <w:rsid w:val="00B4279B"/>
    <w:rsid w:val="00B45FC9"/>
    <w:rsid w:val="00B51FF0"/>
    <w:rsid w:val="00B520A0"/>
    <w:rsid w:val="00B54B21"/>
    <w:rsid w:val="00B574F8"/>
    <w:rsid w:val="00B637C8"/>
    <w:rsid w:val="00B73233"/>
    <w:rsid w:val="00B75B5A"/>
    <w:rsid w:val="00B76F35"/>
    <w:rsid w:val="00B81138"/>
    <w:rsid w:val="00B85F33"/>
    <w:rsid w:val="00B87106"/>
    <w:rsid w:val="00B9490A"/>
    <w:rsid w:val="00B959EE"/>
    <w:rsid w:val="00BA0293"/>
    <w:rsid w:val="00BA2228"/>
    <w:rsid w:val="00BA2FD2"/>
    <w:rsid w:val="00BB0A10"/>
    <w:rsid w:val="00BB1AF7"/>
    <w:rsid w:val="00BB2044"/>
    <w:rsid w:val="00BB451B"/>
    <w:rsid w:val="00BC2431"/>
    <w:rsid w:val="00BC7CCF"/>
    <w:rsid w:val="00BD6336"/>
    <w:rsid w:val="00BE2986"/>
    <w:rsid w:val="00BE470B"/>
    <w:rsid w:val="00BE5003"/>
    <w:rsid w:val="00BE5B56"/>
    <w:rsid w:val="00BE778B"/>
    <w:rsid w:val="00BF0A54"/>
    <w:rsid w:val="00BF2686"/>
    <w:rsid w:val="00BF6CCC"/>
    <w:rsid w:val="00C03B99"/>
    <w:rsid w:val="00C102AB"/>
    <w:rsid w:val="00C13D45"/>
    <w:rsid w:val="00C176FD"/>
    <w:rsid w:val="00C2376A"/>
    <w:rsid w:val="00C269F3"/>
    <w:rsid w:val="00C3195C"/>
    <w:rsid w:val="00C32467"/>
    <w:rsid w:val="00C40353"/>
    <w:rsid w:val="00C458AA"/>
    <w:rsid w:val="00C46536"/>
    <w:rsid w:val="00C47C13"/>
    <w:rsid w:val="00C5432F"/>
    <w:rsid w:val="00C561C9"/>
    <w:rsid w:val="00C57A91"/>
    <w:rsid w:val="00C61EC2"/>
    <w:rsid w:val="00C72392"/>
    <w:rsid w:val="00C7465C"/>
    <w:rsid w:val="00C75429"/>
    <w:rsid w:val="00C77685"/>
    <w:rsid w:val="00C83AB4"/>
    <w:rsid w:val="00C9388D"/>
    <w:rsid w:val="00C96B46"/>
    <w:rsid w:val="00CA1A60"/>
    <w:rsid w:val="00CA73CC"/>
    <w:rsid w:val="00CB0D32"/>
    <w:rsid w:val="00CB51FD"/>
    <w:rsid w:val="00CB538A"/>
    <w:rsid w:val="00CB79E5"/>
    <w:rsid w:val="00CC01C2"/>
    <w:rsid w:val="00CC47B2"/>
    <w:rsid w:val="00CD0FA5"/>
    <w:rsid w:val="00CD1471"/>
    <w:rsid w:val="00CD25B8"/>
    <w:rsid w:val="00CD30D5"/>
    <w:rsid w:val="00CD3D94"/>
    <w:rsid w:val="00CD4338"/>
    <w:rsid w:val="00CE523E"/>
    <w:rsid w:val="00CF21F2"/>
    <w:rsid w:val="00CF42DC"/>
    <w:rsid w:val="00CF4EEF"/>
    <w:rsid w:val="00D02712"/>
    <w:rsid w:val="00D033B6"/>
    <w:rsid w:val="00D046A7"/>
    <w:rsid w:val="00D06471"/>
    <w:rsid w:val="00D16EA6"/>
    <w:rsid w:val="00D214D0"/>
    <w:rsid w:val="00D21DEB"/>
    <w:rsid w:val="00D2682E"/>
    <w:rsid w:val="00D26FC1"/>
    <w:rsid w:val="00D31817"/>
    <w:rsid w:val="00D3346E"/>
    <w:rsid w:val="00D336FA"/>
    <w:rsid w:val="00D33E6C"/>
    <w:rsid w:val="00D400AA"/>
    <w:rsid w:val="00D40EA3"/>
    <w:rsid w:val="00D42EA2"/>
    <w:rsid w:val="00D61FEF"/>
    <w:rsid w:val="00D62945"/>
    <w:rsid w:val="00D63C6C"/>
    <w:rsid w:val="00D6546B"/>
    <w:rsid w:val="00D70FD0"/>
    <w:rsid w:val="00D7517C"/>
    <w:rsid w:val="00D80841"/>
    <w:rsid w:val="00D84EB6"/>
    <w:rsid w:val="00D87446"/>
    <w:rsid w:val="00D931AF"/>
    <w:rsid w:val="00DA3F47"/>
    <w:rsid w:val="00DB178B"/>
    <w:rsid w:val="00DB4679"/>
    <w:rsid w:val="00DB5951"/>
    <w:rsid w:val="00DC17D3"/>
    <w:rsid w:val="00DC2199"/>
    <w:rsid w:val="00DC30FC"/>
    <w:rsid w:val="00DC3539"/>
    <w:rsid w:val="00DC409A"/>
    <w:rsid w:val="00DC5DAE"/>
    <w:rsid w:val="00DC7E93"/>
    <w:rsid w:val="00DD490B"/>
    <w:rsid w:val="00DD4A50"/>
    <w:rsid w:val="00DD4BED"/>
    <w:rsid w:val="00DD5BDD"/>
    <w:rsid w:val="00DE02AB"/>
    <w:rsid w:val="00DE0FD4"/>
    <w:rsid w:val="00DE2ED2"/>
    <w:rsid w:val="00DE39F0"/>
    <w:rsid w:val="00DF006D"/>
    <w:rsid w:val="00DF0777"/>
    <w:rsid w:val="00DF0AF3"/>
    <w:rsid w:val="00DF7E9F"/>
    <w:rsid w:val="00E03CE5"/>
    <w:rsid w:val="00E107A6"/>
    <w:rsid w:val="00E127D8"/>
    <w:rsid w:val="00E200D6"/>
    <w:rsid w:val="00E25D14"/>
    <w:rsid w:val="00E27D7E"/>
    <w:rsid w:val="00E3392D"/>
    <w:rsid w:val="00E42E13"/>
    <w:rsid w:val="00E45DD8"/>
    <w:rsid w:val="00E47DE1"/>
    <w:rsid w:val="00E545EF"/>
    <w:rsid w:val="00E55E4B"/>
    <w:rsid w:val="00E56D5C"/>
    <w:rsid w:val="00E61751"/>
    <w:rsid w:val="00E6257C"/>
    <w:rsid w:val="00E63C59"/>
    <w:rsid w:val="00E80171"/>
    <w:rsid w:val="00E8306D"/>
    <w:rsid w:val="00E854D9"/>
    <w:rsid w:val="00E85DF9"/>
    <w:rsid w:val="00E86741"/>
    <w:rsid w:val="00E96C1F"/>
    <w:rsid w:val="00EA1744"/>
    <w:rsid w:val="00EA5708"/>
    <w:rsid w:val="00EB5420"/>
    <w:rsid w:val="00EC13BF"/>
    <w:rsid w:val="00EC6BD5"/>
    <w:rsid w:val="00ED71FA"/>
    <w:rsid w:val="00ED75A9"/>
    <w:rsid w:val="00ED79B4"/>
    <w:rsid w:val="00EE42CA"/>
    <w:rsid w:val="00EF0CF5"/>
    <w:rsid w:val="00EF586B"/>
    <w:rsid w:val="00EF5ABF"/>
    <w:rsid w:val="00F01FF0"/>
    <w:rsid w:val="00F049A5"/>
    <w:rsid w:val="00F05208"/>
    <w:rsid w:val="00F05C0F"/>
    <w:rsid w:val="00F11312"/>
    <w:rsid w:val="00F1309F"/>
    <w:rsid w:val="00F16128"/>
    <w:rsid w:val="00F24156"/>
    <w:rsid w:val="00F24593"/>
    <w:rsid w:val="00F24A65"/>
    <w:rsid w:val="00F25662"/>
    <w:rsid w:val="00F27729"/>
    <w:rsid w:val="00F33598"/>
    <w:rsid w:val="00F3362A"/>
    <w:rsid w:val="00F378A5"/>
    <w:rsid w:val="00F458BB"/>
    <w:rsid w:val="00F46616"/>
    <w:rsid w:val="00F54768"/>
    <w:rsid w:val="00F61D4F"/>
    <w:rsid w:val="00F75ABB"/>
    <w:rsid w:val="00F7755B"/>
    <w:rsid w:val="00F80F26"/>
    <w:rsid w:val="00F8727A"/>
    <w:rsid w:val="00F90611"/>
    <w:rsid w:val="00F9206B"/>
    <w:rsid w:val="00F9372B"/>
    <w:rsid w:val="00FA124A"/>
    <w:rsid w:val="00FA37FA"/>
    <w:rsid w:val="00FA7D01"/>
    <w:rsid w:val="00FC08DD"/>
    <w:rsid w:val="00FC2316"/>
    <w:rsid w:val="00FC2CFD"/>
    <w:rsid w:val="00FC6CA6"/>
    <w:rsid w:val="00FD0964"/>
    <w:rsid w:val="00FD5ADE"/>
    <w:rsid w:val="00FF35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391"/>
    <w:rPr>
      <w:rFonts w:ascii="Times New Roman" w:eastAsia="Times New Roman" w:hAnsi="Times New Roman"/>
      <w:sz w:val="24"/>
      <w:szCs w:val="24"/>
      <w:lang w:eastAsia="ja-JP"/>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enter" w:pos="4820"/>
        <w:tab w:val="right" w:pos="9639"/>
      </w:tabs>
    </w:pPr>
  </w:style>
  <w:style w:type="paragraph" w:customStyle="1" w:styleId="Equationlegend">
    <w:name w:val="Equation_legend"/>
    <w:basedOn w:val="NormalIndent"/>
    <w:rsid w:val="008F208F"/>
    <w:pPr>
      <w:tabs>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left" w:pos="5954"/>
        <w:tab w:val="right" w:pos="9639"/>
      </w:tabs>
    </w:pPr>
    <w:rPr>
      <w:caps/>
      <w:noProof/>
      <w:sz w:val="16"/>
    </w:rPr>
  </w:style>
  <w:style w:type="paragraph" w:customStyle="1" w:styleId="FirstFooter">
    <w:name w:val="FirstFooter"/>
    <w:basedOn w:val="Footer"/>
    <w:rsid w:val="008F208F"/>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spacing w:before="480"/>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right" w:pos="9781"/>
      </w:tabs>
    </w:pPr>
    <w:rPr>
      <w:b/>
    </w:rPr>
  </w:style>
  <w:style w:type="paragraph" w:styleId="TOC1">
    <w:name w:val="toc 1"/>
    <w:basedOn w:val="Normal"/>
    <w:uiPriority w:val="39"/>
    <w:qFormat/>
    <w:rsid w:val="008F208F"/>
    <w:pPr>
      <w:keepLines/>
      <w:tabs>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spacing w:before="240"/>
      <w:jc w:val="center"/>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spacing w:before="0"/>
    </w:pPr>
  </w:style>
  <w:style w:type="paragraph" w:styleId="BalloonText">
    <w:name w:val="Balloon Text"/>
    <w:basedOn w:val="Normal"/>
    <w:link w:val="BalloonTextChar"/>
    <w:semiHidden/>
    <w:unhideWhenUsed/>
    <w:rsid w:val="00E96C1F"/>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unhideWhenUsed/>
    <w:qFormat/>
    <w:rsid w:val="003501DA"/>
    <w:rPr>
      <w:color w:val="0000FF" w:themeColor="hyperlink"/>
      <w:u w:val="single"/>
    </w:rPr>
  </w:style>
  <w:style w:type="character" w:customStyle="1"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jc w:val="both"/>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enter" w:pos="7371"/>
      </w:tabs>
      <w:spacing w:before="600"/>
    </w:p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unhideWhenUsed/>
    <w:rsid w:val="00B33897"/>
  </w:style>
  <w:style w:type="character" w:customStyle="1" w:styleId="CommentTextChar">
    <w:name w:val="Comment Text Char"/>
    <w:basedOn w:val="DefaultParagraphFont"/>
    <w:link w:val="CommentText"/>
    <w:rsid w:val="00B33897"/>
    <w:rPr>
      <w:rFonts w:ascii="Times New Roman" w:eastAsia="MS Mincho" w:hAnsi="Times New Roman"/>
      <w:sz w:val="24"/>
      <w:lang w:val="en-GB" w:eastAsia="en-US"/>
    </w:rPr>
  </w:style>
  <w:style w:type="paragraph" w:styleId="Date">
    <w:name w:val="Date"/>
    <w:basedOn w:val="Normal"/>
    <w:next w:val="Normal"/>
    <w:link w:val="DateChar"/>
    <w:rsid w:val="00B33897"/>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1">
    <w:name w:val="Unresolved Mention1"/>
    <w:basedOn w:val="DefaultParagraphFont"/>
    <w:uiPriority w:val="99"/>
    <w:semiHidden/>
    <w:unhideWhenUsed/>
    <w:rsid w:val="008B0FCC"/>
    <w:rPr>
      <w:color w:val="605E5C"/>
      <w:shd w:val="clear" w:color="auto" w:fill="E1DFDD"/>
    </w:rPr>
  </w:style>
  <w:style w:type="paragraph" w:styleId="EndnoteText">
    <w:name w:val="endnote text"/>
    <w:basedOn w:val="Normal"/>
    <w:link w:val="EndnoteTextChar"/>
    <w:semiHidden/>
    <w:unhideWhenUsed/>
    <w:rsid w:val="00536041"/>
    <w:rPr>
      <w:sz w:val="20"/>
    </w:rPr>
  </w:style>
  <w:style w:type="character" w:customStyle="1" w:styleId="EndnoteTextChar">
    <w:name w:val="Endnote Text Char"/>
    <w:basedOn w:val="DefaultParagraphFont"/>
    <w:link w:val="EndnoteText"/>
    <w:semiHidden/>
    <w:rsid w:val="00536041"/>
    <w:rPr>
      <w:rFonts w:ascii="Times New Roman" w:hAnsi="Times New Roman"/>
      <w:lang w:val="en-GB" w:eastAsia="en-US"/>
    </w:rPr>
  </w:style>
  <w:style w:type="paragraph" w:styleId="Caption">
    <w:name w:val="caption"/>
    <w:basedOn w:val="Normal"/>
    <w:next w:val="Normal"/>
    <w:uiPriority w:val="99"/>
    <w:unhideWhenUsed/>
    <w:qFormat/>
    <w:rsid w:val="002A046A"/>
    <w:pPr>
      <w:spacing w:after="200"/>
    </w:pPr>
    <w:rPr>
      <w:rFonts w:eastAsiaTheme="minorEastAsia"/>
      <w:i/>
      <w:iCs/>
      <w:color w:val="1F497D" w:themeColor="text2"/>
      <w:sz w:val="18"/>
      <w:szCs w:val="18"/>
    </w:rPr>
  </w:style>
  <w:style w:type="paragraph" w:customStyle="1" w:styleId="TabletitleBR">
    <w:name w:val="Table_title_BR"/>
    <w:basedOn w:val="Normal"/>
    <w:next w:val="Normal"/>
    <w:qFormat/>
    <w:rsid w:val="00C46536"/>
    <w:pPr>
      <w:keepNext/>
      <w:keepLines/>
      <w:tabs>
        <w:tab w:val="left" w:pos="794"/>
        <w:tab w:val="left" w:pos="1191"/>
        <w:tab w:val="left" w:pos="1588"/>
        <w:tab w:val="left" w:pos="1985"/>
      </w:tabs>
      <w:spacing w:after="120" w:line="259" w:lineRule="auto"/>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19360">
      <w:bodyDiv w:val="1"/>
      <w:marLeft w:val="0"/>
      <w:marRight w:val="0"/>
      <w:marTop w:val="0"/>
      <w:marBottom w:val="0"/>
      <w:divBdr>
        <w:top w:val="none" w:sz="0" w:space="0" w:color="auto"/>
        <w:left w:val="none" w:sz="0" w:space="0" w:color="auto"/>
        <w:bottom w:val="none" w:sz="0" w:space="0" w:color="auto"/>
        <w:right w:val="none" w:sz="0" w:space="0" w:color="auto"/>
      </w:divBdr>
      <w:divsChild>
        <w:div w:id="1326085419">
          <w:marLeft w:val="0"/>
          <w:marRight w:val="0"/>
          <w:marTop w:val="0"/>
          <w:marBottom w:val="0"/>
          <w:divBdr>
            <w:top w:val="none" w:sz="0" w:space="0" w:color="auto"/>
            <w:left w:val="none" w:sz="0" w:space="0" w:color="auto"/>
            <w:bottom w:val="none" w:sz="0" w:space="0" w:color="auto"/>
            <w:right w:val="none" w:sz="0" w:space="0" w:color="auto"/>
          </w:divBdr>
          <w:divsChild>
            <w:div w:id="1514488505">
              <w:marLeft w:val="0"/>
              <w:marRight w:val="0"/>
              <w:marTop w:val="0"/>
              <w:marBottom w:val="0"/>
              <w:divBdr>
                <w:top w:val="none" w:sz="0" w:space="0" w:color="auto"/>
                <w:left w:val="none" w:sz="0" w:space="0" w:color="auto"/>
                <w:bottom w:val="none" w:sz="0" w:space="0" w:color="auto"/>
                <w:right w:val="none" w:sz="0" w:space="0" w:color="auto"/>
              </w:divBdr>
              <w:divsChild>
                <w:div w:id="452015330">
                  <w:marLeft w:val="0"/>
                  <w:marRight w:val="0"/>
                  <w:marTop w:val="0"/>
                  <w:marBottom w:val="0"/>
                  <w:divBdr>
                    <w:top w:val="none" w:sz="0" w:space="0" w:color="auto"/>
                    <w:left w:val="none" w:sz="0" w:space="0" w:color="auto"/>
                    <w:bottom w:val="none" w:sz="0" w:space="0" w:color="auto"/>
                    <w:right w:val="none" w:sz="0" w:space="0" w:color="auto"/>
                  </w:divBdr>
                  <w:divsChild>
                    <w:div w:id="734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071189">
      <w:bodyDiv w:val="1"/>
      <w:marLeft w:val="0"/>
      <w:marRight w:val="0"/>
      <w:marTop w:val="0"/>
      <w:marBottom w:val="0"/>
      <w:divBdr>
        <w:top w:val="none" w:sz="0" w:space="0" w:color="auto"/>
        <w:left w:val="none" w:sz="0" w:space="0" w:color="auto"/>
        <w:bottom w:val="none" w:sz="0" w:space="0" w:color="auto"/>
        <w:right w:val="none" w:sz="0" w:space="0" w:color="auto"/>
      </w:divBdr>
    </w:div>
    <w:div w:id="1317568056">
      <w:bodyDiv w:val="1"/>
      <w:marLeft w:val="0"/>
      <w:marRight w:val="0"/>
      <w:marTop w:val="0"/>
      <w:marBottom w:val="0"/>
      <w:divBdr>
        <w:top w:val="none" w:sz="0" w:space="0" w:color="auto"/>
        <w:left w:val="none" w:sz="0" w:space="0" w:color="auto"/>
        <w:bottom w:val="none" w:sz="0" w:space="0" w:color="auto"/>
        <w:right w:val="none" w:sz="0" w:space="0" w:color="auto"/>
      </w:divBdr>
      <w:divsChild>
        <w:div w:id="1259752182">
          <w:marLeft w:val="0"/>
          <w:marRight w:val="0"/>
          <w:marTop w:val="0"/>
          <w:marBottom w:val="0"/>
          <w:divBdr>
            <w:top w:val="none" w:sz="0" w:space="0" w:color="auto"/>
            <w:left w:val="none" w:sz="0" w:space="0" w:color="auto"/>
            <w:bottom w:val="none" w:sz="0" w:space="0" w:color="auto"/>
            <w:right w:val="none" w:sz="0" w:space="0" w:color="auto"/>
          </w:divBdr>
          <w:divsChild>
            <w:div w:id="443888622">
              <w:marLeft w:val="0"/>
              <w:marRight w:val="0"/>
              <w:marTop w:val="0"/>
              <w:marBottom w:val="0"/>
              <w:divBdr>
                <w:top w:val="none" w:sz="0" w:space="0" w:color="auto"/>
                <w:left w:val="none" w:sz="0" w:space="0" w:color="auto"/>
                <w:bottom w:val="none" w:sz="0" w:space="0" w:color="auto"/>
                <w:right w:val="none" w:sz="0" w:space="0" w:color="auto"/>
              </w:divBdr>
              <w:divsChild>
                <w:div w:id="79733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61123">
      <w:bodyDiv w:val="1"/>
      <w:marLeft w:val="0"/>
      <w:marRight w:val="0"/>
      <w:marTop w:val="0"/>
      <w:marBottom w:val="0"/>
      <w:divBdr>
        <w:top w:val="none" w:sz="0" w:space="0" w:color="auto"/>
        <w:left w:val="none" w:sz="0" w:space="0" w:color="auto"/>
        <w:bottom w:val="none" w:sz="0" w:space="0" w:color="auto"/>
        <w:right w:val="none" w:sz="0" w:space="0" w:color="auto"/>
      </w:divBdr>
    </w:div>
    <w:div w:id="1458839143">
      <w:bodyDiv w:val="1"/>
      <w:marLeft w:val="0"/>
      <w:marRight w:val="0"/>
      <w:marTop w:val="0"/>
      <w:marBottom w:val="0"/>
      <w:divBdr>
        <w:top w:val="none" w:sz="0" w:space="0" w:color="auto"/>
        <w:left w:val="none" w:sz="0" w:space="0" w:color="auto"/>
        <w:bottom w:val="none" w:sz="0" w:space="0" w:color="auto"/>
        <w:right w:val="none" w:sz="0" w:space="0" w:color="auto"/>
      </w:divBdr>
    </w:div>
    <w:div w:id="1467232923">
      <w:bodyDiv w:val="1"/>
      <w:marLeft w:val="0"/>
      <w:marRight w:val="0"/>
      <w:marTop w:val="0"/>
      <w:marBottom w:val="0"/>
      <w:divBdr>
        <w:top w:val="none" w:sz="0" w:space="0" w:color="auto"/>
        <w:left w:val="none" w:sz="0" w:space="0" w:color="auto"/>
        <w:bottom w:val="none" w:sz="0" w:space="0" w:color="auto"/>
        <w:right w:val="none" w:sz="0" w:space="0" w:color="auto"/>
      </w:divBdr>
      <w:divsChild>
        <w:div w:id="250746677">
          <w:marLeft w:val="0"/>
          <w:marRight w:val="0"/>
          <w:marTop w:val="0"/>
          <w:marBottom w:val="0"/>
          <w:divBdr>
            <w:top w:val="none" w:sz="0" w:space="0" w:color="auto"/>
            <w:left w:val="none" w:sz="0" w:space="0" w:color="auto"/>
            <w:bottom w:val="none" w:sz="0" w:space="0" w:color="auto"/>
            <w:right w:val="none" w:sz="0" w:space="0" w:color="auto"/>
          </w:divBdr>
          <w:divsChild>
            <w:div w:id="221521149">
              <w:marLeft w:val="0"/>
              <w:marRight w:val="0"/>
              <w:marTop w:val="0"/>
              <w:marBottom w:val="0"/>
              <w:divBdr>
                <w:top w:val="none" w:sz="0" w:space="0" w:color="auto"/>
                <w:left w:val="none" w:sz="0" w:space="0" w:color="auto"/>
                <w:bottom w:val="none" w:sz="0" w:space="0" w:color="auto"/>
                <w:right w:val="none" w:sz="0" w:space="0" w:color="auto"/>
              </w:divBdr>
              <w:divsChild>
                <w:div w:id="13276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631703">
      <w:bodyDiv w:val="1"/>
      <w:marLeft w:val="0"/>
      <w:marRight w:val="0"/>
      <w:marTop w:val="0"/>
      <w:marBottom w:val="0"/>
      <w:divBdr>
        <w:top w:val="none" w:sz="0" w:space="0" w:color="auto"/>
        <w:left w:val="none" w:sz="0" w:space="0" w:color="auto"/>
        <w:bottom w:val="none" w:sz="0" w:space="0" w:color="auto"/>
        <w:right w:val="none" w:sz="0" w:space="0" w:color="auto"/>
      </w:divBdr>
      <w:divsChild>
        <w:div w:id="576944413">
          <w:marLeft w:val="0"/>
          <w:marRight w:val="0"/>
          <w:marTop w:val="0"/>
          <w:marBottom w:val="0"/>
          <w:divBdr>
            <w:top w:val="none" w:sz="0" w:space="0" w:color="auto"/>
            <w:left w:val="none" w:sz="0" w:space="0" w:color="auto"/>
            <w:bottom w:val="none" w:sz="0" w:space="0" w:color="auto"/>
            <w:right w:val="none" w:sz="0" w:space="0" w:color="auto"/>
          </w:divBdr>
          <w:divsChild>
            <w:div w:id="1805733350">
              <w:marLeft w:val="0"/>
              <w:marRight w:val="0"/>
              <w:marTop w:val="0"/>
              <w:marBottom w:val="0"/>
              <w:divBdr>
                <w:top w:val="none" w:sz="0" w:space="0" w:color="auto"/>
                <w:left w:val="none" w:sz="0" w:space="0" w:color="auto"/>
                <w:bottom w:val="none" w:sz="0" w:space="0" w:color="auto"/>
                <w:right w:val="none" w:sz="0" w:space="0" w:color="auto"/>
              </w:divBdr>
              <w:divsChild>
                <w:div w:id="51461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3.png"/><Relationship Id="rId26" Type="http://schemas.openxmlformats.org/officeDocument/2006/relationships/hyperlink" Target="https://www.icnirp.org/cms/upload/publications/ICNIRPLFgdl.pdf" TargetMode="Externa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www.arib.or.jp/english/"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2.png"/><Relationship Id="rId25" Type="http://schemas.openxmlformats.org/officeDocument/2006/relationships/hyperlink" Target="http://www.icnirp.org/cms/upload/publications/ICNIRPemfgdl.pdf" TargetMode="External"/><Relationship Id="rId33" Type="http://schemas.openxmlformats.org/officeDocument/2006/relationships/image" Target="media/image9.jpe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tu.int/rec/R-REC-SM.1896/en" TargetMode="External"/><Relationship Id="rId20" Type="http://schemas.openxmlformats.org/officeDocument/2006/relationships/image" Target="media/image5.png"/><Relationship Id="rId29" Type="http://schemas.openxmlformats.org/officeDocument/2006/relationships/hyperlink" Target="https://ieeexplore.ieee.org/document/88596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9/wp1a/c/R19-WP1A-C-0133!N06!MSW-E.docx" TargetMode="External"/><Relationship Id="rId24" Type="http://schemas.openxmlformats.org/officeDocument/2006/relationships/image" Target="media/image8.png"/><Relationship Id="rId32" Type="http://schemas.openxmlformats.org/officeDocument/2006/relationships/hyperlink" Target="http://www.icnirp.org/cms/upload/publications/ICNIRPemfgdl.pdf" TargetMode="External"/><Relationship Id="rId37" Type="http://schemas.microsoft.com/office/2011/relationships/people" Target="people.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itu.int/pub/R-REP-SM.2392/en" TargetMode="External"/><Relationship Id="rId23" Type="http://schemas.openxmlformats.org/officeDocument/2006/relationships/image" Target="media/image7.jpeg"/><Relationship Id="rId28" Type="http://schemas.openxmlformats.org/officeDocument/2006/relationships/hyperlink" Target="https://www.icnirp.org/cms/upload/publications/ICNIRPLFgdl.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yperlink" Target="https://www.icnirp.org/cms/upload/publications/ICNIRPrfgdl202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hyperlink" Target="https://www.icnirp.org/cms/upload/publications/ICNIRPrfgdl2020.pdf" TargetMode="External"/><Relationship Id="rId30" Type="http://schemas.openxmlformats.org/officeDocument/2006/relationships/hyperlink" Target="https://ieeexplore.ieee.org/document/8859679"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7" ma:contentTypeDescription="Create a new document." ma:contentTypeScope="" ma:versionID="6a27e87b1a9b00b83019ec36006a53d5">
  <xsd:schema xmlns:xsd="http://www.w3.org/2001/XMLSchema" xmlns:xs="http://www.w3.org/2001/XMLSchema" xmlns:p="http://schemas.microsoft.com/office/2006/metadata/properties" xmlns:ns2="258ce2dc-d0f1-4355-ad6a-f3bca79631f0" targetNamespace="http://schemas.microsoft.com/office/2006/metadata/properties" ma:root="true" ma:fieldsID="24646963d8a5763b9b13ea2c94bcb863" ns2:_="">
    <xsd:import namespace="258ce2dc-d0f1-4355-ad6a-f3bca79631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45B65-8751-4B4F-9F0B-A102F007A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B935AA-5F1D-416A-AD31-5436C71FC7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E0A764-FC6A-4CEC-BBDE-C8EE9F7B2EE6}">
  <ds:schemaRefs>
    <ds:schemaRef ds:uri="http://schemas.microsoft.com/sharepoint/v3/contenttype/forms"/>
  </ds:schemaRefs>
</ds:datastoreItem>
</file>

<file path=customXml/itemProps4.xml><?xml version="1.0" encoding="utf-8"?>
<ds:datastoreItem xmlns:ds="http://schemas.openxmlformats.org/officeDocument/2006/customXml" ds:itemID="{2B8FC318-42BB-4E6A-9AD4-C940A050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10</TotalTime>
  <Pages>36</Pages>
  <Words>11583</Words>
  <Characters>66028</Characters>
  <Application>Microsoft Office Word</Application>
  <DocSecurity>0</DocSecurity>
  <Lines>550</Lines>
  <Paragraphs>154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77457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4</cp:revision>
  <cp:lastPrinted>2008-02-21T14:04:00Z</cp:lastPrinted>
  <dcterms:created xsi:type="dcterms:W3CDTF">2021-08-06T19:40:00Z</dcterms:created>
  <dcterms:modified xsi:type="dcterms:W3CDTF">2021-08-06T19:47:00Z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0x01010048813A327203E94BA9B8705723B5C62E</vt:lpwstr>
  </property>
</Properties>
</file>