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32073" w:rsidRPr="00A02BF0" w14:paraId="19E4AFF4" w14:textId="77777777" w:rsidTr="0041209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8D635B" w14:textId="77777777" w:rsidR="00032073" w:rsidRPr="00A02BF0" w:rsidRDefault="00032073" w:rsidP="0041209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F299924" w14:textId="77777777" w:rsidR="00032073" w:rsidRPr="00A02BF0" w:rsidRDefault="00032073" w:rsidP="0041209B">
            <w:pPr>
              <w:pStyle w:val="TabletitleBR"/>
              <w:rPr>
                <w:spacing w:val="-3"/>
                <w:szCs w:val="24"/>
              </w:rPr>
            </w:pPr>
            <w:r w:rsidRPr="00A02BF0">
              <w:rPr>
                <w:spacing w:val="-3"/>
                <w:szCs w:val="24"/>
              </w:rPr>
              <w:t>Fact Sheet</w:t>
            </w:r>
          </w:p>
        </w:tc>
      </w:tr>
      <w:tr w:rsidR="00032073" w:rsidRPr="00E87AE0" w14:paraId="1CCF95F1" w14:textId="77777777" w:rsidTr="0041209B">
        <w:trPr>
          <w:trHeight w:val="951"/>
        </w:trPr>
        <w:tc>
          <w:tcPr>
            <w:tcW w:w="3984" w:type="dxa"/>
            <w:tcBorders>
              <w:left w:val="double" w:sz="6" w:space="0" w:color="auto"/>
            </w:tcBorders>
          </w:tcPr>
          <w:p w14:paraId="753EEE1E" w14:textId="77777777" w:rsidR="00032073" w:rsidRPr="00A02BF0" w:rsidRDefault="00032073" w:rsidP="0041209B">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0A41E3DF" w14:textId="1933ED83" w:rsidR="00032073" w:rsidRPr="00903E04" w:rsidRDefault="00032073" w:rsidP="0041209B">
            <w:pPr>
              <w:spacing w:after="120"/>
              <w:ind w:left="144" w:right="144"/>
            </w:pPr>
            <w:r w:rsidRPr="001B04BE">
              <w:rPr>
                <w:b/>
              </w:rPr>
              <w:t>Document No:</w:t>
            </w:r>
            <w:r w:rsidRPr="001B04BE">
              <w:t xml:space="preserve">  </w:t>
            </w:r>
            <w:r w:rsidR="00540E63" w:rsidRPr="00AD5988">
              <w:t>USWP1A23_</w:t>
            </w:r>
            <w:r w:rsidR="00AD5988" w:rsidRPr="00AD5988">
              <w:t>20</w:t>
            </w:r>
            <w:r w:rsidR="00540E63" w:rsidRPr="00AD5988">
              <w:t>_</w:t>
            </w:r>
            <w:r w:rsidR="00B97EF5">
              <w:t>rev2(final)</w:t>
            </w:r>
            <w:r w:rsidR="00540E63" w:rsidRPr="00540E63">
              <w:t xml:space="preserve"> - PDR Report SM.2451 on WPT-EV</w:t>
            </w:r>
          </w:p>
        </w:tc>
      </w:tr>
      <w:tr w:rsidR="00032073" w:rsidRPr="00A02BF0" w14:paraId="38D5B042" w14:textId="77777777" w:rsidTr="0041209B">
        <w:trPr>
          <w:trHeight w:val="378"/>
        </w:trPr>
        <w:tc>
          <w:tcPr>
            <w:tcW w:w="3984" w:type="dxa"/>
            <w:tcBorders>
              <w:left w:val="double" w:sz="6" w:space="0" w:color="auto"/>
            </w:tcBorders>
          </w:tcPr>
          <w:p w14:paraId="62B7ED4E" w14:textId="77777777" w:rsidR="00032073" w:rsidRPr="00A02BF0" w:rsidRDefault="00032073" w:rsidP="0041209B">
            <w:pPr>
              <w:ind w:left="144" w:right="144"/>
            </w:pPr>
            <w:r w:rsidRPr="00A02BF0">
              <w:rPr>
                <w:b/>
              </w:rPr>
              <w:t>Ref:</w:t>
            </w:r>
            <w:r>
              <w:rPr>
                <w:b/>
              </w:rPr>
              <w:t xml:space="preserve">  </w:t>
            </w:r>
            <w:r>
              <w:t>ITU-R SM.2451</w:t>
            </w:r>
            <w:r>
              <w:rPr>
                <w:b/>
              </w:rPr>
              <w:br/>
            </w:r>
            <w:r w:rsidRPr="00B96F28">
              <w:t xml:space="preserve"> </w:t>
            </w:r>
          </w:p>
        </w:tc>
        <w:tc>
          <w:tcPr>
            <w:tcW w:w="5409" w:type="dxa"/>
            <w:tcBorders>
              <w:right w:val="double" w:sz="6" w:space="0" w:color="auto"/>
            </w:tcBorders>
          </w:tcPr>
          <w:p w14:paraId="4517B05D" w14:textId="3FE23E00" w:rsidR="00032073" w:rsidRPr="00A02BF0" w:rsidRDefault="00032073" w:rsidP="0041209B">
            <w:pPr>
              <w:tabs>
                <w:tab w:val="left" w:pos="162"/>
              </w:tabs>
              <w:ind w:left="612" w:right="144" w:hanging="468"/>
            </w:pPr>
            <w:r w:rsidRPr="00A02BF0">
              <w:rPr>
                <w:b/>
              </w:rPr>
              <w:t>Date:</w:t>
            </w:r>
            <w:r w:rsidRPr="00A02BF0">
              <w:t xml:space="preserve">  </w:t>
            </w:r>
            <w:r w:rsidR="00B97EF5">
              <w:t>08</w:t>
            </w:r>
            <w:r w:rsidR="00A87A70">
              <w:t xml:space="preserve"> </w:t>
            </w:r>
            <w:r w:rsidR="00B97EF5">
              <w:t>August</w:t>
            </w:r>
            <w:r w:rsidR="00A87A70">
              <w:t xml:space="preserve"> </w:t>
            </w:r>
            <w:r>
              <w:t>202</w:t>
            </w:r>
            <w:r w:rsidR="00B97EF5">
              <w:t>1</w:t>
            </w:r>
          </w:p>
        </w:tc>
      </w:tr>
      <w:tr w:rsidR="00032073" w:rsidRPr="00A02BF0" w14:paraId="4DFBB261" w14:textId="77777777" w:rsidTr="0041209B">
        <w:trPr>
          <w:trHeight w:val="459"/>
        </w:trPr>
        <w:tc>
          <w:tcPr>
            <w:tcW w:w="9393" w:type="dxa"/>
            <w:gridSpan w:val="2"/>
            <w:tcBorders>
              <w:left w:val="double" w:sz="6" w:space="0" w:color="auto"/>
              <w:right w:val="double" w:sz="6" w:space="0" w:color="auto"/>
            </w:tcBorders>
          </w:tcPr>
          <w:p w14:paraId="05ACB72B" w14:textId="27B2AB33" w:rsidR="00032073" w:rsidRPr="00E126AC" w:rsidRDefault="00032073" w:rsidP="0041209B">
            <w:pPr>
              <w:pStyle w:val="Heading2"/>
              <w:rPr>
                <w:b w:val="0"/>
                <w:lang w:eastAsia="zh-CN"/>
              </w:rPr>
            </w:pPr>
            <w:r>
              <w:rPr>
                <w:szCs w:val="24"/>
              </w:rPr>
              <w:t xml:space="preserve">Document Title:  </w:t>
            </w:r>
            <w:r w:rsidRPr="00642C8A">
              <w:rPr>
                <w:b w:val="0"/>
                <w:lang w:eastAsia="zh-CN"/>
              </w:rPr>
              <w:t xml:space="preserve"> </w:t>
            </w:r>
            <w:r w:rsidR="000236EC">
              <w:rPr>
                <w:b w:val="0"/>
                <w:lang w:eastAsia="zh-CN"/>
              </w:rPr>
              <w:t>Updates to the</w:t>
            </w:r>
            <w:r w:rsidR="00903E04">
              <w:rPr>
                <w:b w:val="0"/>
                <w:lang w:eastAsia="zh-CN"/>
              </w:rPr>
              <w:t xml:space="preserve"> “Preliminary Draft Revision of </w:t>
            </w:r>
            <w:r>
              <w:rPr>
                <w:b w:val="0"/>
                <w:lang w:eastAsia="zh-CN"/>
              </w:rPr>
              <w:t>Report ITU-R SM.2451</w:t>
            </w:r>
            <w:r w:rsidR="00842D50">
              <w:rPr>
                <w:b w:val="0"/>
                <w:lang w:eastAsia="zh-CN"/>
              </w:rPr>
              <w:t>-0</w:t>
            </w:r>
            <w:r w:rsidR="00903E04">
              <w:rPr>
                <w:b w:val="0"/>
                <w:lang w:eastAsia="zh-CN"/>
              </w:rPr>
              <w:t>”</w:t>
            </w:r>
            <w:r>
              <w:rPr>
                <w:b w:val="0"/>
                <w:lang w:eastAsia="zh-CN"/>
              </w:rPr>
              <w:t xml:space="preserve">, Assessment of impact of wireless power transmission for electric vehicle charging on radiocommunication </w:t>
            </w:r>
            <w:r w:rsidR="00E126AC">
              <w:rPr>
                <w:b w:val="0"/>
                <w:lang w:eastAsia="zh-CN"/>
              </w:rPr>
              <w:t>services.</w:t>
            </w:r>
          </w:p>
        </w:tc>
      </w:tr>
      <w:tr w:rsidR="00032073" w:rsidRPr="0078706C" w14:paraId="70902D44" w14:textId="77777777" w:rsidTr="0041209B">
        <w:trPr>
          <w:trHeight w:val="1960"/>
        </w:trPr>
        <w:tc>
          <w:tcPr>
            <w:tcW w:w="3984" w:type="dxa"/>
            <w:tcBorders>
              <w:left w:val="double" w:sz="6" w:space="0" w:color="auto"/>
            </w:tcBorders>
          </w:tcPr>
          <w:p w14:paraId="4BF71133" w14:textId="77777777" w:rsidR="00032073" w:rsidRPr="00A02BF0" w:rsidRDefault="00032073" w:rsidP="0041209B">
            <w:pPr>
              <w:ind w:left="144" w:right="144"/>
              <w:rPr>
                <w:b/>
              </w:rPr>
            </w:pPr>
            <w:r w:rsidRPr="00A02BF0">
              <w:rPr>
                <w:b/>
              </w:rPr>
              <w:t>Author(s)/Contributors(s):</w:t>
            </w:r>
          </w:p>
          <w:p w14:paraId="605BA2D3" w14:textId="77777777" w:rsidR="00032073" w:rsidRDefault="00032073" w:rsidP="0041209B">
            <w:pPr>
              <w:ind w:left="144" w:right="144"/>
              <w:rPr>
                <w:bCs/>
                <w:iCs/>
              </w:rPr>
            </w:pPr>
            <w:r>
              <w:rPr>
                <w:bCs/>
                <w:iCs/>
              </w:rPr>
              <w:t>Ky Sealy</w:t>
            </w:r>
          </w:p>
          <w:p w14:paraId="36825590" w14:textId="77777777" w:rsidR="00032073" w:rsidRDefault="00032073" w:rsidP="0041209B">
            <w:pPr>
              <w:ind w:left="144" w:right="144"/>
              <w:rPr>
                <w:bCs/>
                <w:iCs/>
              </w:rPr>
            </w:pPr>
            <w:r>
              <w:rPr>
                <w:bCs/>
                <w:iCs/>
              </w:rPr>
              <w:t>WiTricity Corp.</w:t>
            </w:r>
          </w:p>
          <w:p w14:paraId="41195825" w14:textId="77777777" w:rsidR="00032073" w:rsidRDefault="00032073" w:rsidP="0041209B">
            <w:pPr>
              <w:ind w:left="144" w:right="144"/>
              <w:rPr>
                <w:bCs/>
                <w:iCs/>
              </w:rPr>
            </w:pPr>
          </w:p>
          <w:p w14:paraId="04574D53" w14:textId="77777777" w:rsidR="00032073" w:rsidRDefault="00032073" w:rsidP="0041209B">
            <w:pPr>
              <w:ind w:left="144" w:right="144"/>
              <w:rPr>
                <w:bCs/>
                <w:iCs/>
              </w:rPr>
            </w:pPr>
            <w:r>
              <w:rPr>
                <w:bCs/>
                <w:iCs/>
              </w:rPr>
              <w:t>Jon Sirota</w:t>
            </w:r>
          </w:p>
          <w:p w14:paraId="243E2060" w14:textId="77777777" w:rsidR="00032073" w:rsidRPr="00A02BF0" w:rsidRDefault="00032073" w:rsidP="0041209B">
            <w:pPr>
              <w:ind w:left="144" w:right="144"/>
              <w:rPr>
                <w:bCs/>
                <w:iCs/>
              </w:rPr>
            </w:pPr>
            <w:r>
              <w:rPr>
                <w:bCs/>
                <w:iCs/>
              </w:rPr>
              <w:t>WiTricity Corp.</w:t>
            </w:r>
            <w:r w:rsidRPr="00A02BF0">
              <w:rPr>
                <w:bCs/>
                <w:iCs/>
              </w:rPr>
              <w:br/>
            </w:r>
          </w:p>
        </w:tc>
        <w:tc>
          <w:tcPr>
            <w:tcW w:w="5409" w:type="dxa"/>
            <w:tcBorders>
              <w:right w:val="double" w:sz="6" w:space="0" w:color="auto"/>
            </w:tcBorders>
          </w:tcPr>
          <w:p w14:paraId="7E6CD7B1" w14:textId="77777777" w:rsidR="00032073" w:rsidRPr="00D109F5" w:rsidRDefault="00032073" w:rsidP="0041209B">
            <w:pPr>
              <w:ind w:right="144"/>
              <w:rPr>
                <w:b/>
                <w:bCs/>
              </w:rPr>
            </w:pPr>
          </w:p>
          <w:p w14:paraId="309B92D2" w14:textId="77777777" w:rsidR="00032073" w:rsidRPr="00D109F5" w:rsidRDefault="00032073" w:rsidP="0041209B">
            <w:pPr>
              <w:ind w:right="144"/>
              <w:rPr>
                <w:bCs/>
                <w:lang w:val="fr-FR"/>
              </w:rPr>
            </w:pPr>
            <w:r w:rsidRPr="00D109F5">
              <w:rPr>
                <w:b/>
                <w:bCs/>
                <w:lang w:val="fr-FR"/>
              </w:rPr>
              <w:t>Email</w:t>
            </w:r>
            <w:r w:rsidRPr="00D109F5">
              <w:rPr>
                <w:bCs/>
                <w:lang w:val="fr-FR"/>
              </w:rPr>
              <w:t xml:space="preserve">:  </w:t>
            </w:r>
            <w:r>
              <w:rPr>
                <w:bCs/>
                <w:lang w:val="fr-FR"/>
              </w:rPr>
              <w:t>ky.sealy@witricity.com</w:t>
            </w:r>
            <w:r w:rsidRPr="00D109F5">
              <w:rPr>
                <w:bCs/>
                <w:lang w:val="fr-FR"/>
              </w:rPr>
              <w:br/>
            </w:r>
            <w:r w:rsidRPr="00D109F5">
              <w:rPr>
                <w:b/>
                <w:bCs/>
                <w:lang w:val="fr-FR"/>
              </w:rPr>
              <w:t>Phone</w:t>
            </w:r>
            <w:r w:rsidRPr="00D109F5">
              <w:rPr>
                <w:bCs/>
                <w:lang w:val="fr-FR"/>
              </w:rPr>
              <w:t xml:space="preserve">:  </w:t>
            </w:r>
            <w:r>
              <w:rPr>
                <w:bCs/>
                <w:lang w:val="fr-FR"/>
              </w:rPr>
              <w:t>+1 617-926-2700 x3002</w:t>
            </w:r>
            <w:r w:rsidRPr="00D109F5">
              <w:rPr>
                <w:bCs/>
                <w:lang w:val="fr-FR"/>
              </w:rPr>
              <w:br/>
            </w:r>
          </w:p>
          <w:p w14:paraId="5B5C3CF5" w14:textId="77777777" w:rsidR="00032073" w:rsidRPr="00D109F5" w:rsidRDefault="00032073" w:rsidP="0041209B">
            <w:pPr>
              <w:ind w:right="144"/>
              <w:rPr>
                <w:bCs/>
                <w:lang w:val="fr-FR"/>
              </w:rPr>
            </w:pPr>
            <w:r w:rsidRPr="00D109F5">
              <w:rPr>
                <w:b/>
                <w:bCs/>
                <w:lang w:val="fr-FR"/>
              </w:rPr>
              <w:t>Email</w:t>
            </w:r>
            <w:r w:rsidRPr="00D109F5">
              <w:rPr>
                <w:bCs/>
                <w:lang w:val="fr-FR"/>
              </w:rPr>
              <w:t>:</w:t>
            </w:r>
            <w:r>
              <w:rPr>
                <w:bCs/>
                <w:lang w:val="fr-FR"/>
              </w:rPr>
              <w:t xml:space="preserve"> jon.sirota@witricity.com</w:t>
            </w:r>
            <w:r w:rsidRPr="00D109F5">
              <w:rPr>
                <w:bCs/>
                <w:lang w:val="fr-FR"/>
              </w:rPr>
              <w:br/>
            </w:r>
            <w:r w:rsidRPr="00D109F5">
              <w:rPr>
                <w:b/>
                <w:bCs/>
                <w:lang w:val="fr-FR"/>
              </w:rPr>
              <w:t>Phone</w:t>
            </w:r>
            <w:r w:rsidRPr="00D109F5">
              <w:rPr>
                <w:bCs/>
                <w:lang w:val="fr-FR"/>
              </w:rPr>
              <w:t xml:space="preserve">:  </w:t>
            </w:r>
            <w:r>
              <w:rPr>
                <w:bCs/>
                <w:lang w:val="fr-FR"/>
              </w:rPr>
              <w:t>+1 617-926-2700 x2239</w:t>
            </w:r>
          </w:p>
          <w:p w14:paraId="7C9B6575" w14:textId="77777777" w:rsidR="00032073" w:rsidRPr="00CC3AE1" w:rsidRDefault="00032073" w:rsidP="0041209B">
            <w:pPr>
              <w:ind w:right="144"/>
              <w:rPr>
                <w:bCs/>
                <w:lang w:val="fr-FR"/>
              </w:rPr>
            </w:pPr>
          </w:p>
        </w:tc>
      </w:tr>
      <w:tr w:rsidR="00032073" w:rsidRPr="00A02BF0" w14:paraId="4711B315" w14:textId="77777777" w:rsidTr="0041209B">
        <w:trPr>
          <w:trHeight w:val="541"/>
        </w:trPr>
        <w:tc>
          <w:tcPr>
            <w:tcW w:w="9393" w:type="dxa"/>
            <w:gridSpan w:val="2"/>
            <w:tcBorders>
              <w:left w:val="double" w:sz="6" w:space="0" w:color="auto"/>
              <w:right w:val="double" w:sz="6" w:space="0" w:color="auto"/>
            </w:tcBorders>
          </w:tcPr>
          <w:p w14:paraId="66257BF7" w14:textId="021BD302" w:rsidR="00032073" w:rsidRPr="00A02BF0" w:rsidRDefault="00032073" w:rsidP="0041209B">
            <w:pPr>
              <w:spacing w:after="120"/>
              <w:ind w:right="144"/>
            </w:pPr>
            <w:r w:rsidRPr="00A02BF0">
              <w:rPr>
                <w:b/>
              </w:rPr>
              <w:t>Purpose/Objective:</w:t>
            </w:r>
            <w:r w:rsidRPr="00A02BF0">
              <w:rPr>
                <w:bCs/>
              </w:rPr>
              <w:t xml:space="preserve"> </w:t>
            </w:r>
            <w:r>
              <w:rPr>
                <w:bCs/>
              </w:rPr>
              <w:t xml:space="preserve">Proposal to </w:t>
            </w:r>
            <w:r w:rsidR="00597626">
              <w:rPr>
                <w:bCs/>
              </w:rPr>
              <w:t>fin</w:t>
            </w:r>
            <w:r w:rsidR="00774AAC">
              <w:rPr>
                <w:bCs/>
              </w:rPr>
              <w:t>alize</w:t>
            </w:r>
            <w:r>
              <w:rPr>
                <w:bCs/>
              </w:rPr>
              <w:t xml:space="preserve"> corrections</w:t>
            </w:r>
            <w:r w:rsidR="00903E04">
              <w:rPr>
                <w:bCs/>
              </w:rPr>
              <w:t>, clarifications,</w:t>
            </w:r>
            <w:r>
              <w:rPr>
                <w:bCs/>
              </w:rPr>
              <w:t xml:space="preserve"> and updates to SM.2451-0 </w:t>
            </w:r>
            <w:r w:rsidR="00903E04">
              <w:rPr>
                <w:bCs/>
              </w:rPr>
              <w:t>including the</w:t>
            </w:r>
            <w:r>
              <w:rPr>
                <w:bCs/>
              </w:rPr>
              <w:t xml:space="preserve"> </w:t>
            </w:r>
            <w:r w:rsidR="00903E04">
              <w:rPr>
                <w:bCs/>
              </w:rPr>
              <w:t>previously contributed</w:t>
            </w:r>
            <w:r>
              <w:rPr>
                <w:bCs/>
              </w:rPr>
              <w:t xml:space="preserve"> new appendix with a recent study on impact of WPT-EV on </w:t>
            </w:r>
            <w:r w:rsidR="003C456F">
              <w:rPr>
                <w:bCs/>
              </w:rPr>
              <w:t>a</w:t>
            </w:r>
            <w:r>
              <w:rPr>
                <w:bCs/>
              </w:rPr>
              <w:t xml:space="preserve">mateur </w:t>
            </w:r>
            <w:r w:rsidR="003C456F">
              <w:rPr>
                <w:bCs/>
              </w:rPr>
              <w:t>r</w:t>
            </w:r>
            <w:r>
              <w:rPr>
                <w:bCs/>
              </w:rPr>
              <w:t>adio performed on an OATS.</w:t>
            </w:r>
            <w:r w:rsidR="00597626">
              <w:rPr>
                <w:bCs/>
              </w:rPr>
              <w:t xml:space="preserve">  Subsequently the </w:t>
            </w:r>
            <w:r w:rsidR="000C29A3">
              <w:rPr>
                <w:bCs/>
              </w:rPr>
              <w:t xml:space="preserve">preliminary draft </w:t>
            </w:r>
            <w:r w:rsidR="00597626">
              <w:rPr>
                <w:bCs/>
              </w:rPr>
              <w:t>should be elevated for adoption.</w:t>
            </w:r>
          </w:p>
        </w:tc>
      </w:tr>
      <w:tr w:rsidR="00032073" w:rsidRPr="00A02BF0" w14:paraId="3BB2514F" w14:textId="77777777" w:rsidTr="0041209B">
        <w:trPr>
          <w:trHeight w:val="1380"/>
        </w:trPr>
        <w:tc>
          <w:tcPr>
            <w:tcW w:w="9393" w:type="dxa"/>
            <w:gridSpan w:val="2"/>
            <w:tcBorders>
              <w:left w:val="double" w:sz="6" w:space="0" w:color="auto"/>
              <w:bottom w:val="single" w:sz="12" w:space="0" w:color="auto"/>
              <w:right w:val="double" w:sz="6" w:space="0" w:color="auto"/>
            </w:tcBorders>
          </w:tcPr>
          <w:p w14:paraId="1B69BBA7" w14:textId="1B7E692A" w:rsidR="00597626" w:rsidRDefault="00032073" w:rsidP="0041209B">
            <w:pPr>
              <w:tabs>
                <w:tab w:val="left" w:pos="794"/>
                <w:tab w:val="left" w:pos="1191"/>
                <w:tab w:val="left" w:pos="1588"/>
                <w:tab w:val="left" w:pos="1985"/>
              </w:tabs>
              <w:suppressAutoHyphens/>
              <w:rPr>
                <w:bCs/>
              </w:rPr>
            </w:pPr>
            <w:r w:rsidRPr="00A02BF0">
              <w:rPr>
                <w:b/>
              </w:rPr>
              <w:t>Abstract:</w:t>
            </w:r>
            <w:r w:rsidRPr="00A02BF0">
              <w:rPr>
                <w:bCs/>
              </w:rPr>
              <w:t xml:space="preserve">  </w:t>
            </w:r>
            <w:r w:rsidR="00903E04">
              <w:rPr>
                <w:bCs/>
              </w:rPr>
              <w:t xml:space="preserve">The United States Delegation to WP1A </w:t>
            </w:r>
            <w:r w:rsidR="00597626">
              <w:rPr>
                <w:bCs/>
              </w:rPr>
              <w:t>contributed</w:t>
            </w:r>
            <w:r w:rsidR="00FC02F0">
              <w:rPr>
                <w:bCs/>
              </w:rPr>
              <w:t xml:space="preserve"> updates to ITU-R SM.2451</w:t>
            </w:r>
            <w:r w:rsidR="005C00FC">
              <w:rPr>
                <w:bCs/>
              </w:rPr>
              <w:t>-0</w:t>
            </w:r>
            <w:r w:rsidR="00903E04">
              <w:rPr>
                <w:bCs/>
              </w:rPr>
              <w:t xml:space="preserve"> </w:t>
            </w:r>
            <w:r w:rsidR="005C00FC">
              <w:rPr>
                <w:bCs/>
              </w:rPr>
              <w:t>in</w:t>
            </w:r>
            <w:r w:rsidR="00903E04">
              <w:rPr>
                <w:bCs/>
              </w:rPr>
              <w:t xml:space="preserve"> the </w:t>
            </w:r>
            <w:r w:rsidR="007F7B6B">
              <w:rPr>
                <w:bCs/>
              </w:rPr>
              <w:t xml:space="preserve">last two </w:t>
            </w:r>
            <w:r w:rsidR="00FC02F0">
              <w:rPr>
                <w:bCs/>
              </w:rPr>
              <w:t>ITU-R WP1A meetings</w:t>
            </w:r>
            <w:r w:rsidR="00903E04">
              <w:rPr>
                <w:bCs/>
              </w:rPr>
              <w:t xml:space="preserve">.  </w:t>
            </w:r>
            <w:r w:rsidR="00FC02F0">
              <w:rPr>
                <w:bCs/>
              </w:rPr>
              <w:t>T</w:t>
            </w:r>
            <w:r w:rsidR="00597626">
              <w:rPr>
                <w:bCs/>
              </w:rPr>
              <w:t xml:space="preserve">he </w:t>
            </w:r>
            <w:r w:rsidR="005C00FC">
              <w:rPr>
                <w:bCs/>
              </w:rPr>
              <w:t xml:space="preserve">last WP1A </w:t>
            </w:r>
            <w:r w:rsidR="00597626">
              <w:rPr>
                <w:bCs/>
              </w:rPr>
              <w:t xml:space="preserve">meeting determined that work should </w:t>
            </w:r>
            <w:r w:rsidR="00E16B99">
              <w:rPr>
                <w:bCs/>
              </w:rPr>
              <w:t>continue</w:t>
            </w:r>
            <w:r w:rsidR="00597626">
              <w:rPr>
                <w:bCs/>
              </w:rPr>
              <w:t xml:space="preserve"> </w:t>
            </w:r>
            <w:r w:rsidR="00E16B99">
              <w:rPr>
                <w:bCs/>
              </w:rPr>
              <w:t xml:space="preserve">on </w:t>
            </w:r>
            <w:r w:rsidR="00597626">
              <w:rPr>
                <w:bCs/>
              </w:rPr>
              <w:t xml:space="preserve">the </w:t>
            </w:r>
            <w:r w:rsidR="00597626" w:rsidRPr="00597626">
              <w:rPr>
                <w:bCs/>
                <w:i/>
                <w:iCs/>
              </w:rPr>
              <w:t>Preliminary Draft Revision of Report ITU-R SM.2451-0</w:t>
            </w:r>
            <w:r w:rsidR="00BB764B">
              <w:rPr>
                <w:bCs/>
                <w:i/>
                <w:iCs/>
              </w:rPr>
              <w:t xml:space="preserve"> </w:t>
            </w:r>
            <w:r w:rsidR="00BB764B">
              <w:rPr>
                <w:bCs/>
              </w:rPr>
              <w:t xml:space="preserve">as given in Annex </w:t>
            </w:r>
            <w:r w:rsidR="005C00FC">
              <w:rPr>
                <w:bCs/>
              </w:rPr>
              <w:t>8</w:t>
            </w:r>
            <w:r w:rsidR="00BB764B">
              <w:rPr>
                <w:bCs/>
              </w:rPr>
              <w:t xml:space="preserve"> of the Chairman’s report from the ITU-R WP1A June 2021 meeting</w:t>
            </w:r>
            <w:r w:rsidR="00597626">
              <w:rPr>
                <w:bCs/>
              </w:rPr>
              <w:t>.</w:t>
            </w:r>
          </w:p>
          <w:p w14:paraId="4D2879CA" w14:textId="77777777" w:rsidR="008539FE" w:rsidRDefault="008539FE" w:rsidP="0041209B">
            <w:pPr>
              <w:tabs>
                <w:tab w:val="left" w:pos="794"/>
                <w:tab w:val="left" w:pos="1191"/>
                <w:tab w:val="left" w:pos="1588"/>
                <w:tab w:val="left" w:pos="1985"/>
              </w:tabs>
              <w:suppressAutoHyphens/>
              <w:rPr>
                <w:bCs/>
              </w:rPr>
            </w:pPr>
          </w:p>
          <w:p w14:paraId="0D100C3E" w14:textId="641A5F2E" w:rsidR="00E16B99" w:rsidRPr="00E16B99" w:rsidRDefault="00597626" w:rsidP="00E16B99">
            <w:pPr>
              <w:tabs>
                <w:tab w:val="left" w:pos="794"/>
                <w:tab w:val="left" w:pos="1191"/>
                <w:tab w:val="left" w:pos="1588"/>
                <w:tab w:val="left" w:pos="1985"/>
              </w:tabs>
              <w:suppressAutoHyphens/>
              <w:rPr>
                <w:bCs/>
              </w:rPr>
            </w:pPr>
            <w:r>
              <w:rPr>
                <w:bCs/>
              </w:rPr>
              <w:t xml:space="preserve">This document </w:t>
            </w:r>
            <w:r w:rsidR="002E122F">
              <w:rPr>
                <w:bCs/>
              </w:rPr>
              <w:t xml:space="preserve">primarily </w:t>
            </w:r>
            <w:r>
              <w:rPr>
                <w:bCs/>
              </w:rPr>
              <w:t xml:space="preserve">proposes </w:t>
            </w:r>
            <w:r w:rsidR="00A57D01">
              <w:rPr>
                <w:bCs/>
              </w:rPr>
              <w:t xml:space="preserve">editorial updates </w:t>
            </w:r>
            <w:r w:rsidR="002E122F">
              <w:rPr>
                <w:bCs/>
              </w:rPr>
              <w:t xml:space="preserve">and clarifications </w:t>
            </w:r>
            <w:r w:rsidR="00A57D01">
              <w:rPr>
                <w:bCs/>
              </w:rPr>
              <w:t xml:space="preserve">to help finalize the current </w:t>
            </w:r>
            <w:r w:rsidR="00A57D01" w:rsidRPr="00824C34">
              <w:rPr>
                <w:bCs/>
                <w:i/>
                <w:iCs/>
              </w:rPr>
              <w:t>Preliminary Draft Revision of Report ITU-R SM.245</w:t>
            </w:r>
            <w:r w:rsidR="002E122F" w:rsidRPr="00824C34">
              <w:rPr>
                <w:bCs/>
                <w:i/>
                <w:iCs/>
              </w:rPr>
              <w:t>1</w:t>
            </w:r>
            <w:r w:rsidR="00824C34">
              <w:rPr>
                <w:bCs/>
                <w:i/>
                <w:iCs/>
              </w:rPr>
              <w:t>-0</w:t>
            </w:r>
            <w:r w:rsidR="002E122F">
              <w:rPr>
                <w:bCs/>
              </w:rPr>
              <w:t xml:space="preserve"> and prepare it for acceptance as a </w:t>
            </w:r>
            <w:r w:rsidR="00824C34" w:rsidRPr="00824C34">
              <w:rPr>
                <w:bCs/>
                <w:i/>
                <w:iCs/>
              </w:rPr>
              <w:t>Draft Revision of Report ITU-R SM.2451-0</w:t>
            </w:r>
            <w:r w:rsidR="00824C34">
              <w:rPr>
                <w:bCs/>
              </w:rPr>
              <w:t>.</w:t>
            </w:r>
          </w:p>
        </w:tc>
      </w:tr>
    </w:tbl>
    <w:p w14:paraId="24553CA8" w14:textId="48FF8511" w:rsidR="00507006" w:rsidRDefault="00507006">
      <w:pPr>
        <w:spacing w:before="0" w:after="160" w:line="259" w:lineRule="auto"/>
        <w:rPr>
          <w:rFonts w:eastAsia="Times New Roman"/>
          <w:b/>
          <w:sz w:val="28"/>
          <w:lang w:eastAsia="en-US"/>
        </w:rPr>
      </w:pPr>
    </w:p>
    <w:p w14:paraId="0DA0A6FC" w14:textId="77777777" w:rsidR="00507006" w:rsidRDefault="00507006">
      <w:pPr>
        <w:spacing w:before="0" w:after="160" w:line="259" w:lineRule="auto"/>
        <w:rPr>
          <w:rFonts w:eastAsia="Times New Roman"/>
          <w:b/>
          <w:sz w:val="28"/>
          <w:lang w:eastAsia="en-US"/>
        </w:rPr>
      </w:pPr>
      <w:r>
        <w:rPr>
          <w:rFonts w:eastAsia="Times New Roman"/>
          <w:b/>
          <w:sz w:val="28"/>
          <w:lang w:eastAsia="en-US"/>
        </w:rPr>
        <w:br w:type="page"/>
      </w:r>
    </w:p>
    <w:p w14:paraId="6FCCE349" w14:textId="77777777" w:rsidR="00507006" w:rsidRPr="00A54C89" w:rsidRDefault="00507006" w:rsidP="00507006">
      <w:pPr>
        <w:spacing w:before="0" w:after="160" w:line="259" w:lineRule="auto"/>
        <w:rPr>
          <w:rFonts w:eastAsia="Times New Roman"/>
          <w:b/>
          <w:sz w:val="28"/>
          <w:lang w:eastAsia="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7006" w:rsidRPr="00A54C89" w14:paraId="76F66673" w14:textId="77777777" w:rsidTr="00010B17">
        <w:trPr>
          <w:cantSplit/>
        </w:trPr>
        <w:tc>
          <w:tcPr>
            <w:tcW w:w="6487" w:type="dxa"/>
            <w:vAlign w:val="center"/>
          </w:tcPr>
          <w:p w14:paraId="22384C00" w14:textId="77777777" w:rsidR="00507006" w:rsidRPr="00A54C89" w:rsidRDefault="00507006" w:rsidP="00010B17">
            <w:pPr>
              <w:shd w:val="solid" w:color="FFFFFF" w:fill="FFFFFF"/>
              <w:spacing w:before="0"/>
              <w:rPr>
                <w:rFonts w:ascii="Verdana" w:eastAsia="Times New Roman" w:hAnsi="Verdana" w:cs="Times New Roman Bold"/>
                <w:b/>
                <w:bCs/>
                <w:sz w:val="26"/>
                <w:szCs w:val="26"/>
                <w:lang w:eastAsia="en-US"/>
              </w:rPr>
            </w:pPr>
            <w:r w:rsidRPr="00A54C89">
              <w:rPr>
                <w:rFonts w:ascii="Verdana" w:eastAsia="Times New Roman" w:hAnsi="Verdana" w:cs="Times New Roman Bold"/>
                <w:b/>
                <w:bCs/>
                <w:sz w:val="26"/>
                <w:szCs w:val="26"/>
                <w:lang w:eastAsia="en-US"/>
              </w:rPr>
              <w:t>Radiocommunication Study Groups</w:t>
            </w:r>
          </w:p>
        </w:tc>
        <w:tc>
          <w:tcPr>
            <w:tcW w:w="3402" w:type="dxa"/>
          </w:tcPr>
          <w:p w14:paraId="64C865CD"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eastAsia="Times New Roman"/>
                <w:lang w:eastAsia="en-US"/>
              </w:rPr>
            </w:pPr>
            <w:bookmarkStart w:id="0" w:name="ditulogo"/>
            <w:bookmarkEnd w:id="0"/>
            <w:r w:rsidRPr="00A54C89">
              <w:rPr>
                <w:rFonts w:eastAsia="Times New Roman"/>
                <w:b/>
                <w:bCs/>
                <w:noProof/>
                <w:sz w:val="20"/>
                <w:lang w:eastAsia="en-US"/>
              </w:rPr>
              <w:drawing>
                <wp:inline distT="0" distB="0" distL="0" distR="0" wp14:anchorId="1E127A39" wp14:editId="45E7A084">
                  <wp:extent cx="581025" cy="652780"/>
                  <wp:effectExtent l="0" t="0" r="0" b="0"/>
                  <wp:docPr id="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2780"/>
                          </a:xfrm>
                          <a:prstGeom prst="rect">
                            <a:avLst/>
                          </a:prstGeom>
                          <a:noFill/>
                          <a:ln>
                            <a:noFill/>
                          </a:ln>
                        </pic:spPr>
                      </pic:pic>
                    </a:graphicData>
                  </a:graphic>
                </wp:inline>
              </w:drawing>
            </w:r>
          </w:p>
        </w:tc>
      </w:tr>
      <w:tr w:rsidR="00507006" w:rsidRPr="00A54C89" w14:paraId="5354DB21" w14:textId="77777777" w:rsidTr="00010B17">
        <w:trPr>
          <w:cantSplit/>
        </w:trPr>
        <w:tc>
          <w:tcPr>
            <w:tcW w:w="6487" w:type="dxa"/>
            <w:tcBorders>
              <w:bottom w:val="single" w:sz="12" w:space="0" w:color="auto"/>
            </w:tcBorders>
          </w:tcPr>
          <w:p w14:paraId="65C54914"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
                <w:sz w:val="22"/>
                <w:szCs w:val="22"/>
                <w:lang w:eastAsia="en-US"/>
              </w:rPr>
            </w:pPr>
          </w:p>
        </w:tc>
        <w:tc>
          <w:tcPr>
            <w:tcW w:w="3402" w:type="dxa"/>
            <w:tcBorders>
              <w:bottom w:val="single" w:sz="12" w:space="0" w:color="auto"/>
            </w:tcBorders>
          </w:tcPr>
          <w:p w14:paraId="5C91757B"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sz w:val="22"/>
                <w:szCs w:val="22"/>
                <w:lang w:eastAsia="en-US"/>
              </w:rPr>
            </w:pPr>
          </w:p>
        </w:tc>
      </w:tr>
      <w:tr w:rsidR="00507006" w:rsidRPr="00A54C89" w14:paraId="1CC57ADF" w14:textId="77777777" w:rsidTr="00010B17">
        <w:trPr>
          <w:cantSplit/>
        </w:trPr>
        <w:tc>
          <w:tcPr>
            <w:tcW w:w="6487" w:type="dxa"/>
            <w:tcBorders>
              <w:top w:val="single" w:sz="12" w:space="0" w:color="auto"/>
            </w:tcBorders>
          </w:tcPr>
          <w:p w14:paraId="79676CF5"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textAlignment w:val="baseline"/>
              <w:rPr>
                <w:rFonts w:ascii="Verdana" w:eastAsia="Times New Roman" w:hAnsi="Verdana" w:cs="Times New Roman Bold"/>
                <w:bCs/>
                <w:sz w:val="22"/>
                <w:szCs w:val="22"/>
                <w:lang w:eastAsia="en-US"/>
              </w:rPr>
            </w:pPr>
          </w:p>
        </w:tc>
        <w:tc>
          <w:tcPr>
            <w:tcW w:w="3402" w:type="dxa"/>
            <w:tcBorders>
              <w:top w:val="single" w:sz="12" w:space="0" w:color="auto"/>
            </w:tcBorders>
          </w:tcPr>
          <w:p w14:paraId="0FCBE965"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after="48" w:line="240" w:lineRule="atLeast"/>
              <w:textAlignment w:val="baseline"/>
              <w:rPr>
                <w:rFonts w:eastAsia="Times New Roman"/>
                <w:lang w:eastAsia="en-US"/>
              </w:rPr>
            </w:pPr>
          </w:p>
        </w:tc>
      </w:tr>
      <w:tr w:rsidR="00507006" w:rsidRPr="00A54C89" w14:paraId="7A78CC53" w14:textId="77777777" w:rsidTr="00010B17">
        <w:trPr>
          <w:cantSplit/>
        </w:trPr>
        <w:tc>
          <w:tcPr>
            <w:tcW w:w="6487" w:type="dxa"/>
            <w:vMerge w:val="restart"/>
          </w:tcPr>
          <w:p w14:paraId="5F0772CF" w14:textId="77777777" w:rsidR="00507006" w:rsidRPr="00A54C89" w:rsidRDefault="00507006" w:rsidP="00010B17">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bookmarkStart w:id="1" w:name="recibido"/>
            <w:bookmarkStart w:id="2" w:name="dnum" w:colFirst="1" w:colLast="1"/>
            <w:bookmarkEnd w:id="1"/>
            <w:r w:rsidRPr="00A54C89">
              <w:rPr>
                <w:rFonts w:ascii="Verdana" w:eastAsia="Times New Roman" w:hAnsi="Verdana"/>
                <w:sz w:val="20"/>
                <w:lang w:eastAsia="en-US"/>
              </w:rPr>
              <w:t>Received:</w:t>
            </w:r>
            <w:r w:rsidRPr="00A54C89">
              <w:rPr>
                <w:rFonts w:ascii="Verdana" w:eastAsia="Times New Roman" w:hAnsi="Verdana"/>
                <w:sz w:val="20"/>
                <w:lang w:eastAsia="en-US"/>
              </w:rPr>
              <w:tab/>
            </w:r>
            <w:r w:rsidRPr="00A54C89">
              <w:rPr>
                <w:rFonts w:ascii="Verdana" w:eastAsia="Times New Roman" w:hAnsi="Verdana"/>
                <w:sz w:val="20"/>
                <w:highlight w:val="yellow"/>
                <w:lang w:eastAsia="en-US"/>
              </w:rPr>
              <w:t>Date</w:t>
            </w:r>
            <w:r w:rsidRPr="00A54C89">
              <w:rPr>
                <w:rFonts w:ascii="Verdana" w:eastAsia="Times New Roman" w:hAnsi="Verdana"/>
                <w:sz w:val="20"/>
                <w:lang w:eastAsia="en-US"/>
              </w:rPr>
              <w:t xml:space="preserve"> 2021</w:t>
            </w:r>
          </w:p>
          <w:p w14:paraId="3BCC5913" w14:textId="77777777" w:rsidR="00507006" w:rsidRPr="00A54C89" w:rsidRDefault="00507006" w:rsidP="00010B17">
            <w:pPr>
              <w:shd w:val="solid" w:color="FFFFFF" w:fill="FFFFFF"/>
              <w:overflowPunct w:val="0"/>
              <w:autoSpaceDE w:val="0"/>
              <w:autoSpaceDN w:val="0"/>
              <w:adjustRightInd w:val="0"/>
              <w:spacing w:before="0" w:after="240"/>
              <w:ind w:left="1134" w:hanging="1134"/>
              <w:textAlignment w:val="baseline"/>
              <w:rPr>
                <w:rFonts w:ascii="Verdana" w:eastAsia="Times New Roman" w:hAnsi="Verdana"/>
                <w:sz w:val="20"/>
                <w:lang w:eastAsia="en-US"/>
              </w:rPr>
            </w:pPr>
            <w:r w:rsidRPr="00A54C89">
              <w:rPr>
                <w:rFonts w:ascii="Verdana" w:eastAsia="Times New Roman" w:hAnsi="Verdana"/>
                <w:sz w:val="20"/>
                <w:lang w:eastAsia="en-US"/>
              </w:rPr>
              <w:t>Subject:</w:t>
            </w:r>
            <w:r w:rsidRPr="00A54C89">
              <w:rPr>
                <w:rFonts w:ascii="Verdana" w:eastAsia="Times New Roman" w:hAnsi="Verdana"/>
                <w:sz w:val="20"/>
                <w:lang w:eastAsia="en-US"/>
              </w:rPr>
              <w:tab/>
              <w:t xml:space="preserve">Question </w:t>
            </w:r>
            <w:hyperlink r:id="rId9" w:history="1">
              <w:r w:rsidRPr="00A54C89">
                <w:rPr>
                  <w:rFonts w:ascii="Verdana" w:eastAsia="Times New Roman" w:hAnsi="Verdana"/>
                  <w:color w:val="0000FF"/>
                  <w:sz w:val="20"/>
                  <w:u w:val="single"/>
                  <w:lang w:eastAsia="en-US"/>
                </w:rPr>
                <w:t>ITU-R 210-3/1</w:t>
              </w:r>
            </w:hyperlink>
            <w:r w:rsidRPr="00A54C89">
              <w:rPr>
                <w:rFonts w:ascii="Verdana" w:eastAsia="Times New Roman" w:hAnsi="Verdana"/>
                <w:sz w:val="20"/>
                <w:lang w:eastAsia="en-US"/>
              </w:rPr>
              <w:br/>
            </w:r>
          </w:p>
        </w:tc>
        <w:tc>
          <w:tcPr>
            <w:tcW w:w="3402" w:type="dxa"/>
          </w:tcPr>
          <w:p w14:paraId="2981FAA1"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rPr>
              <w:t>Document XX/-E</w:t>
            </w:r>
          </w:p>
        </w:tc>
      </w:tr>
      <w:tr w:rsidR="00507006" w:rsidRPr="00A54C89" w14:paraId="736C98FB" w14:textId="77777777" w:rsidTr="00010B17">
        <w:trPr>
          <w:cantSplit/>
        </w:trPr>
        <w:tc>
          <w:tcPr>
            <w:tcW w:w="6487" w:type="dxa"/>
            <w:vMerge/>
          </w:tcPr>
          <w:p w14:paraId="07438431" w14:textId="77777777" w:rsidR="00507006" w:rsidRPr="00A54C89" w:rsidRDefault="00507006" w:rsidP="00010B17">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3" w:name="ddate" w:colFirst="1" w:colLast="1"/>
            <w:bookmarkEnd w:id="2"/>
          </w:p>
        </w:tc>
        <w:tc>
          <w:tcPr>
            <w:tcW w:w="3402" w:type="dxa"/>
          </w:tcPr>
          <w:p w14:paraId="4432FEFA"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Times New Roman" w:hAnsi="Verdana"/>
                <w:sz w:val="20"/>
              </w:rPr>
            </w:pPr>
            <w:r w:rsidRPr="00A54C89">
              <w:rPr>
                <w:rFonts w:ascii="Verdana" w:eastAsia="Times New Roman" w:hAnsi="Verdana"/>
                <w:b/>
                <w:sz w:val="20"/>
                <w:highlight w:val="yellow"/>
              </w:rPr>
              <w:t>XX Month</w:t>
            </w:r>
            <w:r w:rsidRPr="00A54C89">
              <w:rPr>
                <w:rFonts w:ascii="Verdana" w:eastAsia="Times New Roman" w:hAnsi="Verdana"/>
                <w:b/>
                <w:sz w:val="20"/>
              </w:rPr>
              <w:t xml:space="preserve"> 2021</w:t>
            </w:r>
          </w:p>
        </w:tc>
      </w:tr>
      <w:tr w:rsidR="00507006" w:rsidRPr="00A54C89" w14:paraId="6C8BCB0E" w14:textId="77777777" w:rsidTr="00010B17">
        <w:trPr>
          <w:cantSplit/>
        </w:trPr>
        <w:tc>
          <w:tcPr>
            <w:tcW w:w="6487" w:type="dxa"/>
            <w:vMerge/>
          </w:tcPr>
          <w:p w14:paraId="2835BF0F" w14:textId="77777777" w:rsidR="00507006" w:rsidRPr="00A54C89" w:rsidRDefault="00507006" w:rsidP="00010B17">
            <w:pPr>
              <w:tabs>
                <w:tab w:val="left" w:pos="1134"/>
                <w:tab w:val="left" w:pos="1871"/>
                <w:tab w:val="left" w:pos="2268"/>
              </w:tabs>
              <w:overflowPunct w:val="0"/>
              <w:autoSpaceDE w:val="0"/>
              <w:autoSpaceDN w:val="0"/>
              <w:adjustRightInd w:val="0"/>
              <w:spacing w:before="60"/>
              <w:jc w:val="center"/>
              <w:textAlignment w:val="baseline"/>
              <w:rPr>
                <w:rFonts w:eastAsia="Times New Roman"/>
                <w:b/>
                <w:smallCaps/>
                <w:sz w:val="32"/>
              </w:rPr>
            </w:pPr>
            <w:bookmarkStart w:id="4" w:name="dorlang" w:colFirst="1" w:colLast="1"/>
            <w:bookmarkEnd w:id="3"/>
          </w:p>
        </w:tc>
        <w:tc>
          <w:tcPr>
            <w:tcW w:w="3402" w:type="dxa"/>
          </w:tcPr>
          <w:p w14:paraId="30EF6F41" w14:textId="77777777" w:rsidR="00507006" w:rsidRPr="00A54C89" w:rsidRDefault="00507006" w:rsidP="00010B17">
            <w:pPr>
              <w:shd w:val="solid" w:color="FFFFFF" w:fill="FFFFFF"/>
              <w:tabs>
                <w:tab w:val="left" w:pos="1134"/>
                <w:tab w:val="left" w:pos="1871"/>
                <w:tab w:val="left" w:pos="2268"/>
              </w:tabs>
              <w:overflowPunct w:val="0"/>
              <w:autoSpaceDE w:val="0"/>
              <w:autoSpaceDN w:val="0"/>
              <w:adjustRightInd w:val="0"/>
              <w:spacing w:before="0" w:line="240" w:lineRule="atLeast"/>
              <w:textAlignment w:val="baseline"/>
              <w:rPr>
                <w:rFonts w:ascii="Verdana" w:eastAsia="SimSun" w:hAnsi="Verdana"/>
                <w:sz w:val="20"/>
              </w:rPr>
            </w:pPr>
            <w:r w:rsidRPr="00A54C89">
              <w:rPr>
                <w:rFonts w:ascii="Verdana" w:eastAsia="SimSun" w:hAnsi="Verdana"/>
                <w:b/>
                <w:sz w:val="20"/>
              </w:rPr>
              <w:t>English only</w:t>
            </w:r>
          </w:p>
        </w:tc>
      </w:tr>
      <w:tr w:rsidR="00507006" w:rsidRPr="00A54C89" w14:paraId="0F13F5D8" w14:textId="77777777" w:rsidTr="00010B17">
        <w:trPr>
          <w:cantSplit/>
        </w:trPr>
        <w:tc>
          <w:tcPr>
            <w:tcW w:w="9889" w:type="dxa"/>
            <w:gridSpan w:val="2"/>
          </w:tcPr>
          <w:p w14:paraId="49F9CC00" w14:textId="77777777" w:rsidR="00507006" w:rsidRPr="00A54C89" w:rsidRDefault="00507006" w:rsidP="00010B17">
            <w:pPr>
              <w:tabs>
                <w:tab w:val="left" w:pos="1134"/>
                <w:tab w:val="left" w:pos="1871"/>
                <w:tab w:val="left" w:pos="2268"/>
              </w:tabs>
              <w:overflowPunct w:val="0"/>
              <w:autoSpaceDE w:val="0"/>
              <w:autoSpaceDN w:val="0"/>
              <w:adjustRightInd w:val="0"/>
              <w:spacing w:before="840"/>
              <w:jc w:val="center"/>
              <w:textAlignment w:val="baseline"/>
              <w:rPr>
                <w:rFonts w:eastAsia="Times New Roman"/>
                <w:b/>
                <w:sz w:val="28"/>
              </w:rPr>
            </w:pPr>
            <w:bookmarkStart w:id="5" w:name="dsource" w:colFirst="0" w:colLast="0"/>
            <w:bookmarkEnd w:id="4"/>
            <w:r w:rsidRPr="00A54C89">
              <w:rPr>
                <w:rFonts w:eastAsia="Times New Roman"/>
                <w:b/>
                <w:sz w:val="28"/>
                <w:lang w:eastAsia="en-US"/>
              </w:rPr>
              <w:t>United States of America</w:t>
            </w:r>
          </w:p>
        </w:tc>
      </w:tr>
      <w:tr w:rsidR="00507006" w:rsidRPr="00A54C89" w14:paraId="07694DB0" w14:textId="77777777" w:rsidTr="00010B17">
        <w:trPr>
          <w:cantSplit/>
        </w:trPr>
        <w:tc>
          <w:tcPr>
            <w:tcW w:w="9889" w:type="dxa"/>
            <w:gridSpan w:val="2"/>
          </w:tcPr>
          <w:p w14:paraId="0BCB0AC8" w14:textId="3739E2B2" w:rsidR="00507006" w:rsidRPr="00A54C89" w:rsidRDefault="00507006" w:rsidP="00010B17">
            <w:pPr>
              <w:keepNext/>
              <w:keepLines/>
              <w:tabs>
                <w:tab w:val="left" w:pos="1134"/>
                <w:tab w:val="left" w:pos="1871"/>
                <w:tab w:val="left" w:pos="2268"/>
              </w:tabs>
              <w:overflowPunct w:val="0"/>
              <w:autoSpaceDE w:val="0"/>
              <w:autoSpaceDN w:val="0"/>
              <w:adjustRightInd w:val="0"/>
              <w:spacing w:before="480"/>
              <w:jc w:val="center"/>
              <w:textAlignment w:val="baseline"/>
              <w:rPr>
                <w:rFonts w:eastAsia="Times New Roman"/>
                <w:caps/>
                <w:sz w:val="28"/>
              </w:rPr>
            </w:pPr>
            <w:bookmarkStart w:id="6" w:name="drec" w:colFirst="0" w:colLast="0"/>
            <w:bookmarkEnd w:id="5"/>
            <w:r w:rsidRPr="00A54C89">
              <w:rPr>
                <w:rFonts w:eastAsia="Times New Roman"/>
                <w:caps/>
                <w:sz w:val="28"/>
                <w:lang w:eastAsia="ja-JP"/>
              </w:rPr>
              <w:t xml:space="preserve">Proposed Revisions TO </w:t>
            </w:r>
            <w:r w:rsidR="00021674">
              <w:rPr>
                <w:rFonts w:eastAsia="Times New Roman"/>
                <w:caps/>
                <w:sz w:val="28"/>
                <w:lang w:eastAsia="ja-JP"/>
              </w:rPr>
              <w:t>the</w:t>
            </w:r>
            <w:r w:rsidRPr="00A54C89">
              <w:rPr>
                <w:rFonts w:eastAsia="Times New Roman"/>
                <w:caps/>
                <w:sz w:val="28"/>
                <w:lang w:eastAsia="ja-JP"/>
              </w:rPr>
              <w:t xml:space="preserve"> Preliminary Draft Revision of Report ITU-R SM.2451</w:t>
            </w:r>
          </w:p>
        </w:tc>
      </w:tr>
    </w:tbl>
    <w:p w14:paraId="6DD600CC" w14:textId="77777777" w:rsidR="00507006" w:rsidRPr="00A54C89" w:rsidRDefault="00507006" w:rsidP="00507006">
      <w:pPr>
        <w:keepNext/>
        <w:keepLines/>
        <w:tabs>
          <w:tab w:val="left" w:pos="1134"/>
          <w:tab w:val="left" w:pos="1871"/>
          <w:tab w:val="left" w:pos="2268"/>
        </w:tabs>
        <w:overflowPunct w:val="0"/>
        <w:autoSpaceDE w:val="0"/>
        <w:autoSpaceDN w:val="0"/>
        <w:adjustRightInd w:val="0"/>
        <w:spacing w:before="160"/>
        <w:textAlignment w:val="baseline"/>
        <w:rPr>
          <w:rFonts w:ascii="Times New Roman Bold" w:eastAsia="Times New Roman" w:hAnsi="Times New Roman Bold" w:cs="Times New Roman Bold"/>
          <w:b/>
        </w:rPr>
      </w:pPr>
      <w:bookmarkStart w:id="7" w:name="dbreak"/>
      <w:bookmarkEnd w:id="6"/>
      <w:bookmarkEnd w:id="7"/>
    </w:p>
    <w:p w14:paraId="45E9843A"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Background</w:t>
      </w:r>
    </w:p>
    <w:p w14:paraId="060D4B84" w14:textId="40A404F2" w:rsidR="005947B3" w:rsidRPr="00A54C89" w:rsidRDefault="002A7D8B" w:rsidP="00507006">
      <w:pPr>
        <w:spacing w:before="0" w:after="160" w:line="259" w:lineRule="auto"/>
        <w:rPr>
          <w:rFonts w:eastAsia="Times New Roman"/>
          <w:lang w:eastAsia="en-US"/>
        </w:rPr>
      </w:pPr>
      <w:r>
        <w:rPr>
          <w:rFonts w:eastAsia="Times New Roman"/>
          <w:lang w:eastAsia="en-US"/>
        </w:rPr>
        <w:t xml:space="preserve">Since the initial publication of </w:t>
      </w:r>
      <w:r w:rsidR="00007851">
        <w:rPr>
          <w:rFonts w:eastAsia="Times New Roman"/>
          <w:lang w:eastAsia="en-US"/>
        </w:rPr>
        <w:t>ITU-R Report SM.2451</w:t>
      </w:r>
      <w:r w:rsidR="0099660B">
        <w:rPr>
          <w:rFonts w:eastAsia="Times New Roman"/>
          <w:lang w:eastAsia="en-US"/>
        </w:rPr>
        <w:t>-0</w:t>
      </w:r>
      <w:r w:rsidR="00007851">
        <w:rPr>
          <w:rFonts w:eastAsia="Times New Roman"/>
          <w:lang w:eastAsia="en-US"/>
        </w:rPr>
        <w:t xml:space="preserve">, </w:t>
      </w:r>
      <w:r w:rsidR="00F21D7C">
        <w:rPr>
          <w:rFonts w:eastAsia="Times New Roman"/>
          <w:lang w:eastAsia="en-US"/>
        </w:rPr>
        <w:t xml:space="preserve">WP1A has received </w:t>
      </w:r>
      <w:r w:rsidR="000F7F9A">
        <w:rPr>
          <w:rFonts w:eastAsia="Times New Roman"/>
          <w:lang w:eastAsia="en-US"/>
        </w:rPr>
        <w:t>several</w:t>
      </w:r>
      <w:r w:rsidR="00F21D7C">
        <w:rPr>
          <w:rFonts w:eastAsia="Times New Roman"/>
          <w:lang w:eastAsia="en-US"/>
        </w:rPr>
        <w:t xml:space="preserve"> contributions f</w:t>
      </w:r>
      <w:r w:rsidR="0099660B">
        <w:rPr>
          <w:rFonts w:eastAsia="Times New Roman"/>
          <w:lang w:eastAsia="en-US"/>
        </w:rPr>
        <w:t xml:space="preserve">rom various delegations that have provided </w:t>
      </w:r>
      <w:r w:rsidR="00B649F4">
        <w:rPr>
          <w:rFonts w:eastAsia="Times New Roman"/>
          <w:lang w:eastAsia="en-US"/>
        </w:rPr>
        <w:t xml:space="preserve">editorial and technical </w:t>
      </w:r>
      <w:r w:rsidR="0099660B">
        <w:rPr>
          <w:rFonts w:eastAsia="Times New Roman"/>
          <w:lang w:eastAsia="en-US"/>
        </w:rPr>
        <w:t>updates and improvements</w:t>
      </w:r>
      <w:r w:rsidR="007B2361">
        <w:rPr>
          <w:rFonts w:eastAsia="Times New Roman"/>
          <w:lang w:eastAsia="en-US"/>
        </w:rPr>
        <w:t xml:space="preserve"> to the report. </w:t>
      </w:r>
      <w:r w:rsidR="00B033E8">
        <w:rPr>
          <w:rFonts w:eastAsia="Times New Roman"/>
          <w:lang w:eastAsia="en-US"/>
        </w:rPr>
        <w:t xml:space="preserve">Annex 8 of the Chairman’s report from the May/June 2021 meeting </w:t>
      </w:r>
      <w:r w:rsidR="00552BEC">
        <w:rPr>
          <w:rFonts w:eastAsia="Times New Roman"/>
          <w:lang w:eastAsia="en-US"/>
        </w:rPr>
        <w:t xml:space="preserve">represents the latest modifications of the </w:t>
      </w:r>
      <w:r w:rsidR="00552BEC" w:rsidRPr="00B649F4">
        <w:rPr>
          <w:rFonts w:eastAsia="Times New Roman"/>
          <w:i/>
          <w:iCs/>
          <w:lang w:eastAsia="en-US"/>
        </w:rPr>
        <w:t>Preliminary Draft Revision of Report ITU-R SM.2451-0</w:t>
      </w:r>
      <w:r w:rsidR="00552BEC">
        <w:rPr>
          <w:rFonts w:eastAsia="Times New Roman"/>
          <w:lang w:eastAsia="en-US"/>
        </w:rPr>
        <w:t>.</w:t>
      </w:r>
    </w:p>
    <w:p w14:paraId="08371AF0"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Discussion</w:t>
      </w:r>
    </w:p>
    <w:p w14:paraId="1FACB044" w14:textId="320FE402" w:rsidR="005947B3" w:rsidRPr="00A54C89" w:rsidRDefault="00507006" w:rsidP="00507006">
      <w:pPr>
        <w:spacing w:before="0" w:after="160" w:line="259" w:lineRule="auto"/>
        <w:rPr>
          <w:rFonts w:eastAsia="Times New Roman"/>
          <w:lang w:eastAsia="en-US"/>
        </w:rPr>
      </w:pPr>
      <w:r w:rsidRPr="00A54C89">
        <w:rPr>
          <w:rFonts w:eastAsia="Times New Roman"/>
          <w:lang w:eastAsia="en-US"/>
        </w:rPr>
        <w:t xml:space="preserve">The United States has undertaken </w:t>
      </w:r>
      <w:r w:rsidR="00481F70">
        <w:rPr>
          <w:rFonts w:eastAsia="Times New Roman"/>
          <w:lang w:eastAsia="en-US"/>
        </w:rPr>
        <w:t>additional</w:t>
      </w:r>
      <w:r w:rsidRPr="00A54C89">
        <w:rPr>
          <w:rFonts w:eastAsia="Times New Roman"/>
          <w:lang w:eastAsia="en-US"/>
        </w:rPr>
        <w:t xml:space="preserve"> review of the </w:t>
      </w:r>
      <w:r w:rsidRPr="00A54C89">
        <w:rPr>
          <w:rFonts w:eastAsia="Times New Roman"/>
          <w:i/>
          <w:iCs/>
          <w:lang w:eastAsia="en-US"/>
        </w:rPr>
        <w:t>Preliminary Draft Revision of Report ITU-R SM.2451</w:t>
      </w:r>
      <w:r w:rsidR="006C0F61">
        <w:rPr>
          <w:rFonts w:eastAsia="Times New Roman"/>
          <w:i/>
          <w:iCs/>
          <w:lang w:eastAsia="en-US"/>
        </w:rPr>
        <w:t>-0</w:t>
      </w:r>
      <w:r>
        <w:rPr>
          <w:rFonts w:eastAsia="Times New Roman"/>
          <w:i/>
          <w:iCs/>
          <w:lang w:eastAsia="en-US"/>
        </w:rPr>
        <w:t xml:space="preserve">, Annex </w:t>
      </w:r>
      <w:r w:rsidR="00481F70">
        <w:rPr>
          <w:rFonts w:eastAsia="Times New Roman"/>
          <w:i/>
          <w:iCs/>
          <w:lang w:eastAsia="en-US"/>
        </w:rPr>
        <w:t>8</w:t>
      </w:r>
      <w:r>
        <w:rPr>
          <w:rFonts w:eastAsia="Times New Roman"/>
          <w:i/>
          <w:iCs/>
          <w:lang w:eastAsia="en-US"/>
        </w:rPr>
        <w:t xml:space="preserve"> of the WP1A Chairman’s report from the </w:t>
      </w:r>
      <w:r w:rsidR="00481F70">
        <w:rPr>
          <w:rFonts w:eastAsia="Times New Roman"/>
          <w:i/>
          <w:iCs/>
          <w:lang w:eastAsia="en-US"/>
        </w:rPr>
        <w:t>May/June 2021</w:t>
      </w:r>
      <w:r>
        <w:rPr>
          <w:rFonts w:eastAsia="Times New Roman"/>
          <w:i/>
          <w:iCs/>
          <w:lang w:eastAsia="en-US"/>
        </w:rPr>
        <w:t xml:space="preserve"> meeting</w:t>
      </w:r>
      <w:r w:rsidRPr="00A54C89">
        <w:rPr>
          <w:rFonts w:eastAsia="Times New Roman"/>
          <w:lang w:eastAsia="en-US"/>
        </w:rPr>
        <w:t xml:space="preserve">.  </w:t>
      </w:r>
      <w:r w:rsidR="00481F70">
        <w:rPr>
          <w:rFonts w:eastAsia="Times New Roman"/>
          <w:lang w:eastAsia="en-US"/>
        </w:rPr>
        <w:t xml:space="preserve">Upon reviewing, </w:t>
      </w:r>
      <w:r w:rsidR="00E64E66">
        <w:rPr>
          <w:rFonts w:eastAsia="Times New Roman"/>
          <w:lang w:eastAsia="en-US"/>
        </w:rPr>
        <w:t>it appears that the</w:t>
      </w:r>
      <w:r w:rsidR="006C0F61">
        <w:rPr>
          <w:rFonts w:eastAsia="Times New Roman"/>
          <w:lang w:eastAsia="en-US"/>
        </w:rPr>
        <w:t xml:space="preserve"> updates ar</w:t>
      </w:r>
      <w:r w:rsidR="00577493">
        <w:rPr>
          <w:rFonts w:eastAsia="Times New Roman"/>
          <w:lang w:eastAsia="en-US"/>
        </w:rPr>
        <w:t xml:space="preserve">e ready for elevation to a Draft Revision of Report ITU-R SM.2451-0 once some additional minor </w:t>
      </w:r>
      <w:r w:rsidR="00A64F38">
        <w:rPr>
          <w:rFonts w:eastAsia="Times New Roman"/>
          <w:lang w:eastAsia="en-US"/>
        </w:rPr>
        <w:t>corrections</w:t>
      </w:r>
      <w:r w:rsidR="00EE6084">
        <w:rPr>
          <w:rFonts w:eastAsia="Times New Roman"/>
          <w:lang w:eastAsia="en-US"/>
        </w:rPr>
        <w:t xml:space="preserve"> are made to resolve bracketed text and </w:t>
      </w:r>
      <w:r w:rsidR="005947B3">
        <w:rPr>
          <w:rFonts w:eastAsia="Times New Roman"/>
          <w:lang w:eastAsia="en-US"/>
        </w:rPr>
        <w:t>editorial corrections finalized.</w:t>
      </w:r>
    </w:p>
    <w:p w14:paraId="15D5180C" w14:textId="77777777" w:rsidR="00507006" w:rsidRPr="00A54C89" w:rsidRDefault="00507006" w:rsidP="00507006">
      <w:pPr>
        <w:spacing w:before="0" w:after="160" w:line="259" w:lineRule="auto"/>
        <w:rPr>
          <w:rFonts w:eastAsia="Times New Roman"/>
          <w:b/>
          <w:lang w:eastAsia="en-US"/>
        </w:rPr>
      </w:pPr>
      <w:r w:rsidRPr="00A54C89">
        <w:rPr>
          <w:rFonts w:eastAsia="Times New Roman"/>
          <w:b/>
          <w:lang w:eastAsia="en-US"/>
        </w:rPr>
        <w:t>Proposal</w:t>
      </w:r>
    </w:p>
    <w:p w14:paraId="2B083F7B" w14:textId="2895E8EC" w:rsidR="00507006" w:rsidRPr="00A54C89" w:rsidRDefault="00507006" w:rsidP="00507006">
      <w:pPr>
        <w:spacing w:before="0" w:after="160" w:line="259" w:lineRule="auto"/>
      </w:pPr>
      <w:r w:rsidRPr="00A54C89">
        <w:t xml:space="preserve">In the revision, the United States proposes the following summary of changes to the </w:t>
      </w:r>
      <w:r w:rsidRPr="00A54C89">
        <w:rPr>
          <w:rFonts w:eastAsia="Times New Roman"/>
          <w:i/>
          <w:iCs/>
          <w:lang w:eastAsia="en-US"/>
        </w:rPr>
        <w:t>Preliminary Draft Revision of Report ITU-R SM.2451</w:t>
      </w:r>
      <w:r w:rsidRPr="00A54C89">
        <w:t>:</w:t>
      </w:r>
    </w:p>
    <w:p w14:paraId="2A59ADFE" w14:textId="356B680A" w:rsidR="00507006" w:rsidRPr="00AE4C6F" w:rsidRDefault="004234D9" w:rsidP="00AE4C6F">
      <w:pPr>
        <w:pStyle w:val="ListParagraph"/>
        <w:numPr>
          <w:ilvl w:val="0"/>
          <w:numId w:val="18"/>
        </w:numPr>
        <w:spacing w:before="0" w:after="160" w:line="259" w:lineRule="auto"/>
        <w:rPr>
          <w:bCs/>
        </w:rPr>
      </w:pPr>
      <w:r>
        <w:t>Resolutions for bracketed text and e</w:t>
      </w:r>
      <w:r w:rsidR="00507006" w:rsidRPr="00A54C89">
        <w:t>ditorial corrections</w:t>
      </w:r>
    </w:p>
    <w:p w14:paraId="4D74C06A" w14:textId="114F00F0" w:rsidR="00507006" w:rsidRPr="00A54C89" w:rsidRDefault="00507006" w:rsidP="00AE4C6F">
      <w:pPr>
        <w:spacing w:before="0" w:after="160" w:line="259" w:lineRule="auto"/>
      </w:pPr>
      <w:r w:rsidRPr="00A54C89">
        <w:t>The Unites States also proposes to elevate the status of the</w:t>
      </w:r>
      <w:r w:rsidRPr="00A54C89">
        <w:rPr>
          <w:i/>
          <w:iCs/>
        </w:rPr>
        <w:t xml:space="preserve"> Preliminary Draft Revision of Report ITU-R SM.2451</w:t>
      </w:r>
      <w:r w:rsidRPr="00A54C89">
        <w:t xml:space="preserve"> based on this contribution for subsequent adoption as an update to ITU-R SM.2451.</w:t>
      </w:r>
    </w:p>
    <w:p w14:paraId="7C4A4393" w14:textId="14A4C717" w:rsidR="00507006" w:rsidRPr="00A54C89" w:rsidRDefault="00507006" w:rsidP="00AE4C6F">
      <w:pPr>
        <w:spacing w:before="0" w:after="160" w:line="259" w:lineRule="auto"/>
        <w:rPr>
          <w:rFonts w:eastAsia="Times New Roman"/>
          <w:b/>
          <w:sz w:val="28"/>
          <w:lang w:eastAsia="en-US"/>
        </w:rPr>
      </w:pPr>
      <w:r w:rsidRPr="00A54C89">
        <w:rPr>
          <w:b/>
        </w:rPr>
        <w:t>Attachment:</w:t>
      </w:r>
      <w:r w:rsidRPr="00A54C89">
        <w:rPr>
          <w:bCs/>
        </w:rPr>
        <w:t xml:space="preserve"> Proposed revisions to the Preliminary Draft Revision of Report ITU-R SM.2451</w:t>
      </w:r>
      <w:r w:rsidR="005947B3">
        <w:rPr>
          <w:bCs/>
        </w:rPr>
        <w:t>-0</w:t>
      </w:r>
      <w:r w:rsidRPr="00A54C89">
        <w:rPr>
          <w:rFonts w:eastAsia="Times New Roman"/>
          <w:b/>
          <w:sz w:val="28"/>
          <w:lang w:eastAsia="en-US"/>
        </w:rPr>
        <w:br w:type="page"/>
      </w:r>
    </w:p>
    <w:p w14:paraId="480F6BDE" w14:textId="77777777" w:rsidR="00507006" w:rsidRPr="00A54C89" w:rsidRDefault="00507006" w:rsidP="00507006">
      <w:pPr>
        <w:spacing w:before="0" w:after="160" w:line="259" w:lineRule="auto"/>
        <w:jc w:val="center"/>
        <w:rPr>
          <w:b/>
          <w:sz w:val="28"/>
          <w:szCs w:val="28"/>
        </w:rPr>
      </w:pPr>
      <w:r w:rsidRPr="00A54C89">
        <w:rPr>
          <w:b/>
          <w:sz w:val="28"/>
          <w:szCs w:val="28"/>
        </w:rPr>
        <w:lastRenderedPageBreak/>
        <w:t>Attachment</w:t>
      </w:r>
    </w:p>
    <w:p w14:paraId="12A9FB18" w14:textId="42EEFD0D" w:rsidR="00507006" w:rsidRPr="00A54C89" w:rsidRDefault="00507006" w:rsidP="00507006">
      <w:pPr>
        <w:spacing w:before="0" w:after="160" w:line="259" w:lineRule="auto"/>
        <w:jc w:val="center"/>
        <w:rPr>
          <w:b/>
          <w:sz w:val="28"/>
          <w:szCs w:val="28"/>
        </w:rPr>
      </w:pPr>
      <w:r w:rsidRPr="00A54C89">
        <w:rPr>
          <w:b/>
          <w:sz w:val="28"/>
          <w:szCs w:val="28"/>
        </w:rPr>
        <w:t>Proposed revisions to the PRELIMINARY DRAFT REVISION OF REPORT ITU-R SM.2451</w:t>
      </w:r>
      <w:r w:rsidR="005947B3">
        <w:rPr>
          <w:b/>
          <w:sz w:val="28"/>
          <w:szCs w:val="28"/>
        </w:rPr>
        <w:t>-0</w:t>
      </w:r>
    </w:p>
    <w:p w14:paraId="56D51E7D" w14:textId="51A456E3" w:rsidR="0010544C" w:rsidRDefault="00002A86">
      <w:pPr>
        <w:spacing w:before="0" w:after="160" w:line="259" w:lineRule="auto"/>
        <w:rPr>
          <w:szCs w:val="24"/>
        </w:rPr>
      </w:pPr>
      <w:r w:rsidRPr="009A0999">
        <w:rPr>
          <w:szCs w:val="24"/>
          <w:highlight w:val="cyan"/>
        </w:rPr>
        <w:t>[</w:t>
      </w:r>
      <w:r w:rsidRPr="009A0999">
        <w:rPr>
          <w:b/>
          <w:bCs/>
          <w:szCs w:val="24"/>
          <w:highlight w:val="cyan"/>
        </w:rPr>
        <w:t>US</w:t>
      </w:r>
      <w:r w:rsidR="00AA0F3B" w:rsidRPr="009A0999">
        <w:rPr>
          <w:b/>
          <w:bCs/>
          <w:szCs w:val="24"/>
          <w:highlight w:val="cyan"/>
        </w:rPr>
        <w:t>A</w:t>
      </w:r>
      <w:r w:rsidRPr="009A0999">
        <w:rPr>
          <w:b/>
          <w:bCs/>
          <w:szCs w:val="24"/>
          <w:highlight w:val="cyan"/>
        </w:rPr>
        <w:t xml:space="preserve"> Note:</w:t>
      </w:r>
      <w:r w:rsidRPr="009A0999">
        <w:rPr>
          <w:szCs w:val="24"/>
          <w:highlight w:val="cyan"/>
        </w:rPr>
        <w:t xml:space="preserve"> </w:t>
      </w:r>
      <w:bookmarkStart w:id="8" w:name="_Hlk68176323"/>
      <w:r w:rsidR="00BC200A" w:rsidRPr="009A0999">
        <w:rPr>
          <w:szCs w:val="24"/>
          <w:highlight w:val="cyan"/>
        </w:rPr>
        <w:t>Proposed c</w:t>
      </w:r>
      <w:r w:rsidRPr="009A0999">
        <w:rPr>
          <w:szCs w:val="24"/>
          <w:highlight w:val="cyan"/>
        </w:rPr>
        <w:t xml:space="preserve">hanges in this contribution </w:t>
      </w:r>
      <w:r w:rsidR="008869E3" w:rsidRPr="009A0999">
        <w:rPr>
          <w:szCs w:val="24"/>
          <w:highlight w:val="cyan"/>
        </w:rPr>
        <w:t xml:space="preserve">to Annex 8 of the Chairman’s report </w:t>
      </w:r>
      <w:r w:rsidRPr="009A0999">
        <w:rPr>
          <w:szCs w:val="24"/>
          <w:highlight w:val="cyan"/>
        </w:rPr>
        <w:t>are indicated as “USA”</w:t>
      </w:r>
      <w:r w:rsidR="000F1034" w:rsidRPr="009A0999">
        <w:rPr>
          <w:szCs w:val="24"/>
          <w:highlight w:val="cyan"/>
        </w:rPr>
        <w:t xml:space="preserve"> and highlighted in </w:t>
      </w:r>
      <w:r w:rsidR="009A0999" w:rsidRPr="009A0999">
        <w:rPr>
          <w:szCs w:val="24"/>
          <w:highlight w:val="cyan"/>
        </w:rPr>
        <w:t>blue</w:t>
      </w:r>
      <w:r w:rsidRPr="009A0999">
        <w:rPr>
          <w:szCs w:val="24"/>
          <w:highlight w:val="cyan"/>
        </w:rPr>
        <w:t xml:space="preserve">. </w:t>
      </w:r>
      <w:bookmarkEnd w:id="8"/>
      <w:r w:rsidR="00F60A17" w:rsidRPr="009A0999">
        <w:rPr>
          <w:szCs w:val="24"/>
          <w:highlight w:val="cyan"/>
        </w:rPr>
        <w:t xml:space="preserve">All tracked changes shown as “WP1A-2” are </w:t>
      </w:r>
      <w:r w:rsidR="00600539" w:rsidRPr="009A0999">
        <w:rPr>
          <w:szCs w:val="24"/>
          <w:highlight w:val="cyan"/>
        </w:rPr>
        <w:t xml:space="preserve">the accepted changes from the previous meeting.  </w:t>
      </w:r>
      <w:r w:rsidR="0092176C" w:rsidRPr="009A0999">
        <w:rPr>
          <w:szCs w:val="24"/>
          <w:highlight w:val="cyan"/>
        </w:rPr>
        <w:t xml:space="preserve">All USA notes </w:t>
      </w:r>
      <w:r w:rsidR="007E5E99">
        <w:rPr>
          <w:szCs w:val="24"/>
          <w:highlight w:val="cyan"/>
        </w:rPr>
        <w:t xml:space="preserve">highlighted in blue are </w:t>
      </w:r>
      <w:r w:rsidR="0092176C" w:rsidRPr="009A0999">
        <w:rPr>
          <w:szCs w:val="24"/>
          <w:highlight w:val="cyan"/>
        </w:rPr>
        <w:t xml:space="preserve">for explanation in this contribution </w:t>
      </w:r>
      <w:r w:rsidR="00DD3114">
        <w:rPr>
          <w:szCs w:val="24"/>
          <w:highlight w:val="cyan"/>
        </w:rPr>
        <w:t xml:space="preserve">and are not meant to be added </w:t>
      </w:r>
      <w:r w:rsidR="007E5E99">
        <w:rPr>
          <w:szCs w:val="24"/>
          <w:highlight w:val="cyan"/>
        </w:rPr>
        <w:t>to the document</w:t>
      </w:r>
      <w:r w:rsidR="0092176C" w:rsidRPr="009A0999">
        <w:rPr>
          <w:szCs w:val="24"/>
          <w:highlight w:val="cyan"/>
        </w:rPr>
        <w:t xml:space="preserve">.  </w:t>
      </w:r>
      <w:r w:rsidRPr="009A0999">
        <w:rPr>
          <w:szCs w:val="24"/>
          <w:highlight w:val="cyan"/>
        </w:rPr>
        <w:t>No further changes proposed prior to this point.]</w:t>
      </w:r>
    </w:p>
    <w:p w14:paraId="57507F3D" w14:textId="77777777" w:rsidR="00DE37FF" w:rsidRPr="007960E6" w:rsidRDefault="00DE37FF">
      <w:pPr>
        <w:spacing w:before="160"/>
        <w:rPr>
          <w:rFonts w:eastAsia="SimSun"/>
        </w:rPr>
        <w:pPrChange w:id="9" w:author="WP1A-2" w:date="2021-06-01T10:30:00Z">
          <w:pPr>
            <w:pStyle w:val="Headingb"/>
          </w:pPr>
        </w:pPrChange>
      </w:pPr>
      <w:r w:rsidRPr="00A750B4">
        <w:rPr>
          <w:rFonts w:ascii="Times New Roman Bold" w:eastAsia="SimSun" w:hAnsi="Times New Roman Bold"/>
          <w:b/>
          <w:rPrChange w:id="10" w:author="WP1A-2" w:date="2021-06-01T10:30:00Z">
            <w:rPr>
              <w:rFonts w:ascii="Times New Roman Bold" w:eastAsia="SimSun" w:hAnsi="Times New Roman Bold" w:cs="Times New Roman Bold"/>
            </w:rPr>
          </w:rPrChange>
        </w:rPr>
        <w:t>Related ITU Recommendations, Reports</w:t>
      </w:r>
    </w:p>
    <w:p w14:paraId="462E38FA" w14:textId="77777777" w:rsidR="00DE37FF" w:rsidRPr="00A750B4" w:rsidRDefault="00DE37FF" w:rsidP="00DE37FF">
      <w:pPr>
        <w:rPr>
          <w:ins w:id="11" w:author="WP1A-2" w:date="2021-06-01T10:30:00Z"/>
        </w:rPr>
      </w:pPr>
      <w:ins w:id="12" w:author="WP1A-2" w:date="2021-06-01T10:30:00Z">
        <w:r w:rsidRPr="00A750B4">
          <w:t>Recommendation ITU-R SM.329</w:t>
        </w:r>
      </w:ins>
    </w:p>
    <w:p w14:paraId="764CA549" w14:textId="77777777" w:rsidR="00DE37FF" w:rsidRPr="00A750B4" w:rsidRDefault="00DE37FF" w:rsidP="00DE37FF">
      <w:pPr>
        <w:rPr>
          <w:ins w:id="13" w:author="WP1A-2" w:date="2021-06-01T10:30:00Z"/>
        </w:rPr>
      </w:pPr>
      <w:ins w:id="14" w:author="WP1A-2" w:date="2021-06-01T10:30:00Z">
        <w:r w:rsidRPr="00A750B4">
          <w:t>Recommendation ITU-R P.372</w:t>
        </w:r>
      </w:ins>
    </w:p>
    <w:p w14:paraId="756DD2E2" w14:textId="77777777" w:rsidR="00DE37FF" w:rsidRPr="00A750B4" w:rsidRDefault="00DE37FF" w:rsidP="00DE37FF">
      <w:pPr>
        <w:rPr>
          <w:rFonts w:eastAsia="Calibri"/>
          <w:color w:val="0000FF"/>
          <w:spacing w:val="-2"/>
          <w:u w:val="single"/>
          <w:rPrChange w:id="15" w:author="WP1A-2" w:date="2021-06-01T10:30:00Z">
            <w:rPr>
              <w:rFonts w:eastAsia="Calibri"/>
              <w:spacing w:val="-2"/>
            </w:rPr>
          </w:rPrChange>
        </w:rPr>
      </w:pPr>
      <w:r w:rsidRPr="00A750B4">
        <w:rPr>
          <w:rFonts w:eastAsia="Calibri"/>
          <w:spacing w:val="-2"/>
        </w:rPr>
        <w:t xml:space="preserve">Recommendation </w:t>
      </w:r>
      <w:r>
        <w:rPr>
          <w:lang w:val="en-GB"/>
        </w:rPr>
        <w:fldChar w:fldCharType="begin"/>
      </w:r>
      <w:r>
        <w:instrText xml:space="preserve"> HYPERLINK "https://www.itu.int/rec/R-REC-BS.1056/en" </w:instrText>
      </w:r>
      <w:r>
        <w:rPr>
          <w:lang w:val="en-GB"/>
        </w:rPr>
        <w:fldChar w:fldCharType="separate"/>
      </w:r>
      <w:r w:rsidRPr="00A750B4">
        <w:rPr>
          <w:lang w:val="en-GB"/>
          <w:rPrChange w:id="16" w:author="WP1A-2" w:date="2021-06-01T10:30:00Z">
            <w:rPr>
              <w:rStyle w:val="Hyperlink"/>
              <w:rFonts w:eastAsia="Calibri"/>
              <w:spacing w:val="-2"/>
            </w:rPr>
          </w:rPrChange>
        </w:rPr>
        <w:t>ITU-R SM.1056</w:t>
      </w:r>
      <w:r>
        <w:rPr>
          <w:lang w:val="en-GB"/>
          <w:rPrChange w:id="17" w:author="WP1A-2" w:date="2021-06-01T10:30:00Z">
            <w:rPr>
              <w:rStyle w:val="Hyperlink"/>
              <w:spacing w:val="-2"/>
            </w:rPr>
          </w:rPrChange>
        </w:rPr>
        <w:fldChar w:fldCharType="end"/>
      </w:r>
    </w:p>
    <w:p w14:paraId="11402190" w14:textId="77777777" w:rsidR="00DE37FF" w:rsidRPr="00A750B4" w:rsidRDefault="00DE37FF" w:rsidP="00DE37FF">
      <w:pPr>
        <w:rPr>
          <w:ins w:id="18" w:author="WP1A-2" w:date="2021-06-01T10:30:00Z"/>
        </w:rPr>
      </w:pPr>
      <w:ins w:id="19" w:author="WP1A-2" w:date="2021-06-01T10:30:00Z">
        <w:r w:rsidRPr="00A750B4">
          <w:t>Recommendation ITU-R SM.1753</w:t>
        </w:r>
      </w:ins>
    </w:p>
    <w:p w14:paraId="645455B8" w14:textId="77777777" w:rsidR="00DE37FF" w:rsidRPr="00A750B4" w:rsidRDefault="00DE37FF" w:rsidP="00DE37FF">
      <w:pPr>
        <w:rPr>
          <w:color w:val="0000FF"/>
          <w:spacing w:val="-2"/>
          <w:u w:val="single"/>
          <w:rPrChange w:id="20" w:author="WP1A-2" w:date="2021-06-01T10:30:00Z">
            <w:rPr>
              <w:spacing w:val="-2"/>
            </w:rPr>
          </w:rPrChange>
        </w:rPr>
      </w:pPr>
      <w:r w:rsidRPr="00A750B4">
        <w:rPr>
          <w:spacing w:val="-2"/>
          <w:lang w:eastAsia="ko-KR"/>
        </w:rPr>
        <w:t xml:space="preserve">Recommendation </w:t>
      </w:r>
      <w:r>
        <w:rPr>
          <w:lang w:val="en-GB"/>
        </w:rPr>
        <w:fldChar w:fldCharType="begin"/>
      </w:r>
      <w:r>
        <w:instrText xml:space="preserve"> HYPERLINK "https://www.itu.int/rec/R-REC-BS.1896/en" </w:instrText>
      </w:r>
      <w:r>
        <w:rPr>
          <w:lang w:val="en-GB"/>
        </w:rPr>
        <w:fldChar w:fldCharType="separate"/>
      </w:r>
      <w:r w:rsidRPr="00A750B4">
        <w:rPr>
          <w:lang w:val="en-GB"/>
          <w:rPrChange w:id="21" w:author="WP1A-2" w:date="2021-06-01T10:30:00Z">
            <w:rPr>
              <w:rStyle w:val="Hyperlink"/>
              <w:spacing w:val="-2"/>
            </w:rPr>
          </w:rPrChange>
        </w:rPr>
        <w:t>ITU-R SM.1896</w:t>
      </w:r>
      <w:r>
        <w:rPr>
          <w:lang w:val="en-GB"/>
          <w:rPrChange w:id="22" w:author="WP1A-2" w:date="2021-06-01T10:30:00Z">
            <w:rPr>
              <w:rStyle w:val="Hyperlink"/>
              <w:spacing w:val="-2"/>
            </w:rPr>
          </w:rPrChange>
        </w:rPr>
        <w:fldChar w:fldCharType="end"/>
      </w:r>
    </w:p>
    <w:p w14:paraId="12696DD5" w14:textId="77777777" w:rsidR="00DE37FF" w:rsidRPr="00A750B4" w:rsidRDefault="00DE37FF" w:rsidP="00DE37FF">
      <w:pPr>
        <w:rPr>
          <w:ins w:id="23" w:author="WP1A-2" w:date="2021-06-01T10:30:00Z"/>
          <w:rFonts w:eastAsia="Calibri"/>
          <w:spacing w:val="-2"/>
        </w:rPr>
      </w:pPr>
      <w:ins w:id="24" w:author="WP1A-2" w:date="2021-06-01T10:30:00Z">
        <w:r w:rsidRPr="00A750B4">
          <w:rPr>
            <w:rFonts w:eastAsia="Calibri"/>
            <w:spacing w:val="-2"/>
          </w:rPr>
          <w:t xml:space="preserve">Recommendation </w:t>
        </w:r>
        <w:r>
          <w:rPr>
            <w:rFonts w:eastAsia="Times New Roman"/>
            <w:lang w:val="en-GB"/>
          </w:rPr>
          <w:fldChar w:fldCharType="begin"/>
        </w:r>
        <w:r>
          <w:instrText xml:space="preserve"> HYPERLINK "https://www.itu.int/rec/R-REC-SM/recommendation.asp?lang=en&amp;parent=R-REC-SM.2110" </w:instrText>
        </w:r>
        <w:r>
          <w:rPr>
            <w:rFonts w:eastAsia="Times New Roman"/>
            <w:lang w:val="en-GB"/>
          </w:rPr>
          <w:fldChar w:fldCharType="separate"/>
        </w:r>
        <w:r w:rsidRPr="00A750B4">
          <w:rPr>
            <w:rFonts w:eastAsia="Calibri"/>
            <w:color w:val="0000FF"/>
            <w:spacing w:val="-2"/>
            <w:u w:val="single"/>
          </w:rPr>
          <w:t>ITU-R SM.2110</w:t>
        </w:r>
        <w:r>
          <w:rPr>
            <w:rFonts w:eastAsia="Calibri"/>
            <w:color w:val="0000FF"/>
            <w:spacing w:val="-2"/>
            <w:u w:val="single"/>
          </w:rPr>
          <w:fldChar w:fldCharType="end"/>
        </w:r>
      </w:ins>
    </w:p>
    <w:p w14:paraId="71A72CC3" w14:textId="77777777" w:rsidR="00DE37FF" w:rsidRPr="00A750B4" w:rsidRDefault="00DE37FF" w:rsidP="00DE37FF">
      <w:pPr>
        <w:rPr>
          <w:rFonts w:eastAsia="Calibri"/>
          <w:spacing w:val="-2"/>
        </w:rPr>
      </w:pPr>
      <w:r w:rsidRPr="00A750B4">
        <w:rPr>
          <w:rFonts w:eastAsia="Calibri"/>
          <w:spacing w:val="-2"/>
        </w:rPr>
        <w:t>Recommendation ITU-R SM.2129</w:t>
      </w:r>
      <w:del w:id="25" w:author="WP1A-2" w:date="2021-06-01T10:30:00Z">
        <w:r w:rsidRPr="00B81603">
          <w:rPr>
            <w:rFonts w:eastAsia="Calibri"/>
            <w:spacing w:val="-2"/>
          </w:rPr>
          <w:delText>-0</w:delText>
        </w:r>
      </w:del>
    </w:p>
    <w:p w14:paraId="356D315F" w14:textId="7C54B203" w:rsidR="00DE37FF" w:rsidRPr="00847B22" w:rsidDel="00AA0F3B" w:rsidRDefault="00DE37FF" w:rsidP="00DE37FF">
      <w:pPr>
        <w:rPr>
          <w:ins w:id="26" w:author="WP1A-2" w:date="2021-06-01T10:30:00Z"/>
          <w:del w:id="27" w:author="USA" w:date="2021-07-09T15:54:00Z"/>
          <w:rFonts w:eastAsia="Calibri"/>
          <w:spacing w:val="-2"/>
          <w:highlight w:val="cyan"/>
        </w:rPr>
      </w:pPr>
      <w:ins w:id="28" w:author="WP1A-2" w:date="2021-06-01T10:30:00Z">
        <w:del w:id="29" w:author="USA" w:date="2021-07-09T15:54:00Z">
          <w:r w:rsidRPr="00847B22" w:rsidDel="00AA0F3B">
            <w:rPr>
              <w:rFonts w:eastAsia="Calibri"/>
              <w:spacing w:val="-2"/>
              <w:highlight w:val="cyan"/>
            </w:rPr>
            <w:delText>[Recommendation ITU-R BS.560]</w:delText>
          </w:r>
        </w:del>
      </w:ins>
    </w:p>
    <w:p w14:paraId="390BDF28" w14:textId="1A4A4F80" w:rsidR="00DE37FF" w:rsidRDefault="00DE37FF" w:rsidP="00DE37FF">
      <w:pPr>
        <w:rPr>
          <w:rFonts w:eastAsia="Calibri"/>
          <w:spacing w:val="-2"/>
        </w:rPr>
      </w:pPr>
      <w:ins w:id="30" w:author="WP1A-2" w:date="2021-06-01T10:30:00Z">
        <w:del w:id="31" w:author="USA" w:date="2021-07-09T15:54:00Z">
          <w:r w:rsidRPr="00847B22" w:rsidDel="00AA0F3B">
            <w:rPr>
              <w:rFonts w:eastAsia="Calibri"/>
              <w:spacing w:val="-2"/>
              <w:highlight w:val="cyan"/>
            </w:rPr>
            <w:delText>[Recommendation ITU-R BS.703]</w:delText>
          </w:r>
        </w:del>
      </w:ins>
    </w:p>
    <w:p w14:paraId="2FD8A862" w14:textId="394E7355" w:rsidR="00374155" w:rsidRPr="00A750B4" w:rsidDel="00AA0F3B" w:rsidRDefault="00791CD8" w:rsidP="00DE37FF">
      <w:pPr>
        <w:rPr>
          <w:ins w:id="32" w:author="WP1A-2" w:date="2021-06-01T10:30:00Z"/>
          <w:del w:id="33" w:author="USA" w:date="2021-07-09T15:54:00Z"/>
          <w:rFonts w:eastAsia="Calibri"/>
          <w:spacing w:val="-2"/>
        </w:rPr>
      </w:pPr>
      <w:r w:rsidRPr="009A0999">
        <w:rPr>
          <w:rFonts w:eastAsia="Calibri"/>
          <w:spacing w:val="-2"/>
          <w:highlight w:val="cyan"/>
        </w:rPr>
        <w:t>[</w:t>
      </w:r>
      <w:r w:rsidR="00374155" w:rsidRPr="002C06A8">
        <w:rPr>
          <w:rFonts w:eastAsia="Calibri"/>
          <w:b/>
          <w:bCs/>
          <w:spacing w:val="-2"/>
          <w:highlight w:val="cyan"/>
        </w:rPr>
        <w:t>USA Note:</w:t>
      </w:r>
      <w:r w:rsidR="00374155" w:rsidRPr="009A0999">
        <w:rPr>
          <w:rFonts w:eastAsia="Calibri"/>
          <w:spacing w:val="-2"/>
          <w:highlight w:val="cyan"/>
        </w:rPr>
        <w:t xml:space="preserve"> The ITU-R Recommendations BS.560 and BS.703 are in no way </w:t>
      </w:r>
      <w:r w:rsidRPr="009A0999">
        <w:rPr>
          <w:rFonts w:eastAsia="Calibri"/>
          <w:spacing w:val="-2"/>
          <w:highlight w:val="cyan"/>
        </w:rPr>
        <w:t>“</w:t>
      </w:r>
      <w:r w:rsidR="00374155" w:rsidRPr="009A0999">
        <w:rPr>
          <w:rFonts w:eastAsia="Calibri"/>
          <w:spacing w:val="-2"/>
          <w:highlight w:val="cyan"/>
        </w:rPr>
        <w:t>related</w:t>
      </w:r>
      <w:r w:rsidRPr="009A0999">
        <w:rPr>
          <w:rFonts w:eastAsia="Calibri"/>
          <w:spacing w:val="-2"/>
          <w:highlight w:val="cyan"/>
        </w:rPr>
        <w:t>”</w:t>
      </w:r>
      <w:r w:rsidR="00374155" w:rsidRPr="009A0999">
        <w:rPr>
          <w:rFonts w:eastAsia="Calibri"/>
          <w:spacing w:val="-2"/>
          <w:highlight w:val="cyan"/>
        </w:rPr>
        <w:t xml:space="preserve"> to </w:t>
      </w:r>
      <w:r w:rsidRPr="009A0999">
        <w:rPr>
          <w:rFonts w:eastAsia="Calibri"/>
          <w:spacing w:val="-2"/>
          <w:highlight w:val="cyan"/>
        </w:rPr>
        <w:t>wireless power transmission (WPT)</w:t>
      </w:r>
      <w:r w:rsidR="001B0B19" w:rsidRPr="009A0999">
        <w:rPr>
          <w:rFonts w:eastAsia="Calibri"/>
          <w:spacing w:val="-2"/>
          <w:highlight w:val="cyan"/>
        </w:rPr>
        <w:t>.  These ITU-R Recommendations</w:t>
      </w:r>
      <w:r w:rsidR="00427526" w:rsidRPr="009A0999">
        <w:rPr>
          <w:rFonts w:eastAsia="Calibri"/>
          <w:spacing w:val="-2"/>
          <w:highlight w:val="cyan"/>
        </w:rPr>
        <w:t xml:space="preserve"> (along with many others not referenced here)</w:t>
      </w:r>
      <w:r w:rsidR="001B0B19" w:rsidRPr="009A0999">
        <w:rPr>
          <w:rFonts w:eastAsia="Calibri"/>
          <w:spacing w:val="-2"/>
          <w:highlight w:val="cyan"/>
        </w:rPr>
        <w:t xml:space="preserve"> are, however, already appropriately referenced in </w:t>
      </w:r>
      <w:r w:rsidRPr="009A0999">
        <w:rPr>
          <w:rFonts w:eastAsia="Calibri"/>
          <w:spacing w:val="-2"/>
          <w:highlight w:val="cyan"/>
        </w:rPr>
        <w:t xml:space="preserve">related </w:t>
      </w:r>
      <w:r w:rsidR="001B0B19" w:rsidRPr="009A0999">
        <w:rPr>
          <w:rFonts w:eastAsia="Calibri"/>
          <w:spacing w:val="-2"/>
          <w:highlight w:val="cyan"/>
        </w:rPr>
        <w:t>studies</w:t>
      </w:r>
      <w:r w:rsidRPr="009A0999">
        <w:rPr>
          <w:rFonts w:eastAsia="Calibri"/>
          <w:spacing w:val="-2"/>
          <w:highlight w:val="cyan"/>
        </w:rPr>
        <w:t xml:space="preserve"> contained in this report.]</w:t>
      </w:r>
    </w:p>
    <w:p w14:paraId="177CCC9D" w14:textId="77777777" w:rsidR="00DE37FF" w:rsidRPr="00A750B4" w:rsidRDefault="00DE37FF" w:rsidP="00DE37FF">
      <w:pPr>
        <w:rPr>
          <w:rFonts w:eastAsia="Calibri"/>
          <w:spacing w:val="-2"/>
        </w:rPr>
      </w:pPr>
      <w:r w:rsidRPr="00A750B4">
        <w:rPr>
          <w:spacing w:val="-2"/>
          <w:lang w:eastAsia="ko-KR"/>
        </w:rPr>
        <w:t xml:space="preserve">Report </w:t>
      </w:r>
      <w:r>
        <w:rPr>
          <w:lang w:val="en-GB"/>
        </w:rPr>
        <w:fldChar w:fldCharType="begin"/>
      </w:r>
      <w:r>
        <w:instrText xml:space="preserve"> HYPERLINK "https://www.itu.int/pub/R-REP-SM.2153" </w:instrText>
      </w:r>
      <w:r>
        <w:rPr>
          <w:lang w:val="en-GB"/>
        </w:rPr>
        <w:fldChar w:fldCharType="separate"/>
      </w:r>
      <w:r w:rsidRPr="00A750B4">
        <w:rPr>
          <w:lang w:val="en-GB"/>
          <w:rPrChange w:id="34" w:author="WP1A-2" w:date="2021-06-01T10:30:00Z">
            <w:rPr>
              <w:rStyle w:val="Hyperlink"/>
              <w:spacing w:val="-2"/>
            </w:rPr>
          </w:rPrChange>
        </w:rPr>
        <w:t>ITU-R SM.2153</w:t>
      </w:r>
      <w:r>
        <w:rPr>
          <w:lang w:val="en-GB"/>
          <w:rPrChange w:id="35" w:author="WP1A-2" w:date="2021-06-01T10:30:00Z">
            <w:rPr>
              <w:rStyle w:val="Hyperlink"/>
              <w:spacing w:val="-2"/>
            </w:rPr>
          </w:rPrChange>
        </w:rPr>
        <w:fldChar w:fldCharType="end"/>
      </w:r>
    </w:p>
    <w:p w14:paraId="29C256AA" w14:textId="77777777" w:rsidR="00DE37FF" w:rsidRPr="00A750B4" w:rsidRDefault="00DE37FF" w:rsidP="00DE37FF">
      <w:pPr>
        <w:rPr>
          <w:rFonts w:eastAsia="Calibri"/>
          <w:spacing w:val="-2"/>
        </w:rPr>
      </w:pPr>
      <w:r w:rsidRPr="00A750B4">
        <w:rPr>
          <w:rFonts w:eastAsia="Calibri"/>
          <w:spacing w:val="-2"/>
        </w:rPr>
        <w:t xml:space="preserve">Report </w:t>
      </w:r>
      <w:r>
        <w:rPr>
          <w:lang w:val="en-GB"/>
        </w:rPr>
        <w:fldChar w:fldCharType="begin"/>
      </w:r>
      <w:r>
        <w:instrText xml:space="preserve"> HYPERLINK "https://www.itu.int/pub/R-REP-BS.2303" </w:instrText>
      </w:r>
      <w:r>
        <w:rPr>
          <w:lang w:val="en-GB"/>
        </w:rPr>
        <w:fldChar w:fldCharType="separate"/>
      </w:r>
      <w:r w:rsidRPr="00A750B4">
        <w:rPr>
          <w:lang w:val="en-GB"/>
          <w:rPrChange w:id="36" w:author="WP1A-2" w:date="2021-06-01T10:30:00Z">
            <w:rPr>
              <w:rStyle w:val="Hyperlink"/>
              <w:rFonts w:eastAsia="Calibri"/>
              <w:spacing w:val="-2"/>
            </w:rPr>
          </w:rPrChange>
        </w:rPr>
        <w:t>ITU-R SM.2303</w:t>
      </w:r>
      <w:r>
        <w:rPr>
          <w:lang w:val="en-GB"/>
          <w:rPrChange w:id="37" w:author="WP1A-2" w:date="2021-06-01T10:30:00Z">
            <w:rPr>
              <w:rStyle w:val="Hyperlink"/>
              <w:spacing w:val="-2"/>
            </w:rPr>
          </w:rPrChange>
        </w:rPr>
        <w:fldChar w:fldCharType="end"/>
      </w:r>
      <w:del w:id="38" w:author="Fernandez Jimenez, Virginia" w:date="2021-06-17T10:29:00Z">
        <w:r w:rsidRPr="00A750B4" w:rsidDel="006D5B19">
          <w:rPr>
            <w:rFonts w:eastAsia="Calibri"/>
            <w:spacing w:val="-2"/>
          </w:rPr>
          <w:delText>.</w:delText>
        </w:r>
      </w:del>
    </w:p>
    <w:p w14:paraId="1F837101" w14:textId="77777777" w:rsidR="00DE37FF" w:rsidRPr="00A750B4" w:rsidRDefault="00DE37FF" w:rsidP="00DE37FF">
      <w:pPr>
        <w:rPr>
          <w:ins w:id="39" w:author="WP1A-2" w:date="2021-06-01T10:30:00Z"/>
          <w:rFonts w:eastAsia="Calibri"/>
          <w:spacing w:val="-2"/>
        </w:rPr>
      </w:pPr>
      <w:ins w:id="40" w:author="WP1A-2" w:date="2021-06-01T10:30:00Z">
        <w:r w:rsidRPr="00A750B4">
          <w:rPr>
            <w:rFonts w:eastAsia="Calibri"/>
            <w:spacing w:val="-2"/>
          </w:rPr>
          <w:t>Report ITU-R SM.2452</w:t>
        </w:r>
      </w:ins>
      <w:ins w:id="41" w:author="Fernandez Jimenez, Virginia" w:date="2021-06-17T10:29:00Z">
        <w:r>
          <w:rPr>
            <w:rFonts w:eastAsia="Calibri"/>
            <w:spacing w:val="-2"/>
          </w:rPr>
          <w:t>.</w:t>
        </w:r>
      </w:ins>
    </w:p>
    <w:p w14:paraId="389904B7" w14:textId="2698D42E" w:rsidR="008869E3" w:rsidRDefault="008869E3">
      <w:pPr>
        <w:spacing w:before="0" w:after="160" w:line="259" w:lineRule="auto"/>
        <w:rPr>
          <w:szCs w:val="24"/>
        </w:rPr>
      </w:pPr>
    </w:p>
    <w:p w14:paraId="5010A747" w14:textId="0C2567F9" w:rsidR="00600539" w:rsidRDefault="00600539">
      <w:pPr>
        <w:spacing w:before="0" w:after="160" w:line="259" w:lineRule="auto"/>
        <w:rPr>
          <w:szCs w:val="24"/>
        </w:rPr>
      </w:pPr>
      <w:r>
        <w:rPr>
          <w:szCs w:val="24"/>
        </w:rPr>
        <w:t>…</w:t>
      </w:r>
    </w:p>
    <w:p w14:paraId="2BD51F5A" w14:textId="7AE5F135" w:rsidR="00B80C7E" w:rsidRDefault="00B80C7E" w:rsidP="00752797">
      <w:pPr>
        <w:keepNext/>
        <w:keepLines/>
        <w:spacing w:before="200"/>
        <w:outlineLvl w:val="2"/>
        <w:rPr>
          <w:szCs w:val="24"/>
        </w:rPr>
      </w:pPr>
    </w:p>
    <w:p w14:paraId="0CC02329" w14:textId="77777777" w:rsidR="00FD4CEA" w:rsidRPr="00FD4CEA" w:rsidRDefault="00FD4CEA" w:rsidP="00FD4CEA">
      <w:pPr>
        <w:pStyle w:val="ListParagraph"/>
        <w:keepNext/>
        <w:numPr>
          <w:ilvl w:val="0"/>
          <w:numId w:val="9"/>
        </w:numPr>
        <w:spacing w:before="240" w:after="60"/>
        <w:contextualSpacing w:val="0"/>
        <w:outlineLvl w:val="0"/>
        <w:rPr>
          <w:rFonts w:cs="Arial"/>
          <w:b/>
          <w:bCs/>
          <w:vanish/>
          <w:kern w:val="32"/>
          <w:szCs w:val="32"/>
          <w:lang w:val="en-GB" w:eastAsia="ja-JP"/>
        </w:rPr>
      </w:pPr>
    </w:p>
    <w:p w14:paraId="38A46AF1" w14:textId="77777777" w:rsidR="00FD4CEA" w:rsidRPr="00FD4CEA" w:rsidRDefault="00FD4CEA" w:rsidP="00FD4CEA">
      <w:pPr>
        <w:pStyle w:val="ListParagraph"/>
        <w:keepNext/>
        <w:numPr>
          <w:ilvl w:val="0"/>
          <w:numId w:val="9"/>
        </w:numPr>
        <w:spacing w:before="240" w:after="60"/>
        <w:contextualSpacing w:val="0"/>
        <w:outlineLvl w:val="0"/>
        <w:rPr>
          <w:rFonts w:cs="Arial"/>
          <w:b/>
          <w:bCs/>
          <w:vanish/>
          <w:kern w:val="32"/>
          <w:szCs w:val="32"/>
          <w:lang w:val="en-GB" w:eastAsia="ja-JP"/>
        </w:rPr>
      </w:pPr>
    </w:p>
    <w:p w14:paraId="037F7C67"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00D612DD"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66C91551" w14:textId="77777777" w:rsidR="00FD4CEA" w:rsidRPr="00FD4CEA" w:rsidRDefault="00FD4CEA" w:rsidP="00FD4CEA">
      <w:pPr>
        <w:pStyle w:val="ListParagraph"/>
        <w:keepNext/>
        <w:numPr>
          <w:ilvl w:val="1"/>
          <w:numId w:val="9"/>
        </w:numPr>
        <w:spacing w:before="240" w:after="60"/>
        <w:contextualSpacing w:val="0"/>
        <w:outlineLvl w:val="1"/>
        <w:rPr>
          <w:rFonts w:cs="Arial"/>
          <w:b/>
          <w:bCs/>
          <w:iCs/>
          <w:vanish/>
          <w:szCs w:val="28"/>
          <w:lang w:val="en-GB" w:eastAsia="ja-JP"/>
        </w:rPr>
      </w:pPr>
    </w:p>
    <w:p w14:paraId="6263863F" w14:textId="0F05591F" w:rsidR="00752797" w:rsidRPr="00A750B4" w:rsidRDefault="00752797" w:rsidP="00FD4CEA">
      <w:pPr>
        <w:pStyle w:val="Heading3"/>
      </w:pPr>
      <w:r w:rsidRPr="00A750B4">
        <w:t>Brief Explanation of WPT systems being standardized by SDOs</w:t>
      </w:r>
    </w:p>
    <w:p w14:paraId="2A208395" w14:textId="77777777" w:rsidR="00B80C7E" w:rsidRPr="004373BA" w:rsidRDefault="00B80C7E" w:rsidP="00B80C7E">
      <w:r w:rsidRPr="00AE4F51">
        <w:t xml:space="preserve">WPT-EV systems are being actively pursued across the globe in support of global initiatives for utilization of electric vehicles. WPT-EV systems are seen </w:t>
      </w:r>
      <w:ins w:id="42" w:author="WP1A-2" w:date="2021-06-01T10:30:00Z">
        <w:r w:rsidRPr="00A750B4">
          <w:rPr>
            <w:lang w:eastAsia="ja-JP"/>
          </w:rPr>
          <w:t xml:space="preserve">by the SDOs </w:t>
        </w:r>
      </w:ins>
      <w:r w:rsidRPr="00AE4F51">
        <w:t xml:space="preserve">as being a critical part of the infrastructure for </w:t>
      </w:r>
      <w:ins w:id="43" w:author="WP1A-2" w:date="2021-06-01T10:30:00Z">
        <w:r w:rsidRPr="00A750B4">
          <w:rPr>
            <w:lang w:eastAsia="ja-JP"/>
          </w:rPr>
          <w:t xml:space="preserve">static and dynamic </w:t>
        </w:r>
      </w:ins>
      <w:r w:rsidRPr="00AE4F51">
        <w:t>charging of electric vehicles.</w:t>
      </w:r>
      <w:ins w:id="44" w:author="WP1A-2" w:date="2021-06-01T10:30:00Z">
        <w:del w:id="45" w:author="USA" w:date="2021-07-09T15:59:00Z">
          <w:r w:rsidRPr="00A750B4" w:rsidDel="000F1034">
            <w:rPr>
              <w:lang w:eastAsia="ja-JP"/>
            </w:rPr>
            <w:delText xml:space="preserve"> </w:delText>
          </w:r>
          <w:r w:rsidRPr="00847B22" w:rsidDel="000F1034">
            <w:rPr>
              <w:highlight w:val="cyan"/>
              <w:lang w:eastAsia="ja-JP"/>
            </w:rPr>
            <w:delText>.</w:delText>
          </w:r>
        </w:del>
      </w:ins>
      <w:r w:rsidRPr="00AE4F51">
        <w:t xml:space="preserve"> There are three primary SDOs with publications for Systems of Wireless Power Transfer for Electric Vehicles (WPT-EV). These are IEC/TC69/WG7, ISO/TC22/SC37/JPT19363 and SAE J2954. Through </w:t>
      </w:r>
      <w:r w:rsidRPr="00AE4F51">
        <w:lastRenderedPageBreak/>
        <w:t>coordination, these three SDOs are harmonizing the requirements for these systems to help ensure world-wide interoperability.</w:t>
      </w:r>
    </w:p>
    <w:p w14:paraId="3C64B456" w14:textId="665ED165" w:rsidR="00B80C7E" w:rsidRPr="00CB6AC8" w:rsidRDefault="00B80C7E" w:rsidP="00B80C7E">
      <w:r w:rsidRPr="00CB6AC8">
        <w:t xml:space="preserve">WPT-EV systems are designed to </w:t>
      </w:r>
      <w:del w:id="46" w:author="WP1A-2" w:date="2021-06-01T10:30:00Z">
        <w:r w:rsidRPr="00A673BC">
          <w:rPr>
            <w:lang w:eastAsia="ja-JP"/>
          </w:rPr>
          <w:delText xml:space="preserve">efficiently </w:delText>
        </w:r>
      </w:del>
      <w:r w:rsidRPr="00AE4F51">
        <w:t>transfer energy wirelessly</w:t>
      </w:r>
      <w:ins w:id="47" w:author="WP1A-2" w:date="2021-06-01T10:30:00Z">
        <w:r w:rsidRPr="00A750B4">
          <w:rPr>
            <w:lang w:eastAsia="ja-JP"/>
          </w:rPr>
          <w:t>, with measured efficiency between 85 % and 93 %,</w:t>
        </w:r>
      </w:ins>
      <w:r w:rsidRPr="00AE4F51">
        <w:t xml:space="preserve"> from a coil assembly on the ground (primary device) to a coil assembly placed underneath the electric vehicle (secondary device). The wireless transfer occurs by means of a magnetic field using near-field magnetic properties and resonance. Fig</w:t>
      </w:r>
      <w:r w:rsidRPr="004373BA">
        <w:t>ure 5 shows a block diagram of such a system.</w:t>
      </w:r>
    </w:p>
    <w:p w14:paraId="7E670C79" w14:textId="77777777" w:rsidR="00B80C7E" w:rsidRPr="00A750B4" w:rsidRDefault="00B80C7E">
      <w:pPr>
        <w:keepNext/>
        <w:keepLines/>
        <w:spacing w:before="360" w:after="120"/>
        <w:jc w:val="center"/>
        <w:pPrChange w:id="48" w:author="WP1A-2" w:date="2021-06-01T10:30:00Z">
          <w:pPr>
            <w:pStyle w:val="FigureNo"/>
            <w:spacing w:before="360"/>
          </w:pPr>
        </w:pPrChange>
      </w:pPr>
      <w:r w:rsidRPr="00A750B4">
        <w:rPr>
          <w:caps/>
          <w:sz w:val="20"/>
        </w:rPr>
        <w:t>Figure 5</w:t>
      </w:r>
    </w:p>
    <w:p w14:paraId="525677DD" w14:textId="77777777" w:rsidR="00B80C7E" w:rsidRPr="00A750B4" w:rsidRDefault="00B80C7E">
      <w:pPr>
        <w:keepNext/>
        <w:keepLines/>
        <w:spacing w:before="0" w:after="120"/>
        <w:jc w:val="center"/>
        <w:pPrChange w:id="49" w:author="WP1A-2" w:date="2021-06-01T10:30:00Z">
          <w:pPr>
            <w:pStyle w:val="Figuretitle"/>
          </w:pPr>
        </w:pPrChange>
      </w:pPr>
      <w:r w:rsidRPr="00A750B4">
        <w:rPr>
          <w:rFonts w:ascii="Times New Roman Bold" w:hAnsi="Times New Roman Bold"/>
          <w:b/>
          <w:sz w:val="20"/>
        </w:rPr>
        <w:t xml:space="preserve">Typical block diagram of a WPT-EV system from SDOs </w:t>
      </w:r>
    </w:p>
    <w:p w14:paraId="5A414781" w14:textId="77777777" w:rsidR="00B80C7E" w:rsidRPr="00A750B4" w:rsidRDefault="00B80C7E">
      <w:pPr>
        <w:spacing w:after="240"/>
        <w:jc w:val="center"/>
        <w:rPr>
          <w:rFonts w:ascii="Calibri" w:hAnsi="Calibri"/>
        </w:rPr>
        <w:pPrChange w:id="50" w:author="WP1A-2" w:date="2021-06-01T10:30:00Z">
          <w:pPr>
            <w:pStyle w:val="Figure"/>
          </w:pPr>
        </w:pPrChange>
      </w:pPr>
      <w:r w:rsidRPr="002C569A">
        <w:rPr>
          <w:noProof/>
        </w:rPr>
        <w:drawing>
          <wp:inline distT="0" distB="0" distL="0" distR="0" wp14:anchorId="1B2EDB0B" wp14:editId="6F95F7D4">
            <wp:extent cx="5753100" cy="1828800"/>
            <wp:effectExtent l="0" t="0" r="0" b="0"/>
            <wp:docPr id="329" name="図 329" descr="Block_Diagram_WPT-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k_Diagram_WPT-E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1828800"/>
                    </a:xfrm>
                    <a:prstGeom prst="rect">
                      <a:avLst/>
                    </a:prstGeom>
                    <a:noFill/>
                    <a:ln>
                      <a:noFill/>
                    </a:ln>
                  </pic:spPr>
                </pic:pic>
              </a:graphicData>
            </a:graphic>
          </wp:inline>
        </w:drawing>
      </w:r>
    </w:p>
    <w:p w14:paraId="15610120" w14:textId="77777777" w:rsidR="00B80C7E" w:rsidRPr="004373BA" w:rsidRDefault="00B80C7E" w:rsidP="00B80C7E">
      <w:r w:rsidRPr="00AE4F51">
        <w:t>In general, there are two main subsystems in the WPT-EV system, namely the Supply Device (from IEC &amp; ISO)/Ground Assembly (GA) (in SAE) and the EV device (IEC &amp; ISO)/Vehicle Assembly (VA) (in SAE J2954). The Supply De</w:t>
      </w:r>
      <w:r w:rsidRPr="004373BA">
        <w:t xml:space="preserve">vice’s responsibility is to generate a magnetic field at the desired operating frequency, while the EV Device </w:t>
      </w:r>
      <w:del w:id="51" w:author="WP1A-2" w:date="2021-06-01T10:30:00Z">
        <w:r w:rsidRPr="00A673BC">
          <w:rPr>
            <w:lang w:eastAsia="ja-JP"/>
          </w:rPr>
          <w:delText xml:space="preserve">efficiently </w:delText>
        </w:r>
      </w:del>
      <w:r w:rsidRPr="00AE4F51">
        <w:t>converts the magnetic field into a DC power that can be used by the EV.</w:t>
      </w:r>
    </w:p>
    <w:p w14:paraId="4574D342" w14:textId="77777777" w:rsidR="00B80C7E" w:rsidRPr="00A750B4" w:rsidRDefault="00B80C7E" w:rsidP="00B80C7E">
      <w:pPr>
        <w:keepNext/>
        <w:keepLines/>
        <w:spacing w:before="360" w:after="120"/>
        <w:jc w:val="center"/>
        <w:rPr>
          <w:ins w:id="52" w:author="WP1A-2" w:date="2021-06-01T10:30:00Z"/>
          <w:caps/>
          <w:sz w:val="20"/>
          <w:lang w:val="fr-FR"/>
        </w:rPr>
      </w:pPr>
      <w:moveToRangeStart w:id="53" w:author="WP1A-2" w:date="2021-06-01T10:30:00Z" w:name="move73435875"/>
      <w:ins w:id="54" w:author="WP1A-2" w:date="2021-06-01T10:30:00Z">
        <w:r w:rsidRPr="00A750B4">
          <w:rPr>
            <w:caps/>
            <w:sz w:val="20"/>
            <w:rPrChange w:id="55" w:author="WP1A-2" w:date="2021-06-01T10:30:00Z">
              <w:rPr/>
            </w:rPrChange>
          </w:rPr>
          <w:t xml:space="preserve">Figure </w:t>
        </w:r>
        <w:r>
          <w:rPr>
            <w:caps/>
            <w:sz w:val="20"/>
            <w:rPrChange w:id="56" w:author="WP1A-2" w:date="2021-06-01T10:30:00Z">
              <w:rPr/>
            </w:rPrChange>
          </w:rPr>
          <w:t>6</w:t>
        </w:r>
        <w:moveToRangeEnd w:id="53"/>
      </w:ins>
    </w:p>
    <w:p w14:paraId="7C2F4411" w14:textId="6CFD9D81" w:rsidR="00C63127" w:rsidRDefault="00B80C7E" w:rsidP="00C63127">
      <w:pPr>
        <w:jc w:val="center"/>
        <w:rPr>
          <w:lang w:eastAsia="ja-JP"/>
        </w:rPr>
      </w:pPr>
      <w:ins w:id="57" w:author="WP1A-2" w:date="2021-06-01T10:30:00Z">
        <w:r w:rsidRPr="00A750B4">
          <w:rPr>
            <w:noProof/>
            <w:highlight w:val="green"/>
          </w:rPr>
          <w:drawing>
            <wp:inline distT="0" distB="0" distL="0" distR="0" wp14:anchorId="6751811D" wp14:editId="0F73659B">
              <wp:extent cx="4214333" cy="2535122"/>
              <wp:effectExtent l="0" t="0" r="0" b="0"/>
              <wp:docPr id="14383" name="Picture 1438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11"/>
                      <a:stretch>
                        <a:fillRect/>
                      </a:stretch>
                    </pic:blipFill>
                    <pic:spPr>
                      <a:xfrm>
                        <a:off x="0" y="0"/>
                        <a:ext cx="4241589" cy="2551518"/>
                      </a:xfrm>
                      <a:prstGeom prst="rect">
                        <a:avLst/>
                      </a:prstGeom>
                    </pic:spPr>
                  </pic:pic>
                </a:graphicData>
              </a:graphic>
            </wp:inline>
          </w:drawing>
        </w:r>
      </w:ins>
    </w:p>
    <w:p w14:paraId="58904051" w14:textId="1213CF2F" w:rsidR="00C63127" w:rsidRPr="00A750B4" w:rsidRDefault="00604CB8" w:rsidP="00C63127">
      <w:pPr>
        <w:jc w:val="center"/>
        <w:rPr>
          <w:ins w:id="58" w:author="WP1A-2" w:date="2021-06-01T10:30:00Z"/>
          <w:lang w:eastAsia="ja-JP"/>
        </w:rPr>
      </w:pPr>
      <w:r w:rsidRPr="00604CB8">
        <w:rPr>
          <w:highlight w:val="cyan"/>
          <w:lang w:eastAsia="ja-JP"/>
        </w:rPr>
        <w:lastRenderedPageBreak/>
        <w:t>[</w:t>
      </w:r>
      <w:r w:rsidR="00C63127" w:rsidRPr="00604CB8">
        <w:rPr>
          <w:highlight w:val="cyan"/>
          <w:lang w:eastAsia="ja-JP"/>
        </w:rPr>
        <w:t xml:space="preserve">USA Note: The figure above </w:t>
      </w:r>
      <w:r w:rsidRPr="00604CB8">
        <w:rPr>
          <w:highlight w:val="cyan"/>
          <w:lang w:eastAsia="ja-JP"/>
        </w:rPr>
        <w:t>needs to have increased size to be able to read the numbers in the chart.]</w:t>
      </w:r>
    </w:p>
    <w:p w14:paraId="0A05C031" w14:textId="77777777" w:rsidR="00B80C7E" w:rsidRPr="006D5B19" w:rsidRDefault="00B80C7E" w:rsidP="00B80C7E">
      <w:r w:rsidRPr="00B80C7E">
        <w:t xml:space="preserve">Based on extensive research and review; IEC, ISO, and SAE have determined that the fundamental operating frequency of the WPT-EV system for light duty applications </w:t>
      </w:r>
      <w:del w:id="59" w:author="WP1A-2" w:date="2021-06-01T10:30:00Z">
        <w:r w:rsidRPr="00A673BC">
          <w:rPr>
            <w:szCs w:val="24"/>
            <w:lang w:val="en-GB" w:eastAsia="ja-JP"/>
          </w:rPr>
          <w:delText>must</w:delText>
        </w:r>
      </w:del>
      <w:ins w:id="60" w:author="WP1A-2" w:date="2021-06-01T10:30:00Z">
        <w:r w:rsidRPr="00A750B4">
          <w:rPr>
            <w:szCs w:val="24"/>
            <w:lang w:eastAsia="ja-JP"/>
          </w:rPr>
          <w:t>should</w:t>
        </w:r>
      </w:ins>
      <w:r w:rsidRPr="00B80C7E">
        <w:t xml:space="preserve"> be within 79-90</w:t>
      </w:r>
      <w:del w:id="61" w:author="WP1A-2" w:date="2021-06-01T10:30:00Z">
        <w:r w:rsidRPr="00A673BC">
          <w:rPr>
            <w:szCs w:val="24"/>
            <w:lang w:val="en-GB" w:eastAsia="ja-JP"/>
          </w:rPr>
          <w:delText> </w:delText>
        </w:r>
      </w:del>
      <w:ins w:id="62" w:author="WP1A-2" w:date="2021-06-01T10:30:00Z">
        <w:r w:rsidRPr="00A750B4">
          <w:rPr>
            <w:szCs w:val="24"/>
            <w:lang w:eastAsia="ja-JP"/>
          </w:rPr>
          <w:t xml:space="preserve"> </w:t>
        </w:r>
      </w:ins>
      <w:r w:rsidRPr="00B80C7E">
        <w:t>kHz.</w:t>
      </w:r>
      <w:r w:rsidRPr="00AE4F51">
        <w:t xml:space="preserve"> While a frequency band is provided, it is generally expected that a given system will operate nominally at a fixed frequen</w:t>
      </w:r>
      <w:r w:rsidRPr="004373BA">
        <w:t xml:space="preserve">cy within this range and not adjust its frequency during power transfer. These systems are expected to operate at efficiencies greater than 80% </w:t>
      </w:r>
      <w:del w:id="63" w:author="WP1A-2" w:date="2021-06-01T10:30:00Z">
        <w:r w:rsidRPr="00A673BC">
          <w:rPr>
            <w:szCs w:val="24"/>
            <w:lang w:val="en-GB" w:eastAsia="ja-JP"/>
          </w:rPr>
          <w:delText xml:space="preserve">under all conditions </w:delText>
        </w:r>
      </w:del>
      <w:r w:rsidRPr="00AE4F51">
        <w:t>though measurements have shown typical efficiencies are ~90% AC input to DC output</w:t>
      </w:r>
      <w:ins w:id="64" w:author="WP1A-2" w:date="2021-06-01T10:30:00Z">
        <w:r w:rsidRPr="00A750B4">
          <w:rPr>
            <w:szCs w:val="24"/>
            <w:lang w:eastAsia="ja-JP"/>
          </w:rPr>
          <w:t>, see Figure</w:t>
        </w:r>
      </w:ins>
      <w:ins w:id="65" w:author="Fernandez Jimenez, Virginia" w:date="2021-06-17T10:38:00Z">
        <w:r>
          <w:rPr>
            <w:szCs w:val="24"/>
            <w:lang w:eastAsia="ja-JP"/>
          </w:rPr>
          <w:t> </w:t>
        </w:r>
      </w:ins>
      <w:ins w:id="66" w:author="WP1A-2" w:date="2021-06-01T10:30:00Z">
        <w:r>
          <w:rPr>
            <w:szCs w:val="24"/>
            <w:lang w:eastAsia="ja-JP"/>
          </w:rPr>
          <w:t>6</w:t>
        </w:r>
      </w:ins>
      <w:r w:rsidRPr="00AE4F51">
        <w:t>. All energy transfer only occurs at the fundamental frequency.</w:t>
      </w:r>
    </w:p>
    <w:p w14:paraId="19AAE02F" w14:textId="77777777" w:rsidR="00B80C7E" w:rsidRPr="004373BA" w:rsidRDefault="00B80C7E" w:rsidP="00B80C7E">
      <w:r w:rsidRPr="004373BA">
        <w:t>During operation, the voltage generated by the Power Converter excites the Compensation Network that operates using resonance with the Primary Device coil. A resultant</w:t>
      </w:r>
      <w:ins w:id="67" w:author="WP1A-2" w:date="2021-06-01T10:30:00Z">
        <w:r w:rsidRPr="00BB0E4F">
          <w:rPr>
            <w:szCs w:val="24"/>
            <w:lang w:eastAsia="ja-JP"/>
          </w:rPr>
          <w:t xml:space="preserve"> near</w:t>
        </w:r>
      </w:ins>
      <w:r w:rsidRPr="00B80C7E">
        <w:t xml:space="preserve"> </w:t>
      </w:r>
      <w:r w:rsidRPr="00AE4F51">
        <w:t>sinusoidal current in the Primary D</w:t>
      </w:r>
      <w:r w:rsidRPr="004373BA">
        <w:t>evice coil then induces a proportional magnetic field. The energy is coupled between the Primary Device and the Secondary Device through the means of this magnetic field. Both coils can be described using a model of a loosely coupled transformer structure.</w:t>
      </w:r>
      <w:r w:rsidRPr="00CB6AC8">
        <w:t xml:space="preserve"> Because the current generated in the Primary Device coil is sinusoidal</w:t>
      </w:r>
      <w:del w:id="68" w:author="WP1A-2" w:date="2021-06-01T10:30:00Z">
        <w:r w:rsidRPr="00A673BC">
          <w:rPr>
            <w:szCs w:val="24"/>
            <w:lang w:eastAsia="ja-JP"/>
          </w:rPr>
          <w:delText>, the resultant</w:delText>
        </w:r>
      </w:del>
      <w:r w:rsidRPr="00B80C7E">
        <w:t xml:space="preserve"> </w:t>
      </w:r>
      <w:r w:rsidRPr="00AE4F51">
        <w:t>and not modulated during power transfer, the field produced is a Continuous Wave (CW).</w:t>
      </w:r>
    </w:p>
    <w:p w14:paraId="4B673062" w14:textId="77777777" w:rsidR="00B80C7E" w:rsidRPr="00491E17" w:rsidRDefault="00B80C7E" w:rsidP="00B80C7E">
      <w:r w:rsidRPr="00CB6AC8">
        <w:t>As of June 2019, the WPT-EV systems for power classes up to 11.1 kW are being standardized by the</w:t>
      </w:r>
      <w:r w:rsidRPr="00491E17">
        <w:t xml:space="preserve"> relevant SDOs. The frequency range of 79-90 kHz is expected to be used for all light-duty vehicles.</w:t>
      </w:r>
    </w:p>
    <w:p w14:paraId="50B7FA1D" w14:textId="77777777" w:rsidR="00B80C7E" w:rsidRPr="00AE4F51" w:rsidRDefault="00B80C7E" w:rsidP="00B80C7E">
      <w:r w:rsidRPr="00491E17">
        <w:t>SAE J2954 has done studies on several interoperable systems and has published a subset of their data in a Technical paper presented at SAE World Congress in April 2019 titled “Validation of Wireless Power Transfer up to 11 kW Based on SAE J2954 with Bench and Vehicle Testing” (</w:t>
      </w:r>
      <w:r>
        <w:fldChar w:fldCharType="begin"/>
      </w:r>
      <w:r>
        <w:instrText xml:space="preserve"> HYPERLINK "https://www.sae.org/publications/technical-papers/content/2019-01-0868/" </w:instrText>
      </w:r>
      <w:r>
        <w:fldChar w:fldCharType="separate"/>
      </w:r>
      <w:r w:rsidRPr="00A750B4">
        <w:rPr>
          <w:rPrChange w:id="69" w:author="WP1A-2" w:date="2021-06-01T10:30:00Z">
            <w:rPr>
              <w:rStyle w:val="Hyperlink"/>
              <w:spacing w:val="-2"/>
            </w:rPr>
          </w:rPrChange>
        </w:rPr>
        <w:t>https://www.sae.org/publications/technical-papers/content/2019-01-0868/</w:t>
      </w:r>
      <w:r>
        <w:rPr>
          <w:rPrChange w:id="70" w:author="WP1A-2" w:date="2021-06-01T10:30:00Z">
            <w:rPr>
              <w:rStyle w:val="Hyperlink"/>
              <w:spacing w:val="-2"/>
            </w:rPr>
          </w:rPrChange>
        </w:rPr>
        <w:fldChar w:fldCharType="end"/>
      </w:r>
      <w:r w:rsidRPr="00AE4F51">
        <w:t xml:space="preserve">). Additional testing is </w:t>
      </w:r>
      <w:del w:id="71" w:author="WP1A-2" w:date="2021-06-01T10:30:00Z">
        <w:r w:rsidRPr="00A673BC">
          <w:rPr>
            <w:lang w:eastAsia="ja-JP"/>
          </w:rPr>
          <w:delText>ongoing</w:delText>
        </w:r>
      </w:del>
      <w:ins w:id="72" w:author="WP1A-2" w:date="2021-06-01T10:30:00Z">
        <w:r w:rsidRPr="00A750B4">
          <w:rPr>
            <w:lang w:eastAsia="ja-JP"/>
          </w:rPr>
          <w:t>included in Annex 12</w:t>
        </w:r>
      </w:ins>
      <w:r w:rsidRPr="00AE4F51">
        <w:t>.</w:t>
      </w:r>
    </w:p>
    <w:p w14:paraId="3D03148F" w14:textId="77777777" w:rsidR="00B80C7E" w:rsidRPr="00A750B4" w:rsidRDefault="00B80C7E" w:rsidP="00B80C7E">
      <w:pPr>
        <w:rPr>
          <w:ins w:id="73" w:author="WP1A-2" w:date="2021-06-01T10:30:00Z"/>
          <w:lang w:eastAsia="ja-JP"/>
        </w:rPr>
      </w:pPr>
      <w:ins w:id="74" w:author="WP1A-2" w:date="2021-06-01T10:30:00Z">
        <w:r w:rsidRPr="00A750B4">
          <w:rPr>
            <w:lang w:eastAsia="ja-JP"/>
          </w:rPr>
          <w:t>Standards for WPT-EV systems have been in development since 2010. Standards such as SAE J2954, ISO 19363, IEC 61980, and China’s GB standards have active development for WPT-EV systems and have all collaborated to ensure some degree of harmonization. Most of these standards bodies have committed to releasing a full standard in 2020 or 2021 such as SAE J2954 which was released in October of 2020. These standards are established to ensure interoperability between various manufacturers’ systems, but they also contain important information about human and cardiac implantable electronic device (CIED) EMF safety as well as recommendations for electromagnetic compatibility (EMC) and appropriate conditions for emissions testing to meet global requirements. In 2017, SAE J2954 setup a cooperative research program, which has been actively testing systems since inception and making recommendations based on that testing for harmonized standard adoption.</w:t>
        </w:r>
      </w:ins>
    </w:p>
    <w:p w14:paraId="3A388C9D" w14:textId="77777777" w:rsidR="00B80C7E" w:rsidRPr="00A750B4" w:rsidRDefault="00B80C7E" w:rsidP="00B80C7E">
      <w:pPr>
        <w:rPr>
          <w:ins w:id="75" w:author="WP1A-2" w:date="2021-06-01T10:30:00Z"/>
          <w:lang w:eastAsia="ja-JP"/>
        </w:rPr>
      </w:pPr>
      <w:ins w:id="76" w:author="WP1A-2" w:date="2021-06-01T10:30:00Z">
        <w:r w:rsidRPr="00A750B4">
          <w:rPr>
            <w:lang w:eastAsia="ja-JP"/>
          </w:rPr>
          <w:t>In 2018 and 2019, SAE J2954 sent liaison letters to ITU-R outlining EMC related requirements, indicated that emissions studies had been underway since 2010, and provided the results of those studies. Furthermore, the general characteristics of standardized WPT-EV systems were provided.</w:t>
        </w:r>
      </w:ins>
    </w:p>
    <w:p w14:paraId="267734A2" w14:textId="77777777" w:rsidR="00B80C7E" w:rsidRPr="00A750B4" w:rsidRDefault="00B80C7E" w:rsidP="00B80C7E">
      <w:pPr>
        <w:rPr>
          <w:ins w:id="77" w:author="WP1A-2" w:date="2021-06-01T10:30:00Z"/>
          <w:lang w:eastAsia="ja-JP"/>
        </w:rPr>
      </w:pPr>
      <w:ins w:id="78" w:author="WP1A-2" w:date="2021-06-01T10:30:00Z">
        <w:r w:rsidRPr="00A750B4">
          <w:rPr>
            <w:lang w:eastAsia="ja-JP"/>
          </w:rPr>
          <w:t>WPT-EV systems based on the aforementioned standards:</w:t>
        </w:r>
      </w:ins>
    </w:p>
    <w:p w14:paraId="462AFD46" w14:textId="22DF1066" w:rsidR="00B80C7E" w:rsidRPr="00A750B4" w:rsidRDefault="00B80C7E" w:rsidP="00B80C7E">
      <w:pPr>
        <w:tabs>
          <w:tab w:val="left" w:pos="2608"/>
          <w:tab w:val="left" w:pos="3345"/>
        </w:tabs>
        <w:spacing w:before="80"/>
        <w:ind w:left="1134" w:hanging="1134"/>
        <w:rPr>
          <w:ins w:id="79" w:author="WP1A-2" w:date="2021-06-01T10:30:00Z"/>
          <w:lang w:eastAsia="ja-JP"/>
        </w:rPr>
      </w:pPr>
      <w:ins w:id="80" w:author="WP1A-2" w:date="2021-06-01T10:30:00Z">
        <w:r w:rsidRPr="00A750B4">
          <w:rPr>
            <w:lang w:eastAsia="ja-JP"/>
          </w:rPr>
          <w:t>•</w:t>
        </w:r>
        <w:r w:rsidRPr="00A750B4">
          <w:rPr>
            <w:lang w:eastAsia="ja-JP"/>
          </w:rPr>
          <w:tab/>
          <w:t xml:space="preserve">Use near-field magnetic resonance to </w:t>
        </w:r>
        <w:del w:id="81" w:author="USA" w:date="2021-07-09T16:04:00Z">
          <w:r w:rsidRPr="00DC7FD0" w:rsidDel="00DC7FD0">
            <w:rPr>
              <w:highlight w:val="cyan"/>
              <w:lang w:eastAsia="ja-JP"/>
            </w:rPr>
            <w:delText>[efficiently]</w:delText>
          </w:r>
          <w:r w:rsidRPr="00A750B4" w:rsidDel="00DC7FD0">
            <w:rPr>
              <w:lang w:eastAsia="ja-JP"/>
            </w:rPr>
            <w:delText xml:space="preserve"> </w:delText>
          </w:r>
        </w:del>
        <w:r w:rsidRPr="00A750B4">
          <w:rPr>
            <w:lang w:eastAsia="ja-JP"/>
          </w:rPr>
          <w:t>transfer energy wirelessly between a loosely coupled ground coil assembly and a vehicle coil assembly by means of evanescent magnetic field coupling.</w:t>
        </w:r>
      </w:ins>
    </w:p>
    <w:p w14:paraId="7A4338C6" w14:textId="77777777" w:rsidR="00B80C7E" w:rsidRPr="00A750B4" w:rsidRDefault="00B80C7E" w:rsidP="00B80C7E">
      <w:pPr>
        <w:tabs>
          <w:tab w:val="left" w:pos="2608"/>
          <w:tab w:val="left" w:pos="3345"/>
        </w:tabs>
        <w:spacing w:before="80"/>
        <w:ind w:left="1134" w:hanging="1134"/>
        <w:rPr>
          <w:ins w:id="82" w:author="WP1A-2" w:date="2021-06-01T10:30:00Z"/>
          <w:lang w:eastAsia="ja-JP"/>
        </w:rPr>
      </w:pPr>
      <w:ins w:id="83" w:author="WP1A-2" w:date="2021-06-01T10:30:00Z">
        <w:r w:rsidRPr="00A750B4">
          <w:rPr>
            <w:lang w:eastAsia="ja-JP"/>
          </w:rPr>
          <w:lastRenderedPageBreak/>
          <w:t>•</w:t>
        </w:r>
        <w:r w:rsidRPr="00A750B4">
          <w:rPr>
            <w:lang w:eastAsia="ja-JP"/>
          </w:rPr>
          <w:tab/>
          <w:t>Utilize filtered sinusoidal currents in the ground assembly coil to generate a local magnetic field for transferring power.</w:t>
        </w:r>
      </w:ins>
    </w:p>
    <w:p w14:paraId="7FE5F5AB" w14:textId="1A603086" w:rsidR="00B80C7E" w:rsidRPr="00A750B4" w:rsidRDefault="00B80C7E" w:rsidP="00B80C7E">
      <w:pPr>
        <w:tabs>
          <w:tab w:val="left" w:pos="2608"/>
          <w:tab w:val="left" w:pos="3345"/>
        </w:tabs>
        <w:spacing w:before="80"/>
        <w:ind w:left="1134" w:hanging="1134"/>
        <w:rPr>
          <w:ins w:id="84" w:author="WP1A-2" w:date="2021-06-01T10:30:00Z"/>
          <w:lang w:eastAsia="ja-JP"/>
        </w:rPr>
      </w:pPr>
      <w:ins w:id="85" w:author="WP1A-2" w:date="2021-06-01T10:30:00Z">
        <w:r w:rsidRPr="00A750B4">
          <w:rPr>
            <w:lang w:eastAsia="ja-JP"/>
          </w:rPr>
          <w:t>•</w:t>
        </w:r>
        <w:r w:rsidRPr="00A750B4">
          <w:rPr>
            <w:lang w:eastAsia="ja-JP"/>
          </w:rPr>
          <w:tab/>
          <w:t xml:space="preserve">Have an efficiency from AC mains input to DC output greater than 80% </w:t>
        </w:r>
        <w:del w:id="86" w:author="USA" w:date="2021-07-09T16:05:00Z">
          <w:r w:rsidRPr="00DD1FF6" w:rsidDel="00371104">
            <w:rPr>
              <w:highlight w:val="cyan"/>
              <w:lang w:eastAsia="ja-JP"/>
            </w:rPr>
            <w:delText>[</w:delText>
          </w:r>
        </w:del>
        <w:r w:rsidRPr="00A750B4">
          <w:rPr>
            <w:lang w:eastAsia="ja-JP"/>
          </w:rPr>
          <w:t>though measured values have shown typical efficiencies at</w:t>
        </w:r>
      </w:ins>
      <w:ins w:id="87" w:author="USA" w:date="2021-07-09T16:11:00Z">
        <w:r w:rsidR="00A75576">
          <w:rPr>
            <w:lang w:eastAsia="ja-JP"/>
          </w:rPr>
          <w:t xml:space="preserve"> </w:t>
        </w:r>
        <w:r w:rsidR="00A75576" w:rsidRPr="00210B16">
          <w:rPr>
            <w:highlight w:val="cyan"/>
            <w:lang w:eastAsia="ja-JP"/>
          </w:rPr>
          <w:t>8</w:t>
        </w:r>
      </w:ins>
      <w:ins w:id="88" w:author="USA" w:date="2021-07-09T16:13:00Z">
        <w:r w:rsidR="00EE6120">
          <w:rPr>
            <w:highlight w:val="cyan"/>
            <w:lang w:eastAsia="ja-JP"/>
          </w:rPr>
          <w:t>9</w:t>
        </w:r>
      </w:ins>
      <w:ins w:id="89" w:author="USA" w:date="2021-07-09T16:12:00Z">
        <w:r w:rsidR="00210B16" w:rsidRPr="00210B16">
          <w:rPr>
            <w:highlight w:val="cyan"/>
            <w:lang w:eastAsia="ja-JP"/>
          </w:rPr>
          <w:t xml:space="preserve"> %</w:t>
        </w:r>
      </w:ins>
      <w:ins w:id="90" w:author="USA" w:date="2021-07-09T16:11:00Z">
        <w:r w:rsidR="00A75576" w:rsidRPr="00210B16">
          <w:rPr>
            <w:highlight w:val="cyan"/>
            <w:lang w:eastAsia="ja-JP"/>
          </w:rPr>
          <w:t xml:space="preserve"> to 93 %</w:t>
        </w:r>
      </w:ins>
      <w:ins w:id="91" w:author="WP1A-2" w:date="2021-06-01T10:30:00Z">
        <w:del w:id="92" w:author="USA" w:date="2021-07-09T16:12:00Z">
          <w:r w:rsidRPr="00210B16" w:rsidDel="00210B16">
            <w:rPr>
              <w:highlight w:val="cyan"/>
              <w:lang w:eastAsia="ja-JP"/>
            </w:rPr>
            <w:delText xml:space="preserve"> ~90%</w:delText>
          </w:r>
        </w:del>
        <w:del w:id="93" w:author="USA" w:date="2021-07-09T16:11:00Z">
          <w:r w:rsidRPr="00210B16" w:rsidDel="00A75576">
            <w:rPr>
              <w:highlight w:val="cyan"/>
              <w:lang w:eastAsia="ja-JP"/>
            </w:rPr>
            <w:delText>]</w:delText>
          </w:r>
        </w:del>
        <w:r w:rsidRPr="00A750B4">
          <w:rPr>
            <w:lang w:eastAsia="ja-JP"/>
          </w:rPr>
          <w:t xml:space="preserve">. </w:t>
        </w:r>
      </w:ins>
    </w:p>
    <w:p w14:paraId="340E9722" w14:textId="77777777" w:rsidR="00B80C7E" w:rsidRPr="00A750B4" w:rsidRDefault="00B80C7E" w:rsidP="00B80C7E">
      <w:pPr>
        <w:tabs>
          <w:tab w:val="left" w:pos="2608"/>
          <w:tab w:val="left" w:pos="3345"/>
        </w:tabs>
        <w:spacing w:before="80"/>
        <w:ind w:left="1134" w:hanging="1134"/>
        <w:rPr>
          <w:ins w:id="94" w:author="WP1A-2" w:date="2021-06-01T10:30:00Z"/>
          <w:lang w:eastAsia="ja-JP"/>
        </w:rPr>
      </w:pPr>
      <w:ins w:id="95" w:author="WP1A-2" w:date="2021-06-01T10:30:00Z">
        <w:r w:rsidRPr="00A750B4">
          <w:rPr>
            <w:lang w:eastAsia="ja-JP"/>
          </w:rPr>
          <w:t>•</w:t>
        </w:r>
        <w:r w:rsidRPr="00A750B4">
          <w:rPr>
            <w:lang w:eastAsia="ja-JP"/>
          </w:rPr>
          <w:tab/>
          <w:t>Operate in the range of 79-90 kHz (nominally 85 kHz) but do so at a fixed frequency across the full charging cycle of a vehicle.</w:t>
        </w:r>
      </w:ins>
    </w:p>
    <w:p w14:paraId="2EC8D07D" w14:textId="77777777" w:rsidR="00B80C7E" w:rsidRPr="00A750B4" w:rsidRDefault="00B80C7E" w:rsidP="00B80C7E">
      <w:pPr>
        <w:tabs>
          <w:tab w:val="left" w:pos="2608"/>
          <w:tab w:val="left" w:pos="3345"/>
        </w:tabs>
        <w:spacing w:before="80"/>
        <w:ind w:left="1134" w:hanging="1134"/>
        <w:rPr>
          <w:ins w:id="96" w:author="WP1A-2" w:date="2021-06-01T10:30:00Z"/>
          <w:lang w:eastAsia="ja-JP"/>
        </w:rPr>
      </w:pPr>
      <w:ins w:id="97" w:author="WP1A-2" w:date="2021-06-01T10:30:00Z">
        <w:r w:rsidRPr="00A750B4">
          <w:rPr>
            <w:lang w:eastAsia="ja-JP"/>
          </w:rPr>
          <w:t>•</w:t>
        </w:r>
        <w:r w:rsidRPr="00A750B4">
          <w:rPr>
            <w:lang w:eastAsia="ja-JP"/>
          </w:rPr>
          <w:tab/>
          <w:t>Do not modulate the wireless energy between the ground and vehicle coil assemblies in any way for communication but instead utilize out-of-band wireless communications (such as Wi-Fi), which follow well-established global radio requirements.</w:t>
        </w:r>
      </w:ins>
    </w:p>
    <w:p w14:paraId="68F31CC8" w14:textId="77777777" w:rsidR="00B80C7E" w:rsidRPr="00A750B4" w:rsidRDefault="00B80C7E" w:rsidP="00B80C7E">
      <w:pPr>
        <w:tabs>
          <w:tab w:val="left" w:pos="2608"/>
          <w:tab w:val="left" w:pos="3345"/>
        </w:tabs>
        <w:spacing w:before="80"/>
        <w:ind w:left="1134" w:hanging="1134"/>
        <w:rPr>
          <w:ins w:id="98" w:author="WP1A-2" w:date="2021-06-01T10:30:00Z"/>
          <w:lang w:eastAsia="ja-JP"/>
        </w:rPr>
      </w:pPr>
      <w:ins w:id="99" w:author="WP1A-2" w:date="2021-06-01T10:30:00Z">
        <w:r w:rsidRPr="00A750B4">
          <w:rPr>
            <w:lang w:eastAsia="ja-JP"/>
          </w:rPr>
          <w:t>•</w:t>
        </w:r>
        <w:r w:rsidRPr="00A750B4">
          <w:rPr>
            <w:lang w:eastAsia="ja-JP"/>
          </w:rPr>
          <w:tab/>
          <w:t>Meet set requirements for human and CIED EMF safety based on ICNIRP 2010 guidelines for human exposure and ISO 14117 guidelines for CIED magnetic field compatibility.</w:t>
        </w:r>
      </w:ins>
    </w:p>
    <w:p w14:paraId="51A40889" w14:textId="77777777" w:rsidR="00B80C7E" w:rsidRPr="00A750B4" w:rsidRDefault="00B80C7E" w:rsidP="00B80C7E">
      <w:pPr>
        <w:tabs>
          <w:tab w:val="left" w:pos="2608"/>
          <w:tab w:val="left" w:pos="3345"/>
        </w:tabs>
        <w:spacing w:before="80"/>
        <w:ind w:left="1134" w:hanging="1134"/>
        <w:rPr>
          <w:ins w:id="100" w:author="WP1A-2" w:date="2021-06-01T10:30:00Z"/>
          <w:lang w:eastAsia="ja-JP"/>
        </w:rPr>
      </w:pPr>
      <w:ins w:id="101" w:author="WP1A-2" w:date="2021-06-01T10:30:00Z">
        <w:r w:rsidRPr="00A750B4">
          <w:rPr>
            <w:lang w:eastAsia="ja-JP"/>
          </w:rPr>
          <w:t>•</w:t>
        </w:r>
        <w:r w:rsidRPr="00A750B4">
          <w:rPr>
            <w:lang w:eastAsia="ja-JP"/>
          </w:rPr>
          <w:tab/>
          <w:t>Meet interoperability requirements for light duty vehicles and power levels starting from 3.7 kW (WPT1 power class) to 11.1 kW (WPT3 power class).</w:t>
        </w:r>
      </w:ins>
    </w:p>
    <w:p w14:paraId="1CE84E7B" w14:textId="77777777" w:rsidR="00B80C7E" w:rsidRPr="00A750B4" w:rsidRDefault="00B80C7E" w:rsidP="00B80C7E">
      <w:pPr>
        <w:tabs>
          <w:tab w:val="left" w:pos="2608"/>
          <w:tab w:val="left" w:pos="3345"/>
        </w:tabs>
        <w:spacing w:before="80"/>
        <w:ind w:left="1134" w:hanging="1134"/>
        <w:rPr>
          <w:ins w:id="102" w:author="WP1A-2" w:date="2021-06-01T10:30:00Z"/>
          <w:lang w:eastAsia="ja-JP"/>
        </w:rPr>
      </w:pPr>
      <w:ins w:id="103" w:author="WP1A-2" w:date="2021-06-01T10:30:00Z">
        <w:r w:rsidRPr="00A750B4">
          <w:rPr>
            <w:lang w:eastAsia="ja-JP"/>
          </w:rPr>
          <w:t>•</w:t>
        </w:r>
        <w:r w:rsidRPr="00A750B4">
          <w:rPr>
            <w:lang w:eastAsia="ja-JP"/>
          </w:rPr>
          <w:tab/>
          <w:t>Meet minimum alignment tolerance requirements as +/- 75 mm in the direction of vehicle travel and +/- 100 mm in the lateral direction.</w:t>
        </w:r>
      </w:ins>
    </w:p>
    <w:p w14:paraId="17178EF1" w14:textId="77777777" w:rsidR="00B80C7E" w:rsidRPr="00A750B4" w:rsidRDefault="00B80C7E" w:rsidP="00B80C7E">
      <w:pPr>
        <w:tabs>
          <w:tab w:val="left" w:pos="2608"/>
          <w:tab w:val="left" w:pos="3345"/>
        </w:tabs>
        <w:spacing w:before="80"/>
        <w:ind w:left="1134" w:hanging="1134"/>
        <w:rPr>
          <w:ins w:id="104" w:author="WP1A-2" w:date="2021-06-01T10:30:00Z"/>
          <w:lang w:eastAsia="ja-JP"/>
        </w:rPr>
      </w:pPr>
      <w:ins w:id="105" w:author="WP1A-2" w:date="2021-06-01T10:30:00Z">
        <w:r w:rsidRPr="00A750B4">
          <w:rPr>
            <w:lang w:eastAsia="ja-JP"/>
          </w:rPr>
          <w:t>•</w:t>
        </w:r>
        <w:r w:rsidRPr="00A750B4">
          <w:rPr>
            <w:lang w:eastAsia="ja-JP"/>
          </w:rPr>
          <w:tab/>
          <w:t>Meet requirements for foreign object detection to prevent unsafe metallic object heating.</w:t>
        </w:r>
      </w:ins>
    </w:p>
    <w:p w14:paraId="7DD3673F" w14:textId="77777777" w:rsidR="00B80C7E" w:rsidRPr="00A750B4" w:rsidRDefault="00B80C7E" w:rsidP="00B80C7E">
      <w:pPr>
        <w:tabs>
          <w:tab w:val="left" w:pos="2608"/>
          <w:tab w:val="left" w:pos="3345"/>
        </w:tabs>
        <w:spacing w:before="80"/>
        <w:ind w:left="1134" w:hanging="1134"/>
        <w:rPr>
          <w:ins w:id="106" w:author="WP1A-2" w:date="2021-06-01T10:30:00Z"/>
          <w:lang w:eastAsia="ja-JP"/>
        </w:rPr>
      </w:pPr>
      <w:ins w:id="107" w:author="WP1A-2" w:date="2021-06-01T10:30:00Z">
        <w:r w:rsidRPr="00A750B4">
          <w:rPr>
            <w:lang w:eastAsia="ja-JP"/>
          </w:rPr>
          <w:t>•</w:t>
        </w:r>
        <w:r w:rsidRPr="00A750B4">
          <w:rPr>
            <w:lang w:eastAsia="ja-JP"/>
          </w:rPr>
          <w:tab/>
          <w:t>Meet general interoperability requirements including defined controls and communications standards.</w:t>
        </w:r>
      </w:ins>
    </w:p>
    <w:p w14:paraId="5496203E" w14:textId="5201117C" w:rsidR="001D4D48" w:rsidRDefault="001D4D48">
      <w:pPr>
        <w:spacing w:before="0" w:after="160" w:line="259" w:lineRule="auto"/>
        <w:rPr>
          <w:szCs w:val="24"/>
        </w:rPr>
      </w:pPr>
    </w:p>
    <w:p w14:paraId="1D484ABA" w14:textId="5C902FCB" w:rsidR="00784A68" w:rsidRDefault="001E470E">
      <w:pPr>
        <w:spacing w:before="0" w:after="160" w:line="259" w:lineRule="auto"/>
        <w:rPr>
          <w:szCs w:val="24"/>
        </w:rPr>
      </w:pPr>
      <w:r w:rsidRPr="001E470E">
        <w:rPr>
          <w:szCs w:val="24"/>
        </w:rPr>
        <w:t>…</w:t>
      </w:r>
    </w:p>
    <w:p w14:paraId="2286627A" w14:textId="36FD814C" w:rsidR="001E470E" w:rsidRDefault="001E470E">
      <w:pPr>
        <w:spacing w:before="0" w:after="160" w:line="259" w:lineRule="auto"/>
        <w:rPr>
          <w:szCs w:val="24"/>
        </w:rPr>
      </w:pPr>
    </w:p>
    <w:p w14:paraId="299E8CBF" w14:textId="77777777" w:rsidR="00032A58" w:rsidRPr="00A750B4" w:rsidRDefault="00032A58" w:rsidP="00032A58">
      <w:pPr>
        <w:keepNext/>
        <w:keepLines/>
        <w:tabs>
          <w:tab w:val="left" w:pos="794"/>
          <w:tab w:val="left" w:pos="1191"/>
          <w:tab w:val="left" w:pos="1588"/>
          <w:tab w:val="left" w:pos="1985"/>
        </w:tabs>
        <w:spacing w:before="480" w:after="80"/>
        <w:jc w:val="center"/>
        <w:outlineLvl w:val="0"/>
        <w:rPr>
          <w:ins w:id="108" w:author="WP1A-2" w:date="2021-06-01T10:30:00Z"/>
          <w:b/>
          <w:sz w:val="28"/>
          <w:lang w:eastAsia="ja-JP"/>
        </w:rPr>
      </w:pPr>
      <w:ins w:id="109" w:author="WP1A-2" w:date="2021-06-01T10:30:00Z">
        <w:r w:rsidRPr="00A750B4">
          <w:rPr>
            <w:b/>
            <w:sz w:val="28"/>
          </w:rPr>
          <w:t>Annex 12</w:t>
        </w:r>
        <w:r w:rsidRPr="00A750B4">
          <w:rPr>
            <w:b/>
            <w:sz w:val="28"/>
          </w:rPr>
          <w:br/>
        </w:r>
        <w:r w:rsidRPr="00A750B4">
          <w:rPr>
            <w:b/>
            <w:sz w:val="28"/>
          </w:rPr>
          <w:br/>
        </w:r>
        <w:r w:rsidRPr="00A750B4">
          <w:rPr>
            <w:b/>
            <w:sz w:val="28"/>
            <w:lang w:eastAsia="ja-JP"/>
          </w:rPr>
          <w:t>Impact Studies on HF Amateur Radio in United States for WPT-EV</w:t>
        </w:r>
      </w:ins>
    </w:p>
    <w:p w14:paraId="354E9AEC" w14:textId="77777777" w:rsidR="00610C9C" w:rsidRDefault="00610C9C" w:rsidP="00610C9C">
      <w:pPr>
        <w:spacing w:before="0" w:after="160" w:line="259" w:lineRule="auto"/>
        <w:rPr>
          <w:szCs w:val="24"/>
          <w:highlight w:val="cyan"/>
        </w:rPr>
      </w:pPr>
    </w:p>
    <w:p w14:paraId="66FD98B2" w14:textId="4FF9096F" w:rsidR="00610C9C" w:rsidRDefault="00610C9C" w:rsidP="00610C9C">
      <w:pPr>
        <w:spacing w:before="0" w:after="160" w:line="259" w:lineRule="auto"/>
        <w:rPr>
          <w:szCs w:val="24"/>
        </w:rPr>
      </w:pPr>
      <w:r w:rsidRPr="00DD3114">
        <w:rPr>
          <w:szCs w:val="24"/>
          <w:highlight w:val="cyan"/>
        </w:rPr>
        <w:t>[</w:t>
      </w:r>
      <w:r w:rsidRPr="00DD3114">
        <w:rPr>
          <w:b/>
          <w:bCs/>
          <w:szCs w:val="24"/>
          <w:highlight w:val="cyan"/>
        </w:rPr>
        <w:t>USA Note:</w:t>
      </w:r>
      <w:r w:rsidRPr="00DD3114">
        <w:rPr>
          <w:szCs w:val="24"/>
          <w:highlight w:val="cyan"/>
        </w:rPr>
        <w:t xml:space="preserve"> </w:t>
      </w:r>
      <w:r w:rsidR="00677B82">
        <w:rPr>
          <w:szCs w:val="24"/>
          <w:highlight w:val="cyan"/>
        </w:rPr>
        <w:t>Many</w:t>
      </w:r>
      <w:r w:rsidRPr="00DD3114">
        <w:rPr>
          <w:szCs w:val="24"/>
          <w:highlight w:val="cyan"/>
        </w:rPr>
        <w:t xml:space="preserve"> modifications proposed in this </w:t>
      </w:r>
      <w:r w:rsidR="00DD3114" w:rsidRPr="00DD3114">
        <w:rPr>
          <w:szCs w:val="24"/>
          <w:highlight w:val="cyan"/>
        </w:rPr>
        <w:t>annex</w:t>
      </w:r>
      <w:r w:rsidRPr="00DD3114">
        <w:rPr>
          <w:szCs w:val="24"/>
          <w:highlight w:val="cyan"/>
        </w:rPr>
        <w:t xml:space="preserve"> are due to the fact that some of the information </w:t>
      </w:r>
      <w:r w:rsidR="00EE6580" w:rsidRPr="00DD3114">
        <w:rPr>
          <w:szCs w:val="24"/>
          <w:highlight w:val="cyan"/>
        </w:rPr>
        <w:t xml:space="preserve">has already been moved to other sections in </w:t>
      </w:r>
      <w:r w:rsidR="007E5E99">
        <w:rPr>
          <w:szCs w:val="24"/>
          <w:highlight w:val="cyan"/>
        </w:rPr>
        <w:t xml:space="preserve">the PDR </w:t>
      </w:r>
      <w:r w:rsidR="00EE6580" w:rsidRPr="00DD3114">
        <w:rPr>
          <w:szCs w:val="24"/>
          <w:highlight w:val="cyan"/>
        </w:rPr>
        <w:t>ITU-R Report SM.2451 or ITU-R Report SM.2303 and therefore</w:t>
      </w:r>
      <w:r w:rsidR="00DD3114" w:rsidRPr="00DD3114">
        <w:rPr>
          <w:szCs w:val="24"/>
          <w:highlight w:val="cyan"/>
        </w:rPr>
        <w:t xml:space="preserve"> are no longer presented in this annex.</w:t>
      </w:r>
      <w:r w:rsidR="00677B82">
        <w:rPr>
          <w:szCs w:val="24"/>
          <w:highlight w:val="cyan"/>
        </w:rPr>
        <w:t xml:space="preserve"> Other modifications are to ensure clarity of the text.</w:t>
      </w:r>
      <w:r w:rsidR="00DD3114" w:rsidRPr="00DD3114">
        <w:rPr>
          <w:szCs w:val="24"/>
          <w:highlight w:val="cyan"/>
        </w:rPr>
        <w:t xml:space="preserve"> Additionally, the figure renumber</w:t>
      </w:r>
      <w:r w:rsidR="00677B82">
        <w:rPr>
          <w:szCs w:val="24"/>
          <w:highlight w:val="cyan"/>
        </w:rPr>
        <w:t>ing</w:t>
      </w:r>
      <w:r w:rsidR="00DD3114" w:rsidRPr="00DD3114">
        <w:rPr>
          <w:szCs w:val="24"/>
          <w:highlight w:val="cyan"/>
        </w:rPr>
        <w:t xml:space="preserve"> was completed already</w:t>
      </w:r>
      <w:r w:rsidR="00677B82">
        <w:rPr>
          <w:szCs w:val="24"/>
          <w:highlight w:val="cyan"/>
        </w:rPr>
        <w:t xml:space="preserve"> and so the note highlighted in green below is no longer relevant</w:t>
      </w:r>
      <w:r w:rsidR="00DD3114" w:rsidRPr="00DD3114">
        <w:rPr>
          <w:szCs w:val="24"/>
          <w:highlight w:val="cyan"/>
        </w:rPr>
        <w:t>.]</w:t>
      </w:r>
    </w:p>
    <w:p w14:paraId="428A4B43" w14:textId="7A203AA0" w:rsidR="00032A58" w:rsidRPr="00A750B4" w:rsidDel="009327A3" w:rsidRDefault="00032A58" w:rsidP="00032A58">
      <w:pPr>
        <w:tabs>
          <w:tab w:val="left" w:pos="794"/>
          <w:tab w:val="left" w:pos="1191"/>
          <w:tab w:val="left" w:pos="1588"/>
          <w:tab w:val="left" w:pos="1985"/>
        </w:tabs>
        <w:spacing w:before="360"/>
        <w:rPr>
          <w:ins w:id="110" w:author="WP1A-2" w:date="2021-06-01T10:30:00Z"/>
          <w:del w:id="111" w:author="USA" w:date="2021-07-12T10:47:00Z"/>
          <w:rFonts w:eastAsia="SimSun"/>
          <w:lang w:eastAsia="ja-JP"/>
        </w:rPr>
      </w:pPr>
      <w:ins w:id="112" w:author="WP1A-2" w:date="2021-06-01T10:30:00Z">
        <w:del w:id="113" w:author="USA" w:date="2021-07-12T10:47:00Z">
          <w:r w:rsidRPr="00A750B4" w:rsidDel="009327A3">
            <w:rPr>
              <w:rFonts w:eastAsia="SimSun"/>
              <w:highlight w:val="green"/>
              <w:lang w:eastAsia="ja-JP"/>
            </w:rPr>
            <w:delText>[USA Note: Several figures were removed in the working document and this document proposes adding some new figures.  Figure numbering and references will need to be editorially updated accordingly.]</w:delText>
          </w:r>
        </w:del>
      </w:ins>
    </w:p>
    <w:p w14:paraId="4E7614F1" w14:textId="77777777" w:rsidR="00032A58" w:rsidRPr="00A750B4" w:rsidRDefault="00032A58" w:rsidP="00032A58">
      <w:pPr>
        <w:keepNext/>
        <w:keepLines/>
        <w:spacing w:before="200"/>
        <w:ind w:left="1134" w:hanging="1134"/>
        <w:outlineLvl w:val="1"/>
        <w:rPr>
          <w:ins w:id="114" w:author="WP1A-2" w:date="2021-06-01T10:30:00Z"/>
          <w:b/>
          <w:lang w:eastAsia="ja-JP"/>
        </w:rPr>
      </w:pPr>
      <w:ins w:id="115" w:author="WP1A-2" w:date="2021-06-01T10:30:00Z">
        <w:r w:rsidRPr="00A750B4">
          <w:rPr>
            <w:b/>
            <w:lang w:eastAsia="ja-JP"/>
          </w:rPr>
          <w:lastRenderedPageBreak/>
          <w:t>A12.0</w:t>
        </w:r>
        <w:r w:rsidRPr="00A750B4">
          <w:rPr>
            <w:b/>
            <w:lang w:eastAsia="ja-JP"/>
          </w:rPr>
          <w:tab/>
          <w:t>Abstract</w:t>
        </w:r>
      </w:ins>
    </w:p>
    <w:p w14:paraId="230E45F5" w14:textId="30D2266A" w:rsidR="00032A58" w:rsidRPr="00A750B4" w:rsidRDefault="00032A58" w:rsidP="00032A58">
      <w:pPr>
        <w:rPr>
          <w:ins w:id="116" w:author="WP1A-2" w:date="2021-06-01T10:30:00Z"/>
          <w:lang w:eastAsia="ja-JP"/>
        </w:rPr>
      </w:pPr>
      <w:ins w:id="117" w:author="WP1A-2" w:date="2021-06-01T10:30:00Z">
        <w:r w:rsidRPr="00A750B4">
          <w:rPr>
            <w:lang w:eastAsia="ja-JP"/>
          </w:rPr>
          <w:t xml:space="preserve">The impact study reviews the current status of amateur radio regulations and selected allocated HF bands in the United States as of February 2020. A </w:t>
        </w:r>
        <w:del w:id="118" w:author="USA" w:date="2021-07-12T10:48:00Z">
          <w:r w:rsidRPr="00ED7394" w:rsidDel="009327A3">
            <w:rPr>
              <w:highlight w:val="cyan"/>
              <w:lang w:eastAsia="ja-JP"/>
            </w:rPr>
            <w:delText>brief review of characteristics for standardized WPT-EV systems is given, and a</w:delText>
          </w:r>
          <w:r w:rsidRPr="00A750B4" w:rsidDel="009327A3">
            <w:rPr>
              <w:lang w:eastAsia="ja-JP"/>
            </w:rPr>
            <w:delText xml:space="preserve"> </w:delText>
          </w:r>
        </w:del>
        <w:r w:rsidRPr="00A750B4">
          <w:rPr>
            <w:lang w:eastAsia="ja-JP"/>
          </w:rPr>
          <w:t>standard pre-production prototype ~11 kW WPT-EV system mounted on a Nissan Leaf is described. Radiated emissions testing was performed with the WPT</w:t>
        </w:r>
        <w:r w:rsidRPr="00A750B4">
          <w:rPr>
            <w:lang w:eastAsia="ja-JP"/>
          </w:rPr>
          <w:noBreakHyphen/>
          <w:t xml:space="preserve">EV system in accordance with standardized international practices at an accredited third-party open area test site and the results compared with typical amateur radio equipment used. Calibrated data was collected by the third-party lab, and licensed amateur radio operators performed the amateur radio tests to collect data both with a calibrated spectrum analyser and off-the-shelf amateur radio equipment. The study attempts to identify interference potential caused by the harmonics of standardized WPT-EV systems in a real-world environment. </w:t>
        </w:r>
        <w:del w:id="119" w:author="USA" w:date="2021-07-12T10:48:00Z">
          <w:r w:rsidRPr="00ED7394" w:rsidDel="009327A3">
            <w:rPr>
              <w:highlight w:val="cyan"/>
              <w:lang w:eastAsia="ja-JP"/>
            </w:rPr>
            <w:delText>Additional detailed characteristic data of the WPT-EV system is also presented including high resolution EMF measurements for human RF exposure considerations.</w:delText>
          </w:r>
        </w:del>
      </w:ins>
    </w:p>
    <w:p w14:paraId="37868298" w14:textId="3F0A850F" w:rsidR="00E613B2" w:rsidRDefault="00E613B2">
      <w:pPr>
        <w:spacing w:before="0" w:after="160" w:line="259" w:lineRule="auto"/>
        <w:rPr>
          <w:ins w:id="120" w:author="USA" w:date="2021-07-12T10:49:00Z"/>
          <w:szCs w:val="24"/>
        </w:rPr>
      </w:pPr>
    </w:p>
    <w:p w14:paraId="5C9EC3BB" w14:textId="77777777" w:rsidR="00E613B2" w:rsidRPr="00A750B4" w:rsidRDefault="00E613B2" w:rsidP="00E613B2">
      <w:pPr>
        <w:keepNext/>
        <w:keepLines/>
        <w:spacing w:before="200"/>
        <w:ind w:left="1134" w:hanging="1134"/>
        <w:outlineLvl w:val="1"/>
        <w:rPr>
          <w:ins w:id="121" w:author="WP1A-2" w:date="2021-06-01T10:30:00Z"/>
          <w:b/>
          <w:lang w:eastAsia="ja-JP"/>
        </w:rPr>
      </w:pPr>
      <w:ins w:id="122" w:author="WP1A-2" w:date="2021-06-01T10:30:00Z">
        <w:r w:rsidRPr="00A750B4">
          <w:rPr>
            <w:b/>
            <w:lang w:eastAsia="ja-JP"/>
          </w:rPr>
          <w:t>A12.1</w:t>
        </w:r>
        <w:r w:rsidRPr="00A750B4">
          <w:rPr>
            <w:b/>
            <w:lang w:eastAsia="ja-JP"/>
          </w:rPr>
          <w:tab/>
          <w:t>Introduction to Amateur Radio in the United States</w:t>
        </w:r>
      </w:ins>
    </w:p>
    <w:p w14:paraId="51C7BEB7" w14:textId="2C4F53DE" w:rsidR="00E613B2" w:rsidRPr="00A750B4" w:rsidRDefault="00E613B2" w:rsidP="00E613B2">
      <w:pPr>
        <w:rPr>
          <w:ins w:id="123" w:author="WP1A-2" w:date="2021-06-01T10:30:00Z"/>
          <w:lang w:eastAsia="ja-JP"/>
        </w:rPr>
      </w:pPr>
      <w:ins w:id="124" w:author="WP1A-2" w:date="2021-06-01T10:30:00Z">
        <w:r w:rsidRPr="00A750B4">
          <w:rPr>
            <w:lang w:eastAsia="ja-JP"/>
          </w:rPr>
          <w:t>In the United States of America, the amateur service is regulated by Title 47 Part 97 of the Federal Code of Regulations. The primary purposes for amateur radio include usage for non-commercial, public, and voluntary emergency communications as well as providing opportunities for the advancement of radio art, skills in communications, and generally enhancing international goodwill. According to the American Radio Relay League (ARRL) and the FCC’s Licensing system, as of February 12, 2020, the number of active FCC amateur radio licenses held by individuals in the United States is 765006 with an average annual growth rate of about 1% over the last 5 years. The number of licensees corresponds to approximately 0.23% of the US population and an estimated density in the range from 0.2 to 2 licenses per km</w:t>
        </w:r>
        <w:r w:rsidRPr="00A750B4">
          <w:rPr>
            <w:vertAlign w:val="superscript"/>
            <w:lang w:eastAsia="ja-JP"/>
          </w:rPr>
          <w:t>2</w:t>
        </w:r>
        <w:r w:rsidRPr="00A750B4">
          <w:rPr>
            <w:lang w:eastAsia="ja-JP"/>
          </w:rPr>
          <w:t xml:space="preserve"> in suburban areas. The United States may belong to the top 5 countries with the highest number of issued amateur radio licenses per inhabitant. The states of California and Texas rank as the top 2 states respectively for the number of </w:t>
        </w:r>
      </w:ins>
      <w:ins w:id="125" w:author="USA" w:date="2021-07-12T10:49:00Z">
        <w:r w:rsidR="007A6A6E" w:rsidRPr="00ED7394">
          <w:rPr>
            <w:highlight w:val="cyan"/>
            <w:lang w:eastAsia="ja-JP"/>
          </w:rPr>
          <w:t>active</w:t>
        </w:r>
        <w:r w:rsidR="007A6A6E">
          <w:rPr>
            <w:lang w:eastAsia="ja-JP"/>
          </w:rPr>
          <w:t xml:space="preserve"> </w:t>
        </w:r>
      </w:ins>
      <w:ins w:id="126" w:author="WP1A-2" w:date="2021-06-01T10:30:00Z">
        <w:r w:rsidRPr="00A750B4">
          <w:rPr>
            <w:lang w:eastAsia="ja-JP"/>
          </w:rPr>
          <w:t xml:space="preserve">amateur </w:t>
        </w:r>
        <w:r w:rsidRPr="00ED7394">
          <w:rPr>
            <w:highlight w:val="cyan"/>
            <w:lang w:eastAsia="ja-JP"/>
          </w:rPr>
          <w:t>radio</w:t>
        </w:r>
        <w:del w:id="127" w:author="USA" w:date="2021-07-12T10:49:00Z">
          <w:r w:rsidRPr="00ED7394" w:rsidDel="007A6A6E">
            <w:rPr>
              <w:highlight w:val="cyan"/>
              <w:lang w:eastAsia="ja-JP"/>
            </w:rPr>
            <w:delText>active</w:delText>
          </w:r>
        </w:del>
        <w:r w:rsidRPr="00A750B4">
          <w:rPr>
            <w:lang w:eastAsia="ja-JP"/>
          </w:rPr>
          <w:t xml:space="preserve"> licenses.</w:t>
        </w:r>
      </w:ins>
    </w:p>
    <w:p w14:paraId="119F566F" w14:textId="0A577062" w:rsidR="00E613B2" w:rsidRDefault="00E613B2">
      <w:pPr>
        <w:spacing w:before="0" w:after="160" w:line="259" w:lineRule="auto"/>
        <w:rPr>
          <w:szCs w:val="24"/>
        </w:rPr>
      </w:pPr>
    </w:p>
    <w:p w14:paraId="577F237D" w14:textId="662DD66C" w:rsidR="00092267" w:rsidRDefault="00092267">
      <w:pPr>
        <w:spacing w:before="0" w:after="160" w:line="259" w:lineRule="auto"/>
        <w:rPr>
          <w:szCs w:val="24"/>
        </w:rPr>
      </w:pPr>
      <w:r>
        <w:rPr>
          <w:szCs w:val="24"/>
        </w:rPr>
        <w:t>…</w:t>
      </w:r>
    </w:p>
    <w:p w14:paraId="72EE2D6F" w14:textId="77777777" w:rsidR="00092267" w:rsidRPr="00A750B4" w:rsidRDefault="00092267" w:rsidP="00092267">
      <w:pPr>
        <w:keepNext/>
        <w:keepLines/>
        <w:spacing w:before="200"/>
        <w:ind w:left="1134" w:hanging="1134"/>
        <w:outlineLvl w:val="2"/>
        <w:rPr>
          <w:ins w:id="128" w:author="WP1A-2" w:date="2021-06-01T10:30:00Z"/>
          <w:b/>
          <w:lang w:eastAsia="ja-JP"/>
        </w:rPr>
      </w:pPr>
      <w:ins w:id="129" w:author="WP1A-2" w:date="2021-06-01T10:30:00Z">
        <w:r w:rsidRPr="00A750B4">
          <w:rPr>
            <w:b/>
            <w:lang w:eastAsia="ja-JP"/>
          </w:rPr>
          <w:t>A12.3.1</w:t>
        </w:r>
        <w:r w:rsidRPr="00A750B4">
          <w:rPr>
            <w:b/>
            <w:lang w:eastAsia="ja-JP"/>
          </w:rPr>
          <w:tab/>
          <w:t>Characteristics of the WPT-EV Equipment Under Test (EUT)</w:t>
        </w:r>
      </w:ins>
    </w:p>
    <w:p w14:paraId="3651E74C" w14:textId="733DC537" w:rsidR="00092267" w:rsidRDefault="00092267" w:rsidP="00092267">
      <w:pPr>
        <w:rPr>
          <w:lang w:eastAsia="ja-JP"/>
        </w:rPr>
      </w:pPr>
      <w:r>
        <w:rPr>
          <w:lang w:eastAsia="ja-JP"/>
        </w:rPr>
        <w:t>…</w:t>
      </w:r>
    </w:p>
    <w:p w14:paraId="4FC65689" w14:textId="6EF738C4" w:rsidR="003167C0" w:rsidRPr="00A750B4" w:rsidRDefault="000E32B1" w:rsidP="00092267">
      <w:pPr>
        <w:rPr>
          <w:ins w:id="130" w:author="WP1A-2" w:date="2021-06-01T10:30:00Z"/>
          <w:lang w:eastAsia="ja-JP"/>
        </w:rPr>
      </w:pPr>
      <w:bookmarkStart w:id="131" w:name="_Hlk57627629"/>
      <w:ins w:id="132" w:author="WP1A-2" w:date="2021-06-01T10:30:00Z">
        <w:r w:rsidRPr="00A750B4">
          <w:rPr>
            <w:lang w:eastAsia="ja-JP"/>
          </w:rPr>
          <w:t xml:space="preserve">The design of the particular WPT-EV study used is based on the criteria and details outlined in SAE J2954, ISO 19363, and IEC 61980. The system operates at a fixed frequency of 85 kHz and utilizes magnetic resonance to transfer its energy at that frequency. Refer to the text and images shown in </w:t>
        </w:r>
        <w:r w:rsidRPr="00A750B4">
          <w:rPr>
            <w:szCs w:val="24"/>
            <w:lang w:eastAsia="ko-KR"/>
          </w:rPr>
          <w:t>§ 3.3.1</w:t>
        </w:r>
        <w:r w:rsidRPr="00A750B4">
          <w:rPr>
            <w:lang w:eastAsia="ja-JP"/>
          </w:rPr>
          <w:t xml:space="preserve"> which provide information related to the relative harmonic content expected in the ground assembly coil current. While the magnetic field emanating directly from ground assembly coil is not the only possible source of emissions, it is generally the source of most discussion regarding potential impact of WPT-EV on radio broadcasts and amateur radio reception. </w:t>
        </w:r>
        <w:del w:id="133" w:author="USA" w:date="2021-07-12T10:56:00Z">
          <w:r w:rsidRPr="00ED7394" w:rsidDel="000E32B1">
            <w:rPr>
              <w:highlight w:val="cyan"/>
              <w:lang w:eastAsia="ja-JP"/>
            </w:rPr>
            <w:delText>The analysis represents the best-case of emissions from differential-mode currents in the WPT-EV system since it is well-known in power electronics design that emissions from common-mode currents, which may be unrelated to an intentional emission source, can dominate far-field emissions in many cases.</w:delText>
          </w:r>
        </w:del>
        <w:bookmarkEnd w:id="131"/>
      </w:ins>
    </w:p>
    <w:p w14:paraId="5F2A8B74" w14:textId="64A18365" w:rsidR="009327A3" w:rsidRDefault="00180937">
      <w:pPr>
        <w:spacing w:before="0" w:after="160" w:line="259" w:lineRule="auto"/>
        <w:rPr>
          <w:szCs w:val="24"/>
        </w:rPr>
      </w:pPr>
      <w:r>
        <w:rPr>
          <w:szCs w:val="24"/>
        </w:rPr>
        <w:lastRenderedPageBreak/>
        <w:t>…</w:t>
      </w:r>
    </w:p>
    <w:p w14:paraId="233AAE22" w14:textId="1D370C2B" w:rsidR="00180937" w:rsidRDefault="00180937">
      <w:pPr>
        <w:spacing w:before="0" w:after="160" w:line="259" w:lineRule="auto"/>
        <w:rPr>
          <w:szCs w:val="24"/>
        </w:rPr>
      </w:pPr>
    </w:p>
    <w:p w14:paraId="557F953D" w14:textId="77777777" w:rsidR="00180937" w:rsidRPr="00A750B4" w:rsidRDefault="00180937" w:rsidP="00180937">
      <w:pPr>
        <w:keepNext/>
        <w:keepLines/>
        <w:spacing w:before="200"/>
        <w:ind w:left="1134" w:hanging="1134"/>
        <w:outlineLvl w:val="2"/>
        <w:rPr>
          <w:ins w:id="134" w:author="WP1A-2" w:date="2021-06-01T10:30:00Z"/>
          <w:b/>
          <w:lang w:eastAsia="ja-JP"/>
        </w:rPr>
      </w:pPr>
      <w:ins w:id="135" w:author="WP1A-2" w:date="2021-06-01T10:30:00Z">
        <w:r w:rsidRPr="00A750B4">
          <w:rPr>
            <w:b/>
            <w:lang w:eastAsia="ja-JP"/>
          </w:rPr>
          <w:t>A12.3.2</w:t>
        </w:r>
        <w:r w:rsidRPr="00A750B4">
          <w:rPr>
            <w:b/>
            <w:lang w:eastAsia="ja-JP"/>
          </w:rPr>
          <w:tab/>
          <w:t>Characteristics of the OATS</w:t>
        </w:r>
      </w:ins>
    </w:p>
    <w:p w14:paraId="63DAA1D7" w14:textId="6E5A8C7D" w:rsidR="00180937" w:rsidRDefault="00180937" w:rsidP="00180937">
      <w:pPr>
        <w:spacing w:before="0" w:after="160" w:line="259" w:lineRule="auto"/>
        <w:rPr>
          <w:lang w:eastAsia="ja-JP"/>
        </w:rPr>
      </w:pPr>
      <w:r>
        <w:rPr>
          <w:lang w:eastAsia="ja-JP"/>
        </w:rPr>
        <w:t>…</w:t>
      </w:r>
    </w:p>
    <w:p w14:paraId="5F68DAD4" w14:textId="292A1B1C" w:rsidR="006B0368" w:rsidRPr="00A750B4" w:rsidRDefault="0061100C" w:rsidP="0061100C">
      <w:pPr>
        <w:rPr>
          <w:ins w:id="136" w:author="WP1A-2" w:date="2021-06-01T10:30:00Z"/>
          <w:lang w:eastAsia="ja-JP"/>
        </w:rPr>
      </w:pPr>
      <w:ins w:id="137" w:author="WP1A-2" w:date="2021-06-01T10:30:00Z">
        <w:r w:rsidRPr="00A750B4">
          <w:rPr>
            <w:lang w:eastAsia="ja-JP"/>
          </w:rPr>
          <w:t xml:space="preserve">In each of the bands, a marker indicates where a projected WPT-EV harmonic could potentially occur (though the WPT-EV system was not operating during the measurements). It is noted that the measurement conditions using a CISPR peak </w:t>
        </w:r>
      </w:ins>
      <w:ins w:id="138" w:author="USA" w:date="2021-07-12T10:59:00Z">
        <w:r w:rsidR="004F01C2" w:rsidRPr="00ED7394">
          <w:rPr>
            <w:highlight w:val="cyan"/>
            <w:lang w:eastAsia="ja-JP"/>
          </w:rPr>
          <w:t>or peak-hold</w:t>
        </w:r>
        <w:r w:rsidR="004F01C2">
          <w:rPr>
            <w:lang w:eastAsia="ja-JP"/>
          </w:rPr>
          <w:t xml:space="preserve"> </w:t>
        </w:r>
      </w:ins>
      <w:ins w:id="139" w:author="WP1A-2" w:date="2021-06-01T10:30:00Z">
        <w:r w:rsidRPr="00A750B4">
          <w:rPr>
            <w:lang w:eastAsia="ja-JP"/>
          </w:rPr>
          <w:t xml:space="preserve">detector for standard EMC limit evaluation are not the same as the measurement conditions used to measure man-made noise floor levels that are indicated in Recommendation ITU-R P.372 which are derived using measurement techniques outlined in ITU-R Recommendation ITU-R SM.1753. The intent of the ambient measurements made with a typical amateur radio monopole are to assess the relative differences seen at the radio receiver with the WPT-EV system OFF (peak ambient emissions) and ON (peak ambient + WPT-EV system emissions) and to ensure capture of all time varying and rotationally dependent peaks emanating from the WPT-EV system in comparison with ambient emissions otherwise present. </w:t>
        </w:r>
      </w:ins>
      <w:ins w:id="140" w:author="USA" w:date="2021-07-12T11:00:00Z">
        <w:r w:rsidR="006B0368" w:rsidRPr="00ED7394">
          <w:rPr>
            <w:highlight w:val="cyan"/>
            <w:lang w:eastAsia="ja-JP"/>
          </w:rPr>
          <w:t>It should be noted, however, that peak-hold measurements maintain the maximum peak of time-varying signals or noise that can, in turn, mask noise floor conditions. This is particularly true in a location were any impulse or time-varying noise is pre</w:t>
        </w:r>
      </w:ins>
      <w:ins w:id="141" w:author="USA" w:date="2021-07-12T11:01:00Z">
        <w:r w:rsidR="006B0368" w:rsidRPr="00ED7394">
          <w:rPr>
            <w:highlight w:val="cyan"/>
            <w:lang w:eastAsia="ja-JP"/>
          </w:rPr>
          <w:t>sent.</w:t>
        </w:r>
        <w:r w:rsidR="006B0368">
          <w:rPr>
            <w:lang w:eastAsia="ja-JP"/>
          </w:rPr>
          <w:t xml:space="preserve"> </w:t>
        </w:r>
      </w:ins>
      <w:ins w:id="142" w:author="WP1A-2" w:date="2021-06-01T10:30:00Z">
        <w:r w:rsidRPr="00A750B4">
          <w:rPr>
            <w:lang w:eastAsia="ja-JP"/>
          </w:rPr>
          <w:t>The OATS location in Cedar Park, Texas abuts a residential neighbourhood to the west and business complexes to the north and south. The location of the OATS could generally be described as a light-business area with offices and small businesses in operation during testing. The site complies with the ANSI C63.7 construction methods for EMC measurements, requiring among other criteria, that the site be located a minimum distance away from obstruction-free areas that could perturb the measurements.</w:t>
        </w:r>
      </w:ins>
    </w:p>
    <w:p w14:paraId="005629B2" w14:textId="4A343C4D" w:rsidR="006B0368" w:rsidRDefault="006B0368" w:rsidP="00180937">
      <w:pPr>
        <w:spacing w:before="0" w:after="160" w:line="259" w:lineRule="auto"/>
        <w:rPr>
          <w:szCs w:val="24"/>
        </w:rPr>
      </w:pPr>
      <w:r>
        <w:rPr>
          <w:szCs w:val="24"/>
        </w:rPr>
        <w:t>…</w:t>
      </w:r>
    </w:p>
    <w:p w14:paraId="51C49CF6" w14:textId="3AB2DCBF" w:rsidR="00A62369" w:rsidRPr="00A750B4" w:rsidRDefault="00A62369" w:rsidP="00A62369">
      <w:pPr>
        <w:rPr>
          <w:ins w:id="143" w:author="WP1A-2" w:date="2021-06-01T10:30:00Z"/>
          <w:lang w:eastAsia="ja-JP"/>
        </w:rPr>
      </w:pPr>
      <w:ins w:id="144" w:author="WP1A-2" w:date="2021-06-01T10:30:00Z">
        <w:r w:rsidRPr="00A750B4">
          <w:rPr>
            <w:lang w:eastAsia="ja-JP"/>
          </w:rPr>
          <w:t xml:space="preserve">As can be seen, the ambient conditions between these two distant locations (separated by ~1300 miles or ~2100 km), the </w:t>
        </w:r>
      </w:ins>
      <w:ins w:id="145" w:author="USA" w:date="2021-07-12T11:03:00Z">
        <w:r w:rsidR="009406BB" w:rsidRPr="00ED7394">
          <w:rPr>
            <w:highlight w:val="cyan"/>
            <w:lang w:eastAsia="ja-JP"/>
          </w:rPr>
          <w:t>peak-hold</w:t>
        </w:r>
        <w:r w:rsidR="009406BB">
          <w:rPr>
            <w:lang w:eastAsia="ja-JP"/>
          </w:rPr>
          <w:t xml:space="preserve"> </w:t>
        </w:r>
      </w:ins>
      <w:ins w:id="146" w:author="WP1A-2" w:date="2021-06-01T10:30:00Z">
        <w:r w:rsidRPr="00A750B4">
          <w:rPr>
            <w:lang w:eastAsia="ja-JP"/>
          </w:rPr>
          <w:t>ambient measurements in the 80 m and 40 m bands showed similar characteristics, whereas in the 30 m and 20 m bands, the levels in Nibley, Utah were on average ~10 dB lower than those in Cedar Park, Texas. A satellite image of Nibley, Utah is shown below for comparison.</w:t>
        </w:r>
      </w:ins>
    </w:p>
    <w:p w14:paraId="50FA3A73" w14:textId="72AE736D" w:rsidR="006B0368" w:rsidRDefault="003E3216" w:rsidP="00180937">
      <w:pPr>
        <w:spacing w:before="0" w:after="160" w:line="259" w:lineRule="auto"/>
        <w:rPr>
          <w:szCs w:val="24"/>
        </w:rPr>
      </w:pPr>
      <w:r>
        <w:rPr>
          <w:szCs w:val="24"/>
        </w:rPr>
        <w:t>…</w:t>
      </w:r>
    </w:p>
    <w:p w14:paraId="6F991584" w14:textId="2B3D8885" w:rsidR="003E3216" w:rsidRPr="00A750B4" w:rsidRDefault="003E3216" w:rsidP="003E3216">
      <w:pPr>
        <w:spacing w:before="0" w:after="160" w:line="259" w:lineRule="auto"/>
        <w:rPr>
          <w:ins w:id="147" w:author="WP1A-2" w:date="2021-06-01T10:30:00Z"/>
          <w:lang w:eastAsia="ja-JP"/>
        </w:rPr>
      </w:pPr>
      <w:ins w:id="148" w:author="WP1A-2" w:date="2021-06-01T10:30:00Z">
        <w:r w:rsidRPr="00A750B4">
          <w:rPr>
            <w:lang w:eastAsia="ja-JP"/>
          </w:rPr>
          <w:t>The previous comparisons made were done using peak measurements (using methods described in Recommendation ITU-R SM.329, Annex 2) as seen by the amateur radio receiver; however, some additional measurements were taken by TDK RF Solutions of the ambient environment using similar metrology to that used to measure MMN in Recommendation ITU-R P.372.  This is shown below for reference</w:t>
        </w:r>
      </w:ins>
      <w:ins w:id="149" w:author="USA" w:date="2021-07-12T11:05:00Z">
        <w:r w:rsidR="005B5AED">
          <w:rPr>
            <w:lang w:eastAsia="ja-JP"/>
          </w:rPr>
          <w:t xml:space="preserve"> </w:t>
        </w:r>
        <w:r w:rsidR="005B5AED" w:rsidRPr="00ED7394">
          <w:rPr>
            <w:highlight w:val="cyan"/>
            <w:lang w:eastAsia="ja-JP"/>
          </w:rPr>
          <w:t>and shows an underlying noise level around 20 dB lower than in the figures taken with peak-hold measurements</w:t>
        </w:r>
      </w:ins>
      <w:ins w:id="150" w:author="WP1A-2" w:date="2021-06-01T10:30:00Z">
        <w:r w:rsidRPr="00ED7394">
          <w:rPr>
            <w:highlight w:val="cyan"/>
            <w:lang w:eastAsia="ja-JP"/>
          </w:rPr>
          <w:t>.</w:t>
        </w:r>
      </w:ins>
    </w:p>
    <w:p w14:paraId="298F0AAB" w14:textId="20C946FB" w:rsidR="003E3216" w:rsidRDefault="00FC1B30" w:rsidP="00180937">
      <w:pPr>
        <w:spacing w:before="0" w:after="160" w:line="259" w:lineRule="auto"/>
        <w:rPr>
          <w:szCs w:val="24"/>
        </w:rPr>
      </w:pPr>
      <w:r>
        <w:rPr>
          <w:szCs w:val="24"/>
        </w:rPr>
        <w:t>…</w:t>
      </w:r>
    </w:p>
    <w:p w14:paraId="0830A679" w14:textId="647E57E7" w:rsidR="00FC1B30" w:rsidRPr="00A750B4" w:rsidRDefault="00FC1B30" w:rsidP="00FC1B30">
      <w:pPr>
        <w:spacing w:before="0" w:after="160" w:line="259" w:lineRule="auto"/>
        <w:rPr>
          <w:ins w:id="151" w:author="WP1A-2" w:date="2021-06-01T10:30:00Z"/>
        </w:rPr>
      </w:pPr>
      <w:ins w:id="152" w:author="WP1A-2" w:date="2021-06-01T10:30:00Z">
        <w:r w:rsidRPr="00A750B4">
          <w:t xml:space="preserve">The conclusion that the ambient environment noise is typical of a residential environment is further supported by independent data and tests shared with the European CEPT SE 24 group [23].  In a separate study performed entirely independently by Swiss amateur radio experts from USKA and Brusa [24], using a different WPT-EV system operating in a residential Switzerland </w:t>
        </w:r>
        <w:r w:rsidRPr="00A750B4">
          <w:lastRenderedPageBreak/>
          <w:t xml:space="preserve">neighborhood, ambient environment measurements were also taken and compared with those taken in Cedar Park Texas, U.S.A.  These measurements taken in Ersigen, Switzerland next to an amateur radio station in a residential neighborhood were also taken by BAKOM using the standardized CISPR EMC settings as is typical globally for such measurements (and as described in Annex 2 of Recommendation ITU-R SM.329).  In the USKA/Brusa study [25], the independent assessors reference the data from the contributed U.S. study and provide the following </w:t>
        </w:r>
      </w:ins>
      <w:ins w:id="153" w:author="USA" w:date="2021-07-12T11:07:00Z">
        <w:r w:rsidR="0012132B" w:rsidRPr="00ED7394">
          <w:rPr>
            <w:highlight w:val="cyan"/>
          </w:rPr>
          <w:t>peak-hold</w:t>
        </w:r>
        <w:r w:rsidR="0012132B">
          <w:t xml:space="preserve"> </w:t>
        </w:r>
      </w:ins>
      <w:ins w:id="154" w:author="WP1A-2" w:date="2021-06-01T10:30:00Z">
        <w:r w:rsidRPr="00A750B4">
          <w:t>comparison plot for review.</w:t>
        </w:r>
      </w:ins>
      <w:ins w:id="155" w:author="USA" w:date="2021-07-12T11:07:00Z">
        <w:r w:rsidR="0012132B">
          <w:t xml:space="preserve"> </w:t>
        </w:r>
        <w:r w:rsidR="0012132B" w:rsidRPr="00ED7394">
          <w:rPr>
            <w:highlight w:val="cyan"/>
          </w:rPr>
          <w:t>It should be noted, however, that the ambient comparison measurements in peak-hold are entirely unrelated to the man-made noise measurements shown in ITU-R R</w:t>
        </w:r>
      </w:ins>
      <w:ins w:id="156" w:author="USA" w:date="2021-07-12T11:08:00Z">
        <w:r w:rsidR="0012132B" w:rsidRPr="00ED7394">
          <w:rPr>
            <w:highlight w:val="cyan"/>
          </w:rPr>
          <w:t>ecommendation P.372 and the measurement procedures indicated in ITU-R Recommendation SM.1753.</w:t>
        </w:r>
      </w:ins>
    </w:p>
    <w:p w14:paraId="02EF7238" w14:textId="77777777" w:rsidR="001E470E" w:rsidRPr="001E470E" w:rsidRDefault="001E470E">
      <w:pPr>
        <w:spacing w:before="0" w:after="160" w:line="259" w:lineRule="auto"/>
        <w:rPr>
          <w:szCs w:val="24"/>
        </w:rPr>
      </w:pPr>
    </w:p>
    <w:p w14:paraId="0E089080" w14:textId="6E6E6C94" w:rsidR="0017404C" w:rsidRDefault="0017404C">
      <w:pPr>
        <w:spacing w:before="0" w:after="160" w:line="259" w:lineRule="auto"/>
        <w:rPr>
          <w:szCs w:val="24"/>
        </w:rPr>
      </w:pPr>
      <w:r w:rsidRPr="00966668">
        <w:rPr>
          <w:szCs w:val="24"/>
          <w:highlight w:val="cyan"/>
        </w:rPr>
        <w:t>[</w:t>
      </w:r>
      <w:r w:rsidRPr="00966668">
        <w:rPr>
          <w:b/>
          <w:bCs/>
          <w:szCs w:val="24"/>
          <w:highlight w:val="cyan"/>
        </w:rPr>
        <w:t>USA Note:</w:t>
      </w:r>
      <w:r w:rsidRPr="00966668">
        <w:rPr>
          <w:szCs w:val="24"/>
          <w:highlight w:val="cyan"/>
        </w:rPr>
        <w:t xml:space="preserve"> No further changes proposed.</w:t>
      </w:r>
      <w:r w:rsidR="00C927E8" w:rsidRPr="00966668">
        <w:rPr>
          <w:szCs w:val="24"/>
          <w:highlight w:val="cyan"/>
        </w:rPr>
        <w:t xml:space="preserve">  With these updates, the Preliminary Draft Revision of ITU-R Report </w:t>
      </w:r>
      <w:r w:rsidR="00966668" w:rsidRPr="00966668">
        <w:rPr>
          <w:szCs w:val="24"/>
          <w:highlight w:val="cyan"/>
        </w:rPr>
        <w:t>SM.2451-0 can be elevated to Draft status.]</w:t>
      </w:r>
    </w:p>
    <w:p w14:paraId="4AF93A81" w14:textId="77777777" w:rsidR="00D32AA5" w:rsidRPr="00002A86" w:rsidRDefault="00D32AA5">
      <w:pPr>
        <w:spacing w:before="0" w:after="160" w:line="259" w:lineRule="auto"/>
        <w:rPr>
          <w:szCs w:val="24"/>
        </w:rPr>
      </w:pPr>
    </w:p>
    <w:sectPr w:rsidR="00D32AA5" w:rsidRPr="00002A86" w:rsidSect="0003207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F7145" w14:textId="77777777" w:rsidR="00FD7A1E" w:rsidRDefault="00FD7A1E" w:rsidP="005D7479">
      <w:pPr>
        <w:spacing w:before="0"/>
      </w:pPr>
      <w:r>
        <w:separator/>
      </w:r>
    </w:p>
  </w:endnote>
  <w:endnote w:type="continuationSeparator" w:id="0">
    <w:p w14:paraId="1AB5B393" w14:textId="77777777" w:rsidR="00FD7A1E" w:rsidRDefault="00FD7A1E" w:rsidP="005D74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214BD" w14:textId="77777777" w:rsidR="00FD7A1E" w:rsidRDefault="00FD7A1E" w:rsidP="005D7479">
      <w:pPr>
        <w:spacing w:before="0"/>
      </w:pPr>
      <w:r>
        <w:separator/>
      </w:r>
    </w:p>
  </w:footnote>
  <w:footnote w:type="continuationSeparator" w:id="0">
    <w:p w14:paraId="559456F8" w14:textId="77777777" w:rsidR="00FD7A1E" w:rsidRDefault="00FD7A1E" w:rsidP="005D747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F84B4C4"/>
    <w:lvl w:ilvl="0">
      <w:start w:val="1"/>
      <w:numFmt w:val="decimal"/>
      <w:lvlText w:val="%1."/>
      <w:lvlJc w:val="left"/>
      <w:pPr>
        <w:tabs>
          <w:tab w:val="num" w:pos="643"/>
        </w:tabs>
        <w:ind w:left="643" w:hanging="360"/>
      </w:pPr>
    </w:lvl>
  </w:abstractNum>
  <w:abstractNum w:abstractNumId="1" w15:restartNumberingAfterBreak="0">
    <w:nsid w:val="304B64A7"/>
    <w:multiLevelType w:val="hybridMultilevel"/>
    <w:tmpl w:val="346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067678"/>
    <w:multiLevelType w:val="hybridMultilevel"/>
    <w:tmpl w:val="7AA6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B472E"/>
    <w:multiLevelType w:val="hybridMultilevel"/>
    <w:tmpl w:val="FACE41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B5AED"/>
    <w:multiLevelType w:val="hybridMultilevel"/>
    <w:tmpl w:val="F97A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CE0007"/>
    <w:multiLevelType w:val="hybridMultilevel"/>
    <w:tmpl w:val="71D0C8D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519047B2"/>
    <w:multiLevelType w:val="hybridMultilevel"/>
    <w:tmpl w:val="64D2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456C6"/>
    <w:multiLevelType w:val="hybridMultilevel"/>
    <w:tmpl w:val="464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013ABE"/>
    <w:multiLevelType w:val="multilevel"/>
    <w:tmpl w:val="629A0E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7E7C3CD1"/>
    <w:multiLevelType w:val="hybridMultilevel"/>
    <w:tmpl w:val="B59C94E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5"/>
  </w:num>
  <w:num w:numId="11">
    <w:abstractNumId w:val="7"/>
  </w:num>
  <w:num w:numId="12">
    <w:abstractNumId w:val="2"/>
  </w:num>
  <w:num w:numId="13">
    <w:abstractNumId w:val="1"/>
  </w:num>
  <w:num w:numId="14">
    <w:abstractNumId w:val="0"/>
  </w:num>
  <w:num w:numId="15">
    <w:abstractNumId w:val="6"/>
  </w:num>
  <w:num w:numId="16">
    <w:abstractNumId w:val="4"/>
  </w:num>
  <w:num w:numId="17">
    <w:abstractNumId w:val="3"/>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P1A-2">
    <w15:presenceInfo w15:providerId="None" w15:userId="WP1A-2"/>
  </w15:person>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2BD"/>
    <w:rsid w:val="00002A86"/>
    <w:rsid w:val="00002F78"/>
    <w:rsid w:val="000038CE"/>
    <w:rsid w:val="00007851"/>
    <w:rsid w:val="000118AF"/>
    <w:rsid w:val="000164CB"/>
    <w:rsid w:val="00021674"/>
    <w:rsid w:val="000229CA"/>
    <w:rsid w:val="000236EC"/>
    <w:rsid w:val="00023C4D"/>
    <w:rsid w:val="00032073"/>
    <w:rsid w:val="00032A58"/>
    <w:rsid w:val="000333BE"/>
    <w:rsid w:val="000351E1"/>
    <w:rsid w:val="00035421"/>
    <w:rsid w:val="000369CD"/>
    <w:rsid w:val="00041E0D"/>
    <w:rsid w:val="00042318"/>
    <w:rsid w:val="00042BF6"/>
    <w:rsid w:val="00050C33"/>
    <w:rsid w:val="00051847"/>
    <w:rsid w:val="00051E5B"/>
    <w:rsid w:val="00052D9E"/>
    <w:rsid w:val="00052E39"/>
    <w:rsid w:val="00065D1A"/>
    <w:rsid w:val="000704B7"/>
    <w:rsid w:val="00076584"/>
    <w:rsid w:val="000817F0"/>
    <w:rsid w:val="00084671"/>
    <w:rsid w:val="00092267"/>
    <w:rsid w:val="000945C4"/>
    <w:rsid w:val="00097D19"/>
    <w:rsid w:val="000A0A51"/>
    <w:rsid w:val="000A63C1"/>
    <w:rsid w:val="000C194B"/>
    <w:rsid w:val="000C21EC"/>
    <w:rsid w:val="000C29A3"/>
    <w:rsid w:val="000C40AB"/>
    <w:rsid w:val="000D257A"/>
    <w:rsid w:val="000D38A7"/>
    <w:rsid w:val="000D3EF7"/>
    <w:rsid w:val="000D72AA"/>
    <w:rsid w:val="000E32B1"/>
    <w:rsid w:val="000E359C"/>
    <w:rsid w:val="000E51A3"/>
    <w:rsid w:val="000E7914"/>
    <w:rsid w:val="000F1034"/>
    <w:rsid w:val="000F1163"/>
    <w:rsid w:val="000F52D5"/>
    <w:rsid w:val="000F695A"/>
    <w:rsid w:val="000F7755"/>
    <w:rsid w:val="000F7F9A"/>
    <w:rsid w:val="00100A85"/>
    <w:rsid w:val="0010544C"/>
    <w:rsid w:val="00105BC1"/>
    <w:rsid w:val="0011047A"/>
    <w:rsid w:val="0011115F"/>
    <w:rsid w:val="00115124"/>
    <w:rsid w:val="00115CF2"/>
    <w:rsid w:val="00117330"/>
    <w:rsid w:val="0012132B"/>
    <w:rsid w:val="0012743B"/>
    <w:rsid w:val="00130EE1"/>
    <w:rsid w:val="00135951"/>
    <w:rsid w:val="00135C8A"/>
    <w:rsid w:val="0014533D"/>
    <w:rsid w:val="00146FB1"/>
    <w:rsid w:val="00147D85"/>
    <w:rsid w:val="001663F9"/>
    <w:rsid w:val="00167AB9"/>
    <w:rsid w:val="0017404C"/>
    <w:rsid w:val="00180937"/>
    <w:rsid w:val="0018553C"/>
    <w:rsid w:val="00185AA8"/>
    <w:rsid w:val="00190964"/>
    <w:rsid w:val="001A19F4"/>
    <w:rsid w:val="001A570D"/>
    <w:rsid w:val="001B04BE"/>
    <w:rsid w:val="001B0B19"/>
    <w:rsid w:val="001B7A24"/>
    <w:rsid w:val="001B7AFB"/>
    <w:rsid w:val="001C1619"/>
    <w:rsid w:val="001C5B06"/>
    <w:rsid w:val="001D4D48"/>
    <w:rsid w:val="001D66C4"/>
    <w:rsid w:val="001E103E"/>
    <w:rsid w:val="001E470E"/>
    <w:rsid w:val="001E6CC0"/>
    <w:rsid w:val="001E74EF"/>
    <w:rsid w:val="001F52DE"/>
    <w:rsid w:val="001F63C2"/>
    <w:rsid w:val="00200E60"/>
    <w:rsid w:val="0020257F"/>
    <w:rsid w:val="00207A00"/>
    <w:rsid w:val="00210B16"/>
    <w:rsid w:val="00212656"/>
    <w:rsid w:val="002136E7"/>
    <w:rsid w:val="002244A0"/>
    <w:rsid w:val="00234646"/>
    <w:rsid w:val="00236979"/>
    <w:rsid w:val="0024017D"/>
    <w:rsid w:val="002402B9"/>
    <w:rsid w:val="00242AF0"/>
    <w:rsid w:val="0024633B"/>
    <w:rsid w:val="0025068B"/>
    <w:rsid w:val="00250D37"/>
    <w:rsid w:val="00254288"/>
    <w:rsid w:val="00254AC3"/>
    <w:rsid w:val="00255248"/>
    <w:rsid w:val="00263564"/>
    <w:rsid w:val="002667A9"/>
    <w:rsid w:val="00267989"/>
    <w:rsid w:val="00267D40"/>
    <w:rsid w:val="002800A4"/>
    <w:rsid w:val="002814EA"/>
    <w:rsid w:val="0028263B"/>
    <w:rsid w:val="0028480C"/>
    <w:rsid w:val="00287221"/>
    <w:rsid w:val="00291E29"/>
    <w:rsid w:val="00295311"/>
    <w:rsid w:val="0029730F"/>
    <w:rsid w:val="002A3031"/>
    <w:rsid w:val="002A6E0E"/>
    <w:rsid w:val="002A7D8B"/>
    <w:rsid w:val="002B68D0"/>
    <w:rsid w:val="002C06A8"/>
    <w:rsid w:val="002C1FDF"/>
    <w:rsid w:val="002C6555"/>
    <w:rsid w:val="002D3A2E"/>
    <w:rsid w:val="002D3EBC"/>
    <w:rsid w:val="002D4C94"/>
    <w:rsid w:val="002D6E10"/>
    <w:rsid w:val="002E122F"/>
    <w:rsid w:val="002E4699"/>
    <w:rsid w:val="002F0037"/>
    <w:rsid w:val="002F04CA"/>
    <w:rsid w:val="002F0DEA"/>
    <w:rsid w:val="002F3D31"/>
    <w:rsid w:val="002F439B"/>
    <w:rsid w:val="003033DE"/>
    <w:rsid w:val="0030586C"/>
    <w:rsid w:val="00307E00"/>
    <w:rsid w:val="00312267"/>
    <w:rsid w:val="003167C0"/>
    <w:rsid w:val="00317505"/>
    <w:rsid w:val="003201BB"/>
    <w:rsid w:val="00325E46"/>
    <w:rsid w:val="00331B7B"/>
    <w:rsid w:val="0034689C"/>
    <w:rsid w:val="00353F95"/>
    <w:rsid w:val="003679B8"/>
    <w:rsid w:val="00371104"/>
    <w:rsid w:val="003719E9"/>
    <w:rsid w:val="00371A63"/>
    <w:rsid w:val="00374155"/>
    <w:rsid w:val="00374F60"/>
    <w:rsid w:val="003750C3"/>
    <w:rsid w:val="00377541"/>
    <w:rsid w:val="0038564C"/>
    <w:rsid w:val="003859C1"/>
    <w:rsid w:val="00386F44"/>
    <w:rsid w:val="003940B3"/>
    <w:rsid w:val="00396006"/>
    <w:rsid w:val="003A4BC4"/>
    <w:rsid w:val="003A5D49"/>
    <w:rsid w:val="003A7660"/>
    <w:rsid w:val="003B0BDD"/>
    <w:rsid w:val="003B21E4"/>
    <w:rsid w:val="003B4502"/>
    <w:rsid w:val="003B516C"/>
    <w:rsid w:val="003C456F"/>
    <w:rsid w:val="003C4D7E"/>
    <w:rsid w:val="003D7F5E"/>
    <w:rsid w:val="003E3216"/>
    <w:rsid w:val="003F1ACF"/>
    <w:rsid w:val="003F1B98"/>
    <w:rsid w:val="003F1D18"/>
    <w:rsid w:val="003F2976"/>
    <w:rsid w:val="003F4A89"/>
    <w:rsid w:val="003F5F86"/>
    <w:rsid w:val="004006CC"/>
    <w:rsid w:val="00404232"/>
    <w:rsid w:val="004106B8"/>
    <w:rsid w:val="0041209B"/>
    <w:rsid w:val="004234D9"/>
    <w:rsid w:val="00427526"/>
    <w:rsid w:val="004338D6"/>
    <w:rsid w:val="004416DC"/>
    <w:rsid w:val="004430FF"/>
    <w:rsid w:val="00444C89"/>
    <w:rsid w:val="00444E0F"/>
    <w:rsid w:val="00447DF8"/>
    <w:rsid w:val="00454CFA"/>
    <w:rsid w:val="00455EC2"/>
    <w:rsid w:val="00460D70"/>
    <w:rsid w:val="00460EB8"/>
    <w:rsid w:val="00463B2E"/>
    <w:rsid w:val="004641BF"/>
    <w:rsid w:val="00467867"/>
    <w:rsid w:val="004755A1"/>
    <w:rsid w:val="004775CE"/>
    <w:rsid w:val="00480B1D"/>
    <w:rsid w:val="00481F70"/>
    <w:rsid w:val="004829B5"/>
    <w:rsid w:val="00486242"/>
    <w:rsid w:val="00491670"/>
    <w:rsid w:val="00493968"/>
    <w:rsid w:val="00496CEA"/>
    <w:rsid w:val="004A3DD4"/>
    <w:rsid w:val="004A54F8"/>
    <w:rsid w:val="004B2F2E"/>
    <w:rsid w:val="004B4DB6"/>
    <w:rsid w:val="004B5931"/>
    <w:rsid w:val="004B62F6"/>
    <w:rsid w:val="004E1690"/>
    <w:rsid w:val="004E39A3"/>
    <w:rsid w:val="004E3B1B"/>
    <w:rsid w:val="004E73F9"/>
    <w:rsid w:val="004F01C2"/>
    <w:rsid w:val="004F02C2"/>
    <w:rsid w:val="004F1CEE"/>
    <w:rsid w:val="004F553C"/>
    <w:rsid w:val="0050552E"/>
    <w:rsid w:val="00507006"/>
    <w:rsid w:val="00514707"/>
    <w:rsid w:val="0051543F"/>
    <w:rsid w:val="00517CEB"/>
    <w:rsid w:val="00527305"/>
    <w:rsid w:val="005315EB"/>
    <w:rsid w:val="00533977"/>
    <w:rsid w:val="005345BA"/>
    <w:rsid w:val="0053717A"/>
    <w:rsid w:val="005403F3"/>
    <w:rsid w:val="0054077E"/>
    <w:rsid w:val="00540E63"/>
    <w:rsid w:val="00543C8F"/>
    <w:rsid w:val="00544504"/>
    <w:rsid w:val="00545972"/>
    <w:rsid w:val="00552BEC"/>
    <w:rsid w:val="00553EC0"/>
    <w:rsid w:val="00561186"/>
    <w:rsid w:val="005651E7"/>
    <w:rsid w:val="0056617F"/>
    <w:rsid w:val="00570A72"/>
    <w:rsid w:val="00573804"/>
    <w:rsid w:val="0057547F"/>
    <w:rsid w:val="00576166"/>
    <w:rsid w:val="00577493"/>
    <w:rsid w:val="0058397E"/>
    <w:rsid w:val="00592B5A"/>
    <w:rsid w:val="005947B3"/>
    <w:rsid w:val="00597626"/>
    <w:rsid w:val="005A635E"/>
    <w:rsid w:val="005A64B1"/>
    <w:rsid w:val="005B179C"/>
    <w:rsid w:val="005B23EC"/>
    <w:rsid w:val="005B395E"/>
    <w:rsid w:val="005B5AED"/>
    <w:rsid w:val="005B65AB"/>
    <w:rsid w:val="005B6B45"/>
    <w:rsid w:val="005C00FC"/>
    <w:rsid w:val="005C226C"/>
    <w:rsid w:val="005C5E81"/>
    <w:rsid w:val="005D2308"/>
    <w:rsid w:val="005D2BFA"/>
    <w:rsid w:val="005D48B7"/>
    <w:rsid w:val="005D7479"/>
    <w:rsid w:val="005E2A30"/>
    <w:rsid w:val="005F0893"/>
    <w:rsid w:val="005F5173"/>
    <w:rsid w:val="00600539"/>
    <w:rsid w:val="00603F10"/>
    <w:rsid w:val="00604CB8"/>
    <w:rsid w:val="0060643E"/>
    <w:rsid w:val="00606B77"/>
    <w:rsid w:val="00610C9C"/>
    <w:rsid w:val="00610FC1"/>
    <w:rsid w:val="0061100C"/>
    <w:rsid w:val="00611E4A"/>
    <w:rsid w:val="00613EAC"/>
    <w:rsid w:val="00615202"/>
    <w:rsid w:val="006235A8"/>
    <w:rsid w:val="00625711"/>
    <w:rsid w:val="00627492"/>
    <w:rsid w:val="00631F21"/>
    <w:rsid w:val="00636844"/>
    <w:rsid w:val="00640562"/>
    <w:rsid w:val="00640DD2"/>
    <w:rsid w:val="00651C58"/>
    <w:rsid w:val="0065233C"/>
    <w:rsid w:val="006575BB"/>
    <w:rsid w:val="00662D8F"/>
    <w:rsid w:val="00667682"/>
    <w:rsid w:val="0067125D"/>
    <w:rsid w:val="00673245"/>
    <w:rsid w:val="00676BFD"/>
    <w:rsid w:val="00677B82"/>
    <w:rsid w:val="00677BC7"/>
    <w:rsid w:val="0068236C"/>
    <w:rsid w:val="00684A40"/>
    <w:rsid w:val="00686CE4"/>
    <w:rsid w:val="00686F14"/>
    <w:rsid w:val="006963E7"/>
    <w:rsid w:val="006A1C98"/>
    <w:rsid w:val="006A71D7"/>
    <w:rsid w:val="006B0368"/>
    <w:rsid w:val="006B1F75"/>
    <w:rsid w:val="006B2DD0"/>
    <w:rsid w:val="006C0D2A"/>
    <w:rsid w:val="006C0F61"/>
    <w:rsid w:val="006C313B"/>
    <w:rsid w:val="006C3DFD"/>
    <w:rsid w:val="006C7AD8"/>
    <w:rsid w:val="006E0E13"/>
    <w:rsid w:val="006E693B"/>
    <w:rsid w:val="006F4179"/>
    <w:rsid w:val="00704AC9"/>
    <w:rsid w:val="007126FE"/>
    <w:rsid w:val="0071297E"/>
    <w:rsid w:val="00713023"/>
    <w:rsid w:val="0071485B"/>
    <w:rsid w:val="007251DD"/>
    <w:rsid w:val="00726966"/>
    <w:rsid w:val="00726F25"/>
    <w:rsid w:val="00727E0A"/>
    <w:rsid w:val="00744B77"/>
    <w:rsid w:val="0074660F"/>
    <w:rsid w:val="007475BF"/>
    <w:rsid w:val="00750F85"/>
    <w:rsid w:val="00752797"/>
    <w:rsid w:val="00761F70"/>
    <w:rsid w:val="00763B97"/>
    <w:rsid w:val="007653A8"/>
    <w:rsid w:val="00774834"/>
    <w:rsid w:val="00774AAC"/>
    <w:rsid w:val="00784A68"/>
    <w:rsid w:val="0078706C"/>
    <w:rsid w:val="00787EEC"/>
    <w:rsid w:val="00791CD8"/>
    <w:rsid w:val="00791D44"/>
    <w:rsid w:val="00793B8C"/>
    <w:rsid w:val="0079407B"/>
    <w:rsid w:val="007A6A6E"/>
    <w:rsid w:val="007A6C08"/>
    <w:rsid w:val="007B1D3F"/>
    <w:rsid w:val="007B2361"/>
    <w:rsid w:val="007B2E52"/>
    <w:rsid w:val="007B309E"/>
    <w:rsid w:val="007C08B1"/>
    <w:rsid w:val="007C135C"/>
    <w:rsid w:val="007C5272"/>
    <w:rsid w:val="007E047D"/>
    <w:rsid w:val="007E1DC2"/>
    <w:rsid w:val="007E5E99"/>
    <w:rsid w:val="007F15A8"/>
    <w:rsid w:val="007F20A3"/>
    <w:rsid w:val="007F42D6"/>
    <w:rsid w:val="007F480B"/>
    <w:rsid w:val="007F7B6B"/>
    <w:rsid w:val="00801F40"/>
    <w:rsid w:val="00802C38"/>
    <w:rsid w:val="0080484F"/>
    <w:rsid w:val="0081194B"/>
    <w:rsid w:val="0082097E"/>
    <w:rsid w:val="00824C34"/>
    <w:rsid w:val="0082555B"/>
    <w:rsid w:val="00827E5E"/>
    <w:rsid w:val="00832040"/>
    <w:rsid w:val="00836A58"/>
    <w:rsid w:val="00837759"/>
    <w:rsid w:val="0084115A"/>
    <w:rsid w:val="00842D50"/>
    <w:rsid w:val="00845BDA"/>
    <w:rsid w:val="00847B22"/>
    <w:rsid w:val="008539FE"/>
    <w:rsid w:val="00855A7D"/>
    <w:rsid w:val="008618AE"/>
    <w:rsid w:val="0086481B"/>
    <w:rsid w:val="00871FA0"/>
    <w:rsid w:val="00873551"/>
    <w:rsid w:val="00880058"/>
    <w:rsid w:val="00882122"/>
    <w:rsid w:val="00883EC5"/>
    <w:rsid w:val="008843A4"/>
    <w:rsid w:val="0088459A"/>
    <w:rsid w:val="008861E4"/>
    <w:rsid w:val="008869E3"/>
    <w:rsid w:val="00892973"/>
    <w:rsid w:val="00896392"/>
    <w:rsid w:val="008A0DAF"/>
    <w:rsid w:val="008A1C3A"/>
    <w:rsid w:val="008A2F64"/>
    <w:rsid w:val="008A3C1E"/>
    <w:rsid w:val="008A7EA7"/>
    <w:rsid w:val="008B4726"/>
    <w:rsid w:val="008B7D74"/>
    <w:rsid w:val="008C0D9B"/>
    <w:rsid w:val="008D0BB9"/>
    <w:rsid w:val="008D1772"/>
    <w:rsid w:val="008F0750"/>
    <w:rsid w:val="008F1112"/>
    <w:rsid w:val="008F4952"/>
    <w:rsid w:val="008F7EAB"/>
    <w:rsid w:val="00903E04"/>
    <w:rsid w:val="0090618A"/>
    <w:rsid w:val="00906346"/>
    <w:rsid w:val="00906429"/>
    <w:rsid w:val="0090795F"/>
    <w:rsid w:val="00911AED"/>
    <w:rsid w:val="00912875"/>
    <w:rsid w:val="00917957"/>
    <w:rsid w:val="00917F11"/>
    <w:rsid w:val="0092176C"/>
    <w:rsid w:val="00924D72"/>
    <w:rsid w:val="009327A3"/>
    <w:rsid w:val="009406BB"/>
    <w:rsid w:val="00942934"/>
    <w:rsid w:val="00946BB8"/>
    <w:rsid w:val="009534E5"/>
    <w:rsid w:val="00955874"/>
    <w:rsid w:val="00955E9F"/>
    <w:rsid w:val="00956561"/>
    <w:rsid w:val="009649A7"/>
    <w:rsid w:val="009655FF"/>
    <w:rsid w:val="0096585A"/>
    <w:rsid w:val="00966668"/>
    <w:rsid w:val="0096673A"/>
    <w:rsid w:val="00966828"/>
    <w:rsid w:val="00972A69"/>
    <w:rsid w:val="0097424D"/>
    <w:rsid w:val="00983C95"/>
    <w:rsid w:val="00983E9F"/>
    <w:rsid w:val="0099214D"/>
    <w:rsid w:val="00993002"/>
    <w:rsid w:val="009949A5"/>
    <w:rsid w:val="0099563E"/>
    <w:rsid w:val="0099660B"/>
    <w:rsid w:val="00997D53"/>
    <w:rsid w:val="009A0999"/>
    <w:rsid w:val="009A10FD"/>
    <w:rsid w:val="009A1F0B"/>
    <w:rsid w:val="009A3ABE"/>
    <w:rsid w:val="009B2B49"/>
    <w:rsid w:val="009B6304"/>
    <w:rsid w:val="009C069A"/>
    <w:rsid w:val="009C7399"/>
    <w:rsid w:val="009D12F6"/>
    <w:rsid w:val="009D45E6"/>
    <w:rsid w:val="009D5CA5"/>
    <w:rsid w:val="009D7E4F"/>
    <w:rsid w:val="009E2C06"/>
    <w:rsid w:val="009E511C"/>
    <w:rsid w:val="009F62CA"/>
    <w:rsid w:val="00A03157"/>
    <w:rsid w:val="00A03396"/>
    <w:rsid w:val="00A04D8A"/>
    <w:rsid w:val="00A06724"/>
    <w:rsid w:val="00A12E0B"/>
    <w:rsid w:val="00A156FC"/>
    <w:rsid w:val="00A20C96"/>
    <w:rsid w:val="00A255D2"/>
    <w:rsid w:val="00A2747D"/>
    <w:rsid w:val="00A31F56"/>
    <w:rsid w:val="00A37AB3"/>
    <w:rsid w:val="00A4068F"/>
    <w:rsid w:val="00A4239F"/>
    <w:rsid w:val="00A52604"/>
    <w:rsid w:val="00A52B51"/>
    <w:rsid w:val="00A5586D"/>
    <w:rsid w:val="00A57900"/>
    <w:rsid w:val="00A57D01"/>
    <w:rsid w:val="00A62369"/>
    <w:rsid w:val="00A6463A"/>
    <w:rsid w:val="00A64F38"/>
    <w:rsid w:val="00A66AE0"/>
    <w:rsid w:val="00A724C1"/>
    <w:rsid w:val="00A75576"/>
    <w:rsid w:val="00A7648B"/>
    <w:rsid w:val="00A77DE3"/>
    <w:rsid w:val="00A807DB"/>
    <w:rsid w:val="00A84DA6"/>
    <w:rsid w:val="00A86A03"/>
    <w:rsid w:val="00A87A70"/>
    <w:rsid w:val="00A87E67"/>
    <w:rsid w:val="00A912BD"/>
    <w:rsid w:val="00A91C40"/>
    <w:rsid w:val="00A94EC9"/>
    <w:rsid w:val="00AA0F3B"/>
    <w:rsid w:val="00AA5923"/>
    <w:rsid w:val="00AC467F"/>
    <w:rsid w:val="00AC58D1"/>
    <w:rsid w:val="00AD068A"/>
    <w:rsid w:val="00AD3CAC"/>
    <w:rsid w:val="00AD540F"/>
    <w:rsid w:val="00AD5458"/>
    <w:rsid w:val="00AD5988"/>
    <w:rsid w:val="00AE1A4D"/>
    <w:rsid w:val="00AE4C6F"/>
    <w:rsid w:val="00AE4F57"/>
    <w:rsid w:val="00AE5917"/>
    <w:rsid w:val="00AE6742"/>
    <w:rsid w:val="00AF2A01"/>
    <w:rsid w:val="00B011E9"/>
    <w:rsid w:val="00B033E8"/>
    <w:rsid w:val="00B04ED9"/>
    <w:rsid w:val="00B06DC8"/>
    <w:rsid w:val="00B11E24"/>
    <w:rsid w:val="00B275D8"/>
    <w:rsid w:val="00B33E4D"/>
    <w:rsid w:val="00B3604D"/>
    <w:rsid w:val="00B36B34"/>
    <w:rsid w:val="00B377D1"/>
    <w:rsid w:val="00B410A8"/>
    <w:rsid w:val="00B51606"/>
    <w:rsid w:val="00B53A5D"/>
    <w:rsid w:val="00B5447C"/>
    <w:rsid w:val="00B55F44"/>
    <w:rsid w:val="00B649F4"/>
    <w:rsid w:val="00B73C81"/>
    <w:rsid w:val="00B80C7E"/>
    <w:rsid w:val="00B81F8F"/>
    <w:rsid w:val="00B838DA"/>
    <w:rsid w:val="00B84294"/>
    <w:rsid w:val="00B91155"/>
    <w:rsid w:val="00B96E4F"/>
    <w:rsid w:val="00B97EF5"/>
    <w:rsid w:val="00BA0AC2"/>
    <w:rsid w:val="00BA15C8"/>
    <w:rsid w:val="00BA1D8F"/>
    <w:rsid w:val="00BA26FD"/>
    <w:rsid w:val="00BA3724"/>
    <w:rsid w:val="00BA5D63"/>
    <w:rsid w:val="00BA62EC"/>
    <w:rsid w:val="00BA6D28"/>
    <w:rsid w:val="00BB36A2"/>
    <w:rsid w:val="00BB3F64"/>
    <w:rsid w:val="00BB764B"/>
    <w:rsid w:val="00BC09A8"/>
    <w:rsid w:val="00BC200A"/>
    <w:rsid w:val="00BC2F8E"/>
    <w:rsid w:val="00BD102B"/>
    <w:rsid w:val="00BD3831"/>
    <w:rsid w:val="00BD3F2F"/>
    <w:rsid w:val="00BD4F18"/>
    <w:rsid w:val="00BE307D"/>
    <w:rsid w:val="00BF642A"/>
    <w:rsid w:val="00C02E3C"/>
    <w:rsid w:val="00C031D4"/>
    <w:rsid w:val="00C06345"/>
    <w:rsid w:val="00C066CE"/>
    <w:rsid w:val="00C072B5"/>
    <w:rsid w:val="00C20A1E"/>
    <w:rsid w:val="00C269FA"/>
    <w:rsid w:val="00C35685"/>
    <w:rsid w:val="00C414D0"/>
    <w:rsid w:val="00C41876"/>
    <w:rsid w:val="00C438CA"/>
    <w:rsid w:val="00C47576"/>
    <w:rsid w:val="00C529DF"/>
    <w:rsid w:val="00C62F98"/>
    <w:rsid w:val="00C63127"/>
    <w:rsid w:val="00C644FB"/>
    <w:rsid w:val="00C66418"/>
    <w:rsid w:val="00C6650D"/>
    <w:rsid w:val="00C76F46"/>
    <w:rsid w:val="00C77940"/>
    <w:rsid w:val="00C81B36"/>
    <w:rsid w:val="00C85E88"/>
    <w:rsid w:val="00C86EDF"/>
    <w:rsid w:val="00C927E8"/>
    <w:rsid w:val="00C938B4"/>
    <w:rsid w:val="00CA1A73"/>
    <w:rsid w:val="00CA4F11"/>
    <w:rsid w:val="00CA55D3"/>
    <w:rsid w:val="00CA569C"/>
    <w:rsid w:val="00CB0FC9"/>
    <w:rsid w:val="00CB15DC"/>
    <w:rsid w:val="00CB2B70"/>
    <w:rsid w:val="00CB56FC"/>
    <w:rsid w:val="00CB5BC7"/>
    <w:rsid w:val="00CC0964"/>
    <w:rsid w:val="00CC1FDA"/>
    <w:rsid w:val="00CC2184"/>
    <w:rsid w:val="00CC5C39"/>
    <w:rsid w:val="00CD3EBD"/>
    <w:rsid w:val="00CD7EF8"/>
    <w:rsid w:val="00CE4B98"/>
    <w:rsid w:val="00CE5E29"/>
    <w:rsid w:val="00CE642A"/>
    <w:rsid w:val="00CE6515"/>
    <w:rsid w:val="00CF262A"/>
    <w:rsid w:val="00CF2C2F"/>
    <w:rsid w:val="00CF53E9"/>
    <w:rsid w:val="00CF6F18"/>
    <w:rsid w:val="00CF7786"/>
    <w:rsid w:val="00D034CB"/>
    <w:rsid w:val="00D062CC"/>
    <w:rsid w:val="00D07215"/>
    <w:rsid w:val="00D128D5"/>
    <w:rsid w:val="00D13D4C"/>
    <w:rsid w:val="00D1498A"/>
    <w:rsid w:val="00D30EC9"/>
    <w:rsid w:val="00D32AA5"/>
    <w:rsid w:val="00D34AB9"/>
    <w:rsid w:val="00D369F8"/>
    <w:rsid w:val="00D41B6A"/>
    <w:rsid w:val="00D4384C"/>
    <w:rsid w:val="00D51A34"/>
    <w:rsid w:val="00D65210"/>
    <w:rsid w:val="00D80743"/>
    <w:rsid w:val="00D8598E"/>
    <w:rsid w:val="00D91E69"/>
    <w:rsid w:val="00D92F9D"/>
    <w:rsid w:val="00D95360"/>
    <w:rsid w:val="00D96F64"/>
    <w:rsid w:val="00D973FA"/>
    <w:rsid w:val="00DA3913"/>
    <w:rsid w:val="00DC0909"/>
    <w:rsid w:val="00DC67CA"/>
    <w:rsid w:val="00DC701F"/>
    <w:rsid w:val="00DC7847"/>
    <w:rsid w:val="00DC7FD0"/>
    <w:rsid w:val="00DD06DE"/>
    <w:rsid w:val="00DD1FF6"/>
    <w:rsid w:val="00DD3114"/>
    <w:rsid w:val="00DD4C05"/>
    <w:rsid w:val="00DD4E1A"/>
    <w:rsid w:val="00DD6A65"/>
    <w:rsid w:val="00DE37FF"/>
    <w:rsid w:val="00DE4A05"/>
    <w:rsid w:val="00DE6D73"/>
    <w:rsid w:val="00DE736E"/>
    <w:rsid w:val="00DF399B"/>
    <w:rsid w:val="00DF3E67"/>
    <w:rsid w:val="00DF5D23"/>
    <w:rsid w:val="00E007D0"/>
    <w:rsid w:val="00E02A63"/>
    <w:rsid w:val="00E05609"/>
    <w:rsid w:val="00E1156C"/>
    <w:rsid w:val="00E126AC"/>
    <w:rsid w:val="00E12E95"/>
    <w:rsid w:val="00E12EB6"/>
    <w:rsid w:val="00E1401C"/>
    <w:rsid w:val="00E15093"/>
    <w:rsid w:val="00E151FB"/>
    <w:rsid w:val="00E16B99"/>
    <w:rsid w:val="00E256AA"/>
    <w:rsid w:val="00E32524"/>
    <w:rsid w:val="00E360D2"/>
    <w:rsid w:val="00E446C0"/>
    <w:rsid w:val="00E4470D"/>
    <w:rsid w:val="00E527A0"/>
    <w:rsid w:val="00E53CE3"/>
    <w:rsid w:val="00E609FA"/>
    <w:rsid w:val="00E613B2"/>
    <w:rsid w:val="00E626E2"/>
    <w:rsid w:val="00E64E66"/>
    <w:rsid w:val="00E83F59"/>
    <w:rsid w:val="00E84FD2"/>
    <w:rsid w:val="00E86610"/>
    <w:rsid w:val="00E87AE0"/>
    <w:rsid w:val="00E9176B"/>
    <w:rsid w:val="00EA4336"/>
    <w:rsid w:val="00EB2C93"/>
    <w:rsid w:val="00EB318A"/>
    <w:rsid w:val="00EB3C9E"/>
    <w:rsid w:val="00EB5700"/>
    <w:rsid w:val="00EB7F33"/>
    <w:rsid w:val="00EC673F"/>
    <w:rsid w:val="00ED7394"/>
    <w:rsid w:val="00EE475D"/>
    <w:rsid w:val="00EE54EC"/>
    <w:rsid w:val="00EE6084"/>
    <w:rsid w:val="00EE6120"/>
    <w:rsid w:val="00EE6580"/>
    <w:rsid w:val="00EF21B3"/>
    <w:rsid w:val="00EF29B0"/>
    <w:rsid w:val="00EF4B17"/>
    <w:rsid w:val="00F01129"/>
    <w:rsid w:val="00F037EF"/>
    <w:rsid w:val="00F06759"/>
    <w:rsid w:val="00F1299A"/>
    <w:rsid w:val="00F12ACA"/>
    <w:rsid w:val="00F13848"/>
    <w:rsid w:val="00F17618"/>
    <w:rsid w:val="00F20DD2"/>
    <w:rsid w:val="00F21D7C"/>
    <w:rsid w:val="00F23497"/>
    <w:rsid w:val="00F3114F"/>
    <w:rsid w:val="00F359A1"/>
    <w:rsid w:val="00F37454"/>
    <w:rsid w:val="00F3769F"/>
    <w:rsid w:val="00F37FEA"/>
    <w:rsid w:val="00F5700E"/>
    <w:rsid w:val="00F60544"/>
    <w:rsid w:val="00F60A17"/>
    <w:rsid w:val="00F648B1"/>
    <w:rsid w:val="00F678A6"/>
    <w:rsid w:val="00F7359D"/>
    <w:rsid w:val="00F73B61"/>
    <w:rsid w:val="00F74088"/>
    <w:rsid w:val="00F826BB"/>
    <w:rsid w:val="00F83EE0"/>
    <w:rsid w:val="00F84B44"/>
    <w:rsid w:val="00F91004"/>
    <w:rsid w:val="00F9186B"/>
    <w:rsid w:val="00F96E74"/>
    <w:rsid w:val="00FA07EE"/>
    <w:rsid w:val="00FA2093"/>
    <w:rsid w:val="00FA29AC"/>
    <w:rsid w:val="00FB4CB8"/>
    <w:rsid w:val="00FB60E0"/>
    <w:rsid w:val="00FC02F0"/>
    <w:rsid w:val="00FC0FFC"/>
    <w:rsid w:val="00FC1B30"/>
    <w:rsid w:val="00FC2133"/>
    <w:rsid w:val="00FC6786"/>
    <w:rsid w:val="00FD1E5F"/>
    <w:rsid w:val="00FD4CEA"/>
    <w:rsid w:val="00FD7A1E"/>
    <w:rsid w:val="00FE2173"/>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AF80"/>
  <w15:chartTrackingRefBased/>
  <w15:docId w15:val="{79A5F5C7-B8E3-4F29-9E8B-17487092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C2"/>
    <w:pPr>
      <w:spacing w:before="120" w:after="0" w:line="240" w:lineRule="auto"/>
    </w:pPr>
    <w:rPr>
      <w:rFonts w:ascii="Times New Roman" w:eastAsia="MS Mincho" w:hAnsi="Times New Roman" w:cs="Times New Roman"/>
      <w:sz w:val="24"/>
      <w:szCs w:val="20"/>
      <w:lang w:eastAsia="zh-CN"/>
    </w:rPr>
  </w:style>
  <w:style w:type="paragraph" w:styleId="Heading1">
    <w:name w:val="heading 1"/>
    <w:basedOn w:val="Normal"/>
    <w:next w:val="Normal"/>
    <w:link w:val="Heading1Char"/>
    <w:rsid w:val="004F02C2"/>
    <w:pPr>
      <w:keepNext/>
      <w:numPr>
        <w:numId w:val="9"/>
      </w:numPr>
      <w:spacing w:before="240" w:after="60"/>
      <w:outlineLvl w:val="0"/>
    </w:pPr>
    <w:rPr>
      <w:rFonts w:cs="Arial"/>
      <w:b/>
      <w:bCs/>
      <w:kern w:val="32"/>
      <w:szCs w:val="32"/>
      <w:lang w:val="en-GB" w:eastAsia="ja-JP"/>
    </w:rPr>
  </w:style>
  <w:style w:type="paragraph" w:styleId="Heading2">
    <w:name w:val="heading 2"/>
    <w:basedOn w:val="Normal"/>
    <w:next w:val="Normal"/>
    <w:link w:val="Heading2Char"/>
    <w:rsid w:val="004F02C2"/>
    <w:pPr>
      <w:keepNext/>
      <w:numPr>
        <w:ilvl w:val="1"/>
        <w:numId w:val="9"/>
      </w:numPr>
      <w:spacing w:before="240" w:after="60"/>
      <w:outlineLvl w:val="1"/>
    </w:pPr>
    <w:rPr>
      <w:rFonts w:cs="Arial"/>
      <w:b/>
      <w:bCs/>
      <w:iCs/>
      <w:szCs w:val="28"/>
      <w:lang w:val="en-GB" w:eastAsia="ja-JP"/>
    </w:rPr>
  </w:style>
  <w:style w:type="paragraph" w:styleId="Heading3">
    <w:name w:val="heading 3"/>
    <w:basedOn w:val="Normal"/>
    <w:next w:val="Normal"/>
    <w:link w:val="Heading3Char"/>
    <w:rsid w:val="004F02C2"/>
    <w:pPr>
      <w:keepNext/>
      <w:numPr>
        <w:ilvl w:val="2"/>
        <w:numId w:val="9"/>
      </w:numPr>
      <w:spacing w:before="240" w:after="60"/>
      <w:outlineLvl w:val="2"/>
    </w:pPr>
    <w:rPr>
      <w:rFonts w:cs="Arial"/>
      <w:b/>
      <w:bCs/>
      <w:szCs w:val="26"/>
      <w:lang w:val="en-GB" w:eastAsia="ja-JP"/>
    </w:rPr>
  </w:style>
  <w:style w:type="paragraph" w:styleId="Heading4">
    <w:name w:val="heading 4"/>
    <w:basedOn w:val="Normal"/>
    <w:next w:val="Normal"/>
    <w:link w:val="Heading4Char"/>
    <w:qFormat/>
    <w:rsid w:val="004F02C2"/>
    <w:pPr>
      <w:keepNext/>
      <w:numPr>
        <w:ilvl w:val="3"/>
        <w:numId w:val="9"/>
      </w:numPr>
      <w:spacing w:before="240" w:after="60"/>
      <w:outlineLvl w:val="3"/>
    </w:pPr>
    <w:rPr>
      <w:b/>
      <w:bCs/>
      <w:szCs w:val="28"/>
      <w:lang w:val="en-GB" w:eastAsia="ja-JP"/>
    </w:rPr>
  </w:style>
  <w:style w:type="paragraph" w:styleId="Heading5">
    <w:name w:val="heading 5"/>
    <w:basedOn w:val="Normal"/>
    <w:next w:val="Normal"/>
    <w:link w:val="Heading5Char"/>
    <w:qFormat/>
    <w:rsid w:val="004F02C2"/>
    <w:pPr>
      <w:numPr>
        <w:ilvl w:val="4"/>
        <w:numId w:val="9"/>
      </w:numPr>
      <w:spacing w:before="240" w:after="60"/>
      <w:outlineLvl w:val="4"/>
    </w:pPr>
    <w:rPr>
      <w:b/>
      <w:bCs/>
      <w:i/>
      <w:iCs/>
      <w:szCs w:val="26"/>
      <w:lang w:val="en-GB" w:eastAsia="ja-JP"/>
    </w:rPr>
  </w:style>
  <w:style w:type="paragraph" w:styleId="Heading6">
    <w:name w:val="heading 6"/>
    <w:basedOn w:val="Normal"/>
    <w:next w:val="Normal"/>
    <w:link w:val="Heading6Char"/>
    <w:rsid w:val="004F02C2"/>
    <w:pPr>
      <w:numPr>
        <w:ilvl w:val="5"/>
        <w:numId w:val="9"/>
      </w:numPr>
      <w:spacing w:before="240" w:after="60"/>
      <w:outlineLvl w:val="5"/>
    </w:pPr>
    <w:rPr>
      <w:b/>
      <w:bCs/>
      <w:szCs w:val="22"/>
      <w:lang w:val="en-GB" w:eastAsia="ja-JP"/>
    </w:rPr>
  </w:style>
  <w:style w:type="paragraph" w:styleId="Heading7">
    <w:name w:val="heading 7"/>
    <w:basedOn w:val="Normal"/>
    <w:next w:val="Normal"/>
    <w:link w:val="Heading7Char"/>
    <w:rsid w:val="004F02C2"/>
    <w:pPr>
      <w:numPr>
        <w:ilvl w:val="6"/>
        <w:numId w:val="9"/>
      </w:numPr>
      <w:spacing w:before="240" w:after="60"/>
      <w:outlineLvl w:val="6"/>
    </w:pPr>
    <w:rPr>
      <w:szCs w:val="24"/>
      <w:lang w:val="en-GB" w:eastAsia="ja-JP"/>
    </w:rPr>
  </w:style>
  <w:style w:type="paragraph" w:styleId="Heading8">
    <w:name w:val="heading 8"/>
    <w:basedOn w:val="Normal"/>
    <w:next w:val="Normal"/>
    <w:link w:val="Heading8Char"/>
    <w:rsid w:val="004F02C2"/>
    <w:pPr>
      <w:numPr>
        <w:ilvl w:val="7"/>
        <w:numId w:val="9"/>
      </w:numPr>
      <w:spacing w:before="240" w:after="60"/>
      <w:outlineLvl w:val="7"/>
    </w:pPr>
    <w:rPr>
      <w:i/>
      <w:iCs/>
      <w:szCs w:val="24"/>
      <w:lang w:val="en-GB" w:eastAsia="ja-JP"/>
    </w:rPr>
  </w:style>
  <w:style w:type="paragraph" w:styleId="Heading9">
    <w:name w:val="heading 9"/>
    <w:basedOn w:val="Normal"/>
    <w:next w:val="Normal"/>
    <w:link w:val="Heading9Char"/>
    <w:rsid w:val="004F02C2"/>
    <w:pPr>
      <w:numPr>
        <w:ilvl w:val="8"/>
        <w:numId w:val="9"/>
      </w:numPr>
      <w:spacing w:before="240" w:after="60"/>
      <w:outlineLvl w:val="8"/>
    </w:pPr>
    <w:rPr>
      <w:rFonts w:cs="Arial"/>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02C2"/>
    <w:rPr>
      <w:rFonts w:ascii="Times New Roman" w:eastAsia="MS Mincho" w:hAnsi="Times New Roman" w:cs="Arial"/>
      <w:b/>
      <w:bCs/>
      <w:kern w:val="32"/>
      <w:sz w:val="24"/>
      <w:szCs w:val="32"/>
      <w:lang w:val="en-GB" w:eastAsia="ja-JP"/>
    </w:rPr>
  </w:style>
  <w:style w:type="paragraph" w:customStyle="1" w:styleId="AnnexNotitle">
    <w:name w:val="Annex_No &amp; title"/>
    <w:basedOn w:val="Normal"/>
    <w:next w:val="Normal"/>
    <w:rsid w:val="004F02C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lang w:val="en-GB" w:eastAsia="en-US"/>
    </w:rPr>
  </w:style>
  <w:style w:type="paragraph" w:customStyle="1" w:styleId="AppendixNotitle">
    <w:name w:val="Appendix_No &amp; title"/>
    <w:basedOn w:val="AnnexNotitle"/>
    <w:next w:val="Normal"/>
    <w:rsid w:val="004F02C2"/>
  </w:style>
  <w:style w:type="paragraph" w:customStyle="1" w:styleId="ASN1">
    <w:name w:val="ASN.1"/>
    <w:rsid w:val="004F02C2"/>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rPr>
  </w:style>
  <w:style w:type="paragraph" w:styleId="BalloonText">
    <w:name w:val="Balloon Text"/>
    <w:basedOn w:val="Normal"/>
    <w:link w:val="BalloonTextChar"/>
    <w:semiHidden/>
    <w:rsid w:val="004F02C2"/>
    <w:rPr>
      <w:rFonts w:ascii="ヒラギノ角ゴ Pro W3" w:eastAsia="ヒラギノ角ゴ Pro W3"/>
      <w:sz w:val="18"/>
      <w:szCs w:val="18"/>
    </w:rPr>
  </w:style>
  <w:style w:type="character" w:customStyle="1" w:styleId="BalloonTextChar">
    <w:name w:val="Balloon Text Char"/>
    <w:basedOn w:val="DefaultParagraphFont"/>
    <w:link w:val="BalloonText"/>
    <w:semiHidden/>
    <w:rsid w:val="004F02C2"/>
    <w:rPr>
      <w:rFonts w:ascii="ヒラギノ角ゴ Pro W3" w:eastAsia="ヒラギノ角ゴ Pro W3" w:hAnsi="Times New Roman" w:cs="Times New Roman"/>
      <w:sz w:val="18"/>
      <w:szCs w:val="18"/>
      <w:lang w:eastAsia="zh-CN"/>
    </w:rPr>
  </w:style>
  <w:style w:type="paragraph" w:styleId="Caption">
    <w:name w:val="caption"/>
    <w:basedOn w:val="Normal"/>
    <w:next w:val="Normal"/>
    <w:rsid w:val="004F02C2"/>
    <w:pPr>
      <w:spacing w:after="120"/>
      <w:jc w:val="center"/>
    </w:pPr>
    <w:rPr>
      <w:rFonts w:eastAsia="Times New Roman"/>
      <w:b/>
      <w:bCs/>
      <w:szCs w:val="24"/>
      <w:lang w:val="en-GB" w:eastAsia="en-US"/>
    </w:rPr>
  </w:style>
  <w:style w:type="character" w:styleId="CommentReference">
    <w:name w:val="annotation reference"/>
    <w:semiHidden/>
    <w:rsid w:val="004F02C2"/>
    <w:rPr>
      <w:sz w:val="16"/>
    </w:rPr>
  </w:style>
  <w:style w:type="paragraph" w:styleId="CommentText">
    <w:name w:val="annotation text"/>
    <w:basedOn w:val="Normal"/>
    <w:link w:val="CommentTextChar"/>
    <w:semiHidden/>
    <w:rsid w:val="004F02C2"/>
    <w:rPr>
      <w:rFonts w:eastAsia="Times New Roman"/>
      <w:sz w:val="20"/>
      <w:lang w:eastAsia="en-US"/>
    </w:rPr>
  </w:style>
  <w:style w:type="character" w:customStyle="1" w:styleId="CommentTextChar">
    <w:name w:val="Comment Text Char"/>
    <w:basedOn w:val="DefaultParagraphFont"/>
    <w:link w:val="CommentText"/>
    <w:semiHidden/>
    <w:rsid w:val="004F02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F02C2"/>
    <w:rPr>
      <w:rFonts w:eastAsia="MS Mincho"/>
      <w:b/>
      <w:bCs/>
      <w:lang w:eastAsia="zh-CN"/>
    </w:rPr>
  </w:style>
  <w:style w:type="character" w:customStyle="1" w:styleId="CommentSubjectChar">
    <w:name w:val="Comment Subject Char"/>
    <w:basedOn w:val="CommentTextChar"/>
    <w:link w:val="CommentSubject"/>
    <w:semiHidden/>
    <w:rsid w:val="004F02C2"/>
    <w:rPr>
      <w:rFonts w:ascii="Times New Roman" w:eastAsia="MS Mincho" w:hAnsi="Times New Roman" w:cs="Times New Roman"/>
      <w:b/>
      <w:bCs/>
      <w:sz w:val="20"/>
      <w:szCs w:val="20"/>
      <w:lang w:eastAsia="zh-CN"/>
    </w:rPr>
  </w:style>
  <w:style w:type="character" w:styleId="Emphasis">
    <w:name w:val="Emphasis"/>
    <w:rsid w:val="004F02C2"/>
    <w:rPr>
      <w:i/>
      <w:iCs/>
    </w:rPr>
  </w:style>
  <w:style w:type="paragraph" w:customStyle="1" w:styleId="Equation">
    <w:name w:val="Equation"/>
    <w:basedOn w:val="Normal"/>
    <w:rsid w:val="004F02C2"/>
    <w:pPr>
      <w:tabs>
        <w:tab w:val="left" w:pos="794"/>
        <w:tab w:val="center" w:pos="4820"/>
        <w:tab w:val="right" w:pos="9639"/>
      </w:tabs>
      <w:overflowPunct w:val="0"/>
      <w:autoSpaceDE w:val="0"/>
      <w:autoSpaceDN w:val="0"/>
      <w:adjustRightInd w:val="0"/>
      <w:textAlignment w:val="baseline"/>
    </w:pPr>
    <w:rPr>
      <w:rFonts w:eastAsia="Times New Roman"/>
      <w:lang w:val="en-GB" w:eastAsia="en-US"/>
    </w:rPr>
  </w:style>
  <w:style w:type="paragraph" w:customStyle="1" w:styleId="Figure">
    <w:name w:val="Figure"/>
    <w:basedOn w:val="Normal"/>
    <w:next w:val="Normal"/>
    <w:link w:val="FigureChar"/>
    <w:rsid w:val="004F02C2"/>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lang w:val="en-GB" w:eastAsia="en-US"/>
    </w:rPr>
  </w:style>
  <w:style w:type="paragraph" w:customStyle="1" w:styleId="Figurelegend">
    <w:name w:val="Figure_legend"/>
    <w:basedOn w:val="Normal"/>
    <w:rsid w:val="004F02C2"/>
    <w:pPr>
      <w:keepNext/>
      <w:keepLines/>
      <w:overflowPunct w:val="0"/>
      <w:autoSpaceDE w:val="0"/>
      <w:autoSpaceDN w:val="0"/>
      <w:adjustRightInd w:val="0"/>
      <w:spacing w:before="20" w:after="20"/>
    </w:pPr>
    <w:rPr>
      <w:rFonts w:eastAsia="Times New Roman"/>
      <w:sz w:val="18"/>
      <w:lang w:val="en-GB" w:eastAsia="en-US"/>
    </w:rPr>
  </w:style>
  <w:style w:type="paragraph" w:customStyle="1" w:styleId="FigureNotitle">
    <w:name w:val="Figure_No &amp; title"/>
    <w:basedOn w:val="Normal"/>
    <w:next w:val="Normal"/>
    <w:qFormat/>
    <w:rsid w:val="004F02C2"/>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lang w:val="en-GB" w:eastAsia="en-US"/>
    </w:rPr>
  </w:style>
  <w:style w:type="character" w:styleId="FollowedHyperlink">
    <w:name w:val="FollowedHyperlink"/>
    <w:rsid w:val="004F02C2"/>
    <w:rPr>
      <w:color w:val="800080"/>
      <w:u w:val="single"/>
    </w:rPr>
  </w:style>
  <w:style w:type="paragraph" w:styleId="Footer">
    <w:name w:val="footer"/>
    <w:basedOn w:val="Normal"/>
    <w:link w:val="FooterChar"/>
    <w:rsid w:val="004F02C2"/>
    <w:pPr>
      <w:tabs>
        <w:tab w:val="center" w:pos="4320"/>
        <w:tab w:val="right" w:pos="8640"/>
      </w:tabs>
    </w:pPr>
  </w:style>
  <w:style w:type="character" w:customStyle="1" w:styleId="FooterChar">
    <w:name w:val="Footer Char"/>
    <w:basedOn w:val="DefaultParagraphFont"/>
    <w:link w:val="Footer"/>
    <w:rsid w:val="004F02C2"/>
    <w:rPr>
      <w:rFonts w:ascii="Times New Roman" w:eastAsia="MS Mincho" w:hAnsi="Times New Roman" w:cs="Times New Roman"/>
      <w:sz w:val="24"/>
      <w:szCs w:val="20"/>
      <w:lang w:eastAsia="zh-CN"/>
    </w:rPr>
  </w:style>
  <w:style w:type="paragraph" w:styleId="Header">
    <w:name w:val="header"/>
    <w:basedOn w:val="Normal"/>
    <w:link w:val="HeaderChar"/>
    <w:rsid w:val="004F02C2"/>
    <w:pPr>
      <w:tabs>
        <w:tab w:val="center" w:pos="4320"/>
        <w:tab w:val="right" w:pos="8640"/>
      </w:tabs>
    </w:pPr>
  </w:style>
  <w:style w:type="character" w:customStyle="1" w:styleId="HeaderChar">
    <w:name w:val="Header Char"/>
    <w:basedOn w:val="DefaultParagraphFont"/>
    <w:link w:val="Header"/>
    <w:rsid w:val="004F02C2"/>
    <w:rPr>
      <w:rFonts w:ascii="Times New Roman" w:eastAsia="MS Mincho" w:hAnsi="Times New Roman" w:cs="Times New Roman"/>
      <w:sz w:val="24"/>
      <w:szCs w:val="20"/>
      <w:lang w:eastAsia="zh-CN"/>
    </w:rPr>
  </w:style>
  <w:style w:type="paragraph" w:customStyle="1" w:styleId="Heading1Centered">
    <w:name w:val="Heading 1 Centered"/>
    <w:basedOn w:val="Heading1"/>
    <w:rsid w:val="004F02C2"/>
    <w:pPr>
      <w:keepLines/>
      <w:numPr>
        <w:numId w:val="0"/>
      </w:numPr>
      <w:tabs>
        <w:tab w:val="left" w:pos="794"/>
        <w:tab w:val="left" w:pos="1191"/>
        <w:tab w:val="left" w:pos="1588"/>
        <w:tab w:val="left" w:pos="1985"/>
      </w:tabs>
      <w:overflowPunct w:val="0"/>
      <w:autoSpaceDE w:val="0"/>
      <w:autoSpaceDN w:val="0"/>
      <w:adjustRightInd w:val="0"/>
      <w:spacing w:before="360" w:after="0"/>
      <w:jc w:val="center"/>
      <w:textAlignment w:val="baseline"/>
    </w:pPr>
    <w:rPr>
      <w:rFonts w:cs="Times New Roman"/>
      <w:kern w:val="0"/>
      <w:szCs w:val="20"/>
      <w:lang w:eastAsia="en-US"/>
    </w:rPr>
  </w:style>
  <w:style w:type="character" w:customStyle="1" w:styleId="Heading2Char">
    <w:name w:val="Heading 2 Char"/>
    <w:basedOn w:val="DefaultParagraphFont"/>
    <w:link w:val="Heading2"/>
    <w:rsid w:val="004F02C2"/>
    <w:rPr>
      <w:rFonts w:ascii="Times New Roman" w:eastAsia="MS Mincho" w:hAnsi="Times New Roman" w:cs="Arial"/>
      <w:b/>
      <w:bCs/>
      <w:iCs/>
      <w:sz w:val="24"/>
      <w:szCs w:val="28"/>
      <w:lang w:val="en-GB" w:eastAsia="ja-JP"/>
    </w:rPr>
  </w:style>
  <w:style w:type="character" w:customStyle="1" w:styleId="Heading3Char">
    <w:name w:val="Heading 3 Char"/>
    <w:basedOn w:val="DefaultParagraphFont"/>
    <w:link w:val="Heading3"/>
    <w:rsid w:val="004F02C2"/>
    <w:rPr>
      <w:rFonts w:ascii="Times New Roman" w:eastAsia="MS Mincho" w:hAnsi="Times New Roman" w:cs="Arial"/>
      <w:b/>
      <w:bCs/>
      <w:sz w:val="24"/>
      <w:szCs w:val="26"/>
      <w:lang w:val="en-GB" w:eastAsia="ja-JP"/>
    </w:rPr>
  </w:style>
  <w:style w:type="character" w:customStyle="1" w:styleId="Heading4Char">
    <w:name w:val="Heading 4 Char"/>
    <w:basedOn w:val="DefaultParagraphFont"/>
    <w:link w:val="Heading4"/>
    <w:rsid w:val="004F02C2"/>
    <w:rPr>
      <w:rFonts w:ascii="Times New Roman" w:eastAsia="MS Mincho" w:hAnsi="Times New Roman" w:cs="Times New Roman"/>
      <w:b/>
      <w:bCs/>
      <w:sz w:val="24"/>
      <w:szCs w:val="28"/>
      <w:lang w:val="en-GB" w:eastAsia="ja-JP"/>
    </w:rPr>
  </w:style>
  <w:style w:type="character" w:customStyle="1" w:styleId="Heading5Char">
    <w:name w:val="Heading 5 Char"/>
    <w:basedOn w:val="DefaultParagraphFont"/>
    <w:link w:val="Heading5"/>
    <w:rsid w:val="004F02C2"/>
    <w:rPr>
      <w:rFonts w:ascii="Times New Roman" w:eastAsia="MS Mincho" w:hAnsi="Times New Roman" w:cs="Times New Roman"/>
      <w:b/>
      <w:bCs/>
      <w:i/>
      <w:iCs/>
      <w:sz w:val="24"/>
      <w:szCs w:val="26"/>
      <w:lang w:val="en-GB" w:eastAsia="ja-JP"/>
    </w:rPr>
  </w:style>
  <w:style w:type="character" w:customStyle="1" w:styleId="Heading6Char">
    <w:name w:val="Heading 6 Char"/>
    <w:basedOn w:val="DefaultParagraphFont"/>
    <w:link w:val="Heading6"/>
    <w:rsid w:val="004F02C2"/>
    <w:rPr>
      <w:rFonts w:ascii="Times New Roman" w:eastAsia="MS Mincho" w:hAnsi="Times New Roman" w:cs="Times New Roman"/>
      <w:b/>
      <w:bCs/>
      <w:sz w:val="24"/>
      <w:lang w:val="en-GB" w:eastAsia="ja-JP"/>
    </w:rPr>
  </w:style>
  <w:style w:type="character" w:customStyle="1" w:styleId="Heading7Char">
    <w:name w:val="Heading 7 Char"/>
    <w:basedOn w:val="DefaultParagraphFont"/>
    <w:link w:val="Heading7"/>
    <w:rsid w:val="004F02C2"/>
    <w:rPr>
      <w:rFonts w:ascii="Times New Roman" w:eastAsia="MS Mincho" w:hAnsi="Times New Roman" w:cs="Times New Roman"/>
      <w:sz w:val="24"/>
      <w:szCs w:val="24"/>
      <w:lang w:val="en-GB" w:eastAsia="ja-JP"/>
    </w:rPr>
  </w:style>
  <w:style w:type="character" w:customStyle="1" w:styleId="Heading8Char">
    <w:name w:val="Heading 8 Char"/>
    <w:basedOn w:val="DefaultParagraphFont"/>
    <w:link w:val="Heading8"/>
    <w:rsid w:val="004F02C2"/>
    <w:rPr>
      <w:rFonts w:ascii="Times New Roman" w:eastAsia="MS Mincho" w:hAnsi="Times New Roman" w:cs="Times New Roman"/>
      <w:i/>
      <w:iCs/>
      <w:sz w:val="24"/>
      <w:szCs w:val="24"/>
      <w:lang w:val="en-GB" w:eastAsia="ja-JP"/>
    </w:rPr>
  </w:style>
  <w:style w:type="character" w:customStyle="1" w:styleId="Heading9Char">
    <w:name w:val="Heading 9 Char"/>
    <w:basedOn w:val="DefaultParagraphFont"/>
    <w:link w:val="Heading9"/>
    <w:rsid w:val="004F02C2"/>
    <w:rPr>
      <w:rFonts w:ascii="Times New Roman" w:eastAsia="MS Mincho" w:hAnsi="Times New Roman" w:cs="Arial"/>
      <w:sz w:val="24"/>
      <w:lang w:val="en-GB" w:eastAsia="ja-JP"/>
    </w:rPr>
  </w:style>
  <w:style w:type="paragraph" w:customStyle="1" w:styleId="Headingb">
    <w:name w:val="Heading_b"/>
    <w:basedOn w:val="Normal"/>
    <w:next w:val="Normal"/>
    <w:link w:val="HeadingbChar"/>
    <w:qFormat/>
    <w:rsid w:val="004F02C2"/>
    <w:pPr>
      <w:keepNext/>
      <w:tabs>
        <w:tab w:val="left" w:pos="794"/>
        <w:tab w:val="left" w:pos="1191"/>
        <w:tab w:val="left" w:pos="1588"/>
        <w:tab w:val="left" w:pos="1985"/>
      </w:tabs>
      <w:overflowPunct w:val="0"/>
      <w:autoSpaceDE w:val="0"/>
      <w:autoSpaceDN w:val="0"/>
      <w:adjustRightInd w:val="0"/>
      <w:spacing w:before="160"/>
      <w:textAlignment w:val="baseline"/>
    </w:pPr>
    <w:rPr>
      <w:b/>
      <w:lang w:val="en-GB" w:eastAsia="ja-JP"/>
    </w:rPr>
  </w:style>
  <w:style w:type="paragraph" w:customStyle="1" w:styleId="Headingi">
    <w:name w:val="Heading_i"/>
    <w:basedOn w:val="Normal"/>
    <w:next w:val="Normal"/>
    <w:rsid w:val="004F02C2"/>
    <w:pPr>
      <w:keepNext/>
      <w:tabs>
        <w:tab w:val="left" w:pos="794"/>
        <w:tab w:val="left" w:pos="1191"/>
        <w:tab w:val="left" w:pos="1588"/>
        <w:tab w:val="left" w:pos="1985"/>
      </w:tabs>
      <w:overflowPunct w:val="0"/>
      <w:autoSpaceDE w:val="0"/>
      <w:autoSpaceDN w:val="0"/>
      <w:adjustRightInd w:val="0"/>
      <w:spacing w:before="160"/>
      <w:textAlignment w:val="baseline"/>
    </w:pPr>
    <w:rPr>
      <w:i/>
      <w:lang w:val="en-GB" w:eastAsia="ja-JP"/>
    </w:rPr>
  </w:style>
  <w:style w:type="paragraph" w:customStyle="1" w:styleId="Headingib">
    <w:name w:val="Heading_ib"/>
    <w:basedOn w:val="Headingi"/>
    <w:qFormat/>
    <w:rsid w:val="004F02C2"/>
    <w:rPr>
      <w:b/>
      <w:bCs/>
    </w:rPr>
  </w:style>
  <w:style w:type="character" w:styleId="Hyperlink">
    <w:name w:val="Hyperlink"/>
    <w:uiPriority w:val="99"/>
    <w:rsid w:val="004F02C2"/>
    <w:rPr>
      <w:color w:val="0000FF"/>
      <w:u w:val="single"/>
    </w:rPr>
  </w:style>
  <w:style w:type="paragraph" w:styleId="List2">
    <w:name w:val="List 2"/>
    <w:basedOn w:val="Normal"/>
    <w:rsid w:val="004F02C2"/>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szCs w:val="24"/>
      <w:lang w:val="en-GB" w:eastAsia="en-US"/>
    </w:rPr>
  </w:style>
  <w:style w:type="paragraph" w:styleId="List3">
    <w:name w:val="List 3"/>
    <w:basedOn w:val="Normal"/>
    <w:rsid w:val="004F02C2"/>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szCs w:val="24"/>
      <w:lang w:val="en-GB" w:eastAsia="en-US"/>
    </w:rPr>
  </w:style>
  <w:style w:type="paragraph" w:styleId="List4">
    <w:name w:val="List 4"/>
    <w:basedOn w:val="Normal"/>
    <w:rsid w:val="004F02C2"/>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szCs w:val="24"/>
      <w:lang w:val="en-GB" w:eastAsia="en-US"/>
    </w:rPr>
  </w:style>
  <w:style w:type="paragraph" w:styleId="List5">
    <w:name w:val="List 5"/>
    <w:basedOn w:val="Normal"/>
    <w:rsid w:val="004F02C2"/>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szCs w:val="24"/>
      <w:lang w:val="en-GB" w:eastAsia="en-US"/>
    </w:rPr>
  </w:style>
  <w:style w:type="paragraph" w:customStyle="1" w:styleId="Normalaftertitle">
    <w:name w:val="Normal after title"/>
    <w:basedOn w:val="Normal"/>
    <w:next w:val="Normal"/>
    <w:rsid w:val="004F02C2"/>
    <w:pPr>
      <w:tabs>
        <w:tab w:val="left" w:pos="794"/>
        <w:tab w:val="left" w:pos="1191"/>
        <w:tab w:val="left" w:pos="1588"/>
        <w:tab w:val="left" w:pos="1985"/>
      </w:tabs>
      <w:spacing w:before="320"/>
    </w:pPr>
    <w:rPr>
      <w:rFonts w:eastAsia="SimSun"/>
      <w:lang w:val="en-GB" w:eastAsia="en-US"/>
    </w:rPr>
  </w:style>
  <w:style w:type="paragraph" w:customStyle="1" w:styleId="Normalaftertitle0">
    <w:name w:val="Normal_after_title"/>
    <w:basedOn w:val="Normal"/>
    <w:next w:val="Normal"/>
    <w:rsid w:val="004F02C2"/>
    <w:pPr>
      <w:tabs>
        <w:tab w:val="left" w:pos="794"/>
        <w:tab w:val="left" w:pos="1191"/>
        <w:tab w:val="left" w:pos="1588"/>
        <w:tab w:val="left" w:pos="1985"/>
      </w:tabs>
      <w:overflowPunct w:val="0"/>
      <w:autoSpaceDE w:val="0"/>
      <w:autoSpaceDN w:val="0"/>
      <w:adjustRightInd w:val="0"/>
      <w:spacing w:before="360"/>
      <w:textAlignment w:val="baseline"/>
    </w:pPr>
    <w:rPr>
      <w:rFonts w:eastAsia="SimSun"/>
      <w:lang w:val="en-GB" w:eastAsia="en-US"/>
    </w:rPr>
  </w:style>
  <w:style w:type="character" w:styleId="PageNumber">
    <w:name w:val="page number"/>
    <w:basedOn w:val="DefaultParagraphFont"/>
    <w:rsid w:val="004F02C2"/>
  </w:style>
  <w:style w:type="paragraph" w:styleId="Quote">
    <w:name w:val="Quote"/>
    <w:basedOn w:val="Normal"/>
    <w:next w:val="Normal"/>
    <w:link w:val="QuoteChar"/>
    <w:uiPriority w:val="29"/>
    <w:rsid w:val="004F02C2"/>
    <w:pPr>
      <w:spacing w:before="200" w:after="160"/>
      <w:ind w:left="864" w:right="864"/>
      <w:jc w:val="center"/>
    </w:pPr>
    <w:rPr>
      <w:i/>
      <w:iCs/>
      <w:color w:val="404040"/>
    </w:rPr>
  </w:style>
  <w:style w:type="character" w:customStyle="1" w:styleId="QuoteChar">
    <w:name w:val="Quote Char"/>
    <w:link w:val="Quote"/>
    <w:uiPriority w:val="29"/>
    <w:rsid w:val="004F02C2"/>
    <w:rPr>
      <w:rFonts w:ascii="Times New Roman" w:eastAsia="MS Mincho" w:hAnsi="Times New Roman" w:cs="Times New Roman"/>
      <w:i/>
      <w:iCs/>
      <w:color w:val="404040"/>
      <w:sz w:val="24"/>
      <w:szCs w:val="20"/>
      <w:lang w:eastAsia="zh-CN"/>
    </w:rPr>
  </w:style>
  <w:style w:type="paragraph" w:customStyle="1" w:styleId="RecNo">
    <w:name w:val="Rec_No"/>
    <w:basedOn w:val="Normal"/>
    <w:next w:val="Normal"/>
    <w:rsid w:val="004F02C2"/>
    <w:pPr>
      <w:keepNext/>
      <w:keepLines/>
      <w:tabs>
        <w:tab w:val="left" w:pos="794"/>
        <w:tab w:val="left" w:pos="1191"/>
        <w:tab w:val="left" w:pos="1588"/>
        <w:tab w:val="left" w:pos="1985"/>
      </w:tabs>
      <w:overflowPunct w:val="0"/>
      <w:autoSpaceDE w:val="0"/>
      <w:autoSpaceDN w:val="0"/>
      <w:adjustRightInd w:val="0"/>
      <w:textAlignment w:val="baseline"/>
    </w:pPr>
    <w:rPr>
      <w:rFonts w:eastAsia="Times New Roman"/>
      <w:b/>
      <w:sz w:val="28"/>
      <w:lang w:val="en-GB" w:eastAsia="en-US"/>
    </w:rPr>
  </w:style>
  <w:style w:type="paragraph" w:customStyle="1" w:styleId="Rectitle">
    <w:name w:val="Rec_title"/>
    <w:basedOn w:val="Normal"/>
    <w:next w:val="Normalaftertitle0"/>
    <w:rsid w:val="004F02C2"/>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SimSun"/>
      <w:b/>
      <w:sz w:val="28"/>
      <w:lang w:val="en-GB" w:eastAsia="en-US"/>
    </w:rPr>
  </w:style>
  <w:style w:type="character" w:styleId="Strong">
    <w:name w:val="Strong"/>
    <w:rsid w:val="004F02C2"/>
    <w:rPr>
      <w:b/>
      <w:bCs/>
    </w:rPr>
  </w:style>
  <w:style w:type="table" w:styleId="TableGrid">
    <w:name w:val="Table Grid"/>
    <w:basedOn w:val="TableNormal"/>
    <w:rsid w:val="004F02C2"/>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4F02C2"/>
    <w:pPr>
      <w:tabs>
        <w:tab w:val="right" w:leader="dot" w:pos="9639"/>
      </w:tabs>
      <w:overflowPunct w:val="0"/>
      <w:autoSpaceDE w:val="0"/>
      <w:autoSpaceDN w:val="0"/>
      <w:adjustRightInd w:val="0"/>
      <w:textAlignment w:val="baseline"/>
    </w:pPr>
    <w:rPr>
      <w:smallCaps/>
      <w:sz w:val="20"/>
      <w:szCs w:val="24"/>
      <w:lang w:val="en-GB" w:eastAsia="en-US"/>
    </w:rPr>
  </w:style>
  <w:style w:type="paragraph" w:customStyle="1" w:styleId="Tablehead">
    <w:name w:val="Table_head"/>
    <w:basedOn w:val="Normal"/>
    <w:next w:val="Normal"/>
    <w:link w:val="TableheadChar"/>
    <w:qFormat/>
    <w:rsid w:val="004F02C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lang w:val="en-GB" w:eastAsia="en-US"/>
    </w:rPr>
  </w:style>
  <w:style w:type="paragraph" w:customStyle="1" w:styleId="Tablelegend">
    <w:name w:val="Table_legend"/>
    <w:basedOn w:val="Normal"/>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lang w:val="en-GB" w:eastAsia="en-US"/>
    </w:rPr>
  </w:style>
  <w:style w:type="paragraph" w:customStyle="1" w:styleId="TableNotitle">
    <w:name w:val="Table_No &amp; title"/>
    <w:basedOn w:val="Normal"/>
    <w:next w:val="Normal"/>
    <w:qFormat/>
    <w:rsid w:val="004F02C2"/>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lang w:val="en-GB" w:eastAsia="en-US"/>
    </w:rPr>
  </w:style>
  <w:style w:type="paragraph" w:customStyle="1" w:styleId="Tabletext">
    <w:name w:val="Table_text"/>
    <w:basedOn w:val="Normal"/>
    <w:link w:val="TabletextChar"/>
    <w:qFormat/>
    <w:rsid w:val="004F02C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lang w:val="en-GB" w:eastAsia="en-US"/>
    </w:rPr>
  </w:style>
  <w:style w:type="paragraph" w:customStyle="1" w:styleId="toc0">
    <w:name w:val="toc 0"/>
    <w:basedOn w:val="Normal"/>
    <w:next w:val="TOC1"/>
    <w:rsid w:val="004F02C2"/>
    <w:pPr>
      <w:tabs>
        <w:tab w:val="right" w:pos="9639"/>
      </w:tabs>
      <w:overflowPunct w:val="0"/>
      <w:autoSpaceDE w:val="0"/>
      <w:autoSpaceDN w:val="0"/>
      <w:adjustRightInd w:val="0"/>
      <w:jc w:val="right"/>
      <w:textAlignment w:val="baseline"/>
    </w:pPr>
    <w:rPr>
      <w:rFonts w:eastAsia="Times New Roman"/>
      <w:b/>
      <w:lang w:val="en-GB" w:eastAsia="en-US"/>
    </w:rPr>
  </w:style>
  <w:style w:type="paragraph" w:styleId="TOC1">
    <w:name w:val="toc 1"/>
    <w:basedOn w:val="Normal"/>
    <w:next w:val="Normal"/>
    <w:autoRedefine/>
    <w:uiPriority w:val="39"/>
    <w:rsid w:val="004F02C2"/>
    <w:pPr>
      <w:spacing w:after="120"/>
    </w:pPr>
    <w:rPr>
      <w:b/>
      <w:bCs/>
      <w:caps/>
      <w:sz w:val="20"/>
      <w:szCs w:val="24"/>
    </w:rPr>
  </w:style>
  <w:style w:type="paragraph" w:styleId="TOC2">
    <w:name w:val="toc 2"/>
    <w:basedOn w:val="Normal"/>
    <w:next w:val="Normal"/>
    <w:autoRedefine/>
    <w:uiPriority w:val="39"/>
    <w:rsid w:val="004F02C2"/>
    <w:pPr>
      <w:spacing w:before="0"/>
      <w:ind w:left="240"/>
    </w:pPr>
    <w:rPr>
      <w:smallCaps/>
      <w:sz w:val="20"/>
      <w:szCs w:val="24"/>
    </w:rPr>
  </w:style>
  <w:style w:type="paragraph" w:styleId="TOC3">
    <w:name w:val="toc 3"/>
    <w:basedOn w:val="Normal"/>
    <w:next w:val="Normal"/>
    <w:autoRedefine/>
    <w:uiPriority w:val="39"/>
    <w:rsid w:val="004F02C2"/>
    <w:pPr>
      <w:spacing w:before="0"/>
      <w:ind w:left="480"/>
    </w:pPr>
    <w:rPr>
      <w:i/>
      <w:iCs/>
      <w:sz w:val="20"/>
      <w:szCs w:val="24"/>
    </w:rPr>
  </w:style>
  <w:style w:type="paragraph" w:styleId="TOC4">
    <w:name w:val="toc 4"/>
    <w:basedOn w:val="Normal"/>
    <w:next w:val="Normal"/>
    <w:autoRedefine/>
    <w:semiHidden/>
    <w:rsid w:val="004F02C2"/>
    <w:pPr>
      <w:spacing w:before="0"/>
      <w:ind w:left="720"/>
    </w:pPr>
    <w:rPr>
      <w:sz w:val="18"/>
      <w:szCs w:val="21"/>
    </w:rPr>
  </w:style>
  <w:style w:type="paragraph" w:styleId="TOC5">
    <w:name w:val="toc 5"/>
    <w:basedOn w:val="Normal"/>
    <w:next w:val="Normal"/>
    <w:autoRedefine/>
    <w:semiHidden/>
    <w:rsid w:val="004F02C2"/>
    <w:pPr>
      <w:spacing w:before="0"/>
      <w:ind w:left="960"/>
    </w:pPr>
    <w:rPr>
      <w:sz w:val="18"/>
      <w:szCs w:val="21"/>
    </w:rPr>
  </w:style>
  <w:style w:type="paragraph" w:styleId="TOC6">
    <w:name w:val="toc 6"/>
    <w:basedOn w:val="Normal"/>
    <w:next w:val="Normal"/>
    <w:autoRedefine/>
    <w:semiHidden/>
    <w:rsid w:val="004F02C2"/>
    <w:pPr>
      <w:spacing w:before="0"/>
      <w:ind w:left="1200"/>
    </w:pPr>
    <w:rPr>
      <w:sz w:val="18"/>
      <w:szCs w:val="21"/>
    </w:rPr>
  </w:style>
  <w:style w:type="paragraph" w:styleId="TOC7">
    <w:name w:val="toc 7"/>
    <w:basedOn w:val="Normal"/>
    <w:next w:val="Normal"/>
    <w:autoRedefine/>
    <w:semiHidden/>
    <w:rsid w:val="004F02C2"/>
    <w:pPr>
      <w:spacing w:before="0"/>
      <w:ind w:left="1440"/>
    </w:pPr>
    <w:rPr>
      <w:sz w:val="18"/>
      <w:szCs w:val="21"/>
    </w:rPr>
  </w:style>
  <w:style w:type="paragraph" w:styleId="TOC8">
    <w:name w:val="toc 8"/>
    <w:basedOn w:val="Normal"/>
    <w:next w:val="Normal"/>
    <w:autoRedefine/>
    <w:semiHidden/>
    <w:rsid w:val="004F02C2"/>
    <w:pPr>
      <w:spacing w:before="0"/>
      <w:ind w:left="1680"/>
    </w:pPr>
    <w:rPr>
      <w:sz w:val="18"/>
      <w:szCs w:val="21"/>
    </w:rPr>
  </w:style>
  <w:style w:type="paragraph" w:styleId="TOC9">
    <w:name w:val="toc 9"/>
    <w:basedOn w:val="Normal"/>
    <w:next w:val="Normal"/>
    <w:autoRedefine/>
    <w:semiHidden/>
    <w:rsid w:val="004F02C2"/>
    <w:pPr>
      <w:spacing w:before="0"/>
      <w:ind w:left="1920"/>
    </w:pPr>
    <w:rPr>
      <w:sz w:val="18"/>
      <w:szCs w:val="21"/>
    </w:rPr>
  </w:style>
  <w:style w:type="paragraph" w:styleId="TOCHeading">
    <w:name w:val="TOC Heading"/>
    <w:basedOn w:val="Heading1"/>
    <w:next w:val="Normal"/>
    <w:uiPriority w:val="39"/>
    <w:semiHidden/>
    <w:unhideWhenUsed/>
    <w:qFormat/>
    <w:rsid w:val="004F02C2"/>
    <w:pPr>
      <w:keepLines/>
      <w:numPr>
        <w:numId w:val="0"/>
      </w:numPr>
      <w:spacing w:before="480" w:after="0" w:line="276" w:lineRule="auto"/>
      <w:outlineLvl w:val="9"/>
    </w:pPr>
    <w:rPr>
      <w:rFonts w:ascii="Cambria" w:eastAsia="SimSun" w:hAnsi="Cambria" w:cs="Times New Roman"/>
      <w:color w:val="365F91"/>
      <w:kern w:val="0"/>
      <w:sz w:val="28"/>
      <w:szCs w:val="28"/>
      <w:lang w:val="en-US" w:eastAsia="en-US"/>
    </w:rPr>
  </w:style>
  <w:style w:type="character" w:customStyle="1" w:styleId="UnresolvedMention1">
    <w:name w:val="Unresolved Mention1"/>
    <w:basedOn w:val="DefaultParagraphFont"/>
    <w:uiPriority w:val="99"/>
    <w:semiHidden/>
    <w:unhideWhenUsed/>
    <w:rsid w:val="007F15A8"/>
    <w:rPr>
      <w:color w:val="605E5C"/>
      <w:shd w:val="clear" w:color="auto" w:fill="E1DFDD"/>
    </w:rPr>
  </w:style>
  <w:style w:type="paragraph" w:styleId="ListParagraph">
    <w:name w:val="List Paragraph"/>
    <w:basedOn w:val="Normal"/>
    <w:uiPriority w:val="34"/>
    <w:qFormat/>
    <w:rsid w:val="003750C3"/>
    <w:pPr>
      <w:ind w:left="720"/>
      <w:contextualSpacing/>
    </w:pPr>
  </w:style>
  <w:style w:type="paragraph" w:customStyle="1" w:styleId="TabletitleBR">
    <w:name w:val="Table_title_BR"/>
    <w:basedOn w:val="Normal"/>
    <w:next w:val="Normal"/>
    <w:qFormat/>
    <w:rsid w:val="00032073"/>
    <w:pPr>
      <w:keepNext/>
      <w:keepLines/>
      <w:tabs>
        <w:tab w:val="left" w:pos="794"/>
        <w:tab w:val="left" w:pos="1191"/>
        <w:tab w:val="left" w:pos="1588"/>
        <w:tab w:val="left" w:pos="1985"/>
      </w:tabs>
      <w:overflowPunct w:val="0"/>
      <w:autoSpaceDE w:val="0"/>
      <w:autoSpaceDN w:val="0"/>
      <w:adjustRightInd w:val="0"/>
      <w:spacing w:before="0" w:after="120" w:line="259" w:lineRule="auto"/>
      <w:jc w:val="center"/>
      <w:textAlignment w:val="baseline"/>
    </w:pPr>
    <w:rPr>
      <w:rFonts w:eastAsia="Times New Roman"/>
      <w:b/>
      <w:lang w:eastAsia="en-US"/>
    </w:rPr>
  </w:style>
  <w:style w:type="paragraph" w:customStyle="1" w:styleId="enumlev1">
    <w:name w:val="enumlev1"/>
    <w:basedOn w:val="Normal"/>
    <w:link w:val="enumlev1Char"/>
    <w:rsid w:val="0041209B"/>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eastAsia="Times New Roman"/>
      <w:lang w:val="fr-FR" w:eastAsia="en-US"/>
    </w:rPr>
  </w:style>
  <w:style w:type="character" w:customStyle="1" w:styleId="enumlev1Char">
    <w:name w:val="enumlev1 Char"/>
    <w:basedOn w:val="DefaultParagraphFont"/>
    <w:link w:val="enumlev1"/>
    <w:rsid w:val="0041209B"/>
    <w:rPr>
      <w:rFonts w:ascii="Times New Roman" w:eastAsia="Times New Roman" w:hAnsi="Times New Roman" w:cs="Times New Roman"/>
      <w:sz w:val="24"/>
      <w:szCs w:val="20"/>
      <w:lang w:val="fr-FR"/>
    </w:rPr>
  </w:style>
  <w:style w:type="character" w:customStyle="1" w:styleId="TableheadChar">
    <w:name w:val="Table_head Char"/>
    <w:basedOn w:val="DefaultParagraphFont"/>
    <w:link w:val="Tablehead"/>
    <w:rsid w:val="0041209B"/>
    <w:rPr>
      <w:rFonts w:ascii="Times New Roman" w:eastAsia="Times New Roman" w:hAnsi="Times New Roman" w:cs="Times New Roman"/>
      <w:b/>
      <w:szCs w:val="20"/>
      <w:lang w:val="en-GB"/>
    </w:rPr>
  </w:style>
  <w:style w:type="paragraph" w:customStyle="1" w:styleId="TableNo">
    <w:name w:val="Table_No"/>
    <w:basedOn w:val="Normal"/>
    <w:next w:val="Normal"/>
    <w:link w:val="TableNoChar"/>
    <w:qFormat/>
    <w:rsid w:val="0041209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lang w:val="fr-FR" w:eastAsia="en-US"/>
    </w:rPr>
  </w:style>
  <w:style w:type="character" w:customStyle="1" w:styleId="TableNoChar">
    <w:name w:val="Table_No Char"/>
    <w:link w:val="TableNo"/>
    <w:qFormat/>
    <w:locked/>
    <w:rsid w:val="0041209B"/>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qFormat/>
    <w:locked/>
    <w:rsid w:val="0041209B"/>
    <w:rPr>
      <w:rFonts w:ascii="Times New Roman" w:eastAsia="Times New Roman" w:hAnsi="Times New Roman" w:cs="Times New Roman"/>
      <w:szCs w:val="20"/>
      <w:lang w:val="en-GB"/>
    </w:rPr>
  </w:style>
  <w:style w:type="paragraph" w:customStyle="1" w:styleId="FigureNo">
    <w:name w:val="Figure_No"/>
    <w:basedOn w:val="Normal"/>
    <w:next w:val="Figuretitle"/>
    <w:link w:val="FigureNoChar"/>
    <w:rsid w:val="0041209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18"/>
      <w:lang w:val="fr-FR" w:eastAsia="en-US"/>
    </w:rPr>
  </w:style>
  <w:style w:type="paragraph" w:customStyle="1" w:styleId="Figuretitle">
    <w:name w:val="Figure_title"/>
    <w:basedOn w:val="Normal"/>
    <w:next w:val="Figure"/>
    <w:link w:val="FiguretitleChar"/>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 w:val="18"/>
      <w:lang w:val="fr-FR" w:eastAsia="en-US"/>
    </w:rPr>
  </w:style>
  <w:style w:type="character" w:customStyle="1" w:styleId="FigureChar">
    <w:name w:val="Figure Char"/>
    <w:link w:val="Figure"/>
    <w:locked/>
    <w:rsid w:val="0041209B"/>
    <w:rPr>
      <w:rFonts w:ascii="Times New Roman" w:eastAsia="Times New Roman" w:hAnsi="Times New Roman" w:cs="Times New Roman"/>
      <w:sz w:val="24"/>
      <w:szCs w:val="20"/>
      <w:lang w:val="en-GB"/>
    </w:rPr>
  </w:style>
  <w:style w:type="character" w:customStyle="1" w:styleId="FiguretitleChar">
    <w:name w:val="Figure_title Char"/>
    <w:link w:val="Figuretitle"/>
    <w:locked/>
    <w:rsid w:val="0041209B"/>
    <w:rPr>
      <w:rFonts w:ascii="Times New Roman" w:eastAsia="Times New Roman" w:hAnsi="Times New Roman" w:cs="Times New Roman"/>
      <w:b/>
      <w:sz w:val="18"/>
      <w:szCs w:val="20"/>
      <w:lang w:val="fr-FR"/>
    </w:rPr>
  </w:style>
  <w:style w:type="character" w:customStyle="1" w:styleId="FigureNoChar">
    <w:name w:val="Figure_No Char"/>
    <w:link w:val="FigureNo"/>
    <w:locked/>
    <w:rsid w:val="0041209B"/>
    <w:rPr>
      <w:rFonts w:ascii="Times New Roman" w:eastAsia="Times New Roman" w:hAnsi="Times New Roman" w:cs="Times New Roman"/>
      <w:caps/>
      <w:sz w:val="18"/>
      <w:szCs w:val="20"/>
      <w:lang w:val="fr-FR"/>
    </w:rPr>
  </w:style>
  <w:style w:type="paragraph" w:customStyle="1" w:styleId="Tabletitle">
    <w:name w:val="Table_title"/>
    <w:basedOn w:val="Normal"/>
    <w:next w:val="Tablehead"/>
    <w:link w:val="TabletitleChar"/>
    <w:qFormat/>
    <w:rsid w:val="0041209B"/>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lang w:val="fr-FR" w:eastAsia="en-US"/>
    </w:rPr>
  </w:style>
  <w:style w:type="character" w:customStyle="1" w:styleId="TabletitleChar">
    <w:name w:val="Table_title Char"/>
    <w:link w:val="Tabletitle"/>
    <w:qFormat/>
    <w:locked/>
    <w:rsid w:val="0041209B"/>
    <w:rPr>
      <w:rFonts w:ascii="Times New Roman" w:eastAsia="Times New Roman" w:hAnsi="Times New Roman" w:cs="Times New Roman"/>
      <w:b/>
      <w:sz w:val="24"/>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rsid w:val="0041209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DNV-FT"/>
    <w:basedOn w:val="Normal"/>
    <w:link w:val="FootnoteTextChar"/>
    <w:rsid w:val="0041209B"/>
    <w:pPr>
      <w:keepLines/>
      <w:tabs>
        <w:tab w:val="left" w:pos="255"/>
        <w:tab w:val="left" w:pos="794"/>
        <w:tab w:val="left" w:pos="1191"/>
        <w:tab w:val="left" w:pos="1588"/>
        <w:tab w:val="left" w:pos="1985"/>
      </w:tabs>
      <w:overflowPunct w:val="0"/>
      <w:autoSpaceDE w:val="0"/>
      <w:autoSpaceDN w:val="0"/>
      <w:adjustRightInd w:val="0"/>
      <w:ind w:left="255" w:hanging="255"/>
      <w:jc w:val="both"/>
      <w:textAlignment w:val="baseline"/>
    </w:pPr>
    <w:rPr>
      <w:rFonts w:eastAsia="Times New Roman"/>
      <w:sz w:val="22"/>
      <w:lang w:val="fr-FR"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rsid w:val="0041209B"/>
    <w:rPr>
      <w:rFonts w:ascii="Times New Roman" w:eastAsia="Times New Roman" w:hAnsi="Times New Roman" w:cs="Times New Roman"/>
      <w:szCs w:val="20"/>
      <w:lang w:val="fr-FR"/>
    </w:rPr>
  </w:style>
  <w:style w:type="paragraph" w:styleId="Revision">
    <w:name w:val="Revision"/>
    <w:hidden/>
    <w:uiPriority w:val="99"/>
    <w:semiHidden/>
    <w:rsid w:val="004006CC"/>
    <w:pPr>
      <w:spacing w:after="0" w:line="240" w:lineRule="auto"/>
    </w:pPr>
    <w:rPr>
      <w:rFonts w:ascii="Times New Roman" w:eastAsia="MS Mincho" w:hAnsi="Times New Roman" w:cs="Times New Roman"/>
      <w:sz w:val="24"/>
      <w:szCs w:val="20"/>
      <w:lang w:eastAsia="zh-CN"/>
    </w:rPr>
  </w:style>
  <w:style w:type="character" w:customStyle="1" w:styleId="HeadingbChar">
    <w:name w:val="Heading_b Char"/>
    <w:link w:val="Headingb"/>
    <w:locked/>
    <w:rsid w:val="00DE37FF"/>
    <w:rPr>
      <w:rFonts w:ascii="Times New Roman" w:eastAsia="MS Mincho" w:hAnsi="Times New Roman" w:cs="Times New Roman"/>
      <w:b/>
      <w:sz w:val="24"/>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135292">
      <w:bodyDiv w:val="1"/>
      <w:marLeft w:val="0"/>
      <w:marRight w:val="0"/>
      <w:marTop w:val="0"/>
      <w:marBottom w:val="0"/>
      <w:divBdr>
        <w:top w:val="none" w:sz="0" w:space="0" w:color="auto"/>
        <w:left w:val="none" w:sz="0" w:space="0" w:color="auto"/>
        <w:bottom w:val="none" w:sz="0" w:space="0" w:color="auto"/>
        <w:right w:val="none" w:sz="0" w:space="0" w:color="auto"/>
      </w:divBdr>
    </w:div>
    <w:div w:id="17094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itu.int/pub/R-QUE-SG01.2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24033-E675-4B1E-BEE5-5879AD34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9</Pages>
  <Words>2819</Words>
  <Characters>16069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Sealy;USA</dc:creator>
  <cp:keywords/>
  <dc:description/>
  <cp:lastModifiedBy>USA</cp:lastModifiedBy>
  <cp:revision>98</cp:revision>
  <dcterms:created xsi:type="dcterms:W3CDTF">2021-07-07T21:53:00Z</dcterms:created>
  <dcterms:modified xsi:type="dcterms:W3CDTF">2021-08-25T16:19:00Z</dcterms:modified>
</cp:coreProperties>
</file>