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6B792D" w:rsidRPr="00A02BF0" w14:paraId="47BF22B2" w14:textId="77777777" w:rsidTr="00FA645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57C7A18" w14:textId="77777777" w:rsidR="006B792D" w:rsidRPr="00A02BF0" w:rsidRDefault="006B792D" w:rsidP="00FA645E">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0364A94A" w14:textId="77777777" w:rsidR="006B792D" w:rsidRPr="00A02BF0" w:rsidRDefault="006B792D" w:rsidP="00FA645E">
            <w:pPr>
              <w:pStyle w:val="TabletitleBR"/>
              <w:rPr>
                <w:spacing w:val="-3"/>
                <w:szCs w:val="24"/>
              </w:rPr>
            </w:pPr>
            <w:r w:rsidRPr="00A02BF0">
              <w:rPr>
                <w:spacing w:val="-3"/>
                <w:szCs w:val="24"/>
              </w:rPr>
              <w:t>Fact Sheet</w:t>
            </w:r>
          </w:p>
        </w:tc>
      </w:tr>
      <w:tr w:rsidR="006B792D" w:rsidRPr="00A02BF0" w14:paraId="455C1621" w14:textId="77777777" w:rsidTr="00FA645E">
        <w:trPr>
          <w:trHeight w:val="951"/>
        </w:trPr>
        <w:tc>
          <w:tcPr>
            <w:tcW w:w="3984" w:type="dxa"/>
            <w:tcBorders>
              <w:left w:val="double" w:sz="6" w:space="0" w:color="auto"/>
            </w:tcBorders>
          </w:tcPr>
          <w:p w14:paraId="0AA2E3F4" w14:textId="77777777" w:rsidR="006B792D" w:rsidRPr="00A02BF0" w:rsidRDefault="006B792D" w:rsidP="00FA645E">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260FC097" w14:textId="63C48640" w:rsidR="006B792D" w:rsidRPr="00F85E5B" w:rsidRDefault="006B792D" w:rsidP="00FA645E">
            <w:pPr>
              <w:spacing w:after="120"/>
              <w:ind w:left="144" w:right="144"/>
              <w:rPr>
                <w:lang w:val="en-US"/>
              </w:rPr>
            </w:pPr>
            <w:r w:rsidRPr="00A02BF0">
              <w:rPr>
                <w:b/>
              </w:rPr>
              <w:t>Document No:</w:t>
            </w:r>
            <w:r w:rsidRPr="00A02BF0">
              <w:t xml:space="preserve">  </w:t>
            </w:r>
            <w:r w:rsidRPr="00F85E5B">
              <w:t>USWP1A23_15</w:t>
            </w:r>
            <w:r w:rsidR="00731266">
              <w:t>_</w:t>
            </w:r>
            <w:ins w:id="0" w:author="USA" w:date="2021-08-06T15:52:00Z">
              <w:r w:rsidR="003D7608">
                <w:t xml:space="preserve">rev1 - </w:t>
              </w:r>
            </w:ins>
            <w:r w:rsidRPr="00F85E5B">
              <w:t>PDN</w:t>
            </w:r>
            <w:ins w:id="1" w:author="USA" w:date="2021-08-06T15:52:00Z">
              <w:r w:rsidR="003D7608">
                <w:t xml:space="preserve"> </w:t>
              </w:r>
            </w:ins>
            <w:r w:rsidRPr="00F85E5B">
              <w:t>R</w:t>
            </w:r>
            <w:ins w:id="2" w:author="USA" w:date="2021-08-06T15:52:00Z">
              <w:r w:rsidR="003D7608">
                <w:t>ecommendation</w:t>
              </w:r>
            </w:ins>
            <w:r w:rsidRPr="00F85E5B">
              <w:t xml:space="preserve"> SM.[WPT.BEAM.FRQ]</w:t>
            </w:r>
          </w:p>
        </w:tc>
      </w:tr>
      <w:tr w:rsidR="006B792D" w:rsidRPr="00A02BF0" w14:paraId="2E128E34" w14:textId="77777777" w:rsidTr="00FA645E">
        <w:trPr>
          <w:trHeight w:val="378"/>
        </w:trPr>
        <w:tc>
          <w:tcPr>
            <w:tcW w:w="3984" w:type="dxa"/>
            <w:tcBorders>
              <w:left w:val="double" w:sz="6" w:space="0" w:color="auto"/>
            </w:tcBorders>
          </w:tcPr>
          <w:p w14:paraId="78C9CF72" w14:textId="77777777" w:rsidR="006B792D" w:rsidRPr="00A02BF0" w:rsidRDefault="006B792D" w:rsidP="00FA645E">
            <w:pPr>
              <w:ind w:left="144" w:right="144"/>
            </w:pPr>
            <w:r w:rsidRPr="00A02BF0">
              <w:rPr>
                <w:b/>
              </w:rPr>
              <w:t>Ref:</w:t>
            </w:r>
            <w:r>
              <w:rPr>
                <w:b/>
              </w:rPr>
              <w:t xml:space="preserve">  </w:t>
            </w:r>
            <w:r w:rsidRPr="00765295">
              <w:rPr>
                <w:bCs/>
              </w:rPr>
              <w:t xml:space="preserve"> </w:t>
            </w:r>
            <w:r w:rsidRPr="006A64D4">
              <w:rPr>
                <w:bCs/>
              </w:rPr>
              <w:t>Report on the second 2019-2023 meeting of Working Party 1A (25 May - 2 June 2021)</w:t>
            </w:r>
            <w:r w:rsidRPr="00DF6E81">
              <w:rPr>
                <w:bCs/>
              </w:rPr>
              <w:t>–</w:t>
            </w:r>
            <w:r>
              <w:t xml:space="preserve"> </w:t>
            </w:r>
            <w:hyperlink r:id="rId10" w:history="1">
              <w:r w:rsidRPr="00DC407D">
                <w:rPr>
                  <w:rStyle w:val="Hyperlink"/>
                </w:rPr>
                <w:t>Annex 04</w:t>
              </w:r>
            </w:hyperlink>
            <w:r>
              <w:t xml:space="preserve"> –</w:t>
            </w:r>
            <w:r>
              <w:rPr>
                <w:bCs/>
              </w:rPr>
              <w:t xml:space="preserve"> P</w:t>
            </w:r>
            <w:r w:rsidRPr="00DC407D">
              <w:rPr>
                <w:bCs/>
              </w:rPr>
              <w:t>reliminary draft new</w:t>
            </w:r>
            <w:r>
              <w:rPr>
                <w:bCs/>
              </w:rPr>
              <w:t xml:space="preserve"> </w:t>
            </w:r>
            <w:r w:rsidRPr="00DC407D">
              <w:rPr>
                <w:bCs/>
              </w:rPr>
              <w:t>Recommendation ITU-R SM.[WPT.BEAM.FRQ]</w:t>
            </w:r>
          </w:p>
        </w:tc>
        <w:tc>
          <w:tcPr>
            <w:tcW w:w="5409" w:type="dxa"/>
            <w:tcBorders>
              <w:right w:val="double" w:sz="6" w:space="0" w:color="auto"/>
            </w:tcBorders>
          </w:tcPr>
          <w:p w14:paraId="712831FC" w14:textId="77777777" w:rsidR="006B792D" w:rsidRPr="00A02BF0" w:rsidRDefault="006B792D" w:rsidP="00FA645E">
            <w:pPr>
              <w:tabs>
                <w:tab w:val="left" w:pos="162"/>
              </w:tabs>
              <w:ind w:left="612" w:right="144" w:hanging="468"/>
            </w:pPr>
            <w:r w:rsidRPr="00A02BF0">
              <w:rPr>
                <w:b/>
              </w:rPr>
              <w:t>Date</w:t>
            </w:r>
            <w:r w:rsidRPr="00CD453F">
              <w:rPr>
                <w:b/>
              </w:rPr>
              <w:t>:</w:t>
            </w:r>
            <w:r w:rsidRPr="00CD453F">
              <w:t xml:space="preserve">  </w:t>
            </w:r>
            <w:r w:rsidRPr="00CB4A4A">
              <w:t>2 June 2021</w:t>
            </w:r>
          </w:p>
        </w:tc>
      </w:tr>
      <w:tr w:rsidR="006B792D" w:rsidRPr="00A02BF0" w14:paraId="0A03D25A" w14:textId="77777777" w:rsidTr="00FA645E">
        <w:trPr>
          <w:trHeight w:val="459"/>
        </w:trPr>
        <w:tc>
          <w:tcPr>
            <w:tcW w:w="9393" w:type="dxa"/>
            <w:gridSpan w:val="2"/>
            <w:tcBorders>
              <w:left w:val="double" w:sz="6" w:space="0" w:color="auto"/>
              <w:right w:val="double" w:sz="6" w:space="0" w:color="auto"/>
            </w:tcBorders>
          </w:tcPr>
          <w:p w14:paraId="18E62BE6" w14:textId="3CEB48C2" w:rsidR="006B792D" w:rsidRDefault="006B792D" w:rsidP="00FA645E">
            <w:pPr>
              <w:pStyle w:val="Heading2"/>
              <w:rPr>
                <w:b w:val="0"/>
                <w:lang w:eastAsia="zh-CN"/>
              </w:rPr>
            </w:pPr>
            <w:r>
              <w:rPr>
                <w:bCs/>
                <w:szCs w:val="24"/>
              </w:rPr>
              <w:t xml:space="preserve">Document Title:  </w:t>
            </w:r>
            <w:r w:rsidRPr="00642C8A">
              <w:rPr>
                <w:b w:val="0"/>
                <w:lang w:eastAsia="zh-CN"/>
              </w:rPr>
              <w:t xml:space="preserve"> </w:t>
            </w:r>
            <w:r>
              <w:rPr>
                <w:b w:val="0"/>
                <w:lang w:eastAsia="zh-CN"/>
              </w:rPr>
              <w:t>Preliminary Draft New Recommendation ITU-R SM.[WPT.BEAM.FRQ]</w:t>
            </w:r>
          </w:p>
          <w:p w14:paraId="512EC336" w14:textId="77777777" w:rsidR="006B792D" w:rsidRPr="00790A03" w:rsidRDefault="006B792D" w:rsidP="00FA645E">
            <w:pPr>
              <w:rPr>
                <w:lang w:eastAsia="zh-CN"/>
              </w:rPr>
            </w:pPr>
          </w:p>
        </w:tc>
      </w:tr>
      <w:tr w:rsidR="006B792D" w:rsidRPr="00A02BF0" w14:paraId="49E0CD23" w14:textId="77777777" w:rsidTr="00FA645E">
        <w:trPr>
          <w:trHeight w:val="1960"/>
        </w:trPr>
        <w:tc>
          <w:tcPr>
            <w:tcW w:w="3984" w:type="dxa"/>
            <w:tcBorders>
              <w:left w:val="double" w:sz="6" w:space="0" w:color="auto"/>
            </w:tcBorders>
          </w:tcPr>
          <w:p w14:paraId="4FA9711B" w14:textId="77777777" w:rsidR="006B792D" w:rsidRDefault="006B792D" w:rsidP="00FA645E">
            <w:pPr>
              <w:ind w:left="144" w:right="144"/>
              <w:rPr>
                <w:b/>
              </w:rPr>
            </w:pPr>
            <w:r w:rsidRPr="00A02BF0">
              <w:rPr>
                <w:b/>
              </w:rPr>
              <w:t>Author(s)/Contributors(s):</w:t>
            </w:r>
          </w:p>
          <w:p w14:paraId="3264EB4E" w14:textId="77777777" w:rsidR="006B792D" w:rsidRPr="00A02BF0" w:rsidRDefault="006B792D" w:rsidP="00FA645E">
            <w:pPr>
              <w:ind w:left="144" w:right="144"/>
              <w:rPr>
                <w:b/>
              </w:rPr>
            </w:pPr>
          </w:p>
          <w:p w14:paraId="64A3E8A6" w14:textId="77777777" w:rsidR="006B792D" w:rsidRDefault="006B792D" w:rsidP="00FA645E">
            <w:pPr>
              <w:spacing w:before="0"/>
              <w:ind w:left="144" w:right="144"/>
              <w:rPr>
                <w:bCs/>
                <w:iCs/>
              </w:rPr>
            </w:pPr>
            <w:r>
              <w:rPr>
                <w:bCs/>
                <w:iCs/>
              </w:rPr>
              <w:t>Michael Marcus</w:t>
            </w:r>
          </w:p>
          <w:p w14:paraId="7F2115EC" w14:textId="77777777" w:rsidR="006B792D" w:rsidRDefault="006B792D" w:rsidP="00FA645E">
            <w:pPr>
              <w:spacing w:before="0"/>
              <w:ind w:left="144" w:right="144"/>
              <w:rPr>
                <w:bCs/>
                <w:iCs/>
              </w:rPr>
            </w:pPr>
            <w:r>
              <w:rPr>
                <w:bCs/>
                <w:iCs/>
              </w:rPr>
              <w:t>Marcus Spectrum Solutions LLC</w:t>
            </w:r>
          </w:p>
          <w:p w14:paraId="3352F4F9" w14:textId="77777777" w:rsidR="006B792D" w:rsidRDefault="006B792D" w:rsidP="00FA645E">
            <w:pPr>
              <w:spacing w:before="0"/>
              <w:ind w:left="144" w:right="144"/>
              <w:rPr>
                <w:bCs/>
                <w:iCs/>
              </w:rPr>
            </w:pPr>
          </w:p>
          <w:p w14:paraId="108CC036" w14:textId="77777777" w:rsidR="006B792D" w:rsidRPr="00CB4A4A" w:rsidRDefault="006B792D" w:rsidP="00FA645E">
            <w:pPr>
              <w:spacing w:before="0"/>
              <w:ind w:left="144" w:right="144"/>
              <w:rPr>
                <w:bCs/>
                <w:iCs/>
                <w:highlight w:val="cyan"/>
                <w:rPrChange w:id="3" w:author="USA1" w:date="2021-08-03T12:26:00Z">
                  <w:rPr>
                    <w:bCs/>
                    <w:iCs/>
                  </w:rPr>
                </w:rPrChange>
              </w:rPr>
            </w:pPr>
            <w:commentRangeStart w:id="4"/>
            <w:r w:rsidRPr="00CB4A4A">
              <w:rPr>
                <w:bCs/>
                <w:iCs/>
                <w:highlight w:val="cyan"/>
                <w:rPrChange w:id="5" w:author="USA1" w:date="2021-08-03T12:26:00Z">
                  <w:rPr>
                    <w:bCs/>
                    <w:iCs/>
                  </w:rPr>
                </w:rPrChange>
              </w:rPr>
              <w:t>Matt Greenspan</w:t>
            </w:r>
            <w:commentRangeEnd w:id="4"/>
            <w:r w:rsidR="00615127">
              <w:rPr>
                <w:rStyle w:val="CommentReference"/>
              </w:rPr>
              <w:commentReference w:id="4"/>
            </w:r>
          </w:p>
          <w:p w14:paraId="02B6A399" w14:textId="77777777" w:rsidR="006B792D" w:rsidRPr="00A02BF0" w:rsidRDefault="006B792D" w:rsidP="00FA645E">
            <w:pPr>
              <w:spacing w:before="0"/>
              <w:ind w:left="144" w:right="144"/>
              <w:rPr>
                <w:bCs/>
                <w:iCs/>
              </w:rPr>
            </w:pPr>
            <w:r w:rsidRPr="00CB4A4A">
              <w:rPr>
                <w:bCs/>
                <w:iCs/>
                <w:highlight w:val="cyan"/>
                <w:rPrChange w:id="6" w:author="USA1" w:date="2021-08-03T12:26:00Z">
                  <w:rPr>
                    <w:bCs/>
                    <w:iCs/>
                  </w:rPr>
                </w:rPrChange>
              </w:rPr>
              <w:t>Telecommunications Management Group (TMG)</w:t>
            </w:r>
          </w:p>
        </w:tc>
        <w:tc>
          <w:tcPr>
            <w:tcW w:w="5409" w:type="dxa"/>
            <w:tcBorders>
              <w:right w:val="double" w:sz="6" w:space="0" w:color="auto"/>
            </w:tcBorders>
          </w:tcPr>
          <w:p w14:paraId="33AEDF1A" w14:textId="77777777" w:rsidR="006B792D" w:rsidRDefault="006B792D" w:rsidP="00FA645E">
            <w:pPr>
              <w:ind w:right="144"/>
              <w:rPr>
                <w:b/>
                <w:bCs/>
              </w:rPr>
            </w:pPr>
          </w:p>
          <w:p w14:paraId="56B1BCF7" w14:textId="77777777" w:rsidR="006B792D" w:rsidRDefault="006B792D" w:rsidP="00FA645E">
            <w:pPr>
              <w:ind w:right="144"/>
              <w:rPr>
                <w:b/>
                <w:bCs/>
              </w:rPr>
            </w:pPr>
          </w:p>
          <w:p w14:paraId="7BAB3C60" w14:textId="77777777" w:rsidR="006B792D" w:rsidRDefault="006B792D" w:rsidP="00FA645E">
            <w:pPr>
              <w:ind w:right="144"/>
              <w:rPr>
                <w:bCs/>
              </w:rPr>
            </w:pPr>
            <w:r w:rsidRPr="00A02BF0">
              <w:rPr>
                <w:b/>
                <w:bCs/>
              </w:rPr>
              <w:t>Email</w:t>
            </w:r>
            <w:r>
              <w:rPr>
                <w:bCs/>
              </w:rPr>
              <w:t>:  mjmarcus@marcus-spectrum.com</w:t>
            </w:r>
            <w:r w:rsidRPr="00A02BF0">
              <w:rPr>
                <w:bCs/>
              </w:rPr>
              <w:br/>
            </w:r>
            <w:r w:rsidRPr="00A02BF0">
              <w:rPr>
                <w:b/>
                <w:bCs/>
              </w:rPr>
              <w:t>Phone</w:t>
            </w:r>
            <w:r w:rsidRPr="00A02BF0">
              <w:rPr>
                <w:bCs/>
              </w:rPr>
              <w:t>:</w:t>
            </w:r>
            <w:r>
              <w:rPr>
                <w:bCs/>
              </w:rPr>
              <w:t xml:space="preserve">  +1 (301-229-7714)</w:t>
            </w:r>
          </w:p>
          <w:p w14:paraId="7338173F" w14:textId="77777777" w:rsidR="006B792D" w:rsidRPr="00F022CE" w:rsidRDefault="006B792D" w:rsidP="00FA645E">
            <w:pPr>
              <w:ind w:right="144"/>
              <w:rPr>
                <w:bCs/>
              </w:rPr>
            </w:pPr>
            <w:r w:rsidRPr="00CB4A4A">
              <w:rPr>
                <w:b/>
                <w:bCs/>
                <w:highlight w:val="cyan"/>
                <w:rPrChange w:id="7" w:author="USA1" w:date="2021-08-03T12:26:00Z">
                  <w:rPr>
                    <w:b/>
                    <w:bCs/>
                  </w:rPr>
                </w:rPrChange>
              </w:rPr>
              <w:t>Email</w:t>
            </w:r>
            <w:r w:rsidRPr="00CB4A4A">
              <w:rPr>
                <w:bCs/>
                <w:highlight w:val="cyan"/>
                <w:rPrChange w:id="8" w:author="USA1" w:date="2021-08-03T12:26:00Z">
                  <w:rPr>
                    <w:bCs/>
                  </w:rPr>
                </w:rPrChange>
              </w:rPr>
              <w:t>:  mgreenspan@tmgtelecom.com</w:t>
            </w:r>
            <w:r w:rsidRPr="00CB4A4A">
              <w:rPr>
                <w:bCs/>
                <w:highlight w:val="cyan"/>
                <w:rPrChange w:id="9" w:author="USA1" w:date="2021-08-03T12:26:00Z">
                  <w:rPr>
                    <w:bCs/>
                  </w:rPr>
                </w:rPrChange>
              </w:rPr>
              <w:br/>
            </w:r>
            <w:r w:rsidRPr="00CB4A4A">
              <w:rPr>
                <w:b/>
                <w:bCs/>
                <w:highlight w:val="cyan"/>
                <w:rPrChange w:id="10" w:author="USA1" w:date="2021-08-03T12:26:00Z">
                  <w:rPr>
                    <w:b/>
                    <w:bCs/>
                  </w:rPr>
                </w:rPrChange>
              </w:rPr>
              <w:t>Phone</w:t>
            </w:r>
            <w:r w:rsidRPr="00CB4A4A">
              <w:rPr>
                <w:bCs/>
                <w:highlight w:val="cyan"/>
                <w:rPrChange w:id="11" w:author="USA1" w:date="2021-08-03T12:26:00Z">
                  <w:rPr>
                    <w:bCs/>
                  </w:rPr>
                </w:rPrChange>
              </w:rPr>
              <w:t>:  +1 (703-224-1501)</w:t>
            </w:r>
          </w:p>
        </w:tc>
      </w:tr>
      <w:tr w:rsidR="006B792D" w:rsidRPr="00A02BF0" w14:paraId="0E077047" w14:textId="77777777" w:rsidTr="00FA645E">
        <w:trPr>
          <w:trHeight w:val="541"/>
        </w:trPr>
        <w:tc>
          <w:tcPr>
            <w:tcW w:w="9393" w:type="dxa"/>
            <w:gridSpan w:val="2"/>
            <w:tcBorders>
              <w:left w:val="double" w:sz="6" w:space="0" w:color="auto"/>
              <w:right w:val="double" w:sz="6" w:space="0" w:color="auto"/>
            </w:tcBorders>
          </w:tcPr>
          <w:p w14:paraId="502A9E4A" w14:textId="77777777" w:rsidR="006B792D" w:rsidRPr="00A02BF0" w:rsidRDefault="006B792D" w:rsidP="00FA645E">
            <w:pPr>
              <w:spacing w:after="120"/>
              <w:ind w:right="144"/>
            </w:pPr>
            <w:r w:rsidRPr="00A02BF0">
              <w:rPr>
                <w:b/>
              </w:rPr>
              <w:t>Purpose/Objective:</w:t>
            </w:r>
            <w:r w:rsidRPr="00A02BF0">
              <w:rPr>
                <w:bCs/>
              </w:rPr>
              <w:t xml:space="preserve"> </w:t>
            </w:r>
            <w:r>
              <w:rPr>
                <w:bCs/>
              </w:rPr>
              <w:t xml:space="preserve">Submit further information on frequencies for use by Beam WPT systems and </w:t>
            </w:r>
            <w:r w:rsidRPr="00B129F2">
              <w:rPr>
                <w:bCs/>
                <w:highlight w:val="cyan"/>
                <w:rPrChange w:id="12" w:author="USA1" w:date="2021-08-02T16:34:00Z">
                  <w:rPr>
                    <w:bCs/>
                  </w:rPr>
                </w:rPrChange>
              </w:rPr>
              <w:t>support the approval of the document at this meeting.</w:t>
            </w:r>
          </w:p>
        </w:tc>
      </w:tr>
      <w:tr w:rsidR="006B792D" w:rsidRPr="00A02BF0" w14:paraId="63344A5B" w14:textId="77777777" w:rsidTr="00FA645E">
        <w:trPr>
          <w:trHeight w:val="1380"/>
        </w:trPr>
        <w:tc>
          <w:tcPr>
            <w:tcW w:w="9393" w:type="dxa"/>
            <w:gridSpan w:val="2"/>
            <w:tcBorders>
              <w:left w:val="double" w:sz="6" w:space="0" w:color="auto"/>
              <w:bottom w:val="single" w:sz="12" w:space="0" w:color="auto"/>
              <w:right w:val="double" w:sz="6" w:space="0" w:color="auto"/>
            </w:tcBorders>
          </w:tcPr>
          <w:p w14:paraId="4E6AFCC7" w14:textId="77777777" w:rsidR="006B792D" w:rsidRDefault="006B792D" w:rsidP="00FA645E">
            <w:pPr>
              <w:rPr>
                <w:bCs/>
              </w:rPr>
            </w:pPr>
            <w:r w:rsidRPr="00A02BF0">
              <w:rPr>
                <w:b/>
              </w:rPr>
              <w:t>Abstract:</w:t>
            </w:r>
            <w:r w:rsidRPr="00A02BF0">
              <w:rPr>
                <w:bCs/>
              </w:rPr>
              <w:t xml:space="preserve">  </w:t>
            </w:r>
            <w:r>
              <w:rPr>
                <w:bCs/>
              </w:rPr>
              <w:t xml:space="preserve">This contribution adds 24 and 61 GHz, both ISM bands, to </w:t>
            </w:r>
            <w:r w:rsidRPr="006A64D4">
              <w:rPr>
                <w:bCs/>
              </w:rPr>
              <w:t>TABLE 1</w:t>
            </w:r>
            <w:r>
              <w:rPr>
                <w:bCs/>
              </w:rPr>
              <w:t xml:space="preserve">: </w:t>
            </w:r>
            <w:r w:rsidRPr="006A64D4">
              <w:rPr>
                <w:bCs/>
              </w:rPr>
              <w:t>Frequency ranges for operation of beam WPT systems</w:t>
            </w:r>
            <w:r>
              <w:rPr>
                <w:bCs/>
              </w:rPr>
              <w:t>.</w:t>
            </w:r>
          </w:p>
          <w:p w14:paraId="797045D7" w14:textId="77777777" w:rsidR="006B792D" w:rsidRPr="00E43D52" w:rsidRDefault="006B792D" w:rsidP="00FA645E">
            <w:pPr>
              <w:rPr>
                <w:bCs/>
                <w:lang w:val="en-US"/>
              </w:rPr>
            </w:pPr>
            <w:r w:rsidRPr="00B129F2">
              <w:rPr>
                <w:bCs/>
                <w:highlight w:val="cyan"/>
                <w:rPrChange w:id="13" w:author="USA1" w:date="2021-08-02T16:34:00Z">
                  <w:rPr>
                    <w:bCs/>
                  </w:rPr>
                </w:rPrChange>
              </w:rPr>
              <w:t>Based on the maturity of the document as well as the overall stability of the text, and in accordance with the agreed upon work plan, it proposes to approve the document and elevate it to Draft New Recommendation status during the November 2021 meeting of ITU-R WP1A.</w:t>
            </w:r>
          </w:p>
        </w:tc>
      </w:tr>
    </w:tbl>
    <w:p w14:paraId="7B85E9AD" w14:textId="1291F515" w:rsidR="006B792D" w:rsidRDefault="006B792D">
      <w:pPr>
        <w:tabs>
          <w:tab w:val="clear" w:pos="1134"/>
          <w:tab w:val="clear" w:pos="1871"/>
          <w:tab w:val="clear" w:pos="2268"/>
        </w:tabs>
        <w:overflowPunct/>
        <w:autoSpaceDE/>
        <w:autoSpaceDN/>
        <w:adjustRightInd/>
        <w:spacing w:before="0"/>
        <w:textAlignment w:val="auto"/>
        <w:pPrChange w:id="14" w:author="USA1" w:date="2021-08-02T17:23:00Z">
          <w:pPr/>
        </w:pPrChange>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835327" w14:paraId="1BF8FD8E" w14:textId="77777777" w:rsidTr="00876A8A">
        <w:trPr>
          <w:cantSplit/>
        </w:trPr>
        <w:tc>
          <w:tcPr>
            <w:tcW w:w="6487" w:type="dxa"/>
            <w:vAlign w:val="center"/>
          </w:tcPr>
          <w:p w14:paraId="5AB7522D" w14:textId="1669FFC5" w:rsidR="009F6520" w:rsidRPr="00835327" w:rsidRDefault="009F6520" w:rsidP="009F6520">
            <w:pPr>
              <w:shd w:val="solid" w:color="FFFFFF" w:fill="FFFFFF"/>
              <w:spacing w:before="0"/>
              <w:rPr>
                <w:rFonts w:ascii="Verdana" w:hAnsi="Verdana" w:cs="Times New Roman Bold"/>
                <w:b/>
                <w:bCs/>
                <w:sz w:val="26"/>
                <w:szCs w:val="26"/>
              </w:rPr>
            </w:pPr>
            <w:r w:rsidRPr="00835327">
              <w:rPr>
                <w:rFonts w:ascii="Verdana" w:hAnsi="Verdana" w:cs="Times New Roman Bold"/>
                <w:b/>
                <w:bCs/>
                <w:sz w:val="26"/>
                <w:szCs w:val="26"/>
              </w:rPr>
              <w:lastRenderedPageBreak/>
              <w:t>Radiocommunication Study Groups</w:t>
            </w:r>
          </w:p>
        </w:tc>
        <w:tc>
          <w:tcPr>
            <w:tcW w:w="3402" w:type="dxa"/>
          </w:tcPr>
          <w:p w14:paraId="45D87478" w14:textId="77777777" w:rsidR="009F6520" w:rsidRPr="00835327" w:rsidRDefault="008614B2" w:rsidP="008614B2">
            <w:pPr>
              <w:shd w:val="solid" w:color="FFFFFF" w:fill="FFFFFF"/>
              <w:spacing w:before="0" w:line="240" w:lineRule="atLeast"/>
            </w:pPr>
            <w:bookmarkStart w:id="15" w:name="ditulogo"/>
            <w:bookmarkEnd w:id="15"/>
            <w:r w:rsidRPr="00835327">
              <w:rPr>
                <w:noProof/>
                <w:lang w:val="en-US"/>
              </w:rPr>
              <w:drawing>
                <wp:inline distT="0" distB="0" distL="0" distR="0" wp14:anchorId="051B2078" wp14:editId="7CB9530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835327" w14:paraId="64CB0DEB" w14:textId="77777777" w:rsidTr="00876A8A">
        <w:trPr>
          <w:cantSplit/>
        </w:trPr>
        <w:tc>
          <w:tcPr>
            <w:tcW w:w="6487" w:type="dxa"/>
            <w:tcBorders>
              <w:bottom w:val="single" w:sz="12" w:space="0" w:color="auto"/>
            </w:tcBorders>
          </w:tcPr>
          <w:p w14:paraId="3A2401E2" w14:textId="77777777" w:rsidR="000069D4" w:rsidRPr="00835327"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2691804" w14:textId="77777777" w:rsidR="000069D4" w:rsidRPr="00835327" w:rsidRDefault="000069D4" w:rsidP="00A5173C">
            <w:pPr>
              <w:shd w:val="solid" w:color="FFFFFF" w:fill="FFFFFF"/>
              <w:spacing w:before="0" w:after="48" w:line="240" w:lineRule="atLeast"/>
              <w:rPr>
                <w:sz w:val="22"/>
                <w:szCs w:val="22"/>
              </w:rPr>
            </w:pPr>
          </w:p>
        </w:tc>
      </w:tr>
      <w:tr w:rsidR="000069D4" w:rsidRPr="00835327" w14:paraId="2DEDDC95" w14:textId="77777777" w:rsidTr="00876A8A">
        <w:trPr>
          <w:cantSplit/>
        </w:trPr>
        <w:tc>
          <w:tcPr>
            <w:tcW w:w="6487" w:type="dxa"/>
            <w:tcBorders>
              <w:top w:val="single" w:sz="12" w:space="0" w:color="auto"/>
            </w:tcBorders>
          </w:tcPr>
          <w:p w14:paraId="5CE1E09D" w14:textId="77777777" w:rsidR="000069D4" w:rsidRPr="00835327"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72C49E" w14:textId="77777777" w:rsidR="000069D4" w:rsidRPr="00835327" w:rsidRDefault="000069D4" w:rsidP="00A5173C">
            <w:pPr>
              <w:shd w:val="solid" w:color="FFFFFF" w:fill="FFFFFF"/>
              <w:spacing w:before="0" w:after="48" w:line="240" w:lineRule="atLeast"/>
            </w:pPr>
          </w:p>
        </w:tc>
      </w:tr>
      <w:tr w:rsidR="000069D4" w:rsidRPr="00835327" w14:paraId="097615C8" w14:textId="77777777" w:rsidTr="00876A8A">
        <w:trPr>
          <w:cantSplit/>
        </w:trPr>
        <w:tc>
          <w:tcPr>
            <w:tcW w:w="6487" w:type="dxa"/>
            <w:vMerge w:val="restart"/>
          </w:tcPr>
          <w:p w14:paraId="19340B49" w14:textId="3D30868C" w:rsidR="000069D4" w:rsidRPr="00835327" w:rsidRDefault="00F11312" w:rsidP="00525D92">
            <w:pPr>
              <w:shd w:val="solid" w:color="FFFFFF" w:fill="FFFFFF"/>
              <w:tabs>
                <w:tab w:val="clear" w:pos="1134"/>
                <w:tab w:val="clear" w:pos="1871"/>
                <w:tab w:val="clear" w:pos="2268"/>
              </w:tabs>
              <w:spacing w:before="0" w:after="240"/>
              <w:ind w:left="1134" w:hanging="1134"/>
              <w:rPr>
                <w:rFonts w:ascii="Verdana" w:hAnsi="Verdana"/>
                <w:sz w:val="20"/>
              </w:rPr>
            </w:pPr>
            <w:bookmarkStart w:id="16" w:name="recibido"/>
            <w:bookmarkStart w:id="17" w:name="dnum" w:colFirst="1" w:colLast="1"/>
            <w:bookmarkEnd w:id="16"/>
            <w:r w:rsidRPr="00835327">
              <w:rPr>
                <w:rFonts w:ascii="Verdana" w:hAnsi="Verdana"/>
                <w:sz w:val="20"/>
              </w:rPr>
              <w:t>Source</w:t>
            </w:r>
            <w:r w:rsidR="008614B2" w:rsidRPr="00835327">
              <w:rPr>
                <w:rFonts w:ascii="Verdana" w:hAnsi="Verdana"/>
                <w:sz w:val="20"/>
              </w:rPr>
              <w:t>:</w:t>
            </w:r>
            <w:r w:rsidR="008614B2" w:rsidRPr="00835327">
              <w:rPr>
                <w:rFonts w:ascii="Verdana" w:hAnsi="Verdana"/>
                <w:sz w:val="20"/>
              </w:rPr>
              <w:tab/>
            </w:r>
            <w:r w:rsidRPr="00835327">
              <w:rPr>
                <w:rFonts w:ascii="Verdana" w:hAnsi="Verdana"/>
                <w:sz w:val="20"/>
              </w:rPr>
              <w:t>Doc</w:t>
            </w:r>
            <w:r w:rsidR="002222FD" w:rsidRPr="00835327">
              <w:rPr>
                <w:rFonts w:ascii="Verdana" w:hAnsi="Verdana"/>
                <w:sz w:val="20"/>
              </w:rPr>
              <w:t>ument 1A/TEMP/30 (edited)</w:t>
            </w:r>
          </w:p>
          <w:p w14:paraId="7CA1AA1C" w14:textId="08281CBF" w:rsidR="008614B2" w:rsidRPr="00835327" w:rsidRDefault="008614B2" w:rsidP="008614B2">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6107F605" w14:textId="27792763" w:rsidR="000069D4" w:rsidRPr="00835327" w:rsidRDefault="002222FD" w:rsidP="00A5173C">
            <w:pPr>
              <w:shd w:val="solid" w:color="FFFFFF" w:fill="FFFFFF"/>
              <w:spacing w:before="0" w:line="240" w:lineRule="atLeast"/>
              <w:rPr>
                <w:rFonts w:ascii="Verdana" w:hAnsi="Verdana"/>
                <w:sz w:val="20"/>
                <w:lang w:eastAsia="zh-CN"/>
              </w:rPr>
            </w:pPr>
            <w:r w:rsidRPr="00835327">
              <w:rPr>
                <w:rFonts w:ascii="Verdana" w:hAnsi="Verdana"/>
                <w:b/>
                <w:sz w:val="20"/>
                <w:lang w:eastAsia="zh-CN"/>
              </w:rPr>
              <w:br/>
            </w:r>
            <w:r w:rsidR="008614B2" w:rsidRPr="00835327">
              <w:rPr>
                <w:rFonts w:ascii="Verdana" w:hAnsi="Verdana"/>
                <w:b/>
                <w:sz w:val="20"/>
                <w:lang w:eastAsia="zh-CN"/>
              </w:rPr>
              <w:t xml:space="preserve">Document </w:t>
            </w:r>
            <w:r w:rsidR="007F55BA" w:rsidRPr="00835327">
              <w:rPr>
                <w:rFonts w:ascii="Verdana" w:hAnsi="Verdana"/>
                <w:b/>
                <w:sz w:val="20"/>
                <w:lang w:eastAsia="zh-CN"/>
              </w:rPr>
              <w:t>1A</w:t>
            </w:r>
            <w:r w:rsidR="008614B2" w:rsidRPr="00835327">
              <w:rPr>
                <w:rFonts w:ascii="Verdana" w:hAnsi="Verdana"/>
                <w:b/>
                <w:sz w:val="20"/>
                <w:lang w:eastAsia="zh-CN"/>
              </w:rPr>
              <w:t>/</w:t>
            </w:r>
          </w:p>
        </w:tc>
      </w:tr>
      <w:tr w:rsidR="000069D4" w:rsidRPr="00835327" w14:paraId="5C444364" w14:textId="77777777" w:rsidTr="00876A8A">
        <w:trPr>
          <w:cantSplit/>
        </w:trPr>
        <w:tc>
          <w:tcPr>
            <w:tcW w:w="6487" w:type="dxa"/>
            <w:vMerge/>
          </w:tcPr>
          <w:p w14:paraId="122E45B8" w14:textId="77777777" w:rsidR="000069D4" w:rsidRPr="00835327" w:rsidRDefault="000069D4" w:rsidP="00A5173C">
            <w:pPr>
              <w:spacing w:before="60"/>
              <w:jc w:val="center"/>
              <w:rPr>
                <w:b/>
                <w:smallCaps/>
                <w:sz w:val="32"/>
                <w:lang w:eastAsia="zh-CN"/>
              </w:rPr>
            </w:pPr>
            <w:bookmarkStart w:id="18" w:name="ddate" w:colFirst="1" w:colLast="1"/>
            <w:bookmarkEnd w:id="17"/>
          </w:p>
        </w:tc>
        <w:tc>
          <w:tcPr>
            <w:tcW w:w="3402" w:type="dxa"/>
          </w:tcPr>
          <w:p w14:paraId="14354FD4" w14:textId="2EC21D77" w:rsidR="000069D4" w:rsidRPr="00835327" w:rsidRDefault="002222FD" w:rsidP="00A5173C">
            <w:pPr>
              <w:shd w:val="solid" w:color="FFFFFF" w:fill="FFFFFF"/>
              <w:spacing w:before="0" w:line="240" w:lineRule="atLeast"/>
              <w:rPr>
                <w:rFonts w:ascii="Verdana" w:hAnsi="Verdana"/>
                <w:sz w:val="20"/>
                <w:lang w:eastAsia="zh-CN"/>
              </w:rPr>
            </w:pPr>
            <w:r w:rsidRPr="00835327">
              <w:rPr>
                <w:rFonts w:ascii="Verdana" w:hAnsi="Verdana"/>
                <w:b/>
                <w:sz w:val="20"/>
                <w:lang w:eastAsia="zh-CN"/>
              </w:rPr>
              <w:t xml:space="preserve">3 June </w:t>
            </w:r>
            <w:r w:rsidR="007F55BA" w:rsidRPr="00835327">
              <w:rPr>
                <w:rFonts w:ascii="Verdana" w:hAnsi="Verdana"/>
                <w:b/>
                <w:sz w:val="20"/>
                <w:lang w:eastAsia="zh-CN"/>
              </w:rPr>
              <w:t>2021</w:t>
            </w:r>
          </w:p>
        </w:tc>
      </w:tr>
      <w:tr w:rsidR="000069D4" w:rsidRPr="00835327" w14:paraId="426E75BE" w14:textId="77777777" w:rsidTr="00876A8A">
        <w:trPr>
          <w:cantSplit/>
        </w:trPr>
        <w:tc>
          <w:tcPr>
            <w:tcW w:w="6487" w:type="dxa"/>
            <w:vMerge/>
          </w:tcPr>
          <w:p w14:paraId="41DA4931" w14:textId="77777777" w:rsidR="000069D4" w:rsidRPr="00835327" w:rsidRDefault="000069D4" w:rsidP="00A5173C">
            <w:pPr>
              <w:spacing w:before="60"/>
              <w:jc w:val="center"/>
              <w:rPr>
                <w:b/>
                <w:smallCaps/>
                <w:sz w:val="32"/>
                <w:lang w:eastAsia="zh-CN"/>
              </w:rPr>
            </w:pPr>
            <w:bookmarkStart w:id="19" w:name="dorlang" w:colFirst="1" w:colLast="1"/>
            <w:bookmarkEnd w:id="18"/>
          </w:p>
        </w:tc>
        <w:tc>
          <w:tcPr>
            <w:tcW w:w="3402" w:type="dxa"/>
          </w:tcPr>
          <w:p w14:paraId="6E36ABEC" w14:textId="5B3375F8" w:rsidR="000069D4" w:rsidRPr="00835327" w:rsidRDefault="002C5E14" w:rsidP="00A5173C">
            <w:pPr>
              <w:shd w:val="solid" w:color="FFFFFF" w:fill="FFFFFF"/>
              <w:spacing w:before="0" w:line="240" w:lineRule="atLeast"/>
              <w:rPr>
                <w:rFonts w:ascii="Verdana" w:eastAsia="SimSun" w:hAnsi="Verdana"/>
                <w:sz w:val="20"/>
                <w:lang w:eastAsia="zh-CN"/>
              </w:rPr>
            </w:pPr>
            <w:r w:rsidRPr="00835327">
              <w:rPr>
                <w:rFonts w:ascii="Verdana" w:eastAsia="SimSun" w:hAnsi="Verdana"/>
                <w:b/>
                <w:sz w:val="20"/>
                <w:lang w:eastAsia="zh-CN"/>
              </w:rPr>
              <w:t>English</w:t>
            </w:r>
            <w:r w:rsidR="007F55BA" w:rsidRPr="00835327">
              <w:rPr>
                <w:rFonts w:ascii="Verdana" w:eastAsia="SimSun" w:hAnsi="Verdana"/>
                <w:b/>
                <w:sz w:val="20"/>
                <w:lang w:eastAsia="zh-CN"/>
              </w:rPr>
              <w:t xml:space="preserve"> only</w:t>
            </w:r>
          </w:p>
        </w:tc>
      </w:tr>
      <w:tr w:rsidR="000069D4" w:rsidRPr="00835327" w14:paraId="1D7CFFAE" w14:textId="77777777" w:rsidTr="00D046A7">
        <w:trPr>
          <w:cantSplit/>
        </w:trPr>
        <w:tc>
          <w:tcPr>
            <w:tcW w:w="9889" w:type="dxa"/>
            <w:gridSpan w:val="2"/>
          </w:tcPr>
          <w:p w14:paraId="22A7E15A" w14:textId="17BD696C" w:rsidR="000069D4" w:rsidRPr="00835327" w:rsidRDefault="006B792D" w:rsidP="008614B2">
            <w:pPr>
              <w:pStyle w:val="Source"/>
              <w:rPr>
                <w:lang w:eastAsia="zh-CN"/>
              </w:rPr>
            </w:pPr>
            <w:bookmarkStart w:id="20" w:name="dsource" w:colFirst="0" w:colLast="0"/>
            <w:bookmarkEnd w:id="19"/>
            <w:r>
              <w:rPr>
                <w:lang w:eastAsia="zh-CN"/>
              </w:rPr>
              <w:t>United States of America</w:t>
            </w:r>
          </w:p>
        </w:tc>
      </w:tr>
      <w:tr w:rsidR="000069D4" w:rsidRPr="00835327" w14:paraId="6DC86B69" w14:textId="77777777" w:rsidTr="00D046A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A5715" w:rsidRPr="00835327" w14:paraId="0DB3EE5F" w14:textId="77777777" w:rsidTr="00E168E8">
              <w:trPr>
                <w:cantSplit/>
              </w:trPr>
              <w:tc>
                <w:tcPr>
                  <w:tcW w:w="9889" w:type="dxa"/>
                </w:tcPr>
                <w:p w14:paraId="529087BB" w14:textId="7E3C05E7" w:rsidR="005A5715" w:rsidRPr="00835327" w:rsidRDefault="00B6624A" w:rsidP="006949AF">
                  <w:pPr>
                    <w:pStyle w:val="RecNo"/>
                    <w:rPr>
                      <w:lang w:eastAsia="zh-CN"/>
                    </w:rPr>
                  </w:pPr>
                  <w:bookmarkStart w:id="21" w:name="drec" w:colFirst="0" w:colLast="0"/>
                  <w:bookmarkEnd w:id="20"/>
                  <w:r w:rsidRPr="00A21847">
                    <w:rPr>
                      <w:lang w:eastAsia="zh-CN"/>
                    </w:rPr>
                    <w:t>Preliminary</w:t>
                  </w:r>
                  <w:r w:rsidRPr="00835327">
                    <w:rPr>
                      <w:lang w:eastAsia="zh-CN"/>
                    </w:rPr>
                    <w:t xml:space="preserve"> Draft New </w:t>
                  </w:r>
                  <w:r w:rsidR="00E01AA0" w:rsidRPr="00835327">
                    <w:rPr>
                      <w:lang w:eastAsia="zh-CN"/>
                    </w:rPr>
                    <w:br/>
                  </w:r>
                  <w:r w:rsidRPr="00835327">
                    <w:rPr>
                      <w:lang w:eastAsia="zh-CN"/>
                    </w:rPr>
                    <w:t>RECOMMENDATION ITU-R SM.[WPT.BEAM.FRQ]</w:t>
                  </w:r>
                </w:p>
              </w:tc>
            </w:tr>
            <w:tr w:rsidR="005A5715" w:rsidRPr="00835327" w14:paraId="2159EB17" w14:textId="77777777" w:rsidTr="00E168E8">
              <w:trPr>
                <w:cantSplit/>
              </w:trPr>
              <w:tc>
                <w:tcPr>
                  <w:tcW w:w="9889" w:type="dxa"/>
                </w:tcPr>
                <w:p w14:paraId="4ACC7965" w14:textId="5A6281EC" w:rsidR="005A5715" w:rsidRPr="00835327" w:rsidRDefault="00FC2275" w:rsidP="006949AF">
                  <w:pPr>
                    <w:pStyle w:val="Rectitle"/>
                  </w:pPr>
                  <w:r w:rsidRPr="00835327">
                    <w:rPr>
                      <w:lang w:eastAsia="zh-CN"/>
                    </w:rPr>
                    <w:t>Guidance on f</w:t>
                  </w:r>
                  <w:r w:rsidR="006B48B0" w:rsidRPr="00835327">
                    <w:rPr>
                      <w:lang w:eastAsia="zh-CN"/>
                    </w:rPr>
                    <w:t xml:space="preserve">requency ranges for operation of wireless power </w:t>
                  </w:r>
                  <w:r w:rsidR="006B48B0" w:rsidRPr="00835327">
                    <w:rPr>
                      <w:lang w:eastAsia="zh-CN"/>
                    </w:rPr>
                    <w:br/>
                    <w:t xml:space="preserve">transmission via radio frequency </w:t>
                  </w:r>
                  <w:r w:rsidR="006B48B0" w:rsidRPr="00835327">
                    <w:t>beam</w:t>
                  </w:r>
                  <w:r w:rsidR="009E02BE" w:rsidRPr="00835327">
                    <w:rPr>
                      <w:lang w:eastAsia="zh-CN"/>
                    </w:rPr>
                    <w:t xml:space="preserve"> systems for mobile/portable devices and sensor networks</w:t>
                  </w:r>
                </w:p>
              </w:tc>
            </w:tr>
          </w:tbl>
          <w:p w14:paraId="5F6982B6" w14:textId="7D1610D4" w:rsidR="000069D4" w:rsidRPr="00835327" w:rsidRDefault="000069D4" w:rsidP="00A5173C">
            <w:pPr>
              <w:pStyle w:val="Title1"/>
              <w:rPr>
                <w:lang w:eastAsia="zh-CN"/>
              </w:rPr>
            </w:pPr>
          </w:p>
        </w:tc>
      </w:tr>
    </w:tbl>
    <w:bookmarkEnd w:id="21"/>
    <w:p w14:paraId="282C3741" w14:textId="77777777" w:rsidR="004411DF" w:rsidRDefault="004411DF" w:rsidP="004411DF">
      <w:pPr>
        <w:pStyle w:val="Headingb"/>
        <w:rPr>
          <w:lang w:val="en-US"/>
        </w:rPr>
      </w:pPr>
      <w:r>
        <w:rPr>
          <w:lang w:val="en-US"/>
        </w:rPr>
        <w:t>Background</w:t>
      </w:r>
    </w:p>
    <w:p w14:paraId="435080D8" w14:textId="73287A0B" w:rsidR="004411DF" w:rsidRDefault="004411DF" w:rsidP="004411DF">
      <w:pPr>
        <w:rPr>
          <w:lang w:val="en-US" w:eastAsia="zh-CN"/>
        </w:rPr>
      </w:pPr>
      <w:r>
        <w:rPr>
          <w:lang w:val="en-US" w:eastAsia="zh-CN"/>
        </w:rPr>
        <w:t>During the May</w:t>
      </w:r>
      <w:r w:rsidR="000E3B3C">
        <w:rPr>
          <w:lang w:val="en-US" w:eastAsia="zh-CN"/>
        </w:rPr>
        <w:t>-June</w:t>
      </w:r>
      <w:r>
        <w:rPr>
          <w:lang w:val="en-US" w:eastAsia="zh-CN"/>
        </w:rPr>
        <w:t xml:space="preserve"> 202</w:t>
      </w:r>
      <w:r w:rsidR="000E3B3C">
        <w:rPr>
          <w:lang w:val="en-US" w:eastAsia="zh-CN"/>
        </w:rPr>
        <w:t>1</w:t>
      </w:r>
      <w:r>
        <w:rPr>
          <w:lang w:val="en-US" w:eastAsia="zh-CN"/>
        </w:rPr>
        <w:t xml:space="preserve"> meeting of Working Party (WP) 1A, the frequency recommendations proposed in this document for the use of Beam WPT systems were discussed, and a consensus was reached on the text of the recommendation. </w:t>
      </w:r>
      <w:r w:rsidR="00B825F5">
        <w:rPr>
          <w:lang w:val="en-US" w:eastAsia="zh-CN"/>
        </w:rPr>
        <w:t>T</w:t>
      </w:r>
      <w:r w:rsidR="00FB4EB8">
        <w:rPr>
          <w:lang w:val="en-US" w:eastAsia="zh-CN"/>
        </w:rPr>
        <w:t>he recommendation was elevated by consensus</w:t>
      </w:r>
      <w:r w:rsidR="00B825F5">
        <w:rPr>
          <w:lang w:val="en-US" w:eastAsia="zh-CN"/>
        </w:rPr>
        <w:t xml:space="preserve"> to PDNR status</w:t>
      </w:r>
      <w:r>
        <w:rPr>
          <w:lang w:val="en-US" w:eastAsia="zh-CN"/>
        </w:rPr>
        <w:t>.</w:t>
      </w:r>
    </w:p>
    <w:p w14:paraId="026BBC35" w14:textId="7F918D1C" w:rsidR="004411DF" w:rsidRDefault="004411DF" w:rsidP="004411DF">
      <w:pPr>
        <w:rPr>
          <w:lang w:val="en-US" w:eastAsia="zh-CN"/>
        </w:rPr>
      </w:pPr>
      <w:r>
        <w:rPr>
          <w:lang w:val="en-US" w:eastAsia="zh-CN"/>
        </w:rPr>
        <w:t xml:space="preserve">An accompanying work plan was </w:t>
      </w:r>
      <w:r w:rsidR="001A7ABE">
        <w:rPr>
          <w:lang w:val="en-US" w:eastAsia="zh-CN"/>
        </w:rPr>
        <w:t>approved</w:t>
      </w:r>
      <w:r>
        <w:rPr>
          <w:lang w:val="en-US" w:eastAsia="zh-CN"/>
        </w:rPr>
        <w:t xml:space="preserve"> for this document, entitled “Detailed work plan for the development of a working document towards a preliminary draft new Recommendation ITU-R SM.[WPT.BEAM.FRQ]”. According to the agreed upon work plan, at this meeting, a new version of this working document should be produced. Furthermore, the plan states that based on the progress of the aforementioned reports, this document should be considered for elevation</w:t>
      </w:r>
      <w:r w:rsidR="00982670">
        <w:rPr>
          <w:lang w:val="en-US" w:eastAsia="zh-CN"/>
        </w:rPr>
        <w:t xml:space="preserve"> to DNR status</w:t>
      </w:r>
      <w:r>
        <w:rPr>
          <w:lang w:val="en-US" w:eastAsia="zh-CN"/>
        </w:rPr>
        <w:t>.</w:t>
      </w:r>
    </w:p>
    <w:p w14:paraId="52E2EEB0" w14:textId="77777777" w:rsidR="004411DF" w:rsidRDefault="004411DF" w:rsidP="004411DF">
      <w:pPr>
        <w:pStyle w:val="Headingb"/>
        <w:rPr>
          <w:lang w:val="en-US"/>
        </w:rPr>
      </w:pPr>
      <w:r>
        <w:rPr>
          <w:lang w:val="en-US"/>
        </w:rPr>
        <w:t>Proposal</w:t>
      </w:r>
    </w:p>
    <w:p w14:paraId="66EBC7AD" w14:textId="69ED0087" w:rsidR="004411DF" w:rsidRDefault="004411DF" w:rsidP="004411DF">
      <w:pPr>
        <w:rPr>
          <w:lang w:val="en-US" w:eastAsia="zh-CN"/>
        </w:rPr>
      </w:pPr>
      <w:r>
        <w:rPr>
          <w:lang w:val="en-US" w:eastAsia="zh-CN"/>
        </w:rPr>
        <w:t>In line with the work plan, the United States proposes to update this document based on new information added to working document towards a preliminary draft new Report ITU-R SM.[WPT.BEAM.IMPACTS] and Report ITU-R SM.2392-</w:t>
      </w:r>
      <w:r w:rsidR="00150309">
        <w:rPr>
          <w:lang w:val="en-US" w:eastAsia="zh-CN"/>
        </w:rPr>
        <w:t>1</w:t>
      </w:r>
      <w:r>
        <w:rPr>
          <w:lang w:val="en-US" w:eastAsia="zh-CN"/>
        </w:rPr>
        <w:t xml:space="preserve">. </w:t>
      </w:r>
      <w:r w:rsidRPr="00911A9B">
        <w:rPr>
          <w:highlight w:val="cyan"/>
          <w:lang w:val="en-US" w:eastAsia="zh-CN"/>
          <w:rPrChange w:id="22" w:author="USA1" w:date="2021-08-02T16:39:00Z">
            <w:rPr>
              <w:lang w:val="en-US" w:eastAsia="zh-CN"/>
            </w:rPr>
          </w:rPrChange>
        </w:rPr>
        <w:t>The United States also proposes, in accordance with the work plan, to elevate the status of this document to draft new Recommendation ITU-R SM.[WPT.BEAM.FRQ]</w:t>
      </w:r>
      <w:r>
        <w:rPr>
          <w:lang w:val="en-US" w:eastAsia="zh-CN"/>
        </w:rPr>
        <w:t xml:space="preserve">. </w:t>
      </w:r>
      <w:r w:rsidRPr="00006EBD">
        <w:rPr>
          <w:highlight w:val="cyan"/>
          <w:lang w:val="en-US" w:eastAsia="zh-CN"/>
          <w:rPrChange w:id="23" w:author="USA1" w:date="2021-08-02T16:41:00Z">
            <w:rPr>
              <w:lang w:val="en-US" w:eastAsia="zh-CN"/>
            </w:rPr>
          </w:rPrChange>
        </w:rPr>
        <w:t>Finally, any proposed frequency bands that the Working Party does not reach an agreement on should not postpone the elevation of this document—as they can be added later as modifications to the upgraded recommendation or in future revisions of the approved document.</w:t>
      </w:r>
    </w:p>
    <w:p w14:paraId="0C8F5864" w14:textId="77E9E0DA" w:rsidR="004411DF" w:rsidRDefault="004411DF">
      <w:pPr>
        <w:tabs>
          <w:tab w:val="clear" w:pos="1134"/>
          <w:tab w:val="clear" w:pos="1871"/>
          <w:tab w:val="clear" w:pos="2268"/>
        </w:tabs>
        <w:overflowPunct/>
        <w:autoSpaceDE/>
        <w:autoSpaceDN/>
        <w:adjustRightInd/>
        <w:spacing w:before="0"/>
        <w:textAlignment w:val="auto"/>
        <w:rPr>
          <w:highlight w:val="yellow"/>
          <w:lang w:val="en-US"/>
        </w:rPr>
      </w:pPr>
      <w:r>
        <w:rPr>
          <w:highlight w:val="yellow"/>
          <w:lang w:val="en-US"/>
        </w:rPr>
        <w:br w:type="page"/>
      </w:r>
    </w:p>
    <w:p w14:paraId="6263F644" w14:textId="2BA2DE41" w:rsidR="00C70A65" w:rsidRPr="00C70A65" w:rsidRDefault="00C70A65">
      <w:pPr>
        <w:tabs>
          <w:tab w:val="clear" w:pos="1134"/>
          <w:tab w:val="clear" w:pos="1871"/>
          <w:tab w:val="clear" w:pos="2268"/>
        </w:tabs>
        <w:overflowPunct/>
        <w:autoSpaceDE/>
        <w:autoSpaceDN/>
        <w:adjustRightInd/>
        <w:spacing w:before="0"/>
        <w:jc w:val="center"/>
        <w:textAlignment w:val="auto"/>
        <w:rPr>
          <w:sz w:val="28"/>
          <w:szCs w:val="28"/>
          <w:lang w:val="en-US"/>
          <w:rPrChange w:id="24" w:author="USA1" w:date="2021-08-02T17:18:00Z">
            <w:rPr>
              <w:highlight w:val="yellow"/>
              <w:lang w:val="en-US"/>
            </w:rPr>
          </w:rPrChange>
        </w:rPr>
        <w:pPrChange w:id="25" w:author="USA1" w:date="2021-08-02T17:18:00Z">
          <w:pPr>
            <w:tabs>
              <w:tab w:val="clear" w:pos="1134"/>
              <w:tab w:val="clear" w:pos="1871"/>
              <w:tab w:val="clear" w:pos="2268"/>
            </w:tabs>
            <w:overflowPunct/>
            <w:autoSpaceDE/>
            <w:autoSpaceDN/>
            <w:adjustRightInd/>
            <w:spacing w:before="0"/>
            <w:textAlignment w:val="auto"/>
          </w:pPr>
        </w:pPrChange>
      </w:pPr>
      <w:r w:rsidRPr="00C70A65">
        <w:rPr>
          <w:sz w:val="28"/>
          <w:szCs w:val="28"/>
          <w:lang w:val="en-US"/>
          <w:rPrChange w:id="26" w:author="USA1" w:date="2021-08-02T17:18:00Z">
            <w:rPr>
              <w:highlight w:val="yellow"/>
              <w:lang w:val="en-US"/>
            </w:rPr>
          </w:rPrChange>
        </w:rPr>
        <w:lastRenderedPageBreak/>
        <w:t>Attachment</w:t>
      </w:r>
    </w:p>
    <w:tbl>
      <w:tblPr>
        <w:tblpPr w:leftFromText="180" w:rightFromText="180" w:vertAnchor="page" w:horzAnchor="margin" w:tblpY="2281"/>
        <w:tblW w:w="9889" w:type="dxa"/>
        <w:tblLayout w:type="fixed"/>
        <w:tblLook w:val="0000" w:firstRow="0" w:lastRow="0" w:firstColumn="0" w:lastColumn="0" w:noHBand="0" w:noVBand="0"/>
        <w:tblPrChange w:id="27" w:author="USA1" w:date="2021-08-02T17:18:00Z">
          <w:tblPr>
            <w:tblpPr w:leftFromText="180" w:rightFromText="180" w:horzAnchor="margin" w:tblpY="-687"/>
            <w:tblW w:w="9889" w:type="dxa"/>
            <w:tblLayout w:type="fixed"/>
            <w:tblLook w:val="0000" w:firstRow="0" w:lastRow="0" w:firstColumn="0" w:lastColumn="0" w:noHBand="0" w:noVBand="0"/>
          </w:tblPr>
        </w:tblPrChange>
      </w:tblPr>
      <w:tblGrid>
        <w:gridCol w:w="9889"/>
        <w:tblGridChange w:id="28">
          <w:tblGrid>
            <w:gridCol w:w="9889"/>
          </w:tblGrid>
        </w:tblGridChange>
      </w:tblGrid>
      <w:tr w:rsidR="00C70A65" w:rsidRPr="00835327" w:rsidDel="00D82243" w14:paraId="52E599C9" w14:textId="27D64C28" w:rsidTr="00C70A65">
        <w:trPr>
          <w:cantSplit/>
          <w:del w:id="29" w:author="USA" w:date="2021-08-06T15:55:00Z"/>
          <w:trPrChange w:id="30" w:author="USA1" w:date="2021-08-02T17:18:00Z">
            <w:trPr>
              <w:cantSplit/>
            </w:trPr>
          </w:trPrChange>
        </w:trPr>
        <w:tc>
          <w:tcPr>
            <w:tcW w:w="9889" w:type="dxa"/>
            <w:tcPrChange w:id="31" w:author="USA1" w:date="2021-08-02T17:18:00Z">
              <w:tcPr>
                <w:tcW w:w="9889" w:type="dxa"/>
              </w:tcPr>
            </w:tcPrChange>
          </w:tcPr>
          <w:p w14:paraId="44DC4F93" w14:textId="5CC90BCB" w:rsidR="00C70A65" w:rsidRPr="00835327" w:rsidDel="00D82243" w:rsidRDefault="009A09E9" w:rsidP="00C70A65">
            <w:pPr>
              <w:pStyle w:val="RecNo"/>
              <w:rPr>
                <w:del w:id="32" w:author="USA" w:date="2021-08-06T15:55:00Z"/>
                <w:lang w:eastAsia="zh-CN"/>
              </w:rPr>
            </w:pPr>
            <w:del w:id="33" w:author="USA" w:date="2021-08-06T15:55:00Z">
              <w:r w:rsidRPr="009A09E9" w:rsidDel="00D82243">
                <w:rPr>
                  <w:caps w:val="0"/>
                  <w:highlight w:val="cyan"/>
                  <w:lang w:eastAsia="zh-CN"/>
                  <w:rPrChange w:id="34" w:author="USA1" w:date="2021-08-02T17:24:00Z">
                    <w:rPr>
                      <w:caps w:val="0"/>
                      <w:lang w:eastAsia="zh-CN"/>
                    </w:rPr>
                  </w:rPrChange>
                </w:rPr>
                <w:delText>preliminary</w:delText>
              </w:r>
              <w:r w:rsidDel="00D82243">
                <w:rPr>
                  <w:lang w:eastAsia="zh-CN"/>
                </w:rPr>
                <w:delText xml:space="preserve"> </w:delText>
              </w:r>
              <w:r w:rsidR="00C70A65" w:rsidRPr="00835327" w:rsidDel="00D82243">
                <w:rPr>
                  <w:lang w:eastAsia="zh-CN"/>
                </w:rPr>
                <w:delText xml:space="preserve">Draft New </w:delText>
              </w:r>
              <w:r w:rsidR="00C70A65" w:rsidRPr="00835327" w:rsidDel="00D82243">
                <w:rPr>
                  <w:lang w:eastAsia="zh-CN"/>
                </w:rPr>
                <w:br/>
                <w:delText>RECOMMENDATION ITU-R SM.[WPT.BEAM.FRQ]</w:delText>
              </w:r>
            </w:del>
          </w:p>
        </w:tc>
      </w:tr>
      <w:tr w:rsidR="00C70A65" w:rsidRPr="00835327" w:rsidDel="00D82243" w14:paraId="1B245377" w14:textId="5D64016C" w:rsidTr="00C70A65">
        <w:trPr>
          <w:cantSplit/>
          <w:del w:id="35" w:author="USA" w:date="2021-08-06T15:55:00Z"/>
          <w:trPrChange w:id="36" w:author="USA1" w:date="2021-08-02T17:18:00Z">
            <w:trPr>
              <w:cantSplit/>
            </w:trPr>
          </w:trPrChange>
        </w:trPr>
        <w:tc>
          <w:tcPr>
            <w:tcW w:w="9889" w:type="dxa"/>
            <w:tcPrChange w:id="37" w:author="USA1" w:date="2021-08-02T17:18:00Z">
              <w:tcPr>
                <w:tcW w:w="9889" w:type="dxa"/>
              </w:tcPr>
            </w:tcPrChange>
          </w:tcPr>
          <w:p w14:paraId="4D4996A0" w14:textId="670F9F6D" w:rsidR="00C70A65" w:rsidRPr="00835327" w:rsidDel="00D82243" w:rsidRDefault="00C70A65" w:rsidP="00C70A65">
            <w:pPr>
              <w:pStyle w:val="Rectitle"/>
              <w:rPr>
                <w:del w:id="38" w:author="USA" w:date="2021-08-06T15:55:00Z"/>
              </w:rPr>
            </w:pPr>
            <w:del w:id="39" w:author="USA" w:date="2021-08-06T15:55:00Z">
              <w:r w:rsidRPr="00835327" w:rsidDel="00D82243">
                <w:rPr>
                  <w:lang w:eastAsia="zh-CN"/>
                </w:rPr>
                <w:delText xml:space="preserve">Guidance on frequency ranges for operation of wireless power </w:delText>
              </w:r>
              <w:r w:rsidRPr="00835327" w:rsidDel="00D82243">
                <w:rPr>
                  <w:lang w:eastAsia="zh-CN"/>
                </w:rPr>
                <w:br/>
                <w:delText xml:space="preserve">transmission via radio frequency </w:delText>
              </w:r>
              <w:r w:rsidRPr="00835327" w:rsidDel="00D82243">
                <w:delText>beam</w:delText>
              </w:r>
              <w:r w:rsidRPr="00835327" w:rsidDel="00D82243">
                <w:rPr>
                  <w:lang w:eastAsia="zh-CN"/>
                </w:rPr>
                <w:delText xml:space="preserve"> systems for mobile/portable devices and sensor networks</w:delText>
              </w:r>
            </w:del>
          </w:p>
        </w:tc>
      </w:tr>
    </w:tbl>
    <w:tbl>
      <w:tblPr>
        <w:tblpPr w:leftFromText="180" w:rightFromText="180" w:vertAnchor="page" w:horzAnchor="margin" w:tblpY="1786"/>
        <w:tblW w:w="9889" w:type="dxa"/>
        <w:tblLayout w:type="fixed"/>
        <w:tblLook w:val="0000" w:firstRow="0" w:lastRow="0" w:firstColumn="0" w:lastColumn="0" w:noHBand="0" w:noVBand="0"/>
      </w:tblPr>
      <w:tblGrid>
        <w:gridCol w:w="9889"/>
      </w:tblGrid>
      <w:tr w:rsidR="00D82243" w:rsidRPr="00835327" w14:paraId="2BDD50F2" w14:textId="77777777" w:rsidTr="00D82243">
        <w:trPr>
          <w:cantSplit/>
          <w:ins w:id="40" w:author="USA" w:date="2021-08-06T15:55:00Z"/>
        </w:trPr>
        <w:tc>
          <w:tcPr>
            <w:tcW w:w="9889" w:type="dxa"/>
          </w:tcPr>
          <w:p w14:paraId="60976A7E" w14:textId="77777777" w:rsidR="00D82243" w:rsidRPr="00835327" w:rsidRDefault="00D82243" w:rsidP="00D82243">
            <w:pPr>
              <w:pStyle w:val="RecNo"/>
              <w:rPr>
                <w:ins w:id="41" w:author="USA" w:date="2021-08-06T15:55:00Z"/>
                <w:lang w:eastAsia="zh-CN"/>
              </w:rPr>
            </w:pPr>
            <w:ins w:id="42" w:author="USA" w:date="2021-08-06T15:55:00Z">
              <w:r w:rsidRPr="00835327">
                <w:rPr>
                  <w:lang w:eastAsia="zh-CN"/>
                </w:rPr>
                <w:t xml:space="preserve">Draft New </w:t>
              </w:r>
              <w:r w:rsidRPr="00835327">
                <w:rPr>
                  <w:lang w:eastAsia="zh-CN"/>
                </w:rPr>
                <w:br/>
                <w:t>RECOMMENDATION ITU-R SM.[WPT.BEAM.FRQ]</w:t>
              </w:r>
            </w:ins>
          </w:p>
        </w:tc>
      </w:tr>
      <w:tr w:rsidR="00D82243" w:rsidRPr="00835327" w14:paraId="49208DEF" w14:textId="77777777" w:rsidTr="00D82243">
        <w:trPr>
          <w:cantSplit/>
          <w:ins w:id="43" w:author="USA" w:date="2021-08-06T15:55:00Z"/>
        </w:trPr>
        <w:tc>
          <w:tcPr>
            <w:tcW w:w="9889" w:type="dxa"/>
          </w:tcPr>
          <w:p w14:paraId="64772057" w14:textId="77777777" w:rsidR="00D82243" w:rsidRPr="00835327" w:rsidRDefault="00D82243" w:rsidP="00D82243">
            <w:pPr>
              <w:pStyle w:val="Rectitle"/>
              <w:rPr>
                <w:ins w:id="44" w:author="USA" w:date="2021-08-06T15:55:00Z"/>
              </w:rPr>
            </w:pPr>
            <w:ins w:id="45" w:author="USA" w:date="2021-08-06T15:55:00Z">
              <w:r w:rsidRPr="00835327">
                <w:rPr>
                  <w:lang w:eastAsia="zh-CN"/>
                </w:rPr>
                <w:t xml:space="preserve">Guidance on frequency ranges for operation of wireless power </w:t>
              </w:r>
              <w:r w:rsidRPr="00835327">
                <w:rPr>
                  <w:lang w:eastAsia="zh-CN"/>
                </w:rPr>
                <w:br/>
                <w:t xml:space="preserve">transmission via radio frequency </w:t>
              </w:r>
              <w:r w:rsidRPr="00835327">
                <w:t>beam</w:t>
              </w:r>
              <w:r w:rsidRPr="00835327">
                <w:rPr>
                  <w:lang w:eastAsia="zh-CN"/>
                </w:rPr>
                <w:t xml:space="preserve"> systems for mobile/portable devices and sensor networks</w:t>
              </w:r>
            </w:ins>
          </w:p>
        </w:tc>
      </w:tr>
    </w:tbl>
    <w:p w14:paraId="15859229" w14:textId="22353104" w:rsidR="004411DF" w:rsidDel="00C70A65" w:rsidRDefault="004411DF" w:rsidP="002E5F2E">
      <w:pPr>
        <w:rPr>
          <w:del w:id="46" w:author="USA1" w:date="2021-08-02T17:18:00Z"/>
          <w:highlight w:val="yellow"/>
        </w:rPr>
      </w:pPr>
    </w:p>
    <w:p w14:paraId="087FD464" w14:textId="518C7C33" w:rsidR="001D5686" w:rsidRPr="00835327" w:rsidRDefault="001F5940" w:rsidP="002E5F2E">
      <w:r w:rsidRPr="00835327">
        <w:rPr>
          <w:highlight w:val="yellow"/>
        </w:rPr>
        <w:t>[</w:t>
      </w:r>
      <w:r w:rsidR="001D5686" w:rsidRPr="00835327">
        <w:rPr>
          <w:i/>
          <w:iCs/>
          <w:highlight w:val="yellow"/>
        </w:rPr>
        <w:t>Editor’s Note: The proposed elevation of this document to preliminary draft new Recommendation does not imply automatic elevation to Draft New Recommendation at a subsequent meeting. The elevation proposed simply reflects the maturity of the document at this point in time.</w:t>
      </w:r>
      <w:r w:rsidRPr="00835327">
        <w:rPr>
          <w:highlight w:val="yellow"/>
        </w:rPr>
        <w:t>]</w:t>
      </w:r>
    </w:p>
    <w:p w14:paraId="3F5227FB" w14:textId="14DD4A80" w:rsidR="002462D9" w:rsidRPr="00835327" w:rsidRDefault="002462D9" w:rsidP="002462D9">
      <w:pPr>
        <w:pStyle w:val="HeadingSum"/>
        <w:rPr>
          <w:lang w:val="en-GB"/>
        </w:rPr>
      </w:pPr>
      <w:r w:rsidRPr="00835327">
        <w:rPr>
          <w:lang w:val="en-GB"/>
        </w:rPr>
        <w:t>Scope</w:t>
      </w:r>
    </w:p>
    <w:p w14:paraId="4DD4AEE9" w14:textId="60881E24" w:rsidR="002462D9" w:rsidRPr="00835327" w:rsidRDefault="002462D9" w:rsidP="002462D9">
      <w:pPr>
        <w:pStyle w:val="Summary"/>
        <w:rPr>
          <w:lang w:val="en-GB"/>
        </w:rPr>
      </w:pPr>
      <w:r w:rsidRPr="00835327">
        <w:rPr>
          <w:lang w:val="en-GB"/>
        </w:rPr>
        <w:t>This Recommendation provides guid</w:t>
      </w:r>
      <w:r w:rsidR="00DD0170" w:rsidRPr="00835327">
        <w:rPr>
          <w:lang w:val="en-GB"/>
        </w:rPr>
        <w:t>ance on</w:t>
      </w:r>
      <w:r w:rsidRPr="00835327">
        <w:rPr>
          <w:lang w:val="en-GB"/>
        </w:rPr>
        <w:t xml:space="preserve"> frequency ranges for the operation of </w:t>
      </w:r>
      <w:r w:rsidRPr="00835327">
        <w:rPr>
          <w:lang w:val="en-GB" w:eastAsia="ko-KR"/>
        </w:rPr>
        <w:t>wireless power transmission (WPT) via radio frequency beam</w:t>
      </w:r>
      <w:r w:rsidR="00745147" w:rsidRPr="00835327">
        <w:rPr>
          <w:lang w:val="en-GB" w:eastAsia="ko-KR"/>
        </w:rPr>
        <w:t xml:space="preserve"> (beam WPT) systems</w:t>
      </w:r>
      <w:r w:rsidRPr="00835327">
        <w:rPr>
          <w:lang w:val="en-GB" w:eastAsia="ko-KR"/>
        </w:rPr>
        <w:t>,</w:t>
      </w:r>
      <w:r w:rsidR="00AC050C" w:rsidRPr="00835327">
        <w:rPr>
          <w:lang w:val="en-GB" w:eastAsia="ko-KR"/>
        </w:rPr>
        <w:t xml:space="preserve"> </w:t>
      </w:r>
      <w:r w:rsidRPr="00835327">
        <w:rPr>
          <w:lang w:val="en-GB" w:eastAsia="ko-KR"/>
        </w:rPr>
        <w:t>including wireless charging of mobile</w:t>
      </w:r>
      <w:r w:rsidRPr="00835327">
        <w:rPr>
          <w:lang w:val="en-GB" w:eastAsia="ja-JP"/>
        </w:rPr>
        <w:t>/portable</w:t>
      </w:r>
      <w:r w:rsidRPr="00835327">
        <w:rPr>
          <w:lang w:val="en-GB" w:eastAsia="ko-KR"/>
        </w:rPr>
        <w:t xml:space="preserve"> devices</w:t>
      </w:r>
      <w:r w:rsidR="00B318FA" w:rsidRPr="00835327">
        <w:rPr>
          <w:lang w:val="en-GB" w:eastAsia="ko-KR"/>
        </w:rPr>
        <w:t xml:space="preserve"> and wireless powered &amp; charging of sensor networks</w:t>
      </w:r>
      <w:r w:rsidRPr="00835327">
        <w:rPr>
          <w:lang w:val="en-GB" w:eastAsia="ko-KR"/>
        </w:rPr>
        <w:t>, but not including WPT for electric vehicles.</w:t>
      </w:r>
    </w:p>
    <w:p w14:paraId="7346FB9B" w14:textId="77777777" w:rsidR="002462D9" w:rsidRPr="00835327" w:rsidRDefault="002462D9" w:rsidP="002462D9">
      <w:pPr>
        <w:pStyle w:val="Headingb"/>
        <w:rPr>
          <w:lang w:val="en-GB"/>
        </w:rPr>
      </w:pPr>
      <w:r w:rsidRPr="00835327">
        <w:rPr>
          <w:lang w:val="en-GB"/>
        </w:rPr>
        <w:t>Keywords</w:t>
      </w:r>
    </w:p>
    <w:p w14:paraId="052F56C8" w14:textId="65779FE5" w:rsidR="002462D9" w:rsidRPr="00835327" w:rsidRDefault="002462D9" w:rsidP="002462D9">
      <w:r w:rsidRPr="00835327">
        <w:rPr>
          <w:lang w:eastAsia="ko-KR"/>
        </w:rPr>
        <w:t xml:space="preserve">Wireless power transmission, </w:t>
      </w:r>
      <w:r w:rsidR="00C77B19" w:rsidRPr="00835327">
        <w:rPr>
          <w:lang w:eastAsia="ko-KR"/>
        </w:rPr>
        <w:t>radio frequency beam, beam WPT, ISM</w:t>
      </w:r>
      <w:r w:rsidR="00836327" w:rsidRPr="00835327">
        <w:rPr>
          <w:lang w:eastAsia="ko-KR"/>
        </w:rPr>
        <w:t>,</w:t>
      </w:r>
      <w:r w:rsidR="00C77B19" w:rsidRPr="00835327">
        <w:rPr>
          <w:lang w:eastAsia="ko-KR"/>
        </w:rPr>
        <w:t xml:space="preserve"> </w:t>
      </w:r>
      <w:r w:rsidRPr="00835327">
        <w:rPr>
          <w:lang w:eastAsia="ko-KR"/>
        </w:rPr>
        <w:t>short-range devices</w:t>
      </w:r>
    </w:p>
    <w:p w14:paraId="0420F8AC" w14:textId="77777777" w:rsidR="002462D9" w:rsidRPr="00835327" w:rsidRDefault="002462D9" w:rsidP="002462D9">
      <w:pPr>
        <w:pStyle w:val="Headingb"/>
        <w:rPr>
          <w:rFonts w:asciiTheme="majorBidi" w:hAnsiTheme="majorBidi" w:cstheme="majorBidi"/>
          <w:bCs/>
          <w:szCs w:val="24"/>
          <w:lang w:val="en-GB"/>
        </w:rPr>
      </w:pPr>
      <w:r w:rsidRPr="00835327">
        <w:rPr>
          <w:lang w:val="en-GB"/>
        </w:rPr>
        <w:t>Abbreviations</w:t>
      </w:r>
      <w:r w:rsidRPr="00835327">
        <w:rPr>
          <w:rFonts w:asciiTheme="majorBidi" w:hAnsiTheme="majorBidi" w:cstheme="majorBidi"/>
          <w:szCs w:val="24"/>
          <w:lang w:val="en-GB"/>
        </w:rPr>
        <w:t>/Glossary</w:t>
      </w:r>
      <w:r w:rsidRPr="00835327">
        <w:rPr>
          <w:rFonts w:asciiTheme="majorBidi" w:hAnsiTheme="majorBidi" w:cstheme="majorBidi"/>
          <w:bCs/>
          <w:szCs w:val="24"/>
          <w:lang w:val="en-GB"/>
        </w:rPr>
        <w:t xml:space="preserve"> </w:t>
      </w:r>
    </w:p>
    <w:p w14:paraId="7FF092EE" w14:textId="77777777" w:rsidR="002462D9" w:rsidRPr="00835327" w:rsidRDefault="002462D9" w:rsidP="002462D9">
      <w:r w:rsidRPr="00835327">
        <w:t>CISPR:</w:t>
      </w:r>
      <w:r w:rsidRPr="00835327">
        <w:tab/>
        <w:t xml:space="preserve">In French “Comité International Spécial des Perturbations Radioélectriques”, </w:t>
      </w:r>
      <w:r w:rsidRPr="00835327">
        <w:br/>
      </w:r>
      <w:r w:rsidRPr="00835327">
        <w:tab/>
        <w:t>International Special Committee on Radio Interference</w:t>
      </w:r>
    </w:p>
    <w:p w14:paraId="4B41BA5C" w14:textId="77777777" w:rsidR="002462D9" w:rsidRPr="00835327" w:rsidRDefault="002462D9" w:rsidP="002462D9">
      <w:pPr>
        <w:jc w:val="both"/>
      </w:pPr>
      <w:r w:rsidRPr="00835327">
        <w:t>ICNIRP:</w:t>
      </w:r>
      <w:r w:rsidRPr="00835327">
        <w:tab/>
        <w:t>International Commission on Non</w:t>
      </w:r>
      <w:r w:rsidRPr="00835327">
        <w:noBreakHyphen/>
        <w:t>ionizing Radiation Protection</w:t>
      </w:r>
    </w:p>
    <w:p w14:paraId="339725AD" w14:textId="77777777" w:rsidR="002462D9" w:rsidRPr="00835327" w:rsidRDefault="002462D9" w:rsidP="002462D9">
      <w:pPr>
        <w:jc w:val="both"/>
      </w:pPr>
      <w:r w:rsidRPr="00835327">
        <w:t>IEC:</w:t>
      </w:r>
      <w:r w:rsidRPr="00835327">
        <w:tab/>
        <w:t>International Electrotechnical Commission</w:t>
      </w:r>
    </w:p>
    <w:p w14:paraId="488D37E9" w14:textId="393DEE08" w:rsidR="002462D9" w:rsidRPr="00835327" w:rsidRDefault="002462D9" w:rsidP="002462D9">
      <w:pPr>
        <w:jc w:val="both"/>
      </w:pPr>
      <w:r w:rsidRPr="00835327">
        <w:t>ISM:</w:t>
      </w:r>
      <w:r w:rsidRPr="00835327">
        <w:tab/>
        <w:t>Industrial, Scientific</w:t>
      </w:r>
      <w:r w:rsidR="00D16653" w:rsidRPr="00835327">
        <w:t xml:space="preserve"> and</w:t>
      </w:r>
      <w:r w:rsidRPr="00835327">
        <w:t xml:space="preserve"> Medical </w:t>
      </w:r>
    </w:p>
    <w:p w14:paraId="6CA6CC38" w14:textId="77777777" w:rsidR="002462D9" w:rsidRPr="00835327" w:rsidRDefault="002462D9" w:rsidP="002462D9">
      <w:pPr>
        <w:jc w:val="both"/>
      </w:pPr>
      <w:r w:rsidRPr="00835327">
        <w:t>RR:</w:t>
      </w:r>
      <w:r w:rsidRPr="00835327">
        <w:tab/>
        <w:t>Radio Regulations</w:t>
      </w:r>
    </w:p>
    <w:p w14:paraId="55F573BB" w14:textId="77777777" w:rsidR="002462D9" w:rsidRPr="00835327" w:rsidRDefault="002462D9" w:rsidP="002462D9">
      <w:pPr>
        <w:jc w:val="both"/>
      </w:pPr>
      <w:r w:rsidRPr="00835327">
        <w:t>WHO:</w:t>
      </w:r>
      <w:r w:rsidRPr="00835327">
        <w:tab/>
        <w:t>World Health Organization</w:t>
      </w:r>
    </w:p>
    <w:p w14:paraId="4465C2A5" w14:textId="77777777" w:rsidR="002462D9" w:rsidRPr="00835327" w:rsidRDefault="002462D9" w:rsidP="002462D9">
      <w:pPr>
        <w:jc w:val="both"/>
      </w:pPr>
      <w:r w:rsidRPr="00835327">
        <w:t>WPT:</w:t>
      </w:r>
      <w:r w:rsidRPr="00835327">
        <w:tab/>
        <w:t>wireless power transmission</w:t>
      </w:r>
    </w:p>
    <w:p w14:paraId="0EE91B7F" w14:textId="77777777" w:rsidR="002462D9" w:rsidRPr="00835327" w:rsidRDefault="002462D9" w:rsidP="002462D9">
      <w:pPr>
        <w:pStyle w:val="Headingb"/>
        <w:rPr>
          <w:rFonts w:eastAsia="SimSun"/>
          <w:lang w:val="en-GB"/>
        </w:rPr>
      </w:pPr>
      <w:r w:rsidRPr="00835327">
        <w:rPr>
          <w:rFonts w:eastAsia="SimSun"/>
          <w:lang w:val="en-GB"/>
        </w:rPr>
        <w:t>Related ITU Recommendations, Reports</w:t>
      </w:r>
    </w:p>
    <w:p w14:paraId="4B3C823F" w14:textId="77777777" w:rsidR="00DB5DC4" w:rsidRPr="00835327" w:rsidRDefault="002462D9" w:rsidP="002462D9">
      <w:pPr>
        <w:rPr>
          <w:rFonts w:eastAsia="Calibri"/>
        </w:rPr>
      </w:pPr>
      <w:r w:rsidRPr="00835327">
        <w:rPr>
          <w:rFonts w:eastAsia="Calibri"/>
        </w:rPr>
        <w:t>Recommendation ITU-R SM.1056;</w:t>
      </w:r>
    </w:p>
    <w:p w14:paraId="7C7A9398" w14:textId="6ECC9679" w:rsidR="00DB5DC4" w:rsidRPr="00835327" w:rsidRDefault="002462D9" w:rsidP="002462D9">
      <w:pPr>
        <w:rPr>
          <w:rFonts w:eastAsia="Calibri"/>
        </w:rPr>
      </w:pPr>
      <w:r w:rsidRPr="00835327">
        <w:rPr>
          <w:lang w:eastAsia="ko-KR"/>
        </w:rPr>
        <w:t>Recommendation ITU-R SM.1896</w:t>
      </w:r>
      <w:r w:rsidRPr="00835327">
        <w:rPr>
          <w:rFonts w:eastAsia="Calibri"/>
        </w:rPr>
        <w:t>;</w:t>
      </w:r>
    </w:p>
    <w:p w14:paraId="2DEC3CAC" w14:textId="7C5BF4D5" w:rsidR="00DB5DC4" w:rsidRPr="00835327" w:rsidRDefault="002462D9" w:rsidP="002462D9">
      <w:pPr>
        <w:rPr>
          <w:rFonts w:eastAsia="Calibri"/>
        </w:rPr>
      </w:pPr>
      <w:r w:rsidRPr="00835327">
        <w:rPr>
          <w:lang w:eastAsia="ko-KR"/>
        </w:rPr>
        <w:t>Report ITU-R SM.2153</w:t>
      </w:r>
      <w:r w:rsidRPr="00835327">
        <w:rPr>
          <w:rFonts w:eastAsia="Calibri"/>
        </w:rPr>
        <w:t xml:space="preserve">; </w:t>
      </w:r>
    </w:p>
    <w:p w14:paraId="6E1024AD" w14:textId="77777777" w:rsidR="00DB5DC4" w:rsidRPr="00835327" w:rsidRDefault="002462D9" w:rsidP="002462D9">
      <w:pPr>
        <w:rPr>
          <w:rFonts w:eastAsia="Calibri"/>
        </w:rPr>
      </w:pPr>
      <w:r w:rsidRPr="00835327">
        <w:rPr>
          <w:rFonts w:eastAsia="Calibri"/>
        </w:rPr>
        <w:t>Report ITU-R SM.2392</w:t>
      </w:r>
      <w:r w:rsidR="00D5631F" w:rsidRPr="00835327">
        <w:rPr>
          <w:rFonts w:eastAsia="Calibri"/>
        </w:rPr>
        <w:t xml:space="preserve">; </w:t>
      </w:r>
    </w:p>
    <w:p w14:paraId="1FD08BAA" w14:textId="39B58CFA" w:rsidR="002462D9" w:rsidRPr="00835327" w:rsidRDefault="00D5631F" w:rsidP="002462D9">
      <w:pPr>
        <w:rPr>
          <w:rFonts w:eastAsia="Calibri"/>
        </w:rPr>
      </w:pPr>
      <w:r w:rsidRPr="00835327">
        <w:rPr>
          <w:rFonts w:eastAsia="Calibri"/>
        </w:rPr>
        <w:t>[Report ITU-R SM.[WPT.BEAM.IMPACT</w:t>
      </w:r>
      <w:r w:rsidR="00282378" w:rsidRPr="00835327">
        <w:rPr>
          <w:rFonts w:eastAsia="Calibri"/>
        </w:rPr>
        <w:t>S</w:t>
      </w:r>
      <w:r w:rsidRPr="00835327">
        <w:rPr>
          <w:rFonts w:eastAsia="Calibri"/>
        </w:rPr>
        <w:t>]]</w:t>
      </w:r>
      <w:r w:rsidR="002462D9" w:rsidRPr="00835327">
        <w:rPr>
          <w:rFonts w:eastAsia="Calibri"/>
        </w:rPr>
        <w:t>.</w:t>
      </w:r>
    </w:p>
    <w:p w14:paraId="1E8AB8E6" w14:textId="77777777" w:rsidR="002462D9" w:rsidRPr="00835327" w:rsidRDefault="002462D9" w:rsidP="002462D9">
      <w:pPr>
        <w:pStyle w:val="Normalaftertitle"/>
        <w:keepNext/>
        <w:keepLines/>
        <w:tabs>
          <w:tab w:val="center" w:pos="4819"/>
        </w:tabs>
      </w:pPr>
      <w:r w:rsidRPr="00835327">
        <w:lastRenderedPageBreak/>
        <w:t>The ITU Radiocommunication Assembly,</w:t>
      </w:r>
    </w:p>
    <w:p w14:paraId="4AE4159D" w14:textId="77777777" w:rsidR="002462D9" w:rsidRPr="00835327" w:rsidRDefault="002462D9" w:rsidP="002462D9">
      <w:pPr>
        <w:pStyle w:val="Call"/>
        <w:rPr>
          <w:lang w:eastAsia="ko-KR"/>
        </w:rPr>
      </w:pPr>
      <w:r w:rsidRPr="00835327">
        <w:t>considering</w:t>
      </w:r>
    </w:p>
    <w:p w14:paraId="2B1DFB82" w14:textId="77777777" w:rsidR="002462D9" w:rsidRPr="00835327" w:rsidRDefault="002462D9" w:rsidP="002462D9">
      <w:pPr>
        <w:rPr>
          <w:lang w:eastAsia="ko-KR"/>
        </w:rPr>
      </w:pPr>
      <w:r w:rsidRPr="00835327">
        <w:rPr>
          <w:i/>
          <w:iCs/>
          <w:lang w:eastAsia="ko-KR"/>
        </w:rPr>
        <w:t>a)</w:t>
      </w:r>
      <w:r w:rsidRPr="00835327">
        <w:rPr>
          <w:lang w:eastAsia="ko-KR"/>
        </w:rPr>
        <w:tab/>
      </w:r>
      <w:r w:rsidRPr="00835327">
        <w:t>that</w:t>
      </w:r>
      <w:r w:rsidRPr="00835327">
        <w:rPr>
          <w:lang w:eastAsia="ko-KR"/>
        </w:rPr>
        <w:t xml:space="preserve"> wireless power transmission (WPT) is </w:t>
      </w:r>
      <w:r w:rsidRPr="00835327">
        <w:t>define</w:t>
      </w:r>
      <w:r w:rsidRPr="00835327">
        <w:rPr>
          <w:lang w:eastAsia="ko-KR"/>
        </w:rPr>
        <w:t>d as t</w:t>
      </w:r>
      <w:r w:rsidRPr="00835327">
        <w:t xml:space="preserve">he transmission of power from a power source to an electrical load </w:t>
      </w:r>
      <w:r w:rsidRPr="00835327">
        <w:rPr>
          <w:iCs/>
        </w:rPr>
        <w:t xml:space="preserve">wirelessly </w:t>
      </w:r>
      <w:r w:rsidRPr="00835327">
        <w:t xml:space="preserve">using </w:t>
      </w:r>
      <w:r w:rsidRPr="00835327">
        <w:rPr>
          <w:iCs/>
        </w:rPr>
        <w:t xml:space="preserve">an </w:t>
      </w:r>
      <w:r w:rsidRPr="00835327">
        <w:t>electromagnetic field</w:t>
      </w:r>
      <w:r w:rsidRPr="00835327">
        <w:rPr>
          <w:lang w:eastAsia="ko-KR"/>
        </w:rPr>
        <w:t>;</w:t>
      </w:r>
    </w:p>
    <w:p w14:paraId="38466B0A" w14:textId="40285928" w:rsidR="002462D9" w:rsidRPr="00835327" w:rsidRDefault="002462D9" w:rsidP="002462D9">
      <w:pPr>
        <w:rPr>
          <w:lang w:eastAsia="zh-CN"/>
        </w:rPr>
      </w:pPr>
      <w:r w:rsidRPr="00835327">
        <w:rPr>
          <w:i/>
          <w:iCs/>
          <w:lang w:eastAsia="zh-CN"/>
        </w:rPr>
        <w:t>b)</w:t>
      </w:r>
      <w:r w:rsidRPr="00835327">
        <w:rPr>
          <w:lang w:eastAsia="zh-CN"/>
        </w:rPr>
        <w:tab/>
        <w:t xml:space="preserve">that WPT technologies utilize various mechanisms, such as transmission via radio frequency </w:t>
      </w:r>
      <w:r w:rsidR="00B913DF" w:rsidRPr="00835327">
        <w:rPr>
          <w:lang w:eastAsia="zh-CN"/>
        </w:rPr>
        <w:t>radiation in the far field (beam WPT) and near-field</w:t>
      </w:r>
      <w:r w:rsidRPr="00835327">
        <w:rPr>
          <w:lang w:eastAsia="zh-CN"/>
        </w:rPr>
        <w:t xml:space="preserve"> inductive, resonant and capacitive coupling</w:t>
      </w:r>
      <w:r w:rsidR="00B706F1" w:rsidRPr="00835327">
        <w:rPr>
          <w:lang w:eastAsia="zh-CN"/>
        </w:rPr>
        <w:t xml:space="preserve"> (non-beam WPT)</w:t>
      </w:r>
      <w:r w:rsidRPr="00835327">
        <w:rPr>
          <w:lang w:eastAsia="zh-CN"/>
        </w:rPr>
        <w:t>;</w:t>
      </w:r>
    </w:p>
    <w:p w14:paraId="00853D0C" w14:textId="27EF326A" w:rsidR="002462D9" w:rsidRPr="00835327" w:rsidRDefault="002462D9" w:rsidP="002462D9">
      <w:pPr>
        <w:rPr>
          <w:szCs w:val="24"/>
        </w:rPr>
      </w:pPr>
      <w:r w:rsidRPr="00835327">
        <w:rPr>
          <w:i/>
          <w:iCs/>
        </w:rPr>
        <w:t>c)</w:t>
      </w:r>
      <w:r w:rsidRPr="00835327">
        <w:tab/>
        <w:t xml:space="preserve">that </w:t>
      </w:r>
      <w:r w:rsidR="00097799" w:rsidRPr="00835327">
        <w:t xml:space="preserve">beam </w:t>
      </w:r>
      <w:r w:rsidRPr="00835327">
        <w:rPr>
          <w:lang w:eastAsia="zh-CN"/>
        </w:rPr>
        <w:t>WPT technologies</w:t>
      </w:r>
      <w:r w:rsidRPr="00835327">
        <w:t xml:space="preserve"> may be useful in </w:t>
      </w:r>
      <w:r w:rsidR="00A94C1D" w:rsidRPr="00835327">
        <w:t xml:space="preserve">various </w:t>
      </w:r>
      <w:r w:rsidRPr="00835327">
        <w:t>applications</w:t>
      </w:r>
      <w:r w:rsidR="007636EC" w:rsidRPr="00835327">
        <w:t>,</w:t>
      </w:r>
      <w:r w:rsidRPr="00835327">
        <w:t xml:space="preserve"> </w:t>
      </w:r>
      <w:r w:rsidR="007636EC" w:rsidRPr="00835327">
        <w:t xml:space="preserve">including </w:t>
      </w:r>
      <w:r w:rsidRPr="00835327">
        <w:t xml:space="preserve">wireless charging of </w:t>
      </w:r>
      <w:r w:rsidRPr="00835327">
        <w:rPr>
          <w:szCs w:val="24"/>
          <w:lang w:eastAsia="ko-KR"/>
        </w:rPr>
        <w:t>mobile</w:t>
      </w:r>
      <w:r w:rsidRPr="00835327">
        <w:rPr>
          <w:szCs w:val="24"/>
          <w:lang w:eastAsia="ja-JP"/>
        </w:rPr>
        <w:t>/portable</w:t>
      </w:r>
      <w:r w:rsidRPr="00835327">
        <w:rPr>
          <w:szCs w:val="24"/>
          <w:lang w:eastAsia="ko-KR"/>
        </w:rPr>
        <w:t xml:space="preserve"> devices</w:t>
      </w:r>
      <w:r w:rsidR="00660839" w:rsidRPr="00835327">
        <w:rPr>
          <w:szCs w:val="24"/>
          <w:lang w:eastAsia="ko-KR"/>
        </w:rPr>
        <w:t xml:space="preserve"> and wireless powered and charging of sensor networks</w:t>
      </w:r>
      <w:r w:rsidRPr="00835327">
        <w:rPr>
          <w:szCs w:val="24"/>
        </w:rPr>
        <w:t>;</w:t>
      </w:r>
    </w:p>
    <w:p w14:paraId="75563ADC" w14:textId="4EFB553C" w:rsidR="00EA4368" w:rsidRPr="00835327" w:rsidRDefault="00EA4368" w:rsidP="002462D9">
      <w:pPr>
        <w:rPr>
          <w:szCs w:val="24"/>
        </w:rPr>
      </w:pPr>
      <w:r w:rsidRPr="00835327">
        <w:rPr>
          <w:i/>
          <w:iCs/>
          <w:szCs w:val="24"/>
        </w:rPr>
        <w:t>d)</w:t>
      </w:r>
      <w:r w:rsidRPr="00835327">
        <w:rPr>
          <w:i/>
          <w:iCs/>
          <w:szCs w:val="24"/>
        </w:rPr>
        <w:tab/>
      </w:r>
      <w:r w:rsidRPr="00835327">
        <w:rPr>
          <w:szCs w:val="24"/>
        </w:rPr>
        <w:t>that there is potential customer demand for beam WPT technologies for such applications and associated applications;</w:t>
      </w:r>
    </w:p>
    <w:p w14:paraId="1283A3BE" w14:textId="74792C0F" w:rsidR="002462D9" w:rsidRPr="00835327" w:rsidRDefault="00852FF0" w:rsidP="002462D9">
      <w:r w:rsidRPr="00835327">
        <w:rPr>
          <w:i/>
        </w:rPr>
        <w:t>e</w:t>
      </w:r>
      <w:r w:rsidR="002462D9" w:rsidRPr="00835327">
        <w:rPr>
          <w:i/>
        </w:rPr>
        <w:t>)</w:t>
      </w:r>
      <w:r w:rsidR="002462D9" w:rsidRPr="00835327">
        <w:tab/>
        <w:t>that WPT standards are currently being developed at national, regional, and international levels;</w:t>
      </w:r>
    </w:p>
    <w:p w14:paraId="6DD005D5" w14:textId="673A1E82" w:rsidR="002462D9" w:rsidRPr="00835327" w:rsidRDefault="002462D9" w:rsidP="002462D9">
      <w:pPr>
        <w:rPr>
          <w:lang w:eastAsia="zh-CN"/>
        </w:rPr>
      </w:pPr>
      <w:r w:rsidRPr="00835327">
        <w:rPr>
          <w:i/>
          <w:iCs/>
          <w:lang w:eastAsia="zh-CN"/>
        </w:rPr>
        <w:t>f</w:t>
      </w:r>
      <w:r w:rsidRPr="00835327">
        <w:rPr>
          <w:lang w:eastAsia="zh-CN"/>
        </w:rPr>
        <w:t>)</w:t>
      </w:r>
      <w:r w:rsidRPr="00835327">
        <w:rPr>
          <w:lang w:eastAsia="zh-CN"/>
        </w:rPr>
        <w:tab/>
        <w:t xml:space="preserve">that radiation </w:t>
      </w:r>
      <w:r w:rsidR="00EC7F46" w:rsidRPr="00835327">
        <w:rPr>
          <w:lang w:eastAsia="zh-CN"/>
        </w:rPr>
        <w:t>from</w:t>
      </w:r>
      <w:r w:rsidRPr="00835327">
        <w:rPr>
          <w:lang w:eastAsia="zh-CN"/>
        </w:rPr>
        <w:t xml:space="preserve"> WPT </w:t>
      </w:r>
      <w:r w:rsidR="00FB7BED" w:rsidRPr="00835327">
        <w:rPr>
          <w:lang w:eastAsia="zh-CN"/>
        </w:rPr>
        <w:t xml:space="preserve">systems </w:t>
      </w:r>
      <w:r w:rsidRPr="00835327">
        <w:rPr>
          <w:lang w:eastAsia="zh-CN"/>
        </w:rPr>
        <w:t xml:space="preserve">should </w:t>
      </w:r>
      <w:r w:rsidR="00956375" w:rsidRPr="00835327">
        <w:rPr>
          <w:lang w:eastAsia="zh-CN"/>
        </w:rPr>
        <w:t>not cause harmful interferences to</w:t>
      </w:r>
      <w:r w:rsidRPr="00835327">
        <w:t xml:space="preserve"> radiocommunication services</w:t>
      </w:r>
      <w:r w:rsidRPr="00835327">
        <w:rPr>
          <w:lang w:eastAsia="zh-CN"/>
        </w:rPr>
        <w:t>;</w:t>
      </w:r>
    </w:p>
    <w:p w14:paraId="607CA62D" w14:textId="72A83B97" w:rsidR="002462D9" w:rsidRPr="00835327" w:rsidRDefault="002462D9" w:rsidP="002462D9">
      <w:r w:rsidRPr="00835327">
        <w:rPr>
          <w:i/>
        </w:rPr>
        <w:t>g)</w:t>
      </w:r>
      <w:r w:rsidRPr="00835327">
        <w:tab/>
        <w:t xml:space="preserve">that some </w:t>
      </w:r>
      <w:r w:rsidR="001F0A89" w:rsidRPr="00835327">
        <w:t xml:space="preserve">beam </w:t>
      </w:r>
      <w:r w:rsidR="00087842" w:rsidRPr="00835327">
        <w:t>WPT</w:t>
      </w:r>
      <w:r w:rsidR="001F0A89" w:rsidRPr="00835327">
        <w:t xml:space="preserve"> systems </w:t>
      </w:r>
      <w:r w:rsidRPr="00835327">
        <w:t xml:space="preserve">utilize frequency bands designated for </w:t>
      </w:r>
      <w:r w:rsidRPr="00835327">
        <w:rPr>
          <w:lang w:eastAsia="ko-KR"/>
        </w:rPr>
        <w:t>Industrial, Scientific</w:t>
      </w:r>
      <w:r w:rsidR="00351CA2" w:rsidRPr="00835327">
        <w:rPr>
          <w:lang w:eastAsia="ko-KR"/>
        </w:rPr>
        <w:t xml:space="preserve"> and</w:t>
      </w:r>
      <w:r w:rsidRPr="00835327">
        <w:rPr>
          <w:lang w:eastAsia="ko-KR"/>
        </w:rPr>
        <w:t xml:space="preserve"> Medical (</w:t>
      </w:r>
      <w:r w:rsidRPr="00835327">
        <w:t>ISM) applications</w:t>
      </w:r>
      <w:r w:rsidR="0027590E" w:rsidRPr="00835327">
        <w:t xml:space="preserve"> and some systems utilize different frequency ranges</w:t>
      </w:r>
      <w:r w:rsidRPr="00835327">
        <w:t>;</w:t>
      </w:r>
    </w:p>
    <w:p w14:paraId="28FFF879" w14:textId="63C27BBB" w:rsidR="002462D9" w:rsidRPr="00835327" w:rsidRDefault="002462D9" w:rsidP="002462D9">
      <w:pPr>
        <w:rPr>
          <w:rFonts w:eastAsia="Calibri"/>
        </w:rPr>
      </w:pPr>
      <w:r w:rsidRPr="00835327">
        <w:rPr>
          <w:i/>
          <w:iCs/>
        </w:rPr>
        <w:t>h)</w:t>
      </w:r>
      <w:r w:rsidRPr="00835327">
        <w:tab/>
        <w:t>that issues of non-ionizing radiation exposure are dealt with by international organizations such as the World Health Organization (WHO), the International Commission on Non</w:t>
      </w:r>
      <w:r w:rsidRPr="00835327">
        <w:noBreakHyphen/>
        <w:t>ionizing Radiation Protection (ICNIRP), and International Electrotechnical Commission TC106</w:t>
      </w:r>
      <w:r w:rsidRPr="00835327">
        <w:rPr>
          <w:rFonts w:eastAsia="Calibri"/>
        </w:rPr>
        <w:t>;</w:t>
      </w:r>
    </w:p>
    <w:p w14:paraId="7EEBF18D" w14:textId="77777777" w:rsidR="002462D9" w:rsidRPr="00835327" w:rsidRDefault="002462D9" w:rsidP="002462D9">
      <w:pPr>
        <w:rPr>
          <w:rFonts w:eastAsia="Calibri"/>
        </w:rPr>
      </w:pPr>
      <w:r w:rsidRPr="00835327">
        <w:rPr>
          <w:rFonts w:eastAsia="Calibri"/>
          <w:i/>
        </w:rPr>
        <w:t>i</w:t>
      </w:r>
      <w:r w:rsidRPr="00835327">
        <w:rPr>
          <w:rFonts w:eastAsia="Calibri"/>
        </w:rPr>
        <w:t>)</w:t>
      </w:r>
      <w:r w:rsidRPr="00835327">
        <w:rPr>
          <w:rFonts w:eastAsia="Calibri"/>
        </w:rPr>
        <w:tab/>
        <w:t xml:space="preserve">that wireless powered sensor networks </w:t>
      </w:r>
      <w:r w:rsidRPr="00835327">
        <w:t>comprise interconnected sensor nodes exchanging sensed data by wired or wireless communication</w:t>
      </w:r>
      <w:r w:rsidRPr="00835327">
        <w:rPr>
          <w:rFonts w:eastAsia="Calibri"/>
        </w:rPr>
        <w:t>,</w:t>
      </w:r>
    </w:p>
    <w:p w14:paraId="3C9EA5E2" w14:textId="77777777" w:rsidR="002462D9" w:rsidRPr="00835327" w:rsidRDefault="002462D9" w:rsidP="002462D9">
      <w:pPr>
        <w:pStyle w:val="Call"/>
        <w:rPr>
          <w:lang w:eastAsia="zh-CN"/>
        </w:rPr>
      </w:pPr>
      <w:r w:rsidRPr="00835327">
        <w:rPr>
          <w:lang w:eastAsia="zh-CN"/>
        </w:rPr>
        <w:t>recognizing</w:t>
      </w:r>
    </w:p>
    <w:p w14:paraId="2D4EAC17" w14:textId="77777777" w:rsidR="002462D9" w:rsidRPr="00835327" w:rsidRDefault="002462D9" w:rsidP="002462D9">
      <w:pPr>
        <w:rPr>
          <w:lang w:eastAsia="zh-CN"/>
        </w:rPr>
      </w:pPr>
      <w:r w:rsidRPr="00835327">
        <w:rPr>
          <w:i/>
          <w:lang w:eastAsia="zh-CN"/>
        </w:rPr>
        <w:t>a)</w:t>
      </w:r>
      <w:r w:rsidRPr="00835327">
        <w:rPr>
          <w:lang w:eastAsia="zh-CN"/>
        </w:rPr>
        <w:tab/>
        <w:t xml:space="preserve">that WPT has no status in the RR and that, under Nos. </w:t>
      </w:r>
      <w:r w:rsidRPr="00835327">
        <w:rPr>
          <w:b/>
          <w:bCs/>
          <w:lang w:eastAsia="zh-CN"/>
        </w:rPr>
        <w:t>15.12</w:t>
      </w:r>
      <w:r w:rsidRPr="00835327">
        <w:rPr>
          <w:lang w:eastAsia="zh-CN"/>
        </w:rPr>
        <w:t xml:space="preserve"> and </w:t>
      </w:r>
      <w:r w:rsidRPr="00835327">
        <w:rPr>
          <w:b/>
          <w:bCs/>
          <w:lang w:eastAsia="zh-CN"/>
        </w:rPr>
        <w:t>15.13</w:t>
      </w:r>
      <w:r w:rsidRPr="00835327">
        <w:rPr>
          <w:lang w:eastAsia="zh-CN"/>
        </w:rPr>
        <w:t>, administrations shall take all practicable steps to ensure this equipment does not cause harmful interference to a radiocommunication service, in particular, to a radionavigation or any other safety service;</w:t>
      </w:r>
    </w:p>
    <w:p w14:paraId="3E2CB1CB" w14:textId="0F5934CF" w:rsidR="002462D9" w:rsidRPr="00835327" w:rsidRDefault="002462D9" w:rsidP="002462D9">
      <w:pPr>
        <w:rPr>
          <w:lang w:eastAsia="ko-KR"/>
        </w:rPr>
      </w:pPr>
      <w:r w:rsidRPr="00835327">
        <w:rPr>
          <w:i/>
          <w:lang w:eastAsia="zh-CN"/>
        </w:rPr>
        <w:t>b)</w:t>
      </w:r>
      <w:r w:rsidRPr="00835327">
        <w:rPr>
          <w:lang w:eastAsia="zh-CN"/>
        </w:rPr>
        <w:tab/>
        <w:t xml:space="preserve">that both consumers and manufacturers </w:t>
      </w:r>
      <w:r w:rsidR="001877EA" w:rsidRPr="00835327">
        <w:rPr>
          <w:lang w:eastAsia="zh-CN"/>
        </w:rPr>
        <w:t xml:space="preserve">may </w:t>
      </w:r>
      <w:r w:rsidRPr="00835327">
        <w:rPr>
          <w:lang w:eastAsia="zh-CN"/>
        </w:rPr>
        <w:t xml:space="preserve">benefit from </w:t>
      </w:r>
      <w:r w:rsidR="00F74312" w:rsidRPr="00835327">
        <w:rPr>
          <w:lang w:eastAsia="zh-CN"/>
        </w:rPr>
        <w:t xml:space="preserve">harmonized </w:t>
      </w:r>
      <w:r w:rsidR="00016002" w:rsidRPr="00835327">
        <w:rPr>
          <w:lang w:eastAsia="zh-CN"/>
        </w:rPr>
        <w:t xml:space="preserve">frequency ranges and technical conditions </w:t>
      </w:r>
      <w:r w:rsidRPr="00835327">
        <w:rPr>
          <w:lang w:eastAsia="zh-CN"/>
        </w:rPr>
        <w:t>for WPT technologies;</w:t>
      </w:r>
    </w:p>
    <w:p w14:paraId="53AD7E81" w14:textId="77777777" w:rsidR="002462D9" w:rsidRPr="00835327" w:rsidRDefault="002462D9" w:rsidP="002462D9">
      <w:pPr>
        <w:rPr>
          <w:lang w:eastAsia="ko-KR"/>
        </w:rPr>
      </w:pPr>
      <w:r w:rsidRPr="00835327">
        <w:rPr>
          <w:i/>
          <w:lang w:eastAsia="ko-KR"/>
        </w:rPr>
        <w:t>c)</w:t>
      </w:r>
      <w:r w:rsidRPr="00835327">
        <w:rPr>
          <w:lang w:eastAsia="ko-KR"/>
        </w:rPr>
        <w:tab/>
        <w:t>that frequency bands designated for ISM applications have been successfully used in the past for development and proliferation of innovative technologies in accordance with the RR;</w:t>
      </w:r>
    </w:p>
    <w:p w14:paraId="41DAF8D3" w14:textId="77777777" w:rsidR="002462D9" w:rsidRPr="00835327" w:rsidRDefault="002462D9" w:rsidP="002462D9">
      <w:pPr>
        <w:rPr>
          <w:lang w:eastAsia="ko-KR"/>
        </w:rPr>
      </w:pPr>
      <w:r w:rsidRPr="00835327">
        <w:rPr>
          <w:i/>
          <w:iCs/>
          <w:lang w:eastAsia="ko-KR"/>
        </w:rPr>
        <w:t>d)</w:t>
      </w:r>
      <w:r w:rsidRPr="00835327">
        <w:rPr>
          <w:lang w:eastAsia="ko-KR"/>
        </w:rPr>
        <w:tab/>
        <w:t>that some non-ISM bands are taken into consideration for the global or regional harmonized use of specific WPT applications;</w:t>
      </w:r>
    </w:p>
    <w:p w14:paraId="088887F4" w14:textId="33989C99" w:rsidR="002462D9" w:rsidRPr="00835327" w:rsidRDefault="002462D9" w:rsidP="002462D9">
      <w:pPr>
        <w:rPr>
          <w:lang w:eastAsia="ko-KR"/>
        </w:rPr>
      </w:pPr>
      <w:r w:rsidRPr="00835327">
        <w:rPr>
          <w:i/>
          <w:iCs/>
          <w:lang w:eastAsia="ko-KR"/>
        </w:rPr>
        <w:t>e)</w:t>
      </w:r>
      <w:r w:rsidRPr="00835327">
        <w:rPr>
          <w:i/>
          <w:iCs/>
          <w:lang w:eastAsia="ko-KR"/>
        </w:rPr>
        <w:tab/>
      </w:r>
      <w:r w:rsidRPr="00835327">
        <w:rPr>
          <w:lang w:eastAsia="ko-KR"/>
        </w:rPr>
        <w:t xml:space="preserve">that WPT can be treated separately from data </w:t>
      </w:r>
      <w:r w:rsidRPr="00835327">
        <w:t>communications, especially when the receiving device receives data communications at a</w:t>
      </w:r>
      <w:r w:rsidR="004E33BC" w:rsidRPr="00835327">
        <w:t xml:space="preserve"> frequency</w:t>
      </w:r>
      <w:r w:rsidRPr="00835327">
        <w:t xml:space="preserve"> different </w:t>
      </w:r>
      <w:r w:rsidR="008E6EF2" w:rsidRPr="00835327">
        <w:t xml:space="preserve">from that </w:t>
      </w:r>
      <w:r w:rsidR="00452C85" w:rsidRPr="00835327">
        <w:t xml:space="preserve">for </w:t>
      </w:r>
      <w:r w:rsidRPr="00835327">
        <w:t>the energy transmission</w:t>
      </w:r>
      <w:r w:rsidRPr="00835327">
        <w:rPr>
          <w:lang w:eastAsia="ko-KR"/>
        </w:rPr>
        <w:t>;</w:t>
      </w:r>
    </w:p>
    <w:p w14:paraId="78D4522F" w14:textId="00BC76E0" w:rsidR="002462D9" w:rsidRPr="00835327" w:rsidRDefault="002462D9" w:rsidP="002462D9">
      <w:pPr>
        <w:rPr>
          <w:lang w:eastAsia="ko-KR"/>
        </w:rPr>
      </w:pPr>
      <w:r w:rsidRPr="00835327">
        <w:rPr>
          <w:i/>
          <w:iCs/>
          <w:lang w:eastAsia="ko-KR"/>
        </w:rPr>
        <w:t>f)</w:t>
      </w:r>
      <w:r w:rsidRPr="00835327">
        <w:rPr>
          <w:i/>
          <w:iCs/>
          <w:lang w:eastAsia="ko-KR"/>
        </w:rPr>
        <w:tab/>
      </w:r>
      <w:r w:rsidRPr="00835327">
        <w:rPr>
          <w:lang w:eastAsia="ko-KR"/>
        </w:rPr>
        <w:t xml:space="preserve">that some </w:t>
      </w:r>
      <w:r w:rsidR="00644D46" w:rsidRPr="00835327">
        <w:rPr>
          <w:lang w:eastAsia="ko-KR"/>
        </w:rPr>
        <w:t>a</w:t>
      </w:r>
      <w:r w:rsidRPr="00835327">
        <w:rPr>
          <w:lang w:eastAsia="ko-KR"/>
        </w:rPr>
        <w:t xml:space="preserve">dministrations classify </w:t>
      </w:r>
      <w:r w:rsidR="00B32E31" w:rsidRPr="00835327">
        <w:rPr>
          <w:lang w:eastAsia="ko-KR"/>
        </w:rPr>
        <w:t>b</w:t>
      </w:r>
      <w:r w:rsidRPr="00835327">
        <w:rPr>
          <w:lang w:eastAsia="ko-KR"/>
        </w:rPr>
        <w:t xml:space="preserve">eam WPT as an ISM application, even for operation outside </w:t>
      </w:r>
      <w:r w:rsidR="00DB6D7D" w:rsidRPr="00835327">
        <w:rPr>
          <w:lang w:eastAsia="ko-KR"/>
        </w:rPr>
        <w:t xml:space="preserve">the </w:t>
      </w:r>
      <w:r w:rsidRPr="00835327">
        <w:rPr>
          <w:lang w:eastAsia="ko-KR"/>
        </w:rPr>
        <w:t xml:space="preserve">bands designated for ISM </w:t>
      </w:r>
      <w:r w:rsidR="00DE3424" w:rsidRPr="00835327">
        <w:rPr>
          <w:lang w:eastAsia="ko-KR"/>
        </w:rPr>
        <w:t>applications</w:t>
      </w:r>
      <w:r w:rsidRPr="00835327">
        <w:rPr>
          <w:lang w:eastAsia="ko-KR"/>
        </w:rPr>
        <w:t>;</w:t>
      </w:r>
    </w:p>
    <w:p w14:paraId="0461DE46" w14:textId="657B129F" w:rsidR="002462D9" w:rsidRPr="00835327" w:rsidRDefault="002462D9" w:rsidP="002462D9">
      <w:pPr>
        <w:rPr>
          <w:lang w:eastAsia="ko-KR"/>
        </w:rPr>
      </w:pPr>
      <w:r w:rsidRPr="00835327">
        <w:rPr>
          <w:i/>
          <w:iCs/>
        </w:rPr>
        <w:t>g)</w:t>
      </w:r>
      <w:r w:rsidRPr="00835327">
        <w:tab/>
        <w:t xml:space="preserve">that some </w:t>
      </w:r>
      <w:r w:rsidR="00543C12" w:rsidRPr="00835327">
        <w:t xml:space="preserve">administrations </w:t>
      </w:r>
      <w:r w:rsidRPr="00835327">
        <w:t xml:space="preserve">classify </w:t>
      </w:r>
      <w:r w:rsidR="00B32E31" w:rsidRPr="00835327">
        <w:t>b</w:t>
      </w:r>
      <w:r w:rsidRPr="00835327">
        <w:t xml:space="preserve">eam WPT systems as </w:t>
      </w:r>
      <w:r w:rsidR="00FF471B" w:rsidRPr="00835327">
        <w:t xml:space="preserve">radio applications such as </w:t>
      </w:r>
      <w:r w:rsidRPr="00835327">
        <w:t>Short-Range Devices, operating</w:t>
      </w:r>
      <w:r w:rsidRPr="00835327">
        <w:rPr>
          <w:lang w:eastAsia="ko-KR"/>
        </w:rPr>
        <w:t xml:space="preserve"> in some bands listed in Recommendation ITU-R SM.1896 and Report ITU-R SM.2153;</w:t>
      </w:r>
    </w:p>
    <w:p w14:paraId="309336E8" w14:textId="783E3E1B" w:rsidR="006D76C7" w:rsidRPr="00835327" w:rsidDel="00CD3EF7" w:rsidRDefault="00956031" w:rsidP="00433938">
      <w:pPr>
        <w:rPr>
          <w:del w:id="47" w:author="USA1" w:date="2021-08-27T16:52:00Z"/>
          <w:highlight w:val="yellow"/>
          <w:lang w:eastAsia="ko-KR"/>
        </w:rPr>
      </w:pPr>
      <w:del w:id="48" w:author="USA1" w:date="2021-08-27T16:52:00Z">
        <w:r w:rsidRPr="00835327" w:rsidDel="00CD3EF7">
          <w:rPr>
            <w:highlight w:val="yellow"/>
            <w:lang w:eastAsia="ko-KR"/>
          </w:rPr>
          <w:lastRenderedPageBreak/>
          <w:delText>[</w:delText>
        </w:r>
        <w:r w:rsidR="006D76C7" w:rsidRPr="00835327" w:rsidDel="00CD3EF7">
          <w:rPr>
            <w:i/>
            <w:iCs/>
            <w:highlight w:val="yellow"/>
            <w:lang w:eastAsia="ko-KR"/>
          </w:rPr>
          <w:delText>h)</w:delText>
        </w:r>
        <w:r w:rsidR="006D76C7" w:rsidRPr="00835327" w:rsidDel="00CD3EF7">
          <w:rPr>
            <w:highlight w:val="yellow"/>
            <w:lang w:eastAsia="ko-KR"/>
          </w:rPr>
          <w:tab/>
        </w:r>
        <w:r w:rsidR="00433938" w:rsidRPr="00835327" w:rsidDel="00CD3EF7">
          <w:rPr>
            <w:highlight w:val="yellow"/>
            <w:lang w:eastAsia="ko-KR"/>
          </w:rPr>
          <w:delText xml:space="preserve">that some </w:delText>
        </w:r>
      </w:del>
      <w:ins w:id="49" w:author="michael marcus" w:date="2021-07-30T14:12:00Z">
        <w:del w:id="50" w:author="USA1" w:date="2021-08-27T16:52:00Z">
          <w:r w:rsidR="00D51760" w:rsidDel="00CD3EF7">
            <w:rPr>
              <w:highlight w:val="yellow"/>
              <w:lang w:eastAsia="ko-KR"/>
            </w:rPr>
            <w:delText>certa</w:delText>
          </w:r>
        </w:del>
      </w:ins>
      <w:ins w:id="51" w:author="michael marcus" w:date="2021-07-30T14:13:00Z">
        <w:del w:id="52" w:author="USA1" w:date="2021-08-27T16:52:00Z">
          <w:r w:rsidR="00D51760" w:rsidDel="00CD3EF7">
            <w:rPr>
              <w:highlight w:val="yellow"/>
              <w:lang w:eastAsia="ko-KR"/>
            </w:rPr>
            <w:delText xml:space="preserve">in </w:delText>
          </w:r>
        </w:del>
      </w:ins>
      <w:del w:id="53" w:author="USA1" w:date="2021-08-27T16:52:00Z">
        <w:r w:rsidR="00433938" w:rsidRPr="00835327" w:rsidDel="00CD3EF7">
          <w:rPr>
            <w:highlight w:val="yellow"/>
            <w:lang w:eastAsia="ko-KR"/>
          </w:rPr>
          <w:delText>administrations define beam WPT as a radiocommunication service and is operated in accordance with No </w:delText>
        </w:r>
        <w:r w:rsidR="00433938" w:rsidRPr="00835327" w:rsidDel="00CD3EF7">
          <w:rPr>
            <w:b/>
            <w:bCs/>
            <w:highlight w:val="yellow"/>
            <w:lang w:eastAsia="ko-KR"/>
          </w:rPr>
          <w:delText>4.</w:delText>
        </w:r>
      </w:del>
      <w:ins w:id="54" w:author="michael marcus" w:date="2021-07-30T14:13:00Z">
        <w:del w:id="55" w:author="USA1" w:date="2021-08-27T16:52:00Z">
          <w:r w:rsidR="00D51760" w:rsidDel="00CD3EF7">
            <w:rPr>
              <w:highlight w:val="yellow"/>
              <w:lang w:eastAsia="ko-KR"/>
            </w:rPr>
            <w:delText xml:space="preserve">4 </w:delText>
          </w:r>
          <w:r w:rsidR="00D51760" w:rsidRPr="00D51760" w:rsidDel="00CD3EF7">
            <w:rPr>
              <w:lang w:eastAsia="ko-KR"/>
            </w:rPr>
            <w:delText>and that any changes in the current frequency allocation structure should be fully tested and proven before gaining acceptance on either a global or regional basis;</w:delText>
          </w:r>
        </w:del>
      </w:ins>
      <w:del w:id="56" w:author="USA1" w:date="2021-08-27T16:52:00Z">
        <w:r w:rsidR="00433938" w:rsidRPr="00835327" w:rsidDel="00CD3EF7">
          <w:rPr>
            <w:b/>
            <w:bCs/>
            <w:highlight w:val="yellow"/>
            <w:lang w:eastAsia="ko-KR"/>
          </w:rPr>
          <w:delText>4</w:delText>
        </w:r>
        <w:r w:rsidR="00433938" w:rsidRPr="00835327" w:rsidDel="00CD3EF7">
          <w:rPr>
            <w:highlight w:val="yellow"/>
            <w:lang w:eastAsia="ko-KR"/>
          </w:rPr>
          <w:delText>;</w:delText>
        </w:r>
        <w:r w:rsidRPr="00835327" w:rsidDel="00CD3EF7">
          <w:rPr>
            <w:highlight w:val="yellow"/>
            <w:lang w:eastAsia="ko-KR"/>
          </w:rPr>
          <w:delText>]</w:delText>
        </w:r>
      </w:del>
    </w:p>
    <w:p w14:paraId="4305C5AC" w14:textId="5927D542" w:rsidR="00105D0F" w:rsidDel="00CD3EF7" w:rsidRDefault="00D51760" w:rsidP="002462D9">
      <w:pPr>
        <w:rPr>
          <w:del w:id="57" w:author="USA1" w:date="2021-08-27T16:52:00Z"/>
          <w:highlight w:val="yellow"/>
          <w:lang w:eastAsia="ko-KR"/>
        </w:rPr>
      </w:pPr>
      <w:ins w:id="58" w:author="michael marcus" w:date="2021-07-30T14:14:00Z">
        <w:del w:id="59" w:author="USA1" w:date="2021-08-27T16:52:00Z">
          <w:r w:rsidRPr="00D51760" w:rsidDel="00CD3EF7">
            <w:rPr>
              <w:i/>
              <w:iCs/>
              <w:highlight w:val="yellow"/>
              <w:lang w:val="en-US" w:eastAsia="ko-KR"/>
            </w:rPr>
            <w:delText>hbis</w:delText>
          </w:r>
          <w:r w:rsidRPr="00D51760" w:rsidDel="00CD3EF7">
            <w:rPr>
              <w:highlight w:val="yellow"/>
              <w:lang w:val="en-US" w:eastAsia="ko-KR"/>
            </w:rPr>
            <w:delText>) that these administrations should always undertake such practical tests in accordance with the provisions of the RR, including application of RR No. 4.4 where necessary</w:delText>
          </w:r>
          <w:r w:rsidRPr="00D51760" w:rsidDel="00CD3EF7">
            <w:rPr>
              <w:highlight w:val="yellow"/>
              <w:lang w:eastAsia="ko-KR"/>
            </w:rPr>
            <w:delText xml:space="preserve"> </w:delText>
          </w:r>
        </w:del>
      </w:ins>
      <w:del w:id="60" w:author="USA1" w:date="2021-08-27T16:52:00Z">
        <w:r w:rsidR="00105D0F" w:rsidRPr="00835327" w:rsidDel="00CD3EF7">
          <w:rPr>
            <w:highlight w:val="yellow"/>
            <w:lang w:eastAsia="ko-KR"/>
          </w:rPr>
          <w:delText>[Alternative proposed text for recognizing h)</w:delText>
        </w:r>
        <w:r w:rsidR="00FB7630" w:rsidRPr="00835327" w:rsidDel="00CD3EF7">
          <w:rPr>
            <w:highlight w:val="yellow"/>
            <w:lang w:eastAsia="ko-KR"/>
          </w:rPr>
          <w:delText>:</w:delText>
        </w:r>
      </w:del>
    </w:p>
    <w:p w14:paraId="745DCFDF" w14:textId="682D2FD2" w:rsidR="00D51760" w:rsidDel="00CD3EF7" w:rsidRDefault="00D51760" w:rsidP="00433938">
      <w:pPr>
        <w:rPr>
          <w:ins w:id="61" w:author="michael marcus" w:date="2021-07-30T14:14:00Z"/>
          <w:del w:id="62" w:author="USA1" w:date="2021-08-27T16:52:00Z"/>
          <w:highlight w:val="yellow"/>
          <w:lang w:eastAsia="ko-KR"/>
        </w:rPr>
      </w:pPr>
    </w:p>
    <w:p w14:paraId="13850FAF" w14:textId="28908C3E" w:rsidR="00D51760" w:rsidRPr="00835327" w:rsidDel="00CD3EF7" w:rsidRDefault="00D51760" w:rsidP="00433938">
      <w:pPr>
        <w:rPr>
          <w:ins w:id="63" w:author="michael marcus" w:date="2021-07-30T14:14:00Z"/>
          <w:del w:id="64" w:author="USA1" w:date="2021-08-27T16:52:00Z"/>
          <w:highlight w:val="yellow"/>
          <w:lang w:eastAsia="ko-KR"/>
        </w:rPr>
      </w:pPr>
    </w:p>
    <w:p w14:paraId="61597160" w14:textId="428C8918" w:rsidR="00105D0F" w:rsidRPr="00835327" w:rsidDel="00CD3EF7" w:rsidRDefault="00105D0F" w:rsidP="00433938">
      <w:pPr>
        <w:rPr>
          <w:del w:id="65" w:author="USA1" w:date="2021-08-27T16:52:00Z"/>
          <w:i/>
          <w:iCs/>
          <w:lang w:eastAsia="ko-KR"/>
        </w:rPr>
      </w:pPr>
      <w:del w:id="66" w:author="USA1" w:date="2021-08-27T16:52:00Z">
        <w:r w:rsidRPr="00835327" w:rsidDel="00CD3EF7">
          <w:rPr>
            <w:i/>
            <w:iCs/>
            <w:highlight w:val="yellow"/>
            <w:lang w:eastAsia="ko-KR"/>
          </w:rPr>
          <w:delText>h)</w:delText>
        </w:r>
        <w:r w:rsidRPr="00835327" w:rsidDel="00CD3EF7">
          <w:rPr>
            <w:highlight w:val="yellow"/>
            <w:lang w:eastAsia="ko-KR"/>
          </w:rPr>
          <w:tab/>
          <w:delText>that some administrations classify beam WPT as a radio</w:delText>
        </w:r>
        <w:r w:rsidR="004E095E" w:rsidRPr="00835327" w:rsidDel="00CD3EF7">
          <w:rPr>
            <w:highlight w:val="yellow"/>
            <w:lang w:eastAsia="ko-KR"/>
          </w:rPr>
          <w:delText>communication</w:delText>
        </w:r>
        <w:r w:rsidRPr="00835327" w:rsidDel="00CD3EF7">
          <w:rPr>
            <w:highlight w:val="yellow"/>
            <w:lang w:eastAsia="ko-KR"/>
          </w:rPr>
          <w:delText xml:space="preserve"> service </w:delText>
        </w:r>
        <w:r w:rsidR="00F76AA3" w:rsidRPr="00835327" w:rsidDel="00CD3EF7">
          <w:rPr>
            <w:highlight w:val="yellow"/>
            <w:lang w:eastAsia="ko-KR"/>
          </w:rPr>
          <w:delText>with associated national regulatory measures;]</w:delText>
        </w:r>
      </w:del>
    </w:p>
    <w:p w14:paraId="3998C705" w14:textId="1EBACA51" w:rsidR="002462D9" w:rsidRPr="00835327" w:rsidRDefault="00734D26" w:rsidP="002462D9">
      <w:pPr>
        <w:rPr>
          <w:i/>
          <w:iCs/>
          <w:lang w:eastAsia="ko-KR"/>
        </w:rPr>
      </w:pPr>
      <w:proofErr w:type="spellStart"/>
      <w:r w:rsidRPr="00835327">
        <w:rPr>
          <w:i/>
          <w:iCs/>
        </w:rPr>
        <w:t>i</w:t>
      </w:r>
      <w:proofErr w:type="spellEnd"/>
      <w:r w:rsidR="002462D9" w:rsidRPr="00835327">
        <w:t>)</w:t>
      </w:r>
      <w:r w:rsidR="002462D9" w:rsidRPr="00835327">
        <w:tab/>
        <w:t>that duration or power limits can be placed on WPT,</w:t>
      </w:r>
    </w:p>
    <w:p w14:paraId="3517EF5F" w14:textId="77777777" w:rsidR="002462D9" w:rsidRPr="00835327" w:rsidRDefault="002462D9" w:rsidP="002462D9">
      <w:pPr>
        <w:pStyle w:val="Call"/>
      </w:pPr>
      <w:r w:rsidRPr="00835327">
        <w:t>noting</w:t>
      </w:r>
    </w:p>
    <w:p w14:paraId="7246E035" w14:textId="2F2CD3CF" w:rsidR="002462D9" w:rsidRPr="00835327" w:rsidRDefault="002462D9" w:rsidP="002462D9">
      <w:pPr>
        <w:rPr>
          <w:lang w:eastAsia="zh-CN"/>
        </w:rPr>
      </w:pPr>
      <w:r w:rsidRPr="00835327">
        <w:rPr>
          <w:i/>
          <w:iCs/>
          <w:lang w:eastAsia="zh-CN"/>
        </w:rPr>
        <w:t>a)</w:t>
      </w:r>
      <w:r w:rsidRPr="00835327">
        <w:rPr>
          <w:lang w:eastAsia="zh-CN"/>
        </w:rPr>
        <w:tab/>
        <w:t>that the International Electrotechnical Commission (IEC) has published Technical Report</w:t>
      </w:r>
      <w:r w:rsidR="00935119" w:rsidRPr="00835327">
        <w:rPr>
          <w:lang w:eastAsia="zh-CN"/>
        </w:rPr>
        <w:t>s</w:t>
      </w:r>
      <w:r w:rsidRPr="00835327">
        <w:rPr>
          <w:lang w:eastAsia="zh-CN"/>
        </w:rPr>
        <w:t xml:space="preserve"> </w:t>
      </w:r>
      <w:r w:rsidRPr="00835327">
        <w:t xml:space="preserve">IEC/TR 62869 </w:t>
      </w:r>
      <w:r w:rsidRPr="00835327">
        <w:rPr>
          <w:lang w:eastAsia="zh-CN"/>
        </w:rPr>
        <w:t>on “</w:t>
      </w:r>
      <w:r w:rsidR="00AC647B" w:rsidRPr="00835327">
        <w:rPr>
          <w:lang w:eastAsia="zh-CN"/>
        </w:rPr>
        <w:t>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w:t>
      </w:r>
      <w:r w:rsidRPr="00835327">
        <w:rPr>
          <w:lang w:eastAsia="zh-CN"/>
        </w:rPr>
        <w:t>” developed by TC 100;</w:t>
      </w:r>
    </w:p>
    <w:p w14:paraId="24144326" w14:textId="0925A0EF" w:rsidR="002462D9" w:rsidRPr="00835327" w:rsidRDefault="002462D9" w:rsidP="002462D9">
      <w:pPr>
        <w:rPr>
          <w:lang w:eastAsia="ko-KR"/>
        </w:rPr>
      </w:pPr>
      <w:r w:rsidRPr="00835327">
        <w:rPr>
          <w:i/>
          <w:iCs/>
          <w:lang w:eastAsia="ko-KR"/>
        </w:rPr>
        <w:t>b)</w:t>
      </w:r>
      <w:r w:rsidRPr="00835327">
        <w:rPr>
          <w:lang w:eastAsia="ko-KR"/>
        </w:rPr>
        <w:tab/>
        <w:t>that this Recommendation will assist administrations in applying No</w:t>
      </w:r>
      <w:r w:rsidR="00E877BE" w:rsidRPr="00835327">
        <w:rPr>
          <w:lang w:eastAsia="ko-KR"/>
        </w:rPr>
        <w:t>s</w:t>
      </w:r>
      <w:r w:rsidRPr="00835327">
        <w:rPr>
          <w:lang w:eastAsia="ko-KR"/>
        </w:rPr>
        <w:t>.</w:t>
      </w:r>
      <w:r w:rsidR="00E877BE" w:rsidRPr="00835327">
        <w:rPr>
          <w:lang w:eastAsia="ko-KR"/>
        </w:rPr>
        <w:t xml:space="preserve"> </w:t>
      </w:r>
      <w:r w:rsidR="00E877BE" w:rsidRPr="00835327">
        <w:rPr>
          <w:b/>
          <w:bCs/>
          <w:lang w:eastAsia="ko-KR"/>
        </w:rPr>
        <w:t>15.12</w:t>
      </w:r>
      <w:r w:rsidR="00E877BE" w:rsidRPr="00835327">
        <w:rPr>
          <w:lang w:eastAsia="ko-KR"/>
        </w:rPr>
        <w:t xml:space="preserve"> and</w:t>
      </w:r>
      <w:r w:rsidRPr="00835327">
        <w:rPr>
          <w:lang w:eastAsia="ko-KR"/>
        </w:rPr>
        <w:t xml:space="preserve"> </w:t>
      </w:r>
      <w:r w:rsidRPr="00835327">
        <w:rPr>
          <w:b/>
          <w:bCs/>
          <w:lang w:eastAsia="ko-KR"/>
        </w:rPr>
        <w:t>15.13</w:t>
      </w:r>
      <w:r w:rsidRPr="00835327">
        <w:rPr>
          <w:lang w:eastAsia="ko-KR"/>
        </w:rPr>
        <w:t xml:space="preserve"> </w:t>
      </w:r>
      <w:r w:rsidR="0028283F" w:rsidRPr="00835327">
        <w:rPr>
          <w:lang w:eastAsia="ko-KR"/>
        </w:rPr>
        <w:t xml:space="preserve">not </w:t>
      </w:r>
      <w:r w:rsidRPr="00835327">
        <w:rPr>
          <w:lang w:eastAsia="ko-KR"/>
        </w:rPr>
        <w:t xml:space="preserve">to </w:t>
      </w:r>
      <w:r w:rsidR="0068615C" w:rsidRPr="00835327">
        <w:rPr>
          <w:lang w:eastAsia="ko-KR"/>
        </w:rPr>
        <w:t xml:space="preserve">cause </w:t>
      </w:r>
      <w:r w:rsidRPr="00835327">
        <w:t>harmful interference to a radiocommunication service</w:t>
      </w:r>
      <w:r w:rsidRPr="00835327">
        <w:rPr>
          <w:lang w:eastAsia="ko-KR"/>
        </w:rPr>
        <w:t xml:space="preserve"> </w:t>
      </w:r>
      <w:r w:rsidRPr="00835327">
        <w:t xml:space="preserve">from </w:t>
      </w:r>
      <w:r w:rsidR="00E37D2F" w:rsidRPr="00835327">
        <w:t xml:space="preserve">the operation of </w:t>
      </w:r>
      <w:r w:rsidRPr="00835327">
        <w:t xml:space="preserve">WPT equipment used for </w:t>
      </w:r>
      <w:r w:rsidR="00A275E5" w:rsidRPr="00835327">
        <w:t xml:space="preserve">non-ISM and ISM </w:t>
      </w:r>
      <w:r w:rsidRPr="00835327">
        <w:t>applications</w:t>
      </w:r>
      <w:r w:rsidR="00035655" w:rsidRPr="00835327">
        <w:t>, respectively</w:t>
      </w:r>
      <w:r w:rsidRPr="00835327">
        <w:t>;</w:t>
      </w:r>
    </w:p>
    <w:p w14:paraId="3860BFE1" w14:textId="77777777" w:rsidR="002462D9" w:rsidRPr="00835327" w:rsidRDefault="002462D9" w:rsidP="002462D9">
      <w:pPr>
        <w:rPr>
          <w:rFonts w:eastAsia="Calibri"/>
        </w:rPr>
      </w:pPr>
      <w:r w:rsidRPr="00835327">
        <w:rPr>
          <w:i/>
          <w:iCs/>
          <w:lang w:eastAsia="ko-KR"/>
        </w:rPr>
        <w:t>c)</w:t>
      </w:r>
      <w:r w:rsidRPr="00835327">
        <w:rPr>
          <w:rFonts w:eastAsia="Calibri"/>
        </w:rPr>
        <w:tab/>
        <w:t>that Recommendation ITU-R SM.1056 on the limitation of radiation from ISM equipment recommends that administrations consider the use of the latest edition of CISPR publication 11;</w:t>
      </w:r>
    </w:p>
    <w:p w14:paraId="72ADE19E" w14:textId="77777777" w:rsidR="002462D9" w:rsidRPr="00835327" w:rsidRDefault="002462D9" w:rsidP="002462D9">
      <w:pPr>
        <w:rPr>
          <w:rFonts w:eastAsia="Calibri"/>
        </w:rPr>
      </w:pPr>
      <w:r w:rsidRPr="00835327">
        <w:rPr>
          <w:i/>
          <w:iCs/>
          <w:lang w:eastAsia="ko-KR"/>
        </w:rPr>
        <w:t>d)</w:t>
      </w:r>
      <w:r w:rsidRPr="00835327">
        <w:rPr>
          <w:rFonts w:eastAsia="Calibri"/>
        </w:rPr>
        <w:tab/>
        <w:t>that Report ITU-R SM.2392 discusses applications of wireless power transmission via radio frequency beam;</w:t>
      </w:r>
    </w:p>
    <w:p w14:paraId="13B56429" w14:textId="14120D17" w:rsidR="002462D9" w:rsidRPr="00835327" w:rsidRDefault="002462D9" w:rsidP="002462D9">
      <w:pPr>
        <w:rPr>
          <w:rFonts w:eastAsia="Calibri"/>
        </w:rPr>
      </w:pPr>
      <w:r w:rsidRPr="00835327">
        <w:rPr>
          <w:rFonts w:eastAsia="Calibri"/>
          <w:i/>
          <w:iCs/>
        </w:rPr>
        <w:t>e)</w:t>
      </w:r>
      <w:r w:rsidRPr="00835327">
        <w:rPr>
          <w:rFonts w:eastAsia="Calibri"/>
        </w:rPr>
        <w:tab/>
        <w:t xml:space="preserve">that [Report ITU-R SM.[WPT.BEAM.IMPACTS]] provides impact studies information related to the use of some </w:t>
      </w:r>
      <w:r w:rsidR="00EB647C" w:rsidRPr="00835327">
        <w:rPr>
          <w:rFonts w:eastAsia="Calibri"/>
        </w:rPr>
        <w:t>b</w:t>
      </w:r>
      <w:r w:rsidRPr="00835327">
        <w:rPr>
          <w:rFonts w:eastAsia="Calibri"/>
        </w:rPr>
        <w:t>eam WPT systems,</w:t>
      </w:r>
    </w:p>
    <w:p w14:paraId="30D032D1" w14:textId="77777777" w:rsidR="002462D9" w:rsidRPr="00835327" w:rsidRDefault="002462D9" w:rsidP="002462D9">
      <w:pPr>
        <w:pStyle w:val="Call"/>
      </w:pPr>
      <w:r w:rsidRPr="00835327">
        <w:t>recommends</w:t>
      </w:r>
    </w:p>
    <w:p w14:paraId="6BF6450D" w14:textId="2D6F365D" w:rsidR="009205C2" w:rsidRPr="00835327" w:rsidRDefault="009205C2" w:rsidP="009205C2">
      <w:r w:rsidRPr="00835327">
        <w:t>1</w:t>
      </w:r>
      <w:r w:rsidRPr="00835327">
        <w:tab/>
        <w:t>that necessary steps should be taken to ensure that beam WPT applications and equipment do not cause harmful interference to radiocommunication services, so that they remain protected from radio frequency energy emanating from WPT operations falling into all bands</w:t>
      </w:r>
      <w:r w:rsidR="001B1436" w:rsidRPr="00835327">
        <w:t>;</w:t>
      </w:r>
    </w:p>
    <w:p w14:paraId="3E3A3F10" w14:textId="7C2DA198" w:rsidR="002462D9" w:rsidRPr="00835327" w:rsidRDefault="009205C2" w:rsidP="002462D9">
      <w:r w:rsidRPr="00835327">
        <w:t>2</w:t>
      </w:r>
      <w:r w:rsidR="002462D9" w:rsidRPr="00835327">
        <w:tab/>
        <w:t xml:space="preserve">that administrations consider </w:t>
      </w:r>
      <w:r w:rsidR="00CC5270" w:rsidRPr="00835327">
        <w:t xml:space="preserve">as guidance </w:t>
      </w:r>
      <w:r w:rsidR="002462D9" w:rsidRPr="00835327">
        <w:t>the use of the frequency ranges</w:t>
      </w:r>
      <w:r w:rsidR="00746E52" w:rsidRPr="00835327">
        <w:t>, or portions thereof,</w:t>
      </w:r>
      <w:r w:rsidR="00050B50" w:rsidRPr="00835327">
        <w:t xml:space="preserve"> </w:t>
      </w:r>
      <w:r w:rsidR="002462D9" w:rsidRPr="00835327">
        <w:t>listed in the Table</w:t>
      </w:r>
      <w:r w:rsidR="001F188D" w:rsidRPr="00835327">
        <w:t xml:space="preserve"> 1 below</w:t>
      </w:r>
      <w:r w:rsidRPr="00835327">
        <w:t>,</w:t>
      </w:r>
      <w:r w:rsidR="002462D9" w:rsidRPr="00835327">
        <w:t xml:space="preserve"> for the operation of </w:t>
      </w:r>
      <w:r w:rsidR="00921101" w:rsidRPr="00835327">
        <w:t>b</w:t>
      </w:r>
      <w:r w:rsidR="002462D9" w:rsidRPr="00835327">
        <w:t>eam WPT systems</w:t>
      </w:r>
      <w:r w:rsidR="00AD6BD2" w:rsidRPr="00835327">
        <w:t xml:space="preserve"> for mobile/portable devices and sensor networks</w:t>
      </w:r>
      <w:r w:rsidR="001B1436" w:rsidRPr="00835327">
        <w:t>.</w:t>
      </w:r>
    </w:p>
    <w:p w14:paraId="198B1AFE" w14:textId="77777777" w:rsidR="002462D9" w:rsidRPr="00835327" w:rsidRDefault="002462D9" w:rsidP="002462D9">
      <w:pPr>
        <w:pStyle w:val="TableNo"/>
      </w:pPr>
      <w:r w:rsidRPr="00835327">
        <w:t>TABLE 1</w:t>
      </w:r>
    </w:p>
    <w:p w14:paraId="089746E9" w14:textId="7060AE3A" w:rsidR="002462D9" w:rsidRPr="00835327" w:rsidRDefault="002462D9" w:rsidP="002462D9">
      <w:pPr>
        <w:pStyle w:val="Tabletitle"/>
      </w:pPr>
      <w:r w:rsidRPr="00835327">
        <w:t xml:space="preserve">Frequency ranges for operation of </w:t>
      </w:r>
      <w:r w:rsidR="00AB7146" w:rsidRPr="00835327">
        <w:t>b</w:t>
      </w:r>
      <w:r w:rsidRPr="00835327">
        <w:t>eam WPT systems</w:t>
      </w:r>
    </w:p>
    <w:tbl>
      <w:tblPr>
        <w:tblStyle w:val="TableGrid"/>
        <w:tblW w:w="0" w:type="auto"/>
        <w:tblLook w:val="04A0" w:firstRow="1" w:lastRow="0" w:firstColumn="1" w:lastColumn="0" w:noHBand="0" w:noVBand="1"/>
      </w:tblPr>
      <w:tblGrid>
        <w:gridCol w:w="4765"/>
        <w:gridCol w:w="4864"/>
      </w:tblGrid>
      <w:tr w:rsidR="002462D9" w:rsidRPr="00835327" w14:paraId="63A306C8" w14:textId="77777777" w:rsidTr="006E571C">
        <w:tc>
          <w:tcPr>
            <w:tcW w:w="4765" w:type="dxa"/>
            <w:vAlign w:val="center"/>
            <w:hideMark/>
          </w:tcPr>
          <w:p w14:paraId="2E881ACF" w14:textId="77777777" w:rsidR="002462D9" w:rsidRPr="00835327" w:rsidRDefault="002462D9" w:rsidP="006E571C">
            <w:pPr>
              <w:pStyle w:val="Tablehead"/>
            </w:pPr>
            <w:r w:rsidRPr="00835327">
              <w:t>Frequency range</w:t>
            </w:r>
          </w:p>
        </w:tc>
        <w:tc>
          <w:tcPr>
            <w:tcW w:w="4864" w:type="dxa"/>
            <w:vAlign w:val="center"/>
            <w:hideMark/>
          </w:tcPr>
          <w:p w14:paraId="36793996" w14:textId="4808D48A" w:rsidR="002462D9" w:rsidRPr="00835327" w:rsidRDefault="002462D9" w:rsidP="006E571C">
            <w:pPr>
              <w:pStyle w:val="Tablehead"/>
            </w:pPr>
            <w:r w:rsidRPr="00835327">
              <w:t xml:space="preserve">Suitable </w:t>
            </w:r>
            <w:r w:rsidR="007F4662" w:rsidRPr="00835327">
              <w:t>b</w:t>
            </w:r>
            <w:r w:rsidRPr="00835327">
              <w:t>eam WPT technologies and applications</w:t>
            </w:r>
          </w:p>
        </w:tc>
      </w:tr>
      <w:tr w:rsidR="006B792D" w:rsidRPr="00835327" w14:paraId="7CF393EE" w14:textId="77777777" w:rsidTr="006E571C">
        <w:tc>
          <w:tcPr>
            <w:tcW w:w="4765" w:type="dxa"/>
            <w:vAlign w:val="center"/>
          </w:tcPr>
          <w:p w14:paraId="004817F4" w14:textId="7D7644B8" w:rsidR="006B792D" w:rsidRPr="00835327" w:rsidRDefault="006B792D" w:rsidP="006E571C">
            <w:pPr>
              <w:pStyle w:val="Tabletext"/>
              <w:jc w:val="center"/>
            </w:pPr>
            <w:bookmarkStart w:id="67" w:name="_Hlk73196687"/>
            <w:r w:rsidRPr="00835327">
              <w:t>863-870 MHz</w:t>
            </w:r>
            <w:bookmarkEnd w:id="67"/>
          </w:p>
        </w:tc>
        <w:tc>
          <w:tcPr>
            <w:tcW w:w="4864" w:type="dxa"/>
            <w:vMerge w:val="restart"/>
            <w:vAlign w:val="center"/>
          </w:tcPr>
          <w:p w14:paraId="68CB9154" w14:textId="77777777" w:rsidR="006B792D" w:rsidRPr="00835327" w:rsidRDefault="006B792D" w:rsidP="006E571C">
            <w:pPr>
              <w:pStyle w:val="Tabletext"/>
              <w:jc w:val="center"/>
            </w:pPr>
            <w:r w:rsidRPr="00835327">
              <w:t>Wireless Charging of Mobile/Portable Devices</w:t>
            </w:r>
          </w:p>
          <w:p w14:paraId="64932B5E" w14:textId="77777777" w:rsidR="006B792D" w:rsidRPr="00835327" w:rsidRDefault="006B792D" w:rsidP="006E571C">
            <w:pPr>
              <w:pStyle w:val="Tabletext"/>
              <w:jc w:val="center"/>
            </w:pPr>
            <w:r w:rsidRPr="00835327">
              <w:t>Wireless Powered &amp; Charging of Sensor Networks</w:t>
            </w:r>
          </w:p>
        </w:tc>
      </w:tr>
      <w:tr w:rsidR="006B792D" w:rsidRPr="00835327" w14:paraId="1ED85BED" w14:textId="77777777" w:rsidTr="006E571C">
        <w:tc>
          <w:tcPr>
            <w:tcW w:w="4765" w:type="dxa"/>
            <w:vAlign w:val="center"/>
          </w:tcPr>
          <w:p w14:paraId="277F090C" w14:textId="77777777" w:rsidR="006B792D" w:rsidRPr="00835327" w:rsidRDefault="006B792D" w:rsidP="006E571C">
            <w:pPr>
              <w:pStyle w:val="Tabletext"/>
              <w:jc w:val="center"/>
            </w:pPr>
            <w:r w:rsidRPr="00835327">
              <w:t>917-920 MHz</w:t>
            </w:r>
          </w:p>
        </w:tc>
        <w:tc>
          <w:tcPr>
            <w:tcW w:w="4864" w:type="dxa"/>
            <w:vMerge/>
            <w:vAlign w:val="center"/>
          </w:tcPr>
          <w:p w14:paraId="4F8AE74D" w14:textId="77777777" w:rsidR="006B792D" w:rsidRPr="00835327" w:rsidRDefault="006B792D" w:rsidP="006E571C">
            <w:pPr>
              <w:pStyle w:val="Tabletext"/>
              <w:jc w:val="center"/>
            </w:pPr>
          </w:p>
        </w:tc>
      </w:tr>
      <w:tr w:rsidR="006B792D" w:rsidRPr="00835327" w14:paraId="64941925" w14:textId="77777777" w:rsidTr="001A429B">
        <w:trPr>
          <w:trHeight w:val="138"/>
        </w:trPr>
        <w:tc>
          <w:tcPr>
            <w:tcW w:w="4765" w:type="dxa"/>
            <w:vAlign w:val="center"/>
          </w:tcPr>
          <w:p w14:paraId="6D4B5C9A" w14:textId="77777777" w:rsidR="006B792D" w:rsidRPr="00835327" w:rsidRDefault="006B792D" w:rsidP="006E571C">
            <w:pPr>
              <w:pStyle w:val="Tabletext"/>
              <w:jc w:val="center"/>
            </w:pPr>
            <w:r w:rsidRPr="00835327">
              <w:lastRenderedPageBreak/>
              <w:t>2 400-2 500 MHz</w:t>
            </w:r>
          </w:p>
        </w:tc>
        <w:tc>
          <w:tcPr>
            <w:tcW w:w="4864" w:type="dxa"/>
            <w:vMerge/>
          </w:tcPr>
          <w:p w14:paraId="7F2C610D" w14:textId="77777777" w:rsidR="006B792D" w:rsidRPr="00835327" w:rsidRDefault="006B792D" w:rsidP="006E571C">
            <w:pPr>
              <w:pStyle w:val="Tabletext"/>
              <w:jc w:val="center"/>
            </w:pPr>
          </w:p>
        </w:tc>
      </w:tr>
      <w:tr w:rsidR="006B792D" w:rsidRPr="00835327" w14:paraId="471F5A57" w14:textId="77777777" w:rsidTr="006E571C">
        <w:tc>
          <w:tcPr>
            <w:tcW w:w="4765" w:type="dxa"/>
            <w:vAlign w:val="center"/>
          </w:tcPr>
          <w:p w14:paraId="2D045A37" w14:textId="77777777" w:rsidR="006B792D" w:rsidRPr="00835327" w:rsidRDefault="006B792D" w:rsidP="006E571C">
            <w:pPr>
              <w:pStyle w:val="Tabletext"/>
              <w:jc w:val="center"/>
            </w:pPr>
            <w:r w:rsidRPr="00835327">
              <w:t>5 725-5 875 MHz</w:t>
            </w:r>
          </w:p>
        </w:tc>
        <w:tc>
          <w:tcPr>
            <w:tcW w:w="4864" w:type="dxa"/>
            <w:vMerge/>
          </w:tcPr>
          <w:p w14:paraId="1B05C33A" w14:textId="77777777" w:rsidR="006B792D" w:rsidRPr="00835327" w:rsidRDefault="006B792D" w:rsidP="006E571C">
            <w:pPr>
              <w:pStyle w:val="Tabletext"/>
              <w:jc w:val="center"/>
            </w:pPr>
          </w:p>
        </w:tc>
      </w:tr>
      <w:tr w:rsidR="006B792D" w:rsidRPr="00835327" w14:paraId="278C0856" w14:textId="77777777" w:rsidTr="006E571C">
        <w:tc>
          <w:tcPr>
            <w:tcW w:w="4765" w:type="dxa"/>
            <w:vAlign w:val="center"/>
          </w:tcPr>
          <w:p w14:paraId="2313EB21" w14:textId="70E2EF04" w:rsidR="006B792D" w:rsidRPr="00835327" w:rsidRDefault="006B792D" w:rsidP="006E571C">
            <w:pPr>
              <w:pStyle w:val="Tabletext"/>
              <w:jc w:val="center"/>
            </w:pPr>
            <w:ins w:id="68" w:author="michael marcus" w:date="2021-07-29T15:06:00Z">
              <w:r w:rsidRPr="00835327">
                <w:rPr>
                  <w:rFonts w:cs="Times New Roman"/>
                  <w:i/>
                  <w:iCs/>
                  <w:color w:val="000000"/>
                  <w:sz w:val="24"/>
                  <w:szCs w:val="24"/>
                  <w:highlight w:val="yellow"/>
                  <w:shd w:val="clear" w:color="auto" w:fill="00FF00"/>
                </w:rPr>
                <w:t>24.1-24.15 GHz</w:t>
              </w:r>
            </w:ins>
          </w:p>
        </w:tc>
        <w:tc>
          <w:tcPr>
            <w:tcW w:w="4864" w:type="dxa"/>
            <w:vMerge/>
          </w:tcPr>
          <w:p w14:paraId="4E3021C3" w14:textId="77777777" w:rsidR="006B792D" w:rsidRPr="00835327" w:rsidRDefault="006B792D" w:rsidP="006E571C">
            <w:pPr>
              <w:pStyle w:val="Tabletext"/>
              <w:jc w:val="center"/>
            </w:pPr>
          </w:p>
        </w:tc>
      </w:tr>
      <w:tr w:rsidR="006B792D" w:rsidRPr="00835327" w14:paraId="595CC620" w14:textId="77777777" w:rsidTr="006E571C">
        <w:tc>
          <w:tcPr>
            <w:tcW w:w="4765" w:type="dxa"/>
            <w:vAlign w:val="center"/>
          </w:tcPr>
          <w:p w14:paraId="4228A48F" w14:textId="5798400C" w:rsidR="006B792D" w:rsidRPr="00835327" w:rsidRDefault="006B792D" w:rsidP="006E571C">
            <w:pPr>
              <w:pStyle w:val="Tabletext"/>
              <w:jc w:val="center"/>
            </w:pPr>
            <w:ins w:id="69" w:author="michael marcus" w:date="2021-07-29T15:06:00Z">
              <w:r w:rsidRPr="00835327">
                <w:rPr>
                  <w:rFonts w:cs="Times New Roman"/>
                  <w:i/>
                  <w:iCs/>
                  <w:color w:val="000000"/>
                  <w:sz w:val="24"/>
                  <w:szCs w:val="24"/>
                  <w:highlight w:val="yellow"/>
                  <w:shd w:val="clear" w:color="auto" w:fill="00FF00"/>
                </w:rPr>
                <w:t>61.0-61.5 GHz</w:t>
              </w:r>
            </w:ins>
          </w:p>
        </w:tc>
        <w:tc>
          <w:tcPr>
            <w:tcW w:w="4864" w:type="dxa"/>
            <w:vMerge/>
          </w:tcPr>
          <w:p w14:paraId="2C3DC935" w14:textId="77777777" w:rsidR="006B792D" w:rsidRPr="00835327" w:rsidRDefault="006B792D" w:rsidP="006E571C">
            <w:pPr>
              <w:pStyle w:val="Tabletext"/>
              <w:jc w:val="center"/>
            </w:pPr>
          </w:p>
        </w:tc>
      </w:tr>
      <w:tr w:rsidR="006B792D" w:rsidRPr="00835327" w:rsidDel="006B792D" w14:paraId="04B2611B" w14:textId="0085F199" w:rsidTr="006E571C">
        <w:trPr>
          <w:del w:id="70" w:author="michael marcus" w:date="2021-07-29T15:07:00Z"/>
        </w:trPr>
        <w:tc>
          <w:tcPr>
            <w:tcW w:w="4765" w:type="dxa"/>
            <w:vAlign w:val="center"/>
          </w:tcPr>
          <w:p w14:paraId="5729AB97" w14:textId="5BC5764F" w:rsidR="006B792D" w:rsidRPr="00835327" w:rsidDel="006B792D" w:rsidRDefault="006B792D" w:rsidP="006E571C">
            <w:pPr>
              <w:pStyle w:val="Tabletext"/>
              <w:jc w:val="center"/>
              <w:rPr>
                <w:del w:id="71" w:author="michael marcus" w:date="2021-07-29T15:07:00Z"/>
              </w:rPr>
            </w:pPr>
          </w:p>
        </w:tc>
        <w:tc>
          <w:tcPr>
            <w:tcW w:w="4864" w:type="dxa"/>
          </w:tcPr>
          <w:p w14:paraId="74A8A442" w14:textId="4158A385" w:rsidR="006B792D" w:rsidRPr="00835327" w:rsidDel="006B792D" w:rsidRDefault="006B792D" w:rsidP="006E571C">
            <w:pPr>
              <w:pStyle w:val="Tabletext"/>
              <w:jc w:val="center"/>
              <w:rPr>
                <w:del w:id="72" w:author="michael marcus" w:date="2021-07-29T15:07:00Z"/>
              </w:rPr>
            </w:pPr>
          </w:p>
        </w:tc>
      </w:tr>
      <w:tr w:rsidR="006B792D" w:rsidRPr="00835327" w:rsidDel="006B792D" w14:paraId="07ED6FF1" w14:textId="3478F55D" w:rsidTr="006E571C">
        <w:trPr>
          <w:del w:id="73" w:author="michael marcus" w:date="2021-07-29T15:07:00Z"/>
        </w:trPr>
        <w:tc>
          <w:tcPr>
            <w:tcW w:w="4765" w:type="dxa"/>
            <w:vAlign w:val="center"/>
          </w:tcPr>
          <w:p w14:paraId="4A43F64A" w14:textId="728FEE89" w:rsidR="006B792D" w:rsidRPr="00835327" w:rsidDel="006B792D" w:rsidRDefault="006B792D" w:rsidP="006E571C">
            <w:pPr>
              <w:pStyle w:val="Tabletext"/>
              <w:jc w:val="center"/>
              <w:rPr>
                <w:del w:id="74" w:author="michael marcus" w:date="2021-07-29T15:07:00Z"/>
              </w:rPr>
            </w:pPr>
          </w:p>
        </w:tc>
        <w:tc>
          <w:tcPr>
            <w:tcW w:w="4864" w:type="dxa"/>
          </w:tcPr>
          <w:p w14:paraId="2C4C588A" w14:textId="16BEE58C" w:rsidR="006B792D" w:rsidRPr="00835327" w:rsidDel="006B792D" w:rsidRDefault="006B792D" w:rsidP="006E571C">
            <w:pPr>
              <w:pStyle w:val="Tabletext"/>
              <w:jc w:val="center"/>
              <w:rPr>
                <w:del w:id="75" w:author="michael marcus" w:date="2021-07-29T15:07:00Z"/>
              </w:rPr>
            </w:pPr>
          </w:p>
        </w:tc>
      </w:tr>
      <w:tr w:rsidR="002462D9" w:rsidRPr="00835327" w14:paraId="70D0AADB" w14:textId="77777777" w:rsidTr="006E571C">
        <w:tc>
          <w:tcPr>
            <w:tcW w:w="9629" w:type="dxa"/>
            <w:gridSpan w:val="2"/>
            <w:vAlign w:val="center"/>
          </w:tcPr>
          <w:p w14:paraId="18D9A662" w14:textId="16C02B57" w:rsidR="004E54AB" w:rsidRPr="00835327" w:rsidRDefault="002462D9" w:rsidP="006E571C">
            <w:pPr>
              <w:pStyle w:val="Tabletext"/>
              <w:rPr>
                <w:highlight w:val="yellow"/>
              </w:rPr>
            </w:pPr>
            <w:r w:rsidRPr="00835327">
              <w:t xml:space="preserve">Note: The frequency </w:t>
            </w:r>
            <w:r w:rsidR="00DA3ABF" w:rsidRPr="00835327">
              <w:t>range</w:t>
            </w:r>
            <w:r w:rsidRPr="00835327">
              <w:t xml:space="preserve">s </w:t>
            </w:r>
            <w:r w:rsidR="006F0DD5" w:rsidRPr="00835327">
              <w:t xml:space="preserve">listed </w:t>
            </w:r>
            <w:r w:rsidRPr="00835327">
              <w:t xml:space="preserve">in this table </w:t>
            </w:r>
            <w:r w:rsidR="00C57677" w:rsidRPr="00835327">
              <w:t xml:space="preserve">indicates </w:t>
            </w:r>
            <w:r w:rsidR="007E3798" w:rsidRPr="00835327">
              <w:t>those</w:t>
            </w:r>
            <w:r w:rsidR="003A61EE" w:rsidRPr="00835327">
              <w:t xml:space="preserve"> with possible </w:t>
            </w:r>
            <w:r w:rsidR="007E3798" w:rsidRPr="00835327">
              <w:t xml:space="preserve">use </w:t>
            </w:r>
            <w:r w:rsidR="003A61EE" w:rsidRPr="00835327">
              <w:t>for</w:t>
            </w:r>
            <w:r w:rsidR="007E3798" w:rsidRPr="00835327">
              <w:t xml:space="preserve"> beam WPT</w:t>
            </w:r>
            <w:r w:rsidR="003A61EE" w:rsidRPr="00835327">
              <w:t>, noting that some frequency ranges</w:t>
            </w:r>
            <w:r w:rsidR="007E3798" w:rsidRPr="00835327">
              <w:t xml:space="preserve"> </w:t>
            </w:r>
            <w:r w:rsidRPr="00835327">
              <w:t xml:space="preserve">may not be available for </w:t>
            </w:r>
            <w:r w:rsidR="00ED3CD8" w:rsidRPr="00835327">
              <w:t>b</w:t>
            </w:r>
            <w:r w:rsidRPr="00835327">
              <w:t>eam WPT applications in some countries</w:t>
            </w:r>
            <w:r w:rsidR="00723CD5" w:rsidRPr="00835327">
              <w:t xml:space="preserve">, </w:t>
            </w:r>
            <w:r w:rsidR="008B5068" w:rsidRPr="00835327">
              <w:t>as a result of the different</w:t>
            </w:r>
            <w:r w:rsidR="00723CD5" w:rsidRPr="00835327">
              <w:t xml:space="preserve"> national a</w:t>
            </w:r>
            <w:r w:rsidR="00CF1A79" w:rsidRPr="00835327">
              <w:t>llocations and regulatory conditions</w:t>
            </w:r>
            <w:r w:rsidRPr="00835327">
              <w:t>.</w:t>
            </w:r>
          </w:p>
        </w:tc>
      </w:tr>
    </w:tbl>
    <w:p w14:paraId="103788AD" w14:textId="77777777" w:rsidR="002462D9" w:rsidRPr="00835327" w:rsidRDefault="002462D9" w:rsidP="002462D9">
      <w:pPr>
        <w:tabs>
          <w:tab w:val="clear" w:pos="1134"/>
          <w:tab w:val="clear" w:pos="1871"/>
          <w:tab w:val="clear" w:pos="2268"/>
        </w:tabs>
        <w:overflowPunct/>
        <w:autoSpaceDE/>
        <w:autoSpaceDN/>
        <w:adjustRightInd/>
        <w:spacing w:before="0"/>
        <w:textAlignment w:val="auto"/>
      </w:pPr>
    </w:p>
    <w:p w14:paraId="0A291434" w14:textId="7A9ECCF7" w:rsidR="0091710E" w:rsidRPr="00835327" w:rsidDel="006B792D" w:rsidRDefault="00433938" w:rsidP="0091710E">
      <w:pPr>
        <w:pStyle w:val="xreasons"/>
        <w:spacing w:before="120" w:beforeAutospacing="0" w:after="0" w:afterAutospacing="0"/>
        <w:rPr>
          <w:del w:id="76" w:author="michael marcus" w:date="2021-07-29T15:08:00Z"/>
          <w:rFonts w:ascii="Times New Roman" w:hAnsi="Times New Roman" w:cs="Times New Roman"/>
          <w:color w:val="000000"/>
          <w:sz w:val="24"/>
          <w:szCs w:val="24"/>
          <w:shd w:val="clear" w:color="auto" w:fill="FFFF00"/>
          <w:lang w:val="en-GB"/>
        </w:rPr>
      </w:pPr>
      <w:del w:id="77" w:author="michael marcus" w:date="2021-07-29T15:08:00Z">
        <w:r w:rsidRPr="00835327" w:rsidDel="006B792D">
          <w:rPr>
            <w:rFonts w:ascii="Times New Roman" w:hAnsi="Times New Roman" w:cs="Times New Roman"/>
            <w:color w:val="000000"/>
            <w:sz w:val="24"/>
            <w:szCs w:val="24"/>
            <w:highlight w:val="yellow"/>
            <w:shd w:val="clear" w:color="auto" w:fill="FFFF00"/>
            <w:lang w:val="en-GB"/>
          </w:rPr>
          <w:delText>[</w:delText>
        </w:r>
        <w:r w:rsidRPr="00835327" w:rsidDel="006B792D">
          <w:rPr>
            <w:rFonts w:ascii="Times New Roman" w:hAnsi="Times New Roman" w:cs="Times New Roman"/>
            <w:i/>
            <w:iCs/>
            <w:color w:val="000000"/>
            <w:sz w:val="24"/>
            <w:szCs w:val="24"/>
            <w:highlight w:val="yellow"/>
            <w:shd w:val="clear" w:color="auto" w:fill="FFFF00"/>
            <w:lang w:val="en-GB"/>
          </w:rPr>
          <w:delText>Editor’s Note: The Working Document Towards a preliminary draft new Report ITU-R SM.[WPT.BEAM.IMPACTS] includes impact studies for the bands listed in Table 1,</w:delText>
        </w:r>
        <w:r w:rsidR="0043331D" w:rsidRPr="00835327" w:rsidDel="006B792D">
          <w:rPr>
            <w:rFonts w:ascii="Times New Roman" w:hAnsi="Times New Roman" w:cs="Times New Roman"/>
            <w:i/>
            <w:iCs/>
            <w:color w:val="000000"/>
            <w:sz w:val="24"/>
            <w:szCs w:val="24"/>
            <w:highlight w:val="yellow"/>
            <w:shd w:val="clear" w:color="auto" w:fill="FFFF00"/>
            <w:lang w:val="en-GB"/>
          </w:rPr>
          <w:delText xml:space="preserve"> except</w:delText>
        </w:r>
        <w:r w:rsidRPr="00835327" w:rsidDel="006B792D">
          <w:rPr>
            <w:rFonts w:ascii="Times New Roman" w:hAnsi="Times New Roman" w:cs="Times New Roman"/>
            <w:i/>
            <w:iCs/>
            <w:color w:val="000000"/>
            <w:sz w:val="24"/>
            <w:szCs w:val="24"/>
            <w:highlight w:val="yellow"/>
            <w:shd w:val="clear" w:color="auto" w:fill="FFFF00"/>
            <w:lang w:val="en-GB"/>
          </w:rPr>
          <w:delText xml:space="preserve"> </w:delText>
        </w:r>
        <w:r w:rsidR="00E25EDA" w:rsidRPr="00835327" w:rsidDel="006B792D">
          <w:rPr>
            <w:rFonts w:ascii="Times New Roman" w:hAnsi="Times New Roman" w:cs="Times New Roman"/>
            <w:i/>
            <w:iCs/>
            <w:color w:val="000000"/>
            <w:sz w:val="24"/>
            <w:szCs w:val="24"/>
            <w:highlight w:val="yellow"/>
            <w:shd w:val="clear" w:color="auto" w:fill="FFFF00"/>
            <w:lang w:val="en-GB"/>
          </w:rPr>
          <w:delText xml:space="preserve">the 863-870 MHz band, </w:delText>
        </w:r>
        <w:r w:rsidRPr="00835327" w:rsidDel="006B792D">
          <w:rPr>
            <w:rFonts w:ascii="Times New Roman" w:hAnsi="Times New Roman" w:cs="Times New Roman"/>
            <w:i/>
            <w:iCs/>
            <w:color w:val="000000"/>
            <w:sz w:val="24"/>
            <w:szCs w:val="24"/>
            <w:highlight w:val="yellow"/>
            <w:shd w:val="clear" w:color="auto" w:fill="FFFF00"/>
            <w:lang w:val="en-GB"/>
          </w:rPr>
          <w:delText>as well as two additional</w:delText>
        </w:r>
        <w:r w:rsidRPr="00835327" w:rsidDel="006B792D">
          <w:rPr>
            <w:rStyle w:val="apple-converted-space"/>
            <w:rFonts w:ascii="Times New Roman" w:hAnsi="Times New Roman" w:cs="Times New Roman"/>
            <w:i/>
            <w:iCs/>
            <w:color w:val="000000"/>
            <w:sz w:val="24"/>
            <w:szCs w:val="24"/>
            <w:highlight w:val="yellow"/>
            <w:shd w:val="clear" w:color="auto" w:fill="FFFF00"/>
            <w:lang w:val="en-GB"/>
          </w:rPr>
          <w:delText> </w:delText>
        </w:r>
        <w:r w:rsidRPr="00835327" w:rsidDel="006B792D">
          <w:rPr>
            <w:rFonts w:ascii="Times New Roman" w:hAnsi="Times New Roman" w:cs="Times New Roman"/>
            <w:i/>
            <w:iCs/>
            <w:color w:val="000000"/>
            <w:sz w:val="24"/>
            <w:szCs w:val="24"/>
            <w:highlight w:val="yellow"/>
            <w:shd w:val="clear" w:color="auto" w:fill="00FF00"/>
            <w:lang w:val="en-GB"/>
          </w:rPr>
          <w:delText>frequency ranges in the 24.1</w:delText>
        </w:r>
        <w:r w:rsidR="00CA5175" w:rsidRPr="00835327" w:rsidDel="006B792D">
          <w:rPr>
            <w:rFonts w:ascii="Times New Roman" w:hAnsi="Times New Roman" w:cs="Times New Roman"/>
            <w:i/>
            <w:iCs/>
            <w:color w:val="000000"/>
            <w:sz w:val="24"/>
            <w:szCs w:val="24"/>
            <w:highlight w:val="yellow"/>
            <w:shd w:val="clear" w:color="auto" w:fill="00FF00"/>
            <w:lang w:val="en-GB"/>
          </w:rPr>
          <w:delText>-</w:delText>
        </w:r>
        <w:r w:rsidRPr="00835327" w:rsidDel="006B792D">
          <w:rPr>
            <w:rFonts w:ascii="Times New Roman" w:hAnsi="Times New Roman" w:cs="Times New Roman"/>
            <w:i/>
            <w:iCs/>
            <w:color w:val="000000"/>
            <w:sz w:val="24"/>
            <w:szCs w:val="24"/>
            <w:highlight w:val="yellow"/>
            <w:shd w:val="clear" w:color="auto" w:fill="00FF00"/>
            <w:lang w:val="en-GB"/>
          </w:rPr>
          <w:delText>24.15 GHz and 61.0-61.5</w:delText>
        </w:r>
        <w:r w:rsidR="00DB5DC4" w:rsidRPr="00835327" w:rsidDel="006B792D">
          <w:rPr>
            <w:rFonts w:ascii="Times New Roman" w:hAnsi="Times New Roman" w:cs="Times New Roman"/>
            <w:i/>
            <w:iCs/>
            <w:color w:val="000000"/>
            <w:sz w:val="24"/>
            <w:szCs w:val="24"/>
            <w:highlight w:val="yellow"/>
            <w:shd w:val="clear" w:color="auto" w:fill="00FF00"/>
            <w:lang w:val="en-GB"/>
          </w:rPr>
          <w:delText> </w:delText>
        </w:r>
        <w:r w:rsidRPr="00835327" w:rsidDel="006B792D">
          <w:rPr>
            <w:rFonts w:ascii="Times New Roman" w:hAnsi="Times New Roman" w:cs="Times New Roman"/>
            <w:i/>
            <w:iCs/>
            <w:color w:val="000000"/>
            <w:sz w:val="24"/>
            <w:szCs w:val="24"/>
            <w:highlight w:val="yellow"/>
            <w:shd w:val="clear" w:color="auto" w:fill="00FF00"/>
            <w:lang w:val="en-GB"/>
          </w:rPr>
          <w:delText>GHz that are being</w:delText>
        </w:r>
        <w:r w:rsidRPr="00835327" w:rsidDel="006B792D">
          <w:rPr>
            <w:rStyle w:val="apple-converted-space"/>
            <w:rFonts w:ascii="Times New Roman" w:hAnsi="Times New Roman" w:cs="Times New Roman"/>
            <w:i/>
            <w:iCs/>
            <w:color w:val="000000"/>
            <w:sz w:val="24"/>
            <w:szCs w:val="24"/>
            <w:highlight w:val="yellow"/>
            <w:shd w:val="clear" w:color="auto" w:fill="00FF00"/>
            <w:lang w:val="en-GB"/>
          </w:rPr>
          <w:delText> </w:delText>
        </w:r>
        <w:r w:rsidRPr="00835327" w:rsidDel="006B792D">
          <w:rPr>
            <w:rFonts w:ascii="Times New Roman" w:hAnsi="Times New Roman" w:cs="Times New Roman"/>
            <w:i/>
            <w:iCs/>
            <w:color w:val="000000"/>
            <w:sz w:val="24"/>
            <w:szCs w:val="24"/>
            <w:highlight w:val="yellow"/>
            <w:shd w:val="clear" w:color="auto" w:fill="FFFF00"/>
            <w:lang w:val="en-GB"/>
          </w:rPr>
          <w:delText>considered. Furthermore, it is invited that this document also addresses the impact studies of the 863-870 MHz band.</w:delText>
        </w:r>
        <w:r w:rsidRPr="00835327" w:rsidDel="006B792D">
          <w:rPr>
            <w:rStyle w:val="apple-converted-space"/>
            <w:rFonts w:ascii="Times New Roman" w:hAnsi="Times New Roman" w:cs="Times New Roman"/>
            <w:i/>
            <w:iCs/>
            <w:color w:val="000000"/>
            <w:sz w:val="24"/>
            <w:szCs w:val="24"/>
            <w:highlight w:val="yellow"/>
            <w:shd w:val="clear" w:color="auto" w:fill="FFFF00"/>
            <w:lang w:val="en-GB"/>
          </w:rPr>
          <w:delText> </w:delText>
        </w:r>
        <w:r w:rsidRPr="00835327" w:rsidDel="006B792D">
          <w:rPr>
            <w:rFonts w:ascii="Times New Roman" w:hAnsi="Times New Roman" w:cs="Times New Roman"/>
            <w:i/>
            <w:iCs/>
            <w:color w:val="000000"/>
            <w:sz w:val="24"/>
            <w:szCs w:val="24"/>
            <w:highlight w:val="yellow"/>
            <w:shd w:val="clear" w:color="auto" w:fill="FFFF00"/>
            <w:lang w:val="en-GB"/>
          </w:rPr>
          <w:delText>Based on this work, the proposed additional frequency ranges may be considered for inclusion in this document.</w:delText>
        </w:r>
        <w:r w:rsidRPr="00835327" w:rsidDel="006B792D">
          <w:rPr>
            <w:rFonts w:ascii="Times New Roman" w:hAnsi="Times New Roman" w:cs="Times New Roman"/>
            <w:color w:val="000000"/>
            <w:sz w:val="24"/>
            <w:szCs w:val="24"/>
            <w:highlight w:val="yellow"/>
            <w:shd w:val="clear" w:color="auto" w:fill="FFFF00"/>
            <w:lang w:val="en-GB"/>
          </w:rPr>
          <w:delText>]</w:delText>
        </w:r>
      </w:del>
    </w:p>
    <w:p w14:paraId="392B0074" w14:textId="77777777" w:rsidR="0091710E" w:rsidRPr="00835327" w:rsidRDefault="0091710E" w:rsidP="0091710E">
      <w:pPr>
        <w:pStyle w:val="xreasons"/>
        <w:spacing w:before="120" w:beforeAutospacing="0" w:after="0" w:afterAutospacing="0"/>
        <w:rPr>
          <w:rFonts w:ascii="Times New Roman" w:hAnsi="Times New Roman" w:cs="Times New Roman"/>
          <w:color w:val="000000"/>
          <w:sz w:val="24"/>
          <w:szCs w:val="24"/>
          <w:shd w:val="clear" w:color="auto" w:fill="FFFF00"/>
          <w:lang w:val="en-GB"/>
        </w:rPr>
      </w:pPr>
    </w:p>
    <w:p w14:paraId="63CC5E39" w14:textId="35D84AEA" w:rsidR="000069D4" w:rsidRPr="00835327" w:rsidRDefault="000069D4" w:rsidP="0091710E">
      <w:pPr>
        <w:pStyle w:val="xreasons"/>
        <w:spacing w:before="120" w:beforeAutospacing="0" w:after="0" w:afterAutospacing="0"/>
        <w:jc w:val="center"/>
        <w:rPr>
          <w:lang w:val="en-GB" w:eastAsia="zh-CN"/>
        </w:rPr>
      </w:pPr>
    </w:p>
    <w:sectPr w:rsidR="000069D4" w:rsidRPr="00835327" w:rsidSect="00D02712">
      <w:headerReference w:type="default" r:id="rId16"/>
      <w:footerReference w:type="default" r:id="rId17"/>
      <w:footerReference w:type="first" r:id="rId18"/>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USA1" w:date="2021-08-03T13:07:00Z" w:initials="USA1">
    <w:p w14:paraId="70EF8E06" w14:textId="77777777" w:rsidR="00615127" w:rsidRDefault="00615127" w:rsidP="003D461C">
      <w:pPr>
        <w:pStyle w:val="CommentText"/>
      </w:pPr>
      <w:r>
        <w:rPr>
          <w:rStyle w:val="CommentReference"/>
        </w:rPr>
        <w:annotationRef/>
      </w:r>
      <w:r>
        <w:t>Blue highlights are TMG contributions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EF8E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3BDF5" w16cex:dateUtc="2021-08-03T1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EF8E06" w16cid:durableId="24B3BD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42558" w14:textId="77777777" w:rsidR="00445778" w:rsidRDefault="00445778">
      <w:r>
        <w:separator/>
      </w:r>
    </w:p>
  </w:endnote>
  <w:endnote w:type="continuationSeparator" w:id="0">
    <w:p w14:paraId="0718BD0D" w14:textId="77777777" w:rsidR="00445778" w:rsidRDefault="00445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default"/>
    <w:sig w:usb0="00000000"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4B5F0" w14:textId="2810DE59" w:rsidR="00FA124A" w:rsidRPr="002F7CB3" w:rsidRDefault="003705E5">
    <w:pPr>
      <w:pStyle w:val="Footer"/>
      <w:rPr>
        <w:lang w:val="en-US"/>
      </w:rPr>
    </w:pPr>
    <w:del w:id="79" w:author="michael marcus" w:date="2021-07-29T15:12:00Z">
      <w:r w:rsidDel="006B792D">
        <w:fldChar w:fldCharType="begin"/>
      </w:r>
      <w:r w:rsidDel="006B792D">
        <w:delInstrText xml:space="preserve"> FILENAME \p \* MERGEFORMAT </w:delInstrText>
      </w:r>
      <w:r w:rsidDel="006B792D">
        <w:fldChar w:fldCharType="separate"/>
      </w:r>
      <w:r w:rsidR="006949AF" w:rsidRPr="006949AF" w:rsidDel="006B792D">
        <w:rPr>
          <w:lang w:val="en-US"/>
        </w:rPr>
        <w:delText>M</w:delText>
      </w:r>
      <w:r w:rsidR="006949AF" w:rsidDel="006B792D">
        <w:delText>:\BRSGD\TEXT2019\SG01\WP1A\100\133\133N04e.docx</w:delText>
      </w:r>
      <w:r w:rsidDel="006B792D">
        <w:fldChar w:fldCharType="end"/>
      </w:r>
      <w:r w:rsidR="00FA124A" w:rsidDel="006B792D">
        <w:delText xml:space="preserve"> </w:delText>
      </w:r>
      <w:r w:rsidR="00E6257C" w:rsidDel="006B792D">
        <w:delText>( )</w:delText>
      </w:r>
      <w:r w:rsidR="00FA124A" w:rsidRPr="002F7CB3" w:rsidDel="006B792D">
        <w:rPr>
          <w:lang w:val="en-US"/>
        </w:rPr>
        <w:tab/>
      </w:r>
      <w:r w:rsidR="00D02712" w:rsidDel="006B792D">
        <w:fldChar w:fldCharType="begin"/>
      </w:r>
      <w:r w:rsidR="00FA124A" w:rsidDel="006B792D">
        <w:delInstrText xml:space="preserve"> savedate \@ dd.MM.yy </w:delInstrText>
      </w:r>
      <w:r w:rsidR="00D02712" w:rsidDel="006B792D">
        <w:fldChar w:fldCharType="separate"/>
      </w:r>
      <w:r w:rsidR="006B792D" w:rsidDel="006B792D">
        <w:delText>03.06.21</w:delText>
      </w:r>
      <w:r w:rsidR="00D02712" w:rsidDel="006B792D">
        <w:fldChar w:fldCharType="end"/>
      </w:r>
      <w:r w:rsidR="00FA124A" w:rsidRPr="002F7CB3" w:rsidDel="006B792D">
        <w:rPr>
          <w:lang w:val="en-US"/>
        </w:rPr>
        <w:tab/>
      </w:r>
      <w:r w:rsidR="00D02712" w:rsidDel="006B792D">
        <w:fldChar w:fldCharType="begin"/>
      </w:r>
      <w:r w:rsidR="00FA124A" w:rsidDel="006B792D">
        <w:delInstrText xml:space="preserve"> printdate \@ dd.MM.yy </w:delInstrText>
      </w:r>
      <w:r w:rsidR="00D02712" w:rsidDel="006B792D">
        <w:fldChar w:fldCharType="separate"/>
      </w:r>
      <w:r w:rsidR="008614B2" w:rsidDel="006B792D">
        <w:delText>21.02.08</w:delText>
      </w:r>
      <w:r w:rsidR="00D02712" w:rsidDel="006B792D">
        <w:fldChar w:fldCharType="end"/>
      </w:r>
    </w:del>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9D90" w14:textId="1ACC593F" w:rsidR="00DB5DC4" w:rsidRDefault="003705E5" w:rsidP="00DB5DC4">
    <w:pPr>
      <w:pStyle w:val="Footer"/>
    </w:pPr>
    <w:del w:id="80" w:author="michael marcus" w:date="2021-07-29T15:11:00Z">
      <w:r w:rsidDel="006B792D">
        <w:fldChar w:fldCharType="begin"/>
      </w:r>
      <w:r w:rsidDel="006B792D">
        <w:delInstrText xml:space="preserve"> FILENAME \p \* MERGEFORMAT </w:delInstrText>
      </w:r>
      <w:r w:rsidDel="006B792D">
        <w:fldChar w:fldCharType="separate"/>
      </w:r>
      <w:r w:rsidR="006949AF" w:rsidRPr="006949AF" w:rsidDel="006B792D">
        <w:rPr>
          <w:lang w:val="en-US"/>
        </w:rPr>
        <w:delText>M</w:delText>
      </w:r>
      <w:r w:rsidR="006949AF" w:rsidDel="006B792D">
        <w:delText>:\BRSGD\TEXT2019\SG01\WP1A\100\133\133N04e.docx</w:delText>
      </w:r>
      <w:r w:rsidDel="006B792D">
        <w:fldChar w:fldCharType="end"/>
      </w:r>
      <w:r w:rsidR="00DB5DC4" w:rsidDel="006B792D">
        <w:delText xml:space="preserve"> ( )</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FFAAE" w14:textId="77777777" w:rsidR="00445778" w:rsidRDefault="00445778">
      <w:r>
        <w:t>____________________</w:t>
      </w:r>
    </w:p>
  </w:footnote>
  <w:footnote w:type="continuationSeparator" w:id="0">
    <w:p w14:paraId="462A2342" w14:textId="77777777" w:rsidR="00445778" w:rsidRDefault="00445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CCF7F" w14:textId="7E6E0EA2"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D82243">
      <w:rPr>
        <w:rStyle w:val="PageNumber"/>
        <w:noProof/>
      </w:rPr>
      <w:t>2</w:t>
    </w:r>
    <w:r w:rsidR="00D02712">
      <w:rPr>
        <w:rStyle w:val="PageNumber"/>
      </w:rPr>
      <w:fldChar w:fldCharType="end"/>
    </w:r>
    <w:r>
      <w:rPr>
        <w:rStyle w:val="PageNumber"/>
      </w:rPr>
      <w:t xml:space="preserve"> -</w:t>
    </w:r>
  </w:p>
  <w:p w14:paraId="1DC0F68F" w14:textId="37AC49B3" w:rsidR="00FA124A" w:rsidRDefault="00527FE5">
    <w:pPr>
      <w:pStyle w:val="Header"/>
      <w:rPr>
        <w:lang w:val="en-US"/>
      </w:rPr>
    </w:pPr>
    <w:del w:id="78" w:author="USA1" w:date="2021-08-02T17:14:00Z">
      <w:r w:rsidDel="00057CBA">
        <w:rPr>
          <w:lang w:val="en-US"/>
        </w:rPr>
        <w:delText xml:space="preserve">1A/133 (Annex </w:delText>
      </w:r>
      <w:r w:rsidR="008B1403" w:rsidDel="00057CBA">
        <w:rPr>
          <w:lang w:val="en-US"/>
        </w:rPr>
        <w:delText>4</w:delText>
      </w:r>
      <w:r w:rsidDel="00057CBA">
        <w:rPr>
          <w:lang w:val="en-US"/>
        </w:rPr>
        <w:delText>)-E</w:delText>
      </w:r>
    </w:del>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USA1">
    <w15:presenceInfo w15:providerId="None" w15:userId="US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153A"/>
    <w:rsid w:val="000069D4"/>
    <w:rsid w:val="00006EBD"/>
    <w:rsid w:val="00016002"/>
    <w:rsid w:val="000174AD"/>
    <w:rsid w:val="00020BE4"/>
    <w:rsid w:val="00035655"/>
    <w:rsid w:val="00047A1D"/>
    <w:rsid w:val="00050B50"/>
    <w:rsid w:val="00053056"/>
    <w:rsid w:val="0005382E"/>
    <w:rsid w:val="0005788D"/>
    <w:rsid w:val="00057CBA"/>
    <w:rsid w:val="000604B9"/>
    <w:rsid w:val="000636EE"/>
    <w:rsid w:val="00080F05"/>
    <w:rsid w:val="00087842"/>
    <w:rsid w:val="00096F11"/>
    <w:rsid w:val="00097799"/>
    <w:rsid w:val="000A521C"/>
    <w:rsid w:val="000A7D55"/>
    <w:rsid w:val="000C12C8"/>
    <w:rsid w:val="000C2E8E"/>
    <w:rsid w:val="000D3891"/>
    <w:rsid w:val="000E0E7C"/>
    <w:rsid w:val="000E3B3C"/>
    <w:rsid w:val="000F1B4B"/>
    <w:rsid w:val="00105D0F"/>
    <w:rsid w:val="00110602"/>
    <w:rsid w:val="00113ED1"/>
    <w:rsid w:val="0012744F"/>
    <w:rsid w:val="00130216"/>
    <w:rsid w:val="00130E9E"/>
    <w:rsid w:val="00131178"/>
    <w:rsid w:val="00150309"/>
    <w:rsid w:val="00156F66"/>
    <w:rsid w:val="00163271"/>
    <w:rsid w:val="00172122"/>
    <w:rsid w:val="00176ADF"/>
    <w:rsid w:val="00182528"/>
    <w:rsid w:val="00183044"/>
    <w:rsid w:val="0018500B"/>
    <w:rsid w:val="001877EA"/>
    <w:rsid w:val="00196177"/>
    <w:rsid w:val="00196A19"/>
    <w:rsid w:val="001A429B"/>
    <w:rsid w:val="001A7ABE"/>
    <w:rsid w:val="001B1436"/>
    <w:rsid w:val="001B4942"/>
    <w:rsid w:val="001C18AF"/>
    <w:rsid w:val="001C3E3D"/>
    <w:rsid w:val="001D01C9"/>
    <w:rsid w:val="001D0F67"/>
    <w:rsid w:val="001D55C7"/>
    <w:rsid w:val="001D5686"/>
    <w:rsid w:val="001E422A"/>
    <w:rsid w:val="001F02F7"/>
    <w:rsid w:val="001F0A89"/>
    <w:rsid w:val="001F188D"/>
    <w:rsid w:val="001F5940"/>
    <w:rsid w:val="00202DC1"/>
    <w:rsid w:val="002116EE"/>
    <w:rsid w:val="002222FD"/>
    <w:rsid w:val="002278AE"/>
    <w:rsid w:val="002309D8"/>
    <w:rsid w:val="002462D9"/>
    <w:rsid w:val="002632BD"/>
    <w:rsid w:val="00265DAF"/>
    <w:rsid w:val="002709B0"/>
    <w:rsid w:val="0027590E"/>
    <w:rsid w:val="00282378"/>
    <w:rsid w:val="0028283F"/>
    <w:rsid w:val="00293BCE"/>
    <w:rsid w:val="002A7FE2"/>
    <w:rsid w:val="002C5E14"/>
    <w:rsid w:val="002D3946"/>
    <w:rsid w:val="002E1B4F"/>
    <w:rsid w:val="002E5F2E"/>
    <w:rsid w:val="002F2E67"/>
    <w:rsid w:val="002F7CB3"/>
    <w:rsid w:val="00315546"/>
    <w:rsid w:val="00321F51"/>
    <w:rsid w:val="00330567"/>
    <w:rsid w:val="003501DA"/>
    <w:rsid w:val="00351CA2"/>
    <w:rsid w:val="00366ACC"/>
    <w:rsid w:val="003705E5"/>
    <w:rsid w:val="00377CA7"/>
    <w:rsid w:val="00380422"/>
    <w:rsid w:val="00386A9D"/>
    <w:rsid w:val="00391081"/>
    <w:rsid w:val="003A498A"/>
    <w:rsid w:val="003A61EE"/>
    <w:rsid w:val="003B2789"/>
    <w:rsid w:val="003C13CE"/>
    <w:rsid w:val="003C697E"/>
    <w:rsid w:val="003D7608"/>
    <w:rsid w:val="003E2518"/>
    <w:rsid w:val="003E7CEF"/>
    <w:rsid w:val="003F127A"/>
    <w:rsid w:val="00406816"/>
    <w:rsid w:val="0043331D"/>
    <w:rsid w:val="00433938"/>
    <w:rsid w:val="00434702"/>
    <w:rsid w:val="004411DF"/>
    <w:rsid w:val="00445778"/>
    <w:rsid w:val="00452C85"/>
    <w:rsid w:val="004553D4"/>
    <w:rsid w:val="00460E86"/>
    <w:rsid w:val="00486FDF"/>
    <w:rsid w:val="004A3B10"/>
    <w:rsid w:val="004B1EF7"/>
    <w:rsid w:val="004B3FAD"/>
    <w:rsid w:val="004C5749"/>
    <w:rsid w:val="004D1B87"/>
    <w:rsid w:val="004E095E"/>
    <w:rsid w:val="004E33BC"/>
    <w:rsid w:val="004E54AB"/>
    <w:rsid w:val="00501DCA"/>
    <w:rsid w:val="00512D3D"/>
    <w:rsid w:val="00513A47"/>
    <w:rsid w:val="00525D92"/>
    <w:rsid w:val="00527FE5"/>
    <w:rsid w:val="005408DF"/>
    <w:rsid w:val="00541CBE"/>
    <w:rsid w:val="00543C12"/>
    <w:rsid w:val="00556D1E"/>
    <w:rsid w:val="0055768B"/>
    <w:rsid w:val="00573344"/>
    <w:rsid w:val="00573B1A"/>
    <w:rsid w:val="00583F9B"/>
    <w:rsid w:val="005A0BCA"/>
    <w:rsid w:val="005A4046"/>
    <w:rsid w:val="005A5715"/>
    <w:rsid w:val="005B0B6A"/>
    <w:rsid w:val="005B0D29"/>
    <w:rsid w:val="005B6C96"/>
    <w:rsid w:val="005C1F2F"/>
    <w:rsid w:val="005E1F38"/>
    <w:rsid w:val="005E5C10"/>
    <w:rsid w:val="005E799D"/>
    <w:rsid w:val="005F2C78"/>
    <w:rsid w:val="005F3C01"/>
    <w:rsid w:val="006144E4"/>
    <w:rsid w:val="00615127"/>
    <w:rsid w:val="00644D46"/>
    <w:rsid w:val="00650299"/>
    <w:rsid w:val="00655FC5"/>
    <w:rsid w:val="00660839"/>
    <w:rsid w:val="0068615C"/>
    <w:rsid w:val="00693254"/>
    <w:rsid w:val="006949AF"/>
    <w:rsid w:val="006A634A"/>
    <w:rsid w:val="006B48B0"/>
    <w:rsid w:val="006B792D"/>
    <w:rsid w:val="006D348F"/>
    <w:rsid w:val="006D76C7"/>
    <w:rsid w:val="006E0961"/>
    <w:rsid w:val="006F0DD5"/>
    <w:rsid w:val="00713559"/>
    <w:rsid w:val="007166E6"/>
    <w:rsid w:val="00723CD5"/>
    <w:rsid w:val="00731266"/>
    <w:rsid w:val="00734D26"/>
    <w:rsid w:val="00745147"/>
    <w:rsid w:val="00746E52"/>
    <w:rsid w:val="007510A0"/>
    <w:rsid w:val="007636EC"/>
    <w:rsid w:val="007A34FC"/>
    <w:rsid w:val="007B4FD0"/>
    <w:rsid w:val="007D40C3"/>
    <w:rsid w:val="007E3798"/>
    <w:rsid w:val="007E75A2"/>
    <w:rsid w:val="007F4662"/>
    <w:rsid w:val="007F55BA"/>
    <w:rsid w:val="00801E23"/>
    <w:rsid w:val="00804B73"/>
    <w:rsid w:val="0080538C"/>
    <w:rsid w:val="00814E0A"/>
    <w:rsid w:val="00822581"/>
    <w:rsid w:val="008309DD"/>
    <w:rsid w:val="0083227A"/>
    <w:rsid w:val="00835327"/>
    <w:rsid w:val="00836327"/>
    <w:rsid w:val="00852FF0"/>
    <w:rsid w:val="008537C4"/>
    <w:rsid w:val="00855FBD"/>
    <w:rsid w:val="00860142"/>
    <w:rsid w:val="008614B2"/>
    <w:rsid w:val="00866900"/>
    <w:rsid w:val="00876A8A"/>
    <w:rsid w:val="00881BA1"/>
    <w:rsid w:val="008A0B77"/>
    <w:rsid w:val="008B1403"/>
    <w:rsid w:val="008B5068"/>
    <w:rsid w:val="008C2302"/>
    <w:rsid w:val="008C26B8"/>
    <w:rsid w:val="008E562A"/>
    <w:rsid w:val="008E6EF2"/>
    <w:rsid w:val="008F208F"/>
    <w:rsid w:val="00911A9B"/>
    <w:rsid w:val="009121F6"/>
    <w:rsid w:val="0091710E"/>
    <w:rsid w:val="009205C2"/>
    <w:rsid w:val="00921101"/>
    <w:rsid w:val="00935119"/>
    <w:rsid w:val="00942CA0"/>
    <w:rsid w:val="00956031"/>
    <w:rsid w:val="00956375"/>
    <w:rsid w:val="00982084"/>
    <w:rsid w:val="00982670"/>
    <w:rsid w:val="00990381"/>
    <w:rsid w:val="00995963"/>
    <w:rsid w:val="009A09E9"/>
    <w:rsid w:val="009B61EB"/>
    <w:rsid w:val="009C2064"/>
    <w:rsid w:val="009C47BD"/>
    <w:rsid w:val="009D1697"/>
    <w:rsid w:val="009D3802"/>
    <w:rsid w:val="009E02BE"/>
    <w:rsid w:val="009E6E2A"/>
    <w:rsid w:val="009F3A46"/>
    <w:rsid w:val="009F6520"/>
    <w:rsid w:val="009F669A"/>
    <w:rsid w:val="009F7078"/>
    <w:rsid w:val="00A00F6B"/>
    <w:rsid w:val="00A014F8"/>
    <w:rsid w:val="00A15424"/>
    <w:rsid w:val="00A21847"/>
    <w:rsid w:val="00A25019"/>
    <w:rsid w:val="00A275E5"/>
    <w:rsid w:val="00A302B7"/>
    <w:rsid w:val="00A35E7D"/>
    <w:rsid w:val="00A5173C"/>
    <w:rsid w:val="00A61AEF"/>
    <w:rsid w:val="00A66721"/>
    <w:rsid w:val="00A85BD7"/>
    <w:rsid w:val="00A90113"/>
    <w:rsid w:val="00A94C1D"/>
    <w:rsid w:val="00AB7146"/>
    <w:rsid w:val="00AB7603"/>
    <w:rsid w:val="00AB7B48"/>
    <w:rsid w:val="00AC050C"/>
    <w:rsid w:val="00AC647B"/>
    <w:rsid w:val="00AD2345"/>
    <w:rsid w:val="00AD3E83"/>
    <w:rsid w:val="00AD6BD2"/>
    <w:rsid w:val="00AF173A"/>
    <w:rsid w:val="00AF674A"/>
    <w:rsid w:val="00B066A4"/>
    <w:rsid w:val="00B07A13"/>
    <w:rsid w:val="00B129F2"/>
    <w:rsid w:val="00B149A5"/>
    <w:rsid w:val="00B318FA"/>
    <w:rsid w:val="00B32E31"/>
    <w:rsid w:val="00B40D90"/>
    <w:rsid w:val="00B4279B"/>
    <w:rsid w:val="00B450E2"/>
    <w:rsid w:val="00B45FC9"/>
    <w:rsid w:val="00B6624A"/>
    <w:rsid w:val="00B706F1"/>
    <w:rsid w:val="00B76F35"/>
    <w:rsid w:val="00B81138"/>
    <w:rsid w:val="00B825F5"/>
    <w:rsid w:val="00B913DF"/>
    <w:rsid w:val="00BA2FD2"/>
    <w:rsid w:val="00BC18EB"/>
    <w:rsid w:val="00BC7CCF"/>
    <w:rsid w:val="00BE470B"/>
    <w:rsid w:val="00C04450"/>
    <w:rsid w:val="00C1718D"/>
    <w:rsid w:val="00C21D35"/>
    <w:rsid w:val="00C37D53"/>
    <w:rsid w:val="00C55452"/>
    <w:rsid w:val="00C57677"/>
    <w:rsid w:val="00C57A91"/>
    <w:rsid w:val="00C57F53"/>
    <w:rsid w:val="00C62C6F"/>
    <w:rsid w:val="00C66A4E"/>
    <w:rsid w:val="00C67451"/>
    <w:rsid w:val="00C70A65"/>
    <w:rsid w:val="00C7145F"/>
    <w:rsid w:val="00C72392"/>
    <w:rsid w:val="00C7273A"/>
    <w:rsid w:val="00C7585F"/>
    <w:rsid w:val="00C77B19"/>
    <w:rsid w:val="00C82158"/>
    <w:rsid w:val="00C872C6"/>
    <w:rsid w:val="00C95699"/>
    <w:rsid w:val="00CA5175"/>
    <w:rsid w:val="00CB4A4A"/>
    <w:rsid w:val="00CC01C2"/>
    <w:rsid w:val="00CC447E"/>
    <w:rsid w:val="00CC5270"/>
    <w:rsid w:val="00CD3EF7"/>
    <w:rsid w:val="00CF1A79"/>
    <w:rsid w:val="00CF21F2"/>
    <w:rsid w:val="00D02712"/>
    <w:rsid w:val="00D0305F"/>
    <w:rsid w:val="00D046A7"/>
    <w:rsid w:val="00D12C8F"/>
    <w:rsid w:val="00D16653"/>
    <w:rsid w:val="00D214D0"/>
    <w:rsid w:val="00D2780B"/>
    <w:rsid w:val="00D40EA3"/>
    <w:rsid w:val="00D51760"/>
    <w:rsid w:val="00D5631F"/>
    <w:rsid w:val="00D6546B"/>
    <w:rsid w:val="00D75167"/>
    <w:rsid w:val="00D82243"/>
    <w:rsid w:val="00D856FD"/>
    <w:rsid w:val="00D85730"/>
    <w:rsid w:val="00DA3ABF"/>
    <w:rsid w:val="00DB0743"/>
    <w:rsid w:val="00DB074F"/>
    <w:rsid w:val="00DB178B"/>
    <w:rsid w:val="00DB4679"/>
    <w:rsid w:val="00DB5DC4"/>
    <w:rsid w:val="00DB6D7D"/>
    <w:rsid w:val="00DC17D3"/>
    <w:rsid w:val="00DD0170"/>
    <w:rsid w:val="00DD4138"/>
    <w:rsid w:val="00DD4A50"/>
    <w:rsid w:val="00DD4BED"/>
    <w:rsid w:val="00DE0FD4"/>
    <w:rsid w:val="00DE222F"/>
    <w:rsid w:val="00DE3424"/>
    <w:rsid w:val="00DE39F0"/>
    <w:rsid w:val="00DF0AF3"/>
    <w:rsid w:val="00DF7E9F"/>
    <w:rsid w:val="00E01AA0"/>
    <w:rsid w:val="00E25EDA"/>
    <w:rsid w:val="00E27D7E"/>
    <w:rsid w:val="00E37D2F"/>
    <w:rsid w:val="00E42E13"/>
    <w:rsid w:val="00E56D5C"/>
    <w:rsid w:val="00E6257C"/>
    <w:rsid w:val="00E63C59"/>
    <w:rsid w:val="00E70020"/>
    <w:rsid w:val="00E75ABB"/>
    <w:rsid w:val="00E877BE"/>
    <w:rsid w:val="00E96C1F"/>
    <w:rsid w:val="00EA4368"/>
    <w:rsid w:val="00EA6F6C"/>
    <w:rsid w:val="00EB647C"/>
    <w:rsid w:val="00EC13BF"/>
    <w:rsid w:val="00EC5E39"/>
    <w:rsid w:val="00EC7F46"/>
    <w:rsid w:val="00ED3CD8"/>
    <w:rsid w:val="00F11312"/>
    <w:rsid w:val="00F16827"/>
    <w:rsid w:val="00F24A65"/>
    <w:rsid w:val="00F24D54"/>
    <w:rsid w:val="00F25662"/>
    <w:rsid w:val="00F67A20"/>
    <w:rsid w:val="00F74312"/>
    <w:rsid w:val="00F743C6"/>
    <w:rsid w:val="00F76AA3"/>
    <w:rsid w:val="00F8101C"/>
    <w:rsid w:val="00F834F7"/>
    <w:rsid w:val="00FA124A"/>
    <w:rsid w:val="00FB4EB8"/>
    <w:rsid w:val="00FB7630"/>
    <w:rsid w:val="00FB7BED"/>
    <w:rsid w:val="00FC08DD"/>
    <w:rsid w:val="00FC2275"/>
    <w:rsid w:val="00FC2316"/>
    <w:rsid w:val="00FC2CFD"/>
    <w:rsid w:val="00FD2624"/>
    <w:rsid w:val="00FD5ADE"/>
    <w:rsid w:val="00FF3793"/>
    <w:rsid w:val="00FF47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A6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E96C1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basedOn w:val="DefaultParagraphFont"/>
    <w:unhideWhenUsed/>
    <w:rsid w:val="003501DA"/>
    <w:rPr>
      <w:color w:val="0000FF" w:themeColor="hyperlink"/>
      <w:u w:val="single"/>
    </w:rPr>
  </w:style>
  <w:style w:type="character" w:customStyle="1" w:styleId="UnresolvedMention1">
    <w:name w:val="Unresolved Mention1"/>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uiPriority w:val="59"/>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uiPriority w:val="99"/>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lang w:val="en-US"/>
    </w:rPr>
  </w:style>
  <w:style w:type="paragraph" w:customStyle="1" w:styleId="xreasons">
    <w:name w:val="x_reasons"/>
    <w:basedOn w:val="Normal"/>
    <w:rsid w:val="00433938"/>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rPr>
  </w:style>
  <w:style w:type="character" w:customStyle="1" w:styleId="apple-converted-space">
    <w:name w:val="apple-converted-space"/>
    <w:basedOn w:val="DefaultParagraphFont"/>
    <w:rsid w:val="00433938"/>
  </w:style>
  <w:style w:type="paragraph" w:styleId="Revision">
    <w:name w:val="Revision"/>
    <w:hidden/>
    <w:uiPriority w:val="99"/>
    <w:semiHidden/>
    <w:rsid w:val="006B792D"/>
    <w:rPr>
      <w:rFonts w:ascii="Times New Roman" w:hAnsi="Times New Roman"/>
      <w:sz w:val="24"/>
      <w:lang w:val="en-GB" w:eastAsia="en-US"/>
    </w:rPr>
  </w:style>
  <w:style w:type="paragraph" w:customStyle="1" w:styleId="TabletitleBR">
    <w:name w:val="Table_title_BR"/>
    <w:basedOn w:val="Normal"/>
    <w:next w:val="Normal"/>
    <w:qFormat/>
    <w:rsid w:val="006B792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character" w:styleId="CommentReference">
    <w:name w:val="annotation reference"/>
    <w:basedOn w:val="DefaultParagraphFont"/>
    <w:semiHidden/>
    <w:unhideWhenUsed/>
    <w:rsid w:val="00615127"/>
    <w:rPr>
      <w:sz w:val="16"/>
      <w:szCs w:val="16"/>
    </w:rPr>
  </w:style>
  <w:style w:type="paragraph" w:styleId="CommentText">
    <w:name w:val="annotation text"/>
    <w:basedOn w:val="Normal"/>
    <w:link w:val="CommentTextChar"/>
    <w:unhideWhenUsed/>
    <w:rsid w:val="00615127"/>
    <w:rPr>
      <w:sz w:val="20"/>
    </w:rPr>
  </w:style>
  <w:style w:type="character" w:customStyle="1" w:styleId="CommentTextChar">
    <w:name w:val="Comment Text Char"/>
    <w:basedOn w:val="DefaultParagraphFont"/>
    <w:link w:val="CommentText"/>
    <w:rsid w:val="00615127"/>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615127"/>
    <w:rPr>
      <w:b/>
      <w:bCs/>
    </w:rPr>
  </w:style>
  <w:style w:type="character" w:customStyle="1" w:styleId="CommentSubjectChar">
    <w:name w:val="Comment Subject Char"/>
    <w:basedOn w:val="CommentTextChar"/>
    <w:link w:val="CommentSubject"/>
    <w:semiHidden/>
    <w:rsid w:val="00615127"/>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352850">
      <w:bodyDiv w:val="1"/>
      <w:marLeft w:val="0"/>
      <w:marRight w:val="0"/>
      <w:marTop w:val="0"/>
      <w:marBottom w:val="0"/>
      <w:divBdr>
        <w:top w:val="none" w:sz="0" w:space="0" w:color="auto"/>
        <w:left w:val="none" w:sz="0" w:space="0" w:color="auto"/>
        <w:bottom w:val="none" w:sz="0" w:space="0" w:color="auto"/>
        <w:right w:val="none" w:sz="0" w:space="0" w:color="auto"/>
      </w:divBdr>
    </w:div>
    <w:div w:id="132300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https://www.itu.int/dms_ties/itu-r/md/19/wp1a/c/R19-WP1A-C-0133!N04!MSW-E.docx"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2B98C-AE6F-4CA8-8745-C1DD218CDC69}">
  <ds:schemaRefs>
    <ds:schemaRef ds:uri="http://schemas.microsoft.com/sharepoint/v3/contenttype/forms"/>
  </ds:schemaRefs>
</ds:datastoreItem>
</file>

<file path=customXml/itemProps2.xml><?xml version="1.0" encoding="utf-8"?>
<ds:datastoreItem xmlns:ds="http://schemas.openxmlformats.org/officeDocument/2006/customXml" ds:itemID="{7D90AE03-0FD9-4F65-82E7-7DDBEB2AA4BF}">
  <ds:schemaRefs>
    <ds:schemaRef ds:uri="http://schemas.microsoft.com/office/2006/metadata/properties"/>
    <ds:schemaRef ds:uri="http://schemas.microsoft.com/office/infopath/2007/PartnerControls"/>
    <ds:schemaRef ds:uri="4c6a61cb-1973-4fc6-92ae-f4d7a4471404"/>
  </ds:schemaRefs>
</ds:datastoreItem>
</file>

<file path=customXml/itemProps3.xml><?xml version="1.0" encoding="utf-8"?>
<ds:datastoreItem xmlns:ds="http://schemas.openxmlformats.org/officeDocument/2006/customXml" ds:itemID="{EF9D973D-D782-4552-9FE2-4FD3F1B06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5A7068-C2FD-4B88-8293-EEBB87A3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TotalTime>
  <Pages>6</Pages>
  <Words>1644</Words>
  <Characters>9376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dc:creator>
  <cp:lastModifiedBy>USA1</cp:lastModifiedBy>
  <cp:revision>2</cp:revision>
  <cp:lastPrinted>2008-02-21T14:04:00Z</cp:lastPrinted>
  <dcterms:created xsi:type="dcterms:W3CDTF">2021-08-27T20:52:00Z</dcterms:created>
  <dcterms:modified xsi:type="dcterms:W3CDTF">2021-08-27T20:52:00Z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