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5763" w:rsidRDefault="00425763" w:rsidP="00425763"/>
    <w:p w:rsidR="006B5083" w:rsidRDefault="006B5083"/>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87"/>
        <w:gridCol w:w="5006"/>
      </w:tblGrid>
      <w:tr w:rsidR="00860619" w:rsidRPr="00860619" w:rsidTr="00CE0351">
        <w:trPr>
          <w:trHeight w:val="459"/>
        </w:trPr>
        <w:tc>
          <w:tcPr>
            <w:tcW w:w="9393" w:type="dxa"/>
            <w:gridSpan w:val="2"/>
            <w:tcBorders>
              <w:top w:val="single" w:sz="12" w:space="0" w:color="auto"/>
              <w:left w:val="double" w:sz="6" w:space="0" w:color="auto"/>
              <w:right w:val="double" w:sz="6" w:space="0" w:color="auto"/>
            </w:tcBorders>
            <w:shd w:val="clear" w:color="auto" w:fill="C0C0C0"/>
          </w:tcPr>
          <w:p w:rsidR="00860619" w:rsidRPr="00860619" w:rsidRDefault="00860619" w:rsidP="00860619">
            <w:pPr>
              <w:tabs>
                <w:tab w:val="clear" w:pos="1134"/>
                <w:tab w:val="clear" w:pos="1871"/>
                <w:tab w:val="clear" w:pos="2268"/>
                <w:tab w:val="left" w:pos="794"/>
                <w:tab w:val="left" w:pos="1191"/>
                <w:tab w:val="left" w:pos="1588"/>
                <w:tab w:val="left" w:pos="1985"/>
                <w:tab w:val="center" w:pos="4680"/>
              </w:tabs>
              <w:suppressAutoHyphens/>
              <w:spacing w:before="0"/>
              <w:jc w:val="center"/>
              <w:rPr>
                <w:b/>
                <w:spacing w:val="-3"/>
                <w:szCs w:val="24"/>
              </w:rPr>
            </w:pPr>
            <w:r w:rsidRPr="00860619">
              <w:rPr>
                <w:b/>
                <w:lang w:val="en-US"/>
              </w:rPr>
              <w:br w:type="page"/>
            </w:r>
            <w:r w:rsidRPr="00860619">
              <w:rPr>
                <w:b/>
                <w:spacing w:val="-3"/>
                <w:szCs w:val="24"/>
              </w:rPr>
              <w:t>U.S. Radiocommunications Sector</w:t>
            </w:r>
          </w:p>
          <w:p w:rsidR="00860619" w:rsidRPr="00860619" w:rsidRDefault="00860619" w:rsidP="00860619">
            <w:pPr>
              <w:keepNext/>
              <w:keepLines/>
              <w:tabs>
                <w:tab w:val="clear" w:pos="1134"/>
                <w:tab w:val="clear" w:pos="1871"/>
                <w:tab w:val="clear" w:pos="2268"/>
                <w:tab w:val="left" w:pos="794"/>
                <w:tab w:val="left" w:pos="1191"/>
                <w:tab w:val="left" w:pos="1588"/>
                <w:tab w:val="left" w:pos="1985"/>
              </w:tabs>
              <w:spacing w:before="0" w:after="120"/>
              <w:jc w:val="center"/>
              <w:rPr>
                <w:b/>
                <w:spacing w:val="-3"/>
                <w:szCs w:val="24"/>
              </w:rPr>
            </w:pPr>
            <w:r w:rsidRPr="00860619">
              <w:rPr>
                <w:b/>
                <w:spacing w:val="-3"/>
                <w:szCs w:val="24"/>
              </w:rPr>
              <w:t>Fact Sheet</w:t>
            </w:r>
          </w:p>
        </w:tc>
      </w:tr>
      <w:tr w:rsidR="00860619" w:rsidRPr="00860619" w:rsidTr="00CE0351">
        <w:trPr>
          <w:trHeight w:val="348"/>
        </w:trPr>
        <w:tc>
          <w:tcPr>
            <w:tcW w:w="4387" w:type="dxa"/>
            <w:tcBorders>
              <w:left w:val="double" w:sz="6" w:space="0" w:color="auto"/>
            </w:tcBorders>
          </w:tcPr>
          <w:p w:rsidR="00860619" w:rsidRPr="00860619" w:rsidRDefault="00860619" w:rsidP="00860619">
            <w:pPr>
              <w:tabs>
                <w:tab w:val="clear" w:pos="1134"/>
                <w:tab w:val="clear" w:pos="1871"/>
                <w:tab w:val="clear" w:pos="2268"/>
                <w:tab w:val="left" w:pos="794"/>
                <w:tab w:val="left" w:pos="1191"/>
                <w:tab w:val="left" w:pos="1588"/>
                <w:tab w:val="left" w:pos="1985"/>
              </w:tabs>
              <w:spacing w:after="120"/>
              <w:ind w:left="900" w:right="144" w:hanging="756"/>
              <w:rPr>
                <w:szCs w:val="24"/>
              </w:rPr>
            </w:pPr>
            <w:r w:rsidRPr="00860619">
              <w:rPr>
                <w:b/>
                <w:szCs w:val="24"/>
              </w:rPr>
              <w:t>Working Party:</w:t>
            </w:r>
            <w:r w:rsidRPr="00860619">
              <w:rPr>
                <w:szCs w:val="24"/>
              </w:rPr>
              <w:t xml:space="preserve">  ITU-R WP 5B</w:t>
            </w:r>
          </w:p>
        </w:tc>
        <w:tc>
          <w:tcPr>
            <w:tcW w:w="5006" w:type="dxa"/>
            <w:tcBorders>
              <w:right w:val="double" w:sz="6" w:space="0" w:color="auto"/>
            </w:tcBorders>
          </w:tcPr>
          <w:p w:rsidR="00860619" w:rsidRPr="00860619" w:rsidRDefault="00860619" w:rsidP="00A77ECD">
            <w:pPr>
              <w:tabs>
                <w:tab w:val="clear" w:pos="1134"/>
                <w:tab w:val="clear" w:pos="1871"/>
                <w:tab w:val="clear" w:pos="2268"/>
                <w:tab w:val="left" w:pos="794"/>
                <w:tab w:val="left" w:pos="1191"/>
                <w:tab w:val="left" w:pos="1588"/>
                <w:tab w:val="left" w:pos="1985"/>
              </w:tabs>
              <w:spacing w:after="120"/>
              <w:ind w:left="144" w:right="144"/>
              <w:rPr>
                <w:szCs w:val="24"/>
              </w:rPr>
            </w:pPr>
            <w:r w:rsidRPr="00860619">
              <w:rPr>
                <w:b/>
                <w:szCs w:val="24"/>
              </w:rPr>
              <w:t>Document No:</w:t>
            </w:r>
            <w:r w:rsidRPr="00860619">
              <w:rPr>
                <w:szCs w:val="24"/>
              </w:rPr>
              <w:t xml:space="preserve">  </w:t>
            </w:r>
            <w:r w:rsidR="00DD5284">
              <w:rPr>
                <w:szCs w:val="24"/>
              </w:rPr>
              <w:br/>
            </w:r>
            <w:r w:rsidRPr="00860619">
              <w:rPr>
                <w:szCs w:val="24"/>
              </w:rPr>
              <w:t>USWP5B24-16</w:t>
            </w:r>
            <w:r w:rsidR="00792365">
              <w:rPr>
                <w:szCs w:val="24"/>
              </w:rPr>
              <w:t xml:space="preserve"> (</w:t>
            </w:r>
            <w:r w:rsidR="00A77ECD">
              <w:rPr>
                <w:szCs w:val="24"/>
              </w:rPr>
              <w:t>National Committee</w:t>
            </w:r>
            <w:r w:rsidR="00792365">
              <w:rPr>
                <w:szCs w:val="24"/>
              </w:rPr>
              <w:t>)</w:t>
            </w:r>
          </w:p>
        </w:tc>
      </w:tr>
      <w:tr w:rsidR="00860619" w:rsidRPr="00860619" w:rsidTr="00CE0351">
        <w:trPr>
          <w:trHeight w:val="378"/>
        </w:trPr>
        <w:tc>
          <w:tcPr>
            <w:tcW w:w="4387" w:type="dxa"/>
            <w:tcBorders>
              <w:left w:val="double" w:sz="6" w:space="0" w:color="auto"/>
            </w:tcBorders>
          </w:tcPr>
          <w:p w:rsidR="00860619" w:rsidRPr="00860619" w:rsidRDefault="00860619" w:rsidP="00860619">
            <w:pPr>
              <w:tabs>
                <w:tab w:val="clear" w:pos="1134"/>
                <w:tab w:val="clear" w:pos="1871"/>
                <w:tab w:val="clear" w:pos="2268"/>
                <w:tab w:val="left" w:pos="794"/>
                <w:tab w:val="left" w:pos="1191"/>
                <w:tab w:val="left" w:pos="1588"/>
                <w:tab w:val="left" w:pos="1985"/>
              </w:tabs>
              <w:spacing w:before="0"/>
              <w:ind w:left="144" w:right="144"/>
              <w:rPr>
                <w:szCs w:val="24"/>
              </w:rPr>
            </w:pPr>
            <w:r w:rsidRPr="00860619">
              <w:rPr>
                <w:b/>
                <w:szCs w:val="24"/>
                <w:lang w:val="pt-BR"/>
              </w:rPr>
              <w:t>Ref:</w:t>
            </w:r>
            <w:r w:rsidRPr="00860619">
              <w:rPr>
                <w:szCs w:val="24"/>
                <w:lang w:val="pt-BR"/>
              </w:rPr>
              <w:tab/>
              <w:t>Annex 16 to Document 5B/712</w:t>
            </w:r>
          </w:p>
        </w:tc>
        <w:tc>
          <w:tcPr>
            <w:tcW w:w="5006" w:type="dxa"/>
            <w:tcBorders>
              <w:right w:val="double" w:sz="6" w:space="0" w:color="auto"/>
            </w:tcBorders>
          </w:tcPr>
          <w:p w:rsidR="00860619" w:rsidRPr="00860619" w:rsidRDefault="00860619" w:rsidP="0047061C">
            <w:pPr>
              <w:tabs>
                <w:tab w:val="clear" w:pos="1134"/>
                <w:tab w:val="clear" w:pos="1871"/>
                <w:tab w:val="clear" w:pos="2268"/>
                <w:tab w:val="left" w:pos="162"/>
                <w:tab w:val="left" w:pos="794"/>
                <w:tab w:val="left" w:pos="1191"/>
                <w:tab w:val="left" w:pos="1588"/>
                <w:tab w:val="left" w:pos="1985"/>
              </w:tabs>
              <w:spacing w:before="0"/>
              <w:ind w:left="612" w:right="144" w:hanging="468"/>
              <w:rPr>
                <w:szCs w:val="24"/>
              </w:rPr>
            </w:pPr>
            <w:r w:rsidRPr="00860619">
              <w:rPr>
                <w:b/>
                <w:szCs w:val="24"/>
              </w:rPr>
              <w:t>Date:</w:t>
            </w:r>
            <w:r w:rsidRPr="00860619">
              <w:rPr>
                <w:szCs w:val="24"/>
              </w:rPr>
              <w:t xml:space="preserve">  </w:t>
            </w:r>
            <w:r w:rsidR="00A77ECD">
              <w:rPr>
                <w:szCs w:val="24"/>
              </w:rPr>
              <w:t>17</w:t>
            </w:r>
            <w:r w:rsidR="00770E32">
              <w:rPr>
                <w:szCs w:val="24"/>
              </w:rPr>
              <w:t xml:space="preserve"> June</w:t>
            </w:r>
            <w:r w:rsidRPr="00860619">
              <w:rPr>
                <w:szCs w:val="24"/>
              </w:rPr>
              <w:t xml:space="preserve"> 2020</w:t>
            </w:r>
          </w:p>
        </w:tc>
      </w:tr>
      <w:tr w:rsidR="00860619" w:rsidRPr="00860619" w:rsidTr="00CE0351">
        <w:trPr>
          <w:trHeight w:val="459"/>
        </w:trPr>
        <w:tc>
          <w:tcPr>
            <w:tcW w:w="9393" w:type="dxa"/>
            <w:gridSpan w:val="2"/>
            <w:tcBorders>
              <w:left w:val="double" w:sz="6" w:space="0" w:color="auto"/>
              <w:right w:val="double" w:sz="6" w:space="0" w:color="auto"/>
            </w:tcBorders>
          </w:tcPr>
          <w:p w:rsidR="00860619" w:rsidRPr="00860619" w:rsidRDefault="00860619" w:rsidP="00860619">
            <w:pPr>
              <w:tabs>
                <w:tab w:val="clear" w:pos="1134"/>
                <w:tab w:val="clear" w:pos="1871"/>
                <w:tab w:val="clear" w:pos="2268"/>
                <w:tab w:val="left" w:pos="794"/>
                <w:tab w:val="left" w:pos="1191"/>
                <w:tab w:val="left" w:pos="1588"/>
                <w:tab w:val="left" w:pos="1985"/>
              </w:tabs>
              <w:spacing w:before="0" w:after="120"/>
              <w:ind w:left="187"/>
              <w:rPr>
                <w:szCs w:val="24"/>
                <w:lang w:val="en-US"/>
              </w:rPr>
            </w:pPr>
            <w:r w:rsidRPr="00860619">
              <w:rPr>
                <w:b/>
                <w:bCs/>
                <w:szCs w:val="24"/>
              </w:rPr>
              <w:t>Document Title:</w:t>
            </w:r>
            <w:r w:rsidRPr="00860619">
              <w:rPr>
                <w:bCs/>
                <w:szCs w:val="24"/>
              </w:rPr>
              <w:t xml:space="preserve">  </w:t>
            </w:r>
            <w:r w:rsidRPr="00860619">
              <w:rPr>
                <w:rFonts w:ascii="CG Times" w:hAnsi="CG Times"/>
                <w:lang w:eastAsia="zh-CN"/>
              </w:rPr>
              <w:t xml:space="preserve">WORKING DOCUMENT TOWARDS A PRELIMINARY DRAFT NEW REPORT ITU-R M.[UA-GROUND-DAA]  -  </w:t>
            </w:r>
            <w:r w:rsidRPr="00860619">
              <w:rPr>
                <w:rFonts w:ascii="CG Times" w:hAnsi="CG Times"/>
                <w:b/>
                <w:lang w:eastAsia="zh-CN"/>
              </w:rPr>
              <w:t>Guidance on suitable frequency bands and services to be used by unmanned aircraft ground based detect-and-avoid non-cooperative systems</w:t>
            </w:r>
          </w:p>
        </w:tc>
      </w:tr>
      <w:tr w:rsidR="00860619" w:rsidRPr="00860619" w:rsidTr="00CE0351">
        <w:trPr>
          <w:trHeight w:val="1960"/>
        </w:trPr>
        <w:tc>
          <w:tcPr>
            <w:tcW w:w="4387" w:type="dxa"/>
            <w:tcBorders>
              <w:left w:val="double" w:sz="6" w:space="0" w:color="auto"/>
            </w:tcBorders>
          </w:tcPr>
          <w:p w:rsidR="00860619" w:rsidRPr="00860619" w:rsidRDefault="00860619" w:rsidP="00860619">
            <w:pPr>
              <w:tabs>
                <w:tab w:val="clear" w:pos="1134"/>
                <w:tab w:val="clear" w:pos="1871"/>
                <w:tab w:val="clear" w:pos="2268"/>
                <w:tab w:val="left" w:pos="794"/>
                <w:tab w:val="left" w:pos="1191"/>
                <w:tab w:val="left" w:pos="1588"/>
                <w:tab w:val="left" w:pos="1985"/>
              </w:tabs>
              <w:ind w:left="144" w:right="144"/>
              <w:rPr>
                <w:b/>
                <w:szCs w:val="24"/>
              </w:rPr>
            </w:pPr>
            <w:r w:rsidRPr="00860619">
              <w:rPr>
                <w:b/>
                <w:szCs w:val="24"/>
              </w:rPr>
              <w:t>Author(s)/Contributors(s):</w:t>
            </w:r>
          </w:p>
          <w:p w:rsidR="00860619" w:rsidRPr="00860619" w:rsidRDefault="00860619" w:rsidP="00860619">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rsidR="00860619" w:rsidRPr="00860619" w:rsidRDefault="00860619" w:rsidP="00860619">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860619">
              <w:rPr>
                <w:bCs/>
                <w:iCs/>
                <w:szCs w:val="24"/>
                <w:lang w:val="en-US"/>
              </w:rPr>
              <w:t>Don Nellis</w:t>
            </w:r>
          </w:p>
          <w:p w:rsidR="00860619" w:rsidRPr="00860619" w:rsidRDefault="00860619" w:rsidP="00860619">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860619">
              <w:rPr>
                <w:bCs/>
                <w:iCs/>
                <w:szCs w:val="24"/>
                <w:lang w:val="en-US"/>
              </w:rPr>
              <w:t>Federal Aviation Administration</w:t>
            </w:r>
          </w:p>
          <w:p w:rsidR="00860619" w:rsidRPr="00860619" w:rsidRDefault="00860619" w:rsidP="00860619">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860619">
              <w:rPr>
                <w:bCs/>
                <w:iCs/>
                <w:szCs w:val="24"/>
                <w:lang w:val="en-US"/>
              </w:rPr>
              <w:t>800 Independence Ave., S.W.</w:t>
            </w:r>
          </w:p>
          <w:p w:rsidR="00860619" w:rsidRPr="00860619" w:rsidRDefault="00860619" w:rsidP="00860619">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860619">
              <w:rPr>
                <w:bCs/>
                <w:iCs/>
                <w:szCs w:val="24"/>
                <w:lang w:val="en-US"/>
              </w:rPr>
              <w:t>Washington, DC 20591</w:t>
            </w:r>
          </w:p>
          <w:p w:rsidR="00860619" w:rsidRPr="00860619" w:rsidRDefault="00860619" w:rsidP="00860619">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rsidR="00860619" w:rsidRPr="00860619" w:rsidRDefault="00860619" w:rsidP="00860619">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860619">
              <w:rPr>
                <w:bCs/>
                <w:iCs/>
                <w:szCs w:val="24"/>
                <w:lang w:val="en-US"/>
              </w:rPr>
              <w:t>Michael Neale</w:t>
            </w:r>
          </w:p>
          <w:p w:rsidR="00860619" w:rsidRPr="00860619" w:rsidRDefault="00860619" w:rsidP="00860619">
            <w:pPr>
              <w:tabs>
                <w:tab w:val="clear" w:pos="1134"/>
                <w:tab w:val="clear" w:pos="1871"/>
                <w:tab w:val="clear" w:pos="2268"/>
                <w:tab w:val="left" w:pos="794"/>
                <w:tab w:val="left" w:pos="1191"/>
                <w:tab w:val="left" w:pos="1588"/>
                <w:tab w:val="left" w:pos="1985"/>
              </w:tabs>
              <w:spacing w:before="0"/>
              <w:ind w:left="144" w:right="144"/>
            </w:pPr>
            <w:r w:rsidRPr="00860619">
              <w:rPr>
                <w:bCs/>
                <w:iCs/>
                <w:szCs w:val="24"/>
                <w:lang w:val="en-US"/>
              </w:rPr>
              <w:t>ACES Corporation for the FAA</w:t>
            </w:r>
          </w:p>
          <w:p w:rsidR="00860619" w:rsidRPr="00860619" w:rsidRDefault="00860619" w:rsidP="00860619">
            <w:pPr>
              <w:tabs>
                <w:tab w:val="clear" w:pos="1134"/>
                <w:tab w:val="clear" w:pos="1871"/>
                <w:tab w:val="clear" w:pos="2268"/>
                <w:tab w:val="left" w:pos="794"/>
                <w:tab w:val="left" w:pos="1191"/>
                <w:tab w:val="left" w:pos="1588"/>
                <w:tab w:val="left" w:pos="1985"/>
              </w:tabs>
              <w:spacing w:before="0"/>
              <w:ind w:right="144"/>
              <w:rPr>
                <w:bCs/>
                <w:iCs/>
                <w:szCs w:val="24"/>
                <w:lang w:val="en-US"/>
              </w:rPr>
            </w:pPr>
          </w:p>
        </w:tc>
        <w:tc>
          <w:tcPr>
            <w:tcW w:w="5006" w:type="dxa"/>
            <w:tcBorders>
              <w:right w:val="double" w:sz="6" w:space="0" w:color="auto"/>
            </w:tcBorders>
          </w:tcPr>
          <w:p w:rsidR="00860619" w:rsidRPr="00860619" w:rsidRDefault="00860619" w:rsidP="00860619">
            <w:pPr>
              <w:tabs>
                <w:tab w:val="clear" w:pos="1134"/>
                <w:tab w:val="clear" w:pos="1871"/>
                <w:tab w:val="clear" w:pos="2268"/>
                <w:tab w:val="left" w:pos="794"/>
                <w:tab w:val="left" w:pos="1191"/>
                <w:tab w:val="left" w:pos="1588"/>
                <w:tab w:val="left" w:pos="1985"/>
              </w:tabs>
              <w:ind w:left="144" w:right="144"/>
              <w:rPr>
                <w:bCs/>
                <w:szCs w:val="24"/>
                <w:lang w:val="fr-FR"/>
              </w:rPr>
            </w:pPr>
          </w:p>
          <w:p w:rsidR="00860619" w:rsidRPr="00860619" w:rsidRDefault="00860619" w:rsidP="00860619">
            <w:pPr>
              <w:tabs>
                <w:tab w:val="clear" w:pos="1134"/>
                <w:tab w:val="clear" w:pos="1871"/>
                <w:tab w:val="clear" w:pos="2268"/>
                <w:tab w:val="left" w:pos="794"/>
                <w:tab w:val="left" w:pos="1191"/>
                <w:tab w:val="left" w:pos="1588"/>
                <w:tab w:val="left" w:pos="1985"/>
              </w:tabs>
              <w:spacing w:before="0"/>
              <w:ind w:left="144" w:right="144"/>
              <w:rPr>
                <w:bCs/>
                <w:szCs w:val="24"/>
                <w:lang w:val="fr-FR"/>
              </w:rPr>
            </w:pPr>
          </w:p>
          <w:p w:rsidR="00860619" w:rsidRPr="00860619" w:rsidRDefault="00860619" w:rsidP="00860619">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r w:rsidRPr="00860619">
              <w:rPr>
                <w:bCs/>
                <w:color w:val="000000"/>
                <w:szCs w:val="24"/>
                <w:lang w:val="fr-FR"/>
              </w:rPr>
              <w:t>Phone:  (202) 267-9779</w:t>
            </w:r>
          </w:p>
          <w:p w:rsidR="00860619" w:rsidRPr="00860619" w:rsidRDefault="00860619" w:rsidP="00860619">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r w:rsidRPr="00860619">
              <w:rPr>
                <w:bCs/>
                <w:color w:val="000000"/>
                <w:szCs w:val="24"/>
                <w:lang w:val="fr-FR"/>
              </w:rPr>
              <w:t>e-mail:   Donald.Nellis@faa.gov</w:t>
            </w:r>
          </w:p>
          <w:p w:rsidR="00860619" w:rsidRPr="00860619" w:rsidRDefault="00860619" w:rsidP="00860619">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
          <w:p w:rsidR="00860619" w:rsidRPr="00860619" w:rsidRDefault="00860619" w:rsidP="00860619">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
          <w:p w:rsidR="00860619" w:rsidRPr="00860619" w:rsidRDefault="00860619" w:rsidP="00860619">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
          <w:p w:rsidR="00860619" w:rsidRPr="00860619" w:rsidRDefault="00860619" w:rsidP="00860619">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r w:rsidRPr="00860619">
              <w:rPr>
                <w:bCs/>
                <w:color w:val="000000"/>
                <w:szCs w:val="24"/>
                <w:lang w:val="fr-FR"/>
              </w:rPr>
              <w:t>Phone:  (858) 705-8978</w:t>
            </w:r>
          </w:p>
          <w:p w:rsidR="00860619" w:rsidRPr="00860619" w:rsidRDefault="00860619" w:rsidP="00860619">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r w:rsidRPr="00860619">
              <w:rPr>
                <w:bCs/>
                <w:color w:val="000000"/>
                <w:szCs w:val="24"/>
                <w:lang w:val="fr-FR"/>
              </w:rPr>
              <w:t>e-mail:  michael.neale@ACES-INC.COM</w:t>
            </w:r>
          </w:p>
          <w:p w:rsidR="00860619" w:rsidRPr="00860619" w:rsidRDefault="00860619" w:rsidP="00860619">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
        </w:tc>
      </w:tr>
      <w:tr w:rsidR="00860619" w:rsidRPr="00860619" w:rsidTr="00CE0351">
        <w:trPr>
          <w:trHeight w:val="541"/>
        </w:trPr>
        <w:tc>
          <w:tcPr>
            <w:tcW w:w="9393" w:type="dxa"/>
            <w:gridSpan w:val="2"/>
            <w:tcBorders>
              <w:left w:val="double" w:sz="6" w:space="0" w:color="auto"/>
              <w:right w:val="double" w:sz="6" w:space="0" w:color="auto"/>
            </w:tcBorders>
          </w:tcPr>
          <w:p w:rsidR="00860619" w:rsidRPr="00860619" w:rsidRDefault="00860619" w:rsidP="00860619">
            <w:pPr>
              <w:tabs>
                <w:tab w:val="clear" w:pos="1134"/>
                <w:tab w:val="clear" w:pos="1871"/>
                <w:tab w:val="clear" w:pos="2268"/>
                <w:tab w:val="left" w:pos="794"/>
                <w:tab w:val="left" w:pos="1191"/>
                <w:tab w:val="left" w:pos="1588"/>
                <w:tab w:val="left" w:pos="1985"/>
              </w:tabs>
              <w:spacing w:after="120"/>
              <w:ind w:left="187" w:right="144"/>
              <w:rPr>
                <w:szCs w:val="24"/>
              </w:rPr>
            </w:pPr>
            <w:r w:rsidRPr="00860619">
              <w:rPr>
                <w:b/>
                <w:szCs w:val="24"/>
              </w:rPr>
              <w:t>Purpose/Objective:</w:t>
            </w:r>
            <w:r w:rsidRPr="00860619">
              <w:rPr>
                <w:bCs/>
                <w:szCs w:val="24"/>
              </w:rPr>
              <w:t xml:space="preserve">  The purpose of this contribution is to continue to update a new report to identify and provide information on appropriate frequency bands for ground based Detect and Avoid radar systems to support unmanned aircraft operations.  This report, along with a companion report for radars installed on unmanned aircraft, will ultimately replace ITU-R Report M.2204-0.</w:t>
            </w:r>
          </w:p>
        </w:tc>
      </w:tr>
      <w:tr w:rsidR="00860619" w:rsidRPr="00860619" w:rsidTr="00CE0351">
        <w:trPr>
          <w:trHeight w:val="1380"/>
        </w:trPr>
        <w:tc>
          <w:tcPr>
            <w:tcW w:w="9393" w:type="dxa"/>
            <w:gridSpan w:val="2"/>
            <w:tcBorders>
              <w:left w:val="double" w:sz="6" w:space="0" w:color="auto"/>
              <w:bottom w:val="single" w:sz="12" w:space="0" w:color="auto"/>
              <w:right w:val="double" w:sz="6" w:space="0" w:color="auto"/>
            </w:tcBorders>
          </w:tcPr>
          <w:p w:rsidR="00860619" w:rsidRPr="00860619" w:rsidRDefault="00860619" w:rsidP="00860619">
            <w:pPr>
              <w:tabs>
                <w:tab w:val="clear" w:pos="1134"/>
                <w:tab w:val="clear" w:pos="1871"/>
                <w:tab w:val="clear" w:pos="2268"/>
                <w:tab w:val="left" w:pos="794"/>
                <w:tab w:val="left" w:pos="1191"/>
                <w:tab w:val="left" w:pos="1588"/>
                <w:tab w:val="left" w:pos="1985"/>
              </w:tabs>
              <w:ind w:left="180" w:right="144"/>
              <w:rPr>
                <w:bCs/>
                <w:szCs w:val="24"/>
              </w:rPr>
            </w:pPr>
            <w:r w:rsidRPr="00860619">
              <w:rPr>
                <w:b/>
                <w:szCs w:val="24"/>
              </w:rPr>
              <w:t>Abstract:</w:t>
            </w:r>
            <w:r w:rsidRPr="00860619">
              <w:rPr>
                <w:bCs/>
                <w:szCs w:val="24"/>
              </w:rPr>
              <w:t xml:space="preserve">  This contribution will continue the process of drafting a new report for ground based Detect and Avoid radar systems to support unmanned aircraft operations based on the outline adopted at the April-May 2019 WP-5B meeting.  This new report will update the list of frequency bands allocated to the Aeronautical Radionavigation and Radionavigation Services, which could be used for ground based Detect and Avoid radar systems to support unmanned aircraft operations.  The report will also provide information on other systems and services in these bands, coexistence issues, and an evaluation of the suitability of the band for UAS Detect and Avoid radar systems.</w:t>
            </w:r>
          </w:p>
          <w:p w:rsidR="00860619" w:rsidRPr="00860619" w:rsidRDefault="00860619" w:rsidP="00860619">
            <w:pPr>
              <w:tabs>
                <w:tab w:val="clear" w:pos="1134"/>
                <w:tab w:val="clear" w:pos="1871"/>
                <w:tab w:val="clear" w:pos="2268"/>
                <w:tab w:val="left" w:pos="794"/>
                <w:tab w:val="left" w:pos="1191"/>
                <w:tab w:val="left" w:pos="1588"/>
                <w:tab w:val="left" w:pos="1985"/>
              </w:tabs>
              <w:ind w:left="180" w:right="144"/>
              <w:rPr>
                <w:bCs/>
                <w:szCs w:val="24"/>
              </w:rPr>
            </w:pPr>
          </w:p>
        </w:tc>
      </w:tr>
    </w:tbl>
    <w:p w:rsidR="00860619" w:rsidRPr="00860619" w:rsidRDefault="00860619" w:rsidP="00860619">
      <w:pPr>
        <w:tabs>
          <w:tab w:val="clear" w:pos="1134"/>
          <w:tab w:val="clear" w:pos="1871"/>
          <w:tab w:val="clear" w:pos="2268"/>
          <w:tab w:val="left" w:pos="794"/>
          <w:tab w:val="left" w:pos="1191"/>
          <w:tab w:val="left" w:pos="1588"/>
          <w:tab w:val="left" w:pos="1985"/>
        </w:tabs>
        <w:rPr>
          <w:szCs w:val="24"/>
        </w:rPr>
      </w:pPr>
    </w:p>
    <w:p w:rsidR="006B5083" w:rsidRDefault="006B5083"/>
    <w:p w:rsidR="006B5083" w:rsidRDefault="006B5083">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rsidTr="00876A8A">
        <w:trPr>
          <w:cantSplit/>
        </w:trPr>
        <w:tc>
          <w:tcPr>
            <w:tcW w:w="6487" w:type="dxa"/>
            <w:vAlign w:val="center"/>
          </w:tcPr>
          <w:p w:rsidR="009F6520" w:rsidRPr="00D8032B" w:rsidRDefault="009F6520" w:rsidP="009F6520">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rsidR="009F6520" w:rsidRDefault="00E40082" w:rsidP="00E40082">
            <w:pPr>
              <w:shd w:val="solid" w:color="FFFFFF" w:fill="FFFFFF"/>
              <w:spacing w:before="0" w:line="240" w:lineRule="atLeast"/>
            </w:pPr>
            <w:bookmarkStart w:id="0" w:name="ditulogo"/>
            <w:bookmarkEnd w:id="0"/>
            <w:r w:rsidRPr="00E8501D">
              <w:rPr>
                <w:b/>
                <w:bCs/>
                <w:noProof/>
                <w:sz w:val="20"/>
                <w:lang w:val="en-US"/>
              </w:rPr>
              <w:drawing>
                <wp:inline distT="0" distB="0" distL="0" distR="0" wp14:anchorId="6922DC24" wp14:editId="796451E0">
                  <wp:extent cx="579396" cy="6572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580025" cy="657939"/>
                          </a:xfrm>
                          <a:prstGeom prst="rect">
                            <a:avLst/>
                          </a:prstGeom>
                          <a:noFill/>
                          <a:ln w="9525">
                            <a:noFill/>
                            <a:miter lim="800000"/>
                            <a:headEnd/>
                            <a:tailEnd/>
                          </a:ln>
                        </pic:spPr>
                      </pic:pic>
                    </a:graphicData>
                  </a:graphic>
                </wp:inline>
              </w:drawing>
            </w:r>
          </w:p>
        </w:tc>
      </w:tr>
      <w:tr w:rsidR="000069D4" w:rsidRPr="0051782D" w:rsidTr="00876A8A">
        <w:trPr>
          <w:cantSplit/>
        </w:trPr>
        <w:tc>
          <w:tcPr>
            <w:tcW w:w="6487" w:type="dxa"/>
            <w:tcBorders>
              <w:bottom w:val="single" w:sz="12" w:space="0" w:color="auto"/>
            </w:tcBorders>
          </w:tcPr>
          <w:p w:rsidR="000069D4" w:rsidRPr="00163271"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rsidR="000069D4" w:rsidRPr="0051782D" w:rsidRDefault="000069D4" w:rsidP="00A5173C">
            <w:pPr>
              <w:shd w:val="solid" w:color="FFFFFF" w:fill="FFFFFF"/>
              <w:spacing w:before="0" w:after="48" w:line="240" w:lineRule="atLeast"/>
              <w:rPr>
                <w:sz w:val="22"/>
                <w:szCs w:val="22"/>
                <w:lang w:val="en-US"/>
              </w:rPr>
            </w:pPr>
          </w:p>
        </w:tc>
      </w:tr>
      <w:tr w:rsidR="000069D4" w:rsidTr="00876A8A">
        <w:trPr>
          <w:cantSplit/>
        </w:trPr>
        <w:tc>
          <w:tcPr>
            <w:tcW w:w="6487" w:type="dxa"/>
            <w:tcBorders>
              <w:top w:val="single" w:sz="12" w:space="0" w:color="auto"/>
            </w:tcBorders>
          </w:tcPr>
          <w:p w:rsidR="000069D4" w:rsidRPr="0051782D"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rsidR="000069D4" w:rsidRPr="00710D66" w:rsidRDefault="000069D4" w:rsidP="00A5173C">
            <w:pPr>
              <w:shd w:val="solid" w:color="FFFFFF" w:fill="FFFFFF"/>
              <w:spacing w:before="0" w:after="48" w:line="240" w:lineRule="atLeast"/>
              <w:rPr>
                <w:lang w:val="en-US"/>
              </w:rPr>
            </w:pPr>
          </w:p>
        </w:tc>
      </w:tr>
      <w:tr w:rsidR="000069D4" w:rsidTr="00876A8A">
        <w:trPr>
          <w:cantSplit/>
        </w:trPr>
        <w:tc>
          <w:tcPr>
            <w:tcW w:w="6487" w:type="dxa"/>
            <w:vMerge w:val="restart"/>
          </w:tcPr>
          <w:p w:rsidR="006B5083" w:rsidRDefault="006B5083" w:rsidP="006B5083">
            <w:pPr>
              <w:shd w:val="solid" w:color="FFFFFF" w:fill="FFFFFF"/>
              <w:tabs>
                <w:tab w:val="clear" w:pos="1134"/>
                <w:tab w:val="clear" w:pos="1871"/>
                <w:tab w:val="clear" w:pos="2268"/>
              </w:tabs>
              <w:spacing w:before="0" w:after="240"/>
              <w:ind w:left="1134" w:hanging="1134"/>
              <w:rPr>
                <w:rFonts w:ascii="Verdana" w:hAnsi="Verdana"/>
                <w:sz w:val="20"/>
              </w:rPr>
            </w:pPr>
            <w:bookmarkStart w:id="1" w:name="recibido"/>
            <w:bookmarkStart w:id="2" w:name="dnum" w:colFirst="1" w:colLast="1"/>
            <w:bookmarkEnd w:id="1"/>
            <w:r>
              <w:rPr>
                <w:rFonts w:ascii="Verdana" w:hAnsi="Verdana"/>
                <w:sz w:val="20"/>
              </w:rPr>
              <w:t>Received:</w:t>
            </w:r>
            <w:r>
              <w:rPr>
                <w:rFonts w:ascii="Verdana" w:hAnsi="Verdana"/>
                <w:sz w:val="20"/>
              </w:rPr>
              <w:tab/>
              <w:t xml:space="preserve"> XX </w:t>
            </w:r>
            <w:r w:rsidR="00DD5284">
              <w:rPr>
                <w:rFonts w:ascii="Verdana" w:hAnsi="Verdana"/>
                <w:sz w:val="20"/>
              </w:rPr>
              <w:t>July</w:t>
            </w:r>
            <w:r>
              <w:rPr>
                <w:rFonts w:ascii="Verdana" w:hAnsi="Verdana"/>
                <w:sz w:val="20"/>
              </w:rPr>
              <w:t xml:space="preserve"> 2020</w:t>
            </w:r>
          </w:p>
          <w:p w:rsidR="00E40082" w:rsidRDefault="00E40082" w:rsidP="00E40082">
            <w:pPr>
              <w:shd w:val="solid" w:color="FFFFFF" w:fill="FFFFFF"/>
              <w:tabs>
                <w:tab w:val="clear" w:pos="1134"/>
                <w:tab w:val="clear" w:pos="1871"/>
                <w:tab w:val="clear" w:pos="2268"/>
              </w:tabs>
              <w:spacing w:before="0" w:after="240"/>
              <w:ind w:left="1134" w:hanging="1134"/>
              <w:rPr>
                <w:rFonts w:ascii="Verdana" w:hAnsi="Verdana"/>
                <w:sz w:val="20"/>
              </w:rPr>
            </w:pPr>
            <w:r w:rsidRPr="00B73BAA">
              <w:rPr>
                <w:rFonts w:ascii="Verdana" w:hAnsi="Verdana"/>
                <w:sz w:val="20"/>
              </w:rPr>
              <w:t>Source:</w:t>
            </w:r>
            <w:r w:rsidRPr="00B73BAA">
              <w:rPr>
                <w:rFonts w:ascii="Verdana" w:hAnsi="Verdana"/>
                <w:sz w:val="20"/>
              </w:rPr>
              <w:tab/>
            </w:r>
            <w:r w:rsidR="006B5083">
              <w:rPr>
                <w:rFonts w:ascii="Verdana" w:hAnsi="Verdana"/>
                <w:sz w:val="20"/>
              </w:rPr>
              <w:t xml:space="preserve"> Document </w:t>
            </w:r>
            <w:r w:rsidR="006B5083" w:rsidRPr="00FE3B74">
              <w:rPr>
                <w:rFonts w:ascii="Verdana" w:hAnsi="Verdana"/>
                <w:sz w:val="20"/>
              </w:rPr>
              <w:t xml:space="preserve"> Annex 1</w:t>
            </w:r>
            <w:r w:rsidR="006B5083">
              <w:rPr>
                <w:rFonts w:ascii="Verdana" w:hAnsi="Verdana"/>
                <w:sz w:val="20"/>
              </w:rPr>
              <w:t>6</w:t>
            </w:r>
            <w:r w:rsidR="006B5083" w:rsidRPr="00FE3B74">
              <w:rPr>
                <w:rFonts w:ascii="Verdana" w:hAnsi="Verdana"/>
                <w:sz w:val="20"/>
              </w:rPr>
              <w:t xml:space="preserve"> to Document 5B/712</w:t>
            </w:r>
          </w:p>
          <w:p w:rsidR="00E40082" w:rsidRPr="00982084" w:rsidRDefault="00E40082" w:rsidP="00E40082">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Pr="0058155A">
              <w:rPr>
                <w:rFonts w:ascii="Verdana" w:hAnsi="Verdana"/>
                <w:sz w:val="20"/>
              </w:rPr>
              <w:t>R</w:t>
            </w:r>
            <w:r>
              <w:rPr>
                <w:rFonts w:ascii="Verdana" w:hAnsi="Verdana"/>
                <w:sz w:val="20"/>
              </w:rPr>
              <w:t>eplacement for</w:t>
            </w:r>
            <w:r w:rsidRPr="0058155A">
              <w:rPr>
                <w:rFonts w:ascii="Verdana" w:hAnsi="Verdana"/>
                <w:sz w:val="20"/>
              </w:rPr>
              <w:t xml:space="preserve"> Report </w:t>
            </w:r>
            <w:hyperlink r:id="rId8" w:history="1">
              <w:r w:rsidRPr="0058155A">
                <w:rPr>
                  <w:rStyle w:val="Hyperlink"/>
                  <w:rFonts w:ascii="Verdana" w:hAnsi="Verdana"/>
                  <w:sz w:val="20"/>
                </w:rPr>
                <w:t>ITU-R M.2204-0</w:t>
              </w:r>
            </w:hyperlink>
          </w:p>
        </w:tc>
        <w:tc>
          <w:tcPr>
            <w:tcW w:w="3402" w:type="dxa"/>
          </w:tcPr>
          <w:p w:rsidR="000069D4" w:rsidRPr="00E40082" w:rsidRDefault="00E40082" w:rsidP="00A77ECD">
            <w:pPr>
              <w:shd w:val="solid" w:color="FFFFFF" w:fill="FFFFFF"/>
              <w:spacing w:before="0" w:line="240" w:lineRule="atLeast"/>
              <w:rPr>
                <w:rFonts w:ascii="Verdana" w:hAnsi="Verdana"/>
                <w:sz w:val="20"/>
                <w:lang w:eastAsia="zh-CN"/>
              </w:rPr>
            </w:pPr>
            <w:r>
              <w:rPr>
                <w:rFonts w:ascii="Verdana" w:hAnsi="Verdana"/>
                <w:b/>
                <w:sz w:val="20"/>
                <w:lang w:eastAsia="zh-CN"/>
              </w:rPr>
              <w:t xml:space="preserve">Document </w:t>
            </w:r>
            <w:r w:rsidR="00036879">
              <w:rPr>
                <w:rFonts w:ascii="Verdana" w:hAnsi="Verdana"/>
                <w:b/>
                <w:sz w:val="20"/>
                <w:lang w:eastAsia="zh-CN"/>
              </w:rPr>
              <w:t xml:space="preserve"> USWP5B24-1</w:t>
            </w:r>
            <w:r w:rsidR="00860619">
              <w:rPr>
                <w:rFonts w:ascii="Verdana" w:hAnsi="Verdana"/>
                <w:b/>
                <w:sz w:val="20"/>
                <w:lang w:eastAsia="zh-CN"/>
              </w:rPr>
              <w:t>6</w:t>
            </w:r>
            <w:r w:rsidR="00036879">
              <w:rPr>
                <w:rFonts w:ascii="Verdana" w:hAnsi="Verdana"/>
                <w:b/>
                <w:sz w:val="20"/>
                <w:lang w:eastAsia="zh-CN"/>
              </w:rPr>
              <w:t xml:space="preserve"> (</w:t>
            </w:r>
            <w:r w:rsidR="00A77ECD">
              <w:rPr>
                <w:rFonts w:ascii="Verdana" w:hAnsi="Verdana"/>
                <w:b/>
                <w:sz w:val="20"/>
                <w:lang w:eastAsia="zh-CN"/>
              </w:rPr>
              <w:t>National Committee</w:t>
            </w:r>
            <w:r w:rsidR="00036879">
              <w:rPr>
                <w:rFonts w:ascii="Verdana" w:hAnsi="Verdana"/>
                <w:b/>
                <w:sz w:val="20"/>
                <w:lang w:eastAsia="zh-CN"/>
              </w:rPr>
              <w:t>)</w:t>
            </w:r>
          </w:p>
        </w:tc>
      </w:tr>
      <w:tr w:rsidR="000069D4" w:rsidTr="00876A8A">
        <w:trPr>
          <w:cantSplit/>
        </w:trPr>
        <w:tc>
          <w:tcPr>
            <w:tcW w:w="6487" w:type="dxa"/>
            <w:vMerge/>
          </w:tcPr>
          <w:p w:rsidR="000069D4" w:rsidRDefault="000069D4" w:rsidP="00A5173C">
            <w:pPr>
              <w:spacing w:before="60"/>
              <w:jc w:val="center"/>
              <w:rPr>
                <w:b/>
                <w:smallCaps/>
                <w:sz w:val="32"/>
                <w:lang w:eastAsia="zh-CN"/>
              </w:rPr>
            </w:pPr>
            <w:bookmarkStart w:id="3" w:name="ddate" w:colFirst="1" w:colLast="1"/>
            <w:bookmarkEnd w:id="2"/>
          </w:p>
        </w:tc>
        <w:tc>
          <w:tcPr>
            <w:tcW w:w="3402" w:type="dxa"/>
          </w:tcPr>
          <w:p w:rsidR="000069D4" w:rsidRPr="00E40082" w:rsidRDefault="0047061C" w:rsidP="00A77ECD">
            <w:pPr>
              <w:shd w:val="solid" w:color="FFFFFF" w:fill="FFFFFF"/>
              <w:spacing w:before="0" w:line="240" w:lineRule="atLeast"/>
              <w:rPr>
                <w:rFonts w:ascii="Verdana" w:hAnsi="Verdana"/>
                <w:sz w:val="20"/>
                <w:lang w:eastAsia="zh-CN"/>
              </w:rPr>
            </w:pPr>
            <w:r>
              <w:rPr>
                <w:rFonts w:ascii="Verdana" w:hAnsi="Verdana"/>
                <w:b/>
                <w:sz w:val="20"/>
                <w:lang w:eastAsia="zh-CN"/>
              </w:rPr>
              <w:t>1</w:t>
            </w:r>
            <w:r w:rsidR="00A77ECD">
              <w:rPr>
                <w:rFonts w:ascii="Verdana" w:hAnsi="Verdana"/>
                <w:b/>
                <w:sz w:val="20"/>
                <w:lang w:eastAsia="zh-CN"/>
              </w:rPr>
              <w:t>7</w:t>
            </w:r>
            <w:r w:rsidR="00770E32">
              <w:rPr>
                <w:rFonts w:ascii="Verdana" w:hAnsi="Verdana"/>
                <w:b/>
                <w:sz w:val="20"/>
                <w:lang w:eastAsia="zh-CN"/>
              </w:rPr>
              <w:t xml:space="preserve"> June</w:t>
            </w:r>
            <w:r w:rsidR="00E40082">
              <w:rPr>
                <w:rFonts w:ascii="Verdana" w:hAnsi="Verdana"/>
                <w:b/>
                <w:sz w:val="20"/>
                <w:lang w:eastAsia="zh-CN"/>
              </w:rPr>
              <w:t xml:space="preserve"> 20</w:t>
            </w:r>
            <w:r w:rsidR="00036879">
              <w:rPr>
                <w:rFonts w:ascii="Verdana" w:hAnsi="Verdana"/>
                <w:b/>
                <w:sz w:val="20"/>
                <w:lang w:eastAsia="zh-CN"/>
              </w:rPr>
              <w:t>20</w:t>
            </w:r>
          </w:p>
        </w:tc>
      </w:tr>
      <w:tr w:rsidR="000069D4" w:rsidTr="00876A8A">
        <w:trPr>
          <w:cantSplit/>
        </w:trPr>
        <w:tc>
          <w:tcPr>
            <w:tcW w:w="6487" w:type="dxa"/>
            <w:vMerge/>
          </w:tcPr>
          <w:p w:rsidR="000069D4" w:rsidRDefault="000069D4" w:rsidP="00A5173C">
            <w:pPr>
              <w:spacing w:before="60"/>
              <w:jc w:val="center"/>
              <w:rPr>
                <w:b/>
                <w:smallCaps/>
                <w:sz w:val="32"/>
                <w:lang w:eastAsia="zh-CN"/>
              </w:rPr>
            </w:pPr>
            <w:bookmarkStart w:id="4" w:name="dorlang" w:colFirst="1" w:colLast="1"/>
            <w:bookmarkEnd w:id="3"/>
          </w:p>
        </w:tc>
        <w:tc>
          <w:tcPr>
            <w:tcW w:w="3402" w:type="dxa"/>
          </w:tcPr>
          <w:p w:rsidR="000069D4" w:rsidRPr="00E40082" w:rsidRDefault="00E40082" w:rsidP="00A517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0069D4" w:rsidTr="00D046A7">
        <w:trPr>
          <w:cantSplit/>
        </w:trPr>
        <w:tc>
          <w:tcPr>
            <w:tcW w:w="9889" w:type="dxa"/>
            <w:gridSpan w:val="2"/>
          </w:tcPr>
          <w:p w:rsidR="000069D4" w:rsidRDefault="006B5083" w:rsidP="00E40082">
            <w:pPr>
              <w:pStyle w:val="Source"/>
              <w:rPr>
                <w:lang w:eastAsia="zh-CN"/>
              </w:rPr>
            </w:pPr>
            <w:bookmarkStart w:id="5" w:name="dsource" w:colFirst="0" w:colLast="0"/>
            <w:bookmarkEnd w:id="4"/>
            <w:r>
              <w:rPr>
                <w:lang w:val="en-US" w:eastAsia="zh-CN"/>
              </w:rPr>
              <w:t>United States of America</w:t>
            </w:r>
          </w:p>
        </w:tc>
      </w:tr>
      <w:tr w:rsidR="000069D4" w:rsidTr="00346EC8">
        <w:trPr>
          <w:cantSplit/>
          <w:trHeight w:val="720"/>
        </w:trPr>
        <w:tc>
          <w:tcPr>
            <w:tcW w:w="9889" w:type="dxa"/>
            <w:gridSpan w:val="2"/>
          </w:tcPr>
          <w:p w:rsidR="000069D4" w:rsidRDefault="00E40082" w:rsidP="00DE4DB2">
            <w:pPr>
              <w:pStyle w:val="RepNo"/>
              <w:spacing w:before="240"/>
              <w:rPr>
                <w:lang w:eastAsia="zh-CN"/>
              </w:rPr>
            </w:pPr>
            <w:bookmarkStart w:id="6" w:name="drec" w:colFirst="0" w:colLast="0"/>
            <w:bookmarkEnd w:id="5"/>
            <w:r w:rsidRPr="00357D8A">
              <w:rPr>
                <w:lang w:eastAsia="zh-CN"/>
              </w:rPr>
              <w:t xml:space="preserve">WORKING DOCUMENT TOWARDS A PRELIMINARY DRAFT </w:t>
            </w:r>
            <w:r>
              <w:rPr>
                <w:lang w:eastAsia="zh-CN"/>
              </w:rPr>
              <w:t>NEW</w:t>
            </w:r>
            <w:r w:rsidRPr="00357D8A">
              <w:rPr>
                <w:lang w:eastAsia="zh-CN"/>
              </w:rPr>
              <w:t xml:space="preserve"> </w:t>
            </w:r>
            <w:r>
              <w:rPr>
                <w:lang w:eastAsia="zh-CN"/>
              </w:rPr>
              <w:br/>
            </w:r>
            <w:r w:rsidRPr="00357D8A">
              <w:rPr>
                <w:lang w:eastAsia="zh-CN"/>
              </w:rPr>
              <w:t>REPORT ITU-R M.</w:t>
            </w:r>
            <w:r>
              <w:rPr>
                <w:lang w:eastAsia="zh-CN"/>
              </w:rPr>
              <w:t>[UA_GRound_DAA]</w:t>
            </w:r>
          </w:p>
        </w:tc>
      </w:tr>
      <w:tr w:rsidR="000069D4" w:rsidTr="00D046A7">
        <w:trPr>
          <w:cantSplit/>
        </w:trPr>
        <w:tc>
          <w:tcPr>
            <w:tcW w:w="9889" w:type="dxa"/>
            <w:gridSpan w:val="2"/>
          </w:tcPr>
          <w:p w:rsidR="000069D4" w:rsidRDefault="00E40082" w:rsidP="00E40082">
            <w:pPr>
              <w:pStyle w:val="Reptitle"/>
              <w:rPr>
                <w:lang w:eastAsia="zh-CN"/>
              </w:rPr>
            </w:pPr>
            <w:bookmarkStart w:id="7" w:name="dtitle1" w:colFirst="0" w:colLast="0"/>
            <w:bookmarkEnd w:id="6"/>
            <w:r>
              <w:rPr>
                <w:lang w:val="en-US"/>
              </w:rPr>
              <w:t>Guidance on suitable frequency bands and services to be used by unmanned aircraft ground based detect-</w:t>
            </w:r>
            <w:r w:rsidRPr="0045540B">
              <w:rPr>
                <w:lang w:val="en-US"/>
              </w:rPr>
              <w:t>and</w:t>
            </w:r>
            <w:r>
              <w:rPr>
                <w:lang w:val="en-US"/>
              </w:rPr>
              <w:t>-avoid non-cooperative systems</w:t>
            </w:r>
          </w:p>
        </w:tc>
      </w:tr>
    </w:tbl>
    <w:p w:rsidR="00E40082" w:rsidRPr="00273939" w:rsidRDefault="00E40082" w:rsidP="00CE0351">
      <w:pPr>
        <w:pStyle w:val="Repdate"/>
        <w:rPr>
          <w:lang w:val="en-US"/>
        </w:rPr>
      </w:pPr>
      <w:bookmarkStart w:id="8" w:name="dbreak"/>
      <w:bookmarkEnd w:id="7"/>
      <w:bookmarkEnd w:id="8"/>
      <w:r w:rsidRPr="00273939">
        <w:rPr>
          <w:lang w:val="en-US"/>
        </w:rPr>
        <w:t>(</w:t>
      </w:r>
      <w:r w:rsidRPr="0049154E">
        <w:t>201</w:t>
      </w:r>
      <w:r w:rsidRPr="00DF6D17">
        <w:rPr>
          <w:highlight w:val="yellow"/>
        </w:rPr>
        <w:t>X</w:t>
      </w:r>
      <w:r w:rsidRPr="00273939">
        <w:rPr>
          <w:lang w:val="en-US"/>
        </w:rPr>
        <w:t>)</w:t>
      </w:r>
    </w:p>
    <w:p w:rsidR="00036879" w:rsidRPr="00A42BE6" w:rsidRDefault="00036879" w:rsidP="00036879">
      <w:pPr>
        <w:keepNext/>
        <w:keepLines/>
        <w:spacing w:before="160"/>
        <w:rPr>
          <w:rFonts w:ascii="Times New Roman Bold" w:hAnsi="Times New Roman Bold" w:cs="Times New Roman Bold"/>
          <w:b/>
          <w:lang w:val="en-US"/>
        </w:rPr>
      </w:pPr>
      <w:bookmarkStart w:id="9" w:name="_Hlk517074496"/>
      <w:r w:rsidRPr="00346EC8">
        <w:rPr>
          <w:rFonts w:ascii="Times New Roman Bold" w:hAnsi="Times New Roman Bold" w:cs="Times New Roman Bold"/>
          <w:b/>
          <w:lang w:val="en-US"/>
        </w:rPr>
        <w:t>Introduction</w:t>
      </w:r>
    </w:p>
    <w:p w:rsidR="00346EC8" w:rsidRPr="00B935E6" w:rsidRDefault="00346EC8" w:rsidP="00346EC8">
      <w:pPr>
        <w:pStyle w:val="Normalaftertitle0"/>
        <w:rPr>
          <w:lang w:val="en-US" w:eastAsia="zh-CN"/>
        </w:rPr>
      </w:pPr>
      <w:r w:rsidRPr="00B935E6">
        <w:rPr>
          <w:lang w:val="en-US" w:eastAsia="zh-CN"/>
        </w:rPr>
        <w:t>Report ITU-R M.2204-0 was published in November 2010 in support of WRC-12 agenda item 1.3 efforts to identify the requirements of Unmanned Aircraft Systems (UAS).  Since the report was published, not only have the requirements of UAS evolved but, changes have also been made to the Radio Regulations that affect the frequency bands identified in Report ITU-R M.2204-0.  As a result Working Party 5B had been considering a revision to Report ITU-R M.2204-0 (see Annex 23 to Document 5B/538) with the intent of providing more accurate and up to date information to better assist devel</w:t>
      </w:r>
      <w:r>
        <w:rPr>
          <w:lang w:val="en-US" w:eastAsia="zh-CN"/>
        </w:rPr>
        <w:t>opers of unmanned aircraft detect</w:t>
      </w:r>
      <w:r w:rsidRPr="00B935E6">
        <w:rPr>
          <w:lang w:val="en-US" w:eastAsia="zh-CN"/>
        </w:rPr>
        <w:t xml:space="preserve"> and avoid systems.</w:t>
      </w:r>
    </w:p>
    <w:p w:rsidR="00346EC8" w:rsidRDefault="00346EC8" w:rsidP="00346EC8">
      <w:pPr>
        <w:pStyle w:val="Normalaftertitle0"/>
        <w:rPr>
          <w:szCs w:val="24"/>
          <w:lang w:val="en-US" w:eastAsia="zh-CN"/>
        </w:rPr>
      </w:pPr>
      <w:r w:rsidRPr="00B935E6">
        <w:rPr>
          <w:lang w:val="en-US" w:eastAsia="zh-CN"/>
        </w:rPr>
        <w:t xml:space="preserve">At the November 2018 Working Party 5B meeting it became obvious that the format of the existing report was not adequate for the needs of the intended audience so, it was decided </w:t>
      </w:r>
      <w:r>
        <w:rPr>
          <w:lang w:val="en-US" w:eastAsia="zh-CN"/>
        </w:rPr>
        <w:t>to</w:t>
      </w:r>
      <w:r w:rsidRPr="00B935E6">
        <w:rPr>
          <w:lang w:val="en-US" w:eastAsia="zh-CN"/>
        </w:rPr>
        <w:t xml:space="preserve"> develop a new report </w:t>
      </w:r>
      <w:r>
        <w:rPr>
          <w:lang w:val="en-US" w:eastAsia="zh-CN"/>
        </w:rPr>
        <w:t xml:space="preserve">to </w:t>
      </w:r>
      <w:r w:rsidRPr="00B935E6">
        <w:rPr>
          <w:lang w:val="en-US" w:eastAsia="zh-CN"/>
        </w:rPr>
        <w:t xml:space="preserve">replace </w:t>
      </w:r>
      <w:r w:rsidRPr="00B935E6">
        <w:rPr>
          <w:szCs w:val="24"/>
          <w:lang w:val="en-US" w:eastAsia="zh-CN"/>
        </w:rPr>
        <w:t>Report ITU-R M.2204</w:t>
      </w:r>
      <w:r>
        <w:rPr>
          <w:szCs w:val="24"/>
          <w:lang w:val="en-US" w:eastAsia="zh-CN"/>
        </w:rPr>
        <w:t>-0</w:t>
      </w:r>
      <w:r w:rsidRPr="00B935E6">
        <w:rPr>
          <w:lang w:val="en-US" w:eastAsia="zh-CN"/>
        </w:rPr>
        <w:t xml:space="preserve">.  Thus, an outline for the new report was developed during the November 2018 Working Party 5B meeting </w:t>
      </w:r>
      <w:r w:rsidRPr="00B935E6">
        <w:rPr>
          <w:szCs w:val="24"/>
          <w:lang w:val="en-US" w:eastAsia="zh-CN"/>
        </w:rPr>
        <w:t xml:space="preserve">(see </w:t>
      </w:r>
      <w:r w:rsidRPr="00B935E6">
        <w:rPr>
          <w:szCs w:val="24"/>
        </w:rPr>
        <w:t>Annex 11 to 5B/646</w:t>
      </w:r>
      <w:r w:rsidRPr="00B935E6">
        <w:rPr>
          <w:szCs w:val="24"/>
          <w:lang w:val="en-US" w:eastAsia="zh-CN"/>
        </w:rPr>
        <w:t xml:space="preserve">) to begin the process of developing a replacement report for </w:t>
      </w:r>
      <w:r>
        <w:rPr>
          <w:szCs w:val="24"/>
          <w:lang w:val="en-US" w:eastAsia="zh-CN"/>
        </w:rPr>
        <w:t>the existing report</w:t>
      </w:r>
      <w:r w:rsidRPr="00B935E6">
        <w:rPr>
          <w:szCs w:val="24"/>
          <w:lang w:val="en-US" w:eastAsia="zh-CN"/>
        </w:rPr>
        <w:t>.</w:t>
      </w:r>
    </w:p>
    <w:p w:rsidR="00346EC8" w:rsidRPr="00594238" w:rsidRDefault="00346EC8" w:rsidP="00346EC8">
      <w:pPr>
        <w:rPr>
          <w:lang w:val="en-US" w:eastAsia="zh-CN"/>
        </w:rPr>
      </w:pPr>
      <w:r>
        <w:rPr>
          <w:lang w:val="en-US" w:eastAsia="zh-CN"/>
        </w:rPr>
        <w:t>At the April-May 2019 Working Party 5B meeting it was further decided to split the new report into two reports, one for airborne systems and one for ground based systems.  This report addresses ground based systems.</w:t>
      </w:r>
    </w:p>
    <w:p w:rsidR="000B239C" w:rsidRDefault="000B239C" w:rsidP="000B239C">
      <w:pPr>
        <w:keepNext/>
        <w:keepLines/>
        <w:spacing w:before="0"/>
        <w:rPr>
          <w:rFonts w:ascii="Times New Roman Bold" w:hAnsi="Times New Roman Bold" w:cs="Times New Roman Bold"/>
          <w:b/>
          <w:lang w:val="en-US"/>
        </w:rPr>
      </w:pPr>
    </w:p>
    <w:p w:rsidR="00036879" w:rsidRPr="00A42BE6" w:rsidRDefault="00036879" w:rsidP="000B239C">
      <w:pPr>
        <w:keepNext/>
        <w:keepLines/>
        <w:spacing w:before="0"/>
        <w:rPr>
          <w:rFonts w:ascii="Times New Roman Bold" w:hAnsi="Times New Roman Bold" w:cs="Times New Roman Bold"/>
          <w:b/>
          <w:lang w:val="en-US"/>
        </w:rPr>
      </w:pPr>
      <w:r w:rsidRPr="00346EC8">
        <w:rPr>
          <w:rFonts w:ascii="Times New Roman Bold" w:hAnsi="Times New Roman Bold" w:cs="Times New Roman Bold"/>
          <w:b/>
          <w:lang w:val="en-US"/>
        </w:rPr>
        <w:t>Proposal</w:t>
      </w:r>
    </w:p>
    <w:p w:rsidR="00346EC8" w:rsidRDefault="00346EC8" w:rsidP="00346EC8">
      <w:pPr>
        <w:rPr>
          <w:lang w:val="en-US" w:eastAsia="zh-CN"/>
        </w:rPr>
      </w:pPr>
      <w:r w:rsidRPr="00B935E6">
        <w:rPr>
          <w:lang w:val="en-US" w:eastAsia="zh-CN"/>
        </w:rPr>
        <w:t xml:space="preserve">The United States of America proposes to continue the effort to replace Report ITU-R M.2204-0.  This effort </w:t>
      </w:r>
      <w:r>
        <w:rPr>
          <w:lang w:val="en-US" w:eastAsia="zh-CN"/>
        </w:rPr>
        <w:t xml:space="preserve">continues the development of a </w:t>
      </w:r>
      <w:r w:rsidRPr="00B935E6">
        <w:rPr>
          <w:lang w:val="en-US" w:eastAsia="zh-CN"/>
        </w:rPr>
        <w:t xml:space="preserve">new report </w:t>
      </w:r>
      <w:r>
        <w:rPr>
          <w:lang w:val="en-US" w:eastAsia="zh-CN"/>
        </w:rPr>
        <w:t xml:space="preserve">to replace </w:t>
      </w:r>
      <w:r w:rsidRPr="00B935E6">
        <w:rPr>
          <w:lang w:val="en-US" w:eastAsia="zh-CN"/>
        </w:rPr>
        <w:t>Report ITU-R M.2204-0</w:t>
      </w:r>
      <w:r>
        <w:rPr>
          <w:lang w:val="en-US" w:eastAsia="zh-CN"/>
        </w:rPr>
        <w:t xml:space="preserve"> using </w:t>
      </w:r>
      <w:r w:rsidRPr="00B935E6">
        <w:rPr>
          <w:lang w:val="en-US" w:eastAsia="zh-CN"/>
        </w:rPr>
        <w:t>appropriate text from Report ITU-R M.2204-0</w:t>
      </w:r>
      <w:r>
        <w:rPr>
          <w:lang w:val="en-US" w:eastAsia="zh-CN"/>
        </w:rPr>
        <w:t xml:space="preserve"> </w:t>
      </w:r>
      <w:r w:rsidRPr="00B935E6">
        <w:rPr>
          <w:lang w:val="en-US" w:eastAsia="zh-CN"/>
        </w:rPr>
        <w:t xml:space="preserve">and </w:t>
      </w:r>
      <w:r>
        <w:rPr>
          <w:lang w:val="en-US" w:eastAsia="zh-CN"/>
        </w:rPr>
        <w:t xml:space="preserve">developing text </w:t>
      </w:r>
      <w:r w:rsidRPr="00B935E6">
        <w:rPr>
          <w:lang w:val="en-US" w:eastAsia="zh-CN"/>
        </w:rPr>
        <w:t>to characteriz</w:t>
      </w:r>
      <w:r>
        <w:rPr>
          <w:lang w:val="en-US" w:eastAsia="zh-CN"/>
        </w:rPr>
        <w:t>e</w:t>
      </w:r>
      <w:r w:rsidRPr="00B935E6">
        <w:rPr>
          <w:lang w:val="en-US" w:eastAsia="zh-CN"/>
        </w:rPr>
        <w:t xml:space="preserve"> the frequency bands identified as being appropriate for UAS </w:t>
      </w:r>
      <w:r>
        <w:rPr>
          <w:lang w:val="en-US" w:eastAsia="zh-CN"/>
        </w:rPr>
        <w:t xml:space="preserve">Detect </w:t>
      </w:r>
      <w:r w:rsidRPr="00B935E6">
        <w:rPr>
          <w:lang w:val="en-US" w:eastAsia="zh-CN"/>
        </w:rPr>
        <w:t>and Avoid systems.</w:t>
      </w:r>
    </w:p>
    <w:p w:rsidR="00DE4DB2" w:rsidRPr="00594238" w:rsidRDefault="00DE4DB2" w:rsidP="000B239C">
      <w:pPr>
        <w:spacing w:before="0"/>
        <w:rPr>
          <w:lang w:val="en-US" w:eastAsia="zh-CN"/>
        </w:rPr>
      </w:pPr>
    </w:p>
    <w:p w:rsidR="00036879" w:rsidRPr="00A42BE6" w:rsidRDefault="00036879" w:rsidP="000B239C">
      <w:pPr>
        <w:keepNext/>
        <w:keepLines/>
        <w:spacing w:before="0"/>
        <w:rPr>
          <w:rFonts w:ascii="Times New Roman Bold" w:hAnsi="Times New Roman Bold" w:cs="Times New Roman Bold"/>
          <w:b/>
          <w:lang w:val="en-US"/>
        </w:rPr>
      </w:pPr>
      <w:r>
        <w:rPr>
          <w:rFonts w:ascii="Times New Roman Bold" w:hAnsi="Times New Roman Bold" w:cs="Times New Roman Bold"/>
          <w:b/>
          <w:lang w:val="en-US"/>
        </w:rPr>
        <w:t>Attachment</w:t>
      </w:r>
    </w:p>
    <w:p w:rsidR="00036879" w:rsidRDefault="00036879" w:rsidP="00036879">
      <w:pPr>
        <w:tabs>
          <w:tab w:val="clear" w:pos="1134"/>
          <w:tab w:val="clear" w:pos="1871"/>
          <w:tab w:val="clear" w:pos="2268"/>
        </w:tabs>
        <w:overflowPunct/>
        <w:autoSpaceDE/>
        <w:autoSpaceDN/>
        <w:adjustRightInd/>
        <w:spacing w:before="0"/>
        <w:textAlignment w:val="auto"/>
        <w:rPr>
          <w:sz w:val="22"/>
          <w:lang w:val="en-US"/>
        </w:rPr>
      </w:pPr>
      <w:r>
        <w:rPr>
          <w:lang w:val="en-US"/>
        </w:rPr>
        <w:br w:type="page"/>
      </w:r>
    </w:p>
    <w:p w:rsidR="00036879" w:rsidRPr="0049154E" w:rsidRDefault="00036879" w:rsidP="00036879">
      <w:pPr>
        <w:pStyle w:val="AppendixNo"/>
        <w:rPr>
          <w:sz w:val="22"/>
          <w:lang w:val="en-US"/>
        </w:rPr>
      </w:pPr>
      <w:r>
        <w:rPr>
          <w:lang w:val="en-US" w:eastAsia="zh-CN"/>
        </w:rPr>
        <w:lastRenderedPageBreak/>
        <w:t>ATTACHMENT</w:t>
      </w:r>
    </w:p>
    <w:p w:rsidR="00036879" w:rsidRPr="00273939" w:rsidRDefault="00036879" w:rsidP="00036879">
      <w:pPr>
        <w:pStyle w:val="RepNo"/>
        <w:rPr>
          <w:lang w:val="en-US"/>
        </w:rPr>
      </w:pPr>
      <w:r w:rsidRPr="00357D8A">
        <w:rPr>
          <w:lang w:eastAsia="zh-CN"/>
        </w:rPr>
        <w:t xml:space="preserve">WORKING DOCUMENT TOWARDS A PRELIMINARY DRAFT </w:t>
      </w:r>
      <w:r>
        <w:rPr>
          <w:lang w:eastAsia="zh-CN"/>
        </w:rPr>
        <w:t>NEW</w:t>
      </w:r>
      <w:r w:rsidRPr="00357D8A">
        <w:rPr>
          <w:lang w:eastAsia="zh-CN"/>
        </w:rPr>
        <w:t xml:space="preserve"> </w:t>
      </w:r>
      <w:r>
        <w:rPr>
          <w:lang w:eastAsia="zh-CN"/>
        </w:rPr>
        <w:br/>
      </w:r>
      <w:r w:rsidRPr="00357D8A">
        <w:rPr>
          <w:lang w:eastAsia="zh-CN"/>
        </w:rPr>
        <w:t>REPORT ITU-R M.</w:t>
      </w:r>
      <w:r>
        <w:rPr>
          <w:lang w:eastAsia="zh-CN"/>
        </w:rPr>
        <w:t>[UA_GRound_DAA]</w:t>
      </w:r>
    </w:p>
    <w:p w:rsidR="00036879" w:rsidRPr="00273939" w:rsidRDefault="00036879" w:rsidP="00036879">
      <w:pPr>
        <w:pStyle w:val="Reptitle"/>
        <w:rPr>
          <w:lang w:val="en-US"/>
        </w:rPr>
      </w:pPr>
      <w:r w:rsidRPr="00036879">
        <w:rPr>
          <w:lang w:val="en-US"/>
        </w:rPr>
        <w:t>Guidance on suitable frequency bands and services to be used by unmanned aircraft ground based detect-and-avoid non-cooperative systems</w:t>
      </w:r>
    </w:p>
    <w:p w:rsidR="00036879" w:rsidRDefault="00036879" w:rsidP="00036879">
      <w:pPr>
        <w:pStyle w:val="Repdate"/>
        <w:rPr>
          <w:lang w:val="en-US"/>
        </w:rPr>
      </w:pPr>
      <w:r w:rsidRPr="00B57782">
        <w:rPr>
          <w:lang w:val="en-US"/>
        </w:rPr>
        <w:t xml:space="preserve"> (</w:t>
      </w:r>
      <w:r w:rsidRPr="00B57782">
        <w:t>201</w:t>
      </w:r>
      <w:r w:rsidRPr="00DF6D17">
        <w:rPr>
          <w:highlight w:val="yellow"/>
        </w:rPr>
        <w:t>X</w:t>
      </w:r>
      <w:r w:rsidRPr="00B57782">
        <w:rPr>
          <w:lang w:val="en-US"/>
        </w:rPr>
        <w:t>)</w:t>
      </w:r>
    </w:p>
    <w:p w:rsidR="00E40082" w:rsidRPr="00036879" w:rsidRDefault="00E40082" w:rsidP="00344EA8">
      <w:pPr>
        <w:pStyle w:val="Headingb"/>
        <w:rPr>
          <w:szCs w:val="24"/>
          <w:lang w:val="en-GB"/>
        </w:rPr>
      </w:pPr>
      <w:r w:rsidRPr="00036879">
        <w:rPr>
          <w:szCs w:val="24"/>
          <w:lang w:val="en-GB"/>
        </w:rPr>
        <w:t>Scope</w:t>
      </w:r>
    </w:p>
    <w:p w:rsidR="00E40082" w:rsidRPr="00036879" w:rsidRDefault="00E40082" w:rsidP="00CE0351">
      <w:pPr>
        <w:rPr>
          <w:szCs w:val="24"/>
          <w:lang w:val="en-US"/>
        </w:rPr>
      </w:pPr>
      <w:r w:rsidRPr="00036879">
        <w:rPr>
          <w:szCs w:val="24"/>
          <w:lang w:val="en-US"/>
        </w:rPr>
        <w:t>Unmanned aircraft (UA) applications have been expanding throughout the world and will continue to increase the numbers of UA worldwide. With integration of UA into airspace, it is essential that spectrum to support UA ground based detect and avoid (DAA)</w:t>
      </w:r>
      <w:r w:rsidRPr="00036879">
        <w:rPr>
          <w:rStyle w:val="FootnoteReference"/>
          <w:sz w:val="24"/>
          <w:szCs w:val="24"/>
        </w:rPr>
        <w:footnoteReference w:id="1"/>
      </w:r>
      <w:r w:rsidRPr="00036879">
        <w:rPr>
          <w:szCs w:val="24"/>
          <w:lang w:val="en-US"/>
        </w:rPr>
        <w:t xml:space="preserve"> systems be clearly identified. This Report provides guidance as to which frequency bands are </w:t>
      </w:r>
      <w:ins w:id="10" w:author="Author">
        <w:r w:rsidR="00DE4DB2" w:rsidRPr="005B307D">
          <w:rPr>
            <w:szCs w:val="24"/>
            <w:lang w:val="en-US"/>
          </w:rPr>
          <w:t xml:space="preserve">suitable </w:t>
        </w:r>
      </w:ins>
      <w:del w:id="11" w:author="Author">
        <w:r w:rsidRPr="005B307D" w:rsidDel="00DE4DB2">
          <w:rPr>
            <w:szCs w:val="24"/>
            <w:lang w:val="en-US"/>
          </w:rPr>
          <w:delText xml:space="preserve">best suited </w:delText>
        </w:r>
      </w:del>
      <w:r w:rsidRPr="003D4ECF">
        <w:rPr>
          <w:szCs w:val="24"/>
          <w:lang w:val="en-US"/>
        </w:rPr>
        <w:t>f</w:t>
      </w:r>
      <w:r w:rsidRPr="00036879">
        <w:rPr>
          <w:szCs w:val="24"/>
          <w:lang w:val="en-US"/>
        </w:rPr>
        <w:t>or UA ground based DAA systems.</w:t>
      </w:r>
    </w:p>
    <w:p w:rsidR="00E40082" w:rsidRPr="00036879" w:rsidRDefault="00E40082" w:rsidP="00CE0351">
      <w:pPr>
        <w:rPr>
          <w:szCs w:val="24"/>
          <w:lang w:val="en-US"/>
        </w:rPr>
      </w:pPr>
      <w:r w:rsidRPr="00036879">
        <w:rPr>
          <w:szCs w:val="24"/>
          <w:lang w:val="en-US"/>
        </w:rPr>
        <w:t>Guidance for DAA installed onboard unmanned aircraft are not included in this ITU-R Report but can be found in ITU-R Report M.[UA-AIRBORNE-DAA]</w:t>
      </w:r>
      <w:r w:rsidRPr="00036879">
        <w:rPr>
          <w:rStyle w:val="FootnoteReference"/>
          <w:sz w:val="24"/>
          <w:szCs w:val="24"/>
          <w:lang w:val="en-US"/>
        </w:rPr>
        <w:footnoteReference w:id="2"/>
      </w:r>
      <w:r w:rsidRPr="00036879">
        <w:rPr>
          <w:szCs w:val="24"/>
          <w:lang w:val="en-US"/>
        </w:rPr>
        <w:t>.</w:t>
      </w:r>
    </w:p>
    <w:p w:rsidR="00E40082" w:rsidRPr="005B307D" w:rsidRDefault="00E40082" w:rsidP="00CE0351">
      <w:pPr>
        <w:rPr>
          <w:i/>
          <w:szCs w:val="24"/>
          <w:lang w:val="en-US"/>
        </w:rPr>
      </w:pPr>
      <w:r w:rsidRPr="005B307D">
        <w:rPr>
          <w:i/>
          <w:szCs w:val="24"/>
          <w:highlight w:val="yellow"/>
          <w:lang w:val="en-US"/>
        </w:rPr>
        <w:t xml:space="preserve">[Editor’s note: The intent of establishing this new Reports is to replace the current </w:t>
      </w:r>
      <w:ins w:id="14" w:author="Author">
        <w:r w:rsidR="003D4ECF" w:rsidRPr="005B307D">
          <w:rPr>
            <w:i/>
            <w:szCs w:val="24"/>
            <w:highlight w:val="yellow"/>
            <w:lang w:val="en-US"/>
          </w:rPr>
          <w:t xml:space="preserve">Report </w:t>
        </w:r>
      </w:ins>
      <w:r w:rsidRPr="005B307D">
        <w:rPr>
          <w:i/>
          <w:szCs w:val="24"/>
          <w:highlight w:val="yellow"/>
          <w:lang w:val="en-US"/>
        </w:rPr>
        <w:t>ITU-R M.2204 in association with ITU-R Report M.[UA-AIRBORNE-DAA]</w:t>
      </w:r>
      <w:ins w:id="15" w:author="Author">
        <w:r w:rsidR="003D4ECF" w:rsidRPr="005B307D">
          <w:rPr>
            <w:i/>
            <w:szCs w:val="24"/>
            <w:highlight w:val="yellow"/>
            <w:lang w:val="en-US"/>
          </w:rPr>
          <w:t xml:space="preserve"> on UA airborne detect and avoid</w:t>
        </w:r>
      </w:ins>
      <w:r w:rsidRPr="005B307D">
        <w:rPr>
          <w:i/>
          <w:szCs w:val="24"/>
          <w:highlight w:val="yellow"/>
          <w:lang w:val="en-US"/>
        </w:rPr>
        <w:t>.]</w:t>
      </w:r>
    </w:p>
    <w:p w:rsidR="00E40082" w:rsidRPr="005B307D" w:rsidRDefault="00E40082" w:rsidP="00344EA8">
      <w:pPr>
        <w:pStyle w:val="Headingb"/>
        <w:rPr>
          <w:lang w:val="en-GB"/>
        </w:rPr>
      </w:pPr>
      <w:r w:rsidRPr="005B307D">
        <w:rPr>
          <w:lang w:val="en-GB"/>
        </w:rPr>
        <w:t>Keywords</w:t>
      </w:r>
    </w:p>
    <w:p w:rsidR="00E40082" w:rsidRPr="005B307D" w:rsidRDefault="00E40082" w:rsidP="00CE0351">
      <w:pPr>
        <w:rPr>
          <w:snapToGrid w:val="0"/>
          <w:lang w:val="en-US"/>
        </w:rPr>
      </w:pPr>
      <w:r w:rsidRPr="005B307D">
        <w:rPr>
          <w:snapToGrid w:val="0"/>
          <w:lang w:val="en-US"/>
        </w:rPr>
        <w:t>Unmanned Aircraft</w:t>
      </w:r>
    </w:p>
    <w:p w:rsidR="00264A5E" w:rsidRPr="005B307D" w:rsidRDefault="00264A5E" w:rsidP="00264A5E">
      <w:pPr>
        <w:pStyle w:val="Headingb"/>
        <w:rPr>
          <w:lang w:val="en-GB"/>
        </w:rPr>
      </w:pPr>
      <w:r w:rsidRPr="005B307D">
        <w:rPr>
          <w:lang w:val="en-GB"/>
        </w:rPr>
        <w:t>List of Abbreviations/Glossary</w:t>
      </w:r>
    </w:p>
    <w:p w:rsidR="003D4ECF" w:rsidRPr="005B307D" w:rsidRDefault="003D4ECF" w:rsidP="003D4ECF">
      <w:pPr>
        <w:tabs>
          <w:tab w:val="clear" w:pos="2268"/>
          <w:tab w:val="left" w:pos="1701"/>
          <w:tab w:val="left" w:pos="2608"/>
          <w:tab w:val="left" w:pos="3345"/>
        </w:tabs>
        <w:spacing w:before="80"/>
        <w:ind w:left="1701" w:hanging="1701"/>
        <w:rPr>
          <w:ins w:id="16" w:author="Author"/>
          <w:lang w:val="en-US"/>
        </w:rPr>
      </w:pPr>
      <w:ins w:id="17" w:author="Author">
        <w:r w:rsidRPr="005B307D">
          <w:rPr>
            <w:lang w:val="en-US"/>
          </w:rPr>
          <w:t>ADS-B:</w:t>
        </w:r>
        <w:r w:rsidRPr="005B307D">
          <w:rPr>
            <w:lang w:val="en-US"/>
          </w:rPr>
          <w:tab/>
          <w:t>Automatic dependent surveillance-broadcast</w:t>
        </w:r>
      </w:ins>
    </w:p>
    <w:p w:rsidR="00264A5E" w:rsidRPr="005B307D" w:rsidRDefault="00264A5E" w:rsidP="00264A5E">
      <w:pPr>
        <w:tabs>
          <w:tab w:val="clear" w:pos="2268"/>
          <w:tab w:val="left" w:pos="1701"/>
          <w:tab w:val="left" w:pos="2608"/>
          <w:tab w:val="left" w:pos="3345"/>
        </w:tabs>
        <w:spacing w:before="80"/>
        <w:ind w:left="1701" w:hanging="1701"/>
        <w:rPr>
          <w:lang w:val="en-US"/>
        </w:rPr>
      </w:pPr>
      <w:r w:rsidRPr="005B307D">
        <w:rPr>
          <w:lang w:val="en-US"/>
        </w:rPr>
        <w:t>ATC:</w:t>
      </w:r>
      <w:r w:rsidRPr="005B307D">
        <w:rPr>
          <w:lang w:val="en-US"/>
        </w:rPr>
        <w:tab/>
        <w:t>Air traffic control</w:t>
      </w:r>
    </w:p>
    <w:p w:rsidR="00264A5E" w:rsidRPr="005B307D" w:rsidRDefault="00264A5E" w:rsidP="00264A5E">
      <w:pPr>
        <w:tabs>
          <w:tab w:val="clear" w:pos="2268"/>
          <w:tab w:val="left" w:pos="1701"/>
          <w:tab w:val="left" w:pos="2608"/>
          <w:tab w:val="left" w:pos="3345"/>
        </w:tabs>
        <w:spacing w:before="80"/>
        <w:ind w:left="1701" w:hanging="1701"/>
        <w:rPr>
          <w:lang w:val="en-US"/>
        </w:rPr>
      </w:pPr>
      <w:r w:rsidRPr="005B307D">
        <w:rPr>
          <w:lang w:val="en-US"/>
        </w:rPr>
        <w:t>CNPC:</w:t>
      </w:r>
      <w:r w:rsidRPr="005B307D">
        <w:rPr>
          <w:lang w:val="en-US"/>
        </w:rPr>
        <w:tab/>
        <w:t>Control and non-payload communications</w:t>
      </w:r>
    </w:p>
    <w:p w:rsidR="00264A5E" w:rsidRPr="005B307D" w:rsidRDefault="00264A5E" w:rsidP="00264A5E">
      <w:pPr>
        <w:tabs>
          <w:tab w:val="clear" w:pos="2268"/>
          <w:tab w:val="left" w:pos="1701"/>
          <w:tab w:val="left" w:pos="2608"/>
          <w:tab w:val="left" w:pos="3345"/>
        </w:tabs>
        <w:spacing w:before="80"/>
        <w:ind w:left="1701" w:hanging="1701"/>
        <w:rPr>
          <w:lang w:val="en-US"/>
        </w:rPr>
      </w:pPr>
      <w:r w:rsidRPr="005B307D">
        <w:rPr>
          <w:lang w:val="en-US"/>
        </w:rPr>
        <w:t>DAA</w:t>
      </w:r>
      <w:r w:rsidRPr="005B307D">
        <w:rPr>
          <w:lang w:val="en-US"/>
        </w:rPr>
        <w:tab/>
        <w:t>Detect and Avoid</w:t>
      </w:r>
    </w:p>
    <w:p w:rsidR="00264A5E" w:rsidRPr="005B307D" w:rsidRDefault="00264A5E" w:rsidP="00264A5E">
      <w:pPr>
        <w:tabs>
          <w:tab w:val="clear" w:pos="2268"/>
          <w:tab w:val="left" w:pos="1701"/>
          <w:tab w:val="left" w:pos="2608"/>
          <w:tab w:val="left" w:pos="3345"/>
        </w:tabs>
        <w:spacing w:before="80"/>
        <w:ind w:left="1701" w:hanging="1701"/>
        <w:rPr>
          <w:lang w:val="en-US"/>
        </w:rPr>
      </w:pPr>
      <w:r w:rsidRPr="005B307D">
        <w:rPr>
          <w:lang w:val="en-US"/>
        </w:rPr>
        <w:t>ICAO:</w:t>
      </w:r>
      <w:r w:rsidRPr="005B307D">
        <w:rPr>
          <w:lang w:val="en-US"/>
        </w:rPr>
        <w:tab/>
        <w:t>International Civil Aviation Organization</w:t>
      </w:r>
    </w:p>
    <w:p w:rsidR="003D4ECF" w:rsidRPr="005B307D" w:rsidRDefault="003D4ECF" w:rsidP="003D4ECF">
      <w:pPr>
        <w:pStyle w:val="enumlev1"/>
        <w:tabs>
          <w:tab w:val="left" w:pos="1701"/>
        </w:tabs>
        <w:ind w:left="1701" w:hanging="1701"/>
        <w:rPr>
          <w:ins w:id="18" w:author="Author"/>
          <w:lang w:val="en-US"/>
        </w:rPr>
      </w:pPr>
      <w:ins w:id="19" w:author="Author">
        <w:r w:rsidRPr="005B307D">
          <w:rPr>
            <w:lang w:val="en-US"/>
          </w:rPr>
          <w:t>NMAC:</w:t>
        </w:r>
        <w:r w:rsidRPr="005B307D">
          <w:rPr>
            <w:lang w:val="en-US"/>
          </w:rPr>
          <w:tab/>
          <w:t>Near mid-air collision</w:t>
        </w:r>
      </w:ins>
    </w:p>
    <w:p w:rsidR="003D4ECF" w:rsidRPr="007F2E5A" w:rsidRDefault="003D4ECF" w:rsidP="003D4ECF">
      <w:pPr>
        <w:pStyle w:val="enumlev1"/>
        <w:tabs>
          <w:tab w:val="left" w:pos="1701"/>
        </w:tabs>
        <w:ind w:left="1701" w:hanging="1701"/>
        <w:rPr>
          <w:ins w:id="20" w:author="Author"/>
          <w:lang w:val="en-US"/>
        </w:rPr>
      </w:pPr>
      <w:ins w:id="21" w:author="Author">
        <w:r w:rsidRPr="005B307D">
          <w:rPr>
            <w:lang w:val="en-US"/>
          </w:rPr>
          <w:t>TCAS:</w:t>
        </w:r>
        <w:r w:rsidRPr="005B307D">
          <w:rPr>
            <w:lang w:val="en-US"/>
          </w:rPr>
          <w:tab/>
          <w:t>Traffic collision avoidance system</w:t>
        </w:r>
      </w:ins>
    </w:p>
    <w:p w:rsidR="00264A5E" w:rsidRPr="00264A5E" w:rsidRDefault="00264A5E" w:rsidP="00264A5E">
      <w:pPr>
        <w:tabs>
          <w:tab w:val="clear" w:pos="2268"/>
          <w:tab w:val="left" w:pos="1701"/>
          <w:tab w:val="left" w:pos="2608"/>
          <w:tab w:val="left" w:pos="3345"/>
        </w:tabs>
        <w:spacing w:before="80"/>
        <w:ind w:left="1701" w:hanging="1701"/>
        <w:rPr>
          <w:lang w:val="en-US"/>
        </w:rPr>
      </w:pPr>
      <w:r w:rsidRPr="00264A5E">
        <w:rPr>
          <w:lang w:val="en-US"/>
        </w:rPr>
        <w:t>UA:</w:t>
      </w:r>
      <w:r w:rsidRPr="00264A5E">
        <w:rPr>
          <w:lang w:val="en-US"/>
        </w:rPr>
        <w:tab/>
        <w:t>Unmanned aircraft</w:t>
      </w:r>
    </w:p>
    <w:p w:rsidR="00264A5E" w:rsidRPr="00264A5E" w:rsidRDefault="00264A5E" w:rsidP="00264A5E">
      <w:pPr>
        <w:tabs>
          <w:tab w:val="clear" w:pos="2268"/>
          <w:tab w:val="left" w:pos="1701"/>
          <w:tab w:val="left" w:pos="2608"/>
          <w:tab w:val="left" w:pos="3345"/>
        </w:tabs>
        <w:spacing w:before="80"/>
        <w:ind w:left="1701" w:hanging="1701"/>
        <w:rPr>
          <w:lang w:val="en-US"/>
        </w:rPr>
      </w:pPr>
      <w:r w:rsidRPr="00264A5E">
        <w:rPr>
          <w:color w:val="000000"/>
          <w:lang w:val="en-US"/>
        </w:rPr>
        <w:t>UACS:</w:t>
      </w:r>
      <w:r w:rsidRPr="00264A5E">
        <w:rPr>
          <w:color w:val="000000"/>
          <w:lang w:val="en-US"/>
        </w:rPr>
        <w:tab/>
        <w:t>Unmanned aircraft control station</w:t>
      </w:r>
    </w:p>
    <w:p w:rsidR="00264A5E" w:rsidRPr="0011457F" w:rsidRDefault="00264A5E" w:rsidP="00264A5E">
      <w:pPr>
        <w:tabs>
          <w:tab w:val="clear" w:pos="2268"/>
          <w:tab w:val="left" w:pos="1701"/>
          <w:tab w:val="left" w:pos="2608"/>
          <w:tab w:val="left" w:pos="3345"/>
        </w:tabs>
        <w:spacing w:before="80"/>
        <w:ind w:left="1701" w:hanging="1701"/>
        <w:rPr>
          <w:lang w:val="en-US"/>
        </w:rPr>
      </w:pPr>
      <w:r w:rsidRPr="00264A5E">
        <w:rPr>
          <w:lang w:val="en-US"/>
        </w:rPr>
        <w:t>UAS:</w:t>
      </w:r>
      <w:r w:rsidRPr="00264A5E">
        <w:rPr>
          <w:lang w:val="en-US"/>
        </w:rPr>
        <w:tab/>
        <w:t>Unmanned aircraft system</w:t>
      </w:r>
    </w:p>
    <w:p w:rsidR="00264A5E" w:rsidRDefault="00264A5E" w:rsidP="00344EA8">
      <w:pPr>
        <w:pStyle w:val="Headingb"/>
        <w:rPr>
          <w:lang w:val="en-GB"/>
        </w:rPr>
      </w:pPr>
    </w:p>
    <w:p w:rsidR="00E40082" w:rsidRPr="00F01912" w:rsidRDefault="00E40082" w:rsidP="00344EA8">
      <w:pPr>
        <w:pStyle w:val="Headingb"/>
        <w:rPr>
          <w:lang w:val="en-GB"/>
        </w:rPr>
      </w:pPr>
      <w:r w:rsidRPr="00F01912">
        <w:rPr>
          <w:lang w:val="en-GB"/>
        </w:rPr>
        <w:t>Related ITU-R Recommendations and Reports</w:t>
      </w:r>
    </w:p>
    <w:p w:rsidR="00E40082" w:rsidRPr="0011457F" w:rsidRDefault="006B6827" w:rsidP="00CE0351">
      <w:pPr>
        <w:tabs>
          <w:tab w:val="clear" w:pos="2268"/>
          <w:tab w:val="left" w:pos="1843"/>
          <w:tab w:val="left" w:pos="2608"/>
          <w:tab w:val="left" w:pos="3345"/>
        </w:tabs>
        <w:spacing w:before="80"/>
        <w:ind w:left="1871" w:hanging="1871"/>
        <w:rPr>
          <w:lang w:val="en-US"/>
        </w:rPr>
      </w:pPr>
      <w:hyperlink r:id="rId9" w:history="1">
        <w:r w:rsidR="00E40082">
          <w:rPr>
            <w:color w:val="0000FF" w:themeColor="hyperlink"/>
            <w:u w:val="single"/>
            <w:lang w:val="en-US"/>
          </w:rPr>
          <w:t>ITU-R M.22</w:t>
        </w:r>
        <w:r w:rsidR="00E40082" w:rsidRPr="0011457F">
          <w:rPr>
            <w:color w:val="0000FF" w:themeColor="hyperlink"/>
            <w:u w:val="single"/>
            <w:lang w:val="en-US"/>
          </w:rPr>
          <w:t>04</w:t>
        </w:r>
      </w:hyperlink>
      <w:r w:rsidR="00E40082" w:rsidRPr="0011457F">
        <w:rPr>
          <w:lang w:val="en-US"/>
        </w:rPr>
        <w:t>:</w:t>
      </w:r>
      <w:r w:rsidR="00E40082" w:rsidRPr="0011457F">
        <w:rPr>
          <w:lang w:val="en-US"/>
        </w:rPr>
        <w:tab/>
        <w:t>Characteristics and spectrum considerations for sense and avoid systems use on unmanned aircraft systems</w:t>
      </w:r>
    </w:p>
    <w:p w:rsidR="00E40082" w:rsidRPr="0011457F" w:rsidRDefault="006E2AA4" w:rsidP="00CE0351">
      <w:pPr>
        <w:rPr>
          <w:i/>
          <w:iCs/>
          <w:lang w:val="en-US"/>
        </w:rPr>
      </w:pPr>
      <w:ins w:id="22" w:author="Author">
        <w:r w:rsidRPr="005B307D">
          <w:rPr>
            <w:i/>
            <w:iCs/>
            <w:highlight w:val="yellow"/>
            <w:lang w:val="en-US"/>
          </w:rPr>
          <w:t>[</w:t>
        </w:r>
      </w:ins>
      <w:r w:rsidR="00E40082" w:rsidRPr="005B307D">
        <w:rPr>
          <w:i/>
          <w:iCs/>
          <w:highlight w:val="yellow"/>
          <w:lang w:val="en-US"/>
        </w:rPr>
        <w:t>TBC</w:t>
      </w:r>
      <w:ins w:id="23" w:author="Author">
        <w:r w:rsidRPr="005B307D">
          <w:rPr>
            <w:i/>
            <w:iCs/>
            <w:highlight w:val="yellow"/>
            <w:lang w:val="en-US"/>
          </w:rPr>
          <w:t>]</w:t>
        </w:r>
      </w:ins>
    </w:p>
    <w:p w:rsidR="00E40082" w:rsidRPr="0011457F" w:rsidRDefault="00E40082" w:rsidP="00CE0351">
      <w:pPr>
        <w:tabs>
          <w:tab w:val="clear" w:pos="1134"/>
          <w:tab w:val="clear" w:pos="1871"/>
          <w:tab w:val="clear" w:pos="2268"/>
        </w:tabs>
        <w:overflowPunct/>
        <w:autoSpaceDE/>
        <w:autoSpaceDN/>
        <w:adjustRightInd/>
        <w:spacing w:before="0"/>
        <w:textAlignment w:val="auto"/>
        <w:rPr>
          <w:i/>
          <w:iCs/>
        </w:rPr>
      </w:pPr>
      <w:r w:rsidRPr="0011457F">
        <w:rPr>
          <w:color w:val="FF0000"/>
        </w:rPr>
        <w:br w:type="page"/>
      </w:r>
    </w:p>
    <w:p w:rsidR="00E40082" w:rsidRPr="00360F18" w:rsidRDefault="00E40082" w:rsidP="00CE0351">
      <w:pPr>
        <w:pStyle w:val="Title3"/>
      </w:pPr>
      <w:r w:rsidRPr="00360F18">
        <w:lastRenderedPageBreak/>
        <w:t>TABLE OF CONTENTS</w:t>
      </w:r>
    </w:p>
    <w:p w:rsidR="00E40082" w:rsidRPr="00360F18" w:rsidRDefault="00E40082" w:rsidP="00CE0351">
      <w:pPr>
        <w:pStyle w:val="toc0"/>
        <w:jc w:val="right"/>
      </w:pPr>
      <w:r w:rsidRPr="00360F18">
        <w:t>Page</w:t>
      </w:r>
    </w:p>
    <w:bookmarkEnd w:id="9"/>
    <w:p w:rsidR="00DB0599" w:rsidRDefault="00344EA8">
      <w:pPr>
        <w:pStyle w:val="TOC1"/>
        <w:rPr>
          <w:rFonts w:asciiTheme="minorHAnsi" w:eastAsiaTheme="minorEastAsia" w:hAnsiTheme="minorHAnsi" w:cstheme="minorBidi"/>
          <w:noProof/>
          <w:sz w:val="22"/>
          <w:szCs w:val="22"/>
          <w:lang w:eastAsia="zh-CN"/>
        </w:rPr>
      </w:pPr>
      <w:r>
        <w:rPr>
          <w:snapToGrid w:val="0"/>
        </w:rPr>
        <w:fldChar w:fldCharType="begin"/>
      </w:r>
      <w:r>
        <w:rPr>
          <w:snapToGrid w:val="0"/>
        </w:rPr>
        <w:instrText xml:space="preserve"> TOC \o "1-2" \h \z \t "Annex_No;1;Annex_title;1;Method_heading3;3" </w:instrText>
      </w:r>
      <w:r>
        <w:rPr>
          <w:snapToGrid w:val="0"/>
        </w:rPr>
        <w:fldChar w:fldCharType="separate"/>
      </w:r>
      <w:hyperlink w:anchor="_Toc8307831" w:history="1">
        <w:r w:rsidR="00DB0599" w:rsidRPr="00123FA5">
          <w:rPr>
            <w:rStyle w:val="Hyperlink"/>
            <w:noProof/>
          </w:rPr>
          <w:t>1</w:t>
        </w:r>
        <w:r w:rsidR="00DB0599">
          <w:rPr>
            <w:rFonts w:asciiTheme="minorHAnsi" w:eastAsiaTheme="minorEastAsia" w:hAnsiTheme="minorHAnsi" w:cstheme="minorBidi"/>
            <w:noProof/>
            <w:sz w:val="22"/>
            <w:szCs w:val="22"/>
            <w:lang w:eastAsia="zh-CN"/>
          </w:rPr>
          <w:tab/>
        </w:r>
        <w:r w:rsidR="00DB0599" w:rsidRPr="00123FA5">
          <w:rPr>
            <w:rStyle w:val="Hyperlink"/>
            <w:noProof/>
          </w:rPr>
          <w:t>Background</w:t>
        </w:r>
        <w:r w:rsidR="00DB0599">
          <w:rPr>
            <w:noProof/>
            <w:webHidden/>
          </w:rPr>
          <w:tab/>
        </w:r>
        <w:r w:rsidR="00DB0599">
          <w:rPr>
            <w:noProof/>
            <w:webHidden/>
          </w:rPr>
          <w:tab/>
        </w:r>
        <w:r w:rsidR="00DB0599">
          <w:rPr>
            <w:noProof/>
            <w:webHidden/>
          </w:rPr>
          <w:fldChar w:fldCharType="begin"/>
        </w:r>
        <w:r w:rsidR="00DB0599">
          <w:rPr>
            <w:noProof/>
            <w:webHidden/>
          </w:rPr>
          <w:instrText xml:space="preserve"> PAGEREF _Toc8307831 \h </w:instrText>
        </w:r>
        <w:r w:rsidR="00DB0599">
          <w:rPr>
            <w:noProof/>
            <w:webHidden/>
          </w:rPr>
        </w:r>
        <w:r w:rsidR="00DB0599">
          <w:rPr>
            <w:noProof/>
            <w:webHidden/>
          </w:rPr>
          <w:fldChar w:fldCharType="separate"/>
        </w:r>
        <w:r w:rsidR="00535A47">
          <w:rPr>
            <w:noProof/>
            <w:webHidden/>
          </w:rPr>
          <w:t>4</w:t>
        </w:r>
        <w:r w:rsidR="00DB0599">
          <w:rPr>
            <w:noProof/>
            <w:webHidden/>
          </w:rPr>
          <w:fldChar w:fldCharType="end"/>
        </w:r>
      </w:hyperlink>
    </w:p>
    <w:p w:rsidR="00DB0599" w:rsidRDefault="006B6827">
      <w:pPr>
        <w:pStyle w:val="TOC2"/>
        <w:rPr>
          <w:rFonts w:asciiTheme="minorHAnsi" w:eastAsiaTheme="minorEastAsia" w:hAnsiTheme="minorHAnsi" w:cstheme="minorBidi"/>
          <w:noProof/>
          <w:sz w:val="22"/>
          <w:szCs w:val="22"/>
          <w:lang w:eastAsia="zh-CN"/>
        </w:rPr>
      </w:pPr>
      <w:hyperlink w:anchor="_Toc8307832" w:history="1">
        <w:r w:rsidR="00DB0599" w:rsidRPr="00123FA5">
          <w:rPr>
            <w:rStyle w:val="Hyperlink"/>
            <w:noProof/>
          </w:rPr>
          <w:t>1.1</w:t>
        </w:r>
        <w:r w:rsidR="00DB0599">
          <w:rPr>
            <w:rFonts w:asciiTheme="minorHAnsi" w:eastAsiaTheme="minorEastAsia" w:hAnsiTheme="minorHAnsi" w:cstheme="minorBidi"/>
            <w:noProof/>
            <w:sz w:val="22"/>
            <w:szCs w:val="22"/>
            <w:lang w:eastAsia="zh-CN"/>
          </w:rPr>
          <w:tab/>
        </w:r>
        <w:r w:rsidR="00DB0599" w:rsidRPr="00123FA5">
          <w:rPr>
            <w:rStyle w:val="Hyperlink"/>
            <w:noProof/>
          </w:rPr>
          <w:t>Terminology</w:t>
        </w:r>
        <w:r w:rsidR="00DB0599">
          <w:rPr>
            <w:noProof/>
            <w:webHidden/>
          </w:rPr>
          <w:tab/>
        </w:r>
        <w:r w:rsidR="00DB0599">
          <w:rPr>
            <w:noProof/>
            <w:webHidden/>
          </w:rPr>
          <w:tab/>
        </w:r>
        <w:r w:rsidR="00DB0599">
          <w:rPr>
            <w:noProof/>
            <w:webHidden/>
          </w:rPr>
          <w:fldChar w:fldCharType="begin"/>
        </w:r>
        <w:r w:rsidR="00DB0599">
          <w:rPr>
            <w:noProof/>
            <w:webHidden/>
          </w:rPr>
          <w:instrText xml:space="preserve"> PAGEREF _Toc8307832 \h </w:instrText>
        </w:r>
        <w:r w:rsidR="00DB0599">
          <w:rPr>
            <w:noProof/>
            <w:webHidden/>
          </w:rPr>
        </w:r>
        <w:r w:rsidR="00DB0599">
          <w:rPr>
            <w:noProof/>
            <w:webHidden/>
          </w:rPr>
          <w:fldChar w:fldCharType="separate"/>
        </w:r>
        <w:r w:rsidR="00535A47">
          <w:rPr>
            <w:noProof/>
            <w:webHidden/>
          </w:rPr>
          <w:t>4</w:t>
        </w:r>
        <w:r w:rsidR="00DB0599">
          <w:rPr>
            <w:noProof/>
            <w:webHidden/>
          </w:rPr>
          <w:fldChar w:fldCharType="end"/>
        </w:r>
      </w:hyperlink>
    </w:p>
    <w:p w:rsidR="00DB0599" w:rsidRDefault="00CC67EC">
      <w:pPr>
        <w:pStyle w:val="TOC2"/>
        <w:rPr>
          <w:rFonts w:asciiTheme="minorHAnsi" w:eastAsiaTheme="minorEastAsia" w:hAnsiTheme="minorHAnsi" w:cstheme="minorBidi"/>
          <w:noProof/>
          <w:sz w:val="22"/>
          <w:szCs w:val="22"/>
          <w:lang w:eastAsia="zh-CN"/>
        </w:rPr>
      </w:pPr>
      <w:r>
        <w:fldChar w:fldCharType="begin"/>
      </w:r>
      <w:r>
        <w:instrText xml:space="preserve"> HYPERLINK \l "_Toc8307833" </w:instrText>
      </w:r>
      <w:r>
        <w:fldChar w:fldCharType="separate"/>
      </w:r>
      <w:del w:id="24" w:author="Author">
        <w:r w:rsidR="00DB0599" w:rsidRPr="00123FA5" w:rsidDel="006E2AA4">
          <w:rPr>
            <w:rStyle w:val="Hyperlink"/>
            <w:noProof/>
          </w:rPr>
          <w:delText>[</w:delText>
        </w:r>
      </w:del>
      <w:r w:rsidR="00DB0599" w:rsidRPr="00123FA5">
        <w:rPr>
          <w:rStyle w:val="Hyperlink"/>
          <w:noProof/>
        </w:rPr>
        <w:t>1.2</w:t>
      </w:r>
      <w:r w:rsidR="00DB0599">
        <w:rPr>
          <w:rFonts w:asciiTheme="minorHAnsi" w:eastAsiaTheme="minorEastAsia" w:hAnsiTheme="minorHAnsi" w:cstheme="minorBidi"/>
          <w:noProof/>
          <w:sz w:val="22"/>
          <w:szCs w:val="22"/>
          <w:lang w:eastAsia="zh-CN"/>
        </w:rPr>
        <w:tab/>
      </w:r>
      <w:r w:rsidR="00DB0599" w:rsidRPr="00123FA5">
        <w:rPr>
          <w:rStyle w:val="Hyperlink"/>
          <w:noProof/>
        </w:rPr>
        <w:t>Airspace</w:t>
      </w:r>
      <w:r w:rsidR="00DB0599">
        <w:rPr>
          <w:noProof/>
          <w:webHidden/>
        </w:rPr>
        <w:tab/>
      </w:r>
      <w:r w:rsidR="00DB0599">
        <w:rPr>
          <w:noProof/>
          <w:webHidden/>
        </w:rPr>
        <w:tab/>
      </w:r>
      <w:r w:rsidR="00DB0599">
        <w:rPr>
          <w:noProof/>
          <w:webHidden/>
        </w:rPr>
        <w:fldChar w:fldCharType="begin"/>
      </w:r>
      <w:r w:rsidR="00DB0599">
        <w:rPr>
          <w:noProof/>
          <w:webHidden/>
        </w:rPr>
        <w:instrText xml:space="preserve"> PAGEREF _Toc8307833 \h </w:instrText>
      </w:r>
      <w:r w:rsidR="00DB0599">
        <w:rPr>
          <w:noProof/>
          <w:webHidden/>
        </w:rPr>
      </w:r>
      <w:r w:rsidR="00DB0599">
        <w:rPr>
          <w:noProof/>
          <w:webHidden/>
        </w:rPr>
        <w:fldChar w:fldCharType="separate"/>
      </w:r>
      <w:r w:rsidR="00535A47">
        <w:rPr>
          <w:noProof/>
          <w:webHidden/>
        </w:rPr>
        <w:t>4</w:t>
      </w:r>
      <w:r w:rsidR="00DB0599">
        <w:rPr>
          <w:noProof/>
          <w:webHidden/>
        </w:rPr>
        <w:fldChar w:fldCharType="end"/>
      </w:r>
      <w:r>
        <w:rPr>
          <w:noProof/>
        </w:rPr>
        <w:fldChar w:fldCharType="end"/>
      </w:r>
    </w:p>
    <w:p w:rsidR="00DB0599" w:rsidRDefault="006B6827">
      <w:pPr>
        <w:pStyle w:val="TOC1"/>
        <w:rPr>
          <w:rFonts w:asciiTheme="minorHAnsi" w:eastAsiaTheme="minorEastAsia" w:hAnsiTheme="minorHAnsi" w:cstheme="minorBidi"/>
          <w:noProof/>
          <w:sz w:val="22"/>
          <w:szCs w:val="22"/>
          <w:lang w:eastAsia="zh-CN"/>
        </w:rPr>
      </w:pPr>
      <w:hyperlink w:anchor="_Toc8307834" w:history="1">
        <w:r w:rsidR="00DB0599" w:rsidRPr="00123FA5">
          <w:rPr>
            <w:rStyle w:val="Hyperlink"/>
            <w:noProof/>
          </w:rPr>
          <w:t>2</w:t>
        </w:r>
        <w:r w:rsidR="00DB0599">
          <w:rPr>
            <w:rFonts w:asciiTheme="minorHAnsi" w:eastAsiaTheme="minorEastAsia" w:hAnsiTheme="minorHAnsi" w:cstheme="minorBidi"/>
            <w:noProof/>
            <w:sz w:val="22"/>
            <w:szCs w:val="22"/>
            <w:lang w:eastAsia="zh-CN"/>
          </w:rPr>
          <w:tab/>
        </w:r>
        <w:r w:rsidR="00DB0599" w:rsidRPr="00123FA5">
          <w:rPr>
            <w:rStyle w:val="Hyperlink"/>
            <w:noProof/>
          </w:rPr>
          <w:t>Description of principles for ground based detect and avoid</w:t>
        </w:r>
        <w:r w:rsidR="00DB0599">
          <w:rPr>
            <w:noProof/>
            <w:webHidden/>
          </w:rPr>
          <w:tab/>
        </w:r>
        <w:r w:rsidR="00DB0599">
          <w:rPr>
            <w:noProof/>
            <w:webHidden/>
          </w:rPr>
          <w:tab/>
        </w:r>
        <w:r w:rsidR="00DB0599">
          <w:rPr>
            <w:noProof/>
            <w:webHidden/>
          </w:rPr>
          <w:fldChar w:fldCharType="begin"/>
        </w:r>
        <w:r w:rsidR="00DB0599">
          <w:rPr>
            <w:noProof/>
            <w:webHidden/>
          </w:rPr>
          <w:instrText xml:space="preserve"> PAGEREF _Toc8307834 \h </w:instrText>
        </w:r>
        <w:r w:rsidR="00DB0599">
          <w:rPr>
            <w:noProof/>
            <w:webHidden/>
          </w:rPr>
        </w:r>
        <w:r w:rsidR="00DB0599">
          <w:rPr>
            <w:noProof/>
            <w:webHidden/>
          </w:rPr>
          <w:fldChar w:fldCharType="separate"/>
        </w:r>
        <w:r w:rsidR="00535A47">
          <w:rPr>
            <w:noProof/>
            <w:webHidden/>
          </w:rPr>
          <w:t>5</w:t>
        </w:r>
        <w:r w:rsidR="00DB0599">
          <w:rPr>
            <w:noProof/>
            <w:webHidden/>
          </w:rPr>
          <w:fldChar w:fldCharType="end"/>
        </w:r>
      </w:hyperlink>
    </w:p>
    <w:p w:rsidR="00DB0599" w:rsidRDefault="006B6827">
      <w:pPr>
        <w:pStyle w:val="TOC1"/>
        <w:rPr>
          <w:rFonts w:asciiTheme="minorHAnsi" w:eastAsiaTheme="minorEastAsia" w:hAnsiTheme="minorHAnsi" w:cstheme="minorBidi"/>
          <w:noProof/>
          <w:sz w:val="22"/>
          <w:szCs w:val="22"/>
          <w:lang w:eastAsia="zh-CN"/>
        </w:rPr>
      </w:pPr>
      <w:hyperlink w:anchor="_Toc8307835" w:history="1">
        <w:r w:rsidR="00DB0599" w:rsidRPr="00123FA5">
          <w:rPr>
            <w:rStyle w:val="Hyperlink"/>
            <w:noProof/>
          </w:rPr>
          <w:t>3</w:t>
        </w:r>
        <w:r w:rsidR="00DB0599">
          <w:rPr>
            <w:rFonts w:asciiTheme="minorHAnsi" w:eastAsiaTheme="minorEastAsia" w:hAnsiTheme="minorHAnsi" w:cstheme="minorBidi"/>
            <w:noProof/>
            <w:sz w:val="22"/>
            <w:szCs w:val="22"/>
            <w:lang w:eastAsia="zh-CN"/>
          </w:rPr>
          <w:tab/>
        </w:r>
        <w:r w:rsidR="00DB0599" w:rsidRPr="00123FA5">
          <w:rPr>
            <w:rStyle w:val="Hyperlink"/>
            <w:noProof/>
          </w:rPr>
          <w:t xml:space="preserve">Spectrum analysis on suitability for ground based detect and avoid system </w:t>
        </w:r>
        <w:r w:rsidR="00DB0599">
          <w:rPr>
            <w:rStyle w:val="Hyperlink"/>
            <w:noProof/>
          </w:rPr>
          <w:br/>
        </w:r>
        <w:r w:rsidR="00DB0599" w:rsidRPr="00123FA5">
          <w:rPr>
            <w:rStyle w:val="Hyperlink"/>
            <w:noProof/>
          </w:rPr>
          <w:t>for unmanned aircraft</w:t>
        </w:r>
        <w:r w:rsidR="00DB0599">
          <w:rPr>
            <w:noProof/>
            <w:webHidden/>
          </w:rPr>
          <w:tab/>
        </w:r>
        <w:r w:rsidR="00DB0599">
          <w:rPr>
            <w:noProof/>
            <w:webHidden/>
          </w:rPr>
          <w:tab/>
        </w:r>
        <w:r w:rsidR="00DB0599">
          <w:rPr>
            <w:noProof/>
            <w:webHidden/>
          </w:rPr>
          <w:fldChar w:fldCharType="begin"/>
        </w:r>
        <w:r w:rsidR="00DB0599">
          <w:rPr>
            <w:noProof/>
            <w:webHidden/>
          </w:rPr>
          <w:instrText xml:space="preserve"> PAGEREF _Toc8307835 \h </w:instrText>
        </w:r>
        <w:r w:rsidR="00DB0599">
          <w:rPr>
            <w:noProof/>
            <w:webHidden/>
          </w:rPr>
        </w:r>
        <w:r w:rsidR="00DB0599">
          <w:rPr>
            <w:noProof/>
            <w:webHidden/>
          </w:rPr>
          <w:fldChar w:fldCharType="separate"/>
        </w:r>
        <w:r w:rsidR="00535A47">
          <w:rPr>
            <w:noProof/>
            <w:webHidden/>
          </w:rPr>
          <w:t>5</w:t>
        </w:r>
        <w:r w:rsidR="00DB0599">
          <w:rPr>
            <w:noProof/>
            <w:webHidden/>
          </w:rPr>
          <w:fldChar w:fldCharType="end"/>
        </w:r>
      </w:hyperlink>
    </w:p>
    <w:p w:rsidR="00DB0599" w:rsidRDefault="006B6827">
      <w:pPr>
        <w:pStyle w:val="TOC2"/>
        <w:rPr>
          <w:rFonts w:asciiTheme="minorHAnsi" w:eastAsiaTheme="minorEastAsia" w:hAnsiTheme="minorHAnsi" w:cstheme="minorBidi"/>
          <w:noProof/>
          <w:sz w:val="22"/>
          <w:szCs w:val="22"/>
          <w:lang w:eastAsia="zh-CN"/>
        </w:rPr>
      </w:pPr>
      <w:hyperlink w:anchor="_Toc8307836" w:history="1">
        <w:r w:rsidR="00DB0599" w:rsidRPr="00123FA5">
          <w:rPr>
            <w:rStyle w:val="Hyperlink"/>
            <w:noProof/>
          </w:rPr>
          <w:t>3.1</w:t>
        </w:r>
        <w:r w:rsidR="00DB0599">
          <w:rPr>
            <w:rFonts w:asciiTheme="minorHAnsi" w:eastAsiaTheme="minorEastAsia" w:hAnsiTheme="minorHAnsi" w:cstheme="minorBidi"/>
            <w:noProof/>
            <w:sz w:val="22"/>
            <w:szCs w:val="22"/>
            <w:lang w:eastAsia="zh-CN"/>
          </w:rPr>
          <w:tab/>
        </w:r>
        <w:r w:rsidR="00DB0599" w:rsidRPr="00123FA5">
          <w:rPr>
            <w:rStyle w:val="Hyperlink"/>
            <w:noProof/>
          </w:rPr>
          <w:t>Criteria for suitability of spectrum for detect and avoid systems</w:t>
        </w:r>
        <w:r w:rsidR="00DB0599">
          <w:rPr>
            <w:noProof/>
            <w:webHidden/>
          </w:rPr>
          <w:tab/>
        </w:r>
        <w:r w:rsidR="00DB0599">
          <w:rPr>
            <w:noProof/>
            <w:webHidden/>
          </w:rPr>
          <w:tab/>
        </w:r>
        <w:r w:rsidR="00DB0599">
          <w:rPr>
            <w:noProof/>
            <w:webHidden/>
          </w:rPr>
          <w:fldChar w:fldCharType="begin"/>
        </w:r>
        <w:r w:rsidR="00DB0599">
          <w:rPr>
            <w:noProof/>
            <w:webHidden/>
          </w:rPr>
          <w:instrText xml:space="preserve"> PAGEREF _Toc8307836 \h </w:instrText>
        </w:r>
        <w:r w:rsidR="00DB0599">
          <w:rPr>
            <w:noProof/>
            <w:webHidden/>
          </w:rPr>
        </w:r>
        <w:r w:rsidR="00DB0599">
          <w:rPr>
            <w:noProof/>
            <w:webHidden/>
          </w:rPr>
          <w:fldChar w:fldCharType="separate"/>
        </w:r>
        <w:r w:rsidR="00535A47">
          <w:rPr>
            <w:noProof/>
            <w:webHidden/>
          </w:rPr>
          <w:t>5</w:t>
        </w:r>
        <w:r w:rsidR="00DB0599">
          <w:rPr>
            <w:noProof/>
            <w:webHidden/>
          </w:rPr>
          <w:fldChar w:fldCharType="end"/>
        </w:r>
      </w:hyperlink>
    </w:p>
    <w:p w:rsidR="00DB0599" w:rsidRDefault="006B6827">
      <w:pPr>
        <w:pStyle w:val="TOC2"/>
        <w:rPr>
          <w:rFonts w:asciiTheme="minorHAnsi" w:eastAsiaTheme="minorEastAsia" w:hAnsiTheme="minorHAnsi" w:cstheme="minorBidi"/>
          <w:noProof/>
          <w:sz w:val="22"/>
          <w:szCs w:val="22"/>
          <w:lang w:eastAsia="zh-CN"/>
        </w:rPr>
      </w:pPr>
      <w:hyperlink w:anchor="_Toc8307837" w:history="1">
        <w:r w:rsidR="00DB0599" w:rsidRPr="00123FA5">
          <w:rPr>
            <w:rStyle w:val="Hyperlink"/>
            <w:noProof/>
          </w:rPr>
          <w:t>3.2</w:t>
        </w:r>
        <w:r w:rsidR="00DB0599">
          <w:rPr>
            <w:rFonts w:asciiTheme="minorHAnsi" w:eastAsiaTheme="minorEastAsia" w:hAnsiTheme="minorHAnsi" w:cstheme="minorBidi"/>
            <w:noProof/>
            <w:sz w:val="22"/>
            <w:szCs w:val="22"/>
            <w:lang w:eastAsia="zh-CN"/>
          </w:rPr>
          <w:tab/>
        </w:r>
        <w:r w:rsidR="00DB0599" w:rsidRPr="00123FA5">
          <w:rPr>
            <w:rStyle w:val="Hyperlink"/>
            <w:noProof/>
          </w:rPr>
          <w:t>Analysis of the suitability of frequency bands</w:t>
        </w:r>
        <w:r w:rsidR="00DB0599">
          <w:rPr>
            <w:noProof/>
            <w:webHidden/>
          </w:rPr>
          <w:tab/>
        </w:r>
        <w:r w:rsidR="00DB0599">
          <w:rPr>
            <w:noProof/>
            <w:webHidden/>
          </w:rPr>
          <w:tab/>
        </w:r>
        <w:r w:rsidR="00DB0599">
          <w:rPr>
            <w:noProof/>
            <w:webHidden/>
          </w:rPr>
          <w:fldChar w:fldCharType="begin"/>
        </w:r>
        <w:r w:rsidR="00DB0599">
          <w:rPr>
            <w:noProof/>
            <w:webHidden/>
          </w:rPr>
          <w:instrText xml:space="preserve"> PAGEREF _Toc8307837 \h </w:instrText>
        </w:r>
        <w:r w:rsidR="00DB0599">
          <w:rPr>
            <w:noProof/>
            <w:webHidden/>
          </w:rPr>
        </w:r>
        <w:r w:rsidR="00DB0599">
          <w:rPr>
            <w:noProof/>
            <w:webHidden/>
          </w:rPr>
          <w:fldChar w:fldCharType="separate"/>
        </w:r>
        <w:r w:rsidR="00535A47">
          <w:rPr>
            <w:noProof/>
            <w:webHidden/>
          </w:rPr>
          <w:t>5</w:t>
        </w:r>
        <w:r w:rsidR="00DB0599">
          <w:rPr>
            <w:noProof/>
            <w:webHidden/>
          </w:rPr>
          <w:fldChar w:fldCharType="end"/>
        </w:r>
      </w:hyperlink>
    </w:p>
    <w:p w:rsidR="00DB0599" w:rsidRDefault="006B6827">
      <w:pPr>
        <w:pStyle w:val="TOC1"/>
        <w:rPr>
          <w:rFonts w:asciiTheme="minorHAnsi" w:eastAsiaTheme="minorEastAsia" w:hAnsiTheme="minorHAnsi" w:cstheme="minorBidi"/>
          <w:noProof/>
          <w:sz w:val="22"/>
          <w:szCs w:val="22"/>
          <w:lang w:eastAsia="zh-CN"/>
        </w:rPr>
      </w:pPr>
      <w:hyperlink w:anchor="_Toc8307838" w:history="1">
        <w:r w:rsidR="00DB0599" w:rsidRPr="00123FA5">
          <w:rPr>
            <w:rStyle w:val="Hyperlink"/>
            <w:noProof/>
          </w:rPr>
          <w:t>4</w:t>
        </w:r>
        <w:r w:rsidR="00DB0599">
          <w:rPr>
            <w:rFonts w:asciiTheme="minorHAnsi" w:eastAsiaTheme="minorEastAsia" w:hAnsiTheme="minorHAnsi" w:cstheme="minorBidi"/>
            <w:noProof/>
            <w:sz w:val="22"/>
            <w:szCs w:val="22"/>
            <w:lang w:eastAsia="zh-CN"/>
          </w:rPr>
          <w:tab/>
        </w:r>
        <w:r w:rsidR="00DB0599" w:rsidRPr="00123FA5">
          <w:rPr>
            <w:rStyle w:val="Hyperlink"/>
            <w:noProof/>
          </w:rPr>
          <w:t>Conclusion</w:t>
        </w:r>
        <w:r w:rsidR="00DB0599">
          <w:rPr>
            <w:noProof/>
            <w:webHidden/>
          </w:rPr>
          <w:tab/>
        </w:r>
        <w:r w:rsidR="00DB0599">
          <w:rPr>
            <w:noProof/>
            <w:webHidden/>
          </w:rPr>
          <w:tab/>
        </w:r>
        <w:r w:rsidR="00DB0599">
          <w:rPr>
            <w:noProof/>
            <w:webHidden/>
          </w:rPr>
          <w:fldChar w:fldCharType="begin"/>
        </w:r>
        <w:r w:rsidR="00DB0599">
          <w:rPr>
            <w:noProof/>
            <w:webHidden/>
          </w:rPr>
          <w:instrText xml:space="preserve"> PAGEREF _Toc8307838 \h </w:instrText>
        </w:r>
        <w:r w:rsidR="00DB0599">
          <w:rPr>
            <w:noProof/>
            <w:webHidden/>
          </w:rPr>
        </w:r>
        <w:r w:rsidR="00DB0599">
          <w:rPr>
            <w:noProof/>
            <w:webHidden/>
          </w:rPr>
          <w:fldChar w:fldCharType="separate"/>
        </w:r>
        <w:r w:rsidR="00535A47">
          <w:rPr>
            <w:noProof/>
            <w:webHidden/>
          </w:rPr>
          <w:t>5</w:t>
        </w:r>
        <w:r w:rsidR="00DB0599">
          <w:rPr>
            <w:noProof/>
            <w:webHidden/>
          </w:rPr>
          <w:fldChar w:fldCharType="end"/>
        </w:r>
      </w:hyperlink>
    </w:p>
    <w:p w:rsidR="00E40082" w:rsidRDefault="00344EA8" w:rsidP="00CE0351">
      <w:pPr>
        <w:rPr>
          <w:snapToGrid w:val="0"/>
        </w:rPr>
      </w:pPr>
      <w:r>
        <w:rPr>
          <w:snapToGrid w:val="0"/>
        </w:rPr>
        <w:fldChar w:fldCharType="end"/>
      </w:r>
    </w:p>
    <w:p w:rsidR="00E40082" w:rsidRDefault="00E40082">
      <w:pPr>
        <w:tabs>
          <w:tab w:val="clear" w:pos="1134"/>
          <w:tab w:val="clear" w:pos="1871"/>
          <w:tab w:val="clear" w:pos="2268"/>
        </w:tabs>
        <w:overflowPunct/>
        <w:autoSpaceDE/>
        <w:autoSpaceDN/>
        <w:adjustRightInd/>
        <w:spacing w:before="0"/>
        <w:textAlignment w:val="auto"/>
        <w:rPr>
          <w:snapToGrid w:val="0"/>
        </w:rPr>
      </w:pPr>
      <w:r>
        <w:rPr>
          <w:snapToGrid w:val="0"/>
        </w:rPr>
        <w:br w:type="page"/>
      </w:r>
    </w:p>
    <w:p w:rsidR="00E40082" w:rsidRPr="003F15E5" w:rsidRDefault="00E40082" w:rsidP="00CE0351">
      <w:pPr>
        <w:pStyle w:val="Heading1"/>
      </w:pPr>
      <w:bookmarkStart w:id="25" w:name="_Toc8307831"/>
      <w:r>
        <w:lastRenderedPageBreak/>
        <w:t>1</w:t>
      </w:r>
      <w:r>
        <w:tab/>
        <w:t>Background</w:t>
      </w:r>
      <w:bookmarkEnd w:id="25"/>
    </w:p>
    <w:p w:rsidR="00E40082" w:rsidRPr="00D67C7E" w:rsidRDefault="00E40082" w:rsidP="00CE0351">
      <w:r w:rsidRPr="00AD64C8">
        <w:t xml:space="preserve">Unmanned aircraft are powered aircraft that do not carry a human pilot, use aerodynamic forces to provide vehicle lift, </w:t>
      </w:r>
      <w:r>
        <w:t xml:space="preserve">and employ a remote </w:t>
      </w:r>
      <w:r w:rsidRPr="00AD64C8">
        <w:t>pilot</w:t>
      </w:r>
      <w:r>
        <w:t>,</w:t>
      </w:r>
      <w:r w:rsidRPr="00AD64C8">
        <w:t xml:space="preserve"> fly semi-autonomously</w:t>
      </w:r>
      <w:r>
        <w:t>, or autonomously</w:t>
      </w:r>
      <w:r w:rsidRPr="00AD64C8">
        <w:t xml:space="preserve">. The current state-of-the-art in </w:t>
      </w:r>
      <w:r>
        <w:t>u</w:t>
      </w:r>
      <w:r w:rsidRPr="00AD64C8">
        <w:t>nmanned aircraft system (UAS) design and operation has led to the rapid development of UAS applications to fill many diverse requirements. UAS applications include agricultur</w:t>
      </w:r>
      <w:r>
        <w:t>al applications</w:t>
      </w:r>
      <w:r w:rsidRPr="00AD64C8">
        <w:t>, communications relays, aerial photography, mapping, emergency management, scientific research, environmental m</w:t>
      </w:r>
      <w:r>
        <w:t>onitoring</w:t>
      </w:r>
      <w:r w:rsidRPr="00AD64C8">
        <w:t xml:space="preserve">, hurricane tracking, </w:t>
      </w:r>
      <w:r w:rsidRPr="00ED7877">
        <w:t>cloud seeding</w:t>
      </w:r>
      <w:r>
        <w:t xml:space="preserve">, </w:t>
      </w:r>
      <w:r w:rsidRPr="00ED7877">
        <w:t xml:space="preserve">volcano </w:t>
      </w:r>
      <w:r w:rsidRPr="00AD64C8">
        <w:t>monitoring</w:t>
      </w:r>
      <w:r w:rsidRPr="00ED7877">
        <w:t>,</w:t>
      </w:r>
      <w:r w:rsidRPr="00AD64C8">
        <w:t xml:space="preserve"> forest fire </w:t>
      </w:r>
      <w:r>
        <w:t>suppression</w:t>
      </w:r>
      <w:r w:rsidRPr="00AD64C8">
        <w:t xml:space="preserve">, </w:t>
      </w:r>
      <w:r>
        <w:t xml:space="preserve">emergency management, </w:t>
      </w:r>
      <w:r w:rsidRPr="00AD64C8">
        <w:t>search and rescue operations, and law enforcement</w:t>
      </w:r>
      <w:r>
        <w:t xml:space="preserve"> applications</w:t>
      </w:r>
      <w:r w:rsidRPr="00AD64C8">
        <w:t xml:space="preserve">. The safe operation of UAS in civil airspace requires addressing the same issues as manned aircraft, namely integration into the air traffic control (ATC) system. Because the pilot is no longer aboard, a method of replacing the pilot’s </w:t>
      </w:r>
      <w:r>
        <w:t xml:space="preserve">responsibility to </w:t>
      </w:r>
      <w:r w:rsidRPr="00AD64C8">
        <w:t xml:space="preserve">“see and avoid” </w:t>
      </w:r>
      <w:r>
        <w:t>other aircraft</w:t>
      </w:r>
      <w:r w:rsidRPr="00AD64C8">
        <w:t xml:space="preserve"> </w:t>
      </w:r>
      <w:r>
        <w:t>is</w:t>
      </w:r>
      <w:r w:rsidRPr="00AD64C8">
        <w:t xml:space="preserve"> required (see International Civil Aviation Organization’s (ICAO’s) Annex 2 “Rules of the Air</w:t>
      </w:r>
      <w:r w:rsidRPr="005B307D">
        <w:t xml:space="preserve">”). While existing aircraft </w:t>
      </w:r>
      <w:del w:id="26" w:author="Author">
        <w:r w:rsidRPr="005B307D" w:rsidDel="003D4ECF">
          <w:delText xml:space="preserve">and ground based </w:delText>
        </w:r>
      </w:del>
      <w:r w:rsidRPr="005B307D">
        <w:t>systems have been adapted or modified to accommodate detect and avoid (DA</w:t>
      </w:r>
      <w:r w:rsidRPr="00D67C7E">
        <w:t>A) requirements for cooperative targets, new electronic technologies are needed to address the DAA requirements for non-cooperative targets.</w:t>
      </w:r>
    </w:p>
    <w:p w:rsidR="00E40082" w:rsidRPr="00A63A7D" w:rsidRDefault="00DF6D17" w:rsidP="00344EA8">
      <w:pPr>
        <w:pStyle w:val="Heading2"/>
      </w:pPr>
      <w:bookmarkStart w:id="27" w:name="_Toc8306353"/>
      <w:bookmarkStart w:id="28" w:name="_Toc282088235"/>
      <w:bookmarkStart w:id="29" w:name="_Toc8307832"/>
      <w:ins w:id="30" w:author="Author">
        <w:r>
          <w:rPr>
            <w:sz w:val="28"/>
            <w:szCs w:val="28"/>
          </w:rPr>
          <w:t>2</w:t>
        </w:r>
        <w:r>
          <w:rPr>
            <w:sz w:val="28"/>
            <w:szCs w:val="28"/>
          </w:rPr>
          <w:tab/>
          <w:t>Terminology/D</w:t>
        </w:r>
        <w:r w:rsidR="00734095" w:rsidRPr="005B307D">
          <w:rPr>
            <w:sz w:val="28"/>
            <w:szCs w:val="28"/>
          </w:rPr>
          <w:t>efinitions</w:t>
        </w:r>
      </w:ins>
      <w:bookmarkEnd w:id="27"/>
      <w:del w:id="31" w:author="Author">
        <w:r w:rsidR="00E40082" w:rsidRPr="005B307D" w:rsidDel="00734095">
          <w:delText>1.1</w:delText>
        </w:r>
        <w:r w:rsidR="00E40082" w:rsidRPr="005B307D" w:rsidDel="00734095">
          <w:tab/>
          <w:delText>Terminology</w:delText>
        </w:r>
      </w:del>
      <w:bookmarkEnd w:id="28"/>
      <w:bookmarkEnd w:id="29"/>
    </w:p>
    <w:p w:rsidR="00E40082" w:rsidRPr="00A63A7D" w:rsidDel="006E2AA4" w:rsidRDefault="00E40082" w:rsidP="00DB0599">
      <w:pPr>
        <w:rPr>
          <w:moveFrom w:id="32" w:author="Author"/>
        </w:rPr>
      </w:pPr>
      <w:moveFromRangeStart w:id="33" w:author="Author" w:name="move33190368"/>
      <w:moveFrom w:id="34" w:author="Author">
        <w:r w:rsidRPr="00A63A7D" w:rsidDel="006E2AA4">
          <w:rPr>
            <w:b/>
          </w:rPr>
          <w:t>Unmanned aircraft (UA)</w:t>
        </w:r>
        <w:r w:rsidRPr="00A63A7D" w:rsidDel="006E2AA4">
          <w:rPr>
            <w:bCs/>
          </w:rPr>
          <w:t>:</w:t>
        </w:r>
        <w:r w:rsidRPr="00A63A7D" w:rsidDel="006E2AA4">
          <w:t xml:space="preserve"> Designates all types of aircraft remotely controlled.</w:t>
        </w:r>
      </w:moveFrom>
    </w:p>
    <w:p w:rsidR="00E40082" w:rsidRPr="00A63A7D" w:rsidDel="006E2AA4" w:rsidRDefault="00E40082" w:rsidP="00DB0599">
      <w:pPr>
        <w:rPr>
          <w:moveFrom w:id="35" w:author="Author"/>
        </w:rPr>
      </w:pPr>
      <w:moveFrom w:id="36" w:author="Author">
        <w:r w:rsidRPr="00A63A7D" w:rsidDel="006E2AA4">
          <w:rPr>
            <w:b/>
          </w:rPr>
          <w:t>Unmanned aircraft control station (UACS)</w:t>
        </w:r>
        <w:r w:rsidRPr="00A63A7D" w:rsidDel="006E2AA4">
          <w:rPr>
            <w:bCs/>
          </w:rPr>
          <w:t>:</w:t>
        </w:r>
        <w:r w:rsidRPr="00A63A7D" w:rsidDel="006E2AA4">
          <w:rPr>
            <w:b/>
          </w:rPr>
          <w:t xml:space="preserve"> </w:t>
        </w:r>
        <w:r w:rsidRPr="00A63A7D" w:rsidDel="006E2AA4">
          <w:rPr>
            <w:szCs w:val="24"/>
          </w:rPr>
          <w:t>Facilities from which a UA is controlled remotely.</w:t>
        </w:r>
      </w:moveFrom>
    </w:p>
    <w:moveFromRangeEnd w:id="33"/>
    <w:p w:rsidR="00E40082" w:rsidRPr="00A63A7D" w:rsidRDefault="00E40082" w:rsidP="00DB0599">
      <w:r w:rsidRPr="00A63A7D">
        <w:rPr>
          <w:b/>
        </w:rPr>
        <w:t>Control and non-payload communications (CNPC)</w:t>
      </w:r>
      <w:r w:rsidRPr="00A63A7D">
        <w:rPr>
          <w:bCs/>
        </w:rPr>
        <w:t>:</w:t>
      </w:r>
      <w:r w:rsidRPr="00A63A7D">
        <w:t xml:space="preserve"> The radio links, used to exchange information between the UA and UACS, that ensure safe, reliable, and effective UA flight operation. The functions of CNPC can be related to different types of information such as: telecommand messages, non-payload telemetry data, support for navigation aids, </w:t>
      </w:r>
      <w:r w:rsidRPr="00A63A7D">
        <w:rPr>
          <w:bCs/>
          <w:szCs w:val="22"/>
        </w:rPr>
        <w:t xml:space="preserve">air traffic control voice relay, air traffic services data relay, target track data, airborne </w:t>
      </w:r>
      <w:r w:rsidRPr="00A63A7D">
        <w:t>weather radar downlink data, non-payload video downlink data.</w:t>
      </w:r>
    </w:p>
    <w:p w:rsidR="00E40082" w:rsidRPr="00920487" w:rsidRDefault="00E40082" w:rsidP="00DB0599">
      <w:r w:rsidRPr="00920487">
        <w:rPr>
          <w:b/>
          <w:bCs/>
          <w:szCs w:val="24"/>
        </w:rPr>
        <w:t>Detect and avoid (DAA)</w:t>
      </w:r>
      <w:r w:rsidRPr="00920487">
        <w:rPr>
          <w:szCs w:val="24"/>
        </w:rPr>
        <w:t xml:space="preserve">: </w:t>
      </w:r>
      <w:r w:rsidRPr="00920487">
        <w:t>The capability to see, sense or detect conflicting traffic or other hazards and take the appropriate action</w:t>
      </w:r>
    </w:p>
    <w:p w:rsidR="006E2AA4" w:rsidRDefault="006E2AA4" w:rsidP="006E2AA4">
      <w:pPr>
        <w:rPr>
          <w:moveTo w:id="37" w:author="Author"/>
        </w:rPr>
      </w:pPr>
      <w:moveToRangeStart w:id="38" w:author="Author" w:name="move33190474"/>
      <w:moveTo w:id="39" w:author="Author">
        <w:r w:rsidRPr="00A63A7D">
          <w:rPr>
            <w:b/>
          </w:rPr>
          <w:t>Intruder</w:t>
        </w:r>
        <w:r w:rsidRPr="00A63A7D">
          <w:rPr>
            <w:bCs/>
          </w:rPr>
          <w:t>:</w:t>
        </w:r>
        <w:r w:rsidRPr="00A63A7D">
          <w:t xml:space="preserve"> An aircraft (manned</w:t>
        </w:r>
        <w:r>
          <w:t xml:space="preserve"> or unmanned) that enters the DA</w:t>
        </w:r>
        <w:r w:rsidRPr="00A63A7D">
          <w:t xml:space="preserve">A surveillance volume and tracked by the </w:t>
        </w:r>
        <w:r>
          <w:t>DAA</w:t>
        </w:r>
        <w:r w:rsidRPr="00A63A7D">
          <w:t xml:space="preserve"> system.</w:t>
        </w:r>
      </w:moveTo>
    </w:p>
    <w:p w:rsidR="006E2AA4" w:rsidRPr="00264A5E" w:rsidRDefault="006E2AA4" w:rsidP="006E2AA4">
      <w:pPr>
        <w:rPr>
          <w:moveTo w:id="40" w:author="Author"/>
          <w:i/>
          <w:color w:val="FF0000"/>
        </w:rPr>
      </w:pPr>
      <w:moveTo w:id="41" w:author="Author">
        <w:r w:rsidRPr="005B307D">
          <w:rPr>
            <w:i/>
            <w:color w:val="FF0000"/>
            <w:highlight w:val="yellow"/>
          </w:rPr>
          <w:t>[Chairman’s note: can we find a term other than “Intruder” that has little less military implication</w:t>
        </w:r>
        <w:r>
          <w:rPr>
            <w:i/>
            <w:color w:val="FF0000"/>
          </w:rPr>
          <w:t xml:space="preserve"> </w:t>
        </w:r>
      </w:moveTo>
    </w:p>
    <w:p w:rsidR="006E2AA4" w:rsidRPr="00A63A7D" w:rsidRDefault="006E2AA4" w:rsidP="006E2AA4">
      <w:pPr>
        <w:rPr>
          <w:moveTo w:id="42" w:author="Author"/>
        </w:rPr>
      </w:pPr>
      <w:moveToRangeStart w:id="43" w:author="Author" w:name="move33190368"/>
      <w:moveToRangeEnd w:id="38"/>
      <w:moveTo w:id="44" w:author="Author">
        <w:r w:rsidRPr="00A63A7D">
          <w:rPr>
            <w:b/>
          </w:rPr>
          <w:t>Unmanned aircraft (UA)</w:t>
        </w:r>
        <w:r w:rsidRPr="00A63A7D">
          <w:rPr>
            <w:bCs/>
          </w:rPr>
          <w:t>:</w:t>
        </w:r>
        <w:r w:rsidRPr="00A63A7D">
          <w:t xml:space="preserve"> Designates all types of aircraft remotely controlled.</w:t>
        </w:r>
      </w:moveTo>
    </w:p>
    <w:p w:rsidR="006E2AA4" w:rsidRPr="00A63A7D" w:rsidRDefault="006E2AA4" w:rsidP="006E2AA4">
      <w:pPr>
        <w:rPr>
          <w:moveTo w:id="45" w:author="Author"/>
        </w:rPr>
      </w:pPr>
      <w:moveTo w:id="46" w:author="Author">
        <w:r w:rsidRPr="00A63A7D">
          <w:rPr>
            <w:b/>
          </w:rPr>
          <w:t>Unmanned aircraft control station (UACS)</w:t>
        </w:r>
        <w:r w:rsidRPr="00A63A7D">
          <w:rPr>
            <w:bCs/>
          </w:rPr>
          <w:t>:</w:t>
        </w:r>
        <w:r w:rsidRPr="00A63A7D">
          <w:rPr>
            <w:b/>
          </w:rPr>
          <w:t xml:space="preserve"> </w:t>
        </w:r>
        <w:r w:rsidRPr="00A63A7D">
          <w:rPr>
            <w:szCs w:val="24"/>
          </w:rPr>
          <w:t>Facilities from which a UA is controlled remotely.</w:t>
        </w:r>
      </w:moveTo>
    </w:p>
    <w:moveToRangeEnd w:id="43"/>
    <w:p w:rsidR="00E40082" w:rsidRPr="00A63A7D" w:rsidRDefault="00E40082" w:rsidP="00DB0599">
      <w:r w:rsidRPr="00A63A7D">
        <w:rPr>
          <w:b/>
        </w:rPr>
        <w:t>Unmanned aircraft systems (UAS</w:t>
      </w:r>
      <w:r w:rsidRPr="00A63A7D">
        <w:rPr>
          <w:b/>
          <w:bCs/>
        </w:rPr>
        <w:t>)</w:t>
      </w:r>
      <w:r w:rsidRPr="00A63A7D">
        <w:t>: Consists of the following subsystems:</w:t>
      </w:r>
    </w:p>
    <w:p w:rsidR="00E40082" w:rsidRPr="00A63A7D" w:rsidRDefault="00E40082" w:rsidP="00DB0599">
      <w:pPr>
        <w:pStyle w:val="enumlev2"/>
      </w:pPr>
      <w:r>
        <w:t>–</w:t>
      </w:r>
      <w:r>
        <w:tab/>
        <w:t xml:space="preserve">UA </w:t>
      </w:r>
      <w:r w:rsidRPr="00A63A7D">
        <w:t>(i.e. the aircraft itself)</w:t>
      </w:r>
      <w:r>
        <w:t>;</w:t>
      </w:r>
    </w:p>
    <w:p w:rsidR="00E40082" w:rsidRPr="00A63A7D" w:rsidRDefault="00E40082" w:rsidP="00DB0599">
      <w:pPr>
        <w:pStyle w:val="enumlev2"/>
      </w:pPr>
      <w:r w:rsidRPr="00A63A7D">
        <w:t>–</w:t>
      </w:r>
      <w:r w:rsidRPr="00A63A7D">
        <w:tab/>
        <w:t>UACS</w:t>
      </w:r>
      <w:r>
        <w:t>;</w:t>
      </w:r>
    </w:p>
    <w:p w:rsidR="00E40082" w:rsidRPr="00A63A7D" w:rsidRDefault="00E40082" w:rsidP="00DB0599">
      <w:pPr>
        <w:pStyle w:val="enumlev2"/>
      </w:pPr>
      <w:r>
        <w:t>–</w:t>
      </w:r>
      <w:r>
        <w:tab/>
        <w:t>CNPC;</w:t>
      </w:r>
    </w:p>
    <w:p w:rsidR="00E40082" w:rsidRPr="00920487" w:rsidRDefault="00E40082" w:rsidP="00DB0599">
      <w:pPr>
        <w:pStyle w:val="enumlev2"/>
      </w:pPr>
      <w:r w:rsidRPr="00A63A7D">
        <w:t>–</w:t>
      </w:r>
      <w:r w:rsidRPr="00A63A7D">
        <w:tab/>
      </w:r>
      <w:r w:rsidRPr="00920487">
        <w:t>ATC communications subsystem (not necessarily relayed through the UA);</w:t>
      </w:r>
    </w:p>
    <w:p w:rsidR="00E40082" w:rsidRPr="00A63A7D" w:rsidRDefault="00E40082" w:rsidP="00DB0599">
      <w:pPr>
        <w:pStyle w:val="enumlev2"/>
      </w:pPr>
      <w:r w:rsidRPr="00920487">
        <w:t>–</w:t>
      </w:r>
      <w:r w:rsidRPr="00920487">
        <w:tab/>
        <w:t>DAA;</w:t>
      </w:r>
    </w:p>
    <w:p w:rsidR="00E40082" w:rsidRPr="00A63A7D" w:rsidRDefault="00E40082" w:rsidP="00DB0599">
      <w:pPr>
        <w:pStyle w:val="enumlev2"/>
      </w:pPr>
      <w:r w:rsidRPr="00A63A7D">
        <w:t>–</w:t>
      </w:r>
      <w:r w:rsidRPr="00A63A7D">
        <w:tab/>
        <w:t>Payload subsystem (e.g. Video camera …).</w:t>
      </w:r>
    </w:p>
    <w:p w:rsidR="00E40082" w:rsidDel="006E2AA4" w:rsidRDefault="006E2AA4" w:rsidP="00DB0599">
      <w:pPr>
        <w:rPr>
          <w:moveFrom w:id="47" w:author="Author"/>
        </w:rPr>
      </w:pPr>
      <w:ins w:id="48" w:author="Author">
        <w:r w:rsidRPr="00A63A7D" w:rsidDel="006E2AA4">
          <w:rPr>
            <w:b/>
          </w:rPr>
          <w:t xml:space="preserve"> </w:t>
        </w:r>
      </w:ins>
      <w:moveFromRangeStart w:id="49" w:author="Author" w:name="move33190474"/>
      <w:moveFrom w:id="50" w:author="Author">
        <w:r w:rsidR="00E40082" w:rsidRPr="00A63A7D" w:rsidDel="006E2AA4">
          <w:rPr>
            <w:b/>
          </w:rPr>
          <w:t>Intruder</w:t>
        </w:r>
        <w:r w:rsidR="00E40082" w:rsidRPr="00A63A7D" w:rsidDel="006E2AA4">
          <w:rPr>
            <w:bCs/>
          </w:rPr>
          <w:t>:</w:t>
        </w:r>
        <w:r w:rsidR="00E40082" w:rsidRPr="00A63A7D" w:rsidDel="006E2AA4">
          <w:t xml:space="preserve"> An aircraft (manned</w:t>
        </w:r>
        <w:r w:rsidR="00E40082" w:rsidDel="006E2AA4">
          <w:t xml:space="preserve"> or unmanned) that enters the DA</w:t>
        </w:r>
        <w:r w:rsidR="00E40082" w:rsidRPr="00A63A7D" w:rsidDel="006E2AA4">
          <w:t xml:space="preserve">A surveillance volume and tracked by the </w:t>
        </w:r>
        <w:r w:rsidR="00E40082" w:rsidDel="006E2AA4">
          <w:t>DAA</w:t>
        </w:r>
        <w:r w:rsidR="00E40082" w:rsidRPr="00A63A7D" w:rsidDel="006E2AA4">
          <w:t xml:space="preserve"> system.</w:t>
        </w:r>
      </w:moveFrom>
    </w:p>
    <w:p w:rsidR="00264A5E" w:rsidRPr="00264A5E" w:rsidDel="006E2AA4" w:rsidRDefault="00264A5E" w:rsidP="00DB0599">
      <w:pPr>
        <w:rPr>
          <w:moveFrom w:id="51" w:author="Author"/>
          <w:i/>
          <w:color w:val="FF0000"/>
        </w:rPr>
      </w:pPr>
      <w:moveFrom w:id="52" w:author="Author">
        <w:r w:rsidDel="006E2AA4">
          <w:rPr>
            <w:i/>
            <w:color w:val="FF0000"/>
          </w:rPr>
          <w:t xml:space="preserve">[Chairman’s note: can we find a term other than “Intruder” that has little less military implication </w:t>
        </w:r>
      </w:moveFrom>
    </w:p>
    <w:p w:rsidR="005B307D" w:rsidRDefault="00E40082" w:rsidP="005B307D">
      <w:pPr>
        <w:keepNext/>
        <w:keepLines/>
        <w:spacing w:before="200"/>
        <w:ind w:left="1134" w:hanging="1134"/>
        <w:outlineLvl w:val="1"/>
        <w:rPr>
          <w:ins w:id="53" w:author="Author"/>
          <w:b/>
        </w:rPr>
      </w:pPr>
      <w:bookmarkStart w:id="54" w:name="_Toc282088236"/>
      <w:bookmarkStart w:id="55" w:name="_Toc8307833"/>
      <w:moveFromRangeEnd w:id="49"/>
      <w:r w:rsidRPr="00F601AC">
        <w:rPr>
          <w:szCs w:val="24"/>
        </w:rPr>
        <w:lastRenderedPageBreak/>
        <w:t>[</w:t>
      </w:r>
      <w:ins w:id="56" w:author="Author">
        <w:r w:rsidR="00DF6D17">
          <w:rPr>
            <w:i/>
            <w:highlight w:val="yellow"/>
          </w:rPr>
          <w:t>Editor’s note: the</w:t>
        </w:r>
        <w:r w:rsidR="005B307D" w:rsidRPr="00425763">
          <w:rPr>
            <w:i/>
            <w:highlight w:val="yellow"/>
          </w:rPr>
          <w:t xml:space="preserve"> following sections will need to be reviewed</w:t>
        </w:r>
      </w:ins>
    </w:p>
    <w:p w:rsidR="00E40082" w:rsidRPr="00F601AC" w:rsidRDefault="00734095" w:rsidP="00344EA8">
      <w:pPr>
        <w:pStyle w:val="Heading2"/>
        <w:rPr>
          <w:szCs w:val="24"/>
        </w:rPr>
      </w:pPr>
      <w:ins w:id="57" w:author="Author">
        <w:r w:rsidRPr="005B307D">
          <w:rPr>
            <w:szCs w:val="24"/>
          </w:rPr>
          <w:t>2.</w:t>
        </w:r>
      </w:ins>
      <w:r w:rsidR="00E40082" w:rsidRPr="005B307D">
        <w:rPr>
          <w:szCs w:val="24"/>
        </w:rPr>
        <w:t>1</w:t>
      </w:r>
      <w:del w:id="58" w:author="Author">
        <w:r w:rsidR="00E40082" w:rsidRPr="005B307D" w:rsidDel="00734095">
          <w:rPr>
            <w:szCs w:val="24"/>
          </w:rPr>
          <w:delText>.2</w:delText>
        </w:r>
      </w:del>
      <w:r w:rsidR="00E40082" w:rsidRPr="00F601AC">
        <w:rPr>
          <w:szCs w:val="24"/>
        </w:rPr>
        <w:tab/>
        <w:t>Airspace</w:t>
      </w:r>
      <w:bookmarkEnd w:id="54"/>
      <w:bookmarkEnd w:id="55"/>
    </w:p>
    <w:p w:rsidR="00E40082" w:rsidRPr="00A63A7D" w:rsidRDefault="00E40082" w:rsidP="00DB0599">
      <w:r w:rsidRPr="00A63A7D">
        <w:t>For the purposes of this report, the airspace may be grouped into three categories, namely:</w:t>
      </w:r>
    </w:p>
    <w:p w:rsidR="00E40082" w:rsidRPr="00A63A7D" w:rsidRDefault="00E40082" w:rsidP="00DB0599">
      <w:pPr>
        <w:pStyle w:val="enumlev1"/>
      </w:pPr>
      <w:r w:rsidRPr="00A63A7D">
        <w:t>–</w:t>
      </w:r>
      <w:r w:rsidRPr="00A63A7D">
        <w:tab/>
        <w:t>ATC Separation Assurance Airspace – Air traffic control is responsible for safe separation of all aircraft. This comprises Classes A, B, and, if the UAS is operated in accordance with instrument flight rules, Class C airspace.</w:t>
      </w:r>
    </w:p>
    <w:p w:rsidR="00E40082" w:rsidRPr="00A63A7D" w:rsidRDefault="00E40082" w:rsidP="00DB0599">
      <w:pPr>
        <w:pStyle w:val="enumlev1"/>
      </w:pPr>
      <w:r w:rsidRPr="00A63A7D">
        <w:t>–</w:t>
      </w:r>
      <w:r w:rsidRPr="00A63A7D">
        <w:tab/>
        <w:t>Limited or no ATC Separation Assurance Airspace – Air traffic control is not responsible for safe separation of all airspace users. This comprises Classes D, E, F and G airspace.</w:t>
      </w:r>
    </w:p>
    <w:p w:rsidR="00E40082" w:rsidRPr="00A63A7D" w:rsidRDefault="00E40082" w:rsidP="00DB0599">
      <w:pPr>
        <w:pStyle w:val="enumlev1"/>
      </w:pPr>
      <w:r w:rsidRPr="00A63A7D">
        <w:t>–</w:t>
      </w:r>
      <w:r w:rsidRPr="00A63A7D">
        <w:tab/>
        <w:t>Segregated Airspace – A defined volume of airspace is reserved for exclusive use of a particular UAS. In such airspace there would be no air traffic control service and therefore ATC is not responsible for separation but there are one or more aircraft, under the control of the same operator, in this airspace at a given time.</w:t>
      </w:r>
      <w:r>
        <w:t>]</w:t>
      </w:r>
    </w:p>
    <w:p w:rsidR="00734095" w:rsidRPr="005B307D" w:rsidRDefault="00734095" w:rsidP="00734095">
      <w:pPr>
        <w:pStyle w:val="Heading2"/>
        <w:rPr>
          <w:ins w:id="59" w:author="Author"/>
        </w:rPr>
      </w:pPr>
      <w:bookmarkStart w:id="60" w:name="_Toc8306356"/>
      <w:bookmarkStart w:id="61" w:name="_Toc8307834"/>
      <w:ins w:id="62" w:author="Author">
        <w:r w:rsidRPr="005B307D">
          <w:t>2.2</w:t>
        </w:r>
        <w:r w:rsidRPr="005B307D">
          <w:tab/>
          <w:t>Categories</w:t>
        </w:r>
        <w:bookmarkEnd w:id="60"/>
      </w:ins>
    </w:p>
    <w:p w:rsidR="00734095" w:rsidRPr="00D67C7E" w:rsidRDefault="00734095" w:rsidP="00734095">
      <w:pPr>
        <w:rPr>
          <w:ins w:id="63" w:author="Author"/>
        </w:rPr>
      </w:pPr>
      <w:ins w:id="64" w:author="Author">
        <w:r w:rsidRPr="00D67C7E">
          <w:t>In this report, the operations of UAS are classified in three main categories:</w:t>
        </w:r>
      </w:ins>
    </w:p>
    <w:p w:rsidR="00734095" w:rsidRPr="008F6B36" w:rsidRDefault="00734095" w:rsidP="00734095">
      <w:pPr>
        <w:pStyle w:val="enumlev1"/>
        <w:rPr>
          <w:ins w:id="65" w:author="Author"/>
        </w:rPr>
      </w:pPr>
      <w:ins w:id="66" w:author="Author">
        <w:r w:rsidRPr="00D17FB1">
          <w:t>•</w:t>
        </w:r>
        <w:r w:rsidRPr="00D17FB1">
          <w:tab/>
          <w:t>the '</w:t>
        </w:r>
        <w:r w:rsidRPr="00D17FB1">
          <w:rPr>
            <w:b/>
          </w:rPr>
          <w:t>open</w:t>
        </w:r>
        <w:r w:rsidRPr="00D17FB1">
          <w:t>’ category is a category of UAS operation that, considering the risks involved, does not require a prior authorisation by the competent authority nor a declaration by the UAS o</w:t>
        </w:r>
        <w:r w:rsidRPr="008F6B36">
          <w:t>perator before the operation takes place;</w:t>
        </w:r>
      </w:ins>
    </w:p>
    <w:p w:rsidR="00734095" w:rsidRPr="00B10511" w:rsidRDefault="00734095" w:rsidP="00734095">
      <w:pPr>
        <w:pStyle w:val="enumlev1"/>
        <w:rPr>
          <w:ins w:id="67" w:author="Author"/>
        </w:rPr>
      </w:pPr>
      <w:ins w:id="68" w:author="Author">
        <w:r w:rsidRPr="008F6B36">
          <w:t>•</w:t>
        </w:r>
        <w:r w:rsidRPr="008F6B36">
          <w:tab/>
          <w:t>the ‘</w:t>
        </w:r>
        <w:r w:rsidRPr="008F6B36">
          <w:rPr>
            <w:b/>
          </w:rPr>
          <w:t>specific</w:t>
        </w:r>
        <w:r w:rsidRPr="008F6B36">
          <w:t>’ category is a category of UAS operation that, considering the risks involved, requires an authorisation by the competent authority before the operation takes place, taking into account the mitigati</w:t>
        </w:r>
        <w:r w:rsidRPr="00B10511">
          <w:t>on measures identified in an operational risk assessment, except for certain standard scenarios where a declaration by the operator is sufficient or when the operator holds a light UAS operator certificate with the appropriate privileges;</w:t>
        </w:r>
      </w:ins>
    </w:p>
    <w:p w:rsidR="00734095" w:rsidRPr="00724A1A" w:rsidRDefault="00734095" w:rsidP="00734095">
      <w:pPr>
        <w:pStyle w:val="enumlev1"/>
        <w:rPr>
          <w:ins w:id="69" w:author="Author"/>
        </w:rPr>
      </w:pPr>
      <w:ins w:id="70" w:author="Author">
        <w:r w:rsidRPr="005317A2">
          <w:t>•</w:t>
        </w:r>
        <w:r w:rsidRPr="005317A2">
          <w:tab/>
          <w:t>the ‘</w:t>
        </w:r>
        <w:r w:rsidRPr="005317A2">
          <w:rPr>
            <w:b/>
          </w:rPr>
          <w:t>certified</w:t>
        </w:r>
        <w:r w:rsidRPr="005317A2">
          <w:t>’</w:t>
        </w:r>
        <w:r w:rsidRPr="00724A1A">
          <w:t xml:space="preserve"> category is a category of UA operation that, considering the risks involved, requires the certification of the UAS, a licensed remote pilot and an operator approved by the competent authority, in order to ensure an appropriate level of safety.</w:t>
        </w:r>
      </w:ins>
    </w:p>
    <w:p w:rsidR="00734095" w:rsidRPr="005B307D" w:rsidRDefault="00734095" w:rsidP="00734095">
      <w:pPr>
        <w:tabs>
          <w:tab w:val="clear" w:pos="2268"/>
          <w:tab w:val="left" w:pos="2608"/>
          <w:tab w:val="left" w:pos="3345"/>
        </w:tabs>
        <w:spacing w:before="80"/>
        <w:ind w:left="1134" w:hanging="1134"/>
        <w:rPr>
          <w:ins w:id="71" w:author="Author"/>
        </w:rPr>
      </w:pPr>
      <w:ins w:id="72" w:author="Author">
        <w:r w:rsidRPr="005B307D">
          <w:rPr>
            <w:highlight w:val="yellow"/>
          </w:rPr>
          <w:t>]</w:t>
        </w:r>
      </w:ins>
    </w:p>
    <w:p w:rsidR="00734095" w:rsidRPr="005B307D" w:rsidRDefault="00734095" w:rsidP="00734095">
      <w:pPr>
        <w:pStyle w:val="Heading1"/>
        <w:rPr>
          <w:ins w:id="73" w:author="Author"/>
        </w:rPr>
      </w:pPr>
      <w:bookmarkStart w:id="74" w:name="_Toc8306357"/>
      <w:ins w:id="75" w:author="Author">
        <w:r w:rsidRPr="005B307D">
          <w:t>3</w:t>
        </w:r>
        <w:r w:rsidRPr="005B307D">
          <w:tab/>
          <w:t>Scenarios</w:t>
        </w:r>
        <w:bookmarkEnd w:id="74"/>
      </w:ins>
    </w:p>
    <w:p w:rsidR="00734095" w:rsidRPr="005B307D" w:rsidRDefault="00734095" w:rsidP="00734095">
      <w:pPr>
        <w:rPr>
          <w:ins w:id="76" w:author="Author"/>
          <w:highlight w:val="yellow"/>
        </w:rPr>
      </w:pPr>
      <w:ins w:id="77" w:author="Author">
        <w:r w:rsidRPr="005B307D">
          <w:rPr>
            <w:highlight w:val="yellow"/>
          </w:rPr>
          <w:t>[TBD?</w:t>
        </w:r>
      </w:ins>
    </w:p>
    <w:p w:rsidR="00734095" w:rsidRPr="005B307D" w:rsidRDefault="00734095" w:rsidP="00734095">
      <w:pPr>
        <w:rPr>
          <w:ins w:id="78" w:author="Author"/>
          <w:highlight w:val="yellow"/>
        </w:rPr>
      </w:pPr>
      <w:ins w:id="79" w:author="Author">
        <w:r w:rsidRPr="005B307D">
          <w:rPr>
            <w:highlight w:val="yellow"/>
          </w:rPr>
          <w:t>Non-cooperative</w:t>
        </w:r>
      </w:ins>
    </w:p>
    <w:p w:rsidR="00734095" w:rsidRPr="005B307D" w:rsidRDefault="00734095" w:rsidP="00734095">
      <w:pPr>
        <w:rPr>
          <w:ins w:id="80" w:author="Author"/>
        </w:rPr>
      </w:pPr>
      <w:ins w:id="81" w:author="Author">
        <w:r w:rsidRPr="005B307D">
          <w:rPr>
            <w:highlight w:val="yellow"/>
          </w:rPr>
          <w:t>Categories from EASA]</w:t>
        </w:r>
      </w:ins>
    </w:p>
    <w:p w:rsidR="00E40082" w:rsidRPr="009706FB" w:rsidRDefault="00734095" w:rsidP="00CE0351">
      <w:pPr>
        <w:pStyle w:val="Heading1"/>
      </w:pPr>
      <w:ins w:id="82" w:author="Author">
        <w:r w:rsidRPr="00D67C7E">
          <w:t>4</w:t>
        </w:r>
      </w:ins>
      <w:del w:id="83" w:author="Author">
        <w:r w:rsidR="00E40082" w:rsidRPr="00D67C7E" w:rsidDel="00734095">
          <w:delText>2</w:delText>
        </w:r>
      </w:del>
      <w:r w:rsidR="00E40082">
        <w:tab/>
      </w:r>
      <w:r w:rsidR="00E40082" w:rsidRPr="00D13662">
        <w:t xml:space="preserve">Description of principles for ground based </w:t>
      </w:r>
      <w:r w:rsidR="00E40082">
        <w:t>detect and</w:t>
      </w:r>
      <w:r w:rsidR="00E40082" w:rsidRPr="00D13662">
        <w:t xml:space="preserve"> avoid</w:t>
      </w:r>
      <w:bookmarkEnd w:id="61"/>
    </w:p>
    <w:p w:rsidR="00E40082" w:rsidRDefault="00A16E27" w:rsidP="00ED664F">
      <w:pPr>
        <w:rPr>
          <w:snapToGrid w:val="0"/>
        </w:rPr>
      </w:pPr>
      <w:ins w:id="84" w:author="Author">
        <w:r w:rsidRPr="00D51830">
          <w:rPr>
            <w:highlight w:val="yellow"/>
          </w:rPr>
          <w:t>[TBD]</w:t>
        </w:r>
      </w:ins>
    </w:p>
    <w:p w:rsidR="00E40082" w:rsidRPr="009706FB" w:rsidRDefault="003F1AD1" w:rsidP="00CE0351">
      <w:pPr>
        <w:pStyle w:val="Heading1"/>
      </w:pPr>
      <w:bookmarkStart w:id="85" w:name="_Toc8307835"/>
      <w:ins w:id="86" w:author="Author">
        <w:r w:rsidRPr="005B307D">
          <w:t>5</w:t>
        </w:r>
      </w:ins>
      <w:del w:id="87" w:author="Author">
        <w:r w:rsidR="00E40082" w:rsidRPr="005B307D" w:rsidDel="003F1AD1">
          <w:delText>3</w:delText>
        </w:r>
      </w:del>
      <w:r w:rsidR="00E40082">
        <w:tab/>
      </w:r>
      <w:r w:rsidR="00E40082" w:rsidRPr="00360F18">
        <w:t xml:space="preserve">Spectrum </w:t>
      </w:r>
      <w:r w:rsidR="00E40082">
        <w:t>analysis on suitability</w:t>
      </w:r>
      <w:r w:rsidR="00E40082" w:rsidRPr="00360F18">
        <w:t xml:space="preserve"> for </w:t>
      </w:r>
      <w:r w:rsidR="00E40082">
        <w:t>ground based detect and</w:t>
      </w:r>
      <w:r w:rsidR="00E40082" w:rsidRPr="00360F18">
        <w:t xml:space="preserve"> </w:t>
      </w:r>
      <w:r w:rsidR="00E40082">
        <w:t>a</w:t>
      </w:r>
      <w:r w:rsidR="00E40082" w:rsidRPr="00360F18">
        <w:t>void system</w:t>
      </w:r>
      <w:r w:rsidR="00E40082">
        <w:t xml:space="preserve"> for unmanned aircraft</w:t>
      </w:r>
      <w:bookmarkEnd w:id="85"/>
    </w:p>
    <w:p w:rsidR="00E40082" w:rsidRPr="00920487" w:rsidRDefault="00A16E27" w:rsidP="00ED664F">
      <w:pPr>
        <w:rPr>
          <w:snapToGrid w:val="0"/>
        </w:rPr>
      </w:pPr>
      <w:ins w:id="88" w:author="Author">
        <w:r w:rsidRPr="00D51830">
          <w:rPr>
            <w:highlight w:val="yellow"/>
          </w:rPr>
          <w:t>[TBD]</w:t>
        </w:r>
      </w:ins>
    </w:p>
    <w:p w:rsidR="00E40082" w:rsidRPr="00920487" w:rsidRDefault="003F1AD1" w:rsidP="00344EA8">
      <w:pPr>
        <w:pStyle w:val="Heading2"/>
      </w:pPr>
      <w:bookmarkStart w:id="89" w:name="_Toc8307836"/>
      <w:ins w:id="90" w:author="Author">
        <w:r w:rsidRPr="005B307D">
          <w:t>5</w:t>
        </w:r>
      </w:ins>
      <w:del w:id="91" w:author="Author">
        <w:r w:rsidR="00E40082" w:rsidRPr="005B307D" w:rsidDel="003F1AD1">
          <w:delText>3</w:delText>
        </w:r>
      </w:del>
      <w:r w:rsidR="00E40082" w:rsidRPr="00920487">
        <w:t>.1</w:t>
      </w:r>
      <w:r w:rsidR="00E40082" w:rsidRPr="00920487">
        <w:tab/>
        <w:t xml:space="preserve">Criteria for suitability of spectrum for </w:t>
      </w:r>
      <w:r w:rsidR="00E40082">
        <w:t>detect and</w:t>
      </w:r>
      <w:r w:rsidR="00E40082" w:rsidRPr="00920487">
        <w:t xml:space="preserve"> avoid systems</w:t>
      </w:r>
      <w:bookmarkEnd w:id="89"/>
    </w:p>
    <w:p w:rsidR="00E40082" w:rsidRPr="00920487" w:rsidRDefault="00A16E27" w:rsidP="00ED664F">
      <w:pPr>
        <w:rPr>
          <w:snapToGrid w:val="0"/>
        </w:rPr>
      </w:pPr>
      <w:ins w:id="92" w:author="Author">
        <w:r w:rsidRPr="00D51830">
          <w:rPr>
            <w:highlight w:val="yellow"/>
          </w:rPr>
          <w:t>[TBD]</w:t>
        </w:r>
      </w:ins>
    </w:p>
    <w:p w:rsidR="00E40082" w:rsidRPr="00920487" w:rsidRDefault="003F1AD1" w:rsidP="00344EA8">
      <w:pPr>
        <w:pStyle w:val="Heading2"/>
      </w:pPr>
      <w:bookmarkStart w:id="93" w:name="_Toc8307837"/>
      <w:ins w:id="94" w:author="Author">
        <w:r w:rsidRPr="005B307D">
          <w:lastRenderedPageBreak/>
          <w:t>5</w:t>
        </w:r>
      </w:ins>
      <w:del w:id="95" w:author="Author">
        <w:r w:rsidR="00E40082" w:rsidRPr="005B307D" w:rsidDel="003F1AD1">
          <w:delText>3</w:delText>
        </w:r>
      </w:del>
      <w:r w:rsidR="00E40082" w:rsidRPr="00920487">
        <w:t>.2</w:t>
      </w:r>
      <w:r w:rsidR="00E40082" w:rsidRPr="00920487">
        <w:tab/>
        <w:t>Analysis of the suitability of frequency bands</w:t>
      </w:r>
      <w:bookmarkEnd w:id="93"/>
    </w:p>
    <w:p w:rsidR="00CB3038" w:rsidRDefault="00A16E27" w:rsidP="00ED664F">
      <w:pPr>
        <w:rPr>
          <w:ins w:id="96" w:author="Author"/>
        </w:rPr>
      </w:pPr>
      <w:ins w:id="97" w:author="Author">
        <w:r w:rsidRPr="00D51830">
          <w:rPr>
            <w:highlight w:val="yellow"/>
          </w:rPr>
          <w:t>[TBD]</w:t>
        </w:r>
      </w:ins>
    </w:p>
    <w:p w:rsidR="00E40082" w:rsidRPr="00CB3038" w:rsidRDefault="00CB3038" w:rsidP="00ED664F">
      <w:pPr>
        <w:rPr>
          <w:i/>
          <w:snapToGrid w:val="0"/>
        </w:rPr>
      </w:pPr>
      <w:ins w:id="98" w:author="Author">
        <w:r w:rsidRPr="000268EC">
          <w:rPr>
            <w:i/>
            <w:highlight w:val="yellow"/>
          </w:rPr>
          <w:t>[Editor's note: The following sections contain applicable provisions from the Radio Regulations, including allocations and relevant footnotes, and are provided as a baseline to facilitate the determination of the suitability of spectrum for DAA operations.  The suitability of frequency bands will take into account co-existence with other services/systems operating in that band.]</w:t>
        </w:r>
      </w:ins>
    </w:p>
    <w:p w:rsidR="00E549DE" w:rsidRPr="005B307D" w:rsidRDefault="00E549DE" w:rsidP="00E549DE">
      <w:pPr>
        <w:pStyle w:val="Heading3"/>
        <w:rPr>
          <w:ins w:id="99" w:author="Author"/>
        </w:rPr>
      </w:pPr>
      <w:ins w:id="100" w:author="Author">
        <w:r w:rsidRPr="005B307D">
          <w:t>5.2.1</w:t>
        </w:r>
        <w:r w:rsidRPr="005B307D">
          <w:tab/>
          <w:t>Frequency band 960-1 215 MHz</w:t>
        </w:r>
      </w:ins>
    </w:p>
    <w:p w:rsidR="00D17FB1" w:rsidRPr="00216A96" w:rsidRDefault="00D17FB1" w:rsidP="00D17FB1">
      <w:pPr>
        <w:pStyle w:val="Heading4"/>
        <w:rPr>
          <w:ins w:id="101" w:author="Author"/>
        </w:rPr>
      </w:pPr>
      <w:ins w:id="102" w:author="Author">
        <w:r w:rsidRPr="00216A96">
          <w:t>5.2.1.1</w:t>
        </w:r>
        <w:r w:rsidRPr="00216A96">
          <w:tab/>
          <w:t>Allocations to operate detect and avoid and other services in the frequency band 960</w:t>
        </w:r>
        <w:r w:rsidRPr="00216A96">
          <w:noBreakHyphen/>
          <w:t>1 215 MHz</w:t>
        </w:r>
      </w:ins>
    </w:p>
    <w:p w:rsidR="00D17FB1" w:rsidRPr="00216A96" w:rsidRDefault="00D17FB1" w:rsidP="00D17FB1">
      <w:pPr>
        <w:rPr>
          <w:ins w:id="103" w:author="Author"/>
          <w:lang w:val="en-US"/>
        </w:rPr>
      </w:pPr>
    </w:p>
    <w:tbl>
      <w:tblPr>
        <w:tblW w:w="9299" w:type="dxa"/>
        <w:jc w:val="center"/>
        <w:tblLayout w:type="fixed"/>
        <w:tblCellMar>
          <w:left w:w="107" w:type="dxa"/>
          <w:right w:w="107" w:type="dxa"/>
        </w:tblCellMar>
        <w:tblLook w:val="04A0" w:firstRow="1" w:lastRow="0" w:firstColumn="1" w:lastColumn="0" w:noHBand="0" w:noVBand="1"/>
      </w:tblPr>
      <w:tblGrid>
        <w:gridCol w:w="3099"/>
        <w:gridCol w:w="3100"/>
        <w:gridCol w:w="3100"/>
      </w:tblGrid>
      <w:tr w:rsidR="00D17FB1" w:rsidRPr="00216A96" w:rsidTr="00DD4BE0">
        <w:trPr>
          <w:cantSplit/>
          <w:jc w:val="center"/>
          <w:ins w:id="104" w:author="Author"/>
        </w:trPr>
        <w:tc>
          <w:tcPr>
            <w:tcW w:w="9299" w:type="dxa"/>
            <w:gridSpan w:val="3"/>
            <w:tcBorders>
              <w:top w:val="single" w:sz="4" w:space="0" w:color="auto"/>
              <w:left w:val="single" w:sz="4" w:space="0" w:color="auto"/>
              <w:bottom w:val="single" w:sz="4" w:space="0" w:color="auto"/>
              <w:right w:val="single" w:sz="4" w:space="0" w:color="auto"/>
            </w:tcBorders>
            <w:hideMark/>
          </w:tcPr>
          <w:p w:rsidR="00D17FB1" w:rsidRPr="00216A96" w:rsidRDefault="00D17FB1" w:rsidP="00DD4BE0">
            <w:pPr>
              <w:pStyle w:val="Tablehead"/>
              <w:rPr>
                <w:ins w:id="105" w:author="Author"/>
              </w:rPr>
            </w:pPr>
            <w:ins w:id="106" w:author="Author">
              <w:r w:rsidRPr="00216A96">
                <w:t>Allocation to services</w:t>
              </w:r>
            </w:ins>
          </w:p>
        </w:tc>
      </w:tr>
      <w:tr w:rsidR="00D17FB1" w:rsidRPr="00216A96" w:rsidTr="00DD4BE0">
        <w:trPr>
          <w:cantSplit/>
          <w:jc w:val="center"/>
          <w:ins w:id="107" w:author="Author"/>
        </w:trPr>
        <w:tc>
          <w:tcPr>
            <w:tcW w:w="3099" w:type="dxa"/>
            <w:tcBorders>
              <w:top w:val="single" w:sz="4" w:space="0" w:color="auto"/>
              <w:left w:val="single" w:sz="6" w:space="0" w:color="auto"/>
              <w:bottom w:val="single" w:sz="6" w:space="0" w:color="auto"/>
              <w:right w:val="single" w:sz="6" w:space="0" w:color="auto"/>
            </w:tcBorders>
            <w:hideMark/>
          </w:tcPr>
          <w:p w:rsidR="00D17FB1" w:rsidRPr="00216A96" w:rsidRDefault="00D17FB1" w:rsidP="00DD4BE0">
            <w:pPr>
              <w:pStyle w:val="Tablehead"/>
              <w:rPr>
                <w:ins w:id="108" w:author="Author"/>
              </w:rPr>
            </w:pPr>
            <w:ins w:id="109" w:author="Author">
              <w:r w:rsidRPr="00216A96">
                <w:t>Region 1</w:t>
              </w:r>
            </w:ins>
          </w:p>
        </w:tc>
        <w:tc>
          <w:tcPr>
            <w:tcW w:w="3100" w:type="dxa"/>
            <w:tcBorders>
              <w:top w:val="single" w:sz="4" w:space="0" w:color="auto"/>
              <w:left w:val="single" w:sz="6" w:space="0" w:color="auto"/>
              <w:bottom w:val="single" w:sz="6" w:space="0" w:color="auto"/>
              <w:right w:val="single" w:sz="6" w:space="0" w:color="auto"/>
            </w:tcBorders>
            <w:hideMark/>
          </w:tcPr>
          <w:p w:rsidR="00D17FB1" w:rsidRPr="00216A96" w:rsidRDefault="00D17FB1" w:rsidP="00DD4BE0">
            <w:pPr>
              <w:pStyle w:val="Tablehead"/>
              <w:rPr>
                <w:ins w:id="110" w:author="Author"/>
              </w:rPr>
            </w:pPr>
            <w:ins w:id="111" w:author="Author">
              <w:r w:rsidRPr="00216A96">
                <w:t>Region 2</w:t>
              </w:r>
            </w:ins>
          </w:p>
        </w:tc>
        <w:tc>
          <w:tcPr>
            <w:tcW w:w="3100" w:type="dxa"/>
            <w:tcBorders>
              <w:top w:val="single" w:sz="4" w:space="0" w:color="auto"/>
              <w:left w:val="single" w:sz="6" w:space="0" w:color="auto"/>
              <w:bottom w:val="single" w:sz="6" w:space="0" w:color="auto"/>
              <w:right w:val="single" w:sz="6" w:space="0" w:color="auto"/>
            </w:tcBorders>
            <w:hideMark/>
          </w:tcPr>
          <w:p w:rsidR="00D17FB1" w:rsidRPr="00216A96" w:rsidRDefault="00D17FB1" w:rsidP="00DD4BE0">
            <w:pPr>
              <w:pStyle w:val="Tablehead"/>
              <w:rPr>
                <w:ins w:id="112" w:author="Author"/>
              </w:rPr>
            </w:pPr>
            <w:ins w:id="113" w:author="Author">
              <w:r w:rsidRPr="00216A96">
                <w:t>Region 3</w:t>
              </w:r>
            </w:ins>
          </w:p>
        </w:tc>
      </w:tr>
      <w:tr w:rsidR="00D17FB1" w:rsidRPr="00216A96" w:rsidTr="00DD4BE0">
        <w:trPr>
          <w:cantSplit/>
          <w:jc w:val="center"/>
          <w:ins w:id="114" w:author="Author"/>
        </w:trPr>
        <w:tc>
          <w:tcPr>
            <w:tcW w:w="9299" w:type="dxa"/>
            <w:gridSpan w:val="3"/>
            <w:tcBorders>
              <w:top w:val="single" w:sz="4" w:space="0" w:color="auto"/>
              <w:left w:val="single" w:sz="4" w:space="0" w:color="auto"/>
              <w:bottom w:val="single" w:sz="4" w:space="0" w:color="auto"/>
              <w:right w:val="single" w:sz="4" w:space="0" w:color="auto"/>
            </w:tcBorders>
          </w:tcPr>
          <w:p w:rsidR="00D17FB1" w:rsidRPr="00216A96" w:rsidRDefault="00D17FB1" w:rsidP="00DD4BE0">
            <w:pPr>
              <w:pStyle w:val="TableTextS5"/>
              <w:rPr>
                <w:ins w:id="115" w:author="Author"/>
                <w:rStyle w:val="Artref"/>
              </w:rPr>
            </w:pPr>
            <w:ins w:id="116" w:author="Author">
              <w:r w:rsidRPr="00216A96">
                <w:rPr>
                  <w:rStyle w:val="Tablefreq"/>
                </w:rPr>
                <w:t>960-1 164</w:t>
              </w:r>
              <w:r w:rsidRPr="00216A96">
                <w:rPr>
                  <w:color w:val="000000"/>
                </w:rPr>
                <w:tab/>
              </w:r>
              <w:r w:rsidRPr="00216A96">
                <w:t xml:space="preserve">AERONAUTICAL MOBILE (R)  </w:t>
              </w:r>
              <w:r w:rsidRPr="00216A96">
                <w:rPr>
                  <w:rStyle w:val="Artref"/>
                </w:rPr>
                <w:t xml:space="preserve">5.327A </w:t>
              </w:r>
            </w:ins>
          </w:p>
          <w:p w:rsidR="00D17FB1" w:rsidRPr="00216A96" w:rsidRDefault="00D17FB1" w:rsidP="00DD4BE0">
            <w:pPr>
              <w:pStyle w:val="TableTextS5"/>
              <w:rPr>
                <w:ins w:id="117" w:author="Author"/>
                <w:rStyle w:val="Artref"/>
                <w:color w:val="000000"/>
                <w:lang w:val="fr-BE"/>
              </w:rPr>
            </w:pPr>
            <w:ins w:id="118" w:author="Author">
              <w:r w:rsidRPr="00216A96">
                <w:rPr>
                  <w:color w:val="000000"/>
                </w:rPr>
                <w:tab/>
              </w:r>
              <w:r w:rsidRPr="00216A96">
                <w:rPr>
                  <w:color w:val="000000"/>
                </w:rPr>
                <w:tab/>
              </w:r>
              <w:r w:rsidRPr="00216A96">
                <w:rPr>
                  <w:color w:val="000000"/>
                </w:rPr>
                <w:tab/>
              </w:r>
              <w:r w:rsidRPr="00216A96">
                <w:rPr>
                  <w:color w:val="000000"/>
                </w:rPr>
                <w:tab/>
                <w:t>AERONAUTICAL RADION</w:t>
              </w:r>
              <w:r w:rsidRPr="00216A96">
                <w:rPr>
                  <w:color w:val="000000"/>
                  <w:lang w:val="fr-BE"/>
                </w:rPr>
                <w:t xml:space="preserve">AVIGATION  </w:t>
              </w:r>
              <w:r w:rsidRPr="00216A96">
                <w:rPr>
                  <w:rStyle w:val="Artref"/>
                  <w:color w:val="000000"/>
                  <w:lang w:val="fr-BE"/>
                </w:rPr>
                <w:t>5.328</w:t>
              </w:r>
            </w:ins>
          </w:p>
          <w:p w:rsidR="00D17FB1" w:rsidRPr="00216A96" w:rsidRDefault="00D17FB1" w:rsidP="00DD4BE0">
            <w:pPr>
              <w:pStyle w:val="TableTextS5"/>
              <w:rPr>
                <w:ins w:id="119" w:author="Author"/>
                <w:color w:val="000000"/>
              </w:rPr>
            </w:pPr>
            <w:ins w:id="120" w:author="Author">
              <w:r w:rsidRPr="00216A96">
                <w:rPr>
                  <w:color w:val="000000"/>
                  <w:lang w:val="fr-BE"/>
                </w:rPr>
                <w:tab/>
              </w:r>
              <w:r w:rsidRPr="00216A96">
                <w:rPr>
                  <w:color w:val="000000"/>
                  <w:lang w:val="fr-BE"/>
                </w:rPr>
                <w:tab/>
              </w:r>
              <w:r w:rsidRPr="00216A96">
                <w:rPr>
                  <w:color w:val="000000"/>
                  <w:lang w:val="fr-BE"/>
                </w:rPr>
                <w:tab/>
              </w:r>
              <w:r w:rsidRPr="00216A96">
                <w:rPr>
                  <w:color w:val="000000"/>
                  <w:lang w:val="fr-BE"/>
                </w:rPr>
                <w:tab/>
              </w:r>
              <w:r w:rsidRPr="00216A96">
                <w:rPr>
                  <w:rStyle w:val="Artref"/>
                </w:rPr>
                <w:t>5.328AA</w:t>
              </w:r>
            </w:ins>
          </w:p>
        </w:tc>
      </w:tr>
      <w:tr w:rsidR="00D17FB1" w:rsidRPr="00216A96" w:rsidTr="00DD4BE0">
        <w:trPr>
          <w:cantSplit/>
          <w:jc w:val="center"/>
          <w:ins w:id="121" w:author="Author"/>
        </w:trPr>
        <w:tc>
          <w:tcPr>
            <w:tcW w:w="9299" w:type="dxa"/>
            <w:gridSpan w:val="3"/>
            <w:tcBorders>
              <w:top w:val="single" w:sz="4" w:space="0" w:color="auto"/>
              <w:left w:val="single" w:sz="4" w:space="0" w:color="auto"/>
              <w:bottom w:val="single" w:sz="4" w:space="0" w:color="auto"/>
              <w:right w:val="single" w:sz="4" w:space="0" w:color="auto"/>
            </w:tcBorders>
            <w:hideMark/>
          </w:tcPr>
          <w:p w:rsidR="00D17FB1" w:rsidRPr="00216A96" w:rsidRDefault="00D17FB1" w:rsidP="00DD4BE0">
            <w:pPr>
              <w:pStyle w:val="TableTextS5"/>
              <w:rPr>
                <w:ins w:id="122" w:author="Author"/>
                <w:color w:val="000000"/>
              </w:rPr>
            </w:pPr>
            <w:ins w:id="123" w:author="Author">
              <w:r w:rsidRPr="00216A96">
                <w:rPr>
                  <w:rStyle w:val="Tablefreq"/>
                </w:rPr>
                <w:t>1 164-1 215</w:t>
              </w:r>
              <w:r w:rsidRPr="00216A96">
                <w:rPr>
                  <w:color w:val="000000"/>
                </w:rPr>
                <w:tab/>
                <w:t xml:space="preserve">AERONAUTICAL  RADIONAVIGATION  </w:t>
              </w:r>
              <w:r w:rsidRPr="00216A96">
                <w:rPr>
                  <w:rStyle w:val="Artref"/>
                  <w:color w:val="000000"/>
                  <w:lang w:val="en-AU"/>
                </w:rPr>
                <w:t>5.328</w:t>
              </w:r>
            </w:ins>
          </w:p>
          <w:p w:rsidR="00D17FB1" w:rsidRPr="00216A96" w:rsidRDefault="00D17FB1" w:rsidP="00DD4BE0">
            <w:pPr>
              <w:pStyle w:val="TableTextS5"/>
              <w:rPr>
                <w:ins w:id="124" w:author="Author"/>
                <w:color w:val="000000"/>
                <w:lang w:val="en-AU"/>
              </w:rPr>
            </w:pPr>
            <w:ins w:id="125" w:author="Author">
              <w:r w:rsidRPr="00216A96">
                <w:rPr>
                  <w:color w:val="000000"/>
                </w:rPr>
                <w:tab/>
              </w:r>
              <w:r w:rsidRPr="00216A96">
                <w:rPr>
                  <w:color w:val="000000"/>
                </w:rPr>
                <w:tab/>
              </w:r>
              <w:r w:rsidRPr="00216A96">
                <w:rPr>
                  <w:color w:val="000000"/>
                </w:rPr>
                <w:tab/>
              </w:r>
              <w:r w:rsidRPr="00216A96">
                <w:rPr>
                  <w:color w:val="000000"/>
                </w:rPr>
                <w:tab/>
                <w:t xml:space="preserve">RADIONAVIGATION-SATELLITE (space-to-Earth) (space-to-space)  </w:t>
              </w:r>
              <w:r w:rsidRPr="00216A96">
                <w:rPr>
                  <w:color w:val="000000"/>
                </w:rPr>
                <w:tab/>
              </w:r>
              <w:r w:rsidRPr="00216A96">
                <w:rPr>
                  <w:color w:val="000000"/>
                </w:rPr>
                <w:tab/>
              </w:r>
              <w:r w:rsidRPr="00216A96">
                <w:rPr>
                  <w:color w:val="000000"/>
                </w:rPr>
                <w:tab/>
              </w:r>
              <w:r w:rsidRPr="00216A96">
                <w:rPr>
                  <w:color w:val="000000"/>
                </w:rPr>
                <w:tab/>
              </w:r>
              <w:r w:rsidRPr="00216A96">
                <w:rPr>
                  <w:rStyle w:val="Artref"/>
                  <w:color w:val="000000"/>
                  <w:lang w:val="en-AU"/>
                </w:rPr>
                <w:t>5.328B</w:t>
              </w:r>
            </w:ins>
          </w:p>
          <w:p w:rsidR="00D17FB1" w:rsidRPr="00216A96" w:rsidRDefault="00D17FB1" w:rsidP="00DD4BE0">
            <w:pPr>
              <w:pStyle w:val="TableTextS5"/>
              <w:rPr>
                <w:ins w:id="126" w:author="Author"/>
                <w:rStyle w:val="Tablefreq"/>
                <w:color w:val="000000"/>
              </w:rPr>
            </w:pPr>
            <w:ins w:id="127" w:author="Author">
              <w:r w:rsidRPr="00216A96">
                <w:rPr>
                  <w:color w:val="000000"/>
                </w:rPr>
                <w:tab/>
              </w:r>
              <w:r w:rsidRPr="00216A96">
                <w:rPr>
                  <w:color w:val="000000"/>
                </w:rPr>
                <w:tab/>
              </w:r>
              <w:r w:rsidRPr="00216A96">
                <w:rPr>
                  <w:color w:val="000000"/>
                </w:rPr>
                <w:tab/>
              </w:r>
              <w:r w:rsidRPr="00216A96">
                <w:rPr>
                  <w:color w:val="000000"/>
                </w:rPr>
                <w:tab/>
              </w:r>
              <w:r w:rsidRPr="00216A96">
                <w:rPr>
                  <w:rStyle w:val="Artref"/>
                  <w:color w:val="000000"/>
                </w:rPr>
                <w:t>5.328A</w:t>
              </w:r>
            </w:ins>
          </w:p>
        </w:tc>
      </w:tr>
    </w:tbl>
    <w:p w:rsidR="00D17FB1" w:rsidRPr="00216A96" w:rsidRDefault="00D17FB1" w:rsidP="00D17FB1">
      <w:pPr>
        <w:pStyle w:val="Tablefin"/>
        <w:rPr>
          <w:ins w:id="128" w:author="Author"/>
        </w:rPr>
      </w:pPr>
    </w:p>
    <w:p w:rsidR="00E9557D" w:rsidRPr="00216A96" w:rsidRDefault="00E9557D" w:rsidP="00E9557D">
      <w:pPr>
        <w:tabs>
          <w:tab w:val="left" w:pos="284"/>
        </w:tabs>
        <w:spacing w:before="80"/>
        <w:rPr>
          <w:ins w:id="129" w:author="Author"/>
        </w:rPr>
      </w:pPr>
      <w:ins w:id="130" w:author="Author">
        <w:r w:rsidRPr="00216A96">
          <w:rPr>
            <w:b/>
            <w:bCs/>
            <w:szCs w:val="24"/>
            <w:lang w:val="en-US" w:eastAsia="zh-CN"/>
          </w:rPr>
          <w:t>5.327A</w:t>
        </w:r>
        <w:r w:rsidRPr="00216A96">
          <w:rPr>
            <w:szCs w:val="24"/>
            <w:lang w:val="en-US" w:eastAsia="zh-CN"/>
          </w:rPr>
          <w:tab/>
          <w:t xml:space="preserve">The use of the frequency band 960-1 164 MHz by the aeronautical mobile (R) service is limited to systems that operate in accordance with recognized international aeronautical standards. Such use shall be in accordance with Resolution </w:t>
        </w:r>
        <w:r w:rsidRPr="00216A96">
          <w:rPr>
            <w:b/>
            <w:bCs/>
            <w:szCs w:val="24"/>
            <w:lang w:val="en-US" w:eastAsia="zh-CN"/>
          </w:rPr>
          <w:t>417 (Rev.WRC-15)</w:t>
        </w:r>
        <w:r w:rsidRPr="00216A96">
          <w:rPr>
            <w:szCs w:val="24"/>
            <w:lang w:val="en-US" w:eastAsia="zh-CN"/>
          </w:rPr>
          <w:t xml:space="preserve">. </w:t>
        </w:r>
        <w:r w:rsidRPr="00216A96">
          <w:rPr>
            <w:sz w:val="16"/>
            <w:szCs w:val="16"/>
            <w:lang w:val="en-US" w:eastAsia="zh-CN"/>
          </w:rPr>
          <w:t>(WRC-15)</w:t>
        </w:r>
      </w:ins>
    </w:p>
    <w:p w:rsidR="00D17FB1" w:rsidRPr="00216A96" w:rsidRDefault="00D17FB1" w:rsidP="00D17FB1">
      <w:pPr>
        <w:pStyle w:val="Note"/>
        <w:rPr>
          <w:ins w:id="131" w:author="Author"/>
          <w:lang w:val="en-US"/>
        </w:rPr>
      </w:pPr>
      <w:ins w:id="132" w:author="Author">
        <w:r w:rsidRPr="00216A96">
          <w:rPr>
            <w:rStyle w:val="Artdef"/>
          </w:rPr>
          <w:t>5.328</w:t>
        </w:r>
        <w:r w:rsidRPr="00216A96">
          <w:rPr>
            <w:lang w:val="en-US"/>
          </w:rPr>
          <w:tab/>
          <w:t>The use of the band 960-1 215 MHz by the aeronautical radionavigation service is reserved on a worldwide basis for the operation and development of airborne electronic aids to air navigation and any directly associated ground-based facilities.</w:t>
        </w:r>
        <w:r w:rsidRPr="00216A96">
          <w:rPr>
            <w:sz w:val="16"/>
            <w:szCs w:val="12"/>
            <w:lang w:val="en-US"/>
          </w:rPr>
          <w:t>     (WRC 2000)</w:t>
        </w:r>
      </w:ins>
    </w:p>
    <w:p w:rsidR="00D17FB1" w:rsidRPr="00216A96" w:rsidRDefault="00D17FB1" w:rsidP="00D17FB1">
      <w:pPr>
        <w:pStyle w:val="Note"/>
        <w:rPr>
          <w:ins w:id="133" w:author="Author"/>
        </w:rPr>
      </w:pPr>
      <w:ins w:id="134" w:author="Author">
        <w:r w:rsidRPr="00216A96">
          <w:rPr>
            <w:rStyle w:val="Artdef"/>
          </w:rPr>
          <w:t>5.328AA</w:t>
        </w:r>
        <w:r w:rsidRPr="00216A96">
          <w:tab/>
          <w:t>The frequency band 1 087.7-1 092.3 MHz is also allocated to the aeronautical mobile-satellite (R) service (Earth</w:t>
        </w:r>
        <w:r w:rsidRPr="00216A96">
          <w:noBreakHyphen/>
          <w:t>to</w:t>
        </w:r>
        <w:r w:rsidRPr="00216A96">
          <w:noBreakHyphen/>
          <w:t>space) on a primary basis, limited to the space station reception of Automatic Dependent Surveillance-Broadcast (ADS</w:t>
        </w:r>
        <w:r w:rsidRPr="00216A96">
          <w:noBreakHyphen/>
          <w:t xml:space="preserve">B) emissions from aircraft transmitters that operate in accordance with recognized international aeronautical standards. Stations operating in the aeronautical mobile-satellite (R) service shall not claim protection from stations operating in the aeronautical radionavigation service. Resolution </w:t>
        </w:r>
        <w:r w:rsidRPr="00216A96">
          <w:rPr>
            <w:b/>
            <w:bCs/>
          </w:rPr>
          <w:t>425</w:t>
        </w:r>
        <w:r w:rsidRPr="00216A96">
          <w:t> </w:t>
        </w:r>
        <w:r w:rsidRPr="00216A96">
          <w:rPr>
            <w:b/>
          </w:rPr>
          <w:t>(WRC</w:t>
        </w:r>
        <w:r w:rsidRPr="00216A96">
          <w:rPr>
            <w:b/>
          </w:rPr>
          <w:noBreakHyphen/>
          <w:t>15)</w:t>
        </w:r>
        <w:r w:rsidRPr="00216A96">
          <w:t xml:space="preserve"> shall apply.</w:t>
        </w:r>
        <w:r w:rsidRPr="00216A96">
          <w:rPr>
            <w:sz w:val="16"/>
            <w:szCs w:val="12"/>
          </w:rPr>
          <w:t>     (WRC</w:t>
        </w:r>
        <w:r w:rsidRPr="00216A96">
          <w:rPr>
            <w:sz w:val="16"/>
            <w:szCs w:val="12"/>
          </w:rPr>
          <w:noBreakHyphen/>
          <w:t>15)</w:t>
        </w:r>
      </w:ins>
    </w:p>
    <w:p w:rsidR="00D17FB1" w:rsidRPr="00216A96" w:rsidRDefault="00D17FB1" w:rsidP="00D17FB1">
      <w:pPr>
        <w:pStyle w:val="Note"/>
        <w:rPr>
          <w:ins w:id="135" w:author="Author"/>
          <w:lang w:val="en-US"/>
        </w:rPr>
      </w:pPr>
    </w:p>
    <w:p w:rsidR="00D17FB1" w:rsidRPr="00216A96" w:rsidRDefault="00D17FB1" w:rsidP="00D17FB1">
      <w:pPr>
        <w:pStyle w:val="Heading4"/>
        <w:rPr>
          <w:ins w:id="136" w:author="Author"/>
        </w:rPr>
      </w:pPr>
      <w:ins w:id="137" w:author="Author">
        <w:r w:rsidRPr="00216A96">
          <w:t xml:space="preserve">5.2.1.2 </w:t>
        </w:r>
        <w:r w:rsidRPr="00216A96">
          <w:tab/>
          <w:t>Related ITU-R documents and aviation documents in the frequency band 960-1 215 MHz</w:t>
        </w:r>
      </w:ins>
    </w:p>
    <w:p w:rsidR="00D17FB1" w:rsidRPr="00216A96" w:rsidRDefault="00D17FB1" w:rsidP="00D17FB1">
      <w:pPr>
        <w:rPr>
          <w:ins w:id="138" w:author="Author"/>
          <w:lang w:val="en-US"/>
        </w:rPr>
      </w:pPr>
      <w:ins w:id="139" w:author="Author">
        <w:r w:rsidRPr="00216A96">
          <w:t>Recommendations ITU-R M.1318, ITU-R M.1787,</w:t>
        </w:r>
        <w:r w:rsidR="00387FCF" w:rsidRPr="00216A96">
          <w:t xml:space="preserve"> ITU-R M.1901,</w:t>
        </w:r>
        <w:r w:rsidRPr="00216A96">
          <w:t xml:space="preserve"> ITU-R M.1904, ITU-R M.1905, and ITU-R M.2030 apply to the radionavigation-satellite service</w:t>
        </w:r>
        <w:r w:rsidR="00387FCF" w:rsidRPr="00216A96">
          <w:t xml:space="preserve"> </w:t>
        </w:r>
        <w:r w:rsidR="00216A96" w:rsidRPr="000268EC">
          <w:rPr>
            <w:color w:val="FF0000"/>
          </w:rPr>
          <w:t>(RNSS)</w:t>
        </w:r>
        <w:r w:rsidR="00216A96" w:rsidRPr="000268EC">
          <w:t xml:space="preserve"> </w:t>
        </w:r>
        <w:r w:rsidR="00387FCF" w:rsidRPr="00216A96">
          <w:t>in the band</w:t>
        </w:r>
        <w:r w:rsidRPr="00216A96">
          <w:t xml:space="preserve"> </w:t>
        </w:r>
        <w:r w:rsidRPr="00216A96">
          <w:rPr>
            <w:szCs w:val="24"/>
            <w:lang w:val="en-US"/>
          </w:rPr>
          <w:t>1 164-1 215</w:t>
        </w:r>
        <w:r w:rsidR="00387FCF" w:rsidRPr="00216A96">
          <w:rPr>
            <w:szCs w:val="24"/>
            <w:lang w:val="en-US"/>
          </w:rPr>
          <w:t> </w:t>
        </w:r>
        <w:r w:rsidRPr="00216A96">
          <w:rPr>
            <w:rStyle w:val="Artdef"/>
            <w:b w:val="0"/>
          </w:rPr>
          <w:t>MHz.</w:t>
        </w:r>
        <w:r w:rsidR="00E9557D" w:rsidRPr="00216A96">
          <w:rPr>
            <w:rStyle w:val="Artdef"/>
            <w:b w:val="0"/>
          </w:rPr>
          <w:t xml:space="preserve">  Resolution </w:t>
        </w:r>
        <w:r w:rsidR="00E9557D" w:rsidRPr="00216A96">
          <w:rPr>
            <w:rStyle w:val="Artdef"/>
          </w:rPr>
          <w:t>417 (Rev.WRC-15)</w:t>
        </w:r>
        <w:r w:rsidR="00E9557D" w:rsidRPr="00216A96">
          <w:rPr>
            <w:rStyle w:val="Artdef"/>
            <w:b w:val="0"/>
          </w:rPr>
          <w:t xml:space="preserve"> also contains provisions for the protection of RNSS in the 1 164-1 215 MHz band from AM(R)S airborne and ground-based stations in the frequency band 960-1 164 MHz.</w:t>
        </w:r>
      </w:ins>
    </w:p>
    <w:p w:rsidR="00D17FB1" w:rsidRPr="00216A96" w:rsidRDefault="00D17FB1" w:rsidP="00D17FB1">
      <w:pPr>
        <w:rPr>
          <w:ins w:id="140" w:author="Author"/>
          <w:lang w:val="en-US"/>
        </w:rPr>
      </w:pPr>
      <w:ins w:id="141" w:author="Author">
        <w:r w:rsidRPr="00376B15">
          <w:rPr>
            <w:shd w:val="clear" w:color="auto" w:fill="FFFF00"/>
            <w:lang w:val="en-US"/>
          </w:rPr>
          <w:t>[Editor’s Note:  Additional work on this section is needed]</w:t>
        </w:r>
      </w:ins>
    </w:p>
    <w:p w:rsidR="00D17FB1" w:rsidRPr="00216A96" w:rsidRDefault="00D17FB1" w:rsidP="00D17FB1">
      <w:pPr>
        <w:pStyle w:val="Heading4"/>
        <w:rPr>
          <w:ins w:id="142" w:author="Author"/>
        </w:rPr>
      </w:pPr>
      <w:ins w:id="143" w:author="Author">
        <w:r w:rsidRPr="00216A96">
          <w:lastRenderedPageBreak/>
          <w:t>5.2.1.3</w:t>
        </w:r>
        <w:r w:rsidRPr="00216A96">
          <w:tab/>
          <w:t xml:space="preserve">Suitability of the frequency band 960-1 215 MHz for </w:t>
        </w:r>
        <w:r w:rsidR="00D2650F" w:rsidRPr="00216A96">
          <w:t xml:space="preserve">ground based </w:t>
        </w:r>
        <w:r w:rsidRPr="00216A96">
          <w:t>detect and avoid s</w:t>
        </w:r>
        <w:r w:rsidR="00D2650F" w:rsidRPr="00216A96">
          <w:t>ystems</w:t>
        </w:r>
      </w:ins>
    </w:p>
    <w:p w:rsidR="00D17FB1" w:rsidRPr="00216A96" w:rsidRDefault="00D17FB1" w:rsidP="00D17FB1">
      <w:pPr>
        <w:rPr>
          <w:ins w:id="144" w:author="Author"/>
          <w:lang w:val="en-US"/>
        </w:rPr>
      </w:pPr>
      <w:ins w:id="145" w:author="Author">
        <w:r w:rsidRPr="00216A96">
          <w:rPr>
            <w:lang w:val="en-US"/>
          </w:rPr>
          <w:t>No restriction in the RR.</w:t>
        </w:r>
      </w:ins>
    </w:p>
    <w:p w:rsidR="00D17FB1" w:rsidRPr="00216A96" w:rsidRDefault="00D17FB1" w:rsidP="00D17FB1">
      <w:pPr>
        <w:rPr>
          <w:ins w:id="146" w:author="Author"/>
          <w:lang w:val="en-US"/>
        </w:rPr>
      </w:pPr>
      <w:ins w:id="147" w:author="Author">
        <w:r w:rsidRPr="00216A96">
          <w:rPr>
            <w:lang w:val="en-US"/>
          </w:rPr>
          <w:t>The frequency band 960-1 215</w:t>
        </w:r>
        <w:r w:rsidRPr="00216A96">
          <w:t> </w:t>
        </w:r>
        <w:r w:rsidRPr="00216A96">
          <w:rPr>
            <w:lang w:val="en-US"/>
          </w:rPr>
          <w:t>MHz is operated by various aeronautical systems including</w:t>
        </w:r>
        <w:r w:rsidR="00900585" w:rsidRPr="00216A96">
          <w:rPr>
            <w:lang w:val="en-US"/>
          </w:rPr>
          <w:t xml:space="preserve"> DME, TACAN, TCAS, ADS-B, Multilateration, and</w:t>
        </w:r>
        <w:r w:rsidRPr="00216A96">
          <w:rPr>
            <w:lang w:val="en-US"/>
          </w:rPr>
          <w:t xml:space="preserve"> non-ICAO (e.g. Recommendation ITU-R M.2013) systems</w:t>
        </w:r>
        <w:r w:rsidR="00900585" w:rsidRPr="00216A96">
          <w:rPr>
            <w:lang w:val="en-US"/>
          </w:rPr>
          <w:t>.</w:t>
        </w:r>
        <w:r w:rsidR="00E9557D" w:rsidRPr="00216A96">
          <w:rPr>
            <w:lang w:val="en-US"/>
          </w:rPr>
          <w:t xml:space="preserve">  The 1 164-1 215 MHz portion of the band is also used for RNSS (space-to-Earth) and (space-to-space) services on a ubiquitous basis, including on aircraft, and this use presents additional co-existence issues.</w:t>
        </w:r>
      </w:ins>
    </w:p>
    <w:p w:rsidR="00D17FB1" w:rsidRPr="004C759F" w:rsidRDefault="00D17FB1" w:rsidP="00D17FB1">
      <w:pPr>
        <w:rPr>
          <w:ins w:id="148" w:author="Author"/>
          <w:lang w:val="en-US"/>
        </w:rPr>
      </w:pPr>
      <w:ins w:id="149" w:author="Author">
        <w:r w:rsidRPr="00216A96">
          <w:rPr>
            <w:lang w:val="en-US"/>
          </w:rPr>
          <w:t xml:space="preserve">This frequency band 960-1 215 MHz is not suitable for </w:t>
        </w:r>
        <w:r w:rsidR="008F6B36" w:rsidRPr="00216A96">
          <w:rPr>
            <w:lang w:val="en-US"/>
          </w:rPr>
          <w:t xml:space="preserve">ground based </w:t>
        </w:r>
        <w:r w:rsidRPr="00216A96">
          <w:rPr>
            <w:lang w:val="en-US"/>
          </w:rPr>
          <w:t>DAA</w:t>
        </w:r>
        <w:r w:rsidR="008F6B36" w:rsidRPr="00216A96">
          <w:rPr>
            <w:lang w:val="en-US"/>
          </w:rPr>
          <w:t xml:space="preserve"> systems</w:t>
        </w:r>
        <w:r w:rsidRPr="00216A96">
          <w:rPr>
            <w:lang w:val="en-US"/>
          </w:rPr>
          <w:t>.</w:t>
        </w:r>
      </w:ins>
    </w:p>
    <w:p w:rsidR="00FB5284" w:rsidRPr="00F601AC" w:rsidRDefault="00FB5284" w:rsidP="00D67C7E">
      <w:pPr>
        <w:rPr>
          <w:ins w:id="150" w:author="Author"/>
        </w:rPr>
      </w:pPr>
    </w:p>
    <w:p w:rsidR="00E40082" w:rsidRPr="00920487" w:rsidRDefault="003F1AD1" w:rsidP="00344EA8">
      <w:pPr>
        <w:pStyle w:val="Heading3"/>
      </w:pPr>
      <w:ins w:id="151" w:author="Author">
        <w:r w:rsidRPr="005B307D">
          <w:t>5</w:t>
        </w:r>
        <w:r w:rsidR="00126A08" w:rsidRPr="00D67C7E">
          <w:t>.2.2.</w:t>
        </w:r>
      </w:ins>
      <w:del w:id="152" w:author="Author">
        <w:r w:rsidR="00E40082" w:rsidRPr="005B307D" w:rsidDel="003F1AD1">
          <w:delText>3</w:delText>
        </w:r>
        <w:r w:rsidR="00E40082" w:rsidRPr="005B307D" w:rsidDel="00126A08">
          <w:delText>.2.1</w:delText>
        </w:r>
      </w:del>
      <w:r w:rsidR="00E40082" w:rsidRPr="005B307D">
        <w:tab/>
      </w:r>
      <w:r w:rsidR="00E40082" w:rsidRPr="00D67C7E">
        <w:rPr>
          <w:rFonts w:eastAsiaTheme="minorEastAsia"/>
          <w:noProof/>
          <w:color w:val="000000" w:themeColor="text1"/>
          <w:szCs w:val="22"/>
          <w:lang w:eastAsia="zh-CN"/>
        </w:rPr>
        <w:t xml:space="preserve">Frequency band </w:t>
      </w:r>
      <w:ins w:id="153" w:author="Author">
        <w:r w:rsidR="0057456E" w:rsidRPr="00D67C7E">
          <w:t>1 215-1 </w:t>
        </w:r>
        <w:r w:rsidR="007B046D" w:rsidRPr="00D67C7E">
          <w:t>300</w:t>
        </w:r>
        <w:r w:rsidR="0057456E" w:rsidRPr="00B03396">
          <w:t xml:space="preserve"> </w:t>
        </w:r>
        <w:r w:rsidR="0057456E">
          <w:t>MHz</w:t>
        </w:r>
      </w:ins>
      <w:del w:id="154" w:author="Author">
        <w:r w:rsidR="00E40082" w:rsidRPr="00920487" w:rsidDel="0057456E">
          <w:delText>[Band 1]</w:delText>
        </w:r>
      </w:del>
    </w:p>
    <w:p w:rsidR="00E40082" w:rsidRPr="00920487" w:rsidRDefault="003F1AD1" w:rsidP="00ED664F">
      <w:pPr>
        <w:pStyle w:val="Heading4"/>
      </w:pPr>
      <w:ins w:id="155" w:author="Author">
        <w:r w:rsidRPr="00D67C7E">
          <w:t>5</w:t>
        </w:r>
        <w:r w:rsidR="00126A08" w:rsidRPr="00D67C7E">
          <w:t>.2.2.1</w:t>
        </w:r>
      </w:ins>
      <w:del w:id="156" w:author="Author">
        <w:r w:rsidR="00E40082" w:rsidRPr="00D67C7E" w:rsidDel="003F1AD1">
          <w:delText>3</w:delText>
        </w:r>
        <w:r w:rsidR="00E40082" w:rsidRPr="00D67C7E" w:rsidDel="00126A08">
          <w:delText>.2.1.1</w:delText>
        </w:r>
      </w:del>
      <w:r w:rsidR="00E40082" w:rsidRPr="00D67C7E">
        <w:tab/>
      </w:r>
      <w:r w:rsidR="00E40082" w:rsidRPr="00D67C7E">
        <w:rPr>
          <w:noProof/>
          <w:webHidden/>
        </w:rPr>
        <w:t>Allocation to operate detect and avoid</w:t>
      </w:r>
      <w:ins w:id="157" w:author="Author">
        <w:r w:rsidR="0057456E" w:rsidRPr="00D67C7E">
          <w:t xml:space="preserve"> </w:t>
        </w:r>
        <w:r w:rsidR="0057456E" w:rsidRPr="00D67C7E">
          <w:rPr>
            <w:noProof/>
          </w:rPr>
          <w:t xml:space="preserve">and other services in the frequency band </w:t>
        </w:r>
        <w:r w:rsidR="0057456E" w:rsidRPr="00D67C7E">
          <w:t>1 215-1 </w:t>
        </w:r>
        <w:r w:rsidR="007B046D" w:rsidRPr="00D67C7E">
          <w:t>300</w:t>
        </w:r>
        <w:r w:rsidR="0057456E" w:rsidRPr="00D67C7E">
          <w:t xml:space="preserve"> MHz</w:t>
        </w:r>
      </w:ins>
    </w:p>
    <w:p w:rsidR="00721BDB" w:rsidRPr="00B03396" w:rsidRDefault="00721BDB" w:rsidP="00721BDB">
      <w:pPr>
        <w:rPr>
          <w:ins w:id="158" w:author="Author"/>
          <w:lang w:val="en-US"/>
        </w:rPr>
      </w:pPr>
    </w:p>
    <w:tbl>
      <w:tblPr>
        <w:tblW w:w="9299" w:type="dxa"/>
        <w:jc w:val="center"/>
        <w:tblLayout w:type="fixed"/>
        <w:tblCellMar>
          <w:left w:w="107" w:type="dxa"/>
          <w:right w:w="107" w:type="dxa"/>
        </w:tblCellMar>
        <w:tblLook w:val="04A0" w:firstRow="1" w:lastRow="0" w:firstColumn="1" w:lastColumn="0" w:noHBand="0" w:noVBand="1"/>
      </w:tblPr>
      <w:tblGrid>
        <w:gridCol w:w="3099"/>
        <w:gridCol w:w="3100"/>
        <w:gridCol w:w="3100"/>
      </w:tblGrid>
      <w:tr w:rsidR="00721BDB" w:rsidRPr="00216A96" w:rsidTr="00721BDB">
        <w:trPr>
          <w:cantSplit/>
          <w:jc w:val="center"/>
          <w:ins w:id="159" w:author="Author"/>
        </w:trPr>
        <w:tc>
          <w:tcPr>
            <w:tcW w:w="9299" w:type="dxa"/>
            <w:gridSpan w:val="3"/>
            <w:tcBorders>
              <w:top w:val="single" w:sz="4" w:space="0" w:color="auto"/>
              <w:left w:val="single" w:sz="4" w:space="0" w:color="auto"/>
              <w:bottom w:val="single" w:sz="4" w:space="0" w:color="auto"/>
              <w:right w:val="single" w:sz="4" w:space="0" w:color="auto"/>
            </w:tcBorders>
            <w:hideMark/>
          </w:tcPr>
          <w:p w:rsidR="00721BDB" w:rsidRPr="00216A96" w:rsidRDefault="00721BDB" w:rsidP="00721BDB">
            <w:pPr>
              <w:pStyle w:val="Tablehead"/>
              <w:rPr>
                <w:ins w:id="160" w:author="Author"/>
              </w:rPr>
            </w:pPr>
            <w:ins w:id="161" w:author="Author">
              <w:r w:rsidRPr="00216A96">
                <w:t>Allocation to services</w:t>
              </w:r>
            </w:ins>
          </w:p>
        </w:tc>
      </w:tr>
      <w:tr w:rsidR="00721BDB" w:rsidRPr="00216A96" w:rsidTr="00721BDB">
        <w:trPr>
          <w:cantSplit/>
          <w:jc w:val="center"/>
          <w:ins w:id="162" w:author="Author"/>
        </w:trPr>
        <w:tc>
          <w:tcPr>
            <w:tcW w:w="3099" w:type="dxa"/>
            <w:tcBorders>
              <w:top w:val="single" w:sz="4" w:space="0" w:color="auto"/>
              <w:left w:val="single" w:sz="6" w:space="0" w:color="auto"/>
              <w:bottom w:val="single" w:sz="6" w:space="0" w:color="auto"/>
              <w:right w:val="single" w:sz="6" w:space="0" w:color="auto"/>
            </w:tcBorders>
            <w:hideMark/>
          </w:tcPr>
          <w:p w:rsidR="00721BDB" w:rsidRPr="00216A96" w:rsidRDefault="00721BDB" w:rsidP="00721BDB">
            <w:pPr>
              <w:pStyle w:val="Tablehead"/>
              <w:rPr>
                <w:ins w:id="163" w:author="Author"/>
              </w:rPr>
            </w:pPr>
            <w:ins w:id="164" w:author="Author">
              <w:r w:rsidRPr="00216A96">
                <w:t>Region 1</w:t>
              </w:r>
            </w:ins>
          </w:p>
        </w:tc>
        <w:tc>
          <w:tcPr>
            <w:tcW w:w="3100" w:type="dxa"/>
            <w:tcBorders>
              <w:top w:val="single" w:sz="4" w:space="0" w:color="auto"/>
              <w:left w:val="single" w:sz="6" w:space="0" w:color="auto"/>
              <w:bottom w:val="single" w:sz="6" w:space="0" w:color="auto"/>
              <w:right w:val="single" w:sz="6" w:space="0" w:color="auto"/>
            </w:tcBorders>
            <w:hideMark/>
          </w:tcPr>
          <w:p w:rsidR="00721BDB" w:rsidRPr="00216A96" w:rsidRDefault="00721BDB" w:rsidP="00721BDB">
            <w:pPr>
              <w:pStyle w:val="Tablehead"/>
              <w:rPr>
                <w:ins w:id="165" w:author="Author"/>
              </w:rPr>
            </w:pPr>
            <w:ins w:id="166" w:author="Author">
              <w:r w:rsidRPr="00216A96">
                <w:t>Region 2</w:t>
              </w:r>
            </w:ins>
          </w:p>
        </w:tc>
        <w:tc>
          <w:tcPr>
            <w:tcW w:w="3100" w:type="dxa"/>
            <w:tcBorders>
              <w:top w:val="single" w:sz="4" w:space="0" w:color="auto"/>
              <w:left w:val="single" w:sz="6" w:space="0" w:color="auto"/>
              <w:bottom w:val="single" w:sz="6" w:space="0" w:color="auto"/>
              <w:right w:val="single" w:sz="6" w:space="0" w:color="auto"/>
            </w:tcBorders>
            <w:hideMark/>
          </w:tcPr>
          <w:p w:rsidR="00721BDB" w:rsidRPr="00216A96" w:rsidRDefault="00721BDB" w:rsidP="00721BDB">
            <w:pPr>
              <w:pStyle w:val="Tablehead"/>
              <w:rPr>
                <w:ins w:id="167" w:author="Author"/>
              </w:rPr>
            </w:pPr>
            <w:ins w:id="168" w:author="Author">
              <w:r w:rsidRPr="00216A96">
                <w:t>Region 3</w:t>
              </w:r>
            </w:ins>
          </w:p>
        </w:tc>
      </w:tr>
      <w:tr w:rsidR="00721BDB" w:rsidRPr="00216A96" w:rsidTr="00721BDB">
        <w:trPr>
          <w:cantSplit/>
          <w:jc w:val="center"/>
          <w:ins w:id="169" w:author="Author"/>
        </w:trPr>
        <w:tc>
          <w:tcPr>
            <w:tcW w:w="9299" w:type="dxa"/>
            <w:gridSpan w:val="3"/>
            <w:tcBorders>
              <w:top w:val="single" w:sz="4" w:space="0" w:color="auto"/>
              <w:left w:val="single" w:sz="4" w:space="0" w:color="auto"/>
              <w:bottom w:val="single" w:sz="4" w:space="0" w:color="auto"/>
              <w:right w:val="single" w:sz="4" w:space="0" w:color="auto"/>
            </w:tcBorders>
          </w:tcPr>
          <w:p w:rsidR="00721BDB" w:rsidRPr="00216A96" w:rsidRDefault="00721BDB" w:rsidP="00721BDB">
            <w:pPr>
              <w:pStyle w:val="TableTextS5"/>
              <w:rPr>
                <w:ins w:id="170" w:author="Author"/>
              </w:rPr>
            </w:pPr>
            <w:ins w:id="171" w:author="Author">
              <w:r w:rsidRPr="00216A96">
                <w:rPr>
                  <w:rStyle w:val="Tablefreq"/>
                </w:rPr>
                <w:t>1 215-1 240</w:t>
              </w:r>
              <w:r w:rsidRPr="00216A96">
                <w:rPr>
                  <w:color w:val="000000"/>
                </w:rPr>
                <w:tab/>
              </w:r>
              <w:r w:rsidRPr="00216A96">
                <w:t>EARTH EXPLORATION-SATELLITE (active)</w:t>
              </w:r>
            </w:ins>
          </w:p>
          <w:p w:rsidR="00721BDB" w:rsidRPr="00216A96" w:rsidRDefault="00721BDB" w:rsidP="00721BDB">
            <w:pPr>
              <w:pStyle w:val="TableTextS5"/>
              <w:rPr>
                <w:ins w:id="172" w:author="Author"/>
                <w:rStyle w:val="Artref"/>
              </w:rPr>
            </w:pPr>
            <w:ins w:id="173" w:author="Author">
              <w:r w:rsidRPr="00216A96">
                <w:rPr>
                  <w:rStyle w:val="Artref"/>
                </w:rPr>
                <w:tab/>
              </w:r>
              <w:r w:rsidRPr="00216A96">
                <w:rPr>
                  <w:rStyle w:val="Artref"/>
                </w:rPr>
                <w:tab/>
              </w:r>
              <w:r w:rsidRPr="00216A96">
                <w:rPr>
                  <w:rStyle w:val="Artref"/>
                </w:rPr>
                <w:tab/>
              </w:r>
              <w:r w:rsidRPr="00216A96">
                <w:rPr>
                  <w:rStyle w:val="Artref"/>
                </w:rPr>
                <w:tab/>
                <w:t>RADIOLOCATION</w:t>
              </w:r>
            </w:ins>
          </w:p>
          <w:p w:rsidR="00721BDB" w:rsidRPr="00216A96" w:rsidRDefault="00721BDB" w:rsidP="00721BDB">
            <w:pPr>
              <w:pStyle w:val="TableTextS5"/>
              <w:rPr>
                <w:ins w:id="174" w:author="Author"/>
                <w:color w:val="000000"/>
                <w:lang w:val="en-AU"/>
              </w:rPr>
            </w:pPr>
            <w:ins w:id="175" w:author="Author">
              <w:r w:rsidRPr="00216A96">
                <w:rPr>
                  <w:color w:val="000000"/>
                </w:rPr>
                <w:tab/>
              </w:r>
              <w:r w:rsidRPr="00216A96">
                <w:rPr>
                  <w:color w:val="000000"/>
                </w:rPr>
                <w:tab/>
              </w:r>
              <w:r w:rsidRPr="00216A96">
                <w:rPr>
                  <w:color w:val="000000"/>
                </w:rPr>
                <w:tab/>
              </w:r>
              <w:r w:rsidRPr="00216A96">
                <w:rPr>
                  <w:color w:val="000000"/>
                </w:rPr>
                <w:tab/>
                <w:t xml:space="preserve">RADIONAVIGATION-SATELLITE (space-to-Earth) (space-to-space)  </w:t>
              </w:r>
              <w:r w:rsidRPr="00216A96">
                <w:rPr>
                  <w:color w:val="000000"/>
                </w:rPr>
                <w:tab/>
              </w:r>
              <w:r w:rsidRPr="00216A96">
                <w:rPr>
                  <w:color w:val="000000"/>
                </w:rPr>
                <w:tab/>
              </w:r>
              <w:r w:rsidRPr="00216A96">
                <w:rPr>
                  <w:color w:val="000000"/>
                </w:rPr>
                <w:tab/>
              </w:r>
              <w:r w:rsidRPr="00216A96">
                <w:rPr>
                  <w:color w:val="000000"/>
                </w:rPr>
                <w:tab/>
              </w:r>
              <w:r w:rsidRPr="00216A96">
                <w:rPr>
                  <w:rStyle w:val="Artref"/>
                  <w:color w:val="000000"/>
                  <w:lang w:val="en-AU"/>
                </w:rPr>
                <w:t>5.328B  5.329  5.329A</w:t>
              </w:r>
            </w:ins>
          </w:p>
          <w:p w:rsidR="00721BDB" w:rsidRPr="00216A96" w:rsidRDefault="00721BDB" w:rsidP="00721BDB">
            <w:pPr>
              <w:pStyle w:val="TableTextS5"/>
              <w:rPr>
                <w:ins w:id="176" w:author="Author"/>
                <w:color w:val="000000"/>
                <w:lang w:val="fr-BE"/>
              </w:rPr>
            </w:pPr>
            <w:ins w:id="177" w:author="Author">
              <w:r w:rsidRPr="00216A96">
                <w:rPr>
                  <w:color w:val="000000"/>
                </w:rPr>
                <w:tab/>
              </w:r>
              <w:r w:rsidRPr="00216A96">
                <w:rPr>
                  <w:color w:val="000000"/>
                </w:rPr>
                <w:tab/>
              </w:r>
              <w:r w:rsidRPr="00216A96">
                <w:rPr>
                  <w:color w:val="000000"/>
                </w:rPr>
                <w:tab/>
              </w:r>
              <w:r w:rsidRPr="00216A96">
                <w:rPr>
                  <w:color w:val="000000"/>
                </w:rPr>
                <w:tab/>
              </w:r>
              <w:r w:rsidRPr="00216A96">
                <w:rPr>
                  <w:color w:val="000000"/>
                  <w:lang w:val="fr-BE"/>
                </w:rPr>
                <w:t>SPACE RESEARCH (active)</w:t>
              </w:r>
            </w:ins>
          </w:p>
          <w:p w:rsidR="00721BDB" w:rsidRPr="00216A96" w:rsidRDefault="00721BDB" w:rsidP="00721BDB">
            <w:pPr>
              <w:pStyle w:val="TableTextS5"/>
              <w:rPr>
                <w:ins w:id="178" w:author="Author"/>
                <w:color w:val="000000"/>
              </w:rPr>
            </w:pPr>
            <w:ins w:id="179" w:author="Author">
              <w:r w:rsidRPr="00216A96">
                <w:rPr>
                  <w:color w:val="000000"/>
                  <w:lang w:val="fr-BE"/>
                </w:rPr>
                <w:tab/>
              </w:r>
              <w:r w:rsidRPr="00216A96">
                <w:rPr>
                  <w:color w:val="000000"/>
                  <w:lang w:val="fr-BE"/>
                </w:rPr>
                <w:tab/>
              </w:r>
              <w:r w:rsidRPr="00216A96">
                <w:rPr>
                  <w:color w:val="000000"/>
                  <w:lang w:val="fr-BE"/>
                </w:rPr>
                <w:tab/>
              </w:r>
              <w:r w:rsidRPr="00216A96">
                <w:rPr>
                  <w:color w:val="000000"/>
                  <w:lang w:val="fr-BE"/>
                </w:rPr>
                <w:tab/>
              </w:r>
              <w:r w:rsidRPr="00216A96">
                <w:rPr>
                  <w:rStyle w:val="Artref"/>
                </w:rPr>
                <w:t>5.330  5.331  5.332</w:t>
              </w:r>
            </w:ins>
          </w:p>
        </w:tc>
      </w:tr>
      <w:tr w:rsidR="00721BDB" w:rsidRPr="00216A96" w:rsidTr="00721BDB">
        <w:trPr>
          <w:cantSplit/>
          <w:jc w:val="center"/>
          <w:ins w:id="180" w:author="Author"/>
        </w:trPr>
        <w:tc>
          <w:tcPr>
            <w:tcW w:w="9299" w:type="dxa"/>
            <w:gridSpan w:val="3"/>
            <w:tcBorders>
              <w:top w:val="single" w:sz="4" w:space="0" w:color="auto"/>
              <w:left w:val="single" w:sz="4" w:space="0" w:color="auto"/>
              <w:bottom w:val="single" w:sz="4" w:space="0" w:color="auto"/>
              <w:right w:val="single" w:sz="4" w:space="0" w:color="auto"/>
            </w:tcBorders>
            <w:hideMark/>
          </w:tcPr>
          <w:p w:rsidR="00721BDB" w:rsidRPr="00216A96" w:rsidRDefault="00721BDB" w:rsidP="00721BDB">
            <w:pPr>
              <w:pStyle w:val="TableTextS5"/>
              <w:rPr>
                <w:ins w:id="181" w:author="Author"/>
                <w:color w:val="000000"/>
              </w:rPr>
            </w:pPr>
            <w:ins w:id="182" w:author="Author">
              <w:r w:rsidRPr="00216A96">
                <w:rPr>
                  <w:rStyle w:val="Tablefreq"/>
                </w:rPr>
                <w:t>1 240-1 300</w:t>
              </w:r>
              <w:r w:rsidRPr="00216A96">
                <w:rPr>
                  <w:color w:val="000000"/>
                </w:rPr>
                <w:tab/>
              </w:r>
              <w:r w:rsidRPr="00216A96">
                <w:t>EARTH EXPLORATION-SATELLITE (active)</w:t>
              </w:r>
            </w:ins>
          </w:p>
          <w:p w:rsidR="00721BDB" w:rsidRPr="00216A96" w:rsidRDefault="00721BDB" w:rsidP="00721BDB">
            <w:pPr>
              <w:pStyle w:val="TableTextS5"/>
              <w:rPr>
                <w:ins w:id="183" w:author="Author"/>
                <w:rStyle w:val="Artref"/>
              </w:rPr>
            </w:pPr>
            <w:ins w:id="184" w:author="Author">
              <w:r w:rsidRPr="00216A96">
                <w:rPr>
                  <w:rStyle w:val="Artref"/>
                </w:rPr>
                <w:tab/>
              </w:r>
              <w:r w:rsidRPr="00216A96">
                <w:rPr>
                  <w:rStyle w:val="Artref"/>
                </w:rPr>
                <w:tab/>
              </w:r>
              <w:r w:rsidRPr="00216A96">
                <w:rPr>
                  <w:rStyle w:val="Artref"/>
                </w:rPr>
                <w:tab/>
              </w:r>
              <w:r w:rsidRPr="00216A96">
                <w:rPr>
                  <w:rStyle w:val="Artref"/>
                </w:rPr>
                <w:tab/>
                <w:t>RADIOLOCATION</w:t>
              </w:r>
            </w:ins>
          </w:p>
          <w:p w:rsidR="00721BDB" w:rsidRPr="00216A96" w:rsidRDefault="00721BDB" w:rsidP="00721BDB">
            <w:pPr>
              <w:pStyle w:val="TableTextS5"/>
              <w:rPr>
                <w:ins w:id="185" w:author="Author"/>
                <w:color w:val="000000"/>
                <w:lang w:val="en-AU"/>
              </w:rPr>
            </w:pPr>
            <w:ins w:id="186" w:author="Author">
              <w:r w:rsidRPr="00216A96">
                <w:rPr>
                  <w:color w:val="000000"/>
                </w:rPr>
                <w:tab/>
              </w:r>
              <w:r w:rsidRPr="00216A96">
                <w:rPr>
                  <w:color w:val="000000"/>
                </w:rPr>
                <w:tab/>
              </w:r>
              <w:r w:rsidRPr="00216A96">
                <w:rPr>
                  <w:color w:val="000000"/>
                </w:rPr>
                <w:tab/>
              </w:r>
              <w:r w:rsidRPr="00216A96">
                <w:rPr>
                  <w:color w:val="000000"/>
                </w:rPr>
                <w:tab/>
                <w:t xml:space="preserve">RADIONAVIGATION-SATELLITE (space-to-Earth) (space-to-space)  </w:t>
              </w:r>
              <w:r w:rsidRPr="00216A96">
                <w:rPr>
                  <w:color w:val="000000"/>
                </w:rPr>
                <w:tab/>
              </w:r>
              <w:r w:rsidRPr="00216A96">
                <w:rPr>
                  <w:color w:val="000000"/>
                </w:rPr>
                <w:tab/>
              </w:r>
              <w:r w:rsidRPr="00216A96">
                <w:rPr>
                  <w:color w:val="000000"/>
                </w:rPr>
                <w:tab/>
              </w:r>
              <w:r w:rsidRPr="00216A96">
                <w:rPr>
                  <w:color w:val="000000"/>
                </w:rPr>
                <w:tab/>
              </w:r>
              <w:r w:rsidRPr="00216A96">
                <w:rPr>
                  <w:rStyle w:val="Artref"/>
                  <w:color w:val="000000"/>
                  <w:lang w:val="en-AU"/>
                </w:rPr>
                <w:t>5.328B  5.329  5.329A</w:t>
              </w:r>
            </w:ins>
          </w:p>
          <w:p w:rsidR="00721BDB" w:rsidRPr="00216A96" w:rsidRDefault="00721BDB" w:rsidP="00721BDB">
            <w:pPr>
              <w:pStyle w:val="TableTextS5"/>
              <w:rPr>
                <w:ins w:id="187" w:author="Author"/>
                <w:color w:val="000000"/>
                <w:lang w:val="fr-BE"/>
              </w:rPr>
            </w:pPr>
            <w:ins w:id="188" w:author="Author">
              <w:r w:rsidRPr="00216A96">
                <w:rPr>
                  <w:color w:val="000000"/>
                </w:rPr>
                <w:tab/>
              </w:r>
              <w:r w:rsidRPr="00216A96">
                <w:rPr>
                  <w:color w:val="000000"/>
                </w:rPr>
                <w:tab/>
              </w:r>
              <w:r w:rsidRPr="00216A96">
                <w:rPr>
                  <w:color w:val="000000"/>
                </w:rPr>
                <w:tab/>
              </w:r>
              <w:r w:rsidRPr="00216A96">
                <w:rPr>
                  <w:color w:val="000000"/>
                </w:rPr>
                <w:tab/>
              </w:r>
              <w:r w:rsidRPr="00216A96">
                <w:rPr>
                  <w:color w:val="000000"/>
                  <w:lang w:val="fr-BE"/>
                </w:rPr>
                <w:t>SPACE RESEARCH (active)</w:t>
              </w:r>
            </w:ins>
          </w:p>
          <w:p w:rsidR="00721BDB" w:rsidRPr="00216A96" w:rsidRDefault="00721BDB" w:rsidP="00721BDB">
            <w:pPr>
              <w:pStyle w:val="TableTextS5"/>
              <w:rPr>
                <w:ins w:id="189" w:author="Author"/>
                <w:color w:val="000000"/>
              </w:rPr>
            </w:pPr>
            <w:ins w:id="190" w:author="Author">
              <w:r w:rsidRPr="00216A96">
                <w:rPr>
                  <w:color w:val="000000"/>
                </w:rPr>
                <w:tab/>
              </w:r>
              <w:r w:rsidRPr="00216A96">
                <w:rPr>
                  <w:color w:val="000000"/>
                </w:rPr>
                <w:tab/>
              </w:r>
              <w:r w:rsidRPr="00216A96">
                <w:rPr>
                  <w:color w:val="000000"/>
                </w:rPr>
                <w:tab/>
              </w:r>
              <w:r w:rsidRPr="00216A96">
                <w:rPr>
                  <w:color w:val="000000"/>
                </w:rPr>
                <w:tab/>
              </w:r>
              <w:r w:rsidRPr="00216A96">
                <w:rPr>
                  <w:rFonts w:ascii="TimesNewRomanPSMT" w:hAnsi="TimesNewRomanPSMT" w:cs="TimesNewRomanPSMT"/>
                  <w:lang w:val="en-US" w:eastAsia="zh-CN"/>
                </w:rPr>
                <w:t>Amateur</w:t>
              </w:r>
            </w:ins>
          </w:p>
          <w:p w:rsidR="00721BDB" w:rsidRPr="00216A96" w:rsidRDefault="00721BDB" w:rsidP="00721BDB">
            <w:pPr>
              <w:pStyle w:val="TableTextS5"/>
              <w:rPr>
                <w:ins w:id="191" w:author="Author"/>
                <w:rStyle w:val="Tablefreq"/>
                <w:color w:val="000000"/>
              </w:rPr>
            </w:pPr>
            <w:ins w:id="192" w:author="Author">
              <w:r w:rsidRPr="00216A96">
                <w:rPr>
                  <w:color w:val="000000"/>
                </w:rPr>
                <w:tab/>
              </w:r>
              <w:r w:rsidRPr="00216A96">
                <w:rPr>
                  <w:color w:val="000000"/>
                </w:rPr>
                <w:tab/>
              </w:r>
              <w:r w:rsidRPr="00216A96">
                <w:rPr>
                  <w:color w:val="000000"/>
                </w:rPr>
                <w:tab/>
              </w:r>
              <w:r w:rsidRPr="00216A96">
                <w:rPr>
                  <w:color w:val="000000"/>
                </w:rPr>
                <w:tab/>
              </w:r>
              <w:r w:rsidRPr="00216A96">
                <w:rPr>
                  <w:rStyle w:val="Artref"/>
                  <w:color w:val="000000"/>
                </w:rPr>
                <w:t>5.282  5.330  5.331  5.332  5.335  5.335A</w:t>
              </w:r>
            </w:ins>
          </w:p>
        </w:tc>
      </w:tr>
    </w:tbl>
    <w:p w:rsidR="00721BDB" w:rsidRPr="00216A96" w:rsidRDefault="00721BDB" w:rsidP="00721BDB">
      <w:pPr>
        <w:pStyle w:val="Tablefin"/>
        <w:rPr>
          <w:ins w:id="193" w:author="Author"/>
        </w:rPr>
      </w:pPr>
    </w:p>
    <w:p w:rsidR="00721BDB" w:rsidRPr="00216A96" w:rsidRDefault="00721BDB" w:rsidP="00721BDB">
      <w:pPr>
        <w:rPr>
          <w:ins w:id="194" w:author="Author"/>
          <w:snapToGrid w:val="0"/>
        </w:rPr>
      </w:pPr>
      <w:ins w:id="195" w:author="Author">
        <w:r w:rsidRPr="00216A96">
          <w:rPr>
            <w:b/>
            <w:bCs/>
            <w:snapToGrid w:val="0"/>
            <w:lang w:val="en-US"/>
          </w:rPr>
          <w:t xml:space="preserve">5.329 </w:t>
        </w:r>
        <w:r w:rsidRPr="00216A96">
          <w:rPr>
            <w:snapToGrid w:val="0"/>
            <w:lang w:val="en-US"/>
          </w:rPr>
          <w:t xml:space="preserve">Use of the radionavigation-satellite service in the band 1 215-1 300 MHz shall be subject to the condition that no harmful interference is caused to, and no protection is claimed from, the radionavigation service authorized under No. </w:t>
        </w:r>
        <w:r w:rsidRPr="00216A96">
          <w:rPr>
            <w:b/>
            <w:bCs/>
            <w:snapToGrid w:val="0"/>
            <w:lang w:val="en-US"/>
          </w:rPr>
          <w:t>5.331</w:t>
        </w:r>
        <w:r w:rsidRPr="00216A96">
          <w:rPr>
            <w:snapToGrid w:val="0"/>
            <w:lang w:val="en-US"/>
          </w:rPr>
          <w:t xml:space="preserve">. Furthermore, the use of the radionavigation-satellite service in the band 1 215-1 300 MHz shall be subject to the condition that no harmful interference is caused to the radiolocation service. No. </w:t>
        </w:r>
        <w:r w:rsidRPr="00216A96">
          <w:rPr>
            <w:b/>
            <w:bCs/>
            <w:snapToGrid w:val="0"/>
            <w:lang w:val="en-US"/>
          </w:rPr>
          <w:t xml:space="preserve">5.43 </w:t>
        </w:r>
        <w:r w:rsidRPr="00216A96">
          <w:rPr>
            <w:snapToGrid w:val="0"/>
            <w:lang w:val="en-US"/>
          </w:rPr>
          <w:t xml:space="preserve">shall not apply in respect of the radiolocation service. Resolution </w:t>
        </w:r>
        <w:r w:rsidRPr="00216A96">
          <w:rPr>
            <w:b/>
            <w:bCs/>
            <w:snapToGrid w:val="0"/>
            <w:lang w:val="en-US"/>
          </w:rPr>
          <w:t xml:space="preserve">608 (WRC-03)* </w:t>
        </w:r>
        <w:r w:rsidRPr="00216A96">
          <w:rPr>
            <w:snapToGrid w:val="0"/>
            <w:lang w:val="en-US"/>
          </w:rPr>
          <w:t>shall apply.</w:t>
        </w:r>
        <w:r w:rsidRPr="00216A96">
          <w:rPr>
            <w:sz w:val="16"/>
            <w:szCs w:val="12"/>
          </w:rPr>
          <w:t>     (WRC</w:t>
        </w:r>
        <w:r w:rsidRPr="00216A96">
          <w:rPr>
            <w:sz w:val="16"/>
            <w:szCs w:val="12"/>
          </w:rPr>
          <w:noBreakHyphen/>
          <w:t>03)</w:t>
        </w:r>
      </w:ins>
    </w:p>
    <w:p w:rsidR="00721BDB" w:rsidRPr="00216A96" w:rsidRDefault="00721BDB" w:rsidP="00721BDB">
      <w:pPr>
        <w:rPr>
          <w:ins w:id="196" w:author="Author"/>
          <w:snapToGrid w:val="0"/>
        </w:rPr>
      </w:pPr>
      <w:ins w:id="197" w:author="Author">
        <w:r w:rsidRPr="00216A96">
          <w:rPr>
            <w:b/>
            <w:bCs/>
            <w:snapToGrid w:val="0"/>
            <w:lang w:val="en-US"/>
          </w:rPr>
          <w:t xml:space="preserve">5.329A </w:t>
        </w:r>
        <w:r w:rsidRPr="00216A96">
          <w:rPr>
            <w:snapToGrid w:val="0"/>
            <w:lang w:val="en-US"/>
          </w:rPr>
          <w:t>Use of systems in the radionavigation-satellite service (space-to-space) operating in the bands 1 215-1 300 MHz and 1 559-1 610 MHz is not intended to provide safety service applications, and shall not impose any additional constraints on radionavigation-satellite service (space-to-Earth) systems or on other services operating in accordance with the Table of Frequency Allocations.</w:t>
        </w:r>
        <w:r w:rsidRPr="00216A96">
          <w:rPr>
            <w:sz w:val="16"/>
            <w:szCs w:val="12"/>
          </w:rPr>
          <w:t>     (WRC</w:t>
        </w:r>
        <w:r w:rsidRPr="00216A96">
          <w:rPr>
            <w:sz w:val="16"/>
            <w:szCs w:val="12"/>
          </w:rPr>
          <w:noBreakHyphen/>
          <w:t>07)</w:t>
        </w:r>
      </w:ins>
    </w:p>
    <w:p w:rsidR="00721BDB" w:rsidRPr="00216A96" w:rsidRDefault="00721BDB" w:rsidP="00721BDB">
      <w:pPr>
        <w:rPr>
          <w:ins w:id="198" w:author="Author"/>
          <w:snapToGrid w:val="0"/>
        </w:rPr>
      </w:pPr>
      <w:ins w:id="199" w:author="Author">
        <w:r w:rsidRPr="00216A96">
          <w:rPr>
            <w:b/>
            <w:bCs/>
            <w:snapToGrid w:val="0"/>
            <w:lang w:val="en-US"/>
          </w:rPr>
          <w:t xml:space="preserve">5.330 </w:t>
        </w:r>
        <w:r w:rsidRPr="00216A96">
          <w:rPr>
            <w:i/>
            <w:iCs/>
            <w:snapToGrid w:val="0"/>
            <w:lang w:val="en-US"/>
          </w:rPr>
          <w:t xml:space="preserve">Additional allocation: </w:t>
        </w:r>
        <w:r w:rsidRPr="00216A96">
          <w:rPr>
            <w:snapToGrid w:val="0"/>
            <w:lang w:val="en-US"/>
          </w:rPr>
          <w:t xml:space="preserve">in Angola, Saudi Arabia, Bahrain, Bangladesh, Cameroon, China, Djibouti, Egypt, the United Arab Emirates, Eritrea, Ethiopia, Guyana, India, Indonesia, Iran (Islamic Republic of), Iraq, Israel, Japan, Jordan, Kuwait, Nepal, Oman, Pakistan, the Philippines, </w:t>
        </w:r>
        <w:r w:rsidRPr="00216A96">
          <w:rPr>
            <w:snapToGrid w:val="0"/>
            <w:lang w:val="en-US"/>
          </w:rPr>
          <w:lastRenderedPageBreak/>
          <w:t>Qatar, the Syrian Arab Republic, Somalia, Sudan, South Sudan, Chad, Togo and Yemen, the band 1 215-1 300 MHz is also allocated to the fixed and mobile services on a primary basis.</w:t>
        </w:r>
        <w:r w:rsidRPr="00216A96">
          <w:rPr>
            <w:sz w:val="16"/>
            <w:szCs w:val="12"/>
          </w:rPr>
          <w:t>     (WRC</w:t>
        </w:r>
        <w:r w:rsidRPr="00216A96">
          <w:rPr>
            <w:sz w:val="16"/>
            <w:szCs w:val="12"/>
          </w:rPr>
          <w:noBreakHyphen/>
          <w:t>12)</w:t>
        </w:r>
      </w:ins>
    </w:p>
    <w:p w:rsidR="00721BDB" w:rsidRPr="00216A96" w:rsidRDefault="00721BDB" w:rsidP="00721BDB">
      <w:pPr>
        <w:rPr>
          <w:ins w:id="200" w:author="Author"/>
          <w:snapToGrid w:val="0"/>
        </w:rPr>
      </w:pPr>
      <w:ins w:id="201" w:author="Author">
        <w:r w:rsidRPr="00216A96">
          <w:rPr>
            <w:b/>
            <w:bCs/>
            <w:snapToGrid w:val="0"/>
            <w:lang w:val="en-US"/>
          </w:rPr>
          <w:t xml:space="preserve">5.331 </w:t>
        </w:r>
        <w:r w:rsidRPr="00216A96">
          <w:rPr>
            <w:i/>
            <w:iCs/>
            <w:snapToGrid w:val="0"/>
            <w:lang w:val="en-US"/>
          </w:rPr>
          <w:t xml:space="preserve">Additional allocation: </w:t>
        </w:r>
        <w:r w:rsidRPr="00216A96">
          <w:rPr>
            <w:snapToGrid w:val="0"/>
            <w:lang w:val="en-US"/>
          </w:rPr>
          <w:t>in Algeria, Germany, Saudi Arabia, Australia, Austria, Bahrain, Belarus, Belgium, Benin, Bosnia and Herzegovina, Brazil, Burkina Faso, Burundi, Cameroon, China, Korea (Rep. of), Croatia, Denmark, Egypt, the United Arab Emirates, Estonia, the Russian Federation, Finland, France, Ghana, Greece, Guinea, Equatorial Guinea, Hungary, India, Indonesia, Iran (Islamic Republic of), Iraq, Ireland, Israel, Jordan, Kenya, Kuwait, The Former Yugoslav Republic of Macedonia, Lesotho, Latvia, Lebanon, Liechtenstein, Lithuania, Luxembourg, Madagascar, Mali, Mauritania, Montenegro, Nigeria, Norway, Oman, Pakistan, the Netherlands, Poland, Portugal, Qatar, the Syrian Arab Republic, Dem. People’s Rep. of Korea, Slovakia, the United Kingdom, Serbia, Slovenia, Somalia, Sudan, South Sudan, Sri Lanka, South Africa, Sweden, Switzerland, Thailand, Togo, Turkey, Venezuela and Viet Nam, the band 1 215-1 300 MHz is also allocated to the radionavigation service on a primary basis. In Canada and the United States, the band 1 240-1 300 MHz is also allocated to the radionavigation service, and use of the radionavigation service shall be limited to the aeronautical radionavigation service.</w:t>
        </w:r>
        <w:r w:rsidRPr="00216A96">
          <w:rPr>
            <w:sz w:val="16"/>
            <w:szCs w:val="12"/>
          </w:rPr>
          <w:t>     (WRC</w:t>
        </w:r>
        <w:r w:rsidRPr="00216A96">
          <w:rPr>
            <w:sz w:val="16"/>
            <w:szCs w:val="12"/>
          </w:rPr>
          <w:noBreakHyphen/>
          <w:t>12)</w:t>
        </w:r>
      </w:ins>
    </w:p>
    <w:p w:rsidR="00721BDB" w:rsidRPr="00216A96" w:rsidRDefault="00721BDB" w:rsidP="00721BDB">
      <w:pPr>
        <w:rPr>
          <w:ins w:id="202" w:author="Author"/>
          <w:snapToGrid w:val="0"/>
        </w:rPr>
      </w:pPr>
      <w:ins w:id="203" w:author="Author">
        <w:r w:rsidRPr="00216A96">
          <w:rPr>
            <w:b/>
            <w:bCs/>
            <w:snapToGrid w:val="0"/>
            <w:lang w:val="en-US"/>
          </w:rPr>
          <w:t xml:space="preserve">5.332 </w:t>
        </w:r>
        <w:r w:rsidRPr="00216A96">
          <w:rPr>
            <w:snapToGrid w:val="0"/>
            <w:lang w:val="en-US"/>
          </w:rPr>
          <w:t>In the band 1 215</w:t>
        </w:r>
        <w:r w:rsidRPr="00216A96">
          <w:rPr>
            <w:b/>
            <w:bCs/>
            <w:snapToGrid w:val="0"/>
            <w:lang w:val="en-US"/>
          </w:rPr>
          <w:t>-</w:t>
        </w:r>
        <w:r w:rsidRPr="00216A96">
          <w:rPr>
            <w:snapToGrid w:val="0"/>
            <w:lang w:val="en-US"/>
          </w:rPr>
          <w:t>1 260 MHz, active spaceborne sensors in the Earth exploration-satellite and space research services shall not cause harmful interference to, claim protection from, or otherwise impose constraints on operation or development of the radiolocation service, the radionavigation-satellite service and other services allocated on a primary basis.</w:t>
        </w:r>
        <w:r w:rsidRPr="00216A96">
          <w:rPr>
            <w:sz w:val="16"/>
            <w:szCs w:val="12"/>
          </w:rPr>
          <w:t>     (WRC</w:t>
        </w:r>
        <w:r w:rsidRPr="00216A96">
          <w:rPr>
            <w:sz w:val="16"/>
            <w:szCs w:val="12"/>
          </w:rPr>
          <w:noBreakHyphen/>
          <w:t>2000)</w:t>
        </w:r>
      </w:ins>
    </w:p>
    <w:p w:rsidR="00721BDB" w:rsidRPr="00216A96" w:rsidRDefault="00721BDB" w:rsidP="00721BDB">
      <w:pPr>
        <w:rPr>
          <w:ins w:id="204" w:author="Author"/>
          <w:snapToGrid w:val="0"/>
        </w:rPr>
      </w:pPr>
      <w:ins w:id="205" w:author="Author">
        <w:r w:rsidRPr="00216A96">
          <w:rPr>
            <w:b/>
            <w:bCs/>
            <w:snapToGrid w:val="0"/>
            <w:lang w:val="en-US"/>
          </w:rPr>
          <w:t xml:space="preserve">5.335 </w:t>
        </w:r>
        <w:r w:rsidRPr="00216A96">
          <w:rPr>
            <w:snapToGrid w:val="0"/>
            <w:lang w:val="en-US"/>
          </w:rPr>
          <w:t>In Canada and the United States in the band 1 240-1 300 MHz, active spaceborne sensors in the Earth exploration-satellite and space research services shall not cause interference to, claim protection from, or otherwise impose constraints on operation or development of the aeronautical radionavigation service.</w:t>
        </w:r>
        <w:r w:rsidRPr="00216A96">
          <w:rPr>
            <w:sz w:val="16"/>
            <w:szCs w:val="12"/>
          </w:rPr>
          <w:t>     (WRC</w:t>
        </w:r>
        <w:r w:rsidRPr="00216A96">
          <w:rPr>
            <w:sz w:val="16"/>
            <w:szCs w:val="12"/>
          </w:rPr>
          <w:noBreakHyphen/>
          <w:t>97)</w:t>
        </w:r>
      </w:ins>
    </w:p>
    <w:p w:rsidR="00721BDB" w:rsidRPr="00216A96" w:rsidRDefault="00721BDB" w:rsidP="00721BDB">
      <w:pPr>
        <w:rPr>
          <w:ins w:id="206" w:author="Author"/>
          <w:snapToGrid w:val="0"/>
          <w:lang w:val="en-US"/>
        </w:rPr>
      </w:pPr>
      <w:ins w:id="207" w:author="Author">
        <w:r w:rsidRPr="00216A96">
          <w:rPr>
            <w:b/>
            <w:bCs/>
            <w:snapToGrid w:val="0"/>
            <w:lang w:val="en-US"/>
          </w:rPr>
          <w:t xml:space="preserve">5.335A </w:t>
        </w:r>
        <w:r w:rsidRPr="00216A96">
          <w:rPr>
            <w:snapToGrid w:val="0"/>
            <w:lang w:val="en-US"/>
          </w:rPr>
          <w:t>In the band 1 260-1 300 MHz, active spaceborne sensors in the Earth exploration-satellite and space research services shall not cause harmful interference to, claim protection from, or otherwise impose constraints on operation or development of the radiolocation service and other services allocated by footnotes on a primary basis.</w:t>
        </w:r>
        <w:r w:rsidRPr="00216A96">
          <w:rPr>
            <w:sz w:val="16"/>
            <w:szCs w:val="12"/>
          </w:rPr>
          <w:t>     (WRC</w:t>
        </w:r>
        <w:r w:rsidRPr="00216A96">
          <w:rPr>
            <w:sz w:val="16"/>
            <w:szCs w:val="12"/>
          </w:rPr>
          <w:noBreakHyphen/>
          <w:t>2000)</w:t>
        </w:r>
      </w:ins>
    </w:p>
    <w:p w:rsidR="00E40082" w:rsidRPr="00920487" w:rsidRDefault="00E40082" w:rsidP="00721BDB">
      <w:pPr>
        <w:rPr>
          <w:snapToGrid w:val="0"/>
        </w:rPr>
      </w:pPr>
    </w:p>
    <w:p w:rsidR="00E40082" w:rsidRPr="00D67C7E" w:rsidRDefault="00337D8D" w:rsidP="0057456E">
      <w:pPr>
        <w:pStyle w:val="Heading4"/>
      </w:pPr>
      <w:ins w:id="208" w:author="Author">
        <w:r w:rsidRPr="00D67C7E">
          <w:t>5</w:t>
        </w:r>
        <w:r w:rsidR="00126A08" w:rsidRPr="00D67C7E">
          <w:rPr>
            <w:b w:val="0"/>
          </w:rPr>
          <w:t>.2.2.2</w:t>
        </w:r>
      </w:ins>
      <w:del w:id="209" w:author="Author">
        <w:r w:rsidR="00E40082" w:rsidRPr="00D67C7E" w:rsidDel="00337D8D">
          <w:delText>3</w:delText>
        </w:r>
        <w:r w:rsidR="00E40082" w:rsidRPr="00D67C7E" w:rsidDel="00126A08">
          <w:delText>.2.1.2</w:delText>
        </w:r>
      </w:del>
      <w:r w:rsidR="00E40082" w:rsidRPr="00D67C7E">
        <w:tab/>
      </w:r>
      <w:ins w:id="210" w:author="Author">
        <w:r w:rsidR="00126A08" w:rsidRPr="00D67C7E">
          <w:t>Related ITU-R documents and aviation documents in the frequency band 1 215-1 300 MHz</w:t>
        </w:r>
      </w:ins>
      <w:del w:id="211" w:author="Author">
        <w:r w:rsidR="00E40082" w:rsidRPr="00D67C7E" w:rsidDel="0057456E">
          <w:rPr>
            <w:noProof/>
            <w:webHidden/>
          </w:rPr>
          <w:delText>Other services in the band</w:delText>
        </w:r>
      </w:del>
    </w:p>
    <w:p w:rsidR="00721BDB" w:rsidRPr="00216A96" w:rsidRDefault="00721BDB" w:rsidP="00721BDB">
      <w:pPr>
        <w:rPr>
          <w:ins w:id="212" w:author="Author"/>
          <w:lang w:val="en-US"/>
        </w:rPr>
      </w:pPr>
      <w:ins w:id="213" w:author="Author">
        <w:r w:rsidRPr="00216A96">
          <w:rPr>
            <w:szCs w:val="24"/>
            <w:lang w:val="en-US"/>
          </w:rPr>
          <w:t xml:space="preserve">Recommendation ITU-R M.1463 contains characteristics and protection criteria for radar systems operating in the aeronautical radionavigation and radiolocation services in the band </w:t>
        </w:r>
        <w:r w:rsidRPr="00216A96">
          <w:rPr>
            <w:lang w:val="en-US"/>
          </w:rPr>
          <w:t>1 215-1 400 MHz.</w:t>
        </w:r>
      </w:ins>
    </w:p>
    <w:p w:rsidR="00721BDB" w:rsidRPr="00216A96" w:rsidRDefault="00721BDB" w:rsidP="00721BDB">
      <w:pPr>
        <w:rPr>
          <w:ins w:id="214" w:author="Author"/>
          <w:lang w:val="en-US"/>
        </w:rPr>
      </w:pPr>
      <w:ins w:id="215" w:author="Author">
        <w:r w:rsidRPr="00216A96">
          <w:t>Recommendations ITU-R M.1318, ITU-R M.1787,</w:t>
        </w:r>
        <w:r w:rsidR="00233347" w:rsidRPr="00216A96">
          <w:t xml:space="preserve"> ITU-R M1901,</w:t>
        </w:r>
        <w:r w:rsidRPr="00216A96">
          <w:t xml:space="preserve"> ITU-R M.1902, ITU-R M.1904, and ITU-R M.2030 apply to the radionavigation-satellite services in the band </w:t>
        </w:r>
        <w:r w:rsidRPr="00216A96">
          <w:rPr>
            <w:szCs w:val="24"/>
            <w:lang w:val="en-US"/>
          </w:rPr>
          <w:t>1 </w:t>
        </w:r>
        <w:r w:rsidR="00233347" w:rsidRPr="00216A96">
          <w:rPr>
            <w:szCs w:val="24"/>
            <w:lang w:val="en-US"/>
          </w:rPr>
          <w:t>215</w:t>
        </w:r>
        <w:r w:rsidRPr="00216A96">
          <w:rPr>
            <w:szCs w:val="24"/>
            <w:lang w:val="en-US"/>
          </w:rPr>
          <w:t>-1 </w:t>
        </w:r>
        <w:r w:rsidR="00233347" w:rsidRPr="00216A96">
          <w:rPr>
            <w:szCs w:val="24"/>
            <w:lang w:val="en-US"/>
          </w:rPr>
          <w:t>300 </w:t>
        </w:r>
        <w:r w:rsidRPr="00216A96">
          <w:rPr>
            <w:rStyle w:val="Artdef"/>
            <w:b w:val="0"/>
          </w:rPr>
          <w:t>MHz.</w:t>
        </w:r>
      </w:ins>
    </w:p>
    <w:p w:rsidR="00721BDB" w:rsidRPr="00216A96" w:rsidRDefault="00721BDB" w:rsidP="00721BDB">
      <w:pPr>
        <w:rPr>
          <w:ins w:id="216" w:author="Author"/>
          <w:lang w:val="en-US"/>
        </w:rPr>
      </w:pPr>
      <w:ins w:id="217" w:author="Author">
        <w:r w:rsidRPr="00216A96">
          <w:t>Recommendations ITU-R RS.577, ITU-R RS.1166, and ITU-R RS.2105 apply to the Earth exploration-satellite (active) and space researc</w:t>
        </w:r>
        <w:r w:rsidR="00233347" w:rsidRPr="00216A96">
          <w:t>h (active) services in the band</w:t>
        </w:r>
        <w:r w:rsidRPr="00216A96">
          <w:t xml:space="preserve"> 1</w:t>
        </w:r>
        <w:r w:rsidRPr="00216A96">
          <w:rPr>
            <w:szCs w:val="24"/>
            <w:lang w:val="en-US"/>
          </w:rPr>
          <w:t xml:space="preserve"> 215-1 300 </w:t>
        </w:r>
        <w:r w:rsidRPr="00216A96">
          <w:rPr>
            <w:rStyle w:val="Artdef"/>
            <w:b w:val="0"/>
          </w:rPr>
          <w:t>MHz.</w:t>
        </w:r>
      </w:ins>
    </w:p>
    <w:p w:rsidR="00721BDB" w:rsidRPr="00216A96" w:rsidRDefault="00721BDB" w:rsidP="00721BDB">
      <w:pPr>
        <w:rPr>
          <w:ins w:id="218" w:author="Author"/>
          <w:lang w:val="en-US"/>
        </w:rPr>
      </w:pPr>
      <w:ins w:id="219" w:author="Author">
        <w:r w:rsidRPr="00216A96">
          <w:rPr>
            <w:highlight w:val="yellow"/>
            <w:lang w:val="en-US"/>
          </w:rPr>
          <w:t>[Editor’s Note:  Additional work on this section is needed]</w:t>
        </w:r>
      </w:ins>
    </w:p>
    <w:p w:rsidR="00E40082" w:rsidDel="0057456E" w:rsidRDefault="00E40082">
      <w:pPr>
        <w:pStyle w:val="Heading4"/>
        <w:rPr>
          <w:del w:id="220" w:author="Author"/>
          <w:rFonts w:eastAsiaTheme="minorEastAsia"/>
          <w:noProof/>
          <w:lang w:eastAsia="zh-CN"/>
        </w:rPr>
      </w:pPr>
      <w:del w:id="221" w:author="Author">
        <w:r w:rsidRPr="00920487" w:rsidDel="0057456E">
          <w:delText>3.2.1.3</w:delText>
        </w:r>
        <w:r w:rsidRPr="00920487" w:rsidDel="0057456E">
          <w:tab/>
        </w:r>
        <w:r w:rsidRPr="00920487" w:rsidDel="0057456E">
          <w:rPr>
            <w:rFonts w:eastAsiaTheme="minorEastAsia"/>
            <w:noProof/>
            <w:lang w:eastAsia="zh-CN"/>
          </w:rPr>
          <w:delText>Coexistence issues</w:delText>
        </w:r>
      </w:del>
    </w:p>
    <w:p w:rsidR="00D67C7E" w:rsidRPr="00F601AC" w:rsidRDefault="00D67C7E" w:rsidP="00D67C7E">
      <w:pPr>
        <w:rPr>
          <w:ins w:id="222" w:author="Author"/>
        </w:rPr>
      </w:pPr>
    </w:p>
    <w:p w:rsidR="00E40082" w:rsidRPr="00216A96" w:rsidRDefault="00126A08" w:rsidP="0057456E">
      <w:pPr>
        <w:pStyle w:val="Heading4"/>
      </w:pPr>
      <w:ins w:id="223" w:author="Author">
        <w:r w:rsidRPr="00216A96">
          <w:lastRenderedPageBreak/>
          <w:t>5.2.2.3</w:t>
        </w:r>
      </w:ins>
      <w:del w:id="224" w:author="Author">
        <w:r w:rsidR="00E40082" w:rsidRPr="00216A96" w:rsidDel="00126A08">
          <w:delText>3.2.1.4</w:delText>
        </w:r>
      </w:del>
      <w:r w:rsidR="00E40082" w:rsidRPr="00216A96">
        <w:tab/>
      </w:r>
      <w:r w:rsidR="00E40082" w:rsidRPr="00216A96">
        <w:rPr>
          <w:rFonts w:eastAsiaTheme="minorEastAsia"/>
          <w:noProof/>
          <w:lang w:eastAsia="zh-CN"/>
        </w:rPr>
        <w:t xml:space="preserve">Suitability of the band </w:t>
      </w:r>
      <w:ins w:id="225" w:author="Author">
        <w:r w:rsidR="0057456E" w:rsidRPr="00216A96">
          <w:rPr>
            <w:rFonts w:eastAsiaTheme="minorEastAsia"/>
            <w:noProof/>
            <w:lang w:eastAsia="zh-CN"/>
          </w:rPr>
          <w:t xml:space="preserve">1 215-1 </w:t>
        </w:r>
        <w:r w:rsidR="00900585" w:rsidRPr="00216A96">
          <w:rPr>
            <w:rFonts w:eastAsiaTheme="minorEastAsia"/>
            <w:noProof/>
            <w:lang w:eastAsia="zh-CN"/>
          </w:rPr>
          <w:t>300</w:t>
        </w:r>
        <w:r w:rsidR="0057456E" w:rsidRPr="00216A96">
          <w:rPr>
            <w:rFonts w:eastAsiaTheme="minorEastAsia"/>
            <w:noProof/>
            <w:lang w:eastAsia="zh-CN"/>
          </w:rPr>
          <w:t xml:space="preserve"> MHz </w:t>
        </w:r>
      </w:ins>
      <w:del w:id="226" w:author="Author">
        <w:r w:rsidR="00E40082" w:rsidRPr="00216A96" w:rsidDel="0057456E">
          <w:rPr>
            <w:rFonts w:eastAsiaTheme="minorEastAsia"/>
            <w:noProof/>
            <w:lang w:eastAsia="zh-CN"/>
          </w:rPr>
          <w:delText xml:space="preserve">[XXX] </w:delText>
        </w:r>
      </w:del>
      <w:r w:rsidR="00E40082" w:rsidRPr="00216A96">
        <w:rPr>
          <w:rFonts w:eastAsiaTheme="minorEastAsia"/>
          <w:noProof/>
          <w:lang w:eastAsia="zh-CN"/>
        </w:rPr>
        <w:t xml:space="preserve">for ground based </w:t>
      </w:r>
      <w:ins w:id="227" w:author="Author">
        <w:r w:rsidR="00E549DE" w:rsidRPr="00216A96">
          <w:rPr>
            <w:rFonts w:eastAsiaTheme="minorEastAsia"/>
            <w:noProof/>
            <w:lang w:eastAsia="zh-CN"/>
          </w:rPr>
          <w:t xml:space="preserve">detect </w:t>
        </w:r>
      </w:ins>
      <w:del w:id="228" w:author="Author">
        <w:r w:rsidR="00E40082" w:rsidRPr="00216A96" w:rsidDel="00E549DE">
          <w:rPr>
            <w:rFonts w:eastAsiaTheme="minorEastAsia"/>
            <w:noProof/>
            <w:lang w:eastAsia="zh-CN"/>
          </w:rPr>
          <w:delText xml:space="preserve">sense </w:delText>
        </w:r>
      </w:del>
      <w:r w:rsidR="00E40082" w:rsidRPr="00216A96">
        <w:rPr>
          <w:rFonts w:eastAsiaTheme="minorEastAsia"/>
          <w:noProof/>
          <w:lang w:eastAsia="zh-CN"/>
        </w:rPr>
        <w:t>&amp; avoid</w:t>
      </w:r>
      <w:ins w:id="229" w:author="Author">
        <w:r w:rsidR="00E549DE" w:rsidRPr="00216A96">
          <w:rPr>
            <w:rFonts w:eastAsiaTheme="minorEastAsia"/>
            <w:noProof/>
            <w:lang w:eastAsia="zh-CN"/>
          </w:rPr>
          <w:t xml:space="preserve"> syste</w:t>
        </w:r>
        <w:r w:rsidR="00FB5284" w:rsidRPr="00216A96">
          <w:rPr>
            <w:rFonts w:eastAsiaTheme="minorEastAsia"/>
            <w:noProof/>
            <w:lang w:eastAsia="zh-CN"/>
          </w:rPr>
          <w:t>ms</w:t>
        </w:r>
      </w:ins>
    </w:p>
    <w:p w:rsidR="00DC3EAD" w:rsidRPr="00216A96" w:rsidRDefault="00B9560F" w:rsidP="00721BDB">
      <w:pPr>
        <w:rPr>
          <w:ins w:id="230" w:author="Author"/>
          <w:lang w:val="en-US"/>
        </w:rPr>
      </w:pPr>
      <w:ins w:id="231" w:author="Author">
        <w:r w:rsidRPr="000268EC">
          <w:rPr>
            <w:lang w:val="en-US"/>
          </w:rPr>
          <w:t>M</w:t>
        </w:r>
        <w:r w:rsidR="00721BDB" w:rsidRPr="00216A96">
          <w:rPr>
            <w:lang w:val="en-US"/>
          </w:rPr>
          <w:t xml:space="preserve">any aviation and non-aviation radars already operate </w:t>
        </w:r>
        <w:r w:rsidR="00721BDB" w:rsidRPr="000268EC">
          <w:rPr>
            <w:lang w:val="en-US"/>
          </w:rPr>
          <w:t xml:space="preserve">in </w:t>
        </w:r>
        <w:r w:rsidRPr="000268EC">
          <w:rPr>
            <w:lang w:val="en-US"/>
          </w:rPr>
          <w:t xml:space="preserve">the frequency </w:t>
        </w:r>
        <w:r w:rsidR="00721BDB" w:rsidRPr="000268EC">
          <w:rPr>
            <w:lang w:val="en-US"/>
          </w:rPr>
          <w:t>band</w:t>
        </w:r>
        <w:r w:rsidR="00D470E1" w:rsidRPr="000268EC">
          <w:rPr>
            <w:lang w:val="en-US"/>
          </w:rPr>
          <w:t xml:space="preserve"> </w:t>
        </w:r>
        <w:r w:rsidRPr="000268EC">
          <w:rPr>
            <w:lang w:val="en-US"/>
          </w:rPr>
          <w:t>1 215-1 300 MHz</w:t>
        </w:r>
        <w:r w:rsidRPr="00216A96">
          <w:rPr>
            <w:lang w:val="en-US"/>
          </w:rPr>
          <w:t xml:space="preserve"> </w:t>
        </w:r>
        <w:r w:rsidR="00D470E1" w:rsidRPr="00216A96">
          <w:rPr>
            <w:lang w:val="en-US"/>
          </w:rPr>
          <w:t>as do many RNSS (space-to-Earth) receivers, and RNSS (space-to-space) receivers</w:t>
        </w:r>
        <w:r w:rsidR="00721BDB" w:rsidRPr="00216A96">
          <w:rPr>
            <w:lang w:val="en-US"/>
          </w:rPr>
          <w:t xml:space="preserve">.  The frequency band 1 215-1 300 MHz </w:t>
        </w:r>
        <w:r w:rsidR="00D470E1" w:rsidRPr="00216A96">
          <w:rPr>
            <w:lang w:val="en-US"/>
          </w:rPr>
          <w:t xml:space="preserve">may </w:t>
        </w:r>
        <w:r w:rsidR="00721BDB" w:rsidRPr="00216A96">
          <w:rPr>
            <w:lang w:val="en-US"/>
          </w:rPr>
          <w:t xml:space="preserve">be </w:t>
        </w:r>
        <w:r w:rsidR="00D470E1" w:rsidRPr="00216A96">
          <w:rPr>
            <w:lang w:val="en-US"/>
          </w:rPr>
          <w:t xml:space="preserve">suitable </w:t>
        </w:r>
        <w:r w:rsidR="00721BDB" w:rsidRPr="00216A96">
          <w:rPr>
            <w:lang w:val="en-US"/>
          </w:rPr>
          <w:t xml:space="preserve">to support ground based DAA systems in administrations and in frequency bands where No. </w:t>
        </w:r>
        <w:r w:rsidR="00721BDB" w:rsidRPr="00216A96">
          <w:rPr>
            <w:b/>
            <w:lang w:val="en-US"/>
          </w:rPr>
          <w:t>5.331</w:t>
        </w:r>
        <w:r w:rsidR="00721BDB" w:rsidRPr="00216A96">
          <w:rPr>
            <w:lang w:val="en-US"/>
          </w:rPr>
          <w:t xml:space="preserve"> applies </w:t>
        </w:r>
        <w:r w:rsidR="00D470E1" w:rsidRPr="00216A96">
          <w:rPr>
            <w:lang w:val="en-US"/>
          </w:rPr>
          <w:t xml:space="preserve">if </w:t>
        </w:r>
        <w:r w:rsidR="00721BDB" w:rsidRPr="00216A96">
          <w:rPr>
            <w:lang w:val="en-US"/>
          </w:rPr>
          <w:t>coordination with existing radar systems can be achieved.</w:t>
        </w:r>
        <w:r w:rsidR="00D470E1" w:rsidRPr="00216A96">
          <w:rPr>
            <w:lang w:val="en-US"/>
          </w:rPr>
          <w:t xml:space="preserve">  </w:t>
        </w:r>
        <w:r w:rsidR="00D470E1" w:rsidRPr="000005D1">
          <w:rPr>
            <w:lang w:val="en-US"/>
          </w:rPr>
          <w:t xml:space="preserve">In addition, DAA systems should take all practicable measures to </w:t>
        </w:r>
        <w:r w:rsidRPr="000268EC">
          <w:rPr>
            <w:lang w:val="en-US"/>
          </w:rPr>
          <w:t xml:space="preserve">ensure compatibility </w:t>
        </w:r>
        <w:r w:rsidR="00DC3EAD" w:rsidRPr="000005D1">
          <w:rPr>
            <w:lang w:val="en-US"/>
          </w:rPr>
          <w:t xml:space="preserve">to RNSS receivers </w:t>
        </w:r>
        <w:r w:rsidRPr="000268EC">
          <w:rPr>
            <w:lang w:val="en-US"/>
          </w:rPr>
          <w:t>operating</w:t>
        </w:r>
        <w:r>
          <w:rPr>
            <w:lang w:val="en-US"/>
          </w:rPr>
          <w:t xml:space="preserve"> </w:t>
        </w:r>
        <w:r w:rsidR="00DC3EAD" w:rsidRPr="000005D1">
          <w:rPr>
            <w:lang w:val="en-US"/>
          </w:rPr>
          <w:t>in the frequency band 1 215-1 300 MHz and the adjacent 1 164-1 215 MHz and 1 300-1 350 MHz frequency bands</w:t>
        </w:r>
        <w:r w:rsidRPr="000268EC">
          <w:rPr>
            <w:lang w:val="en-US"/>
          </w:rPr>
          <w:t>.</w:t>
        </w:r>
        <w:r w:rsidR="000005D1" w:rsidRPr="000268EC">
          <w:rPr>
            <w:lang w:val="en-US"/>
          </w:rPr>
          <w:t xml:space="preserve"> </w:t>
        </w:r>
        <w:r w:rsidRPr="000268EC">
          <w:rPr>
            <w:lang w:val="en-US"/>
          </w:rPr>
          <w:t xml:space="preserve"> Since </w:t>
        </w:r>
        <w:r w:rsidR="000005D1" w:rsidRPr="000268EC">
          <w:rPr>
            <w:lang w:val="en-US"/>
          </w:rPr>
          <w:t xml:space="preserve">RNSS (space-to-Earth) receivers </w:t>
        </w:r>
        <w:r w:rsidRPr="000268EC">
          <w:rPr>
            <w:lang w:val="en-US"/>
          </w:rPr>
          <w:t xml:space="preserve">operate on a ubiquitous basis, including onboard aircraft, and </w:t>
        </w:r>
        <w:r w:rsidR="0007420F" w:rsidRPr="000268EC">
          <w:rPr>
            <w:lang w:val="en-US"/>
          </w:rPr>
          <w:t xml:space="preserve">are </w:t>
        </w:r>
        <w:r w:rsidRPr="000268EC">
          <w:rPr>
            <w:lang w:val="en-US"/>
          </w:rPr>
          <w:t xml:space="preserve">potentially </w:t>
        </w:r>
        <w:r w:rsidR="000005D1" w:rsidRPr="000268EC">
          <w:rPr>
            <w:lang w:val="en-US"/>
          </w:rPr>
          <w:t>co-loca</w:t>
        </w:r>
        <w:r w:rsidR="0007420F" w:rsidRPr="000268EC">
          <w:rPr>
            <w:lang w:val="en-US"/>
          </w:rPr>
          <w:t>ted with ground based DAA systems, there could also be practical compatibility issues associated with the operation of DAA systems in the frequency band 1 215-1 300 MHz</w:t>
        </w:r>
        <w:r w:rsidR="00DC3EAD" w:rsidRPr="000005D1">
          <w:rPr>
            <w:lang w:val="en-US"/>
          </w:rPr>
          <w:t>.</w:t>
        </w:r>
      </w:ins>
    </w:p>
    <w:p w:rsidR="00126A08" w:rsidRPr="00920487" w:rsidRDefault="00126A08" w:rsidP="00450B0A">
      <w:pPr>
        <w:rPr>
          <w:ins w:id="232" w:author="Author"/>
          <w:snapToGrid w:val="0"/>
        </w:rPr>
      </w:pPr>
    </w:p>
    <w:p w:rsidR="00450B0A" w:rsidRPr="00920487" w:rsidRDefault="005A015D" w:rsidP="00450B0A">
      <w:pPr>
        <w:pStyle w:val="Heading3"/>
        <w:rPr>
          <w:ins w:id="233" w:author="Author"/>
        </w:rPr>
      </w:pPr>
      <w:ins w:id="234" w:author="Author">
        <w:r w:rsidRPr="00216A96">
          <w:t>5</w:t>
        </w:r>
        <w:r w:rsidR="00450B0A" w:rsidRPr="00216A96">
          <w:t>.2</w:t>
        </w:r>
        <w:r w:rsidR="00450B0A" w:rsidRPr="00920487">
          <w:t>.</w:t>
        </w:r>
        <w:r w:rsidR="00450B0A">
          <w:t>3</w:t>
        </w:r>
        <w:r w:rsidR="00450B0A" w:rsidRPr="00920487">
          <w:tab/>
        </w:r>
        <w:r w:rsidR="00450B0A" w:rsidRPr="00920487">
          <w:rPr>
            <w:rFonts w:eastAsiaTheme="minorEastAsia"/>
            <w:noProof/>
            <w:color w:val="000000" w:themeColor="text1"/>
            <w:szCs w:val="22"/>
            <w:lang w:eastAsia="zh-CN"/>
          </w:rPr>
          <w:t xml:space="preserve">Frequency band </w:t>
        </w:r>
        <w:r w:rsidR="00450B0A">
          <w:t>1 300-</w:t>
        </w:r>
        <w:r w:rsidR="00450B0A" w:rsidRPr="00B03396">
          <w:t>1 </w:t>
        </w:r>
        <w:r w:rsidR="00450B0A">
          <w:t>350</w:t>
        </w:r>
        <w:r w:rsidR="00450B0A" w:rsidRPr="00B03396">
          <w:t xml:space="preserve"> </w:t>
        </w:r>
        <w:r w:rsidR="00450B0A">
          <w:t>MHz</w:t>
        </w:r>
      </w:ins>
    </w:p>
    <w:p w:rsidR="00450B0A" w:rsidRPr="00D67C7E" w:rsidRDefault="004F01ED" w:rsidP="00450B0A">
      <w:pPr>
        <w:pStyle w:val="Heading4"/>
        <w:rPr>
          <w:ins w:id="235" w:author="Author"/>
        </w:rPr>
      </w:pPr>
      <w:ins w:id="236" w:author="Author">
        <w:r w:rsidRPr="00D67C7E">
          <w:t>5</w:t>
        </w:r>
        <w:r w:rsidR="00450B0A" w:rsidRPr="00D67C7E">
          <w:t>.2</w:t>
        </w:r>
        <w:r w:rsidR="00450B0A" w:rsidRPr="00920487">
          <w:t>.</w:t>
        </w:r>
        <w:r w:rsidR="00450B0A">
          <w:t>3</w:t>
        </w:r>
        <w:r w:rsidR="00450B0A" w:rsidRPr="00920487">
          <w:t>.1</w:t>
        </w:r>
        <w:r w:rsidR="00450B0A" w:rsidRPr="00920487">
          <w:tab/>
        </w:r>
        <w:r w:rsidR="00450B0A" w:rsidRPr="00920487">
          <w:rPr>
            <w:noProof/>
            <w:webHidden/>
          </w:rPr>
          <w:t>Allocation to operate detect and avoid</w:t>
        </w:r>
        <w:r w:rsidR="00450B0A" w:rsidRPr="0057456E">
          <w:t xml:space="preserve"> </w:t>
        </w:r>
        <w:r w:rsidR="00450B0A" w:rsidRPr="0057456E">
          <w:rPr>
            <w:noProof/>
          </w:rPr>
          <w:t>and other services in the frequency band</w:t>
        </w:r>
        <w:r w:rsidR="00450B0A">
          <w:rPr>
            <w:noProof/>
          </w:rPr>
          <w:t xml:space="preserve"> </w:t>
        </w:r>
        <w:r w:rsidR="00450B0A" w:rsidRPr="00D67C7E">
          <w:t>1 300-1 350 MHz</w:t>
        </w:r>
      </w:ins>
    </w:p>
    <w:p w:rsidR="00E549DE" w:rsidRPr="00D67C7E" w:rsidRDefault="00E549DE" w:rsidP="00E549DE">
      <w:pPr>
        <w:keepNext/>
        <w:keepLines/>
        <w:rPr>
          <w:ins w:id="237" w:author="Author"/>
        </w:rPr>
      </w:pPr>
    </w:p>
    <w:tbl>
      <w:tblPr>
        <w:tblW w:w="9299" w:type="dxa"/>
        <w:jc w:val="center"/>
        <w:tblLayout w:type="fixed"/>
        <w:tblCellMar>
          <w:left w:w="107" w:type="dxa"/>
          <w:right w:w="107" w:type="dxa"/>
        </w:tblCellMar>
        <w:tblLook w:val="04A0" w:firstRow="1" w:lastRow="0" w:firstColumn="1" w:lastColumn="0" w:noHBand="0" w:noVBand="1"/>
      </w:tblPr>
      <w:tblGrid>
        <w:gridCol w:w="3098"/>
        <w:gridCol w:w="3099"/>
        <w:gridCol w:w="3102"/>
      </w:tblGrid>
      <w:tr w:rsidR="00E549DE" w:rsidRPr="00D67C7E" w:rsidTr="00B42802">
        <w:trPr>
          <w:cantSplit/>
          <w:jc w:val="center"/>
          <w:ins w:id="238" w:author="Author"/>
        </w:trPr>
        <w:tc>
          <w:tcPr>
            <w:tcW w:w="9299" w:type="dxa"/>
            <w:gridSpan w:val="3"/>
            <w:tcBorders>
              <w:top w:val="single" w:sz="4" w:space="0" w:color="auto"/>
              <w:left w:val="single" w:sz="4" w:space="0" w:color="auto"/>
              <w:bottom w:val="single" w:sz="4" w:space="0" w:color="auto"/>
              <w:right w:val="single" w:sz="4" w:space="0" w:color="auto"/>
            </w:tcBorders>
            <w:hideMark/>
          </w:tcPr>
          <w:p w:rsidR="00E549DE" w:rsidRPr="00D17FB1" w:rsidRDefault="00E549DE" w:rsidP="00B42802">
            <w:pPr>
              <w:pStyle w:val="Tablehead"/>
              <w:keepLines/>
              <w:rPr>
                <w:ins w:id="239" w:author="Author"/>
              </w:rPr>
            </w:pPr>
            <w:ins w:id="240" w:author="Author">
              <w:r w:rsidRPr="00D17FB1">
                <w:t>Allocation to services</w:t>
              </w:r>
            </w:ins>
          </w:p>
        </w:tc>
      </w:tr>
      <w:tr w:rsidR="00E549DE" w:rsidRPr="00D67C7E" w:rsidTr="00B42802">
        <w:trPr>
          <w:cantSplit/>
          <w:jc w:val="center"/>
          <w:ins w:id="241" w:author="Author"/>
        </w:trPr>
        <w:tc>
          <w:tcPr>
            <w:tcW w:w="3098" w:type="dxa"/>
            <w:tcBorders>
              <w:top w:val="single" w:sz="4" w:space="0" w:color="auto"/>
              <w:left w:val="single" w:sz="4" w:space="0" w:color="auto"/>
              <w:bottom w:val="single" w:sz="4" w:space="0" w:color="auto"/>
              <w:right w:val="single" w:sz="4" w:space="0" w:color="auto"/>
            </w:tcBorders>
            <w:hideMark/>
          </w:tcPr>
          <w:p w:rsidR="00E549DE" w:rsidRPr="00D67C7E" w:rsidRDefault="00E549DE" w:rsidP="00B42802">
            <w:pPr>
              <w:pStyle w:val="Tablehead"/>
              <w:rPr>
                <w:ins w:id="242" w:author="Author"/>
              </w:rPr>
            </w:pPr>
            <w:ins w:id="243" w:author="Author">
              <w:r w:rsidRPr="00D67C7E">
                <w:t>Region 1</w:t>
              </w:r>
            </w:ins>
          </w:p>
        </w:tc>
        <w:tc>
          <w:tcPr>
            <w:tcW w:w="3099" w:type="dxa"/>
            <w:tcBorders>
              <w:top w:val="single" w:sz="4" w:space="0" w:color="auto"/>
              <w:left w:val="single" w:sz="4" w:space="0" w:color="auto"/>
              <w:bottom w:val="single" w:sz="4" w:space="0" w:color="auto"/>
              <w:right w:val="single" w:sz="4" w:space="0" w:color="auto"/>
            </w:tcBorders>
            <w:hideMark/>
          </w:tcPr>
          <w:p w:rsidR="00E549DE" w:rsidRPr="00D67C7E" w:rsidRDefault="00E549DE" w:rsidP="00B42802">
            <w:pPr>
              <w:pStyle w:val="Tablehead"/>
              <w:rPr>
                <w:ins w:id="244" w:author="Author"/>
              </w:rPr>
            </w:pPr>
            <w:ins w:id="245" w:author="Author">
              <w:r w:rsidRPr="00D67C7E">
                <w:t>Region 2</w:t>
              </w:r>
            </w:ins>
          </w:p>
        </w:tc>
        <w:tc>
          <w:tcPr>
            <w:tcW w:w="3102" w:type="dxa"/>
            <w:tcBorders>
              <w:top w:val="single" w:sz="4" w:space="0" w:color="auto"/>
              <w:left w:val="single" w:sz="4" w:space="0" w:color="auto"/>
              <w:bottom w:val="single" w:sz="4" w:space="0" w:color="auto"/>
              <w:right w:val="single" w:sz="4" w:space="0" w:color="auto"/>
            </w:tcBorders>
            <w:hideMark/>
          </w:tcPr>
          <w:p w:rsidR="00E549DE" w:rsidRPr="00D67C7E" w:rsidRDefault="00E549DE" w:rsidP="00B42802">
            <w:pPr>
              <w:pStyle w:val="Tablehead"/>
              <w:rPr>
                <w:ins w:id="246" w:author="Author"/>
              </w:rPr>
            </w:pPr>
            <w:ins w:id="247" w:author="Author">
              <w:r w:rsidRPr="00D67C7E">
                <w:t>Region 3</w:t>
              </w:r>
            </w:ins>
          </w:p>
        </w:tc>
      </w:tr>
      <w:tr w:rsidR="00E549DE" w:rsidRPr="00D67C7E" w:rsidTr="00B42802">
        <w:trPr>
          <w:cantSplit/>
          <w:jc w:val="center"/>
          <w:ins w:id="248" w:author="Author"/>
        </w:trPr>
        <w:tc>
          <w:tcPr>
            <w:tcW w:w="9299" w:type="dxa"/>
            <w:gridSpan w:val="3"/>
            <w:tcBorders>
              <w:top w:val="single" w:sz="6" w:space="0" w:color="auto"/>
              <w:left w:val="single" w:sz="6" w:space="0" w:color="auto"/>
              <w:bottom w:val="single" w:sz="6" w:space="0" w:color="auto"/>
              <w:right w:val="single" w:sz="6" w:space="0" w:color="auto"/>
            </w:tcBorders>
            <w:hideMark/>
          </w:tcPr>
          <w:p w:rsidR="00E549DE" w:rsidRPr="00D67C7E" w:rsidRDefault="00E549DE" w:rsidP="00B42802">
            <w:pPr>
              <w:pStyle w:val="TableTextS5"/>
              <w:rPr>
                <w:ins w:id="249" w:author="Author"/>
                <w:color w:val="000000"/>
              </w:rPr>
            </w:pPr>
            <w:ins w:id="250" w:author="Author">
              <w:r w:rsidRPr="00D67C7E">
                <w:rPr>
                  <w:rStyle w:val="Tablefreq"/>
                </w:rPr>
                <w:t>1 300-1 350</w:t>
              </w:r>
              <w:r w:rsidRPr="00D67C7E">
                <w:rPr>
                  <w:color w:val="000000"/>
                </w:rPr>
                <w:tab/>
              </w:r>
              <w:r w:rsidRPr="00D67C7E">
                <w:rPr>
                  <w:color w:val="000000"/>
                  <w:lang w:val="en-US"/>
                </w:rPr>
                <w:t>RADIOLOCATION</w:t>
              </w:r>
              <w:r w:rsidRPr="00D67C7E">
                <w:rPr>
                  <w:color w:val="000000"/>
                </w:rPr>
                <w:t xml:space="preserve"> </w:t>
              </w:r>
            </w:ins>
          </w:p>
          <w:p w:rsidR="00E549DE" w:rsidRPr="00D67C7E" w:rsidRDefault="00E549DE" w:rsidP="00B42802">
            <w:pPr>
              <w:pStyle w:val="TableTextS5"/>
              <w:rPr>
                <w:ins w:id="251" w:author="Author"/>
                <w:color w:val="000000"/>
                <w:lang w:val="en-US"/>
              </w:rPr>
            </w:pPr>
            <w:ins w:id="252" w:author="Author">
              <w:r w:rsidRPr="00D67C7E">
                <w:rPr>
                  <w:color w:val="000000"/>
                </w:rPr>
                <w:tab/>
              </w:r>
              <w:r w:rsidRPr="00D67C7E">
                <w:rPr>
                  <w:color w:val="000000"/>
                </w:rPr>
                <w:tab/>
              </w:r>
              <w:r w:rsidRPr="00D67C7E">
                <w:rPr>
                  <w:color w:val="000000"/>
                </w:rPr>
                <w:tab/>
              </w:r>
              <w:r w:rsidRPr="00D67C7E">
                <w:rPr>
                  <w:color w:val="000000"/>
                </w:rPr>
                <w:tab/>
                <w:t xml:space="preserve">AERONAUTICAL RADIONAVIGATION  </w:t>
              </w:r>
              <w:r w:rsidRPr="00D67C7E">
                <w:rPr>
                  <w:rStyle w:val="Artref"/>
                  <w:color w:val="000000"/>
                </w:rPr>
                <w:t>5.337</w:t>
              </w:r>
            </w:ins>
          </w:p>
          <w:p w:rsidR="00E549DE" w:rsidRPr="00D67C7E" w:rsidRDefault="00E549DE" w:rsidP="00B42802">
            <w:pPr>
              <w:pStyle w:val="TableTextS5"/>
              <w:rPr>
                <w:ins w:id="253" w:author="Author"/>
                <w:color w:val="000000"/>
                <w:lang w:val="en-AU"/>
              </w:rPr>
            </w:pPr>
            <w:ins w:id="254" w:author="Author">
              <w:r w:rsidRPr="00D67C7E">
                <w:rPr>
                  <w:color w:val="000000"/>
                </w:rPr>
                <w:tab/>
              </w:r>
              <w:r w:rsidRPr="00D67C7E">
                <w:rPr>
                  <w:color w:val="000000"/>
                </w:rPr>
                <w:tab/>
              </w:r>
              <w:r w:rsidRPr="00D67C7E">
                <w:rPr>
                  <w:color w:val="000000"/>
                </w:rPr>
                <w:tab/>
              </w:r>
              <w:r w:rsidRPr="00D67C7E">
                <w:rPr>
                  <w:color w:val="000000"/>
                </w:rPr>
                <w:tab/>
              </w:r>
              <w:r w:rsidRPr="00D67C7E">
                <w:rPr>
                  <w:color w:val="000000"/>
                  <w:lang w:val="en-US"/>
                </w:rPr>
                <w:t>RADIONAVIGATION-SATELLITE (Earth-to-space)</w:t>
              </w:r>
            </w:ins>
          </w:p>
          <w:p w:rsidR="00E549DE" w:rsidRPr="00D67C7E" w:rsidRDefault="00E549DE" w:rsidP="00B42802">
            <w:pPr>
              <w:pStyle w:val="TableTextS5"/>
              <w:rPr>
                <w:ins w:id="255" w:author="Author"/>
                <w:color w:val="000000"/>
                <w:lang w:val="en-AU"/>
              </w:rPr>
            </w:pPr>
            <w:ins w:id="256" w:author="Author">
              <w:r w:rsidRPr="00D67C7E">
                <w:rPr>
                  <w:color w:val="000000"/>
                  <w:lang w:val="en-AU"/>
                </w:rPr>
                <w:tab/>
              </w:r>
              <w:r w:rsidRPr="00D67C7E">
                <w:rPr>
                  <w:color w:val="000000"/>
                  <w:lang w:val="en-AU"/>
                </w:rPr>
                <w:tab/>
              </w:r>
              <w:r w:rsidRPr="00D67C7E">
                <w:rPr>
                  <w:color w:val="000000"/>
                  <w:lang w:val="en-AU"/>
                </w:rPr>
                <w:tab/>
              </w:r>
              <w:r w:rsidRPr="00D67C7E">
                <w:rPr>
                  <w:color w:val="000000"/>
                  <w:lang w:val="en-AU"/>
                </w:rPr>
                <w:tab/>
              </w:r>
              <w:r w:rsidRPr="00D67C7E">
                <w:rPr>
                  <w:rStyle w:val="Artref"/>
                  <w:color w:val="000000"/>
                  <w:lang w:val="en-US"/>
                </w:rPr>
                <w:t>5.149</w:t>
              </w:r>
              <w:r w:rsidRPr="00D67C7E">
                <w:rPr>
                  <w:color w:val="000000"/>
                </w:rPr>
                <w:t xml:space="preserve">  </w:t>
              </w:r>
              <w:r w:rsidRPr="00D67C7E">
                <w:rPr>
                  <w:rStyle w:val="Artref"/>
                  <w:color w:val="000000"/>
                  <w:lang w:val="en-US"/>
                </w:rPr>
                <w:t>5.337A</w:t>
              </w:r>
            </w:ins>
          </w:p>
        </w:tc>
      </w:tr>
    </w:tbl>
    <w:p w:rsidR="00E549DE" w:rsidRPr="00D67C7E" w:rsidRDefault="00E549DE" w:rsidP="00E549DE">
      <w:pPr>
        <w:pStyle w:val="Tablefin"/>
        <w:rPr>
          <w:ins w:id="257" w:author="Author"/>
        </w:rPr>
      </w:pPr>
    </w:p>
    <w:p w:rsidR="00E549DE" w:rsidRPr="00D67C7E" w:rsidRDefault="00E549DE" w:rsidP="00E549DE">
      <w:pPr>
        <w:pStyle w:val="Note"/>
        <w:rPr>
          <w:ins w:id="258" w:author="Author"/>
          <w:lang w:val="en-AU"/>
        </w:rPr>
      </w:pPr>
      <w:ins w:id="259" w:author="Author">
        <w:r w:rsidRPr="00D67C7E">
          <w:rPr>
            <w:rStyle w:val="Artdef"/>
          </w:rPr>
          <w:t>5.337</w:t>
        </w:r>
        <w:r w:rsidRPr="00D67C7E">
          <w:rPr>
            <w:rStyle w:val="Artdef"/>
          </w:rPr>
          <w:tab/>
        </w:r>
        <w:r w:rsidRPr="00D67C7E">
          <w:rPr>
            <w:lang w:val="en-AU"/>
          </w:rPr>
          <w:t>The use of the bands 1</w:t>
        </w:r>
        <w:r w:rsidRPr="00D67C7E">
          <w:t> </w:t>
        </w:r>
        <w:r w:rsidRPr="00D67C7E">
          <w:rPr>
            <w:lang w:val="en-AU"/>
          </w:rPr>
          <w:t>300-1</w:t>
        </w:r>
        <w:r w:rsidRPr="00D67C7E">
          <w:t> </w:t>
        </w:r>
        <w:r w:rsidRPr="00D67C7E">
          <w:rPr>
            <w:lang w:val="en-AU"/>
          </w:rPr>
          <w:t>350 MHz, 2</w:t>
        </w:r>
        <w:r w:rsidRPr="00D67C7E">
          <w:t> </w:t>
        </w:r>
        <w:r w:rsidRPr="00D67C7E">
          <w:rPr>
            <w:lang w:val="en-AU"/>
          </w:rPr>
          <w:t>700-2</w:t>
        </w:r>
        <w:r w:rsidRPr="00D67C7E">
          <w:t> </w:t>
        </w:r>
        <w:r w:rsidRPr="00D67C7E">
          <w:rPr>
            <w:lang w:val="en-AU"/>
          </w:rPr>
          <w:t>900 MHz and 9</w:t>
        </w:r>
        <w:r w:rsidRPr="00D67C7E">
          <w:t> </w:t>
        </w:r>
        <w:r w:rsidRPr="00D67C7E">
          <w:rPr>
            <w:lang w:val="en-AU"/>
          </w:rPr>
          <w:t>000-9</w:t>
        </w:r>
        <w:r w:rsidRPr="00D67C7E">
          <w:t> </w:t>
        </w:r>
        <w:r w:rsidRPr="00D67C7E">
          <w:rPr>
            <w:lang w:val="en-AU"/>
          </w:rPr>
          <w:t xml:space="preserve">200 MHz by the aeronautical radionavigation service is restricted to ground-based radars and to associated airborne transponders </w:t>
        </w:r>
        <w:r w:rsidRPr="00D67C7E">
          <w:t>which</w:t>
        </w:r>
        <w:r w:rsidRPr="00D67C7E">
          <w:rPr>
            <w:lang w:val="en-AU"/>
          </w:rPr>
          <w:t xml:space="preserve"> transmit only on frequencies in these bands and only when actuated by radars operating in the same band.</w:t>
        </w:r>
      </w:ins>
    </w:p>
    <w:p w:rsidR="00E549DE" w:rsidRPr="00D67C7E" w:rsidRDefault="00E549DE" w:rsidP="00E549DE">
      <w:pPr>
        <w:pStyle w:val="Note"/>
        <w:rPr>
          <w:ins w:id="260" w:author="Author"/>
        </w:rPr>
      </w:pPr>
      <w:ins w:id="261" w:author="Author">
        <w:r w:rsidRPr="00D67C7E">
          <w:rPr>
            <w:rStyle w:val="Artdef"/>
          </w:rPr>
          <w:t>5.337A</w:t>
        </w:r>
        <w:r w:rsidRPr="00D67C7E">
          <w:rPr>
            <w:rStyle w:val="Artdef"/>
          </w:rPr>
          <w:tab/>
        </w:r>
        <w:r w:rsidRPr="00D67C7E">
          <w:t xml:space="preserve">The use of the band 1 300-1 350 MHz by earth stations in the radionavigation-satellite service and by stations in the </w:t>
        </w:r>
        <w:r w:rsidRPr="00D67C7E">
          <w:rPr>
            <w:lang w:val="en-AU"/>
          </w:rPr>
          <w:t>radiolocation</w:t>
        </w:r>
        <w:r w:rsidRPr="00D67C7E">
          <w:t xml:space="preserve"> service shall not cause harmful interference to, nor constrain the operation and development of, the aeronautical-radionavigation service.</w:t>
        </w:r>
        <w:r w:rsidRPr="00D67C7E">
          <w:rPr>
            <w:sz w:val="16"/>
          </w:rPr>
          <w:t>     (WRC</w:t>
        </w:r>
        <w:r w:rsidRPr="00D67C7E">
          <w:rPr>
            <w:sz w:val="16"/>
          </w:rPr>
          <w:noBreakHyphen/>
          <w:t>2000)</w:t>
        </w:r>
      </w:ins>
    </w:p>
    <w:p w:rsidR="00E549DE" w:rsidRPr="00920487" w:rsidRDefault="00E549DE" w:rsidP="00E549DE">
      <w:pPr>
        <w:rPr>
          <w:ins w:id="262" w:author="Author"/>
          <w:snapToGrid w:val="0"/>
        </w:rPr>
      </w:pPr>
    </w:p>
    <w:p w:rsidR="00FB5284" w:rsidRPr="00D67C7E" w:rsidRDefault="00FD6D75" w:rsidP="00FB5284">
      <w:pPr>
        <w:pStyle w:val="Heading4"/>
        <w:rPr>
          <w:ins w:id="263" w:author="Author"/>
        </w:rPr>
      </w:pPr>
      <w:ins w:id="264" w:author="Author">
        <w:r w:rsidRPr="00D67C7E">
          <w:t>5.2.3</w:t>
        </w:r>
        <w:r w:rsidR="00FB5284" w:rsidRPr="00D67C7E">
          <w:t xml:space="preserve">.2 </w:t>
        </w:r>
        <w:r w:rsidR="00FB5284" w:rsidRPr="00D67C7E">
          <w:tab/>
          <w:t>Related ITU-R documents and aviation documents in the frequency band 1 300-1 350 MHz</w:t>
        </w:r>
      </w:ins>
    </w:p>
    <w:p w:rsidR="00BB2217" w:rsidRPr="00D67C7E" w:rsidRDefault="00BB2217" w:rsidP="00BB2217">
      <w:pPr>
        <w:rPr>
          <w:ins w:id="265" w:author="Author"/>
          <w:lang w:val="en-US"/>
        </w:rPr>
      </w:pPr>
      <w:ins w:id="266" w:author="Author">
        <w:r w:rsidRPr="00D67C7E">
          <w:rPr>
            <w:szCs w:val="24"/>
            <w:lang w:val="en-US"/>
          </w:rPr>
          <w:t xml:space="preserve">Recommendation ITU-R M.1463 contains characteristics and protection criteria for radar systems operating in the aeronautical radionavigation and radiolocation services in the band </w:t>
        </w:r>
        <w:r w:rsidRPr="00D67C7E">
          <w:rPr>
            <w:lang w:val="en-US"/>
          </w:rPr>
          <w:t>1 215-1 400 MHz.</w:t>
        </w:r>
      </w:ins>
    </w:p>
    <w:p w:rsidR="00FB5284" w:rsidRPr="00DD3A77" w:rsidRDefault="00BB2217" w:rsidP="00BB2217">
      <w:pPr>
        <w:rPr>
          <w:ins w:id="267" w:author="Author"/>
          <w:lang w:val="en-US"/>
        </w:rPr>
      </w:pPr>
      <w:ins w:id="268" w:author="Author">
        <w:r w:rsidRPr="00D67C7E">
          <w:rPr>
            <w:lang w:val="en-US"/>
          </w:rPr>
          <w:t xml:space="preserve">Recommendation ITU-R M.1584 contains a methodology for computing separation distances between earth stations of the radionavigation-satellite service </w:t>
        </w:r>
        <w:r w:rsidRPr="00D67C7E">
          <w:t>(Earth-to-space) and radars of the radiolocation service and the aeronautical radionavigation service in the frequency band</w:t>
        </w:r>
        <w:r w:rsidRPr="00D67C7E">
          <w:rPr>
            <w:lang w:val="en-US"/>
          </w:rPr>
          <w:t xml:space="preserve"> 1 300-1 350 MHz.</w:t>
        </w:r>
      </w:ins>
    </w:p>
    <w:p w:rsidR="00FB5284" w:rsidRPr="00DD3A77" w:rsidRDefault="00FB5284" w:rsidP="00FB5284">
      <w:pPr>
        <w:rPr>
          <w:ins w:id="269" w:author="Author"/>
          <w:lang w:val="en-US"/>
        </w:rPr>
      </w:pPr>
    </w:p>
    <w:p w:rsidR="00450B0A" w:rsidRPr="00D67C7E" w:rsidRDefault="004F01ED" w:rsidP="00450B0A">
      <w:pPr>
        <w:pStyle w:val="Heading4"/>
        <w:rPr>
          <w:ins w:id="270" w:author="Author"/>
        </w:rPr>
      </w:pPr>
      <w:ins w:id="271" w:author="Author">
        <w:r w:rsidRPr="00D67C7E">
          <w:lastRenderedPageBreak/>
          <w:t>5</w:t>
        </w:r>
        <w:r w:rsidR="00FD6D75" w:rsidRPr="00D67C7E">
          <w:t>.2.3.3</w:t>
        </w:r>
        <w:r w:rsidR="00450B0A" w:rsidRPr="00D67C7E">
          <w:tab/>
        </w:r>
        <w:r w:rsidR="00450B0A" w:rsidRPr="00D67C7E">
          <w:rPr>
            <w:rFonts w:eastAsiaTheme="minorEastAsia"/>
            <w:noProof/>
            <w:lang w:eastAsia="zh-CN"/>
          </w:rPr>
          <w:t xml:space="preserve">Suitability of the band 1 300-1 350 MHz for ground based </w:t>
        </w:r>
        <w:r w:rsidR="00FB5284" w:rsidRPr="00D67C7E">
          <w:rPr>
            <w:rFonts w:eastAsiaTheme="minorEastAsia"/>
            <w:noProof/>
            <w:lang w:eastAsia="zh-CN"/>
          </w:rPr>
          <w:t xml:space="preserve">detect </w:t>
        </w:r>
        <w:r w:rsidR="00450B0A" w:rsidRPr="00D67C7E">
          <w:rPr>
            <w:rFonts w:eastAsiaTheme="minorEastAsia"/>
            <w:noProof/>
            <w:lang w:eastAsia="zh-CN"/>
          </w:rPr>
          <w:t>&amp; avoid</w:t>
        </w:r>
        <w:r w:rsidR="00FB5284" w:rsidRPr="00D67C7E">
          <w:rPr>
            <w:rFonts w:eastAsiaTheme="minorEastAsia"/>
            <w:noProof/>
            <w:lang w:eastAsia="zh-CN"/>
          </w:rPr>
          <w:t xml:space="preserve"> systems</w:t>
        </w:r>
      </w:ins>
    </w:p>
    <w:p w:rsidR="00BB2217" w:rsidRPr="00D17FB1" w:rsidRDefault="00BB2217" w:rsidP="00BB2217">
      <w:pPr>
        <w:rPr>
          <w:ins w:id="272" w:author="Author"/>
          <w:lang w:val="en-US"/>
        </w:rPr>
      </w:pPr>
      <w:ins w:id="273" w:author="Author">
        <w:r w:rsidRPr="00216A96">
          <w:rPr>
            <w:lang w:val="en-US"/>
          </w:rPr>
          <w:t>Operation of ground based DAA systems in the frequency band 1 </w:t>
        </w:r>
        <w:r w:rsidRPr="000268EC">
          <w:rPr>
            <w:lang w:val="en-US"/>
          </w:rPr>
          <w:t xml:space="preserve">300-1 350 MHz </w:t>
        </w:r>
        <w:r w:rsidR="00B677F1" w:rsidRPr="000268EC">
          <w:rPr>
            <w:lang w:val="en-US"/>
          </w:rPr>
          <w:t>may be</w:t>
        </w:r>
        <w:r w:rsidR="0007420F" w:rsidRPr="000268EC">
          <w:rPr>
            <w:lang w:val="en-US"/>
          </w:rPr>
          <w:t xml:space="preserve"> suitable</w:t>
        </w:r>
        <w:r w:rsidR="00B677F1" w:rsidRPr="000268EC">
          <w:rPr>
            <w:lang w:val="en-US"/>
          </w:rPr>
          <w:t>,</w:t>
        </w:r>
        <w:r w:rsidRPr="000268EC">
          <w:rPr>
            <w:lang w:val="en-US"/>
          </w:rPr>
          <w:t xml:space="preserve"> however many aviation </w:t>
        </w:r>
        <w:r w:rsidRPr="00934FDA">
          <w:rPr>
            <w:lang w:val="en-US"/>
          </w:rPr>
          <w:t xml:space="preserve">and non-aviation radars already operate in this band.  </w:t>
        </w:r>
        <w:r w:rsidR="00B677F1" w:rsidRPr="00934FDA">
          <w:rPr>
            <w:lang w:val="en-US"/>
          </w:rPr>
          <w:t>It may be possible that t</w:t>
        </w:r>
        <w:r w:rsidRPr="000268EC">
          <w:rPr>
            <w:lang w:val="en-US"/>
          </w:rPr>
          <w:t xml:space="preserve">he frequency band 1 300-1 350 MHz </w:t>
        </w:r>
        <w:r w:rsidR="00B677F1" w:rsidRPr="000268EC">
          <w:rPr>
            <w:lang w:val="en-US"/>
          </w:rPr>
          <w:t xml:space="preserve">could </w:t>
        </w:r>
        <w:r w:rsidRPr="000268EC">
          <w:rPr>
            <w:lang w:val="en-US"/>
          </w:rPr>
          <w:t xml:space="preserve">be used to support ground based DAA systems </w:t>
        </w:r>
        <w:r w:rsidR="00B677F1" w:rsidRPr="000268EC">
          <w:rPr>
            <w:lang w:val="en-US"/>
          </w:rPr>
          <w:t xml:space="preserve">if </w:t>
        </w:r>
        <w:r w:rsidRPr="000268EC">
          <w:rPr>
            <w:lang w:val="en-US"/>
          </w:rPr>
          <w:t xml:space="preserve">coordination with existing </w:t>
        </w:r>
        <w:r w:rsidR="00B95BA9" w:rsidRPr="000268EC">
          <w:rPr>
            <w:lang w:val="en-US"/>
          </w:rPr>
          <w:t xml:space="preserve">aeronautical radionavigation </w:t>
        </w:r>
        <w:r w:rsidRPr="000268EC">
          <w:rPr>
            <w:lang w:val="en-US"/>
          </w:rPr>
          <w:t>radar systems can be achieved.</w:t>
        </w:r>
        <w:r w:rsidR="00B677F1" w:rsidRPr="000268EC">
          <w:rPr>
            <w:lang w:val="en-US"/>
          </w:rPr>
          <w:t xml:space="preserve">  In addition, DAA systems should take all practicable measures to minimize interference to </w:t>
        </w:r>
        <w:r w:rsidR="00B95BA9" w:rsidRPr="000268EC">
          <w:rPr>
            <w:lang w:val="en-US"/>
          </w:rPr>
          <w:t xml:space="preserve">radiolocation systems and </w:t>
        </w:r>
        <w:r w:rsidR="0007420F" w:rsidRPr="000268EC">
          <w:rPr>
            <w:lang w:val="en-US"/>
          </w:rPr>
          <w:t xml:space="preserve">to ensure compatibility with </w:t>
        </w:r>
        <w:r w:rsidR="00B677F1" w:rsidRPr="000268EC">
          <w:rPr>
            <w:lang w:val="en-US"/>
          </w:rPr>
          <w:t xml:space="preserve">RNSS receivers </w:t>
        </w:r>
        <w:r w:rsidR="0007420F" w:rsidRPr="000268EC">
          <w:rPr>
            <w:lang w:val="en-US"/>
          </w:rPr>
          <w:t xml:space="preserve">operating </w:t>
        </w:r>
        <w:r w:rsidR="00B677F1" w:rsidRPr="000268EC">
          <w:rPr>
            <w:lang w:val="en-US"/>
          </w:rPr>
          <w:t xml:space="preserve">in the frequency band 1 300-1 350 MHz and </w:t>
        </w:r>
        <w:r w:rsidR="00B95BA9" w:rsidRPr="000268EC">
          <w:rPr>
            <w:lang w:val="en-US"/>
          </w:rPr>
          <w:t xml:space="preserve">RNSS receivers </w:t>
        </w:r>
        <w:r w:rsidR="0007420F" w:rsidRPr="000268EC">
          <w:rPr>
            <w:lang w:val="en-US"/>
          </w:rPr>
          <w:t xml:space="preserve">operating in </w:t>
        </w:r>
        <w:r w:rsidR="00B677F1" w:rsidRPr="000268EC">
          <w:rPr>
            <w:lang w:val="en-US"/>
          </w:rPr>
          <w:t>the adjacent 1 215-1 300 MHz frequency band</w:t>
        </w:r>
        <w:r w:rsidR="00B97258" w:rsidRPr="000268EC">
          <w:rPr>
            <w:lang w:val="en-US"/>
          </w:rPr>
          <w:t xml:space="preserve"> especially </w:t>
        </w:r>
        <w:r w:rsidR="0007420F" w:rsidRPr="000268EC">
          <w:rPr>
            <w:lang w:val="en-US"/>
          </w:rPr>
          <w:t xml:space="preserve">given that </w:t>
        </w:r>
        <w:r w:rsidR="00B97258" w:rsidRPr="000268EC">
          <w:rPr>
            <w:lang w:val="en-US"/>
          </w:rPr>
          <w:t xml:space="preserve">RNSS receivers </w:t>
        </w:r>
        <w:r w:rsidR="0007420F" w:rsidRPr="000268EC">
          <w:rPr>
            <w:lang w:val="en-US"/>
          </w:rPr>
          <w:t>can be</w:t>
        </w:r>
        <w:r w:rsidR="00B97258" w:rsidRPr="000268EC">
          <w:rPr>
            <w:lang w:val="en-US"/>
          </w:rPr>
          <w:t xml:space="preserve"> co-located with ground based DAA syste</w:t>
        </w:r>
        <w:r w:rsidR="0007420F" w:rsidRPr="000268EC">
          <w:rPr>
            <w:lang w:val="en-US"/>
          </w:rPr>
          <w:t>ms</w:t>
        </w:r>
        <w:r w:rsidR="00B677F1" w:rsidRPr="000268EC">
          <w:rPr>
            <w:lang w:val="en-US"/>
          </w:rPr>
          <w:t>.</w:t>
        </w:r>
      </w:ins>
    </w:p>
    <w:p w:rsidR="00B95BA9" w:rsidRPr="008F6B36" w:rsidRDefault="00B95BA9" w:rsidP="00BB2217">
      <w:pPr>
        <w:rPr>
          <w:ins w:id="274" w:author="Author"/>
          <w:snapToGrid w:val="0"/>
        </w:rPr>
      </w:pPr>
    </w:p>
    <w:p w:rsidR="00C94A04" w:rsidRPr="001D2822" w:rsidRDefault="005A015D" w:rsidP="00C94A04">
      <w:pPr>
        <w:pStyle w:val="Heading3"/>
        <w:rPr>
          <w:ins w:id="275" w:author="Author"/>
        </w:rPr>
      </w:pPr>
      <w:ins w:id="276" w:author="Author">
        <w:r w:rsidRPr="001D2822">
          <w:t>5</w:t>
        </w:r>
        <w:r w:rsidR="00C94A04" w:rsidRPr="001D2822">
          <w:t>.2.4</w:t>
        </w:r>
        <w:r w:rsidR="00C94A04" w:rsidRPr="001D2822">
          <w:tab/>
        </w:r>
        <w:r w:rsidR="00C94A04" w:rsidRPr="001D2822">
          <w:rPr>
            <w:rFonts w:eastAsiaTheme="minorEastAsia"/>
            <w:noProof/>
            <w:color w:val="000000" w:themeColor="text1"/>
            <w:szCs w:val="22"/>
            <w:lang w:eastAsia="zh-CN"/>
          </w:rPr>
          <w:t xml:space="preserve">Frequency band </w:t>
        </w:r>
        <w:r w:rsidR="004F01ED" w:rsidRPr="001D2822">
          <w:t>1 559-1 626.5 MHz</w:t>
        </w:r>
      </w:ins>
    </w:p>
    <w:p w:rsidR="00C94A04" w:rsidRPr="001D2822" w:rsidRDefault="005A015D" w:rsidP="00C94A04">
      <w:pPr>
        <w:pStyle w:val="Heading4"/>
        <w:rPr>
          <w:ins w:id="277" w:author="Author"/>
        </w:rPr>
      </w:pPr>
      <w:ins w:id="278" w:author="Author">
        <w:r w:rsidRPr="001D2822">
          <w:t>5</w:t>
        </w:r>
        <w:r w:rsidR="00C94A04" w:rsidRPr="001D2822">
          <w:t>.2.4.1</w:t>
        </w:r>
        <w:r w:rsidR="00C94A04" w:rsidRPr="001D2822">
          <w:tab/>
        </w:r>
        <w:r w:rsidR="00C94A04" w:rsidRPr="001D2822">
          <w:rPr>
            <w:noProof/>
            <w:webHidden/>
          </w:rPr>
          <w:t>Allocation to operate detect and avoid</w:t>
        </w:r>
        <w:r w:rsidR="00C94A04" w:rsidRPr="001D2822">
          <w:t xml:space="preserve"> </w:t>
        </w:r>
        <w:r w:rsidR="00C94A04" w:rsidRPr="001D2822">
          <w:rPr>
            <w:noProof/>
          </w:rPr>
          <w:t xml:space="preserve">and other services in the frequency band </w:t>
        </w:r>
        <w:r w:rsidR="004F01ED" w:rsidRPr="001D2822">
          <w:t>1 559-1 626.5 MHz</w:t>
        </w:r>
      </w:ins>
    </w:p>
    <w:p w:rsidR="00B10511" w:rsidRPr="001D2822" w:rsidRDefault="00B10511" w:rsidP="00B10511">
      <w:pPr>
        <w:rPr>
          <w:ins w:id="279" w:author="Author"/>
          <w:lang w:val="en-US"/>
        </w:rPr>
      </w:pPr>
    </w:p>
    <w:tbl>
      <w:tblPr>
        <w:tblW w:w="9299" w:type="dxa"/>
        <w:jc w:val="center"/>
        <w:tblLayout w:type="fixed"/>
        <w:tblCellMar>
          <w:left w:w="107" w:type="dxa"/>
          <w:right w:w="107" w:type="dxa"/>
        </w:tblCellMar>
        <w:tblLook w:val="04A0" w:firstRow="1" w:lastRow="0" w:firstColumn="1" w:lastColumn="0" w:noHBand="0" w:noVBand="1"/>
      </w:tblPr>
      <w:tblGrid>
        <w:gridCol w:w="3099"/>
        <w:gridCol w:w="3100"/>
        <w:gridCol w:w="3100"/>
      </w:tblGrid>
      <w:tr w:rsidR="00B10511" w:rsidRPr="001D2822" w:rsidTr="00DD4BE0">
        <w:trPr>
          <w:cantSplit/>
          <w:jc w:val="center"/>
          <w:ins w:id="280" w:author="Author"/>
        </w:trPr>
        <w:tc>
          <w:tcPr>
            <w:tcW w:w="9299" w:type="dxa"/>
            <w:gridSpan w:val="3"/>
            <w:tcBorders>
              <w:top w:val="single" w:sz="4" w:space="0" w:color="auto"/>
              <w:left w:val="single" w:sz="6" w:space="0" w:color="auto"/>
              <w:bottom w:val="single" w:sz="4" w:space="0" w:color="auto"/>
              <w:right w:val="single" w:sz="6" w:space="0" w:color="auto"/>
            </w:tcBorders>
            <w:hideMark/>
          </w:tcPr>
          <w:p w:rsidR="00B10511" w:rsidRPr="001D2822" w:rsidRDefault="00B10511" w:rsidP="00B10511">
            <w:pPr>
              <w:keepNext/>
              <w:spacing w:before="80" w:after="80"/>
              <w:jc w:val="center"/>
              <w:rPr>
                <w:ins w:id="281" w:author="Author"/>
                <w:rFonts w:ascii="Times New Roman Bold" w:hAnsi="Times New Roman Bold" w:cs="Times New Roman Bold"/>
                <w:b/>
                <w:sz w:val="20"/>
              </w:rPr>
            </w:pPr>
            <w:ins w:id="282" w:author="Author">
              <w:r w:rsidRPr="001D2822">
                <w:rPr>
                  <w:rFonts w:ascii="Times New Roman Bold" w:hAnsi="Times New Roman Bold" w:cs="Times New Roman Bold"/>
                  <w:b/>
                  <w:sz w:val="20"/>
                </w:rPr>
                <w:t>Allocation to services</w:t>
              </w:r>
            </w:ins>
          </w:p>
        </w:tc>
      </w:tr>
      <w:tr w:rsidR="00B10511" w:rsidRPr="001D2822" w:rsidTr="00DD4BE0">
        <w:trPr>
          <w:cantSplit/>
          <w:jc w:val="center"/>
          <w:ins w:id="283" w:author="Author"/>
        </w:trPr>
        <w:tc>
          <w:tcPr>
            <w:tcW w:w="3100" w:type="dxa"/>
            <w:tcBorders>
              <w:top w:val="single" w:sz="4" w:space="0" w:color="auto"/>
              <w:left w:val="single" w:sz="6" w:space="0" w:color="auto"/>
              <w:bottom w:val="single" w:sz="4" w:space="0" w:color="auto"/>
              <w:right w:val="single" w:sz="6" w:space="0" w:color="auto"/>
            </w:tcBorders>
            <w:hideMark/>
          </w:tcPr>
          <w:p w:rsidR="00B10511" w:rsidRPr="001D2822" w:rsidRDefault="00B10511" w:rsidP="00B10511">
            <w:pPr>
              <w:keepNext/>
              <w:spacing w:before="80" w:after="80"/>
              <w:jc w:val="center"/>
              <w:rPr>
                <w:ins w:id="284" w:author="Author"/>
                <w:rFonts w:ascii="Times New Roman Bold" w:hAnsi="Times New Roman Bold" w:cs="Times New Roman Bold"/>
                <w:b/>
                <w:sz w:val="20"/>
              </w:rPr>
            </w:pPr>
            <w:ins w:id="285" w:author="Author">
              <w:r w:rsidRPr="001D2822">
                <w:rPr>
                  <w:rFonts w:ascii="Times New Roman Bold" w:hAnsi="Times New Roman Bold" w:cs="Times New Roman Bold"/>
                  <w:b/>
                  <w:sz w:val="20"/>
                </w:rPr>
                <w:t>Region 1</w:t>
              </w:r>
            </w:ins>
          </w:p>
        </w:tc>
        <w:tc>
          <w:tcPr>
            <w:tcW w:w="3099" w:type="dxa"/>
            <w:tcBorders>
              <w:top w:val="single" w:sz="4" w:space="0" w:color="auto"/>
              <w:left w:val="single" w:sz="6" w:space="0" w:color="auto"/>
              <w:bottom w:val="single" w:sz="4" w:space="0" w:color="auto"/>
              <w:right w:val="single" w:sz="6" w:space="0" w:color="auto"/>
            </w:tcBorders>
            <w:hideMark/>
          </w:tcPr>
          <w:p w:rsidR="00B10511" w:rsidRPr="001D2822" w:rsidRDefault="00B10511" w:rsidP="00B10511">
            <w:pPr>
              <w:keepNext/>
              <w:spacing w:before="80" w:after="80"/>
              <w:jc w:val="center"/>
              <w:rPr>
                <w:ins w:id="286" w:author="Author"/>
                <w:rFonts w:ascii="Times New Roman Bold" w:hAnsi="Times New Roman Bold" w:cs="Times New Roman Bold"/>
                <w:b/>
                <w:sz w:val="20"/>
              </w:rPr>
            </w:pPr>
            <w:ins w:id="287" w:author="Author">
              <w:r w:rsidRPr="001D2822">
                <w:rPr>
                  <w:rFonts w:ascii="Times New Roman Bold" w:hAnsi="Times New Roman Bold" w:cs="Times New Roman Bold"/>
                  <w:b/>
                  <w:sz w:val="20"/>
                </w:rPr>
                <w:t>Region 2</w:t>
              </w:r>
            </w:ins>
          </w:p>
        </w:tc>
        <w:tc>
          <w:tcPr>
            <w:tcW w:w="3100" w:type="dxa"/>
            <w:tcBorders>
              <w:top w:val="single" w:sz="4" w:space="0" w:color="auto"/>
              <w:left w:val="single" w:sz="6" w:space="0" w:color="auto"/>
              <w:bottom w:val="single" w:sz="4" w:space="0" w:color="auto"/>
              <w:right w:val="single" w:sz="6" w:space="0" w:color="auto"/>
            </w:tcBorders>
            <w:hideMark/>
          </w:tcPr>
          <w:p w:rsidR="00B10511" w:rsidRPr="001D2822" w:rsidRDefault="00B10511" w:rsidP="00B10511">
            <w:pPr>
              <w:keepNext/>
              <w:spacing w:before="80" w:after="80"/>
              <w:jc w:val="center"/>
              <w:rPr>
                <w:ins w:id="288" w:author="Author"/>
                <w:rFonts w:ascii="Times New Roman Bold" w:hAnsi="Times New Roman Bold" w:cs="Times New Roman Bold"/>
                <w:b/>
                <w:sz w:val="20"/>
              </w:rPr>
            </w:pPr>
            <w:ins w:id="289" w:author="Author">
              <w:r w:rsidRPr="001D2822">
                <w:rPr>
                  <w:rFonts w:ascii="Times New Roman Bold" w:hAnsi="Times New Roman Bold" w:cs="Times New Roman Bold"/>
                  <w:b/>
                  <w:sz w:val="20"/>
                </w:rPr>
                <w:t>Region 3</w:t>
              </w:r>
            </w:ins>
          </w:p>
        </w:tc>
      </w:tr>
      <w:tr w:rsidR="00B10511" w:rsidRPr="001D2822" w:rsidTr="00DD4BE0">
        <w:trPr>
          <w:cantSplit/>
          <w:jc w:val="center"/>
          <w:ins w:id="290" w:author="Author"/>
        </w:trPr>
        <w:tc>
          <w:tcPr>
            <w:tcW w:w="9299" w:type="dxa"/>
            <w:gridSpan w:val="3"/>
            <w:tcBorders>
              <w:top w:val="single" w:sz="6" w:space="0" w:color="auto"/>
              <w:left w:val="single" w:sz="6" w:space="0" w:color="auto"/>
              <w:bottom w:val="single" w:sz="6" w:space="0" w:color="auto"/>
              <w:right w:val="single" w:sz="6" w:space="0" w:color="auto"/>
            </w:tcBorders>
          </w:tcPr>
          <w:p w:rsidR="00B10511" w:rsidRPr="001D2822" w:rsidRDefault="00B10511" w:rsidP="00B10511">
            <w:pPr>
              <w:tabs>
                <w:tab w:val="clear" w:pos="1134"/>
                <w:tab w:val="clear" w:pos="1871"/>
                <w:tab w:val="clear" w:pos="2268"/>
                <w:tab w:val="left" w:pos="2977"/>
                <w:tab w:val="left" w:pos="3266"/>
              </w:tabs>
              <w:spacing w:before="40" w:after="40"/>
              <w:ind w:left="170" w:hanging="170"/>
              <w:rPr>
                <w:ins w:id="291" w:author="Author"/>
                <w:color w:val="000000"/>
                <w:sz w:val="20"/>
                <w:lang w:val="en-US"/>
              </w:rPr>
            </w:pPr>
            <w:ins w:id="292" w:author="Author">
              <w:r w:rsidRPr="001D2822">
                <w:rPr>
                  <w:b/>
                  <w:sz w:val="20"/>
                </w:rPr>
                <w:t>1 559-1 610</w:t>
              </w:r>
              <w:r w:rsidRPr="001D2822">
                <w:rPr>
                  <w:color w:val="000000"/>
                  <w:sz w:val="20"/>
                </w:rPr>
                <w:tab/>
                <w:t>AERONAUTICAL RADIONAVIGATION</w:t>
              </w:r>
            </w:ins>
          </w:p>
          <w:p w:rsidR="00B10511" w:rsidRPr="001D2822" w:rsidRDefault="00B10511" w:rsidP="00B10511">
            <w:pPr>
              <w:tabs>
                <w:tab w:val="clear" w:pos="1134"/>
                <w:tab w:val="clear" w:pos="1871"/>
                <w:tab w:val="clear" w:pos="2268"/>
                <w:tab w:val="left" w:pos="170"/>
                <w:tab w:val="left" w:pos="567"/>
                <w:tab w:val="left" w:pos="737"/>
                <w:tab w:val="left" w:pos="2977"/>
                <w:tab w:val="left" w:pos="3266"/>
              </w:tabs>
              <w:spacing w:before="40" w:after="40"/>
              <w:ind w:left="170" w:hanging="170"/>
              <w:rPr>
                <w:ins w:id="293" w:author="Author"/>
                <w:color w:val="000000"/>
                <w:sz w:val="20"/>
              </w:rPr>
            </w:pPr>
            <w:ins w:id="294" w:author="Author">
              <w:r w:rsidRPr="001D2822">
                <w:rPr>
                  <w:color w:val="000000"/>
                  <w:sz w:val="20"/>
                </w:rPr>
                <w:tab/>
              </w:r>
              <w:r w:rsidRPr="001D2822">
                <w:rPr>
                  <w:color w:val="000000"/>
                  <w:sz w:val="20"/>
                </w:rPr>
                <w:tab/>
              </w:r>
              <w:r w:rsidRPr="001D2822">
                <w:rPr>
                  <w:color w:val="000000"/>
                  <w:sz w:val="20"/>
                </w:rPr>
                <w:tab/>
              </w:r>
              <w:r w:rsidRPr="001D2822">
                <w:rPr>
                  <w:color w:val="000000"/>
                  <w:sz w:val="20"/>
                </w:rPr>
                <w:tab/>
                <w:t xml:space="preserve">RADIONAVIGATION-SATELLITE (space-to-Earth) (space-to-space)  </w:t>
              </w:r>
              <w:r w:rsidRPr="001D2822">
                <w:rPr>
                  <w:color w:val="000000"/>
                  <w:sz w:val="20"/>
                </w:rPr>
                <w:tab/>
              </w:r>
              <w:r w:rsidRPr="001D2822">
                <w:rPr>
                  <w:color w:val="000000"/>
                  <w:sz w:val="20"/>
                </w:rPr>
                <w:tab/>
              </w:r>
              <w:r w:rsidRPr="001D2822">
                <w:rPr>
                  <w:color w:val="000000"/>
                  <w:sz w:val="20"/>
                </w:rPr>
                <w:tab/>
              </w:r>
              <w:r w:rsidRPr="001D2822">
                <w:rPr>
                  <w:color w:val="000000"/>
                  <w:sz w:val="20"/>
                </w:rPr>
                <w:tab/>
              </w:r>
              <w:r w:rsidRPr="001D2822">
                <w:rPr>
                  <w:sz w:val="20"/>
                </w:rPr>
                <w:t xml:space="preserve">5.208B  </w:t>
              </w:r>
              <w:r w:rsidRPr="001D2822">
                <w:rPr>
                  <w:color w:val="000000"/>
                  <w:sz w:val="20"/>
                </w:rPr>
                <w:t>5.328B  5.329A</w:t>
              </w:r>
            </w:ins>
          </w:p>
          <w:p w:rsidR="00B10511" w:rsidRPr="001D2822" w:rsidRDefault="00B10511" w:rsidP="00B10511">
            <w:pPr>
              <w:tabs>
                <w:tab w:val="clear" w:pos="1134"/>
                <w:tab w:val="clear" w:pos="1871"/>
                <w:tab w:val="clear" w:pos="2268"/>
                <w:tab w:val="left" w:pos="170"/>
                <w:tab w:val="left" w:pos="567"/>
                <w:tab w:val="left" w:pos="737"/>
                <w:tab w:val="left" w:pos="2977"/>
                <w:tab w:val="left" w:pos="3266"/>
              </w:tabs>
              <w:spacing w:before="40" w:after="40"/>
              <w:ind w:left="170" w:hanging="170"/>
              <w:rPr>
                <w:ins w:id="295" w:author="Author"/>
                <w:rFonts w:ascii="Times New Roman Bold" w:hAnsi="Times New Roman Bold" w:cs="Times New Roman Bold"/>
                <w:sz w:val="20"/>
              </w:rPr>
            </w:pPr>
            <w:ins w:id="296" w:author="Author">
              <w:r w:rsidRPr="001D2822">
                <w:rPr>
                  <w:color w:val="000000"/>
                  <w:sz w:val="20"/>
                </w:rPr>
                <w:tab/>
              </w:r>
              <w:r w:rsidRPr="001D2822">
                <w:rPr>
                  <w:color w:val="000000"/>
                  <w:sz w:val="20"/>
                </w:rPr>
                <w:tab/>
              </w:r>
              <w:r w:rsidRPr="001D2822">
                <w:rPr>
                  <w:color w:val="000000"/>
                  <w:sz w:val="20"/>
                </w:rPr>
                <w:tab/>
              </w:r>
              <w:r w:rsidRPr="001D2822">
                <w:rPr>
                  <w:color w:val="000000"/>
                  <w:sz w:val="20"/>
                </w:rPr>
                <w:tab/>
                <w:t>5.341</w:t>
              </w:r>
            </w:ins>
          </w:p>
        </w:tc>
      </w:tr>
      <w:tr w:rsidR="00B10511" w:rsidRPr="001D2822" w:rsidTr="00DD4BE0">
        <w:trPr>
          <w:cantSplit/>
          <w:jc w:val="center"/>
          <w:ins w:id="297" w:author="Author"/>
        </w:trPr>
        <w:tc>
          <w:tcPr>
            <w:tcW w:w="3099" w:type="dxa"/>
            <w:tcBorders>
              <w:top w:val="single" w:sz="4" w:space="0" w:color="auto"/>
              <w:left w:val="single" w:sz="6" w:space="0" w:color="auto"/>
              <w:bottom w:val="nil"/>
              <w:right w:val="single" w:sz="6" w:space="0" w:color="auto"/>
            </w:tcBorders>
          </w:tcPr>
          <w:p w:rsidR="00B10511" w:rsidRPr="001D2822"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298" w:author="Author"/>
                <w:b/>
                <w:sz w:val="20"/>
              </w:rPr>
            </w:pPr>
            <w:ins w:id="299" w:author="Author">
              <w:r w:rsidRPr="001D2822">
                <w:rPr>
                  <w:b/>
                  <w:sz w:val="20"/>
                </w:rPr>
                <w:t>1 610-1 610.6</w:t>
              </w:r>
            </w:ins>
          </w:p>
          <w:p w:rsidR="00B10511" w:rsidRPr="001D2822"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300" w:author="Author"/>
                <w:color w:val="000000"/>
                <w:sz w:val="20"/>
              </w:rPr>
            </w:pPr>
            <w:ins w:id="301" w:author="Author">
              <w:r w:rsidRPr="001D2822">
                <w:rPr>
                  <w:color w:val="000000"/>
                  <w:sz w:val="20"/>
                </w:rPr>
                <w:t>MOBILE-SATELLITE</w:t>
              </w:r>
              <w:r w:rsidRPr="001D2822">
                <w:rPr>
                  <w:color w:val="000000"/>
                  <w:sz w:val="20"/>
                </w:rPr>
                <w:br/>
                <w:t>(Earth-to-space)  5.351A</w:t>
              </w:r>
            </w:ins>
          </w:p>
          <w:p w:rsidR="00B10511" w:rsidRPr="001D2822"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302" w:author="Author"/>
                <w:color w:val="000000"/>
                <w:sz w:val="20"/>
              </w:rPr>
            </w:pPr>
            <w:ins w:id="303" w:author="Author">
              <w:r w:rsidRPr="001D2822">
                <w:rPr>
                  <w:color w:val="000000"/>
                  <w:sz w:val="20"/>
                </w:rPr>
                <w:t>AERONAUTICAL</w:t>
              </w:r>
              <w:r w:rsidRPr="001D2822">
                <w:rPr>
                  <w:color w:val="000000"/>
                  <w:sz w:val="20"/>
                </w:rPr>
                <w:br/>
                <w:t>RADIONAVIGATION</w:t>
              </w:r>
            </w:ins>
          </w:p>
          <w:p w:rsidR="00B10511" w:rsidRPr="001D2822"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304" w:author="Author"/>
                <w:color w:val="000000"/>
                <w:sz w:val="20"/>
              </w:rPr>
            </w:pPr>
          </w:p>
        </w:tc>
        <w:tc>
          <w:tcPr>
            <w:tcW w:w="3100" w:type="dxa"/>
            <w:tcBorders>
              <w:top w:val="single" w:sz="4" w:space="0" w:color="auto"/>
              <w:left w:val="single" w:sz="6" w:space="0" w:color="auto"/>
              <w:bottom w:val="nil"/>
              <w:right w:val="single" w:sz="6" w:space="0" w:color="auto"/>
            </w:tcBorders>
            <w:hideMark/>
          </w:tcPr>
          <w:p w:rsidR="00B10511" w:rsidRPr="001D2822"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305" w:author="Author"/>
                <w:b/>
                <w:sz w:val="20"/>
              </w:rPr>
            </w:pPr>
            <w:ins w:id="306" w:author="Author">
              <w:r w:rsidRPr="001D2822">
                <w:rPr>
                  <w:b/>
                  <w:sz w:val="20"/>
                </w:rPr>
                <w:t>1 610-1 610.6</w:t>
              </w:r>
            </w:ins>
          </w:p>
          <w:p w:rsidR="00B10511" w:rsidRPr="001D2822"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307" w:author="Author"/>
                <w:color w:val="000000"/>
                <w:sz w:val="20"/>
              </w:rPr>
            </w:pPr>
            <w:ins w:id="308" w:author="Author">
              <w:r w:rsidRPr="001D2822">
                <w:rPr>
                  <w:color w:val="000000"/>
                  <w:sz w:val="20"/>
                </w:rPr>
                <w:t>MOBILE-SATELLITE</w:t>
              </w:r>
              <w:r w:rsidRPr="001D2822">
                <w:rPr>
                  <w:color w:val="000000"/>
                  <w:sz w:val="20"/>
                </w:rPr>
                <w:br/>
                <w:t>(Earth-to-space)  5.351A</w:t>
              </w:r>
            </w:ins>
          </w:p>
          <w:p w:rsidR="00B10511" w:rsidRPr="001D2822"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309" w:author="Author"/>
                <w:color w:val="000000"/>
                <w:sz w:val="20"/>
              </w:rPr>
            </w:pPr>
            <w:ins w:id="310" w:author="Author">
              <w:r w:rsidRPr="001D2822">
                <w:rPr>
                  <w:color w:val="000000"/>
                  <w:sz w:val="20"/>
                </w:rPr>
                <w:t>AERONAUTICAL</w:t>
              </w:r>
              <w:r w:rsidRPr="001D2822">
                <w:rPr>
                  <w:color w:val="000000"/>
                  <w:sz w:val="20"/>
                </w:rPr>
                <w:br/>
                <w:t>RADIONAVIGATION</w:t>
              </w:r>
            </w:ins>
          </w:p>
          <w:p w:rsidR="00B10511" w:rsidRPr="001D2822"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311" w:author="Author"/>
                <w:color w:val="000000"/>
                <w:sz w:val="20"/>
              </w:rPr>
            </w:pPr>
            <w:ins w:id="312" w:author="Author">
              <w:r w:rsidRPr="001D2822">
                <w:rPr>
                  <w:color w:val="000000"/>
                  <w:sz w:val="20"/>
                </w:rPr>
                <w:t>RADIODETERMINATION-</w:t>
              </w:r>
              <w:r w:rsidRPr="001D2822">
                <w:rPr>
                  <w:color w:val="000000"/>
                  <w:sz w:val="20"/>
                </w:rPr>
                <w:br/>
                <w:t>SATELLITE</w:t>
              </w:r>
              <w:r w:rsidRPr="001D2822">
                <w:rPr>
                  <w:color w:val="000000"/>
                  <w:sz w:val="20"/>
                </w:rPr>
                <w:br/>
                <w:t>(Earth-to-space)</w:t>
              </w:r>
            </w:ins>
          </w:p>
        </w:tc>
        <w:tc>
          <w:tcPr>
            <w:tcW w:w="3100" w:type="dxa"/>
            <w:tcBorders>
              <w:top w:val="single" w:sz="4" w:space="0" w:color="auto"/>
              <w:left w:val="single" w:sz="6" w:space="0" w:color="auto"/>
              <w:bottom w:val="nil"/>
              <w:right w:val="single" w:sz="6" w:space="0" w:color="auto"/>
            </w:tcBorders>
            <w:hideMark/>
          </w:tcPr>
          <w:p w:rsidR="00B10511" w:rsidRPr="001D2822"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313" w:author="Author"/>
                <w:b/>
                <w:sz w:val="20"/>
              </w:rPr>
            </w:pPr>
            <w:ins w:id="314" w:author="Author">
              <w:r w:rsidRPr="001D2822">
                <w:rPr>
                  <w:b/>
                  <w:sz w:val="20"/>
                </w:rPr>
                <w:t>1 610-1 610.6</w:t>
              </w:r>
            </w:ins>
          </w:p>
          <w:p w:rsidR="00B10511" w:rsidRPr="001D2822"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315" w:author="Author"/>
                <w:color w:val="000000"/>
                <w:sz w:val="20"/>
              </w:rPr>
            </w:pPr>
            <w:ins w:id="316" w:author="Author">
              <w:r w:rsidRPr="001D2822">
                <w:rPr>
                  <w:color w:val="000000"/>
                  <w:sz w:val="20"/>
                </w:rPr>
                <w:t>MOBILE-SATELLITE</w:t>
              </w:r>
              <w:r w:rsidRPr="001D2822">
                <w:rPr>
                  <w:color w:val="000000"/>
                  <w:sz w:val="20"/>
                </w:rPr>
                <w:br/>
                <w:t>(Earth-to-space)  5.351A</w:t>
              </w:r>
            </w:ins>
          </w:p>
          <w:p w:rsidR="00B10511" w:rsidRPr="001D2822"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317" w:author="Author"/>
                <w:color w:val="000000"/>
                <w:sz w:val="20"/>
              </w:rPr>
            </w:pPr>
            <w:ins w:id="318" w:author="Author">
              <w:r w:rsidRPr="001D2822">
                <w:rPr>
                  <w:color w:val="000000"/>
                  <w:sz w:val="20"/>
                </w:rPr>
                <w:t>AERONAUTICAL</w:t>
              </w:r>
              <w:r w:rsidRPr="001D2822">
                <w:rPr>
                  <w:color w:val="000000"/>
                  <w:sz w:val="20"/>
                </w:rPr>
                <w:br/>
                <w:t>RADIONAVIGATION</w:t>
              </w:r>
            </w:ins>
          </w:p>
          <w:p w:rsidR="00B10511" w:rsidRPr="001D2822"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319" w:author="Author"/>
                <w:color w:val="000000"/>
                <w:sz w:val="20"/>
              </w:rPr>
            </w:pPr>
            <w:ins w:id="320" w:author="Author">
              <w:r w:rsidRPr="001D2822">
                <w:rPr>
                  <w:color w:val="000000"/>
                  <w:sz w:val="20"/>
                </w:rPr>
                <w:t>Radiodetermination-satellite</w:t>
              </w:r>
              <w:r w:rsidRPr="001D2822">
                <w:rPr>
                  <w:color w:val="000000"/>
                  <w:sz w:val="20"/>
                </w:rPr>
                <w:br/>
                <w:t>(Earth-to-space)</w:t>
              </w:r>
            </w:ins>
          </w:p>
        </w:tc>
      </w:tr>
      <w:tr w:rsidR="00B10511" w:rsidRPr="001D2822" w:rsidTr="00DD4BE0">
        <w:trPr>
          <w:cantSplit/>
          <w:jc w:val="center"/>
          <w:ins w:id="321" w:author="Author"/>
        </w:trPr>
        <w:tc>
          <w:tcPr>
            <w:tcW w:w="3099" w:type="dxa"/>
            <w:tcBorders>
              <w:top w:val="nil"/>
              <w:left w:val="single" w:sz="6" w:space="0" w:color="auto"/>
              <w:bottom w:val="single" w:sz="4" w:space="0" w:color="auto"/>
              <w:right w:val="single" w:sz="6" w:space="0" w:color="auto"/>
            </w:tcBorders>
            <w:hideMark/>
          </w:tcPr>
          <w:p w:rsidR="00B10511" w:rsidRPr="001D2822" w:rsidRDefault="00B10511" w:rsidP="00B10511">
            <w:pPr>
              <w:tabs>
                <w:tab w:val="clear" w:pos="1134"/>
                <w:tab w:val="clear" w:pos="1871"/>
                <w:tab w:val="clear" w:pos="2268"/>
                <w:tab w:val="left" w:pos="170"/>
                <w:tab w:val="left" w:pos="567"/>
                <w:tab w:val="left" w:pos="737"/>
                <w:tab w:val="left" w:pos="2977"/>
                <w:tab w:val="left" w:pos="3266"/>
              </w:tabs>
              <w:spacing w:before="60" w:after="60"/>
              <w:rPr>
                <w:ins w:id="322" w:author="Author"/>
                <w:color w:val="000000"/>
                <w:sz w:val="20"/>
              </w:rPr>
            </w:pPr>
            <w:ins w:id="323" w:author="Author">
              <w:r w:rsidRPr="001D2822">
                <w:rPr>
                  <w:color w:val="000000"/>
                  <w:sz w:val="20"/>
                </w:rPr>
                <w:t xml:space="preserve">5.341  5.355  5.359  5.364  </w:t>
              </w:r>
              <w:r w:rsidRPr="001D2822">
                <w:rPr>
                  <w:color w:val="000000"/>
                  <w:sz w:val="20"/>
                </w:rPr>
                <w:br/>
                <w:t xml:space="preserve">5.366  5.367  5.368  5.369  </w:t>
              </w:r>
              <w:r w:rsidRPr="001D2822">
                <w:rPr>
                  <w:color w:val="000000"/>
                  <w:sz w:val="20"/>
                </w:rPr>
                <w:br/>
                <w:t>5.371  5.372</w:t>
              </w:r>
            </w:ins>
          </w:p>
        </w:tc>
        <w:tc>
          <w:tcPr>
            <w:tcW w:w="3100" w:type="dxa"/>
            <w:tcBorders>
              <w:top w:val="nil"/>
              <w:left w:val="single" w:sz="6" w:space="0" w:color="auto"/>
              <w:bottom w:val="single" w:sz="4" w:space="0" w:color="auto"/>
              <w:right w:val="single" w:sz="6" w:space="0" w:color="auto"/>
            </w:tcBorders>
            <w:hideMark/>
          </w:tcPr>
          <w:p w:rsidR="00B10511" w:rsidRPr="001D2822" w:rsidRDefault="00B10511" w:rsidP="00B10511">
            <w:pPr>
              <w:tabs>
                <w:tab w:val="clear" w:pos="1134"/>
                <w:tab w:val="clear" w:pos="1871"/>
                <w:tab w:val="clear" w:pos="2268"/>
                <w:tab w:val="left" w:pos="170"/>
                <w:tab w:val="left" w:pos="567"/>
                <w:tab w:val="left" w:pos="737"/>
                <w:tab w:val="left" w:pos="2977"/>
                <w:tab w:val="left" w:pos="3266"/>
              </w:tabs>
              <w:spacing w:before="60" w:after="60"/>
              <w:rPr>
                <w:ins w:id="324" w:author="Author"/>
                <w:sz w:val="20"/>
              </w:rPr>
            </w:pPr>
            <w:ins w:id="325" w:author="Author">
              <w:r w:rsidRPr="001D2822">
                <w:rPr>
                  <w:color w:val="000000"/>
                  <w:sz w:val="20"/>
                </w:rPr>
                <w:br/>
                <w:t>5.341</w:t>
              </w:r>
              <w:r w:rsidRPr="001D2822">
                <w:rPr>
                  <w:sz w:val="20"/>
                </w:rPr>
                <w:t xml:space="preserve">  </w:t>
              </w:r>
              <w:r w:rsidRPr="001D2822">
                <w:rPr>
                  <w:color w:val="000000"/>
                  <w:sz w:val="20"/>
                </w:rPr>
                <w:t>5.364</w:t>
              </w:r>
              <w:r w:rsidRPr="001D2822">
                <w:rPr>
                  <w:sz w:val="20"/>
                </w:rPr>
                <w:t xml:space="preserve">  </w:t>
              </w:r>
              <w:r w:rsidRPr="001D2822">
                <w:rPr>
                  <w:color w:val="000000"/>
                  <w:sz w:val="20"/>
                </w:rPr>
                <w:t>5.366</w:t>
              </w:r>
              <w:r w:rsidRPr="001D2822">
                <w:rPr>
                  <w:sz w:val="20"/>
                </w:rPr>
                <w:t xml:space="preserve">  </w:t>
              </w:r>
              <w:r w:rsidRPr="001D2822">
                <w:rPr>
                  <w:color w:val="000000"/>
                  <w:sz w:val="20"/>
                </w:rPr>
                <w:t>5.367</w:t>
              </w:r>
              <w:r w:rsidRPr="001D2822">
                <w:rPr>
                  <w:sz w:val="20"/>
                </w:rPr>
                <w:t xml:space="preserve">  </w:t>
              </w:r>
              <w:r w:rsidRPr="001D2822">
                <w:rPr>
                  <w:sz w:val="20"/>
                </w:rPr>
                <w:br/>
              </w:r>
              <w:r w:rsidRPr="001D2822">
                <w:rPr>
                  <w:color w:val="000000"/>
                  <w:sz w:val="20"/>
                </w:rPr>
                <w:t>5.368</w:t>
              </w:r>
              <w:r w:rsidRPr="001D2822">
                <w:rPr>
                  <w:sz w:val="20"/>
                </w:rPr>
                <w:t xml:space="preserve">  </w:t>
              </w:r>
              <w:r w:rsidRPr="001D2822">
                <w:rPr>
                  <w:color w:val="000000"/>
                  <w:sz w:val="20"/>
                </w:rPr>
                <w:t>5.370</w:t>
              </w:r>
              <w:r w:rsidRPr="001D2822">
                <w:rPr>
                  <w:sz w:val="20"/>
                </w:rPr>
                <w:t xml:space="preserve">  </w:t>
              </w:r>
              <w:r w:rsidRPr="001D2822">
                <w:rPr>
                  <w:color w:val="000000"/>
                  <w:sz w:val="20"/>
                </w:rPr>
                <w:t>5.372</w:t>
              </w:r>
            </w:ins>
          </w:p>
        </w:tc>
        <w:tc>
          <w:tcPr>
            <w:tcW w:w="3100" w:type="dxa"/>
            <w:tcBorders>
              <w:top w:val="nil"/>
              <w:left w:val="single" w:sz="6" w:space="0" w:color="auto"/>
              <w:bottom w:val="single" w:sz="4" w:space="0" w:color="auto"/>
              <w:right w:val="single" w:sz="6" w:space="0" w:color="auto"/>
            </w:tcBorders>
            <w:hideMark/>
          </w:tcPr>
          <w:p w:rsidR="00B10511" w:rsidRPr="001D2822" w:rsidRDefault="00B10511" w:rsidP="00B10511">
            <w:pPr>
              <w:tabs>
                <w:tab w:val="clear" w:pos="1134"/>
                <w:tab w:val="clear" w:pos="1871"/>
                <w:tab w:val="clear" w:pos="2268"/>
                <w:tab w:val="left" w:pos="170"/>
                <w:tab w:val="left" w:pos="567"/>
                <w:tab w:val="left" w:pos="737"/>
                <w:tab w:val="left" w:pos="2977"/>
                <w:tab w:val="left" w:pos="3266"/>
              </w:tabs>
              <w:spacing w:before="60" w:after="60"/>
              <w:rPr>
                <w:ins w:id="326" w:author="Author"/>
                <w:color w:val="000000"/>
                <w:sz w:val="20"/>
              </w:rPr>
            </w:pPr>
            <w:ins w:id="327" w:author="Author">
              <w:r w:rsidRPr="001D2822">
                <w:rPr>
                  <w:color w:val="000000"/>
                  <w:sz w:val="20"/>
                </w:rPr>
                <w:br/>
                <w:t>5.341  5.355  5.359  5.364  5.366  5.367  5.368  5.369  5.372</w:t>
              </w:r>
            </w:ins>
          </w:p>
        </w:tc>
      </w:tr>
      <w:tr w:rsidR="00B10511" w:rsidRPr="001D2822" w:rsidTr="00DD4BE0">
        <w:trPr>
          <w:cantSplit/>
          <w:jc w:val="center"/>
          <w:ins w:id="328" w:author="Author"/>
        </w:trPr>
        <w:tc>
          <w:tcPr>
            <w:tcW w:w="3099" w:type="dxa"/>
            <w:tcBorders>
              <w:top w:val="single" w:sz="4" w:space="0" w:color="auto"/>
              <w:left w:val="single" w:sz="6" w:space="0" w:color="auto"/>
              <w:bottom w:val="nil"/>
              <w:right w:val="single" w:sz="6" w:space="0" w:color="auto"/>
            </w:tcBorders>
            <w:hideMark/>
          </w:tcPr>
          <w:p w:rsidR="00B10511" w:rsidRPr="001D2822"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329" w:author="Author"/>
                <w:b/>
                <w:sz w:val="20"/>
              </w:rPr>
            </w:pPr>
            <w:ins w:id="330" w:author="Author">
              <w:r w:rsidRPr="001D2822">
                <w:rPr>
                  <w:b/>
                  <w:sz w:val="20"/>
                </w:rPr>
                <w:t>1 610.6-1 613.8</w:t>
              </w:r>
            </w:ins>
          </w:p>
          <w:p w:rsidR="00B10511" w:rsidRPr="001D2822"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331" w:author="Author"/>
                <w:color w:val="000000"/>
                <w:sz w:val="20"/>
              </w:rPr>
            </w:pPr>
            <w:ins w:id="332" w:author="Author">
              <w:r w:rsidRPr="001D2822">
                <w:rPr>
                  <w:color w:val="000000"/>
                  <w:sz w:val="20"/>
                </w:rPr>
                <w:t>MOBILE-SATELLITE</w:t>
              </w:r>
              <w:r w:rsidRPr="001D2822">
                <w:rPr>
                  <w:color w:val="000000"/>
                  <w:sz w:val="20"/>
                </w:rPr>
                <w:br/>
                <w:t>(Earth-to-space)  5.351A</w:t>
              </w:r>
            </w:ins>
          </w:p>
          <w:p w:rsidR="00B10511" w:rsidRPr="001D2822"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333" w:author="Author"/>
                <w:color w:val="000000"/>
                <w:sz w:val="20"/>
              </w:rPr>
            </w:pPr>
            <w:ins w:id="334" w:author="Author">
              <w:r w:rsidRPr="001D2822">
                <w:rPr>
                  <w:color w:val="000000"/>
                  <w:sz w:val="20"/>
                </w:rPr>
                <w:t>RADIO ASTRONOMY</w:t>
              </w:r>
            </w:ins>
          </w:p>
          <w:p w:rsidR="00B10511" w:rsidRPr="001D2822"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335" w:author="Author"/>
                <w:color w:val="000000"/>
                <w:sz w:val="20"/>
              </w:rPr>
            </w:pPr>
            <w:ins w:id="336" w:author="Author">
              <w:r w:rsidRPr="001D2822">
                <w:rPr>
                  <w:color w:val="000000"/>
                  <w:sz w:val="20"/>
                </w:rPr>
                <w:t>AERONAUTICAL</w:t>
              </w:r>
              <w:r w:rsidRPr="001D2822">
                <w:rPr>
                  <w:color w:val="000000"/>
                  <w:sz w:val="20"/>
                </w:rPr>
                <w:br/>
                <w:t>RADIONAVIGATION</w:t>
              </w:r>
            </w:ins>
          </w:p>
        </w:tc>
        <w:tc>
          <w:tcPr>
            <w:tcW w:w="3100" w:type="dxa"/>
            <w:tcBorders>
              <w:top w:val="single" w:sz="4" w:space="0" w:color="auto"/>
              <w:left w:val="single" w:sz="6" w:space="0" w:color="auto"/>
              <w:bottom w:val="nil"/>
              <w:right w:val="single" w:sz="6" w:space="0" w:color="auto"/>
            </w:tcBorders>
            <w:hideMark/>
          </w:tcPr>
          <w:p w:rsidR="00B10511" w:rsidRPr="001D2822"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337" w:author="Author"/>
                <w:b/>
                <w:sz w:val="20"/>
              </w:rPr>
            </w:pPr>
            <w:ins w:id="338" w:author="Author">
              <w:r w:rsidRPr="001D2822">
                <w:rPr>
                  <w:b/>
                  <w:sz w:val="20"/>
                </w:rPr>
                <w:t>1 610.6-1 613.8</w:t>
              </w:r>
            </w:ins>
          </w:p>
          <w:p w:rsidR="00B10511" w:rsidRPr="001D2822"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339" w:author="Author"/>
                <w:color w:val="000000"/>
                <w:sz w:val="20"/>
              </w:rPr>
            </w:pPr>
            <w:ins w:id="340" w:author="Author">
              <w:r w:rsidRPr="001D2822">
                <w:rPr>
                  <w:color w:val="000000"/>
                  <w:sz w:val="20"/>
                </w:rPr>
                <w:t>MOBILE-SATELLITE</w:t>
              </w:r>
              <w:r w:rsidRPr="001D2822">
                <w:rPr>
                  <w:color w:val="000000"/>
                  <w:sz w:val="20"/>
                </w:rPr>
                <w:br/>
                <w:t>(Earth-to-space)  5.351A</w:t>
              </w:r>
            </w:ins>
          </w:p>
          <w:p w:rsidR="00B10511" w:rsidRPr="001D2822"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341" w:author="Author"/>
                <w:color w:val="000000"/>
                <w:sz w:val="20"/>
              </w:rPr>
            </w:pPr>
            <w:ins w:id="342" w:author="Author">
              <w:r w:rsidRPr="001D2822">
                <w:rPr>
                  <w:color w:val="000000"/>
                  <w:sz w:val="20"/>
                </w:rPr>
                <w:t>RADIO ASTRONOMY</w:t>
              </w:r>
            </w:ins>
          </w:p>
          <w:p w:rsidR="00B10511" w:rsidRPr="001D2822"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343" w:author="Author"/>
                <w:color w:val="000000"/>
                <w:sz w:val="20"/>
              </w:rPr>
            </w:pPr>
            <w:ins w:id="344" w:author="Author">
              <w:r w:rsidRPr="001D2822">
                <w:rPr>
                  <w:color w:val="000000"/>
                  <w:sz w:val="20"/>
                </w:rPr>
                <w:t>AERONAUTICAL</w:t>
              </w:r>
              <w:r w:rsidRPr="001D2822">
                <w:rPr>
                  <w:color w:val="000000"/>
                  <w:sz w:val="20"/>
                </w:rPr>
                <w:br/>
                <w:t>RADIONAVIGATION</w:t>
              </w:r>
            </w:ins>
          </w:p>
          <w:p w:rsidR="00B10511" w:rsidRPr="001D2822"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345" w:author="Author"/>
                <w:color w:val="000000"/>
                <w:sz w:val="20"/>
              </w:rPr>
            </w:pPr>
            <w:ins w:id="346" w:author="Author">
              <w:r w:rsidRPr="001D2822">
                <w:rPr>
                  <w:color w:val="000000"/>
                  <w:sz w:val="20"/>
                </w:rPr>
                <w:t>RADIODETERMINATION-SATELLITE (Earth-to-space)</w:t>
              </w:r>
            </w:ins>
          </w:p>
        </w:tc>
        <w:tc>
          <w:tcPr>
            <w:tcW w:w="3100" w:type="dxa"/>
            <w:tcBorders>
              <w:top w:val="single" w:sz="4" w:space="0" w:color="auto"/>
              <w:left w:val="single" w:sz="6" w:space="0" w:color="auto"/>
              <w:bottom w:val="nil"/>
              <w:right w:val="single" w:sz="6" w:space="0" w:color="auto"/>
            </w:tcBorders>
            <w:hideMark/>
          </w:tcPr>
          <w:p w:rsidR="00B10511" w:rsidRPr="001D2822"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347" w:author="Author"/>
                <w:b/>
                <w:sz w:val="20"/>
              </w:rPr>
            </w:pPr>
            <w:ins w:id="348" w:author="Author">
              <w:r w:rsidRPr="001D2822">
                <w:rPr>
                  <w:b/>
                  <w:sz w:val="20"/>
                </w:rPr>
                <w:t>1 610.6-1 613.8</w:t>
              </w:r>
            </w:ins>
          </w:p>
          <w:p w:rsidR="00B10511" w:rsidRPr="001D2822"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349" w:author="Author"/>
                <w:color w:val="000000"/>
                <w:sz w:val="20"/>
              </w:rPr>
            </w:pPr>
            <w:ins w:id="350" w:author="Author">
              <w:r w:rsidRPr="001D2822">
                <w:rPr>
                  <w:color w:val="000000"/>
                  <w:sz w:val="20"/>
                </w:rPr>
                <w:t>MOBILE-SATELLITE</w:t>
              </w:r>
              <w:r w:rsidRPr="001D2822">
                <w:rPr>
                  <w:color w:val="000000"/>
                  <w:sz w:val="20"/>
                </w:rPr>
                <w:br/>
                <w:t>(Earth-to-space)  5.351A</w:t>
              </w:r>
            </w:ins>
          </w:p>
          <w:p w:rsidR="00B10511" w:rsidRPr="001D2822"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351" w:author="Author"/>
                <w:color w:val="000000"/>
                <w:sz w:val="20"/>
              </w:rPr>
            </w:pPr>
            <w:ins w:id="352" w:author="Author">
              <w:r w:rsidRPr="001D2822">
                <w:rPr>
                  <w:color w:val="000000"/>
                  <w:sz w:val="20"/>
                </w:rPr>
                <w:t>RADIO ASTRONOMY</w:t>
              </w:r>
            </w:ins>
          </w:p>
          <w:p w:rsidR="00B10511" w:rsidRPr="001D2822"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353" w:author="Author"/>
                <w:color w:val="000000"/>
                <w:sz w:val="20"/>
              </w:rPr>
            </w:pPr>
            <w:ins w:id="354" w:author="Author">
              <w:r w:rsidRPr="001D2822">
                <w:rPr>
                  <w:color w:val="000000"/>
                  <w:sz w:val="20"/>
                </w:rPr>
                <w:t>AERONAUTICAL</w:t>
              </w:r>
              <w:r w:rsidRPr="001D2822">
                <w:rPr>
                  <w:color w:val="000000"/>
                  <w:sz w:val="20"/>
                </w:rPr>
                <w:br/>
                <w:t>RADIONAVIGATION</w:t>
              </w:r>
            </w:ins>
          </w:p>
          <w:p w:rsidR="00B10511" w:rsidRPr="001D2822"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355" w:author="Author"/>
                <w:color w:val="000000"/>
                <w:sz w:val="20"/>
              </w:rPr>
            </w:pPr>
            <w:ins w:id="356" w:author="Author">
              <w:r w:rsidRPr="001D2822">
                <w:rPr>
                  <w:color w:val="000000"/>
                  <w:sz w:val="20"/>
                </w:rPr>
                <w:t>Radiodetermination-satellite</w:t>
              </w:r>
              <w:r w:rsidRPr="001D2822">
                <w:rPr>
                  <w:color w:val="000000"/>
                  <w:sz w:val="20"/>
                </w:rPr>
                <w:br/>
                <w:t xml:space="preserve">(Earth-to-space) </w:t>
              </w:r>
            </w:ins>
          </w:p>
        </w:tc>
      </w:tr>
      <w:tr w:rsidR="00B10511" w:rsidRPr="001D2822" w:rsidTr="00DD4BE0">
        <w:trPr>
          <w:cantSplit/>
          <w:jc w:val="center"/>
          <w:ins w:id="357" w:author="Author"/>
        </w:trPr>
        <w:tc>
          <w:tcPr>
            <w:tcW w:w="3099" w:type="dxa"/>
            <w:tcBorders>
              <w:top w:val="nil"/>
              <w:left w:val="single" w:sz="6" w:space="0" w:color="auto"/>
              <w:bottom w:val="single" w:sz="4" w:space="0" w:color="auto"/>
              <w:right w:val="single" w:sz="6" w:space="0" w:color="auto"/>
            </w:tcBorders>
            <w:hideMark/>
          </w:tcPr>
          <w:p w:rsidR="00B10511" w:rsidRPr="001D2822" w:rsidRDefault="00B10511" w:rsidP="00B10511">
            <w:pPr>
              <w:tabs>
                <w:tab w:val="clear" w:pos="1134"/>
                <w:tab w:val="clear" w:pos="1871"/>
                <w:tab w:val="clear" w:pos="2268"/>
                <w:tab w:val="left" w:pos="170"/>
                <w:tab w:val="left" w:pos="567"/>
                <w:tab w:val="left" w:pos="737"/>
                <w:tab w:val="left" w:pos="2977"/>
                <w:tab w:val="left" w:pos="3266"/>
              </w:tabs>
              <w:spacing w:before="60" w:after="60"/>
              <w:rPr>
                <w:ins w:id="358" w:author="Author"/>
                <w:color w:val="000000"/>
                <w:sz w:val="20"/>
              </w:rPr>
            </w:pPr>
            <w:ins w:id="359" w:author="Author">
              <w:r w:rsidRPr="001D2822">
                <w:rPr>
                  <w:color w:val="000000"/>
                  <w:sz w:val="20"/>
                </w:rPr>
                <w:t xml:space="preserve">5.149  5.341  5.355  5.359  5.364  5.366  5.367  5.368  5.369  </w:t>
              </w:r>
              <w:r w:rsidRPr="001D2822">
                <w:rPr>
                  <w:color w:val="000000"/>
                  <w:sz w:val="20"/>
                </w:rPr>
                <w:br/>
                <w:t>5.371  5.372</w:t>
              </w:r>
            </w:ins>
          </w:p>
        </w:tc>
        <w:tc>
          <w:tcPr>
            <w:tcW w:w="3100" w:type="dxa"/>
            <w:tcBorders>
              <w:top w:val="nil"/>
              <w:left w:val="single" w:sz="6" w:space="0" w:color="auto"/>
              <w:bottom w:val="single" w:sz="4" w:space="0" w:color="auto"/>
              <w:right w:val="single" w:sz="6" w:space="0" w:color="auto"/>
            </w:tcBorders>
            <w:hideMark/>
          </w:tcPr>
          <w:p w:rsidR="00B10511" w:rsidRPr="001D2822" w:rsidRDefault="00B10511" w:rsidP="00B10511">
            <w:pPr>
              <w:tabs>
                <w:tab w:val="clear" w:pos="1134"/>
                <w:tab w:val="clear" w:pos="1871"/>
                <w:tab w:val="clear" w:pos="2268"/>
                <w:tab w:val="left" w:pos="170"/>
                <w:tab w:val="left" w:pos="567"/>
                <w:tab w:val="left" w:pos="737"/>
                <w:tab w:val="left" w:pos="2977"/>
                <w:tab w:val="left" w:pos="3266"/>
              </w:tabs>
              <w:spacing w:before="60" w:after="60"/>
              <w:rPr>
                <w:ins w:id="360" w:author="Author"/>
                <w:color w:val="000000"/>
                <w:sz w:val="20"/>
              </w:rPr>
            </w:pPr>
            <w:ins w:id="361" w:author="Author">
              <w:r w:rsidRPr="001D2822">
                <w:rPr>
                  <w:color w:val="000000"/>
                  <w:sz w:val="20"/>
                </w:rPr>
                <w:br/>
                <w:t xml:space="preserve">5.149  5.341  5.364  5.366  </w:t>
              </w:r>
              <w:r w:rsidRPr="001D2822">
                <w:rPr>
                  <w:color w:val="000000"/>
                  <w:sz w:val="20"/>
                </w:rPr>
                <w:br/>
                <w:t>5.367  5.368  5.370  5.372</w:t>
              </w:r>
            </w:ins>
          </w:p>
        </w:tc>
        <w:tc>
          <w:tcPr>
            <w:tcW w:w="3100" w:type="dxa"/>
            <w:tcBorders>
              <w:top w:val="nil"/>
              <w:left w:val="single" w:sz="6" w:space="0" w:color="auto"/>
              <w:bottom w:val="single" w:sz="4" w:space="0" w:color="auto"/>
              <w:right w:val="single" w:sz="6" w:space="0" w:color="auto"/>
            </w:tcBorders>
            <w:hideMark/>
          </w:tcPr>
          <w:p w:rsidR="00B10511" w:rsidRPr="001D2822" w:rsidRDefault="00B10511" w:rsidP="00B10511">
            <w:pPr>
              <w:tabs>
                <w:tab w:val="clear" w:pos="1134"/>
                <w:tab w:val="clear" w:pos="1871"/>
                <w:tab w:val="clear" w:pos="2268"/>
                <w:tab w:val="left" w:pos="170"/>
                <w:tab w:val="left" w:pos="567"/>
                <w:tab w:val="left" w:pos="737"/>
                <w:tab w:val="left" w:pos="2977"/>
                <w:tab w:val="left" w:pos="3266"/>
              </w:tabs>
              <w:spacing w:before="60" w:after="60"/>
              <w:rPr>
                <w:ins w:id="362" w:author="Author"/>
                <w:color w:val="000000"/>
                <w:sz w:val="20"/>
              </w:rPr>
            </w:pPr>
            <w:ins w:id="363" w:author="Author">
              <w:r w:rsidRPr="001D2822">
                <w:rPr>
                  <w:color w:val="000000"/>
                  <w:sz w:val="20"/>
                </w:rPr>
                <w:t xml:space="preserve">5.149  5.341  5.355  5.359  5.364  5.366  5.367  5.368  5.369  </w:t>
              </w:r>
              <w:r w:rsidRPr="001D2822">
                <w:rPr>
                  <w:color w:val="000000"/>
                  <w:sz w:val="20"/>
                </w:rPr>
                <w:br/>
                <w:t>5.372</w:t>
              </w:r>
            </w:ins>
          </w:p>
        </w:tc>
      </w:tr>
      <w:tr w:rsidR="00B10511" w:rsidRPr="001D2822" w:rsidTr="00DD4BE0">
        <w:trPr>
          <w:cantSplit/>
          <w:jc w:val="center"/>
          <w:ins w:id="364" w:author="Author"/>
        </w:trPr>
        <w:tc>
          <w:tcPr>
            <w:tcW w:w="3099" w:type="dxa"/>
            <w:tcBorders>
              <w:top w:val="single" w:sz="4" w:space="0" w:color="auto"/>
              <w:left w:val="single" w:sz="6" w:space="0" w:color="auto"/>
              <w:right w:val="single" w:sz="6" w:space="0" w:color="auto"/>
            </w:tcBorders>
            <w:hideMark/>
          </w:tcPr>
          <w:p w:rsidR="00B10511" w:rsidRPr="001D2822"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365" w:author="Author"/>
                <w:b/>
                <w:sz w:val="20"/>
              </w:rPr>
            </w:pPr>
            <w:ins w:id="366" w:author="Author">
              <w:r w:rsidRPr="001D2822">
                <w:rPr>
                  <w:b/>
                  <w:sz w:val="20"/>
                </w:rPr>
                <w:lastRenderedPageBreak/>
                <w:t>1 613.8-1 626.5</w:t>
              </w:r>
            </w:ins>
          </w:p>
          <w:p w:rsidR="00B10511" w:rsidRPr="001D2822"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367" w:author="Author"/>
                <w:color w:val="000000"/>
                <w:sz w:val="20"/>
              </w:rPr>
            </w:pPr>
            <w:ins w:id="368" w:author="Author">
              <w:r w:rsidRPr="001D2822">
                <w:rPr>
                  <w:color w:val="000000"/>
                  <w:sz w:val="20"/>
                </w:rPr>
                <w:t>MOBILE-SATELLITE</w:t>
              </w:r>
              <w:r w:rsidRPr="001D2822">
                <w:rPr>
                  <w:color w:val="000000"/>
                  <w:sz w:val="20"/>
                </w:rPr>
                <w:br/>
                <w:t>(Earth-to-space)  5.351A</w:t>
              </w:r>
            </w:ins>
          </w:p>
          <w:p w:rsidR="00B10511" w:rsidRPr="001D2822"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369" w:author="Author"/>
                <w:color w:val="000000"/>
                <w:sz w:val="20"/>
              </w:rPr>
            </w:pPr>
            <w:ins w:id="370" w:author="Author">
              <w:r w:rsidRPr="001D2822">
                <w:rPr>
                  <w:color w:val="000000"/>
                  <w:sz w:val="20"/>
                </w:rPr>
                <w:t>AERONAUTICAL</w:t>
              </w:r>
              <w:r w:rsidRPr="001D2822">
                <w:rPr>
                  <w:color w:val="000000"/>
                  <w:sz w:val="20"/>
                </w:rPr>
                <w:br/>
                <w:t>RADIONAVIGATION</w:t>
              </w:r>
            </w:ins>
          </w:p>
          <w:p w:rsidR="00B10511" w:rsidRPr="001D2822"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371" w:author="Author"/>
                <w:color w:val="000000"/>
                <w:sz w:val="20"/>
              </w:rPr>
            </w:pPr>
            <w:ins w:id="372" w:author="Author">
              <w:r w:rsidRPr="001D2822">
                <w:rPr>
                  <w:color w:val="000000"/>
                  <w:sz w:val="20"/>
                </w:rPr>
                <w:t>Mobile-satellite (space-to-Earth)</w:t>
              </w:r>
              <w:r w:rsidRPr="001D2822">
                <w:rPr>
                  <w:color w:val="000000"/>
                  <w:sz w:val="20"/>
                </w:rPr>
                <w:br/>
                <w:t>5.208B</w:t>
              </w:r>
            </w:ins>
          </w:p>
        </w:tc>
        <w:tc>
          <w:tcPr>
            <w:tcW w:w="3100" w:type="dxa"/>
            <w:tcBorders>
              <w:top w:val="single" w:sz="4" w:space="0" w:color="auto"/>
              <w:left w:val="single" w:sz="6" w:space="0" w:color="auto"/>
              <w:right w:val="single" w:sz="6" w:space="0" w:color="auto"/>
            </w:tcBorders>
            <w:hideMark/>
          </w:tcPr>
          <w:p w:rsidR="00B10511" w:rsidRPr="001D2822"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373" w:author="Author"/>
                <w:b/>
                <w:sz w:val="20"/>
              </w:rPr>
            </w:pPr>
            <w:ins w:id="374" w:author="Author">
              <w:r w:rsidRPr="001D2822">
                <w:rPr>
                  <w:b/>
                  <w:sz w:val="20"/>
                </w:rPr>
                <w:t>1 613.8-1 626.5</w:t>
              </w:r>
            </w:ins>
          </w:p>
          <w:p w:rsidR="00B10511" w:rsidRPr="001D2822"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375" w:author="Author"/>
                <w:color w:val="000000"/>
                <w:sz w:val="20"/>
              </w:rPr>
            </w:pPr>
            <w:ins w:id="376" w:author="Author">
              <w:r w:rsidRPr="001D2822">
                <w:rPr>
                  <w:color w:val="000000"/>
                  <w:sz w:val="20"/>
                </w:rPr>
                <w:t>MOBILE-SATELLITE</w:t>
              </w:r>
              <w:r w:rsidRPr="001D2822">
                <w:rPr>
                  <w:color w:val="000000"/>
                  <w:sz w:val="20"/>
                </w:rPr>
                <w:br/>
                <w:t>(Earth-to-space)  5.351A</w:t>
              </w:r>
            </w:ins>
          </w:p>
          <w:p w:rsidR="00B10511" w:rsidRPr="001D2822"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377" w:author="Author"/>
                <w:color w:val="000000"/>
                <w:sz w:val="20"/>
              </w:rPr>
            </w:pPr>
            <w:ins w:id="378" w:author="Author">
              <w:r w:rsidRPr="001D2822">
                <w:rPr>
                  <w:color w:val="000000"/>
                  <w:sz w:val="20"/>
                </w:rPr>
                <w:t>AERONAUTICAL</w:t>
              </w:r>
              <w:r w:rsidRPr="001D2822">
                <w:rPr>
                  <w:color w:val="000000"/>
                  <w:sz w:val="20"/>
                </w:rPr>
                <w:br/>
                <w:t>RADIONAVIGATION</w:t>
              </w:r>
            </w:ins>
          </w:p>
          <w:p w:rsidR="00B10511" w:rsidRPr="001D2822"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379" w:author="Author"/>
                <w:color w:val="000000"/>
                <w:sz w:val="20"/>
              </w:rPr>
            </w:pPr>
            <w:ins w:id="380" w:author="Author">
              <w:r w:rsidRPr="001D2822">
                <w:rPr>
                  <w:color w:val="000000"/>
                  <w:sz w:val="20"/>
                </w:rPr>
                <w:t>RADIODETERMINATION-</w:t>
              </w:r>
              <w:r w:rsidRPr="001D2822">
                <w:rPr>
                  <w:color w:val="000000"/>
                  <w:sz w:val="20"/>
                </w:rPr>
                <w:br/>
                <w:t>SATELLITE</w:t>
              </w:r>
              <w:r w:rsidRPr="001D2822">
                <w:rPr>
                  <w:color w:val="000000"/>
                  <w:sz w:val="20"/>
                </w:rPr>
                <w:br/>
                <w:t>(Earth-to-space)</w:t>
              </w:r>
            </w:ins>
          </w:p>
          <w:p w:rsidR="00B10511" w:rsidRPr="001D2822"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381" w:author="Author"/>
                <w:color w:val="000000"/>
                <w:sz w:val="20"/>
              </w:rPr>
            </w:pPr>
            <w:ins w:id="382" w:author="Author">
              <w:r w:rsidRPr="001D2822">
                <w:rPr>
                  <w:color w:val="000000"/>
                  <w:sz w:val="20"/>
                </w:rPr>
                <w:t>Mobile-satellite (space-to-Earth)</w:t>
              </w:r>
              <w:r w:rsidRPr="001D2822">
                <w:rPr>
                  <w:color w:val="000000"/>
                  <w:sz w:val="20"/>
                </w:rPr>
                <w:br/>
                <w:t>5.208B</w:t>
              </w:r>
            </w:ins>
          </w:p>
        </w:tc>
        <w:tc>
          <w:tcPr>
            <w:tcW w:w="3100" w:type="dxa"/>
            <w:tcBorders>
              <w:top w:val="single" w:sz="4" w:space="0" w:color="auto"/>
              <w:left w:val="single" w:sz="6" w:space="0" w:color="auto"/>
              <w:right w:val="single" w:sz="6" w:space="0" w:color="auto"/>
            </w:tcBorders>
            <w:hideMark/>
          </w:tcPr>
          <w:p w:rsidR="00B10511" w:rsidRPr="001D2822"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383" w:author="Author"/>
                <w:b/>
                <w:sz w:val="20"/>
              </w:rPr>
            </w:pPr>
            <w:ins w:id="384" w:author="Author">
              <w:r w:rsidRPr="001D2822">
                <w:rPr>
                  <w:b/>
                  <w:sz w:val="20"/>
                </w:rPr>
                <w:t>1 613.8-1 626.5</w:t>
              </w:r>
            </w:ins>
          </w:p>
          <w:p w:rsidR="00B10511" w:rsidRPr="001D2822"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385" w:author="Author"/>
                <w:color w:val="000000"/>
                <w:sz w:val="20"/>
              </w:rPr>
            </w:pPr>
            <w:ins w:id="386" w:author="Author">
              <w:r w:rsidRPr="001D2822">
                <w:rPr>
                  <w:color w:val="000000"/>
                  <w:sz w:val="20"/>
                </w:rPr>
                <w:t>MOBILE-SATELLITE</w:t>
              </w:r>
              <w:r w:rsidRPr="001D2822">
                <w:rPr>
                  <w:color w:val="000000"/>
                  <w:sz w:val="20"/>
                </w:rPr>
                <w:br/>
                <w:t>(Earth-to-space)  5.351A</w:t>
              </w:r>
            </w:ins>
          </w:p>
          <w:p w:rsidR="00B10511" w:rsidRPr="001D2822"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387" w:author="Author"/>
                <w:color w:val="000000"/>
                <w:sz w:val="20"/>
              </w:rPr>
            </w:pPr>
            <w:ins w:id="388" w:author="Author">
              <w:r w:rsidRPr="001D2822">
                <w:rPr>
                  <w:color w:val="000000"/>
                  <w:sz w:val="20"/>
                </w:rPr>
                <w:t>AERONAUTICAL RADIONAVIGATION</w:t>
              </w:r>
            </w:ins>
          </w:p>
          <w:p w:rsidR="00B10511" w:rsidRPr="001D2822"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389" w:author="Author"/>
                <w:color w:val="000000"/>
                <w:sz w:val="20"/>
              </w:rPr>
            </w:pPr>
            <w:ins w:id="390" w:author="Author">
              <w:r w:rsidRPr="001D2822">
                <w:rPr>
                  <w:color w:val="000000"/>
                  <w:sz w:val="20"/>
                </w:rPr>
                <w:t>Mobile-satellite (space-to-Earth)</w:t>
              </w:r>
              <w:r w:rsidRPr="001D2822">
                <w:rPr>
                  <w:color w:val="000000"/>
                  <w:sz w:val="20"/>
                </w:rPr>
                <w:br/>
                <w:t>5.208B</w:t>
              </w:r>
            </w:ins>
          </w:p>
          <w:p w:rsidR="00B10511" w:rsidRPr="001D2822"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391" w:author="Author"/>
                <w:color w:val="000000"/>
                <w:sz w:val="20"/>
              </w:rPr>
            </w:pPr>
            <w:ins w:id="392" w:author="Author">
              <w:r w:rsidRPr="001D2822">
                <w:rPr>
                  <w:color w:val="000000"/>
                  <w:sz w:val="20"/>
                </w:rPr>
                <w:t>Radiodetermination-satellite</w:t>
              </w:r>
              <w:r w:rsidRPr="001D2822">
                <w:rPr>
                  <w:color w:val="000000"/>
                  <w:sz w:val="20"/>
                </w:rPr>
                <w:br/>
                <w:t>(Earth-to-space)</w:t>
              </w:r>
            </w:ins>
          </w:p>
        </w:tc>
      </w:tr>
      <w:tr w:rsidR="00B10511" w:rsidRPr="001D2822" w:rsidTr="00DD4BE0">
        <w:trPr>
          <w:cantSplit/>
          <w:jc w:val="center"/>
          <w:ins w:id="393" w:author="Author"/>
        </w:trPr>
        <w:tc>
          <w:tcPr>
            <w:tcW w:w="3099" w:type="dxa"/>
            <w:tcBorders>
              <w:left w:val="single" w:sz="6" w:space="0" w:color="auto"/>
              <w:bottom w:val="single" w:sz="6" w:space="0" w:color="auto"/>
              <w:right w:val="single" w:sz="6" w:space="0" w:color="auto"/>
            </w:tcBorders>
            <w:hideMark/>
          </w:tcPr>
          <w:p w:rsidR="00B10511" w:rsidRPr="001D2822" w:rsidRDefault="00B10511" w:rsidP="00B10511">
            <w:pPr>
              <w:tabs>
                <w:tab w:val="clear" w:pos="1134"/>
                <w:tab w:val="clear" w:pos="1871"/>
                <w:tab w:val="clear" w:pos="2268"/>
                <w:tab w:val="left" w:pos="170"/>
                <w:tab w:val="left" w:pos="567"/>
                <w:tab w:val="left" w:pos="737"/>
                <w:tab w:val="left" w:pos="2977"/>
                <w:tab w:val="left" w:pos="3266"/>
              </w:tabs>
              <w:spacing w:before="60" w:after="60"/>
              <w:rPr>
                <w:ins w:id="394" w:author="Author"/>
                <w:color w:val="000000"/>
                <w:sz w:val="20"/>
              </w:rPr>
            </w:pPr>
            <w:ins w:id="395" w:author="Author">
              <w:r w:rsidRPr="001D2822">
                <w:rPr>
                  <w:color w:val="000000"/>
                  <w:sz w:val="20"/>
                </w:rPr>
                <w:t xml:space="preserve">5.341  5.355  5.359  5.364  5.365  5.366  5.367  5.368  5.369  </w:t>
              </w:r>
              <w:r w:rsidRPr="001D2822">
                <w:rPr>
                  <w:color w:val="000000"/>
                  <w:sz w:val="20"/>
                </w:rPr>
                <w:br/>
                <w:t>5.371  5.372</w:t>
              </w:r>
            </w:ins>
          </w:p>
        </w:tc>
        <w:tc>
          <w:tcPr>
            <w:tcW w:w="3100" w:type="dxa"/>
            <w:tcBorders>
              <w:left w:val="single" w:sz="6" w:space="0" w:color="auto"/>
              <w:bottom w:val="single" w:sz="6" w:space="0" w:color="auto"/>
              <w:right w:val="single" w:sz="6" w:space="0" w:color="auto"/>
            </w:tcBorders>
            <w:hideMark/>
          </w:tcPr>
          <w:p w:rsidR="00B10511" w:rsidRPr="001D2822" w:rsidRDefault="00B10511" w:rsidP="00B10511">
            <w:pPr>
              <w:tabs>
                <w:tab w:val="clear" w:pos="1134"/>
                <w:tab w:val="clear" w:pos="1871"/>
                <w:tab w:val="clear" w:pos="2268"/>
                <w:tab w:val="left" w:pos="170"/>
                <w:tab w:val="left" w:pos="567"/>
                <w:tab w:val="left" w:pos="737"/>
                <w:tab w:val="left" w:pos="2977"/>
                <w:tab w:val="left" w:pos="3266"/>
              </w:tabs>
              <w:spacing w:before="60" w:after="60"/>
              <w:rPr>
                <w:ins w:id="396" w:author="Author"/>
                <w:color w:val="000000"/>
                <w:sz w:val="20"/>
              </w:rPr>
            </w:pPr>
            <w:ins w:id="397" w:author="Author">
              <w:r w:rsidRPr="001D2822">
                <w:rPr>
                  <w:color w:val="000000"/>
                  <w:sz w:val="20"/>
                </w:rPr>
                <w:br/>
                <w:t xml:space="preserve">5.341  5.364  5.365  5.366  </w:t>
              </w:r>
              <w:r w:rsidRPr="001D2822">
                <w:rPr>
                  <w:color w:val="000000"/>
                  <w:sz w:val="20"/>
                </w:rPr>
                <w:br/>
                <w:t>5.367  5.368  5.370  5.372</w:t>
              </w:r>
            </w:ins>
          </w:p>
        </w:tc>
        <w:tc>
          <w:tcPr>
            <w:tcW w:w="3100" w:type="dxa"/>
            <w:tcBorders>
              <w:left w:val="single" w:sz="6" w:space="0" w:color="auto"/>
              <w:bottom w:val="single" w:sz="6" w:space="0" w:color="auto"/>
              <w:right w:val="single" w:sz="6" w:space="0" w:color="auto"/>
            </w:tcBorders>
            <w:hideMark/>
          </w:tcPr>
          <w:p w:rsidR="00B10511" w:rsidRPr="001D2822" w:rsidRDefault="00B10511" w:rsidP="00B10511">
            <w:pPr>
              <w:tabs>
                <w:tab w:val="clear" w:pos="1134"/>
                <w:tab w:val="clear" w:pos="1871"/>
                <w:tab w:val="clear" w:pos="2268"/>
                <w:tab w:val="left" w:pos="170"/>
                <w:tab w:val="left" w:pos="567"/>
                <w:tab w:val="left" w:pos="737"/>
                <w:tab w:val="left" w:pos="2977"/>
                <w:tab w:val="left" w:pos="3266"/>
              </w:tabs>
              <w:spacing w:before="60" w:after="60"/>
              <w:rPr>
                <w:ins w:id="398" w:author="Author"/>
                <w:color w:val="000000"/>
                <w:sz w:val="20"/>
              </w:rPr>
            </w:pPr>
            <w:ins w:id="399" w:author="Author">
              <w:r w:rsidRPr="001D2822">
                <w:rPr>
                  <w:color w:val="000000"/>
                  <w:sz w:val="20"/>
                </w:rPr>
                <w:t xml:space="preserve">5.341  5.355  5.359  5.364  5.365  5.366  5.367  5.368  5.369  </w:t>
              </w:r>
              <w:r w:rsidRPr="001D2822">
                <w:rPr>
                  <w:color w:val="000000"/>
                  <w:sz w:val="20"/>
                </w:rPr>
                <w:br/>
                <w:t>5.372</w:t>
              </w:r>
            </w:ins>
          </w:p>
        </w:tc>
      </w:tr>
    </w:tbl>
    <w:p w:rsidR="00B10511" w:rsidRPr="001D2822" w:rsidRDefault="00B10511" w:rsidP="00B10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400" w:author="Author"/>
          <w:sz w:val="20"/>
          <w:lang w:val="en-US"/>
        </w:rPr>
      </w:pPr>
    </w:p>
    <w:p w:rsidR="00B10511" w:rsidRPr="001D2822" w:rsidRDefault="00B10511" w:rsidP="00B10511">
      <w:pPr>
        <w:tabs>
          <w:tab w:val="left" w:pos="284"/>
        </w:tabs>
        <w:spacing w:before="80"/>
        <w:rPr>
          <w:ins w:id="401" w:author="Author"/>
          <w:bCs/>
          <w:lang w:val="en-US"/>
        </w:rPr>
      </w:pPr>
      <w:ins w:id="402" w:author="Author">
        <w:r w:rsidRPr="001D2822">
          <w:rPr>
            <w:b/>
            <w:bCs/>
            <w:lang w:val="en-US"/>
          </w:rPr>
          <w:t>5.208B</w:t>
        </w:r>
        <w:r w:rsidRPr="001D2822">
          <w:rPr>
            <w:b/>
            <w:bCs/>
          </w:rPr>
          <w:footnoteReference w:customMarkFollows="1" w:id="3"/>
          <w:t>*</w:t>
        </w:r>
        <w:r w:rsidRPr="001D2822">
          <w:rPr>
            <w:bCs/>
            <w:lang w:val="en-US"/>
          </w:rPr>
          <w:tab/>
          <w:t>In the frequency bands:</w:t>
        </w:r>
      </w:ins>
    </w:p>
    <w:p w:rsidR="00B10511" w:rsidRPr="001D2822" w:rsidRDefault="00B10511" w:rsidP="00B10511">
      <w:pPr>
        <w:tabs>
          <w:tab w:val="left" w:pos="284"/>
        </w:tabs>
        <w:spacing w:before="80"/>
        <w:ind w:left="1134"/>
        <w:rPr>
          <w:ins w:id="405" w:author="Author"/>
          <w:bCs/>
          <w:lang w:val="en-US"/>
        </w:rPr>
      </w:pPr>
      <w:ins w:id="406" w:author="Author">
        <w:r w:rsidRPr="001D2822">
          <w:rPr>
            <w:bCs/>
            <w:lang w:val="en-US"/>
          </w:rPr>
          <w:t>137-138 MHz,</w:t>
        </w:r>
      </w:ins>
    </w:p>
    <w:p w:rsidR="00B10511" w:rsidRPr="001D2822" w:rsidRDefault="00B10511" w:rsidP="00B10511">
      <w:pPr>
        <w:tabs>
          <w:tab w:val="left" w:pos="284"/>
        </w:tabs>
        <w:spacing w:before="80"/>
        <w:ind w:left="1134"/>
        <w:rPr>
          <w:ins w:id="407" w:author="Author"/>
          <w:bCs/>
          <w:lang w:val="en-US"/>
        </w:rPr>
      </w:pPr>
      <w:ins w:id="408" w:author="Author">
        <w:r w:rsidRPr="001D2822">
          <w:rPr>
            <w:bCs/>
            <w:lang w:val="en-US"/>
          </w:rPr>
          <w:t>387-390 MHz,</w:t>
        </w:r>
      </w:ins>
    </w:p>
    <w:p w:rsidR="00B10511" w:rsidRPr="001D2822" w:rsidRDefault="00B10511" w:rsidP="00B10511">
      <w:pPr>
        <w:tabs>
          <w:tab w:val="left" w:pos="284"/>
        </w:tabs>
        <w:spacing w:before="80"/>
        <w:ind w:left="1134"/>
        <w:rPr>
          <w:ins w:id="409" w:author="Author"/>
          <w:bCs/>
          <w:lang w:val="en-US"/>
        </w:rPr>
      </w:pPr>
      <w:ins w:id="410" w:author="Author">
        <w:r w:rsidRPr="001D2822">
          <w:rPr>
            <w:bCs/>
            <w:lang w:val="en-US"/>
          </w:rPr>
          <w:t>400.15-401 MHz,</w:t>
        </w:r>
      </w:ins>
    </w:p>
    <w:p w:rsidR="00B10511" w:rsidRPr="001D2822" w:rsidRDefault="00B10511" w:rsidP="00B10511">
      <w:pPr>
        <w:tabs>
          <w:tab w:val="left" w:pos="284"/>
        </w:tabs>
        <w:spacing w:before="80"/>
        <w:ind w:left="1134"/>
        <w:rPr>
          <w:ins w:id="411" w:author="Author"/>
          <w:bCs/>
          <w:lang w:val="en-US"/>
        </w:rPr>
      </w:pPr>
      <w:ins w:id="412" w:author="Author">
        <w:r w:rsidRPr="001D2822">
          <w:rPr>
            <w:bCs/>
            <w:lang w:val="en-US"/>
          </w:rPr>
          <w:t>1 452-1 492 MHz,</w:t>
        </w:r>
      </w:ins>
    </w:p>
    <w:p w:rsidR="00B10511" w:rsidRPr="001D2822" w:rsidRDefault="00B10511" w:rsidP="00B10511">
      <w:pPr>
        <w:tabs>
          <w:tab w:val="left" w:pos="284"/>
        </w:tabs>
        <w:spacing w:before="80"/>
        <w:ind w:left="1134"/>
        <w:rPr>
          <w:ins w:id="413" w:author="Author"/>
          <w:bCs/>
          <w:lang w:val="en-US"/>
        </w:rPr>
      </w:pPr>
      <w:ins w:id="414" w:author="Author">
        <w:r w:rsidRPr="001D2822">
          <w:rPr>
            <w:bCs/>
            <w:lang w:val="en-US"/>
          </w:rPr>
          <w:t>1 525-1 610 MHz,</w:t>
        </w:r>
      </w:ins>
    </w:p>
    <w:p w:rsidR="00B10511" w:rsidRPr="001D2822" w:rsidRDefault="00B10511" w:rsidP="00B10511">
      <w:pPr>
        <w:tabs>
          <w:tab w:val="left" w:pos="284"/>
        </w:tabs>
        <w:spacing w:before="80"/>
        <w:ind w:left="1134"/>
        <w:rPr>
          <w:ins w:id="415" w:author="Author"/>
          <w:bCs/>
          <w:lang w:val="en-US"/>
        </w:rPr>
      </w:pPr>
      <w:ins w:id="416" w:author="Author">
        <w:r w:rsidRPr="001D2822">
          <w:rPr>
            <w:bCs/>
            <w:lang w:val="en-US"/>
          </w:rPr>
          <w:t>1 613.8-1 626.5 MHz,</w:t>
        </w:r>
      </w:ins>
    </w:p>
    <w:p w:rsidR="00B10511" w:rsidRPr="001D2822" w:rsidRDefault="00B10511" w:rsidP="00B10511">
      <w:pPr>
        <w:tabs>
          <w:tab w:val="left" w:pos="284"/>
        </w:tabs>
        <w:spacing w:before="80"/>
        <w:ind w:left="1134"/>
        <w:rPr>
          <w:ins w:id="417" w:author="Author"/>
          <w:bCs/>
          <w:lang w:val="en-US"/>
        </w:rPr>
      </w:pPr>
      <w:ins w:id="418" w:author="Author">
        <w:r w:rsidRPr="001D2822">
          <w:rPr>
            <w:bCs/>
            <w:lang w:val="en-US"/>
          </w:rPr>
          <w:t>2 655-2 690 MHz,</w:t>
        </w:r>
      </w:ins>
    </w:p>
    <w:p w:rsidR="00B10511" w:rsidRPr="001D2822" w:rsidRDefault="00B10511" w:rsidP="00B10511">
      <w:pPr>
        <w:tabs>
          <w:tab w:val="left" w:pos="284"/>
        </w:tabs>
        <w:spacing w:before="80"/>
        <w:ind w:left="1134"/>
        <w:rPr>
          <w:ins w:id="419" w:author="Author"/>
          <w:bCs/>
          <w:lang w:val="en-US"/>
        </w:rPr>
      </w:pPr>
      <w:ins w:id="420" w:author="Author">
        <w:r w:rsidRPr="001D2822">
          <w:rPr>
            <w:bCs/>
            <w:lang w:val="en-US"/>
          </w:rPr>
          <w:t>21.4-22 GHz,</w:t>
        </w:r>
      </w:ins>
    </w:p>
    <w:p w:rsidR="00B10511" w:rsidRPr="001D2822" w:rsidRDefault="00B10511" w:rsidP="00B10511">
      <w:pPr>
        <w:tabs>
          <w:tab w:val="left" w:pos="284"/>
        </w:tabs>
        <w:spacing w:before="80"/>
        <w:rPr>
          <w:ins w:id="421" w:author="Author"/>
          <w:bCs/>
          <w:lang w:val="en-US"/>
        </w:rPr>
      </w:pPr>
      <w:ins w:id="422" w:author="Author">
        <w:r w:rsidRPr="001D2822">
          <w:rPr>
            <w:bCs/>
            <w:lang w:val="en-US"/>
          </w:rPr>
          <w:t xml:space="preserve">Resolution </w:t>
        </w:r>
        <w:r w:rsidRPr="001D2822">
          <w:rPr>
            <w:b/>
            <w:bCs/>
            <w:lang w:val="en-US"/>
          </w:rPr>
          <w:t xml:space="preserve">739 (Rev.WRC-15) </w:t>
        </w:r>
        <w:r w:rsidRPr="001D2822">
          <w:rPr>
            <w:bCs/>
            <w:lang w:val="en-US"/>
          </w:rPr>
          <w:t>applies. (WRC-15)</w:t>
        </w:r>
      </w:ins>
    </w:p>
    <w:p w:rsidR="00B10511" w:rsidRPr="001D2822" w:rsidRDefault="00B10511" w:rsidP="00B10511">
      <w:pPr>
        <w:tabs>
          <w:tab w:val="left" w:pos="284"/>
        </w:tabs>
        <w:spacing w:before="80"/>
        <w:rPr>
          <w:ins w:id="423" w:author="Author"/>
          <w:lang w:val="en-US"/>
        </w:rPr>
      </w:pPr>
      <w:ins w:id="424" w:author="Author">
        <w:r w:rsidRPr="001D2822">
          <w:rPr>
            <w:b/>
            <w:bCs/>
            <w:lang w:val="en-US"/>
          </w:rPr>
          <w:t>5.328B</w:t>
        </w:r>
        <w:r w:rsidRPr="001D2822">
          <w:rPr>
            <w:b/>
            <w:bCs/>
            <w:lang w:val="en-US"/>
          </w:rPr>
          <w:tab/>
        </w:r>
        <w:r w:rsidRPr="001D2822">
          <w:rPr>
            <w:lang w:val="en-US"/>
          </w:rPr>
          <w:t xml:space="preserve">The use of the bands 1 164-1 300 MHz, 1 559-1 610 MHz and 5 010-5 030 MHz by systems and networks in the radionavigation-satellite service for which complete coordination or notification information, as appropriate, is received by the Radiocommunication Bureau after 1 January 2005 is subject to the application of the provisions of Nos. </w:t>
        </w:r>
        <w:r w:rsidRPr="001D2822">
          <w:rPr>
            <w:bCs/>
            <w:lang w:val="en-US"/>
          </w:rPr>
          <w:t>9.12</w:t>
        </w:r>
        <w:r w:rsidRPr="001D2822">
          <w:rPr>
            <w:lang w:val="en-US"/>
          </w:rPr>
          <w:t xml:space="preserve">, </w:t>
        </w:r>
        <w:r w:rsidRPr="001D2822">
          <w:rPr>
            <w:bCs/>
            <w:lang w:val="en-US"/>
          </w:rPr>
          <w:t xml:space="preserve">9.12A </w:t>
        </w:r>
        <w:r w:rsidRPr="001D2822">
          <w:rPr>
            <w:lang w:val="en-US"/>
          </w:rPr>
          <w:t xml:space="preserve">and </w:t>
        </w:r>
        <w:r w:rsidRPr="001D2822">
          <w:rPr>
            <w:bCs/>
            <w:lang w:val="en-US"/>
          </w:rPr>
          <w:t>9.13</w:t>
        </w:r>
        <w:r w:rsidRPr="001D2822">
          <w:rPr>
            <w:lang w:val="en-US"/>
          </w:rPr>
          <w:t xml:space="preserve">. Resolution </w:t>
        </w:r>
        <w:r w:rsidRPr="001D2822">
          <w:rPr>
            <w:bCs/>
            <w:lang w:val="en-US"/>
          </w:rPr>
          <w:t xml:space="preserve">610 (WRC-03) </w:t>
        </w:r>
        <w:r w:rsidRPr="001D2822">
          <w:rPr>
            <w:lang w:val="en-US"/>
          </w:rPr>
          <w:t xml:space="preserve">shall also apply; however, in the case of radionavigation-satellite service (space-to-space) networks and systems, Resolution </w:t>
        </w:r>
        <w:r w:rsidRPr="001D2822">
          <w:rPr>
            <w:bCs/>
            <w:lang w:val="en-US"/>
          </w:rPr>
          <w:t xml:space="preserve">610 (WRC-03) </w:t>
        </w:r>
        <w:r w:rsidRPr="001D2822">
          <w:rPr>
            <w:lang w:val="en-US"/>
          </w:rPr>
          <w:t xml:space="preserve">shall only apply to transmitting space stations.  In accordance with No. </w:t>
        </w:r>
        <w:r w:rsidRPr="001D2822">
          <w:rPr>
            <w:bCs/>
            <w:lang w:val="en-US"/>
          </w:rPr>
          <w:t>5.329A</w:t>
        </w:r>
        <w:r w:rsidRPr="001D2822">
          <w:rPr>
            <w:lang w:val="en-US"/>
          </w:rPr>
          <w:t xml:space="preserve">, for systems and networks in the radionavigation-satellite service (space-to-space) in the bands 1 215-1 300 MHz and 1 559-1 610 MHz, the provisions of Nos. </w:t>
        </w:r>
        <w:r w:rsidRPr="001D2822">
          <w:rPr>
            <w:bCs/>
            <w:lang w:val="en-US"/>
          </w:rPr>
          <w:t>9.7</w:t>
        </w:r>
        <w:r w:rsidRPr="001D2822">
          <w:rPr>
            <w:lang w:val="en-US"/>
          </w:rPr>
          <w:t xml:space="preserve">, </w:t>
        </w:r>
        <w:r w:rsidRPr="001D2822">
          <w:rPr>
            <w:bCs/>
            <w:lang w:val="en-US"/>
          </w:rPr>
          <w:t>9.12</w:t>
        </w:r>
        <w:r w:rsidRPr="001D2822">
          <w:rPr>
            <w:lang w:val="en-US"/>
          </w:rPr>
          <w:t xml:space="preserve">, </w:t>
        </w:r>
        <w:r w:rsidRPr="001D2822">
          <w:rPr>
            <w:bCs/>
            <w:lang w:val="en-US"/>
          </w:rPr>
          <w:t xml:space="preserve">9.12A </w:t>
        </w:r>
        <w:r w:rsidRPr="001D2822">
          <w:rPr>
            <w:lang w:val="en-US"/>
          </w:rPr>
          <w:t xml:space="preserve">and </w:t>
        </w:r>
        <w:r w:rsidRPr="001D2822">
          <w:rPr>
            <w:bCs/>
            <w:lang w:val="en-US"/>
          </w:rPr>
          <w:t xml:space="preserve">9.13 </w:t>
        </w:r>
        <w:r w:rsidRPr="001D2822">
          <w:rPr>
            <w:lang w:val="en-US"/>
          </w:rPr>
          <w:t>shall only apply with respect to other systems and networks in the radionavigation-satellite service (space-to-space).</w:t>
        </w:r>
        <w:r w:rsidRPr="001D2822">
          <w:rPr>
            <w:sz w:val="16"/>
          </w:rPr>
          <w:t xml:space="preserve">     (WRC</w:t>
        </w:r>
        <w:r w:rsidRPr="001D2822">
          <w:rPr>
            <w:sz w:val="16"/>
          </w:rPr>
          <w:noBreakHyphen/>
          <w:t>07)</w:t>
        </w:r>
      </w:ins>
    </w:p>
    <w:p w:rsidR="00B10511" w:rsidRPr="001D2822" w:rsidRDefault="00B10511" w:rsidP="00B10511">
      <w:pPr>
        <w:rPr>
          <w:ins w:id="425" w:author="Author"/>
          <w:lang w:val="en-US"/>
        </w:rPr>
      </w:pPr>
      <w:ins w:id="426" w:author="Author">
        <w:r w:rsidRPr="001D2822">
          <w:rPr>
            <w:b/>
            <w:bCs/>
            <w:lang w:val="en-US"/>
          </w:rPr>
          <w:t>5.329A</w:t>
        </w:r>
        <w:r w:rsidRPr="001D2822">
          <w:rPr>
            <w:b/>
            <w:bCs/>
            <w:lang w:val="en-US"/>
          </w:rPr>
          <w:tab/>
        </w:r>
        <w:r w:rsidRPr="001D2822">
          <w:rPr>
            <w:lang w:val="en-US"/>
          </w:rPr>
          <w:t>Use of systems in the radionavigation-satellite service (space-to-space) operating in the bands 1 215-1 300 MHz and 1 559-1 610 MHz is not intended to provide safety service applications, and shall not impose any additional constraints on radionavigation-satellite service (space-to-Earth) systems or on other services operating in accordance with the Table of Frequency Allocations.</w:t>
        </w:r>
        <w:r w:rsidRPr="001D2822">
          <w:rPr>
            <w:sz w:val="16"/>
          </w:rPr>
          <w:t xml:space="preserve">     (WRC</w:t>
        </w:r>
        <w:r w:rsidRPr="001D2822">
          <w:rPr>
            <w:sz w:val="16"/>
          </w:rPr>
          <w:noBreakHyphen/>
          <w:t>07)</w:t>
        </w:r>
      </w:ins>
    </w:p>
    <w:p w:rsidR="00B10511" w:rsidRPr="001D2822" w:rsidRDefault="001D2822" w:rsidP="00B10511">
      <w:pPr>
        <w:tabs>
          <w:tab w:val="left" w:pos="284"/>
        </w:tabs>
        <w:spacing w:before="80"/>
        <w:rPr>
          <w:ins w:id="427" w:author="Author"/>
        </w:rPr>
      </w:pPr>
      <w:ins w:id="428" w:author="Author">
        <w:r>
          <w:rPr>
            <w:b/>
            <w:bCs/>
            <w:lang w:val="en-US"/>
          </w:rPr>
          <w:t>5.351A</w:t>
        </w:r>
        <w:r>
          <w:rPr>
            <w:b/>
            <w:bCs/>
            <w:lang w:val="en-US"/>
          </w:rPr>
          <w:tab/>
        </w:r>
        <w:r w:rsidR="00B10511" w:rsidRPr="001D2822">
          <w:rPr>
            <w:lang w:val="en-US"/>
          </w:rPr>
          <w:t xml:space="preserve">For the use of the bands 1 518-1 544 MHz, 1 545-1 559 MHz, 1 610-1 645.5 MHz, 1 646.5-1 660.5 MHz, 1 668-1 675 MHz, 1 980-2 010 MHz, 2 170-2 200 MHz, 2 483.5-2 520 MHz </w:t>
        </w:r>
        <w:r w:rsidR="00B10511" w:rsidRPr="001D2822">
          <w:rPr>
            <w:lang w:val="en-US"/>
          </w:rPr>
          <w:lastRenderedPageBreak/>
          <w:t xml:space="preserve">and 2 670-2 690 MHz by the mobile-satellite service, see Resolutions </w:t>
        </w:r>
        <w:r w:rsidR="00B10511" w:rsidRPr="001D2822">
          <w:rPr>
            <w:b/>
            <w:bCs/>
            <w:lang w:val="en-US"/>
          </w:rPr>
          <w:t>212 (Rev.WRC-07)</w:t>
        </w:r>
        <w:r w:rsidR="00B10511" w:rsidRPr="001D2822">
          <w:rPr>
            <w:b/>
            <w:bCs/>
            <w:position w:val="6"/>
            <w:sz w:val="18"/>
            <w:lang w:val="en-US"/>
          </w:rPr>
          <w:footnoteReference w:customMarkFollows="1" w:id="4"/>
          <w:t>*</w:t>
        </w:r>
        <w:r w:rsidR="00B10511" w:rsidRPr="001D2822">
          <w:rPr>
            <w:b/>
            <w:bCs/>
            <w:lang w:val="en-US"/>
          </w:rPr>
          <w:t xml:space="preserve"> </w:t>
        </w:r>
        <w:r w:rsidR="00B10511" w:rsidRPr="001D2822">
          <w:rPr>
            <w:lang w:val="en-US"/>
          </w:rPr>
          <w:t xml:space="preserve">and </w:t>
        </w:r>
        <w:r w:rsidR="00B10511" w:rsidRPr="001D2822">
          <w:rPr>
            <w:b/>
            <w:bCs/>
            <w:lang w:val="en-US"/>
          </w:rPr>
          <w:t>225 (Rev.WRC-07)</w:t>
        </w:r>
        <w:r w:rsidR="00B10511" w:rsidRPr="001D2822">
          <w:rPr>
            <w:b/>
            <w:bCs/>
          </w:rPr>
          <w:t xml:space="preserve"> </w:t>
        </w:r>
        <w:r w:rsidR="00B10511" w:rsidRPr="001D2822">
          <w:rPr>
            <w:b/>
            <w:bCs/>
            <w:position w:val="6"/>
            <w:sz w:val="18"/>
          </w:rPr>
          <w:footnoteReference w:customMarkFollows="1" w:id="5"/>
          <w:t>**</w:t>
        </w:r>
        <w:r w:rsidR="00B10511" w:rsidRPr="001D2822">
          <w:rPr>
            <w:lang w:val="en-US"/>
          </w:rPr>
          <w:t>. (WRC-07)</w:t>
        </w:r>
      </w:ins>
    </w:p>
    <w:p w:rsidR="00B10511" w:rsidRPr="001D2822" w:rsidRDefault="00B10511" w:rsidP="00B10511">
      <w:pPr>
        <w:tabs>
          <w:tab w:val="left" w:pos="284"/>
        </w:tabs>
        <w:spacing w:before="80"/>
        <w:rPr>
          <w:ins w:id="433" w:author="Author"/>
        </w:rPr>
      </w:pPr>
      <w:ins w:id="434" w:author="Author">
        <w:r w:rsidRPr="001D2822">
          <w:rPr>
            <w:b/>
          </w:rPr>
          <w:t>5.355</w:t>
        </w:r>
        <w:r w:rsidRPr="001D2822">
          <w:rPr>
            <w:b/>
          </w:rPr>
          <w:tab/>
        </w:r>
        <w:r w:rsidRPr="001D2822">
          <w:rPr>
            <w:i/>
            <w:iCs/>
          </w:rPr>
          <w:t>Additional allocation: </w:t>
        </w:r>
        <w:r w:rsidRPr="001D2822">
          <w:t> in Bahrain, Bangladesh, Congo (Rep. of the), Djibouti, Egypt, Eritrea, Iraq, Israel, Kuwait, Qatar, Syrian Arab Republic, Somalia, Sudan, South Sudan, Chad, Togo and Yemen, the bands 1 540-1 559 MHz, 1 610-1 645.5 MHz and 1 646.5-1 660 MHz are also allocated to the fixed service on a secondary basis.</w:t>
        </w:r>
        <w:r w:rsidRPr="001D2822">
          <w:rPr>
            <w:sz w:val="16"/>
          </w:rPr>
          <w:t>    (WRC</w:t>
        </w:r>
        <w:r w:rsidRPr="001D2822">
          <w:rPr>
            <w:sz w:val="16"/>
          </w:rPr>
          <w:noBreakHyphen/>
          <w:t>12)</w:t>
        </w:r>
      </w:ins>
    </w:p>
    <w:p w:rsidR="00B10511" w:rsidRPr="001D2822" w:rsidRDefault="00B10511" w:rsidP="00B10511">
      <w:pPr>
        <w:tabs>
          <w:tab w:val="left" w:pos="284"/>
        </w:tabs>
        <w:spacing w:before="80"/>
        <w:rPr>
          <w:ins w:id="435" w:author="Author"/>
          <w:sz w:val="16"/>
        </w:rPr>
      </w:pPr>
      <w:ins w:id="436" w:author="Author">
        <w:r w:rsidRPr="001D2822">
          <w:rPr>
            <w:b/>
          </w:rPr>
          <w:t>5.359</w:t>
        </w:r>
        <w:r w:rsidRPr="001D2822">
          <w:tab/>
        </w:r>
        <w:r w:rsidRPr="001D2822">
          <w:rPr>
            <w:i/>
            <w:iCs/>
          </w:rPr>
          <w:t>Additional allocation: </w:t>
        </w:r>
        <w:r w:rsidRPr="001D2822">
          <w:t> in Germany, Saudi Arabia, Armenia, Azerbaijan, Belarus, Benin, Cameroon, the Russian Federation, France, Georgia, Guinea, Guinea-Bissau, Jordan, Kazakhstan, Kuwait, Lithuania, Mauritania, Uganda, Uzbekistan, Pakistan, Poland, the Syrian Arab Republic, Kyrgyzstan, the Dem. People’s Rep. of Korea, Romania, Tajikistan, Tunisia, Turkmenistan and Ukraine, the frequency bands 1 550-1 559 MHz, 1 610-1 645.5 MHz and 1 646.5-1 660 MHz are also allocated to the fixed service on a primary basis. Administrations are urged to make all practicable efforts to avoid the implementation of new fixed-service stations in these frequency bands.</w:t>
        </w:r>
        <w:r w:rsidRPr="001D2822">
          <w:rPr>
            <w:sz w:val="16"/>
          </w:rPr>
          <w:t>     (WRC</w:t>
        </w:r>
        <w:r w:rsidRPr="001D2822">
          <w:rPr>
            <w:sz w:val="16"/>
          </w:rPr>
          <w:noBreakHyphen/>
          <w:t>15)</w:t>
        </w:r>
      </w:ins>
    </w:p>
    <w:p w:rsidR="00B10511" w:rsidRPr="001D2822" w:rsidRDefault="00B10511" w:rsidP="00B10511">
      <w:pPr>
        <w:rPr>
          <w:ins w:id="437" w:author="Author"/>
          <w:lang w:val="en-US"/>
        </w:rPr>
      </w:pPr>
      <w:ins w:id="438" w:author="Author">
        <w:r w:rsidRPr="001D2822">
          <w:rPr>
            <w:b/>
            <w:bCs/>
            <w:lang w:val="en-US"/>
          </w:rPr>
          <w:t>5.364</w:t>
        </w:r>
        <w:r w:rsidRPr="001D2822">
          <w:rPr>
            <w:b/>
            <w:bCs/>
            <w:lang w:val="en-US"/>
          </w:rPr>
          <w:tab/>
        </w:r>
        <w:r w:rsidRPr="001D2822">
          <w:rPr>
            <w:lang w:val="en-US"/>
          </w:rPr>
          <w:t xml:space="preserve">The use of the band 1 610-1 626.5 MHz by the mobile-satellite service (Earth-to-space) and by the radiodetermination-satellite service (Earth-to-space) is subject to coordination under No. </w:t>
        </w:r>
        <w:r w:rsidRPr="001D2822">
          <w:rPr>
            <w:b/>
            <w:bCs/>
            <w:lang w:val="en-US"/>
          </w:rPr>
          <w:t>9.11A</w:t>
        </w:r>
        <w:r w:rsidRPr="001D2822">
          <w:rPr>
            <w:lang w:val="en-US"/>
          </w:rPr>
          <w:t xml:space="preserve">. A mobile earth station operating in either of the services in this band shall not produce a peak e.i.r.p. density in excess of </w:t>
        </w:r>
        <w:r w:rsidR="00D21334" w:rsidRPr="000268EC">
          <w:rPr>
            <w:lang w:val="en-US"/>
          </w:rPr>
          <w:t>−</w:t>
        </w:r>
        <w:r w:rsidRPr="001D2822">
          <w:rPr>
            <w:lang w:val="en-US"/>
          </w:rPr>
          <w:t xml:space="preserve">15 dB(W/4 kHz) in the part of the band used by systems operating in accordance with the provisions of No. </w:t>
        </w:r>
        <w:r w:rsidRPr="001D2822">
          <w:rPr>
            <w:b/>
            <w:bCs/>
            <w:lang w:val="en-US"/>
          </w:rPr>
          <w:t xml:space="preserve">5.366 </w:t>
        </w:r>
        <w:r w:rsidRPr="001D2822">
          <w:rPr>
            <w:lang w:val="en-US"/>
          </w:rPr>
          <w:t xml:space="preserve">(to which No. </w:t>
        </w:r>
        <w:r w:rsidRPr="001D2822">
          <w:rPr>
            <w:b/>
            <w:bCs/>
            <w:lang w:val="en-US"/>
          </w:rPr>
          <w:t xml:space="preserve">4.10 </w:t>
        </w:r>
        <w:r w:rsidRPr="001D2822">
          <w:rPr>
            <w:lang w:val="en-US"/>
          </w:rPr>
          <w:t xml:space="preserve">applies), unless otherwise agreed by the affected administrations. In the part of the band where such systems are not operating, the mean e.i.r.p. density of a mobile earth station shall not exceed –3 </w:t>
        </w:r>
        <w:r w:rsidRPr="000268EC">
          <w:rPr>
            <w:lang w:val="en-US"/>
          </w:rPr>
          <w:t>dB</w:t>
        </w:r>
        <w:r w:rsidR="001D2822" w:rsidRPr="000268EC">
          <w:rPr>
            <w:lang w:val="en-US"/>
          </w:rPr>
          <w:t xml:space="preserve"> </w:t>
        </w:r>
        <w:r w:rsidRPr="000268EC">
          <w:rPr>
            <w:lang w:val="en-US"/>
          </w:rPr>
          <w:t>(</w:t>
        </w:r>
        <w:r w:rsidRPr="001D2822">
          <w:rPr>
            <w:lang w:val="en-US"/>
          </w:rPr>
          <w:t xml:space="preserve">W/4 kHz). Stations of the mobile-satellite service shall not claim protection from stations in the aeronautical radionavigation service, stations operating in accordance with the provisions of No. </w:t>
        </w:r>
        <w:r w:rsidRPr="001D2822">
          <w:rPr>
            <w:b/>
            <w:bCs/>
            <w:lang w:val="en-US"/>
          </w:rPr>
          <w:t xml:space="preserve">5.366 </w:t>
        </w:r>
        <w:r w:rsidRPr="001D2822">
          <w:rPr>
            <w:lang w:val="en-US"/>
          </w:rPr>
          <w:t xml:space="preserve">and stations in the fixed service operating in accordance with the provisions of No. </w:t>
        </w:r>
        <w:r w:rsidRPr="001D2822">
          <w:rPr>
            <w:b/>
            <w:bCs/>
            <w:lang w:val="en-US"/>
          </w:rPr>
          <w:t>5.359</w:t>
        </w:r>
        <w:r w:rsidRPr="001D2822">
          <w:rPr>
            <w:lang w:val="en-US"/>
          </w:rPr>
          <w:t xml:space="preserve">.  Administrations responsible for the coordination of mobile-satellite networks shall make all practicable efforts to ensure protection of stations operating in accordance with the provisions of No. </w:t>
        </w:r>
        <w:r w:rsidRPr="001D2822">
          <w:rPr>
            <w:b/>
            <w:bCs/>
            <w:lang w:val="en-US"/>
          </w:rPr>
          <w:t>5.366</w:t>
        </w:r>
        <w:r w:rsidRPr="001D2822">
          <w:rPr>
            <w:lang w:val="en-US"/>
          </w:rPr>
          <w:t>.</w:t>
        </w:r>
      </w:ins>
    </w:p>
    <w:p w:rsidR="00B10511" w:rsidRPr="001D2822" w:rsidRDefault="00B10511" w:rsidP="00B10511">
      <w:pPr>
        <w:rPr>
          <w:ins w:id="439" w:author="Author"/>
        </w:rPr>
      </w:pPr>
      <w:ins w:id="440" w:author="Author">
        <w:r w:rsidRPr="001D2822">
          <w:rPr>
            <w:b/>
            <w:bCs/>
            <w:lang w:val="en-US"/>
          </w:rPr>
          <w:t>5.366</w:t>
        </w:r>
        <w:r w:rsidRPr="001D2822">
          <w:rPr>
            <w:b/>
            <w:bCs/>
            <w:lang w:val="en-US"/>
          </w:rPr>
          <w:tab/>
        </w:r>
        <w:r w:rsidRPr="001D2822">
          <w:rPr>
            <w:lang w:val="en-US"/>
          </w:rPr>
          <w:t xml:space="preserve">The band 1 610-1 626.5 MHz is reserved on a worldwide basis for the use and development of airborne electronic aids to air navigation and any directly associated ground-based or satellite-borne facilities. Such satellite use is subject to agreement obtained under No. </w:t>
        </w:r>
        <w:r w:rsidRPr="001D2822">
          <w:rPr>
            <w:b/>
            <w:bCs/>
            <w:lang w:val="en-US"/>
          </w:rPr>
          <w:t>9.21</w:t>
        </w:r>
        <w:r w:rsidRPr="001D2822">
          <w:rPr>
            <w:lang w:val="en-US"/>
          </w:rPr>
          <w:t>.</w:t>
        </w:r>
      </w:ins>
    </w:p>
    <w:p w:rsidR="00B10511" w:rsidRPr="001D2822" w:rsidRDefault="00B10511" w:rsidP="00B10511">
      <w:pPr>
        <w:rPr>
          <w:ins w:id="441" w:author="Author"/>
          <w:sz w:val="16"/>
        </w:rPr>
      </w:pPr>
      <w:ins w:id="442" w:author="Author">
        <w:r w:rsidRPr="001D2822">
          <w:rPr>
            <w:b/>
          </w:rPr>
          <w:t>5.367</w:t>
        </w:r>
        <w:r w:rsidRPr="001D2822">
          <w:tab/>
        </w:r>
        <w:r w:rsidRPr="001D2822">
          <w:rPr>
            <w:i/>
          </w:rPr>
          <w:t>Additional allocation</w:t>
        </w:r>
        <w:r w:rsidRPr="001D2822">
          <w:t>:  The frequency band 1 610-1 626.5 MHz is also allocated to the aeronautical mobile-satellite (R) service on a primary basis, subject to agreement obtained under No. </w:t>
        </w:r>
        <w:r w:rsidRPr="001D2822">
          <w:rPr>
            <w:b/>
            <w:bCs/>
          </w:rPr>
          <w:t>9.21</w:t>
        </w:r>
        <w:r w:rsidRPr="001D2822">
          <w:t>.</w:t>
        </w:r>
        <w:r w:rsidRPr="001D2822">
          <w:rPr>
            <w:sz w:val="16"/>
          </w:rPr>
          <w:t>    (WRC</w:t>
        </w:r>
        <w:r w:rsidRPr="001D2822">
          <w:rPr>
            <w:sz w:val="16"/>
          </w:rPr>
          <w:noBreakHyphen/>
          <w:t>12)</w:t>
        </w:r>
      </w:ins>
    </w:p>
    <w:p w:rsidR="00B10511" w:rsidRPr="001D2822" w:rsidRDefault="00B10511" w:rsidP="00B10511">
      <w:pPr>
        <w:rPr>
          <w:ins w:id="443" w:author="Author"/>
        </w:rPr>
      </w:pPr>
      <w:ins w:id="444" w:author="Author">
        <w:r w:rsidRPr="001D2822">
          <w:rPr>
            <w:b/>
            <w:bCs/>
            <w:lang w:val="en-US"/>
          </w:rPr>
          <w:t>5.368</w:t>
        </w:r>
        <w:r w:rsidRPr="001D2822">
          <w:rPr>
            <w:b/>
            <w:bCs/>
            <w:lang w:val="en-US"/>
          </w:rPr>
          <w:tab/>
        </w:r>
        <w:r w:rsidRPr="001D2822">
          <w:rPr>
            <w:lang w:val="en-US"/>
          </w:rPr>
          <w:t xml:space="preserve">With respect to the radiodetermination-satellite and mobile-satellite services the provisions of No. </w:t>
        </w:r>
        <w:r w:rsidRPr="001D2822">
          <w:rPr>
            <w:b/>
            <w:bCs/>
            <w:lang w:val="en-US"/>
          </w:rPr>
          <w:t xml:space="preserve">4.10 </w:t>
        </w:r>
        <w:r w:rsidRPr="001D2822">
          <w:rPr>
            <w:lang w:val="en-US"/>
          </w:rPr>
          <w:t>do not apply in the band 1 610-1 626.5 MHz, with the exception of the aeronautical radionavigation-satellite service.</w:t>
        </w:r>
      </w:ins>
    </w:p>
    <w:p w:rsidR="00B10511" w:rsidRPr="001D2822" w:rsidRDefault="00B10511" w:rsidP="00B10511">
      <w:pPr>
        <w:rPr>
          <w:ins w:id="445" w:author="Author"/>
          <w:sz w:val="16"/>
        </w:rPr>
      </w:pPr>
      <w:ins w:id="446" w:author="Author">
        <w:r w:rsidRPr="001D2822">
          <w:rPr>
            <w:b/>
          </w:rPr>
          <w:t>5.369</w:t>
        </w:r>
        <w:r w:rsidRPr="001D2822">
          <w:rPr>
            <w:b/>
          </w:rPr>
          <w:tab/>
        </w:r>
        <w:r w:rsidRPr="001D2822">
          <w:rPr>
            <w:i/>
          </w:rPr>
          <w:t>Different category of service:  </w:t>
        </w:r>
        <w:r w:rsidRPr="001D2822">
          <w:t xml:space="preserve">in Angola, Australia, China, Eritrea, Ethiopia, India, Iran (Islamic Republic of), Israel, Lebanon, Liberia, Madagascar, Mali, </w:t>
        </w:r>
        <w:r w:rsidRPr="001D2822">
          <w:rPr>
            <w:lang w:val="en-AU"/>
          </w:rPr>
          <w:t>Pakistan</w:t>
        </w:r>
        <w:r w:rsidRPr="001D2822">
          <w:t>, Papua New Guinea, Syrian Arab Republic, the Dem. Rep. of the Congo, Sudan, South Sudan, Togo and Zambia, the allocation of the band 1 610-1 626.5 MHz to the radiodetermination-satellite service (Earth-to-space) is on a primary basis (see No. </w:t>
        </w:r>
        <w:r w:rsidRPr="001D2822">
          <w:rPr>
            <w:b/>
            <w:bCs/>
          </w:rPr>
          <w:t>5.33</w:t>
        </w:r>
        <w:r w:rsidRPr="001D2822">
          <w:t>), subject to agreement obtained under No. </w:t>
        </w:r>
        <w:r w:rsidRPr="001D2822">
          <w:rPr>
            <w:b/>
            <w:bCs/>
          </w:rPr>
          <w:t>9.21</w:t>
        </w:r>
        <w:r w:rsidRPr="001D2822">
          <w:t xml:space="preserve"> from countries not listed in this provision.</w:t>
        </w:r>
        <w:r w:rsidRPr="001D2822">
          <w:rPr>
            <w:sz w:val="16"/>
          </w:rPr>
          <w:t>    (WRC</w:t>
        </w:r>
        <w:r w:rsidRPr="001D2822">
          <w:rPr>
            <w:sz w:val="16"/>
          </w:rPr>
          <w:noBreakHyphen/>
          <w:t>12)</w:t>
        </w:r>
      </w:ins>
    </w:p>
    <w:p w:rsidR="00B10511" w:rsidRPr="001D2822" w:rsidRDefault="00B10511" w:rsidP="00B10511">
      <w:pPr>
        <w:tabs>
          <w:tab w:val="left" w:pos="284"/>
        </w:tabs>
        <w:spacing w:before="80"/>
        <w:rPr>
          <w:ins w:id="447" w:author="Author"/>
          <w:lang w:val="en-US"/>
        </w:rPr>
      </w:pPr>
      <w:ins w:id="448" w:author="Author">
        <w:r w:rsidRPr="001D2822">
          <w:rPr>
            <w:b/>
            <w:bCs/>
            <w:lang w:val="en-US"/>
          </w:rPr>
          <w:lastRenderedPageBreak/>
          <w:t>5.371</w:t>
        </w:r>
        <w:r w:rsidRPr="001D2822">
          <w:rPr>
            <w:b/>
            <w:bCs/>
            <w:lang w:val="en-US"/>
          </w:rPr>
          <w:tab/>
        </w:r>
        <w:r w:rsidRPr="001D2822">
          <w:rPr>
            <w:i/>
            <w:iCs/>
            <w:lang w:val="en-US"/>
          </w:rPr>
          <w:t xml:space="preserve">Additional allocation: </w:t>
        </w:r>
        <w:r w:rsidRPr="001D2822">
          <w:rPr>
            <w:lang w:val="en-US"/>
          </w:rPr>
          <w:t xml:space="preserve">in Region 1, the band 1 610-1 626.5 MHz (Earth-to-space) is also allocated to the radiodetermination-satellite service on a secondary basis, subject to agreement obtained under No. </w:t>
        </w:r>
        <w:r w:rsidRPr="001D2822">
          <w:rPr>
            <w:b/>
            <w:bCs/>
            <w:lang w:val="en-US"/>
          </w:rPr>
          <w:t>9.21</w:t>
        </w:r>
        <w:r w:rsidRPr="001D2822">
          <w:rPr>
            <w:lang w:val="en-US"/>
          </w:rPr>
          <w:t>.</w:t>
        </w:r>
        <w:r w:rsidRPr="001D2822">
          <w:rPr>
            <w:sz w:val="16"/>
          </w:rPr>
          <w:t xml:space="preserve">     (WRC</w:t>
        </w:r>
        <w:r w:rsidRPr="001D2822">
          <w:rPr>
            <w:sz w:val="16"/>
          </w:rPr>
          <w:noBreakHyphen/>
          <w:t>12)</w:t>
        </w:r>
      </w:ins>
    </w:p>
    <w:p w:rsidR="00B10511" w:rsidRPr="001D2822" w:rsidRDefault="00B10511" w:rsidP="00B10511">
      <w:pPr>
        <w:rPr>
          <w:ins w:id="449" w:author="Author"/>
          <w:lang w:val="en-US"/>
        </w:rPr>
      </w:pPr>
    </w:p>
    <w:p w:rsidR="00FD6D75" w:rsidRPr="001D2822" w:rsidRDefault="00FD6D75" w:rsidP="00FD6D75">
      <w:pPr>
        <w:pStyle w:val="Heading4"/>
        <w:rPr>
          <w:ins w:id="450" w:author="Author"/>
        </w:rPr>
      </w:pPr>
      <w:ins w:id="451" w:author="Author">
        <w:r w:rsidRPr="001D2822">
          <w:t>5.2</w:t>
        </w:r>
        <w:r w:rsidRPr="000268EC">
          <w:t>.</w:t>
        </w:r>
        <w:r w:rsidR="00054AE6" w:rsidRPr="000268EC">
          <w:t>4</w:t>
        </w:r>
        <w:r w:rsidRPr="000268EC">
          <w:t>.</w:t>
        </w:r>
        <w:r w:rsidRPr="001D2822">
          <w:t xml:space="preserve">2 </w:t>
        </w:r>
        <w:r w:rsidRPr="001D2822">
          <w:tab/>
          <w:t>Related ITU-R documents and aviation documents in the frequency band 1 559-1 626.5 MHz</w:t>
        </w:r>
      </w:ins>
    </w:p>
    <w:p w:rsidR="00AB6EEC" w:rsidRPr="001D2822" w:rsidRDefault="00AB6EEC" w:rsidP="00AB6EEC">
      <w:pPr>
        <w:rPr>
          <w:ins w:id="452" w:author="Author"/>
          <w:lang w:val="en-US"/>
        </w:rPr>
      </w:pPr>
      <w:ins w:id="453" w:author="Author">
        <w:r w:rsidRPr="001D2822">
          <w:t xml:space="preserve">Recommendations ITU-R M.1318, ITU-R M.1787, </w:t>
        </w:r>
        <w:r w:rsidR="00233347" w:rsidRPr="001D2822">
          <w:t xml:space="preserve">ITU-R M.1901, </w:t>
        </w:r>
        <w:r w:rsidRPr="001D2822">
          <w:t xml:space="preserve">ITU-R M.1903, ITU-R M.1904, and ITU-R M.2030 apply to the radionavigation-satellite services in the band </w:t>
        </w:r>
        <w:r w:rsidRPr="001D2822">
          <w:rPr>
            <w:szCs w:val="24"/>
            <w:lang w:val="en-US"/>
          </w:rPr>
          <w:t xml:space="preserve">1 559-1 610 </w:t>
        </w:r>
        <w:r w:rsidRPr="001D2822">
          <w:t>MHz.</w:t>
        </w:r>
      </w:ins>
    </w:p>
    <w:p w:rsidR="00AB6EEC" w:rsidRPr="00AB6EEC" w:rsidRDefault="00AB6EEC" w:rsidP="00AB6EEC">
      <w:pPr>
        <w:rPr>
          <w:ins w:id="454" w:author="Author"/>
          <w:lang w:val="en-US"/>
        </w:rPr>
      </w:pPr>
      <w:ins w:id="455" w:author="Author">
        <w:r w:rsidRPr="001D2822">
          <w:rPr>
            <w:highlight w:val="yellow"/>
            <w:lang w:val="en-US"/>
          </w:rPr>
          <w:t>[Editor’s Note:  Additional work on this section is needed]</w:t>
        </w:r>
      </w:ins>
    </w:p>
    <w:p w:rsidR="00AB6EEC" w:rsidRPr="00AB6EEC" w:rsidRDefault="00AB6EEC" w:rsidP="00AB6EEC">
      <w:pPr>
        <w:rPr>
          <w:ins w:id="456" w:author="Author"/>
          <w:lang w:val="en-US"/>
        </w:rPr>
      </w:pPr>
    </w:p>
    <w:p w:rsidR="00C94A04" w:rsidRPr="001D2822" w:rsidRDefault="00FD6D75" w:rsidP="00C94A04">
      <w:pPr>
        <w:pStyle w:val="Heading4"/>
        <w:rPr>
          <w:ins w:id="457" w:author="Author"/>
        </w:rPr>
      </w:pPr>
      <w:ins w:id="458" w:author="Author">
        <w:r w:rsidRPr="00D67C7E">
          <w:t>5</w:t>
        </w:r>
        <w:r w:rsidRPr="001D2822">
          <w:t>.2</w:t>
        </w:r>
        <w:r w:rsidRPr="000268EC">
          <w:t>.</w:t>
        </w:r>
        <w:r w:rsidR="00054AE6" w:rsidRPr="000268EC">
          <w:t>4</w:t>
        </w:r>
        <w:r w:rsidRPr="000268EC">
          <w:t>.3</w:t>
        </w:r>
        <w:r w:rsidR="00C94A04" w:rsidRPr="001D2822">
          <w:tab/>
        </w:r>
        <w:r w:rsidR="00C94A04" w:rsidRPr="001D2822">
          <w:rPr>
            <w:rFonts w:eastAsiaTheme="minorEastAsia"/>
            <w:noProof/>
            <w:lang w:eastAsia="zh-CN"/>
          </w:rPr>
          <w:t xml:space="preserve">Suitability of the band </w:t>
        </w:r>
        <w:r w:rsidR="004F01ED" w:rsidRPr="001D2822">
          <w:t>1 559-1 626.5 MHz</w:t>
        </w:r>
        <w:r w:rsidR="004F01ED" w:rsidRPr="001D2822">
          <w:rPr>
            <w:rFonts w:eastAsiaTheme="minorEastAsia"/>
            <w:noProof/>
            <w:lang w:eastAsia="zh-CN"/>
          </w:rPr>
          <w:t xml:space="preserve"> </w:t>
        </w:r>
        <w:r w:rsidR="00C94A04" w:rsidRPr="001D2822">
          <w:rPr>
            <w:rFonts w:eastAsiaTheme="minorEastAsia"/>
            <w:noProof/>
            <w:lang w:eastAsia="zh-CN"/>
          </w:rPr>
          <w:t xml:space="preserve">for ground based </w:t>
        </w:r>
        <w:r w:rsidRPr="001D2822">
          <w:rPr>
            <w:rFonts w:eastAsiaTheme="minorEastAsia"/>
            <w:noProof/>
            <w:lang w:eastAsia="zh-CN"/>
          </w:rPr>
          <w:t xml:space="preserve">detect </w:t>
        </w:r>
        <w:r w:rsidR="00C94A04" w:rsidRPr="001D2822">
          <w:rPr>
            <w:rFonts w:eastAsiaTheme="minorEastAsia"/>
            <w:noProof/>
            <w:lang w:eastAsia="zh-CN"/>
          </w:rPr>
          <w:t>&amp; avoid</w:t>
        </w:r>
      </w:ins>
    </w:p>
    <w:p w:rsidR="00AB6EEC" w:rsidRPr="001D2822" w:rsidRDefault="00AB6EEC" w:rsidP="00AB6EEC">
      <w:pPr>
        <w:keepNext/>
        <w:keepLines/>
        <w:tabs>
          <w:tab w:val="clear" w:pos="1134"/>
        </w:tabs>
        <w:spacing w:before="200"/>
        <w:ind w:left="1134" w:hanging="1134"/>
        <w:outlineLvl w:val="2"/>
        <w:rPr>
          <w:ins w:id="459" w:author="Author"/>
          <w:b/>
        </w:rPr>
      </w:pPr>
      <w:ins w:id="460" w:author="Author">
        <w:r w:rsidRPr="001D2822">
          <w:rPr>
            <w:b/>
          </w:rPr>
          <w:t>5.2.4.3.1</w:t>
        </w:r>
        <w:r w:rsidRPr="001D2822">
          <w:rPr>
            <w:b/>
          </w:rPr>
          <w:tab/>
          <w:t>1 559-1 610 MHz</w:t>
        </w:r>
      </w:ins>
    </w:p>
    <w:p w:rsidR="00AB6EEC" w:rsidRPr="001D2822" w:rsidRDefault="00AB6EEC" w:rsidP="00AB6EEC">
      <w:pPr>
        <w:rPr>
          <w:ins w:id="461" w:author="Author"/>
          <w:lang w:val="en-US"/>
        </w:rPr>
      </w:pPr>
      <w:ins w:id="462" w:author="Author">
        <w:r w:rsidRPr="001D2822">
          <w:rPr>
            <w:lang w:val="en-US"/>
          </w:rPr>
          <w:t>No restriction in the RR.</w:t>
        </w:r>
      </w:ins>
    </w:p>
    <w:p w:rsidR="00AB6EEC" w:rsidRPr="001D2822" w:rsidRDefault="00AB6EEC" w:rsidP="00AB6EEC">
      <w:pPr>
        <w:rPr>
          <w:ins w:id="463" w:author="Author"/>
          <w:lang w:val="en-US"/>
        </w:rPr>
      </w:pPr>
      <w:ins w:id="464" w:author="Author">
        <w:r w:rsidRPr="001D2822">
          <w:rPr>
            <w:lang w:val="en-US"/>
          </w:rPr>
          <w:t xml:space="preserve">Noting that the frequency band 1 559-1 610 MHz is used to </w:t>
        </w:r>
        <w:r w:rsidR="00233347" w:rsidRPr="001D2822">
          <w:rPr>
            <w:lang w:val="en-US"/>
          </w:rPr>
          <w:t xml:space="preserve">provide </w:t>
        </w:r>
        <w:r w:rsidRPr="001D2822">
          <w:rPr>
            <w:lang w:val="en-US"/>
          </w:rPr>
          <w:t>radionavigation-satellite service (RNSS)</w:t>
        </w:r>
        <w:r w:rsidRPr="001D2822">
          <w:t xml:space="preserve"> in the </w:t>
        </w:r>
        <w:r w:rsidRPr="001D2822">
          <w:rPr>
            <w:lang w:val="en-US"/>
          </w:rPr>
          <w:t>space-to-Earth and space-to-space directions that provide critical position</w:t>
        </w:r>
        <w:r w:rsidR="00233347" w:rsidRPr="001D2822">
          <w:rPr>
            <w:lang w:val="en-US"/>
          </w:rPr>
          <w:t>,</w:t>
        </w:r>
        <w:r w:rsidRPr="001D2822">
          <w:rPr>
            <w:lang w:val="en-US"/>
          </w:rPr>
          <w:t xml:space="preserve"> navigation and timing (PNT) for multiple applications</w:t>
        </w:r>
        <w:r w:rsidR="00233347" w:rsidRPr="001D2822">
          <w:rPr>
            <w:lang w:val="en-US"/>
          </w:rPr>
          <w:t>,</w:t>
        </w:r>
        <w:r w:rsidRPr="001D2822">
          <w:rPr>
            <w:lang w:val="en-US"/>
          </w:rPr>
          <w:t xml:space="preserve"> the frequency band 1 559-1 610 MHz is not suitable for ground based DAA systems.</w:t>
        </w:r>
      </w:ins>
    </w:p>
    <w:p w:rsidR="00AB6EEC" w:rsidRPr="001D2822" w:rsidRDefault="00AB6EEC" w:rsidP="00AB6EEC">
      <w:pPr>
        <w:keepNext/>
        <w:keepLines/>
        <w:tabs>
          <w:tab w:val="clear" w:pos="1134"/>
        </w:tabs>
        <w:spacing w:before="200"/>
        <w:ind w:left="1134" w:hanging="1134"/>
        <w:outlineLvl w:val="2"/>
        <w:rPr>
          <w:ins w:id="465" w:author="Author"/>
          <w:b/>
        </w:rPr>
      </w:pPr>
      <w:ins w:id="466" w:author="Author">
        <w:r w:rsidRPr="001D2822">
          <w:rPr>
            <w:b/>
          </w:rPr>
          <w:t>5.</w:t>
        </w:r>
        <w:r w:rsidRPr="000268EC">
          <w:rPr>
            <w:b/>
          </w:rPr>
          <w:t>2.</w:t>
        </w:r>
        <w:r w:rsidR="00054AE6" w:rsidRPr="000268EC">
          <w:rPr>
            <w:b/>
          </w:rPr>
          <w:t>4</w:t>
        </w:r>
        <w:r w:rsidRPr="000268EC">
          <w:rPr>
            <w:b/>
          </w:rPr>
          <w:t>.3.</w:t>
        </w:r>
        <w:r w:rsidR="00054AE6" w:rsidRPr="000268EC">
          <w:rPr>
            <w:b/>
          </w:rPr>
          <w:t>2</w:t>
        </w:r>
        <w:r w:rsidRPr="000268EC">
          <w:rPr>
            <w:b/>
          </w:rPr>
          <w:tab/>
          <w:t>1 610</w:t>
        </w:r>
        <w:r w:rsidRPr="001D2822">
          <w:rPr>
            <w:b/>
          </w:rPr>
          <w:t>-1 626.5 MHz</w:t>
        </w:r>
      </w:ins>
    </w:p>
    <w:p w:rsidR="001F5BF0" w:rsidRPr="001D2822" w:rsidRDefault="001F5BF0" w:rsidP="001F5BF0">
      <w:pPr>
        <w:rPr>
          <w:ins w:id="467" w:author="Author"/>
          <w:lang w:val="en-US"/>
        </w:rPr>
      </w:pPr>
      <w:ins w:id="468" w:author="Author">
        <w:r w:rsidRPr="001D2822">
          <w:rPr>
            <w:lang w:val="en-US"/>
          </w:rPr>
          <w:t xml:space="preserve">Operation of a ground based DAA systems is </w:t>
        </w:r>
        <w:r w:rsidRPr="000268EC">
          <w:rPr>
            <w:lang w:val="en-US"/>
          </w:rPr>
          <w:t xml:space="preserve">not </w:t>
        </w:r>
        <w:r w:rsidR="00054AE6" w:rsidRPr="000268EC">
          <w:rPr>
            <w:lang w:val="en-US"/>
          </w:rPr>
          <w:t xml:space="preserve">suitable </w:t>
        </w:r>
        <w:r w:rsidRPr="000268EC">
          <w:rPr>
            <w:lang w:val="en-US"/>
          </w:rPr>
          <w:t xml:space="preserve">due to the airborne restriction in RR No. </w:t>
        </w:r>
        <w:r w:rsidRPr="00934FDA">
          <w:rPr>
            <w:b/>
            <w:bCs/>
            <w:lang w:val="en-US"/>
          </w:rPr>
          <w:t>5.366</w:t>
        </w:r>
        <w:r w:rsidRPr="00934FDA">
          <w:rPr>
            <w:lang w:val="en-US"/>
          </w:rPr>
          <w:t xml:space="preserve"> in the frequency band 1 610-1 626.5 MHz.</w:t>
        </w:r>
      </w:ins>
    </w:p>
    <w:p w:rsidR="00C94A04" w:rsidRPr="001D2822" w:rsidRDefault="00C94A04" w:rsidP="00AB6EEC">
      <w:pPr>
        <w:rPr>
          <w:ins w:id="469" w:author="Author"/>
          <w:snapToGrid w:val="0"/>
        </w:rPr>
      </w:pPr>
    </w:p>
    <w:p w:rsidR="00C94A04" w:rsidRPr="00D67C7E" w:rsidRDefault="00781E0D" w:rsidP="00C94A04">
      <w:pPr>
        <w:pStyle w:val="Heading3"/>
        <w:rPr>
          <w:ins w:id="470" w:author="Author"/>
        </w:rPr>
      </w:pPr>
      <w:ins w:id="471" w:author="Author">
        <w:r w:rsidRPr="001D2822">
          <w:t>5</w:t>
        </w:r>
        <w:r w:rsidR="00C94A04" w:rsidRPr="001D2822">
          <w:t>.2.5</w:t>
        </w:r>
        <w:r w:rsidR="00C94A04" w:rsidRPr="00D67C7E">
          <w:tab/>
        </w:r>
        <w:r w:rsidR="00C94A04" w:rsidRPr="00D67C7E">
          <w:rPr>
            <w:rFonts w:eastAsiaTheme="minorEastAsia"/>
            <w:noProof/>
            <w:color w:val="000000" w:themeColor="text1"/>
            <w:szCs w:val="22"/>
            <w:lang w:eastAsia="zh-CN"/>
          </w:rPr>
          <w:t>Frequency band 2</w:t>
        </w:r>
        <w:r w:rsidR="00C94A04" w:rsidRPr="00D67C7E">
          <w:t> 700-</w:t>
        </w:r>
        <w:r w:rsidR="00A16E27" w:rsidRPr="00D67C7E">
          <w:t>3</w:t>
        </w:r>
        <w:r w:rsidR="00C94A04" w:rsidRPr="00D67C7E">
          <w:t> </w:t>
        </w:r>
        <w:r w:rsidR="00A16E27" w:rsidRPr="00D67C7E">
          <w:t>1</w:t>
        </w:r>
        <w:r w:rsidR="00C94A04" w:rsidRPr="00D67C7E">
          <w:t>00 MHz</w:t>
        </w:r>
      </w:ins>
    </w:p>
    <w:p w:rsidR="00C94A04" w:rsidRPr="00920487" w:rsidRDefault="00781E0D" w:rsidP="00C94A04">
      <w:pPr>
        <w:pStyle w:val="Heading4"/>
        <w:rPr>
          <w:ins w:id="472" w:author="Author"/>
        </w:rPr>
      </w:pPr>
      <w:ins w:id="473" w:author="Author">
        <w:r w:rsidRPr="00D17FB1">
          <w:t>5</w:t>
        </w:r>
        <w:r w:rsidR="00C94A04">
          <w:t>.2.5</w:t>
        </w:r>
        <w:r w:rsidR="00C94A04" w:rsidRPr="00920487">
          <w:t>.1</w:t>
        </w:r>
        <w:r w:rsidR="00C94A04" w:rsidRPr="00920487">
          <w:tab/>
        </w:r>
        <w:r w:rsidR="00C94A04" w:rsidRPr="00920487">
          <w:rPr>
            <w:noProof/>
            <w:webHidden/>
          </w:rPr>
          <w:t>Allocation to operate detect and avoid</w:t>
        </w:r>
        <w:r w:rsidR="00C94A04" w:rsidRPr="0057456E">
          <w:t xml:space="preserve"> </w:t>
        </w:r>
        <w:r w:rsidR="00C94A04" w:rsidRPr="0057456E">
          <w:rPr>
            <w:noProof/>
          </w:rPr>
          <w:t>and other services in the frequency band</w:t>
        </w:r>
        <w:r w:rsidR="00C94A04">
          <w:rPr>
            <w:noProof/>
          </w:rPr>
          <w:t xml:space="preserve"> 2</w:t>
        </w:r>
        <w:r w:rsidR="00C94A04">
          <w:t> 700-</w:t>
        </w:r>
        <w:r w:rsidR="00A16E27">
          <w:t>3</w:t>
        </w:r>
        <w:r w:rsidR="00C94A04" w:rsidRPr="00B03396">
          <w:t> </w:t>
        </w:r>
        <w:r w:rsidR="00A16E27">
          <w:t>1</w:t>
        </w:r>
        <w:r w:rsidR="00C94A04">
          <w:t>00</w:t>
        </w:r>
        <w:r w:rsidR="00C94A04" w:rsidRPr="00B03396">
          <w:t xml:space="preserve"> </w:t>
        </w:r>
        <w:r w:rsidR="00C94A04">
          <w:t>MHz</w:t>
        </w:r>
      </w:ins>
    </w:p>
    <w:p w:rsidR="00A16E27" w:rsidRPr="00A16E27" w:rsidRDefault="00A16E27" w:rsidP="00A16E27">
      <w:pPr>
        <w:rPr>
          <w:ins w:id="474" w:author="Author"/>
          <w:lang w:val="en-US"/>
        </w:rPr>
      </w:pPr>
    </w:p>
    <w:tbl>
      <w:tblPr>
        <w:tblW w:w="9299" w:type="dxa"/>
        <w:jc w:val="center"/>
        <w:tblLayout w:type="fixed"/>
        <w:tblCellMar>
          <w:left w:w="107" w:type="dxa"/>
          <w:right w:w="107" w:type="dxa"/>
        </w:tblCellMar>
        <w:tblLook w:val="0000" w:firstRow="0" w:lastRow="0" w:firstColumn="0" w:lastColumn="0" w:noHBand="0" w:noVBand="0"/>
      </w:tblPr>
      <w:tblGrid>
        <w:gridCol w:w="3076"/>
        <w:gridCol w:w="3093"/>
        <w:gridCol w:w="3130"/>
      </w:tblGrid>
      <w:tr w:rsidR="00A16E27" w:rsidRPr="00A16E27" w:rsidTr="00CE0351">
        <w:trPr>
          <w:cantSplit/>
          <w:jc w:val="center"/>
          <w:ins w:id="475" w:author="Author"/>
        </w:trPr>
        <w:tc>
          <w:tcPr>
            <w:tcW w:w="9291" w:type="dxa"/>
            <w:gridSpan w:val="3"/>
            <w:tcBorders>
              <w:top w:val="single" w:sz="6" w:space="0" w:color="auto"/>
              <w:left w:val="single" w:sz="6" w:space="0" w:color="auto"/>
              <w:bottom w:val="single" w:sz="6" w:space="0" w:color="auto"/>
              <w:right w:val="single" w:sz="6" w:space="0" w:color="auto"/>
            </w:tcBorders>
          </w:tcPr>
          <w:p w:rsidR="00A16E27" w:rsidRPr="00A16E27" w:rsidRDefault="00A16E27" w:rsidP="00A16E27">
            <w:pPr>
              <w:keepNext/>
              <w:spacing w:before="80" w:after="80"/>
              <w:jc w:val="center"/>
              <w:rPr>
                <w:ins w:id="476" w:author="Author"/>
                <w:rFonts w:ascii="Times New Roman Bold" w:hAnsi="Times New Roman Bold" w:cs="Times New Roman Bold"/>
                <w:b/>
                <w:sz w:val="20"/>
              </w:rPr>
            </w:pPr>
            <w:ins w:id="477" w:author="Author">
              <w:r w:rsidRPr="00A16E27">
                <w:rPr>
                  <w:rFonts w:ascii="Times New Roman Bold" w:hAnsi="Times New Roman Bold" w:cs="Times New Roman Bold"/>
                  <w:b/>
                  <w:sz w:val="20"/>
                </w:rPr>
                <w:t>Allocation to services</w:t>
              </w:r>
            </w:ins>
          </w:p>
        </w:tc>
      </w:tr>
      <w:tr w:rsidR="00A16E27" w:rsidRPr="00A16E27" w:rsidTr="00CE0351">
        <w:trPr>
          <w:cantSplit/>
          <w:jc w:val="center"/>
          <w:ins w:id="478" w:author="Author"/>
        </w:trPr>
        <w:tc>
          <w:tcPr>
            <w:tcW w:w="3074" w:type="dxa"/>
            <w:tcBorders>
              <w:top w:val="single" w:sz="6" w:space="0" w:color="auto"/>
              <w:left w:val="single" w:sz="6" w:space="0" w:color="auto"/>
              <w:bottom w:val="single" w:sz="6" w:space="0" w:color="auto"/>
              <w:right w:val="single" w:sz="6" w:space="0" w:color="auto"/>
            </w:tcBorders>
          </w:tcPr>
          <w:p w:rsidR="00A16E27" w:rsidRPr="00A16E27" w:rsidRDefault="00A16E27" w:rsidP="00A16E27">
            <w:pPr>
              <w:keepNext/>
              <w:spacing w:before="80" w:after="80"/>
              <w:jc w:val="center"/>
              <w:rPr>
                <w:ins w:id="479" w:author="Author"/>
                <w:rFonts w:ascii="Times New Roman Bold" w:hAnsi="Times New Roman Bold" w:cs="Times New Roman Bold"/>
                <w:b/>
                <w:sz w:val="20"/>
              </w:rPr>
            </w:pPr>
            <w:ins w:id="480" w:author="Author">
              <w:r w:rsidRPr="00A16E27">
                <w:rPr>
                  <w:rFonts w:ascii="Times New Roman Bold" w:hAnsi="Times New Roman Bold" w:cs="Times New Roman Bold"/>
                  <w:b/>
                  <w:sz w:val="20"/>
                </w:rPr>
                <w:t>Region 1</w:t>
              </w:r>
            </w:ins>
          </w:p>
        </w:tc>
        <w:tc>
          <w:tcPr>
            <w:tcW w:w="3090" w:type="dxa"/>
            <w:tcBorders>
              <w:top w:val="single" w:sz="6" w:space="0" w:color="auto"/>
              <w:left w:val="single" w:sz="6" w:space="0" w:color="auto"/>
              <w:bottom w:val="single" w:sz="6" w:space="0" w:color="auto"/>
              <w:right w:val="single" w:sz="6" w:space="0" w:color="auto"/>
            </w:tcBorders>
          </w:tcPr>
          <w:p w:rsidR="00A16E27" w:rsidRPr="00A16E27" w:rsidRDefault="00A16E27" w:rsidP="00A16E27">
            <w:pPr>
              <w:keepNext/>
              <w:spacing w:before="80" w:after="80"/>
              <w:jc w:val="center"/>
              <w:rPr>
                <w:ins w:id="481" w:author="Author"/>
                <w:rFonts w:ascii="Times New Roman Bold" w:hAnsi="Times New Roman Bold" w:cs="Times New Roman Bold"/>
                <w:b/>
                <w:sz w:val="20"/>
              </w:rPr>
            </w:pPr>
            <w:ins w:id="482" w:author="Author">
              <w:r w:rsidRPr="00A16E27">
                <w:rPr>
                  <w:rFonts w:ascii="Times New Roman Bold" w:hAnsi="Times New Roman Bold" w:cs="Times New Roman Bold"/>
                  <w:b/>
                  <w:sz w:val="20"/>
                </w:rPr>
                <w:t>Region 2</w:t>
              </w:r>
            </w:ins>
          </w:p>
        </w:tc>
        <w:tc>
          <w:tcPr>
            <w:tcW w:w="3127" w:type="dxa"/>
            <w:tcBorders>
              <w:top w:val="single" w:sz="6" w:space="0" w:color="auto"/>
              <w:left w:val="single" w:sz="6" w:space="0" w:color="auto"/>
              <w:bottom w:val="single" w:sz="6" w:space="0" w:color="auto"/>
              <w:right w:val="single" w:sz="6" w:space="0" w:color="auto"/>
            </w:tcBorders>
          </w:tcPr>
          <w:p w:rsidR="00A16E27" w:rsidRPr="00A16E27" w:rsidRDefault="00A16E27" w:rsidP="00A16E27">
            <w:pPr>
              <w:keepNext/>
              <w:spacing w:before="80" w:after="80"/>
              <w:jc w:val="center"/>
              <w:rPr>
                <w:ins w:id="483" w:author="Author"/>
                <w:rFonts w:ascii="Times New Roman Bold" w:hAnsi="Times New Roman Bold" w:cs="Times New Roman Bold"/>
                <w:b/>
                <w:sz w:val="20"/>
              </w:rPr>
            </w:pPr>
            <w:ins w:id="484" w:author="Author">
              <w:r w:rsidRPr="00A16E27">
                <w:rPr>
                  <w:rFonts w:ascii="Times New Roman Bold" w:hAnsi="Times New Roman Bold" w:cs="Times New Roman Bold"/>
                  <w:b/>
                  <w:sz w:val="20"/>
                </w:rPr>
                <w:t>Region 3</w:t>
              </w:r>
            </w:ins>
          </w:p>
        </w:tc>
      </w:tr>
      <w:tr w:rsidR="00A16E27" w:rsidRPr="00A16E27" w:rsidTr="00CE0351">
        <w:trPr>
          <w:cantSplit/>
          <w:jc w:val="center"/>
          <w:ins w:id="485" w:author="Author"/>
        </w:trPr>
        <w:tc>
          <w:tcPr>
            <w:tcW w:w="9291" w:type="dxa"/>
            <w:gridSpan w:val="3"/>
            <w:tcBorders>
              <w:left w:val="single" w:sz="6" w:space="0" w:color="auto"/>
              <w:bottom w:val="single" w:sz="6" w:space="0" w:color="auto"/>
              <w:right w:val="single" w:sz="6" w:space="0" w:color="auto"/>
            </w:tcBorders>
          </w:tcPr>
          <w:p w:rsidR="00A16E27" w:rsidRPr="00A16E27" w:rsidRDefault="00A16E27" w:rsidP="00A16E27">
            <w:pPr>
              <w:tabs>
                <w:tab w:val="clear" w:pos="1134"/>
                <w:tab w:val="clear" w:pos="1871"/>
                <w:tab w:val="clear" w:pos="2268"/>
                <w:tab w:val="left" w:pos="170"/>
                <w:tab w:val="left" w:pos="567"/>
                <w:tab w:val="left" w:pos="737"/>
                <w:tab w:val="left" w:pos="2977"/>
                <w:tab w:val="left" w:pos="3266"/>
              </w:tabs>
              <w:spacing w:before="20" w:after="20" w:line="220" w:lineRule="exact"/>
              <w:ind w:left="170" w:hanging="170"/>
              <w:rPr>
                <w:ins w:id="486" w:author="Author"/>
                <w:color w:val="000000"/>
                <w:sz w:val="20"/>
              </w:rPr>
            </w:pPr>
            <w:ins w:id="487" w:author="Author">
              <w:r w:rsidRPr="00A16E27">
                <w:rPr>
                  <w:b/>
                  <w:sz w:val="20"/>
                </w:rPr>
                <w:t>2 700-2 900</w:t>
              </w:r>
              <w:r w:rsidRPr="00A16E27">
                <w:rPr>
                  <w:color w:val="000000"/>
                  <w:sz w:val="20"/>
                </w:rPr>
                <w:tab/>
                <w:t>AERONAUTICAL RADIONAVIGATION  5.337</w:t>
              </w:r>
            </w:ins>
          </w:p>
          <w:p w:rsidR="00A16E27" w:rsidRPr="00A16E27" w:rsidRDefault="00A16E27" w:rsidP="00A16E27">
            <w:pPr>
              <w:tabs>
                <w:tab w:val="clear" w:pos="1134"/>
                <w:tab w:val="clear" w:pos="1871"/>
                <w:tab w:val="clear" w:pos="2268"/>
                <w:tab w:val="left" w:pos="170"/>
                <w:tab w:val="left" w:pos="567"/>
                <w:tab w:val="left" w:pos="737"/>
                <w:tab w:val="left" w:pos="2977"/>
                <w:tab w:val="left" w:pos="3266"/>
              </w:tabs>
              <w:spacing w:before="20" w:after="20" w:line="220" w:lineRule="exact"/>
              <w:ind w:left="170" w:hanging="170"/>
              <w:rPr>
                <w:ins w:id="488" w:author="Author"/>
                <w:color w:val="000000"/>
                <w:sz w:val="20"/>
              </w:rPr>
            </w:pPr>
            <w:ins w:id="489" w:author="Author">
              <w:r w:rsidRPr="00A16E27">
                <w:rPr>
                  <w:color w:val="000000"/>
                  <w:sz w:val="20"/>
                </w:rPr>
                <w:tab/>
              </w:r>
              <w:r w:rsidRPr="00A16E27">
                <w:rPr>
                  <w:color w:val="000000"/>
                  <w:sz w:val="20"/>
                </w:rPr>
                <w:tab/>
              </w:r>
              <w:r w:rsidRPr="00A16E27">
                <w:rPr>
                  <w:color w:val="000000"/>
                  <w:sz w:val="20"/>
                </w:rPr>
                <w:tab/>
              </w:r>
              <w:r w:rsidRPr="00A16E27">
                <w:rPr>
                  <w:color w:val="000000"/>
                  <w:sz w:val="20"/>
                </w:rPr>
                <w:tab/>
                <w:t>Radiolocation</w:t>
              </w:r>
            </w:ins>
          </w:p>
          <w:p w:rsidR="00A16E27" w:rsidRPr="00A16E27" w:rsidRDefault="00A16E27" w:rsidP="00A16E27">
            <w:pPr>
              <w:tabs>
                <w:tab w:val="clear" w:pos="1134"/>
                <w:tab w:val="clear" w:pos="1871"/>
                <w:tab w:val="clear" w:pos="2268"/>
                <w:tab w:val="left" w:pos="170"/>
                <w:tab w:val="left" w:pos="567"/>
                <w:tab w:val="left" w:pos="737"/>
                <w:tab w:val="left" w:pos="2977"/>
                <w:tab w:val="left" w:pos="3266"/>
              </w:tabs>
              <w:spacing w:before="40" w:after="40"/>
              <w:ind w:left="170" w:hanging="170"/>
              <w:rPr>
                <w:ins w:id="490" w:author="Author"/>
                <w:sz w:val="20"/>
              </w:rPr>
            </w:pPr>
            <w:ins w:id="491" w:author="Author">
              <w:r w:rsidRPr="00A16E27">
                <w:rPr>
                  <w:color w:val="000000"/>
                  <w:sz w:val="20"/>
                </w:rPr>
                <w:tab/>
              </w:r>
              <w:r w:rsidRPr="00A16E27">
                <w:rPr>
                  <w:color w:val="000000"/>
                  <w:sz w:val="20"/>
                </w:rPr>
                <w:tab/>
              </w:r>
              <w:r w:rsidRPr="00A16E27">
                <w:rPr>
                  <w:color w:val="000000"/>
                  <w:sz w:val="20"/>
                </w:rPr>
                <w:tab/>
              </w:r>
              <w:r w:rsidRPr="00A16E27">
                <w:rPr>
                  <w:color w:val="000000"/>
                  <w:sz w:val="20"/>
                </w:rPr>
                <w:tab/>
                <w:t>5.423  5.424</w:t>
              </w:r>
            </w:ins>
          </w:p>
        </w:tc>
      </w:tr>
      <w:tr w:rsidR="00A16E27" w:rsidRPr="00A16E27" w:rsidTr="00CE0351">
        <w:trPr>
          <w:cantSplit/>
          <w:jc w:val="center"/>
          <w:ins w:id="492" w:author="Author"/>
        </w:trPr>
        <w:tc>
          <w:tcPr>
            <w:tcW w:w="9291" w:type="dxa"/>
            <w:gridSpan w:val="3"/>
            <w:tcBorders>
              <w:left w:val="single" w:sz="6" w:space="0" w:color="auto"/>
              <w:bottom w:val="single" w:sz="6" w:space="0" w:color="auto"/>
              <w:right w:val="single" w:sz="6" w:space="0" w:color="auto"/>
            </w:tcBorders>
          </w:tcPr>
          <w:p w:rsidR="00A16E27" w:rsidRPr="00A16E27" w:rsidRDefault="00A16E27" w:rsidP="00A16E27">
            <w:pPr>
              <w:tabs>
                <w:tab w:val="clear" w:pos="1134"/>
                <w:tab w:val="clear" w:pos="1871"/>
                <w:tab w:val="clear" w:pos="2268"/>
                <w:tab w:val="left" w:pos="170"/>
                <w:tab w:val="left" w:pos="567"/>
                <w:tab w:val="left" w:pos="737"/>
                <w:tab w:val="left" w:pos="2977"/>
                <w:tab w:val="left" w:pos="3266"/>
              </w:tabs>
              <w:spacing w:before="20" w:after="20" w:line="220" w:lineRule="exact"/>
              <w:ind w:left="170" w:hanging="170"/>
              <w:rPr>
                <w:ins w:id="493" w:author="Author"/>
                <w:color w:val="000000"/>
                <w:sz w:val="20"/>
                <w:lang w:val="fr-FR"/>
              </w:rPr>
            </w:pPr>
            <w:ins w:id="494" w:author="Author">
              <w:r w:rsidRPr="00A16E27">
                <w:rPr>
                  <w:b/>
                  <w:sz w:val="20"/>
                </w:rPr>
                <w:t>2 900-3 100</w:t>
              </w:r>
              <w:r w:rsidRPr="00A16E27">
                <w:rPr>
                  <w:color w:val="000000"/>
                  <w:sz w:val="20"/>
                </w:rPr>
                <w:tab/>
                <w:t>RADIOLOCATION  5.424A</w:t>
              </w:r>
            </w:ins>
          </w:p>
          <w:p w:rsidR="00A16E27" w:rsidRPr="00A16E27" w:rsidRDefault="00A16E27" w:rsidP="00A16E27">
            <w:pPr>
              <w:tabs>
                <w:tab w:val="clear" w:pos="1134"/>
                <w:tab w:val="clear" w:pos="1871"/>
                <w:tab w:val="clear" w:pos="2268"/>
                <w:tab w:val="left" w:pos="170"/>
                <w:tab w:val="left" w:pos="567"/>
                <w:tab w:val="left" w:pos="737"/>
                <w:tab w:val="left" w:pos="2977"/>
                <w:tab w:val="left" w:pos="3266"/>
              </w:tabs>
              <w:spacing w:before="20" w:after="20" w:line="220" w:lineRule="exact"/>
              <w:ind w:left="170" w:hanging="170"/>
              <w:rPr>
                <w:ins w:id="495" w:author="Author"/>
                <w:color w:val="000000"/>
                <w:sz w:val="20"/>
              </w:rPr>
            </w:pPr>
            <w:ins w:id="496" w:author="Author">
              <w:r w:rsidRPr="00A16E27">
                <w:rPr>
                  <w:color w:val="000000"/>
                  <w:sz w:val="20"/>
                </w:rPr>
                <w:tab/>
              </w:r>
              <w:r w:rsidRPr="00A16E27">
                <w:rPr>
                  <w:color w:val="000000"/>
                  <w:sz w:val="20"/>
                </w:rPr>
                <w:tab/>
              </w:r>
              <w:r w:rsidRPr="00A16E27">
                <w:rPr>
                  <w:color w:val="000000"/>
                  <w:sz w:val="20"/>
                </w:rPr>
                <w:tab/>
              </w:r>
              <w:r w:rsidRPr="00A16E27">
                <w:rPr>
                  <w:color w:val="000000"/>
                  <w:sz w:val="20"/>
                </w:rPr>
                <w:tab/>
                <w:t>RADIONAVIGATION  5.426</w:t>
              </w:r>
            </w:ins>
          </w:p>
          <w:p w:rsidR="00A16E27" w:rsidRPr="00A16E27" w:rsidRDefault="00A16E27" w:rsidP="00A16E27">
            <w:pPr>
              <w:tabs>
                <w:tab w:val="clear" w:pos="1134"/>
                <w:tab w:val="clear" w:pos="1871"/>
                <w:tab w:val="clear" w:pos="2268"/>
                <w:tab w:val="left" w:pos="170"/>
                <w:tab w:val="left" w:pos="567"/>
                <w:tab w:val="left" w:pos="737"/>
                <w:tab w:val="left" w:pos="2977"/>
                <w:tab w:val="left" w:pos="3266"/>
              </w:tabs>
              <w:spacing w:before="40" w:after="40"/>
              <w:ind w:left="170" w:hanging="170"/>
              <w:rPr>
                <w:ins w:id="497" w:author="Author"/>
                <w:sz w:val="20"/>
              </w:rPr>
            </w:pPr>
            <w:ins w:id="498" w:author="Author">
              <w:r w:rsidRPr="00A16E27">
                <w:rPr>
                  <w:color w:val="000000"/>
                  <w:sz w:val="20"/>
                </w:rPr>
                <w:tab/>
              </w:r>
              <w:r w:rsidRPr="00A16E27">
                <w:rPr>
                  <w:color w:val="000000"/>
                  <w:sz w:val="20"/>
                </w:rPr>
                <w:tab/>
              </w:r>
              <w:r w:rsidRPr="00A16E27">
                <w:rPr>
                  <w:color w:val="000000"/>
                  <w:sz w:val="20"/>
                </w:rPr>
                <w:tab/>
              </w:r>
              <w:r w:rsidRPr="00A16E27">
                <w:rPr>
                  <w:color w:val="000000"/>
                  <w:sz w:val="20"/>
                </w:rPr>
                <w:tab/>
                <w:t>5.425  5.427</w:t>
              </w:r>
            </w:ins>
          </w:p>
        </w:tc>
      </w:tr>
    </w:tbl>
    <w:p w:rsidR="00A16E27" w:rsidRPr="00A16E27" w:rsidRDefault="00A16E27" w:rsidP="00A16E27">
      <w:pPr>
        <w:rPr>
          <w:ins w:id="499" w:author="Author"/>
          <w:lang w:val="en-US"/>
        </w:rPr>
      </w:pPr>
    </w:p>
    <w:p w:rsidR="00A16E27" w:rsidRPr="00A16E27" w:rsidRDefault="00A16E27" w:rsidP="00A16E27">
      <w:pPr>
        <w:tabs>
          <w:tab w:val="left" w:pos="284"/>
        </w:tabs>
        <w:spacing w:before="80"/>
        <w:rPr>
          <w:ins w:id="500" w:author="Author"/>
          <w:lang w:val="en-AU"/>
        </w:rPr>
      </w:pPr>
      <w:ins w:id="501" w:author="Author">
        <w:r w:rsidRPr="00A16E27">
          <w:rPr>
            <w:b/>
          </w:rPr>
          <w:t>5.337</w:t>
        </w:r>
        <w:r w:rsidRPr="00A16E27">
          <w:rPr>
            <w:b/>
          </w:rPr>
          <w:tab/>
        </w:r>
        <w:r w:rsidRPr="00A16E27">
          <w:rPr>
            <w:lang w:val="en-AU"/>
          </w:rPr>
          <w:t>The use of the bands 1</w:t>
        </w:r>
        <w:r w:rsidRPr="00A16E27">
          <w:t> </w:t>
        </w:r>
        <w:r w:rsidRPr="00A16E27">
          <w:rPr>
            <w:lang w:val="en-AU"/>
          </w:rPr>
          <w:t>300-1</w:t>
        </w:r>
        <w:r w:rsidRPr="00A16E27">
          <w:t> </w:t>
        </w:r>
        <w:r w:rsidRPr="00A16E27">
          <w:rPr>
            <w:lang w:val="en-AU"/>
          </w:rPr>
          <w:t>350 MHz, 2</w:t>
        </w:r>
        <w:r w:rsidRPr="00A16E27">
          <w:t> </w:t>
        </w:r>
        <w:r w:rsidRPr="00A16E27">
          <w:rPr>
            <w:lang w:val="en-AU"/>
          </w:rPr>
          <w:t>700-2</w:t>
        </w:r>
        <w:r w:rsidRPr="00A16E27">
          <w:t> </w:t>
        </w:r>
        <w:r w:rsidRPr="00A16E27">
          <w:rPr>
            <w:lang w:val="en-AU"/>
          </w:rPr>
          <w:t>900 MHz and 9</w:t>
        </w:r>
        <w:r w:rsidRPr="00A16E27">
          <w:t> </w:t>
        </w:r>
        <w:r w:rsidRPr="00A16E27">
          <w:rPr>
            <w:lang w:val="en-AU"/>
          </w:rPr>
          <w:t>000-9</w:t>
        </w:r>
        <w:r w:rsidRPr="00A16E27">
          <w:t> </w:t>
        </w:r>
        <w:r w:rsidRPr="00A16E27">
          <w:rPr>
            <w:lang w:val="en-AU"/>
          </w:rPr>
          <w:t xml:space="preserve">200 MHz by the aeronautical radionavigation service is restricted to ground-based radars and to associated airborne transponders </w:t>
        </w:r>
        <w:r w:rsidRPr="00A16E27">
          <w:t>which</w:t>
        </w:r>
        <w:r w:rsidRPr="00A16E27">
          <w:rPr>
            <w:lang w:val="en-AU"/>
          </w:rPr>
          <w:t xml:space="preserve"> transmit only on frequencies in these bands and only when actuated by radars operating in the same band.</w:t>
        </w:r>
      </w:ins>
    </w:p>
    <w:p w:rsidR="00A16E27" w:rsidRPr="00A16E27" w:rsidRDefault="00A16E27" w:rsidP="00A16E27">
      <w:pPr>
        <w:tabs>
          <w:tab w:val="left" w:pos="284"/>
        </w:tabs>
        <w:spacing w:before="80"/>
        <w:rPr>
          <w:ins w:id="502" w:author="Author"/>
          <w:lang w:val="en-AU"/>
        </w:rPr>
      </w:pPr>
      <w:ins w:id="503" w:author="Author">
        <w:r w:rsidRPr="00A16E27">
          <w:rPr>
            <w:b/>
          </w:rPr>
          <w:lastRenderedPageBreak/>
          <w:t>5.423</w:t>
        </w:r>
        <w:r w:rsidRPr="00A16E27">
          <w:rPr>
            <w:b/>
          </w:rPr>
          <w:tab/>
        </w:r>
        <w:r w:rsidRPr="00A16E27">
          <w:rPr>
            <w:lang w:val="en-AU"/>
          </w:rPr>
          <w:t>In the band 2</w:t>
        </w:r>
        <w:r w:rsidRPr="00A16E27">
          <w:t> </w:t>
        </w:r>
        <w:r w:rsidRPr="00A16E27">
          <w:rPr>
            <w:lang w:val="en-AU"/>
          </w:rPr>
          <w:t>700-2</w:t>
        </w:r>
        <w:r w:rsidRPr="00A16E27">
          <w:t> </w:t>
        </w:r>
        <w:r w:rsidRPr="00A16E27">
          <w:rPr>
            <w:lang w:val="en-AU"/>
          </w:rPr>
          <w:t xml:space="preserve">900 MHz, ground-based radars used for meteorological purposes are authorized to </w:t>
        </w:r>
        <w:r w:rsidRPr="00A16E27">
          <w:t>operate</w:t>
        </w:r>
        <w:r w:rsidRPr="00A16E27">
          <w:rPr>
            <w:lang w:val="en-AU"/>
          </w:rPr>
          <w:t xml:space="preserve"> on a basis of </w:t>
        </w:r>
        <w:r w:rsidRPr="00A16E27">
          <w:t>equality</w:t>
        </w:r>
        <w:r w:rsidRPr="00A16E27">
          <w:rPr>
            <w:lang w:val="en-AU"/>
          </w:rPr>
          <w:t xml:space="preserve"> with stations of the aeronautical radionavigation service.</w:t>
        </w:r>
      </w:ins>
    </w:p>
    <w:p w:rsidR="00A16E27" w:rsidRPr="00A16E27" w:rsidRDefault="00A16E27" w:rsidP="00A16E27">
      <w:pPr>
        <w:tabs>
          <w:tab w:val="left" w:pos="284"/>
        </w:tabs>
        <w:spacing w:before="80"/>
        <w:rPr>
          <w:ins w:id="504" w:author="Author"/>
          <w:lang w:val="en-AU"/>
        </w:rPr>
      </w:pPr>
      <w:ins w:id="505" w:author="Author">
        <w:r w:rsidRPr="00A16E27">
          <w:rPr>
            <w:b/>
          </w:rPr>
          <w:t>5.424</w:t>
        </w:r>
        <w:r w:rsidRPr="00A16E27">
          <w:rPr>
            <w:b/>
          </w:rPr>
          <w:tab/>
        </w:r>
        <w:r w:rsidRPr="00A16E27">
          <w:rPr>
            <w:i/>
            <w:lang w:val="en-AU"/>
          </w:rPr>
          <w:t>Additional allocation:  </w:t>
        </w:r>
        <w:r w:rsidRPr="00A16E27">
          <w:rPr>
            <w:lang w:val="en-AU"/>
          </w:rPr>
          <w:t>in Canada, the band 2</w:t>
        </w:r>
        <w:r w:rsidRPr="00A16E27">
          <w:t> </w:t>
        </w:r>
        <w:r w:rsidRPr="00A16E27">
          <w:rPr>
            <w:lang w:val="en-AU"/>
          </w:rPr>
          <w:t>850-2</w:t>
        </w:r>
        <w:r w:rsidRPr="00A16E27">
          <w:t> </w:t>
        </w:r>
        <w:r w:rsidRPr="00A16E27">
          <w:rPr>
            <w:lang w:val="en-AU"/>
          </w:rPr>
          <w:t xml:space="preserve">900 MHz is also allocated to the maritime </w:t>
        </w:r>
        <w:r w:rsidRPr="00A16E27">
          <w:t>radionavigation</w:t>
        </w:r>
        <w:r w:rsidRPr="00A16E27">
          <w:rPr>
            <w:lang w:val="en-AU"/>
          </w:rPr>
          <w:t xml:space="preserve"> se</w:t>
        </w:r>
        <w:r w:rsidRPr="00A16E27">
          <w:t>r</w:t>
        </w:r>
        <w:r w:rsidRPr="00A16E27">
          <w:rPr>
            <w:lang w:val="en-AU"/>
          </w:rPr>
          <w:t xml:space="preserve">vice, on a </w:t>
        </w:r>
        <w:r w:rsidRPr="00A16E27">
          <w:t>primary</w:t>
        </w:r>
        <w:r w:rsidRPr="00A16E27">
          <w:rPr>
            <w:lang w:val="en-AU"/>
          </w:rPr>
          <w:t xml:space="preserve"> basis, for use by shore-based radars.</w:t>
        </w:r>
      </w:ins>
    </w:p>
    <w:p w:rsidR="001F5BF0" w:rsidRPr="001D2822" w:rsidRDefault="001F5BF0" w:rsidP="001F5BF0">
      <w:pPr>
        <w:tabs>
          <w:tab w:val="left" w:pos="284"/>
        </w:tabs>
        <w:spacing w:before="80"/>
        <w:rPr>
          <w:ins w:id="506" w:author="Author"/>
          <w:b/>
          <w:bCs/>
          <w:lang w:val="en-US"/>
        </w:rPr>
      </w:pPr>
      <w:ins w:id="507" w:author="Author">
        <w:r w:rsidRPr="001D2822">
          <w:rPr>
            <w:b/>
            <w:bCs/>
            <w:lang w:val="en-US"/>
          </w:rPr>
          <w:t>5.424A</w:t>
        </w:r>
        <w:r w:rsidRPr="001D2822">
          <w:rPr>
            <w:b/>
            <w:bCs/>
            <w:lang w:val="en-US"/>
          </w:rPr>
          <w:tab/>
        </w:r>
        <w:r w:rsidRPr="001D2822">
          <w:rPr>
            <w:bCs/>
            <w:lang w:val="en-US"/>
          </w:rPr>
          <w:t>In the band 2 900-3 100 MHz, stations in the radiolocation service shall not cause harmful interference to, nor claim protection from, radar systems in the radionavigation service.</w:t>
        </w:r>
        <w:r w:rsidRPr="001D2822">
          <w:rPr>
            <w:sz w:val="16"/>
            <w:szCs w:val="16"/>
          </w:rPr>
          <w:t xml:space="preserve">      (WRC-03)</w:t>
        </w:r>
        <w:r w:rsidRPr="001D2822">
          <w:rPr>
            <w:b/>
            <w:bCs/>
            <w:lang w:val="en-US"/>
          </w:rPr>
          <w:t>.</w:t>
        </w:r>
      </w:ins>
    </w:p>
    <w:p w:rsidR="001F5BF0" w:rsidRPr="001F5BF0" w:rsidRDefault="001F5BF0" w:rsidP="001F5BF0">
      <w:pPr>
        <w:tabs>
          <w:tab w:val="left" w:pos="284"/>
        </w:tabs>
        <w:spacing w:before="80"/>
        <w:rPr>
          <w:ins w:id="508" w:author="Author"/>
          <w:lang w:val="en-US"/>
        </w:rPr>
      </w:pPr>
      <w:ins w:id="509" w:author="Author">
        <w:r w:rsidRPr="001D2822">
          <w:rPr>
            <w:b/>
            <w:bCs/>
            <w:lang w:val="en-US"/>
          </w:rPr>
          <w:t xml:space="preserve">5.426 </w:t>
        </w:r>
        <w:r w:rsidRPr="001D2822">
          <w:rPr>
            <w:lang w:val="en-US"/>
          </w:rPr>
          <w:t>The use of the band 2 900-3 100 MHz by the aeronautical radionavigation service is limited to ground-based radars.</w:t>
        </w:r>
      </w:ins>
    </w:p>
    <w:p w:rsidR="001F5BF0" w:rsidRPr="001F5BF0" w:rsidRDefault="001F5BF0" w:rsidP="001F5BF0">
      <w:pPr>
        <w:rPr>
          <w:ins w:id="510" w:author="Author"/>
          <w:lang w:val="en-US"/>
        </w:rPr>
      </w:pPr>
    </w:p>
    <w:p w:rsidR="00781E0D" w:rsidRPr="00FB2D8E" w:rsidRDefault="00781E0D" w:rsidP="00781E0D">
      <w:pPr>
        <w:pStyle w:val="Heading4"/>
        <w:rPr>
          <w:ins w:id="511" w:author="Author"/>
        </w:rPr>
      </w:pPr>
      <w:ins w:id="512" w:author="Author">
        <w:r w:rsidRPr="00FB2D8E">
          <w:t xml:space="preserve">5.2.5.2 </w:t>
        </w:r>
        <w:r w:rsidRPr="00FB2D8E">
          <w:tab/>
          <w:t>Related ITU-R documents and aviation documents in the frequency band 2 700-3 100 MHz</w:t>
        </w:r>
      </w:ins>
    </w:p>
    <w:p w:rsidR="00781E0D" w:rsidRPr="00FB2D8E" w:rsidRDefault="00550B1A" w:rsidP="00781E0D">
      <w:pPr>
        <w:rPr>
          <w:ins w:id="513" w:author="Author"/>
          <w:lang w:val="en-US"/>
        </w:rPr>
      </w:pPr>
      <w:ins w:id="514" w:author="Author">
        <w:r w:rsidRPr="00FB2D8E">
          <w:rPr>
            <w:szCs w:val="24"/>
            <w:lang w:val="en-US"/>
          </w:rPr>
          <w:t xml:space="preserve">Recommendation ITU-R M.1464 contains characteristics and protection criteria for radar systems operating in the aeronautical radionavigation and radiolocation services in the band </w:t>
        </w:r>
        <w:r w:rsidRPr="00FB2D8E">
          <w:rPr>
            <w:lang w:val="en-US"/>
          </w:rPr>
          <w:t>2 700-2 900 MHz.  Recommendation ITU-R M.1849 contains the technical and operational aspects of ground based meteorological radars.</w:t>
        </w:r>
      </w:ins>
    </w:p>
    <w:p w:rsidR="00781E0D" w:rsidRPr="00D17FB1" w:rsidRDefault="00781E0D" w:rsidP="00781E0D">
      <w:pPr>
        <w:rPr>
          <w:ins w:id="515" w:author="Author"/>
          <w:lang w:val="en-US"/>
        </w:rPr>
      </w:pPr>
    </w:p>
    <w:p w:rsidR="00C94A04" w:rsidRPr="001D2822" w:rsidRDefault="005A015D" w:rsidP="00C94A04">
      <w:pPr>
        <w:pStyle w:val="Heading4"/>
        <w:rPr>
          <w:ins w:id="516" w:author="Author"/>
        </w:rPr>
      </w:pPr>
      <w:ins w:id="517" w:author="Author">
        <w:r w:rsidRPr="001D2822">
          <w:t>5</w:t>
        </w:r>
        <w:r w:rsidR="00C94A04" w:rsidRPr="001D2822">
          <w:t>.2.5.</w:t>
        </w:r>
        <w:r w:rsidR="007168D1" w:rsidRPr="001D2822">
          <w:t>3</w:t>
        </w:r>
        <w:r w:rsidR="00C94A04" w:rsidRPr="001D2822">
          <w:tab/>
        </w:r>
        <w:r w:rsidR="00C94A04" w:rsidRPr="001D2822">
          <w:rPr>
            <w:rFonts w:eastAsiaTheme="minorEastAsia"/>
            <w:noProof/>
            <w:lang w:eastAsia="zh-CN"/>
          </w:rPr>
          <w:t>Suitability of the band 2 700-</w:t>
        </w:r>
        <w:r w:rsidR="00A16E27" w:rsidRPr="001D2822">
          <w:rPr>
            <w:rFonts w:eastAsiaTheme="minorEastAsia"/>
            <w:noProof/>
            <w:lang w:eastAsia="zh-CN"/>
          </w:rPr>
          <w:t>3</w:t>
        </w:r>
        <w:r w:rsidR="00C94A04" w:rsidRPr="001D2822">
          <w:rPr>
            <w:rFonts w:eastAsiaTheme="minorEastAsia"/>
            <w:noProof/>
            <w:lang w:eastAsia="zh-CN"/>
          </w:rPr>
          <w:t xml:space="preserve"> </w:t>
        </w:r>
        <w:r w:rsidR="00A16E27" w:rsidRPr="001D2822">
          <w:rPr>
            <w:rFonts w:eastAsiaTheme="minorEastAsia"/>
            <w:noProof/>
            <w:lang w:eastAsia="zh-CN"/>
          </w:rPr>
          <w:t>1</w:t>
        </w:r>
        <w:r w:rsidR="00C94A04" w:rsidRPr="001D2822">
          <w:rPr>
            <w:rFonts w:eastAsiaTheme="minorEastAsia"/>
            <w:noProof/>
            <w:lang w:eastAsia="zh-CN"/>
          </w:rPr>
          <w:t xml:space="preserve">00 MHz for ground based </w:t>
        </w:r>
        <w:r w:rsidR="00D2650F" w:rsidRPr="001D2822">
          <w:rPr>
            <w:rFonts w:eastAsiaTheme="minorEastAsia"/>
            <w:noProof/>
            <w:lang w:eastAsia="zh-CN"/>
          </w:rPr>
          <w:t xml:space="preserve">detect </w:t>
        </w:r>
        <w:r w:rsidR="00C94A04" w:rsidRPr="001D2822">
          <w:rPr>
            <w:rFonts w:eastAsiaTheme="minorEastAsia"/>
            <w:noProof/>
            <w:lang w:eastAsia="zh-CN"/>
          </w:rPr>
          <w:t>&amp; avoid</w:t>
        </w:r>
      </w:ins>
    </w:p>
    <w:p w:rsidR="00550B1A" w:rsidRPr="001D2822" w:rsidRDefault="00550B1A" w:rsidP="00550B1A">
      <w:pPr>
        <w:keepNext/>
        <w:keepLines/>
        <w:tabs>
          <w:tab w:val="clear" w:pos="1134"/>
        </w:tabs>
        <w:spacing w:before="200"/>
        <w:ind w:left="1134" w:hanging="1134"/>
        <w:outlineLvl w:val="2"/>
        <w:rPr>
          <w:ins w:id="518" w:author="Author"/>
          <w:b/>
        </w:rPr>
      </w:pPr>
      <w:ins w:id="519" w:author="Author">
        <w:r w:rsidRPr="001D2822">
          <w:rPr>
            <w:b/>
          </w:rPr>
          <w:t>5.2.5.3.1</w:t>
        </w:r>
        <w:r w:rsidRPr="001D2822">
          <w:rPr>
            <w:b/>
          </w:rPr>
          <w:tab/>
          <w:t>2 700-2 900 MHz</w:t>
        </w:r>
      </w:ins>
    </w:p>
    <w:p w:rsidR="00A16E27" w:rsidRPr="00A16E27" w:rsidRDefault="00A16E27" w:rsidP="00A16E27">
      <w:pPr>
        <w:rPr>
          <w:ins w:id="520" w:author="Author"/>
          <w:lang w:val="en-US"/>
        </w:rPr>
      </w:pPr>
      <w:ins w:id="521" w:author="Author">
        <w:r w:rsidRPr="001D2822">
          <w:rPr>
            <w:lang w:val="en-US"/>
          </w:rPr>
          <w:t xml:space="preserve">Operation of ground based DAA systems in the 2 700-2 900 MHz </w:t>
        </w:r>
        <w:r w:rsidRPr="000268EC">
          <w:rPr>
            <w:lang w:val="en-US"/>
          </w:rPr>
          <w:t xml:space="preserve">is </w:t>
        </w:r>
        <w:r w:rsidR="00D21334" w:rsidRPr="00934FDA">
          <w:rPr>
            <w:lang w:val="en-US"/>
          </w:rPr>
          <w:t xml:space="preserve">suitable </w:t>
        </w:r>
        <w:r w:rsidRPr="001D2822">
          <w:rPr>
            <w:lang w:val="en-US"/>
          </w:rPr>
          <w:t>however</w:t>
        </w:r>
        <w:r w:rsidR="00B85203" w:rsidRPr="001D2822">
          <w:rPr>
            <w:lang w:val="en-US"/>
          </w:rPr>
          <w:t>,</w:t>
        </w:r>
        <w:r w:rsidRPr="001D2822">
          <w:rPr>
            <w:lang w:val="en-US"/>
          </w:rPr>
          <w:t xml:space="preserve"> many aviation radars already o</w:t>
        </w:r>
        <w:r w:rsidR="00E74CD8" w:rsidRPr="001D2822">
          <w:rPr>
            <w:lang w:val="en-US"/>
          </w:rPr>
          <w:t>perate in this band and these ra</w:t>
        </w:r>
        <w:r w:rsidRPr="001D2822">
          <w:rPr>
            <w:lang w:val="en-US"/>
          </w:rPr>
          <w:t>dars</w:t>
        </w:r>
        <w:r w:rsidRPr="00B10511">
          <w:rPr>
            <w:lang w:val="en-US"/>
          </w:rPr>
          <w:t xml:space="preserve"> are typically found at airports.  In addition </w:t>
        </w:r>
        <w:r w:rsidRPr="001F5BF0">
          <w:rPr>
            <w:lang w:val="en-US"/>
          </w:rPr>
          <w:t xml:space="preserve">meteorological radars (5.423) are also operated in this band.  </w:t>
        </w:r>
        <w:r w:rsidR="00E74CD8" w:rsidRPr="00B85203">
          <w:rPr>
            <w:lang w:val="en-US"/>
          </w:rPr>
          <w:t xml:space="preserve">The 2 700-2 900 MHz </w:t>
        </w:r>
        <w:r w:rsidRPr="005317A2">
          <w:rPr>
            <w:lang w:val="en-US"/>
          </w:rPr>
          <w:t xml:space="preserve">frequency band </w:t>
        </w:r>
        <w:r w:rsidR="0025663D" w:rsidRPr="005317A2">
          <w:rPr>
            <w:lang w:val="en-US"/>
          </w:rPr>
          <w:t xml:space="preserve">can </w:t>
        </w:r>
        <w:r w:rsidR="00E74CD8" w:rsidRPr="005317A2">
          <w:rPr>
            <w:lang w:val="en-US"/>
          </w:rPr>
          <w:t>be u</w:t>
        </w:r>
        <w:r w:rsidR="00E74CD8">
          <w:rPr>
            <w:lang w:val="en-US"/>
          </w:rPr>
          <w:t xml:space="preserve">sed to support ground based </w:t>
        </w:r>
        <w:r w:rsidRPr="00A16E27">
          <w:rPr>
            <w:lang w:val="en-US"/>
          </w:rPr>
          <w:t>DAA systems</w:t>
        </w:r>
        <w:r w:rsidR="00E74CD8">
          <w:rPr>
            <w:lang w:val="en-US"/>
          </w:rPr>
          <w:t xml:space="preserve"> located beyond major airports</w:t>
        </w:r>
        <w:r w:rsidRPr="00A16E27">
          <w:rPr>
            <w:lang w:val="en-US"/>
          </w:rPr>
          <w:t>.</w:t>
        </w:r>
      </w:ins>
    </w:p>
    <w:p w:rsidR="00550B1A" w:rsidRPr="001D2822" w:rsidRDefault="00550B1A" w:rsidP="00550B1A">
      <w:pPr>
        <w:keepNext/>
        <w:keepLines/>
        <w:tabs>
          <w:tab w:val="clear" w:pos="1134"/>
        </w:tabs>
        <w:spacing w:before="200"/>
        <w:ind w:left="1134" w:hanging="1134"/>
        <w:outlineLvl w:val="2"/>
        <w:rPr>
          <w:ins w:id="522" w:author="Author"/>
          <w:b/>
        </w:rPr>
      </w:pPr>
      <w:ins w:id="523" w:author="Author">
        <w:r w:rsidRPr="001D2822">
          <w:rPr>
            <w:b/>
          </w:rPr>
          <w:t>5.2.5.3.2</w:t>
        </w:r>
        <w:r w:rsidRPr="001D2822">
          <w:rPr>
            <w:b/>
          </w:rPr>
          <w:tab/>
          <w:t>2 900-3 100 MHz</w:t>
        </w:r>
      </w:ins>
    </w:p>
    <w:p w:rsidR="001D2822" w:rsidRDefault="00B85203" w:rsidP="00A16E27">
      <w:pPr>
        <w:rPr>
          <w:ins w:id="524" w:author="Author"/>
          <w:lang w:val="en-US"/>
        </w:rPr>
      </w:pPr>
      <w:ins w:id="525" w:author="Author">
        <w:r w:rsidRPr="001D2822">
          <w:rPr>
            <w:lang w:val="en-US"/>
          </w:rPr>
          <w:t>Operation of ground based DAA systems in t</w:t>
        </w:r>
        <w:r w:rsidR="00A16E27" w:rsidRPr="001D2822">
          <w:rPr>
            <w:lang w:val="en-US"/>
          </w:rPr>
          <w:t xml:space="preserve">he frequency band 2 900-3 100 MHz </w:t>
        </w:r>
        <w:r w:rsidR="00D21334" w:rsidRPr="00934FDA">
          <w:rPr>
            <w:lang w:val="en-US"/>
          </w:rPr>
          <w:t xml:space="preserve">may be suitable </w:t>
        </w:r>
        <w:r w:rsidRPr="001D2822">
          <w:rPr>
            <w:lang w:val="en-US"/>
          </w:rPr>
          <w:t xml:space="preserve">however, </w:t>
        </w:r>
        <w:r w:rsidR="00D5218F" w:rsidRPr="001D2822">
          <w:rPr>
            <w:lang w:val="en-US"/>
          </w:rPr>
          <w:t>compatibility with</w:t>
        </w:r>
        <w:r w:rsidR="004B4F77" w:rsidRPr="001D2822">
          <w:rPr>
            <w:lang w:val="en-US"/>
          </w:rPr>
          <w:t xml:space="preserve"> shipboard</w:t>
        </w:r>
        <w:r w:rsidRPr="001D2822">
          <w:rPr>
            <w:lang w:val="en-US"/>
          </w:rPr>
          <w:t xml:space="preserve"> maritime radio</w:t>
        </w:r>
        <w:r w:rsidR="004B4F77" w:rsidRPr="001D2822">
          <w:rPr>
            <w:lang w:val="en-US"/>
          </w:rPr>
          <w:t>n</w:t>
        </w:r>
        <w:r w:rsidRPr="001D2822">
          <w:rPr>
            <w:lang w:val="en-US"/>
          </w:rPr>
          <w:t xml:space="preserve">avigation systems </w:t>
        </w:r>
        <w:r w:rsidR="001D2822" w:rsidRPr="001D2822">
          <w:rPr>
            <w:lang w:val="en-US"/>
          </w:rPr>
          <w:t>is a significant</w:t>
        </w:r>
        <w:r w:rsidR="001D2822">
          <w:rPr>
            <w:lang w:val="en-US"/>
          </w:rPr>
          <w:t xml:space="preserve"> issue.</w:t>
        </w:r>
      </w:ins>
    </w:p>
    <w:p w:rsidR="00A16E27" w:rsidRPr="008F6B36" w:rsidRDefault="001D2822" w:rsidP="00A16E27">
      <w:pPr>
        <w:rPr>
          <w:ins w:id="526" w:author="Author"/>
          <w:lang w:val="en-US"/>
        </w:rPr>
      </w:pPr>
      <w:ins w:id="527" w:author="Author">
        <w:r>
          <w:rPr>
            <w:lang w:val="en-US"/>
          </w:rPr>
          <w:t>This f</w:t>
        </w:r>
        <w:r w:rsidR="00A16E27" w:rsidRPr="001D2822">
          <w:rPr>
            <w:lang w:val="en-US"/>
          </w:rPr>
          <w:t xml:space="preserve">requency band 2 900-3 100 MHz </w:t>
        </w:r>
        <w:r w:rsidR="00D5218F" w:rsidRPr="001D2822">
          <w:rPr>
            <w:lang w:val="en-US"/>
          </w:rPr>
          <w:t>can be used to support ground bases DAA systems provided operations are compatible with maritime radars that operate in this band</w:t>
        </w:r>
        <w:r w:rsidR="00A16E27" w:rsidRPr="001D2822">
          <w:rPr>
            <w:lang w:val="en-US"/>
          </w:rPr>
          <w:t>.</w:t>
        </w:r>
      </w:ins>
    </w:p>
    <w:p w:rsidR="00C94A04" w:rsidRPr="00B10511" w:rsidRDefault="00C94A04" w:rsidP="00C94A04">
      <w:pPr>
        <w:rPr>
          <w:ins w:id="528" w:author="Author"/>
          <w:snapToGrid w:val="0"/>
        </w:rPr>
      </w:pPr>
    </w:p>
    <w:p w:rsidR="00CE0351" w:rsidRPr="00FB2D8E" w:rsidRDefault="00CE0351" w:rsidP="00CE0351">
      <w:pPr>
        <w:pStyle w:val="Heading3"/>
        <w:rPr>
          <w:ins w:id="529" w:author="Author"/>
        </w:rPr>
      </w:pPr>
      <w:ins w:id="530" w:author="Author">
        <w:r w:rsidRPr="001F5BF0">
          <w:t>5.2.</w:t>
        </w:r>
        <w:r w:rsidR="00781E0D" w:rsidRPr="00FB2D8E">
          <w:t>6</w:t>
        </w:r>
        <w:r w:rsidRPr="00FB2D8E">
          <w:tab/>
          <w:t>Frequency band 4 200-4 400 MHz</w:t>
        </w:r>
      </w:ins>
    </w:p>
    <w:p w:rsidR="00CE0351" w:rsidRPr="00B03396" w:rsidRDefault="00CE0351" w:rsidP="00CE0351">
      <w:pPr>
        <w:pStyle w:val="Heading4"/>
        <w:rPr>
          <w:ins w:id="531" w:author="Author"/>
        </w:rPr>
      </w:pPr>
      <w:ins w:id="532" w:author="Author">
        <w:r w:rsidRPr="00FB2D8E">
          <w:t>5.2.</w:t>
        </w:r>
        <w:r w:rsidR="00781E0D" w:rsidRPr="00FB2D8E">
          <w:t>6</w:t>
        </w:r>
        <w:r w:rsidRPr="00FB2D8E">
          <w:t>.1</w:t>
        </w:r>
        <w:r w:rsidRPr="00FB2D8E">
          <w:tab/>
          <w:t>Allocations to operate detect and avoid and other services in the frequency band 4 200</w:t>
        </w:r>
        <w:r w:rsidRPr="00FB2D8E">
          <w:noBreakHyphen/>
          <w:t>4 400 MHz</w:t>
        </w:r>
      </w:ins>
    </w:p>
    <w:p w:rsidR="00CE0351" w:rsidRPr="00B03396" w:rsidRDefault="00CE0351" w:rsidP="00CE0351">
      <w:pPr>
        <w:rPr>
          <w:ins w:id="533" w:author="Author"/>
          <w:lang w:val="en-US"/>
        </w:rPr>
      </w:pPr>
    </w:p>
    <w:tbl>
      <w:tblPr>
        <w:tblW w:w="9299" w:type="dxa"/>
        <w:jc w:val="center"/>
        <w:tblLayout w:type="fixed"/>
        <w:tblCellMar>
          <w:left w:w="107" w:type="dxa"/>
          <w:right w:w="107" w:type="dxa"/>
        </w:tblCellMar>
        <w:tblLook w:val="0000" w:firstRow="0" w:lastRow="0" w:firstColumn="0" w:lastColumn="0" w:noHBand="0" w:noVBand="0"/>
      </w:tblPr>
      <w:tblGrid>
        <w:gridCol w:w="3094"/>
        <w:gridCol w:w="3088"/>
        <w:gridCol w:w="3117"/>
      </w:tblGrid>
      <w:tr w:rsidR="00CE0351" w:rsidRPr="00FB2D8E" w:rsidTr="00CE0351">
        <w:trPr>
          <w:cantSplit/>
          <w:jc w:val="center"/>
          <w:ins w:id="534" w:author="Author"/>
        </w:trPr>
        <w:tc>
          <w:tcPr>
            <w:tcW w:w="9299" w:type="dxa"/>
            <w:gridSpan w:val="3"/>
            <w:tcBorders>
              <w:top w:val="single" w:sz="6" w:space="0" w:color="auto"/>
              <w:left w:val="single" w:sz="6" w:space="0" w:color="auto"/>
              <w:bottom w:val="single" w:sz="6" w:space="0" w:color="auto"/>
              <w:right w:val="single" w:sz="6" w:space="0" w:color="auto"/>
            </w:tcBorders>
          </w:tcPr>
          <w:p w:rsidR="00CE0351" w:rsidRPr="00FB2D8E" w:rsidRDefault="00CE0351" w:rsidP="00CE0351">
            <w:pPr>
              <w:pStyle w:val="Tablehead"/>
              <w:rPr>
                <w:ins w:id="535" w:author="Author"/>
              </w:rPr>
            </w:pPr>
            <w:ins w:id="536" w:author="Author">
              <w:r w:rsidRPr="00FB2D8E">
                <w:t>Allocation to services</w:t>
              </w:r>
            </w:ins>
          </w:p>
        </w:tc>
      </w:tr>
      <w:tr w:rsidR="00CE0351" w:rsidRPr="00FB2D8E" w:rsidTr="00CE0351">
        <w:trPr>
          <w:cantSplit/>
          <w:jc w:val="center"/>
          <w:ins w:id="537" w:author="Author"/>
        </w:trPr>
        <w:tc>
          <w:tcPr>
            <w:tcW w:w="3094" w:type="dxa"/>
            <w:tcBorders>
              <w:top w:val="single" w:sz="6" w:space="0" w:color="auto"/>
              <w:left w:val="single" w:sz="6" w:space="0" w:color="auto"/>
              <w:bottom w:val="single" w:sz="6" w:space="0" w:color="auto"/>
              <w:right w:val="single" w:sz="6" w:space="0" w:color="auto"/>
            </w:tcBorders>
          </w:tcPr>
          <w:p w:rsidR="00CE0351" w:rsidRPr="00FB2D8E" w:rsidRDefault="00CE0351" w:rsidP="00CE0351">
            <w:pPr>
              <w:pStyle w:val="Tablehead"/>
              <w:rPr>
                <w:ins w:id="538" w:author="Author"/>
              </w:rPr>
            </w:pPr>
            <w:ins w:id="539" w:author="Author">
              <w:r w:rsidRPr="00FB2D8E">
                <w:t>Region 1</w:t>
              </w:r>
            </w:ins>
          </w:p>
        </w:tc>
        <w:tc>
          <w:tcPr>
            <w:tcW w:w="3088" w:type="dxa"/>
            <w:tcBorders>
              <w:top w:val="single" w:sz="6" w:space="0" w:color="auto"/>
              <w:left w:val="single" w:sz="6" w:space="0" w:color="auto"/>
              <w:bottom w:val="single" w:sz="6" w:space="0" w:color="auto"/>
              <w:right w:val="single" w:sz="6" w:space="0" w:color="auto"/>
            </w:tcBorders>
          </w:tcPr>
          <w:p w:rsidR="00CE0351" w:rsidRPr="00FB2D8E" w:rsidRDefault="00CE0351" w:rsidP="00CE0351">
            <w:pPr>
              <w:pStyle w:val="Tablehead"/>
              <w:rPr>
                <w:ins w:id="540" w:author="Author"/>
              </w:rPr>
            </w:pPr>
            <w:ins w:id="541" w:author="Author">
              <w:r w:rsidRPr="00FB2D8E">
                <w:t>Region 2</w:t>
              </w:r>
            </w:ins>
          </w:p>
        </w:tc>
        <w:tc>
          <w:tcPr>
            <w:tcW w:w="3117" w:type="dxa"/>
            <w:tcBorders>
              <w:top w:val="single" w:sz="6" w:space="0" w:color="auto"/>
              <w:left w:val="single" w:sz="6" w:space="0" w:color="auto"/>
              <w:bottom w:val="single" w:sz="6" w:space="0" w:color="auto"/>
              <w:right w:val="single" w:sz="6" w:space="0" w:color="auto"/>
            </w:tcBorders>
          </w:tcPr>
          <w:p w:rsidR="00CE0351" w:rsidRPr="00FB2D8E" w:rsidRDefault="00CE0351" w:rsidP="00CE0351">
            <w:pPr>
              <w:pStyle w:val="Tablehead"/>
              <w:rPr>
                <w:ins w:id="542" w:author="Author"/>
              </w:rPr>
            </w:pPr>
            <w:ins w:id="543" w:author="Author">
              <w:r w:rsidRPr="00FB2D8E">
                <w:t>Region 3</w:t>
              </w:r>
            </w:ins>
          </w:p>
        </w:tc>
      </w:tr>
      <w:tr w:rsidR="00CE0351" w:rsidRPr="00FB2D8E" w:rsidTr="00CE0351">
        <w:trPr>
          <w:cantSplit/>
          <w:jc w:val="center"/>
          <w:ins w:id="544" w:author="Author"/>
        </w:trPr>
        <w:tc>
          <w:tcPr>
            <w:tcW w:w="9299" w:type="dxa"/>
            <w:gridSpan w:val="3"/>
            <w:tcBorders>
              <w:top w:val="single" w:sz="6" w:space="0" w:color="auto"/>
              <w:left w:val="single" w:sz="6" w:space="0" w:color="auto"/>
              <w:bottom w:val="single" w:sz="4" w:space="0" w:color="auto"/>
              <w:right w:val="single" w:sz="6" w:space="0" w:color="auto"/>
            </w:tcBorders>
          </w:tcPr>
          <w:p w:rsidR="00CE0351" w:rsidRPr="00FB2D8E" w:rsidRDefault="00CE0351" w:rsidP="00CE0351">
            <w:pPr>
              <w:pStyle w:val="TableTextS5"/>
              <w:spacing w:before="30" w:after="30"/>
              <w:ind w:left="567" w:hanging="567"/>
              <w:rPr>
                <w:ins w:id="545" w:author="Author"/>
                <w:color w:val="000000"/>
                <w:lang w:val="fr-BE"/>
              </w:rPr>
            </w:pPr>
            <w:ins w:id="546" w:author="Author">
              <w:r w:rsidRPr="00FB2D8E">
                <w:rPr>
                  <w:rStyle w:val="Tablefreq"/>
                  <w:lang w:val="fr-BE"/>
                </w:rPr>
                <w:t>4 200-4 400</w:t>
              </w:r>
              <w:r w:rsidRPr="00FB2D8E">
                <w:rPr>
                  <w:color w:val="000000"/>
                  <w:lang w:val="fr-BE"/>
                </w:rPr>
                <w:tab/>
                <w:t>AERONAUTICAL MOBILE (R)</w:t>
              </w:r>
              <w:r w:rsidRPr="00FB2D8E">
                <w:rPr>
                  <w:color w:val="000000"/>
                  <w:lang w:val="ru-RU"/>
                </w:rPr>
                <w:t xml:space="preserve"> </w:t>
              </w:r>
              <w:r w:rsidRPr="00FB2D8E">
                <w:rPr>
                  <w:color w:val="000000"/>
                  <w:lang w:val="fr-BE"/>
                </w:rPr>
                <w:t xml:space="preserve"> </w:t>
              </w:r>
              <w:r w:rsidRPr="00FB2D8E">
                <w:rPr>
                  <w:rStyle w:val="Artref"/>
                  <w:lang w:val="fr-BE"/>
                </w:rPr>
                <w:t>5.436</w:t>
              </w:r>
            </w:ins>
          </w:p>
          <w:p w:rsidR="00CE0351" w:rsidRPr="00FB2D8E" w:rsidRDefault="00CE0351" w:rsidP="00CE0351">
            <w:pPr>
              <w:pStyle w:val="TableTextS5"/>
              <w:spacing w:before="30" w:after="30"/>
              <w:rPr>
                <w:ins w:id="547" w:author="Author"/>
                <w:color w:val="000000"/>
                <w:lang w:val="fr-BE"/>
              </w:rPr>
            </w:pPr>
            <w:ins w:id="548" w:author="Author">
              <w:r w:rsidRPr="00FB2D8E">
                <w:rPr>
                  <w:color w:val="000000"/>
                  <w:lang w:val="fr-BE"/>
                </w:rPr>
                <w:tab/>
              </w:r>
              <w:r w:rsidRPr="00FB2D8E">
                <w:rPr>
                  <w:color w:val="000000"/>
                  <w:lang w:val="fr-BE"/>
                </w:rPr>
                <w:tab/>
              </w:r>
              <w:r w:rsidRPr="00FB2D8E">
                <w:rPr>
                  <w:color w:val="000000"/>
                  <w:lang w:val="fr-BE"/>
                </w:rPr>
                <w:tab/>
              </w:r>
              <w:r w:rsidRPr="00FB2D8E">
                <w:rPr>
                  <w:color w:val="000000"/>
                  <w:lang w:val="fr-BE"/>
                </w:rPr>
                <w:tab/>
                <w:t xml:space="preserve">AERONAUTICAL RADIONAVIGATION  </w:t>
              </w:r>
              <w:r w:rsidRPr="00FB2D8E">
                <w:rPr>
                  <w:rStyle w:val="Artref"/>
                  <w:color w:val="000000"/>
                  <w:lang w:val="fr-BE"/>
                </w:rPr>
                <w:t>5.438</w:t>
              </w:r>
            </w:ins>
          </w:p>
          <w:p w:rsidR="00CE0351" w:rsidRPr="00FB2D8E" w:rsidRDefault="00CE0351" w:rsidP="00CE0351">
            <w:pPr>
              <w:pStyle w:val="TableTextS5"/>
              <w:spacing w:before="30" w:after="30"/>
              <w:rPr>
                <w:ins w:id="549" w:author="Author"/>
                <w:rStyle w:val="Artref"/>
                <w:color w:val="000000"/>
                <w:sz w:val="24"/>
              </w:rPr>
            </w:pPr>
            <w:ins w:id="550" w:author="Author">
              <w:r w:rsidRPr="00FB2D8E">
                <w:rPr>
                  <w:color w:val="000000"/>
                  <w:lang w:val="fr-BE"/>
                </w:rPr>
                <w:tab/>
              </w:r>
              <w:r w:rsidRPr="00FB2D8E">
                <w:rPr>
                  <w:color w:val="000000"/>
                  <w:lang w:val="fr-BE"/>
                </w:rPr>
                <w:tab/>
              </w:r>
              <w:r w:rsidRPr="00FB2D8E">
                <w:rPr>
                  <w:color w:val="000000"/>
                  <w:lang w:val="fr-BE"/>
                </w:rPr>
                <w:tab/>
              </w:r>
              <w:r w:rsidRPr="00FB2D8E">
                <w:rPr>
                  <w:color w:val="000000"/>
                  <w:lang w:val="fr-BE"/>
                </w:rPr>
                <w:tab/>
              </w:r>
              <w:r w:rsidRPr="00FB2D8E">
                <w:rPr>
                  <w:rStyle w:val="Artref"/>
                </w:rPr>
                <w:t>5.437</w:t>
              </w:r>
              <w:r w:rsidRPr="00FB2D8E">
                <w:rPr>
                  <w:color w:val="000000"/>
                </w:rPr>
                <w:t xml:space="preserve">  </w:t>
              </w:r>
              <w:r w:rsidRPr="00FB2D8E">
                <w:rPr>
                  <w:rStyle w:val="Artref"/>
                  <w:color w:val="000000"/>
                </w:rPr>
                <w:t>5.439</w:t>
              </w:r>
              <w:r w:rsidRPr="00FB2D8E">
                <w:rPr>
                  <w:color w:val="000000"/>
                </w:rPr>
                <w:t xml:space="preserve">  </w:t>
              </w:r>
              <w:r w:rsidRPr="00FB2D8E">
                <w:rPr>
                  <w:rStyle w:val="Artref"/>
                  <w:color w:val="000000"/>
                </w:rPr>
                <w:t>5.440</w:t>
              </w:r>
            </w:ins>
          </w:p>
        </w:tc>
      </w:tr>
    </w:tbl>
    <w:p w:rsidR="00CE0351" w:rsidRPr="00FB2D8E" w:rsidRDefault="00CE0351" w:rsidP="00CE0351">
      <w:pPr>
        <w:pStyle w:val="Tablefin"/>
        <w:rPr>
          <w:ins w:id="551" w:author="Author"/>
        </w:rPr>
      </w:pPr>
    </w:p>
    <w:p w:rsidR="0058207F" w:rsidRPr="00FB2D8E" w:rsidRDefault="0058207F" w:rsidP="0058207F">
      <w:pPr>
        <w:tabs>
          <w:tab w:val="left" w:pos="284"/>
        </w:tabs>
        <w:spacing w:before="80"/>
        <w:rPr>
          <w:ins w:id="552" w:author="Author"/>
        </w:rPr>
      </w:pPr>
      <w:ins w:id="553" w:author="Author">
        <w:r w:rsidRPr="00FB2D8E">
          <w:lastRenderedPageBreak/>
          <w:t>5.436</w:t>
        </w:r>
        <w:r w:rsidRPr="00FB2D8E">
          <w:tab/>
          <w:t>Use of the frequency band 4 200-4 400 MHz by stations in the aeronautical mobile (R) service is reserved exclusively for wireless avionics intra-communication systems that operate in accordance with recognized international aeronautical standards. Such use shall be in accordance with Resolution 424 (WRC-15).</w:t>
        </w:r>
        <w:r w:rsidRPr="00FB2D8E">
          <w:rPr>
            <w:sz w:val="16"/>
            <w:szCs w:val="16"/>
          </w:rPr>
          <w:t>     (WRC-15)</w:t>
        </w:r>
      </w:ins>
    </w:p>
    <w:p w:rsidR="0058207F" w:rsidRPr="00FB2D8E" w:rsidRDefault="0058207F" w:rsidP="0058207F">
      <w:pPr>
        <w:tabs>
          <w:tab w:val="left" w:pos="284"/>
        </w:tabs>
        <w:spacing w:before="80"/>
        <w:rPr>
          <w:ins w:id="554" w:author="Author"/>
        </w:rPr>
      </w:pPr>
      <w:ins w:id="555" w:author="Author">
        <w:r w:rsidRPr="00FB2D8E">
          <w:t>5.437</w:t>
        </w:r>
        <w:r w:rsidRPr="00FB2D8E">
          <w:tab/>
          <w:t>Passive sensing in the Earth exploration-satellite and space research services may be authorized in the frequency band 4 200-4 400 MHz on a secondary basis.</w:t>
        </w:r>
        <w:r w:rsidRPr="00FB2D8E">
          <w:rPr>
            <w:sz w:val="16"/>
            <w:szCs w:val="16"/>
          </w:rPr>
          <w:t>     (WRC-15)</w:t>
        </w:r>
      </w:ins>
    </w:p>
    <w:p w:rsidR="00CE0351" w:rsidRPr="008F6B36" w:rsidRDefault="00CE0351" w:rsidP="00CE0351">
      <w:pPr>
        <w:pStyle w:val="Note"/>
        <w:rPr>
          <w:ins w:id="556" w:author="Author"/>
        </w:rPr>
      </w:pPr>
      <w:ins w:id="557" w:author="Author">
        <w:r w:rsidRPr="00D17FB1">
          <w:rPr>
            <w:rStyle w:val="Artdef"/>
          </w:rPr>
          <w:t>5.438</w:t>
        </w:r>
        <w:r w:rsidRPr="00D17FB1">
          <w:rPr>
            <w:rStyle w:val="Artdef"/>
          </w:rPr>
          <w:tab/>
        </w:r>
        <w:r w:rsidRPr="00D17FB1">
          <w:t>Use of the frequency band 4 200-4 400 MHz by the aeronautical radionavigation service is reserved exclusively for radio altimeters installed on board aircraft and for the associated transponder</w:t>
        </w:r>
        <w:r w:rsidRPr="008F6B36">
          <w:t>s on the ground.</w:t>
        </w:r>
        <w:r w:rsidRPr="008F6B36">
          <w:rPr>
            <w:sz w:val="16"/>
            <w:szCs w:val="16"/>
          </w:rPr>
          <w:t>     (WRC-15)</w:t>
        </w:r>
      </w:ins>
    </w:p>
    <w:p w:rsidR="0058207F" w:rsidRPr="00FB2D8E" w:rsidRDefault="0058207F" w:rsidP="0058207F">
      <w:pPr>
        <w:tabs>
          <w:tab w:val="left" w:pos="284"/>
        </w:tabs>
        <w:spacing w:before="80"/>
        <w:rPr>
          <w:ins w:id="558" w:author="Author"/>
          <w:lang w:val="en-US"/>
        </w:rPr>
      </w:pPr>
      <w:ins w:id="559" w:author="Author">
        <w:r w:rsidRPr="00FB2D8E">
          <w:rPr>
            <w:b/>
            <w:lang w:val="en-US"/>
          </w:rPr>
          <w:t>5.439</w:t>
        </w:r>
        <w:r w:rsidRPr="00FB2D8E">
          <w:rPr>
            <w:lang w:val="en-US"/>
          </w:rPr>
          <w:tab/>
          <w:t>Additional allocation: in Iran (Islamic Republic of), the band 4 200-4 400 MHz is also allocated to the fixed service on a secondary basis.</w:t>
        </w:r>
        <w:r w:rsidRPr="00FB2D8E">
          <w:rPr>
            <w:sz w:val="16"/>
            <w:szCs w:val="16"/>
          </w:rPr>
          <w:t>     (WRC-12)</w:t>
        </w:r>
      </w:ins>
    </w:p>
    <w:p w:rsidR="0058207F" w:rsidRPr="00FB2D8E" w:rsidRDefault="0058207F" w:rsidP="0058207F">
      <w:pPr>
        <w:rPr>
          <w:ins w:id="560" w:author="Author"/>
          <w:lang w:val="en-US"/>
        </w:rPr>
      </w:pPr>
      <w:ins w:id="561" w:author="Author">
        <w:r w:rsidRPr="00FB2D8E">
          <w:rPr>
            <w:b/>
            <w:bCs/>
            <w:lang w:val="en-US"/>
          </w:rPr>
          <w:t>5.440</w:t>
        </w:r>
        <w:r w:rsidRPr="00FB2D8E">
          <w:rPr>
            <w:b/>
            <w:bCs/>
            <w:lang w:val="en-US"/>
          </w:rPr>
          <w:tab/>
        </w:r>
        <w:r w:rsidRPr="00FB2D8E">
          <w:rPr>
            <w:lang w:val="en-US"/>
          </w:rPr>
          <w:t xml:space="preserve">The standard frequency and time signal-satellite service may be authorized to use the frequency 4 202 MHz for space-to-Earth transmissions and the frequency 6 427 MHz for Earth-to-space transmissions. Such transmissions shall be confined within the limits of ± 2 MHz of these frequencies, subject to agreement obtained under No. </w:t>
        </w:r>
        <w:r w:rsidRPr="00FB2D8E">
          <w:rPr>
            <w:b/>
            <w:bCs/>
            <w:lang w:val="en-US"/>
          </w:rPr>
          <w:t>9.21</w:t>
        </w:r>
        <w:r w:rsidRPr="00FB2D8E">
          <w:rPr>
            <w:lang w:val="en-US"/>
          </w:rPr>
          <w:t>.</w:t>
        </w:r>
      </w:ins>
    </w:p>
    <w:p w:rsidR="00CE0351" w:rsidRPr="00FB2D8E" w:rsidRDefault="00CE0351" w:rsidP="00CE0351">
      <w:pPr>
        <w:pStyle w:val="Note"/>
        <w:rPr>
          <w:ins w:id="562" w:author="Author"/>
          <w:lang w:val="en-US"/>
        </w:rPr>
      </w:pPr>
    </w:p>
    <w:p w:rsidR="00CE0351" w:rsidRPr="00FB2D8E" w:rsidRDefault="00781E0D" w:rsidP="00CE0351">
      <w:pPr>
        <w:pStyle w:val="Heading4"/>
        <w:rPr>
          <w:ins w:id="563" w:author="Author"/>
        </w:rPr>
      </w:pPr>
      <w:ins w:id="564" w:author="Author">
        <w:r w:rsidRPr="00FB2D8E">
          <w:t>5.2.6</w:t>
        </w:r>
        <w:r w:rsidR="00CE0351" w:rsidRPr="00FB2D8E">
          <w:t xml:space="preserve">.2 </w:t>
        </w:r>
        <w:r w:rsidR="00CE0351" w:rsidRPr="00FB2D8E">
          <w:tab/>
          <w:t>Related ITU-R documents and aviation documents in the frequency band 4 200-4 400 MHz</w:t>
        </w:r>
      </w:ins>
    </w:p>
    <w:p w:rsidR="00987A8E" w:rsidRPr="00987A8E" w:rsidRDefault="00987A8E" w:rsidP="00987A8E">
      <w:pPr>
        <w:rPr>
          <w:ins w:id="565" w:author="Author"/>
          <w:lang w:val="en-US"/>
        </w:rPr>
      </w:pPr>
      <w:ins w:id="566" w:author="Author">
        <w:r w:rsidRPr="00FB2D8E">
          <w:rPr>
            <w:szCs w:val="24"/>
            <w:lang w:val="en-US"/>
          </w:rPr>
          <w:t xml:space="preserve">Recommendation ITU-R M.2059 contains characteristics and protection criteria for radio altimeter systems operating in the aeronautical radionavigation service in the band </w:t>
        </w:r>
        <w:r w:rsidRPr="00FB2D8E">
          <w:rPr>
            <w:lang w:val="en-US"/>
          </w:rPr>
          <w:t>4 200-4 400 MHz</w:t>
        </w:r>
        <w:r w:rsidRPr="00FB2D8E">
          <w:rPr>
            <w:szCs w:val="24"/>
            <w:lang w:val="en-US"/>
          </w:rPr>
          <w:t xml:space="preserve"> and Recommendation M.2085 contains characteristics and protection criteria for </w:t>
        </w:r>
        <w:r w:rsidRPr="00FB2D8E">
          <w:rPr>
            <w:lang w:val="en-US"/>
          </w:rPr>
          <w:t>wireless avionics intra-communication systems operating in the aeronautical mobile (R) service in the frequency band 4 200-4 400 MHz</w:t>
        </w:r>
        <w:r w:rsidRPr="00FB2D8E">
          <w:rPr>
            <w:szCs w:val="24"/>
            <w:lang w:val="en-US"/>
          </w:rPr>
          <w:t>.</w:t>
        </w:r>
        <w:r w:rsidRPr="00FB2D8E">
          <w:rPr>
            <w:lang w:val="en-US"/>
          </w:rPr>
          <w:t xml:space="preserve">  Recommendation ITU-R RS-1624 contains information on sharing between the Earth exploration satellite (passive) service and airborne altimeters in the aeronautical radionavigation service in the band 4 200-4 400 MHz.</w:t>
        </w:r>
      </w:ins>
    </w:p>
    <w:p w:rsidR="00987A8E" w:rsidRPr="00FB2D8E" w:rsidRDefault="00987A8E" w:rsidP="00987A8E">
      <w:pPr>
        <w:rPr>
          <w:ins w:id="567" w:author="Author"/>
          <w:lang w:val="en-US"/>
        </w:rPr>
      </w:pPr>
      <w:ins w:id="568" w:author="Author">
        <w:r w:rsidRPr="00FB2D8E">
          <w:t xml:space="preserve">The aeronautical radionavigation service in the band </w:t>
        </w:r>
        <w:r w:rsidRPr="00FB2D8E">
          <w:rPr>
            <w:lang w:val="en-US"/>
          </w:rPr>
          <w:t>4 200-4 400 MHz</w:t>
        </w:r>
        <w:r w:rsidRPr="00FB2D8E">
          <w:rPr>
            <w:szCs w:val="24"/>
            <w:lang w:val="en-US"/>
          </w:rPr>
          <w:t xml:space="preserve"> </w:t>
        </w:r>
        <w:r w:rsidRPr="00FB2D8E">
          <w:t xml:space="preserve">is used for aircraft radio altimeter systems.  Information on these weather detection systems </w:t>
        </w:r>
        <w:r w:rsidRPr="00FB2D8E">
          <w:rPr>
            <w:szCs w:val="24"/>
            <w:lang w:val="en-US"/>
          </w:rPr>
          <w:t>can be found in and Technical Standard Orders C87a</w:t>
        </w:r>
        <w:r w:rsidRPr="00FB2D8E">
          <w:rPr>
            <w:position w:val="6"/>
            <w:sz w:val="18"/>
            <w:szCs w:val="24"/>
            <w:lang w:val="en-US"/>
          </w:rPr>
          <w:footnoteReference w:id="6"/>
        </w:r>
        <w:r w:rsidRPr="00FB2D8E">
          <w:rPr>
            <w:szCs w:val="24"/>
            <w:lang w:val="en-US"/>
          </w:rPr>
          <w:t xml:space="preserve"> and</w:t>
        </w:r>
        <w:r w:rsidRPr="00FB2D8E">
          <w:rPr>
            <w:lang w:val="en-US"/>
          </w:rPr>
          <w:t xml:space="preserve"> C92c</w:t>
        </w:r>
        <w:r w:rsidRPr="00FB2D8E">
          <w:rPr>
            <w:position w:val="6"/>
            <w:sz w:val="18"/>
            <w:lang w:val="en-US"/>
          </w:rPr>
          <w:footnoteReference w:id="7"/>
        </w:r>
        <w:r w:rsidRPr="00FB2D8E">
          <w:rPr>
            <w:lang w:val="en-US"/>
          </w:rPr>
          <w:t>.</w:t>
        </w:r>
      </w:ins>
    </w:p>
    <w:p w:rsidR="00CE0351" w:rsidRPr="00FB2D8E" w:rsidRDefault="00CE0351" w:rsidP="00CE0351">
      <w:pPr>
        <w:rPr>
          <w:ins w:id="573" w:author="Author"/>
          <w:lang w:val="en-US"/>
        </w:rPr>
      </w:pPr>
    </w:p>
    <w:p w:rsidR="00CE0351" w:rsidRPr="001D2822" w:rsidRDefault="00781E0D" w:rsidP="00CE0351">
      <w:pPr>
        <w:pStyle w:val="Heading4"/>
        <w:rPr>
          <w:ins w:id="574" w:author="Author"/>
        </w:rPr>
      </w:pPr>
      <w:ins w:id="575" w:author="Author">
        <w:r w:rsidRPr="001D2822">
          <w:t>5.2.6</w:t>
        </w:r>
        <w:r w:rsidR="00CE0351" w:rsidRPr="001D2822">
          <w:t>.3</w:t>
        </w:r>
        <w:r w:rsidR="00CE0351" w:rsidRPr="001D2822">
          <w:tab/>
          <w:t xml:space="preserve">Suitability of the frequency band 4 200-4 400 MHz for </w:t>
        </w:r>
        <w:r w:rsidR="00D2650F" w:rsidRPr="001D2822">
          <w:t xml:space="preserve">ground based </w:t>
        </w:r>
        <w:r w:rsidR="00CE0351" w:rsidRPr="001D2822">
          <w:t>detect and avoid systems</w:t>
        </w:r>
      </w:ins>
    </w:p>
    <w:p w:rsidR="00CE0351" w:rsidRPr="00D17FB1" w:rsidRDefault="00CE0351" w:rsidP="00CE0351">
      <w:pPr>
        <w:rPr>
          <w:ins w:id="576" w:author="Author"/>
          <w:lang w:val="en-US"/>
        </w:rPr>
      </w:pPr>
      <w:ins w:id="577" w:author="Author">
        <w:r w:rsidRPr="001D2822">
          <w:rPr>
            <w:lang w:val="en-US"/>
          </w:rPr>
          <w:t xml:space="preserve">Operation of </w:t>
        </w:r>
        <w:r w:rsidR="00D5218F" w:rsidRPr="001D2822">
          <w:rPr>
            <w:lang w:val="en-US"/>
          </w:rPr>
          <w:t xml:space="preserve">ground based </w:t>
        </w:r>
        <w:r w:rsidRPr="001D2822">
          <w:rPr>
            <w:lang w:val="en-US"/>
          </w:rPr>
          <w:t xml:space="preserve">DAA systems is </w:t>
        </w:r>
        <w:r w:rsidRPr="00934FDA">
          <w:rPr>
            <w:lang w:val="en-US"/>
          </w:rPr>
          <w:t xml:space="preserve">not </w:t>
        </w:r>
        <w:r w:rsidR="00D21334" w:rsidRPr="00934FDA">
          <w:rPr>
            <w:lang w:val="en-US"/>
          </w:rPr>
          <w:t xml:space="preserve">suitable </w:t>
        </w:r>
        <w:r w:rsidRPr="00934FDA">
          <w:rPr>
            <w:lang w:val="en-US"/>
          </w:rPr>
          <w:t>due</w:t>
        </w:r>
        <w:r w:rsidRPr="001D2822">
          <w:rPr>
            <w:lang w:val="en-US"/>
          </w:rPr>
          <w:t xml:space="preserve"> to radio altimeter only restriction </w:t>
        </w:r>
        <w:r w:rsidR="00987A8E" w:rsidRPr="001D2822">
          <w:rPr>
            <w:lang w:val="en-US"/>
          </w:rPr>
          <w:t xml:space="preserve">on the aeronautical radionavigation service </w:t>
        </w:r>
        <w:r w:rsidRPr="001D2822">
          <w:rPr>
            <w:lang w:val="en-US"/>
          </w:rPr>
          <w:t xml:space="preserve">in RR No. </w:t>
        </w:r>
        <w:r w:rsidRPr="001D2822">
          <w:rPr>
            <w:b/>
            <w:bCs/>
            <w:lang w:val="en-US"/>
          </w:rPr>
          <w:t>5.438</w:t>
        </w:r>
        <w:r w:rsidRPr="001D2822">
          <w:rPr>
            <w:lang w:val="en-US"/>
          </w:rPr>
          <w:t xml:space="preserve"> in </w:t>
        </w:r>
        <w:r w:rsidR="00987A8E" w:rsidRPr="001D2822">
          <w:rPr>
            <w:lang w:val="en-US"/>
          </w:rPr>
          <w:t xml:space="preserve">the band </w:t>
        </w:r>
        <w:r w:rsidRPr="001D2822">
          <w:rPr>
            <w:lang w:val="en-US"/>
          </w:rPr>
          <w:t>4 200-4 400 MHz.</w:t>
        </w:r>
      </w:ins>
    </w:p>
    <w:p w:rsidR="00CE0351" w:rsidRPr="008F6B36" w:rsidRDefault="00CE0351" w:rsidP="00C94A04">
      <w:pPr>
        <w:rPr>
          <w:ins w:id="578" w:author="Author"/>
          <w:snapToGrid w:val="0"/>
        </w:rPr>
      </w:pPr>
    </w:p>
    <w:p w:rsidR="00987A8E" w:rsidRPr="00FB2D8E" w:rsidRDefault="00987A8E" w:rsidP="00987A8E">
      <w:pPr>
        <w:keepNext/>
        <w:keepLines/>
        <w:tabs>
          <w:tab w:val="clear" w:pos="1134"/>
        </w:tabs>
        <w:spacing w:before="200"/>
        <w:ind w:left="1134" w:hanging="1134"/>
        <w:outlineLvl w:val="2"/>
        <w:rPr>
          <w:ins w:id="579" w:author="Author"/>
          <w:b/>
        </w:rPr>
      </w:pPr>
      <w:ins w:id="580" w:author="Author">
        <w:r w:rsidRPr="008F6B36">
          <w:rPr>
            <w:b/>
          </w:rPr>
          <w:lastRenderedPageBreak/>
          <w:t>5.2.</w:t>
        </w:r>
        <w:r w:rsidR="00781E0D" w:rsidRPr="00FB2D8E">
          <w:rPr>
            <w:b/>
          </w:rPr>
          <w:t>7</w:t>
        </w:r>
        <w:r w:rsidRPr="00FB2D8E">
          <w:rPr>
            <w:b/>
          </w:rPr>
          <w:tab/>
          <w:t>Frequency band 5 000-5 250 MHz</w:t>
        </w:r>
      </w:ins>
    </w:p>
    <w:p w:rsidR="00987A8E" w:rsidRPr="00FB2D8E" w:rsidRDefault="00987A8E" w:rsidP="00987A8E">
      <w:pPr>
        <w:keepNext/>
        <w:keepLines/>
        <w:tabs>
          <w:tab w:val="clear" w:pos="1134"/>
        </w:tabs>
        <w:spacing w:before="200"/>
        <w:ind w:left="1134" w:hanging="1134"/>
        <w:outlineLvl w:val="3"/>
        <w:rPr>
          <w:ins w:id="581" w:author="Author"/>
          <w:b/>
        </w:rPr>
      </w:pPr>
      <w:ins w:id="582" w:author="Author">
        <w:r w:rsidRPr="00FB2D8E">
          <w:rPr>
            <w:b/>
          </w:rPr>
          <w:t>5.2.</w:t>
        </w:r>
        <w:r w:rsidR="00781E0D" w:rsidRPr="00FB2D8E">
          <w:rPr>
            <w:b/>
          </w:rPr>
          <w:t>7</w:t>
        </w:r>
        <w:r w:rsidRPr="00FB2D8E">
          <w:rPr>
            <w:b/>
          </w:rPr>
          <w:t>.1</w:t>
        </w:r>
        <w:r w:rsidRPr="00FB2D8E">
          <w:rPr>
            <w:b/>
          </w:rPr>
          <w:tab/>
          <w:t>Allocations to operate detect and avoid and other services in the frequency band 5 000</w:t>
        </w:r>
        <w:r w:rsidRPr="00FB2D8E">
          <w:rPr>
            <w:b/>
          </w:rPr>
          <w:noBreakHyphen/>
          <w:t>5 250 MHz</w:t>
        </w:r>
      </w:ins>
    </w:p>
    <w:p w:rsidR="00987A8E" w:rsidRPr="00D17FB1" w:rsidRDefault="00987A8E" w:rsidP="00987A8E">
      <w:pPr>
        <w:rPr>
          <w:ins w:id="583" w:author="Author"/>
          <w:lang w:val="en-US"/>
        </w:rPr>
      </w:pPr>
    </w:p>
    <w:tbl>
      <w:tblPr>
        <w:tblW w:w="9299" w:type="dxa"/>
        <w:jc w:val="center"/>
        <w:tblLayout w:type="fixed"/>
        <w:tblCellMar>
          <w:left w:w="107" w:type="dxa"/>
          <w:right w:w="107" w:type="dxa"/>
        </w:tblCellMar>
        <w:tblLook w:val="04A0" w:firstRow="1" w:lastRow="0" w:firstColumn="1" w:lastColumn="0" w:noHBand="0" w:noVBand="1"/>
      </w:tblPr>
      <w:tblGrid>
        <w:gridCol w:w="3100"/>
        <w:gridCol w:w="3099"/>
        <w:gridCol w:w="3100"/>
      </w:tblGrid>
      <w:tr w:rsidR="00987A8E" w:rsidRPr="00FB2D8E" w:rsidTr="00B42802">
        <w:trPr>
          <w:cantSplit/>
          <w:jc w:val="center"/>
          <w:ins w:id="584" w:author="Author"/>
        </w:trPr>
        <w:tc>
          <w:tcPr>
            <w:tcW w:w="9299" w:type="dxa"/>
            <w:gridSpan w:val="3"/>
            <w:tcBorders>
              <w:top w:val="single" w:sz="4" w:space="0" w:color="auto"/>
              <w:left w:val="single" w:sz="6" w:space="0" w:color="auto"/>
              <w:bottom w:val="single" w:sz="6" w:space="0" w:color="auto"/>
              <w:right w:val="single" w:sz="6" w:space="0" w:color="auto"/>
            </w:tcBorders>
            <w:hideMark/>
          </w:tcPr>
          <w:p w:rsidR="00987A8E" w:rsidRPr="008F6B36" w:rsidRDefault="00987A8E" w:rsidP="00987A8E">
            <w:pPr>
              <w:keepNext/>
              <w:spacing w:before="80" w:after="80"/>
              <w:jc w:val="center"/>
              <w:rPr>
                <w:ins w:id="585" w:author="Author"/>
                <w:rFonts w:ascii="Times New Roman Bold" w:hAnsi="Times New Roman Bold" w:cs="Times New Roman Bold"/>
                <w:b/>
                <w:sz w:val="20"/>
              </w:rPr>
            </w:pPr>
            <w:ins w:id="586" w:author="Author">
              <w:r w:rsidRPr="008F6B36">
                <w:rPr>
                  <w:rFonts w:ascii="Times New Roman Bold" w:hAnsi="Times New Roman Bold" w:cs="Times New Roman Bold"/>
                  <w:b/>
                  <w:sz w:val="20"/>
                </w:rPr>
                <w:t>Allocation to services</w:t>
              </w:r>
            </w:ins>
          </w:p>
        </w:tc>
      </w:tr>
      <w:tr w:rsidR="00987A8E" w:rsidRPr="00FB2D8E" w:rsidTr="00B42802">
        <w:trPr>
          <w:cantSplit/>
          <w:jc w:val="center"/>
          <w:ins w:id="587" w:author="Author"/>
        </w:trPr>
        <w:tc>
          <w:tcPr>
            <w:tcW w:w="3100" w:type="dxa"/>
            <w:tcBorders>
              <w:top w:val="single" w:sz="6" w:space="0" w:color="auto"/>
              <w:left w:val="single" w:sz="6" w:space="0" w:color="auto"/>
              <w:bottom w:val="single" w:sz="6" w:space="0" w:color="auto"/>
              <w:right w:val="single" w:sz="6" w:space="0" w:color="auto"/>
            </w:tcBorders>
            <w:hideMark/>
          </w:tcPr>
          <w:p w:rsidR="00987A8E" w:rsidRPr="00FB2D8E" w:rsidRDefault="00987A8E" w:rsidP="00987A8E">
            <w:pPr>
              <w:keepNext/>
              <w:spacing w:before="80" w:after="80"/>
              <w:jc w:val="center"/>
              <w:rPr>
                <w:ins w:id="588" w:author="Author"/>
                <w:rFonts w:ascii="Times New Roman Bold" w:hAnsi="Times New Roman Bold" w:cs="Times New Roman Bold"/>
                <w:b/>
                <w:sz w:val="20"/>
              </w:rPr>
            </w:pPr>
            <w:ins w:id="589" w:author="Author">
              <w:r w:rsidRPr="00FB2D8E">
                <w:rPr>
                  <w:rFonts w:ascii="Times New Roman Bold" w:hAnsi="Times New Roman Bold" w:cs="Times New Roman Bold"/>
                  <w:b/>
                  <w:sz w:val="20"/>
                </w:rPr>
                <w:t>Region 1</w:t>
              </w:r>
            </w:ins>
          </w:p>
        </w:tc>
        <w:tc>
          <w:tcPr>
            <w:tcW w:w="3099" w:type="dxa"/>
            <w:tcBorders>
              <w:top w:val="single" w:sz="6" w:space="0" w:color="auto"/>
              <w:left w:val="single" w:sz="6" w:space="0" w:color="auto"/>
              <w:bottom w:val="single" w:sz="6" w:space="0" w:color="auto"/>
              <w:right w:val="single" w:sz="6" w:space="0" w:color="auto"/>
            </w:tcBorders>
            <w:hideMark/>
          </w:tcPr>
          <w:p w:rsidR="00987A8E" w:rsidRPr="00FB2D8E" w:rsidRDefault="00987A8E" w:rsidP="00987A8E">
            <w:pPr>
              <w:keepNext/>
              <w:spacing w:before="80" w:after="80"/>
              <w:jc w:val="center"/>
              <w:rPr>
                <w:ins w:id="590" w:author="Author"/>
                <w:rFonts w:ascii="Times New Roman Bold" w:hAnsi="Times New Roman Bold" w:cs="Times New Roman Bold"/>
                <w:b/>
                <w:sz w:val="20"/>
              </w:rPr>
            </w:pPr>
            <w:ins w:id="591" w:author="Author">
              <w:r w:rsidRPr="00FB2D8E">
                <w:rPr>
                  <w:rFonts w:ascii="Times New Roman Bold" w:hAnsi="Times New Roman Bold" w:cs="Times New Roman Bold"/>
                  <w:b/>
                  <w:sz w:val="20"/>
                </w:rPr>
                <w:t>Region 2</w:t>
              </w:r>
            </w:ins>
          </w:p>
        </w:tc>
        <w:tc>
          <w:tcPr>
            <w:tcW w:w="3100" w:type="dxa"/>
            <w:tcBorders>
              <w:top w:val="single" w:sz="6" w:space="0" w:color="auto"/>
              <w:left w:val="single" w:sz="6" w:space="0" w:color="auto"/>
              <w:bottom w:val="single" w:sz="6" w:space="0" w:color="auto"/>
              <w:right w:val="single" w:sz="6" w:space="0" w:color="auto"/>
            </w:tcBorders>
            <w:hideMark/>
          </w:tcPr>
          <w:p w:rsidR="00987A8E" w:rsidRPr="00FB2D8E" w:rsidRDefault="00987A8E" w:rsidP="00987A8E">
            <w:pPr>
              <w:keepNext/>
              <w:spacing w:before="80" w:after="80"/>
              <w:jc w:val="center"/>
              <w:rPr>
                <w:ins w:id="592" w:author="Author"/>
                <w:rFonts w:ascii="Times New Roman Bold" w:hAnsi="Times New Roman Bold" w:cs="Times New Roman Bold"/>
                <w:b/>
                <w:sz w:val="20"/>
              </w:rPr>
            </w:pPr>
            <w:ins w:id="593" w:author="Author">
              <w:r w:rsidRPr="00FB2D8E">
                <w:rPr>
                  <w:rFonts w:ascii="Times New Roman Bold" w:hAnsi="Times New Roman Bold" w:cs="Times New Roman Bold"/>
                  <w:b/>
                  <w:sz w:val="20"/>
                </w:rPr>
                <w:t>Region 3</w:t>
              </w:r>
            </w:ins>
          </w:p>
        </w:tc>
      </w:tr>
      <w:tr w:rsidR="00987A8E" w:rsidRPr="00FB2D8E" w:rsidTr="00B42802">
        <w:trPr>
          <w:cantSplit/>
          <w:jc w:val="center"/>
          <w:ins w:id="594" w:author="Author"/>
        </w:trPr>
        <w:tc>
          <w:tcPr>
            <w:tcW w:w="9299" w:type="dxa"/>
            <w:gridSpan w:val="3"/>
            <w:tcBorders>
              <w:top w:val="single" w:sz="4" w:space="0" w:color="auto"/>
              <w:left w:val="single" w:sz="6" w:space="0" w:color="auto"/>
              <w:bottom w:val="single" w:sz="4" w:space="0" w:color="auto"/>
              <w:right w:val="single" w:sz="6" w:space="0" w:color="auto"/>
            </w:tcBorders>
          </w:tcPr>
          <w:p w:rsidR="00987A8E" w:rsidRPr="00FB2D8E" w:rsidRDefault="00987A8E" w:rsidP="00987A8E">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ins w:id="595" w:author="Author"/>
                <w:sz w:val="20"/>
                <w:lang w:val="fr-CH"/>
              </w:rPr>
            </w:pPr>
            <w:ins w:id="596" w:author="Author">
              <w:r w:rsidRPr="00FB2D8E">
                <w:rPr>
                  <w:b/>
                  <w:sz w:val="20"/>
                  <w:lang w:val="fr-CH"/>
                </w:rPr>
                <w:t>5 000-5 010</w:t>
              </w:r>
              <w:r w:rsidRPr="00FB2D8E">
                <w:rPr>
                  <w:color w:val="000000"/>
                  <w:sz w:val="20"/>
                  <w:lang w:val="fr-CH"/>
                </w:rPr>
                <w:tab/>
              </w:r>
              <w:r w:rsidRPr="00FB2D8E">
                <w:rPr>
                  <w:sz w:val="20"/>
                  <w:lang w:val="fr-CH"/>
                </w:rPr>
                <w:t xml:space="preserve">AERONAUTICAL MOBILE-SATELLITE (R)  </w:t>
              </w:r>
              <w:r w:rsidRPr="00FB2D8E">
                <w:rPr>
                  <w:color w:val="000000"/>
                  <w:sz w:val="20"/>
                  <w:lang w:val="fr-CH"/>
                </w:rPr>
                <w:t>5.443AA</w:t>
              </w:r>
            </w:ins>
          </w:p>
          <w:p w:rsidR="00987A8E" w:rsidRPr="00FB2D8E" w:rsidRDefault="00987A8E" w:rsidP="00987A8E">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ins w:id="597" w:author="Author"/>
                <w:color w:val="000000"/>
                <w:sz w:val="20"/>
                <w:lang w:val="fr-CH"/>
              </w:rPr>
            </w:pPr>
            <w:ins w:id="598" w:author="Author">
              <w:r w:rsidRPr="00FB2D8E">
                <w:rPr>
                  <w:color w:val="000000"/>
                  <w:sz w:val="20"/>
                  <w:lang w:val="fr-CH"/>
                </w:rPr>
                <w:tab/>
              </w:r>
              <w:r w:rsidRPr="00FB2D8E">
                <w:rPr>
                  <w:color w:val="000000"/>
                  <w:sz w:val="20"/>
                  <w:lang w:val="fr-CH"/>
                </w:rPr>
                <w:tab/>
              </w:r>
              <w:r w:rsidRPr="00FB2D8E">
                <w:rPr>
                  <w:color w:val="000000"/>
                  <w:sz w:val="20"/>
                  <w:lang w:val="fr-CH"/>
                </w:rPr>
                <w:tab/>
              </w:r>
              <w:r w:rsidRPr="00FB2D8E">
                <w:rPr>
                  <w:color w:val="000000"/>
                  <w:sz w:val="20"/>
                  <w:lang w:val="fr-CH"/>
                </w:rPr>
                <w:tab/>
                <w:t>AERONAUTICAL  RADIONAVIGATION</w:t>
              </w:r>
            </w:ins>
          </w:p>
          <w:p w:rsidR="00987A8E" w:rsidRPr="00FB2D8E" w:rsidRDefault="00987A8E" w:rsidP="00987A8E">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ins w:id="599" w:author="Author"/>
                <w:color w:val="000000"/>
                <w:sz w:val="20"/>
                <w:lang w:val="en-AU"/>
              </w:rPr>
            </w:pPr>
            <w:ins w:id="600" w:author="Author">
              <w:r w:rsidRPr="00FB2D8E">
                <w:rPr>
                  <w:color w:val="000000"/>
                  <w:sz w:val="20"/>
                  <w:lang w:val="fr-CH"/>
                </w:rPr>
                <w:tab/>
              </w:r>
              <w:r w:rsidRPr="00FB2D8E">
                <w:rPr>
                  <w:color w:val="000000"/>
                  <w:sz w:val="20"/>
                  <w:lang w:val="fr-CH"/>
                </w:rPr>
                <w:tab/>
              </w:r>
              <w:r w:rsidRPr="00FB2D8E">
                <w:rPr>
                  <w:color w:val="000000"/>
                  <w:sz w:val="20"/>
                  <w:lang w:val="fr-CH"/>
                </w:rPr>
                <w:tab/>
              </w:r>
              <w:r w:rsidRPr="00FB2D8E">
                <w:rPr>
                  <w:color w:val="000000"/>
                  <w:sz w:val="20"/>
                  <w:lang w:val="fr-CH"/>
                </w:rPr>
                <w:tab/>
              </w:r>
              <w:r w:rsidRPr="00FB2D8E">
                <w:rPr>
                  <w:color w:val="000000"/>
                  <w:sz w:val="20"/>
                </w:rPr>
                <w:t>RADIONAVIGATION-SATELLITE (Earth-to-space)</w:t>
              </w:r>
            </w:ins>
          </w:p>
        </w:tc>
      </w:tr>
      <w:tr w:rsidR="00987A8E" w:rsidRPr="00FB2D8E" w:rsidTr="00B42802">
        <w:trPr>
          <w:cantSplit/>
          <w:jc w:val="center"/>
          <w:ins w:id="601" w:author="Author"/>
        </w:trPr>
        <w:tc>
          <w:tcPr>
            <w:tcW w:w="9299" w:type="dxa"/>
            <w:gridSpan w:val="3"/>
            <w:tcBorders>
              <w:top w:val="single" w:sz="4" w:space="0" w:color="auto"/>
              <w:left w:val="single" w:sz="6" w:space="0" w:color="auto"/>
              <w:bottom w:val="single" w:sz="6" w:space="0" w:color="auto"/>
              <w:right w:val="single" w:sz="6" w:space="0" w:color="auto"/>
            </w:tcBorders>
          </w:tcPr>
          <w:p w:rsidR="00987A8E" w:rsidRPr="00FB2D8E" w:rsidRDefault="00987A8E" w:rsidP="00987A8E">
            <w:pPr>
              <w:tabs>
                <w:tab w:val="clear" w:pos="1134"/>
                <w:tab w:val="clear" w:pos="1871"/>
                <w:tab w:val="clear" w:pos="2268"/>
                <w:tab w:val="left" w:pos="170"/>
                <w:tab w:val="left" w:pos="567"/>
                <w:tab w:val="left" w:pos="737"/>
                <w:tab w:val="left" w:pos="2977"/>
                <w:tab w:val="left" w:pos="3266"/>
                <w:tab w:val="left" w:leader="dot" w:pos="7938"/>
                <w:tab w:val="center" w:pos="9526"/>
              </w:tabs>
              <w:spacing w:before="60" w:after="60" w:line="210" w:lineRule="exact"/>
              <w:ind w:left="567" w:hanging="567"/>
              <w:rPr>
                <w:ins w:id="602" w:author="Author"/>
                <w:sz w:val="20"/>
                <w:lang w:val="fr-CH"/>
              </w:rPr>
            </w:pPr>
            <w:ins w:id="603" w:author="Author">
              <w:r w:rsidRPr="00FB2D8E">
                <w:rPr>
                  <w:b/>
                  <w:sz w:val="20"/>
                  <w:lang w:val="fr-CH"/>
                </w:rPr>
                <w:t>5 010-5 030</w:t>
              </w:r>
              <w:r w:rsidRPr="00FB2D8E">
                <w:rPr>
                  <w:color w:val="000000"/>
                  <w:sz w:val="20"/>
                  <w:lang w:val="fr-CH"/>
                </w:rPr>
                <w:tab/>
              </w:r>
              <w:r w:rsidRPr="00FB2D8E">
                <w:rPr>
                  <w:sz w:val="20"/>
                  <w:lang w:val="fr-CH"/>
                </w:rPr>
                <w:t xml:space="preserve">AERONAUTICAL MOBILE-SATELLITE (R)  </w:t>
              </w:r>
              <w:r w:rsidRPr="00FB2D8E">
                <w:rPr>
                  <w:color w:val="000000"/>
                  <w:sz w:val="20"/>
                  <w:lang w:val="fr-CH"/>
                </w:rPr>
                <w:t>5.443AA</w:t>
              </w:r>
            </w:ins>
          </w:p>
          <w:p w:rsidR="00987A8E" w:rsidRPr="00FB2D8E" w:rsidRDefault="00987A8E" w:rsidP="00987A8E">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ins w:id="604" w:author="Author"/>
                <w:color w:val="000000"/>
                <w:sz w:val="20"/>
                <w:lang w:val="fr-CH"/>
              </w:rPr>
            </w:pPr>
            <w:ins w:id="605" w:author="Author">
              <w:r w:rsidRPr="00FB2D8E">
                <w:rPr>
                  <w:color w:val="000000"/>
                  <w:sz w:val="20"/>
                  <w:lang w:val="fr-CH"/>
                </w:rPr>
                <w:tab/>
              </w:r>
              <w:r w:rsidRPr="00FB2D8E">
                <w:rPr>
                  <w:color w:val="000000"/>
                  <w:sz w:val="20"/>
                  <w:lang w:val="fr-CH"/>
                </w:rPr>
                <w:tab/>
              </w:r>
              <w:r w:rsidRPr="00FB2D8E">
                <w:rPr>
                  <w:color w:val="000000"/>
                  <w:sz w:val="20"/>
                  <w:lang w:val="fr-CH"/>
                </w:rPr>
                <w:tab/>
              </w:r>
              <w:r w:rsidRPr="00FB2D8E">
                <w:rPr>
                  <w:color w:val="000000"/>
                  <w:sz w:val="20"/>
                  <w:lang w:val="fr-CH"/>
                </w:rPr>
                <w:tab/>
                <w:t>AERONAUTICAL  RADIONAVIGATION</w:t>
              </w:r>
            </w:ins>
          </w:p>
          <w:p w:rsidR="00987A8E" w:rsidRPr="00FB2D8E" w:rsidRDefault="00987A8E" w:rsidP="00987A8E">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ins w:id="606" w:author="Author"/>
                <w:color w:val="000000"/>
                <w:sz w:val="20"/>
              </w:rPr>
            </w:pPr>
            <w:ins w:id="607" w:author="Author">
              <w:r w:rsidRPr="00FB2D8E">
                <w:rPr>
                  <w:color w:val="000000"/>
                  <w:sz w:val="20"/>
                  <w:lang w:val="fr-CH"/>
                </w:rPr>
                <w:tab/>
              </w:r>
              <w:r w:rsidRPr="00FB2D8E">
                <w:rPr>
                  <w:color w:val="000000"/>
                  <w:sz w:val="20"/>
                  <w:lang w:val="fr-CH"/>
                </w:rPr>
                <w:tab/>
              </w:r>
              <w:r w:rsidRPr="00FB2D8E">
                <w:rPr>
                  <w:color w:val="000000"/>
                  <w:sz w:val="20"/>
                  <w:lang w:val="fr-CH"/>
                </w:rPr>
                <w:tab/>
              </w:r>
              <w:r w:rsidRPr="00FB2D8E">
                <w:rPr>
                  <w:color w:val="000000"/>
                  <w:sz w:val="20"/>
                  <w:lang w:val="fr-CH"/>
                </w:rPr>
                <w:tab/>
              </w:r>
              <w:r w:rsidRPr="00FB2D8E">
                <w:rPr>
                  <w:color w:val="000000"/>
                  <w:sz w:val="20"/>
                </w:rPr>
                <w:t>RADIONAVIGATION-SATELLITE (space-to-Earth) (space-to-space)</w:t>
              </w:r>
            </w:ins>
          </w:p>
          <w:p w:rsidR="00987A8E" w:rsidRPr="00FB2D8E" w:rsidRDefault="00987A8E" w:rsidP="00987A8E">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ins w:id="608" w:author="Author"/>
                <w:b/>
                <w:color w:val="000000"/>
                <w:sz w:val="20"/>
                <w:lang w:val="en-AU"/>
              </w:rPr>
            </w:pPr>
            <w:ins w:id="609" w:author="Author">
              <w:r w:rsidRPr="00FB2D8E">
                <w:rPr>
                  <w:color w:val="000000"/>
                  <w:sz w:val="20"/>
                </w:rPr>
                <w:tab/>
              </w:r>
              <w:r w:rsidRPr="00FB2D8E">
                <w:rPr>
                  <w:color w:val="000000"/>
                  <w:sz w:val="20"/>
                </w:rPr>
                <w:tab/>
              </w:r>
              <w:r w:rsidRPr="00FB2D8E">
                <w:rPr>
                  <w:color w:val="000000"/>
                  <w:sz w:val="20"/>
                </w:rPr>
                <w:tab/>
              </w:r>
              <w:r w:rsidRPr="00FB2D8E">
                <w:rPr>
                  <w:color w:val="000000"/>
                  <w:sz w:val="20"/>
                </w:rPr>
                <w:tab/>
                <w:t>5.328B  5.443B</w:t>
              </w:r>
            </w:ins>
          </w:p>
        </w:tc>
      </w:tr>
      <w:tr w:rsidR="00987A8E" w:rsidRPr="00FB2D8E" w:rsidTr="00B42802">
        <w:trPr>
          <w:cantSplit/>
          <w:jc w:val="center"/>
          <w:ins w:id="610" w:author="Author"/>
        </w:trPr>
        <w:tc>
          <w:tcPr>
            <w:tcW w:w="9299" w:type="dxa"/>
            <w:gridSpan w:val="3"/>
            <w:tcBorders>
              <w:top w:val="single" w:sz="4" w:space="0" w:color="auto"/>
              <w:left w:val="single" w:sz="4" w:space="0" w:color="auto"/>
              <w:bottom w:val="single" w:sz="4" w:space="0" w:color="auto"/>
              <w:right w:val="single" w:sz="4" w:space="0" w:color="auto"/>
            </w:tcBorders>
          </w:tcPr>
          <w:p w:rsidR="00987A8E" w:rsidRPr="00FB2D8E" w:rsidRDefault="00987A8E" w:rsidP="00987A8E">
            <w:pPr>
              <w:tabs>
                <w:tab w:val="clear" w:pos="1134"/>
                <w:tab w:val="clear" w:pos="1871"/>
                <w:tab w:val="clear" w:pos="2268"/>
                <w:tab w:val="left" w:pos="2977"/>
                <w:tab w:val="left" w:pos="3266"/>
              </w:tabs>
              <w:spacing w:before="60" w:after="60" w:line="210" w:lineRule="exact"/>
              <w:ind w:left="170" w:hanging="170"/>
              <w:rPr>
                <w:ins w:id="611" w:author="Author"/>
                <w:sz w:val="20"/>
                <w:lang w:val="fr-CH"/>
              </w:rPr>
            </w:pPr>
            <w:ins w:id="612" w:author="Author">
              <w:r w:rsidRPr="00FB2D8E">
                <w:rPr>
                  <w:b/>
                  <w:sz w:val="20"/>
                  <w:lang w:val="fr-CH"/>
                </w:rPr>
                <w:t>5 030-5 091</w:t>
              </w:r>
              <w:r w:rsidRPr="00FB2D8E">
                <w:rPr>
                  <w:color w:val="000000"/>
                  <w:sz w:val="20"/>
                  <w:lang w:val="fr-CH"/>
                </w:rPr>
                <w:tab/>
              </w:r>
              <w:r w:rsidRPr="00FB2D8E">
                <w:rPr>
                  <w:sz w:val="20"/>
                  <w:lang w:val="fr-CH"/>
                </w:rPr>
                <w:t xml:space="preserve">AERONAUTICAL MOBILE (R)  </w:t>
              </w:r>
              <w:r w:rsidRPr="00FB2D8E">
                <w:rPr>
                  <w:color w:val="000000"/>
                  <w:sz w:val="20"/>
                  <w:lang w:val="fr-CH"/>
                </w:rPr>
                <w:t>5.443C</w:t>
              </w:r>
            </w:ins>
          </w:p>
          <w:p w:rsidR="00987A8E" w:rsidRPr="00FB2D8E" w:rsidRDefault="00987A8E" w:rsidP="00987A8E">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ins w:id="613" w:author="Author"/>
                <w:sz w:val="20"/>
                <w:lang w:val="fr-CH"/>
              </w:rPr>
            </w:pPr>
            <w:ins w:id="614" w:author="Author">
              <w:r w:rsidRPr="00FB2D8E">
                <w:rPr>
                  <w:sz w:val="20"/>
                  <w:lang w:val="fr-CH"/>
                </w:rPr>
                <w:tab/>
              </w:r>
              <w:r w:rsidRPr="00FB2D8E">
                <w:rPr>
                  <w:sz w:val="20"/>
                  <w:lang w:val="fr-CH"/>
                </w:rPr>
                <w:tab/>
              </w:r>
              <w:r w:rsidRPr="00FB2D8E">
                <w:rPr>
                  <w:sz w:val="20"/>
                  <w:lang w:val="fr-CH"/>
                </w:rPr>
                <w:tab/>
              </w:r>
              <w:r w:rsidRPr="00FB2D8E">
                <w:rPr>
                  <w:sz w:val="20"/>
                  <w:lang w:val="fr-CH"/>
                </w:rPr>
                <w:tab/>
                <w:t xml:space="preserve">AERONAUTICAL MOBILE-SATELLITE (R)  </w:t>
              </w:r>
              <w:r w:rsidRPr="00FB2D8E">
                <w:rPr>
                  <w:color w:val="000000"/>
                  <w:sz w:val="20"/>
                  <w:lang w:val="fr-CH"/>
                </w:rPr>
                <w:t>5.443D</w:t>
              </w:r>
            </w:ins>
          </w:p>
          <w:p w:rsidR="00987A8E" w:rsidRPr="00FB2D8E" w:rsidRDefault="00987A8E" w:rsidP="00987A8E">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ins w:id="615" w:author="Author"/>
                <w:color w:val="000000"/>
                <w:sz w:val="20"/>
              </w:rPr>
            </w:pPr>
            <w:ins w:id="616" w:author="Author">
              <w:r w:rsidRPr="00FB2D8E">
                <w:rPr>
                  <w:color w:val="000000"/>
                  <w:sz w:val="20"/>
                  <w:lang w:val="fr-CH"/>
                </w:rPr>
                <w:tab/>
              </w:r>
              <w:r w:rsidRPr="00FB2D8E">
                <w:rPr>
                  <w:color w:val="000000"/>
                  <w:sz w:val="20"/>
                  <w:lang w:val="fr-CH"/>
                </w:rPr>
                <w:tab/>
              </w:r>
              <w:r w:rsidRPr="00FB2D8E">
                <w:rPr>
                  <w:color w:val="000000"/>
                  <w:sz w:val="20"/>
                  <w:lang w:val="fr-CH"/>
                </w:rPr>
                <w:tab/>
              </w:r>
              <w:r w:rsidRPr="00FB2D8E">
                <w:rPr>
                  <w:color w:val="000000"/>
                  <w:sz w:val="20"/>
                  <w:lang w:val="fr-CH"/>
                </w:rPr>
                <w:tab/>
              </w:r>
              <w:r w:rsidRPr="00FB2D8E">
                <w:rPr>
                  <w:color w:val="000000"/>
                  <w:sz w:val="20"/>
                </w:rPr>
                <w:t>AERONAUTICAL  RADIONAVIGATION</w:t>
              </w:r>
            </w:ins>
          </w:p>
          <w:p w:rsidR="00987A8E" w:rsidRPr="00FB2D8E" w:rsidRDefault="00987A8E" w:rsidP="00987A8E">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ins w:id="617" w:author="Author"/>
                <w:b/>
                <w:color w:val="000000"/>
                <w:sz w:val="20"/>
                <w:lang w:val="en-US"/>
              </w:rPr>
            </w:pPr>
            <w:ins w:id="618" w:author="Author">
              <w:r w:rsidRPr="00FB2D8E">
                <w:rPr>
                  <w:sz w:val="20"/>
                </w:rPr>
                <w:tab/>
              </w:r>
              <w:r w:rsidRPr="00FB2D8E">
                <w:rPr>
                  <w:sz w:val="20"/>
                </w:rPr>
                <w:tab/>
              </w:r>
              <w:r w:rsidRPr="00FB2D8E">
                <w:rPr>
                  <w:sz w:val="20"/>
                </w:rPr>
                <w:tab/>
              </w:r>
              <w:r w:rsidRPr="00FB2D8E">
                <w:rPr>
                  <w:sz w:val="20"/>
                </w:rPr>
                <w:tab/>
              </w:r>
              <w:r w:rsidRPr="00FB2D8E">
                <w:rPr>
                  <w:color w:val="000000"/>
                  <w:sz w:val="20"/>
                </w:rPr>
                <w:t>5.444</w:t>
              </w:r>
            </w:ins>
          </w:p>
        </w:tc>
      </w:tr>
      <w:tr w:rsidR="00987A8E" w:rsidRPr="00FB2D8E" w:rsidTr="00B42802">
        <w:trPr>
          <w:cantSplit/>
          <w:jc w:val="center"/>
          <w:ins w:id="619" w:author="Author"/>
        </w:trPr>
        <w:tc>
          <w:tcPr>
            <w:tcW w:w="9299" w:type="dxa"/>
            <w:gridSpan w:val="3"/>
            <w:tcBorders>
              <w:top w:val="single" w:sz="4" w:space="0" w:color="auto"/>
              <w:left w:val="single" w:sz="4" w:space="0" w:color="auto"/>
              <w:bottom w:val="single" w:sz="4" w:space="0" w:color="auto"/>
              <w:right w:val="single" w:sz="4" w:space="0" w:color="auto"/>
            </w:tcBorders>
          </w:tcPr>
          <w:p w:rsidR="00987A8E" w:rsidRPr="00FB2D8E" w:rsidRDefault="00987A8E" w:rsidP="00987A8E">
            <w:pPr>
              <w:tabs>
                <w:tab w:val="clear" w:pos="1134"/>
                <w:tab w:val="clear" w:pos="1871"/>
                <w:tab w:val="clear" w:pos="2268"/>
                <w:tab w:val="left" w:pos="2977"/>
                <w:tab w:val="left" w:pos="3266"/>
              </w:tabs>
              <w:spacing w:before="40" w:after="40" w:line="210" w:lineRule="exact"/>
              <w:ind w:left="170" w:hanging="170"/>
              <w:rPr>
                <w:ins w:id="620" w:author="Author"/>
                <w:color w:val="000000"/>
                <w:sz w:val="20"/>
              </w:rPr>
            </w:pPr>
            <w:ins w:id="621" w:author="Author">
              <w:r w:rsidRPr="00FB2D8E">
                <w:rPr>
                  <w:b/>
                  <w:sz w:val="20"/>
                </w:rPr>
                <w:t>5 091-5 150</w:t>
              </w:r>
              <w:r w:rsidRPr="00FB2D8E">
                <w:rPr>
                  <w:color w:val="000000"/>
                  <w:sz w:val="20"/>
                </w:rPr>
                <w:tab/>
                <w:t xml:space="preserve">FIXED-SATELLITE (Earth-to-space)  </w:t>
              </w:r>
              <w:r w:rsidRPr="00FB2D8E">
                <w:rPr>
                  <w:sz w:val="20"/>
                </w:rPr>
                <w:t>5.444A</w:t>
              </w:r>
            </w:ins>
          </w:p>
          <w:p w:rsidR="00987A8E" w:rsidRPr="00FB2D8E" w:rsidRDefault="00987A8E" w:rsidP="00987A8E">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ins w:id="622" w:author="Author"/>
                <w:color w:val="000000"/>
                <w:sz w:val="20"/>
                <w:lang w:val="fr-CH"/>
              </w:rPr>
            </w:pPr>
            <w:ins w:id="623" w:author="Author">
              <w:r w:rsidRPr="00FB2D8E">
                <w:rPr>
                  <w:color w:val="000000"/>
                  <w:sz w:val="20"/>
                </w:rPr>
                <w:tab/>
              </w:r>
              <w:r w:rsidRPr="00FB2D8E">
                <w:rPr>
                  <w:color w:val="000000"/>
                  <w:sz w:val="20"/>
                </w:rPr>
                <w:tab/>
              </w:r>
              <w:r w:rsidRPr="00FB2D8E">
                <w:rPr>
                  <w:color w:val="000000"/>
                  <w:sz w:val="20"/>
                </w:rPr>
                <w:tab/>
              </w:r>
              <w:r w:rsidRPr="00FB2D8E">
                <w:rPr>
                  <w:color w:val="000000"/>
                  <w:sz w:val="20"/>
                </w:rPr>
                <w:tab/>
              </w:r>
              <w:r w:rsidRPr="00FB2D8E">
                <w:rPr>
                  <w:color w:val="000000"/>
                  <w:sz w:val="20"/>
                  <w:lang w:val="fr-CH"/>
                </w:rPr>
                <w:t xml:space="preserve">AERONAUTICAL MOBILE  </w:t>
              </w:r>
              <w:r w:rsidRPr="00FB2D8E">
                <w:rPr>
                  <w:sz w:val="20"/>
                  <w:lang w:val="fr-CH"/>
                </w:rPr>
                <w:t>5.444B</w:t>
              </w:r>
            </w:ins>
          </w:p>
          <w:p w:rsidR="00987A8E" w:rsidRPr="00FB2D8E" w:rsidRDefault="00987A8E" w:rsidP="00987A8E">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ins w:id="624" w:author="Author"/>
                <w:sz w:val="20"/>
                <w:lang w:val="fr-CH"/>
              </w:rPr>
            </w:pPr>
            <w:ins w:id="625" w:author="Author">
              <w:r w:rsidRPr="00FB2D8E">
                <w:rPr>
                  <w:sz w:val="20"/>
                  <w:lang w:val="fr-CH"/>
                </w:rPr>
                <w:tab/>
              </w:r>
              <w:r w:rsidRPr="00FB2D8E">
                <w:rPr>
                  <w:sz w:val="20"/>
                  <w:lang w:val="fr-CH"/>
                </w:rPr>
                <w:tab/>
              </w:r>
              <w:r w:rsidRPr="00FB2D8E">
                <w:rPr>
                  <w:sz w:val="20"/>
                  <w:lang w:val="fr-CH"/>
                </w:rPr>
                <w:tab/>
              </w:r>
              <w:r w:rsidRPr="00FB2D8E">
                <w:rPr>
                  <w:sz w:val="20"/>
                  <w:lang w:val="fr-CH"/>
                </w:rPr>
                <w:tab/>
                <w:t>AERONAUTICAL MOBILE-SATELLITE (R)  5.443AA</w:t>
              </w:r>
            </w:ins>
          </w:p>
          <w:p w:rsidR="00987A8E" w:rsidRPr="00FB2D8E" w:rsidRDefault="00987A8E" w:rsidP="00987A8E">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ins w:id="626" w:author="Author"/>
                <w:color w:val="000000"/>
                <w:sz w:val="20"/>
              </w:rPr>
            </w:pPr>
            <w:ins w:id="627" w:author="Author">
              <w:r w:rsidRPr="00FB2D8E">
                <w:rPr>
                  <w:sz w:val="20"/>
                  <w:lang w:val="fr-CH"/>
                </w:rPr>
                <w:tab/>
              </w:r>
              <w:r w:rsidRPr="00FB2D8E">
                <w:rPr>
                  <w:sz w:val="20"/>
                  <w:lang w:val="fr-CH"/>
                </w:rPr>
                <w:tab/>
              </w:r>
              <w:r w:rsidRPr="00FB2D8E">
                <w:rPr>
                  <w:sz w:val="20"/>
                  <w:lang w:val="fr-CH"/>
                </w:rPr>
                <w:tab/>
              </w:r>
              <w:r w:rsidRPr="00FB2D8E">
                <w:rPr>
                  <w:sz w:val="20"/>
                  <w:lang w:val="fr-CH"/>
                </w:rPr>
                <w:tab/>
              </w:r>
              <w:r w:rsidRPr="00FB2D8E">
                <w:rPr>
                  <w:color w:val="000000"/>
                  <w:sz w:val="20"/>
                </w:rPr>
                <w:t>AERONAUTICAL RADIONAVIGATION</w:t>
              </w:r>
            </w:ins>
          </w:p>
          <w:p w:rsidR="00987A8E" w:rsidRPr="00FB2D8E" w:rsidRDefault="00987A8E" w:rsidP="00987A8E">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ins w:id="628" w:author="Author"/>
                <w:b/>
                <w:color w:val="000000"/>
                <w:sz w:val="20"/>
                <w:lang w:val="en-US"/>
              </w:rPr>
            </w:pPr>
            <w:ins w:id="629" w:author="Author">
              <w:r w:rsidRPr="00FB2D8E">
                <w:rPr>
                  <w:color w:val="000000"/>
                  <w:sz w:val="20"/>
                </w:rPr>
                <w:tab/>
              </w:r>
              <w:r w:rsidRPr="00FB2D8E">
                <w:rPr>
                  <w:color w:val="000000"/>
                  <w:sz w:val="20"/>
                </w:rPr>
                <w:tab/>
              </w:r>
              <w:r w:rsidRPr="00FB2D8E">
                <w:rPr>
                  <w:color w:val="000000"/>
                  <w:sz w:val="20"/>
                </w:rPr>
                <w:tab/>
              </w:r>
              <w:r w:rsidRPr="00FB2D8E">
                <w:rPr>
                  <w:color w:val="000000"/>
                  <w:sz w:val="20"/>
                </w:rPr>
                <w:tab/>
                <w:t>5.444</w:t>
              </w:r>
            </w:ins>
          </w:p>
        </w:tc>
      </w:tr>
      <w:tr w:rsidR="00987A8E" w:rsidRPr="00FB2D8E" w:rsidTr="00B42802">
        <w:trPr>
          <w:cantSplit/>
          <w:jc w:val="center"/>
          <w:ins w:id="630" w:author="Author"/>
        </w:trPr>
        <w:tc>
          <w:tcPr>
            <w:tcW w:w="9299" w:type="dxa"/>
            <w:gridSpan w:val="3"/>
            <w:tcBorders>
              <w:top w:val="single" w:sz="4" w:space="0" w:color="auto"/>
              <w:left w:val="single" w:sz="4" w:space="0" w:color="auto"/>
              <w:bottom w:val="single" w:sz="4" w:space="0" w:color="auto"/>
              <w:right w:val="single" w:sz="4" w:space="0" w:color="auto"/>
            </w:tcBorders>
          </w:tcPr>
          <w:p w:rsidR="00987A8E" w:rsidRPr="00FB2D8E" w:rsidRDefault="00987A8E" w:rsidP="00987A8E">
            <w:pPr>
              <w:tabs>
                <w:tab w:val="clear" w:pos="1134"/>
                <w:tab w:val="clear" w:pos="1871"/>
                <w:tab w:val="clear" w:pos="2268"/>
                <w:tab w:val="left" w:pos="2977"/>
                <w:tab w:val="left" w:pos="3266"/>
              </w:tabs>
              <w:spacing w:before="60" w:after="60" w:line="210" w:lineRule="exact"/>
              <w:ind w:left="170" w:hanging="170"/>
              <w:rPr>
                <w:ins w:id="631" w:author="Author"/>
                <w:color w:val="000000"/>
                <w:sz w:val="20"/>
              </w:rPr>
            </w:pPr>
            <w:ins w:id="632" w:author="Author">
              <w:r w:rsidRPr="00FB2D8E">
                <w:rPr>
                  <w:b/>
                  <w:sz w:val="20"/>
                </w:rPr>
                <w:t>5 150-5 250</w:t>
              </w:r>
              <w:r w:rsidRPr="00FB2D8E">
                <w:rPr>
                  <w:color w:val="000000"/>
                  <w:sz w:val="20"/>
                </w:rPr>
                <w:tab/>
                <w:t>FIXED-SATELLITE (Earth-to-space)  5.447A</w:t>
              </w:r>
            </w:ins>
          </w:p>
          <w:p w:rsidR="00987A8E" w:rsidRPr="00FB2D8E" w:rsidRDefault="00987A8E" w:rsidP="00987A8E">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ins w:id="633" w:author="Author"/>
                <w:color w:val="000000"/>
                <w:sz w:val="20"/>
                <w:lang w:val="fr-CH"/>
              </w:rPr>
            </w:pPr>
            <w:ins w:id="634" w:author="Author">
              <w:r w:rsidRPr="00FB2D8E">
                <w:rPr>
                  <w:color w:val="000000"/>
                  <w:sz w:val="20"/>
                </w:rPr>
                <w:tab/>
              </w:r>
              <w:r w:rsidRPr="00FB2D8E">
                <w:rPr>
                  <w:color w:val="000000"/>
                  <w:sz w:val="20"/>
                </w:rPr>
                <w:tab/>
              </w:r>
              <w:r w:rsidRPr="00FB2D8E">
                <w:rPr>
                  <w:color w:val="000000"/>
                  <w:sz w:val="20"/>
                </w:rPr>
                <w:tab/>
              </w:r>
              <w:r w:rsidRPr="00FB2D8E">
                <w:rPr>
                  <w:color w:val="000000"/>
                  <w:sz w:val="20"/>
                </w:rPr>
                <w:tab/>
              </w:r>
              <w:r w:rsidRPr="00FB2D8E">
                <w:rPr>
                  <w:color w:val="000000"/>
                  <w:sz w:val="20"/>
                  <w:lang w:val="fr-CH"/>
                </w:rPr>
                <w:t>MOBILE except aeronautical mobile  5.446A  5.446B</w:t>
              </w:r>
            </w:ins>
          </w:p>
          <w:p w:rsidR="00987A8E" w:rsidRPr="00FB2D8E" w:rsidRDefault="00987A8E" w:rsidP="00987A8E">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ins w:id="635" w:author="Author"/>
                <w:color w:val="000000"/>
                <w:sz w:val="20"/>
                <w:lang w:val="en-US"/>
              </w:rPr>
            </w:pPr>
            <w:ins w:id="636" w:author="Author">
              <w:r w:rsidRPr="00FB2D8E">
                <w:rPr>
                  <w:color w:val="000000"/>
                  <w:sz w:val="20"/>
                  <w:lang w:val="fr-CH"/>
                </w:rPr>
                <w:tab/>
              </w:r>
              <w:r w:rsidRPr="00FB2D8E">
                <w:rPr>
                  <w:color w:val="000000"/>
                  <w:sz w:val="20"/>
                  <w:lang w:val="fr-CH"/>
                </w:rPr>
                <w:tab/>
              </w:r>
              <w:r w:rsidRPr="00FB2D8E">
                <w:rPr>
                  <w:color w:val="000000"/>
                  <w:sz w:val="20"/>
                  <w:lang w:val="fr-CH"/>
                </w:rPr>
                <w:tab/>
              </w:r>
              <w:r w:rsidRPr="00FB2D8E">
                <w:rPr>
                  <w:color w:val="000000"/>
                  <w:sz w:val="20"/>
                  <w:lang w:val="fr-CH"/>
                </w:rPr>
                <w:tab/>
              </w:r>
              <w:r w:rsidRPr="00FB2D8E">
                <w:rPr>
                  <w:color w:val="000000"/>
                  <w:sz w:val="20"/>
                </w:rPr>
                <w:t>AERONAUTICAL RADIONAVIGATION</w:t>
              </w:r>
            </w:ins>
          </w:p>
          <w:p w:rsidR="00987A8E" w:rsidRPr="00FB2D8E" w:rsidRDefault="00987A8E" w:rsidP="00987A8E">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ins w:id="637" w:author="Author"/>
                <w:b/>
                <w:color w:val="000000"/>
                <w:sz w:val="20"/>
                <w:lang w:val="en-US"/>
              </w:rPr>
            </w:pPr>
            <w:ins w:id="638" w:author="Author">
              <w:r w:rsidRPr="00FB2D8E">
                <w:rPr>
                  <w:color w:val="000000"/>
                  <w:sz w:val="20"/>
                  <w:lang w:val="fr-CH"/>
                </w:rPr>
                <w:tab/>
              </w:r>
              <w:r w:rsidRPr="00FB2D8E">
                <w:rPr>
                  <w:color w:val="000000"/>
                  <w:sz w:val="20"/>
                  <w:lang w:val="fr-CH"/>
                </w:rPr>
                <w:tab/>
              </w:r>
              <w:r w:rsidRPr="00FB2D8E">
                <w:rPr>
                  <w:color w:val="000000"/>
                  <w:sz w:val="20"/>
                  <w:lang w:val="fr-CH"/>
                </w:rPr>
                <w:tab/>
              </w:r>
              <w:r w:rsidRPr="00FB2D8E">
                <w:rPr>
                  <w:color w:val="000000"/>
                  <w:sz w:val="20"/>
                  <w:lang w:val="fr-CH"/>
                </w:rPr>
                <w:tab/>
              </w:r>
              <w:r w:rsidRPr="00FB2D8E">
                <w:rPr>
                  <w:color w:val="000000"/>
                  <w:sz w:val="20"/>
                </w:rPr>
                <w:t>5.446  5.446C  5.447  5.447B  5.447C</w:t>
              </w:r>
            </w:ins>
          </w:p>
        </w:tc>
      </w:tr>
    </w:tbl>
    <w:p w:rsidR="00987A8E" w:rsidRPr="00FB2D8E" w:rsidRDefault="00987A8E" w:rsidP="00987A8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639" w:author="Author"/>
          <w:sz w:val="20"/>
          <w:lang w:val="en-US"/>
        </w:rPr>
      </w:pPr>
    </w:p>
    <w:p w:rsidR="00D2650F" w:rsidRPr="001D2822" w:rsidRDefault="00D2650F" w:rsidP="00D2650F">
      <w:pPr>
        <w:tabs>
          <w:tab w:val="left" w:pos="284"/>
        </w:tabs>
        <w:spacing w:before="80"/>
        <w:rPr>
          <w:ins w:id="640" w:author="Author"/>
          <w:lang w:val="en-US"/>
        </w:rPr>
      </w:pPr>
      <w:ins w:id="641" w:author="Author">
        <w:r w:rsidRPr="001D2822">
          <w:rPr>
            <w:b/>
            <w:bCs/>
            <w:lang w:val="en-US"/>
          </w:rPr>
          <w:t>5.443C</w:t>
        </w:r>
        <w:r w:rsidRPr="001D2822">
          <w:rPr>
            <w:b/>
            <w:bCs/>
            <w:lang w:val="en-US"/>
          </w:rPr>
          <w:tab/>
        </w:r>
        <w:r w:rsidRPr="001D2822">
          <w:rPr>
            <w:lang w:val="en-US"/>
          </w:rPr>
          <w:t xml:space="preserve">The use of the frequency band 5 030-5 091 MHz by the aeronautical mobile (R) service is limited to internationally standardized aeronautical systems. Unwanted emissions from the aeronautical mobile (R) service in the frequency band 5 030-5 091 MHz shall be limited to protect RNSS system downlinks in the adjacent 5 010-5 030 MHz band. Until such time that an appropriate value is established in a relevant ITU-R Recommendation, the e.i.r.p. density limit of </w:t>
        </w:r>
        <w:r w:rsidR="00816F46">
          <w:rPr>
            <w:lang w:val="en-US"/>
          </w:rPr>
          <w:t>-</w:t>
        </w:r>
        <w:r w:rsidRPr="001D2822">
          <w:rPr>
            <w:lang w:val="en-US"/>
          </w:rPr>
          <w:t>75 dBW/MHz in the frequency band 5 010-5 030 MHz for any AM(R)S station unwanted emission should be used.</w:t>
        </w:r>
        <w:r w:rsidRPr="001D2822">
          <w:rPr>
            <w:sz w:val="16"/>
          </w:rPr>
          <w:t>     (WRC</w:t>
        </w:r>
        <w:r w:rsidRPr="001D2822">
          <w:rPr>
            <w:sz w:val="16"/>
          </w:rPr>
          <w:noBreakHyphen/>
          <w:t>12)</w:t>
        </w:r>
      </w:ins>
    </w:p>
    <w:p w:rsidR="00987A8E" w:rsidRPr="001D2822" w:rsidRDefault="00987A8E" w:rsidP="00987A8E">
      <w:pPr>
        <w:tabs>
          <w:tab w:val="left" w:pos="284"/>
        </w:tabs>
        <w:spacing w:before="80"/>
        <w:rPr>
          <w:ins w:id="642" w:author="Author"/>
          <w:sz w:val="16"/>
        </w:rPr>
      </w:pPr>
      <w:ins w:id="643" w:author="Author">
        <w:r w:rsidRPr="001D2822">
          <w:rPr>
            <w:b/>
          </w:rPr>
          <w:t>5.444</w:t>
        </w:r>
        <w:r w:rsidRPr="001D2822">
          <w:rPr>
            <w:b/>
          </w:rPr>
          <w:tab/>
        </w:r>
        <w:r w:rsidRPr="001D2822">
          <w:t>The frequency band 5 030-5 150 MHz is to be used for the operation of the international standard system (microwave landing system) for precision approach and landing. In the frequency band 5 030-5 091 MHz, the requirements of this system shall have priority over other uses of this frequency band. For the use of the frequency band 5 091-5 150 MHz, No. </w:t>
        </w:r>
        <w:r w:rsidRPr="001D2822">
          <w:rPr>
            <w:b/>
            <w:bCs/>
          </w:rPr>
          <w:t>5.444A</w:t>
        </w:r>
        <w:r w:rsidRPr="001D2822">
          <w:t xml:space="preserve"> and Resolution </w:t>
        </w:r>
        <w:r w:rsidRPr="001D2822">
          <w:rPr>
            <w:b/>
            <w:bCs/>
          </w:rPr>
          <w:t>114 (Rev.WRC-15)</w:t>
        </w:r>
        <w:r w:rsidRPr="001D2822">
          <w:t xml:space="preserve"> apply.</w:t>
        </w:r>
        <w:r w:rsidRPr="001D2822">
          <w:rPr>
            <w:sz w:val="16"/>
          </w:rPr>
          <w:t>     (WRC</w:t>
        </w:r>
        <w:r w:rsidRPr="001D2822">
          <w:rPr>
            <w:sz w:val="16"/>
          </w:rPr>
          <w:noBreakHyphen/>
          <w:t>15)</w:t>
        </w:r>
      </w:ins>
    </w:p>
    <w:p w:rsidR="00D2650F" w:rsidRPr="001D2822" w:rsidRDefault="00D2650F" w:rsidP="00D2650F">
      <w:pPr>
        <w:tabs>
          <w:tab w:val="left" w:pos="284"/>
        </w:tabs>
        <w:spacing w:before="80"/>
        <w:rPr>
          <w:ins w:id="644" w:author="Author"/>
          <w:lang w:val="en-US"/>
        </w:rPr>
      </w:pPr>
      <w:ins w:id="645" w:author="Author">
        <w:r w:rsidRPr="001D2822">
          <w:rPr>
            <w:b/>
            <w:bCs/>
            <w:lang w:val="en-US"/>
          </w:rPr>
          <w:t>5.444B</w:t>
        </w:r>
        <w:r w:rsidRPr="001D2822">
          <w:rPr>
            <w:b/>
            <w:bCs/>
            <w:lang w:val="en-US"/>
          </w:rPr>
          <w:tab/>
        </w:r>
        <w:r w:rsidRPr="001D2822">
          <w:rPr>
            <w:lang w:val="en-US"/>
          </w:rPr>
          <w:t>The use of the frequency band 5 091-5 150 MHz by the aeronautical mobile service is limited to:</w:t>
        </w:r>
      </w:ins>
    </w:p>
    <w:p w:rsidR="00D2650F" w:rsidRPr="001D2822" w:rsidRDefault="00D2650F" w:rsidP="00D2650F">
      <w:pPr>
        <w:tabs>
          <w:tab w:val="left" w:pos="284"/>
        </w:tabs>
        <w:spacing w:before="80"/>
        <w:ind w:left="1871" w:hanging="701"/>
        <w:rPr>
          <w:ins w:id="646" w:author="Author"/>
          <w:lang w:val="en-US"/>
        </w:rPr>
      </w:pPr>
      <w:ins w:id="647" w:author="Author">
        <w:r w:rsidRPr="001D2822">
          <w:rPr>
            <w:lang w:val="en-US"/>
          </w:rPr>
          <w:t>–</w:t>
        </w:r>
        <w:r w:rsidRPr="001D2822">
          <w:rPr>
            <w:lang w:val="en-US"/>
          </w:rPr>
          <w:tab/>
          <w:t xml:space="preserve">systems operating in the aeronautical mobile (R) service and in accordance with international aeronautical standards, limited to surface applications at airports. Such use shall be in accordance with Resolution </w:t>
        </w:r>
        <w:r w:rsidRPr="001D2822">
          <w:rPr>
            <w:b/>
            <w:bCs/>
            <w:lang w:val="en-US"/>
          </w:rPr>
          <w:t>748 (Rev.WRC-15)</w:t>
        </w:r>
        <w:r w:rsidRPr="001D2822">
          <w:rPr>
            <w:lang w:val="en-US"/>
          </w:rPr>
          <w:t>;</w:t>
        </w:r>
      </w:ins>
    </w:p>
    <w:p w:rsidR="00D2650F" w:rsidRPr="00D2650F" w:rsidRDefault="00D2650F" w:rsidP="00D2650F">
      <w:pPr>
        <w:tabs>
          <w:tab w:val="left" w:pos="284"/>
        </w:tabs>
        <w:spacing w:before="80"/>
        <w:ind w:left="1871" w:hanging="701"/>
        <w:rPr>
          <w:ins w:id="648" w:author="Author"/>
          <w:lang w:val="en-US"/>
        </w:rPr>
      </w:pPr>
      <w:ins w:id="649" w:author="Author">
        <w:r w:rsidRPr="001D2822">
          <w:rPr>
            <w:lang w:val="en-US"/>
          </w:rPr>
          <w:t>–</w:t>
        </w:r>
        <w:r w:rsidRPr="001D2822">
          <w:rPr>
            <w:lang w:val="en-US"/>
          </w:rPr>
          <w:tab/>
          <w:t xml:space="preserve">aeronautical telemetry transmissions from aircraft stations (see No. </w:t>
        </w:r>
        <w:r w:rsidRPr="001D2822">
          <w:rPr>
            <w:b/>
            <w:bCs/>
            <w:lang w:val="en-US"/>
          </w:rPr>
          <w:t>1.83</w:t>
        </w:r>
        <w:r w:rsidRPr="001D2822">
          <w:rPr>
            <w:lang w:val="en-US"/>
          </w:rPr>
          <w:t xml:space="preserve">) in accordance with Resolution </w:t>
        </w:r>
        <w:r w:rsidRPr="001D2822">
          <w:rPr>
            <w:b/>
            <w:bCs/>
            <w:lang w:val="en-US"/>
          </w:rPr>
          <w:t>418 (Rev.WRC-15)</w:t>
        </w:r>
        <w:r w:rsidRPr="001D2822">
          <w:rPr>
            <w:lang w:val="en-US"/>
          </w:rPr>
          <w:t>.</w:t>
        </w:r>
        <w:r w:rsidRPr="001D2822">
          <w:rPr>
            <w:sz w:val="16"/>
          </w:rPr>
          <w:t>     (WRC</w:t>
        </w:r>
        <w:r w:rsidRPr="001D2822">
          <w:rPr>
            <w:sz w:val="16"/>
          </w:rPr>
          <w:noBreakHyphen/>
          <w:t>15)</w:t>
        </w:r>
      </w:ins>
    </w:p>
    <w:p w:rsidR="00987A8E" w:rsidRPr="00FB2D8E" w:rsidRDefault="00987A8E" w:rsidP="00987A8E">
      <w:pPr>
        <w:tabs>
          <w:tab w:val="left" w:pos="284"/>
        </w:tabs>
        <w:spacing w:before="80"/>
        <w:rPr>
          <w:ins w:id="650" w:author="Author"/>
          <w:sz w:val="16"/>
        </w:rPr>
      </w:pPr>
      <w:ins w:id="651" w:author="Author">
        <w:r w:rsidRPr="00FB2D8E">
          <w:rPr>
            <w:b/>
          </w:rPr>
          <w:lastRenderedPageBreak/>
          <w:t>5.446</w:t>
        </w:r>
        <w:r w:rsidRPr="00FB2D8E">
          <w:rPr>
            <w:b/>
          </w:rPr>
          <w:tab/>
        </w:r>
        <w:r w:rsidRPr="00FB2D8E">
          <w:rPr>
            <w:i/>
          </w:rPr>
          <w:t>Additional allocation:  </w:t>
        </w:r>
        <w:r w:rsidRPr="00FB2D8E">
          <w:t>in the countries listed in No. </w:t>
        </w:r>
        <w:r w:rsidRPr="00FB2D8E">
          <w:rPr>
            <w:b/>
            <w:bCs/>
          </w:rPr>
          <w:t>5.369</w:t>
        </w:r>
        <w:r w:rsidRPr="00FB2D8E">
          <w:t>, the frequency band 5 150</w:t>
        </w:r>
        <w:r w:rsidRPr="00FB2D8E">
          <w:noBreakHyphen/>
          <w:t>5 216 MHz is also allocated to the radiodetermination-satellite service (space-to-Earth) on a primary basis, subject to agreement obtained under No. </w:t>
        </w:r>
        <w:r w:rsidRPr="00FB2D8E">
          <w:rPr>
            <w:b/>
            <w:bCs/>
          </w:rPr>
          <w:t>9.21</w:t>
        </w:r>
        <w:r w:rsidRPr="00FB2D8E">
          <w:t>. In Region 2 (except in Mexico), the frequency band is also allocated to the radiodetermination-satellite service (space-to-Earth) on a primary basis. In Regions 1 and 3, except those countries listed in No. </w:t>
        </w:r>
        <w:r w:rsidRPr="00FB2D8E">
          <w:rPr>
            <w:b/>
            <w:bCs/>
          </w:rPr>
          <w:t>5.369</w:t>
        </w:r>
        <w:r w:rsidRPr="00FB2D8E">
          <w:t xml:space="preserve"> and Bangladesh, the frequency band is also allocated to the radiodetermination-satellite service (space-to-Earth) on a secondary basis. The use by the radiodetermination-satellite service is limited to feeder links in conjunction with the radiodetermination-satellite service operating in the frequency bands 1 610-1 626.5 MHz and/or 2 483.5-2 500 MHz. The total power flux-density at the Earth’s surface shall in no case exceed −159 dB(W/m</w:t>
        </w:r>
        <w:r w:rsidRPr="00FB2D8E">
          <w:rPr>
            <w:position w:val="6"/>
            <w:sz w:val="16"/>
          </w:rPr>
          <w:t>2</w:t>
        </w:r>
        <w:r w:rsidRPr="00FB2D8E">
          <w:t>) in any 4 kHz band for all angles of arrival.</w:t>
        </w:r>
        <w:r w:rsidRPr="00FB2D8E">
          <w:rPr>
            <w:sz w:val="16"/>
          </w:rPr>
          <w:t>     (WRC</w:t>
        </w:r>
        <w:r w:rsidRPr="00FB2D8E">
          <w:rPr>
            <w:sz w:val="16"/>
          </w:rPr>
          <w:noBreakHyphen/>
          <w:t>15)</w:t>
        </w:r>
      </w:ins>
    </w:p>
    <w:p w:rsidR="00987A8E" w:rsidRPr="00FB2D8E" w:rsidRDefault="00987A8E" w:rsidP="00987A8E">
      <w:pPr>
        <w:tabs>
          <w:tab w:val="left" w:pos="284"/>
        </w:tabs>
        <w:spacing w:before="80"/>
        <w:rPr>
          <w:ins w:id="652" w:author="Author"/>
          <w:sz w:val="16"/>
        </w:rPr>
      </w:pPr>
      <w:ins w:id="653" w:author="Author">
        <w:r w:rsidRPr="00FB2D8E">
          <w:rPr>
            <w:b/>
          </w:rPr>
          <w:t>5.446C</w:t>
        </w:r>
        <w:r w:rsidRPr="00FB2D8E">
          <w:rPr>
            <w:b/>
          </w:rPr>
          <w:tab/>
        </w:r>
        <w:r w:rsidRPr="00FB2D8E">
          <w:rPr>
            <w:i/>
            <w:iCs/>
          </w:rPr>
          <w:t>Additional allocation: </w:t>
        </w:r>
        <w:r w:rsidRPr="00FB2D8E">
          <w:t xml:space="preserve"> in Region 1 (except in Algeria, Saudi Arabia, Bahrain, Egypt, United Arab Emirates, Jordan, Kuwait, Lebanon, Morocco, Oman, Qatar, Syrian Arab Republic, Sudan, South Sudan and Tunisia) and in Brazil, </w:t>
        </w:r>
        <w:r w:rsidRPr="00FB2D8E">
          <w:rPr>
            <w:lang w:val="en-AU"/>
          </w:rPr>
          <w:t>the</w:t>
        </w:r>
        <w:r w:rsidRPr="00FB2D8E">
          <w:t xml:space="preserve"> band 5 150-5 250 MHz is also allocated to the aeronautical mobile service on a primary basis, limited to aeronautical telemetry transmissions from aircraft stations (see No. </w:t>
        </w:r>
        <w:r w:rsidRPr="00FB2D8E">
          <w:rPr>
            <w:b/>
            <w:bCs/>
          </w:rPr>
          <w:t>1.83</w:t>
        </w:r>
        <w:r w:rsidRPr="00FB2D8E">
          <w:t>), in accordance with Resolution </w:t>
        </w:r>
        <w:r w:rsidRPr="00FB2D8E">
          <w:rPr>
            <w:b/>
            <w:bCs/>
          </w:rPr>
          <w:t>418 (Rev.WRC</w:t>
        </w:r>
        <w:r w:rsidRPr="00FB2D8E">
          <w:rPr>
            <w:b/>
            <w:bCs/>
          </w:rPr>
          <w:noBreakHyphen/>
          <w:t>12)</w:t>
        </w:r>
        <w:r w:rsidRPr="00FB2D8E">
          <w:rPr>
            <w:b/>
            <w:bCs/>
            <w:position w:val="6"/>
            <w:sz w:val="18"/>
          </w:rPr>
          <w:footnoteReference w:customMarkFollows="1" w:id="8"/>
          <w:t>*</w:t>
        </w:r>
        <w:r w:rsidRPr="00FB2D8E">
          <w:t>. These stations shall not claim protection from other stations operating in accordance with Article </w:t>
        </w:r>
        <w:r w:rsidRPr="00FB2D8E">
          <w:rPr>
            <w:b/>
            <w:bCs/>
          </w:rPr>
          <w:t>5</w:t>
        </w:r>
        <w:r w:rsidRPr="00FB2D8E">
          <w:t>. No. </w:t>
        </w:r>
        <w:r w:rsidRPr="00FB2D8E">
          <w:rPr>
            <w:b/>
            <w:bCs/>
          </w:rPr>
          <w:t>5.43A</w:t>
        </w:r>
        <w:r w:rsidRPr="00FB2D8E">
          <w:t xml:space="preserve"> does not apply.</w:t>
        </w:r>
        <w:r w:rsidRPr="00FB2D8E">
          <w:rPr>
            <w:sz w:val="16"/>
          </w:rPr>
          <w:t>    (WRC</w:t>
        </w:r>
        <w:r w:rsidRPr="00FB2D8E">
          <w:rPr>
            <w:sz w:val="16"/>
          </w:rPr>
          <w:noBreakHyphen/>
          <w:t>12)</w:t>
        </w:r>
      </w:ins>
    </w:p>
    <w:p w:rsidR="00987A8E" w:rsidRPr="00FB2D8E" w:rsidRDefault="00987A8E" w:rsidP="00987A8E">
      <w:pPr>
        <w:tabs>
          <w:tab w:val="left" w:pos="284"/>
        </w:tabs>
        <w:spacing w:before="80"/>
        <w:rPr>
          <w:ins w:id="656" w:author="Author"/>
          <w:sz w:val="16"/>
        </w:rPr>
      </w:pPr>
      <w:ins w:id="657" w:author="Author">
        <w:r w:rsidRPr="00FB2D8E">
          <w:rPr>
            <w:b/>
          </w:rPr>
          <w:t>5.447</w:t>
        </w:r>
        <w:r w:rsidRPr="00FB2D8E">
          <w:rPr>
            <w:b/>
          </w:rPr>
          <w:tab/>
        </w:r>
        <w:r w:rsidRPr="00FB2D8E">
          <w:rPr>
            <w:i/>
            <w:iCs/>
          </w:rPr>
          <w:t>Additional allocation: </w:t>
        </w:r>
        <w:r w:rsidRPr="00FB2D8E">
          <w:t> in Côte d'Ivoire, Egypt, Israel, Lebanon, the Syrian Arab Republic and Tunisia, the band 5 150-5 250 MHz is also allocated to the mobile service, on a primary basis, subject to agreement obtained under No. </w:t>
        </w:r>
        <w:r w:rsidRPr="00FB2D8E">
          <w:rPr>
            <w:b/>
            <w:bCs/>
          </w:rPr>
          <w:t>9.21</w:t>
        </w:r>
        <w:r w:rsidRPr="00FB2D8E">
          <w:t>.</w:t>
        </w:r>
        <w:r w:rsidRPr="00FB2D8E">
          <w:rPr>
            <w:b/>
            <w:bCs/>
          </w:rPr>
          <w:t xml:space="preserve"> </w:t>
        </w:r>
        <w:r w:rsidRPr="00FB2D8E">
          <w:t>In this case, the provisions of Resolution </w:t>
        </w:r>
        <w:r w:rsidRPr="00FB2D8E">
          <w:rPr>
            <w:b/>
            <w:bCs/>
          </w:rPr>
          <w:t>229</w:t>
        </w:r>
        <w:r w:rsidRPr="00FB2D8E">
          <w:t xml:space="preserve"> </w:t>
        </w:r>
        <w:r w:rsidRPr="00FB2D8E">
          <w:rPr>
            <w:b/>
            <w:bCs/>
          </w:rPr>
          <w:t>(Rev.WRC</w:t>
        </w:r>
        <w:r w:rsidRPr="00FB2D8E">
          <w:rPr>
            <w:b/>
            <w:bCs/>
          </w:rPr>
          <w:noBreakHyphen/>
          <w:t>12)</w:t>
        </w:r>
        <w:r w:rsidRPr="00FB2D8E">
          <w:t xml:space="preserve"> do not apply.</w:t>
        </w:r>
        <w:r w:rsidRPr="00FB2D8E">
          <w:rPr>
            <w:sz w:val="16"/>
          </w:rPr>
          <w:t>    (WRC</w:t>
        </w:r>
        <w:r w:rsidRPr="00FB2D8E">
          <w:rPr>
            <w:sz w:val="16"/>
          </w:rPr>
          <w:noBreakHyphen/>
          <w:t>12)</w:t>
        </w:r>
      </w:ins>
    </w:p>
    <w:p w:rsidR="00987A8E" w:rsidRPr="00FB2D8E" w:rsidRDefault="00987A8E" w:rsidP="00987A8E">
      <w:pPr>
        <w:tabs>
          <w:tab w:val="left" w:pos="284"/>
        </w:tabs>
        <w:spacing w:before="80"/>
        <w:rPr>
          <w:ins w:id="658" w:author="Author"/>
          <w:lang w:val="en-AU"/>
        </w:rPr>
      </w:pPr>
      <w:ins w:id="659" w:author="Author">
        <w:r w:rsidRPr="00FB2D8E">
          <w:rPr>
            <w:b/>
          </w:rPr>
          <w:t>5.447B</w:t>
        </w:r>
        <w:r w:rsidRPr="00FB2D8E">
          <w:rPr>
            <w:b/>
          </w:rPr>
          <w:tab/>
        </w:r>
        <w:r w:rsidRPr="00FB2D8E">
          <w:rPr>
            <w:i/>
            <w:lang w:val="en-AU"/>
          </w:rPr>
          <w:t>Additional allocation</w:t>
        </w:r>
        <w:r w:rsidRPr="00FB2D8E">
          <w:rPr>
            <w:lang w:val="en-AU"/>
          </w:rPr>
          <w:t>:  the band 5</w:t>
        </w:r>
        <w:r w:rsidRPr="00FB2D8E">
          <w:t> </w:t>
        </w:r>
        <w:r w:rsidRPr="00FB2D8E">
          <w:rPr>
            <w:lang w:val="en-AU"/>
          </w:rPr>
          <w:t>150-5</w:t>
        </w:r>
        <w:r w:rsidRPr="00FB2D8E">
          <w:t> </w:t>
        </w:r>
        <w:r w:rsidRPr="00FB2D8E">
          <w:rPr>
            <w:lang w:val="en-AU"/>
          </w:rPr>
          <w:t>216 MHz is also allocated to the fixed-satellite service (space-to-Earth) on a primary basis. This allocation is limited to feeder links of non-geostationary-satellite systems in the mobile-satellite service and is subject to provisions of No. </w:t>
        </w:r>
        <w:r w:rsidRPr="00FB2D8E">
          <w:rPr>
            <w:b/>
            <w:bCs/>
          </w:rPr>
          <w:t>9.11A</w:t>
        </w:r>
        <w:r w:rsidRPr="00FB2D8E">
          <w:rPr>
            <w:lang w:val="en-AU"/>
          </w:rPr>
          <w:t xml:space="preserve">. The </w:t>
        </w:r>
        <w:r w:rsidRPr="00FB2D8E">
          <w:t>power</w:t>
        </w:r>
        <w:r w:rsidRPr="00FB2D8E">
          <w:rPr>
            <w:lang w:val="en-AU"/>
          </w:rPr>
          <w:t xml:space="preserve"> flux-density at the Earth’s surface produced by space stations of the fixed-satellite service operating in the space-to-Earth direction in the band 5</w:t>
        </w:r>
        <w:r w:rsidRPr="00FB2D8E">
          <w:t> </w:t>
        </w:r>
        <w:r w:rsidRPr="00FB2D8E">
          <w:rPr>
            <w:lang w:val="en-AU"/>
          </w:rPr>
          <w:t>150-5</w:t>
        </w:r>
        <w:r w:rsidRPr="00FB2D8E">
          <w:t> </w:t>
        </w:r>
        <w:r w:rsidRPr="00FB2D8E">
          <w:rPr>
            <w:lang w:val="en-AU"/>
          </w:rPr>
          <w:t>216 MHz shall in no case exceed –164 dB(W/m</w:t>
        </w:r>
        <w:r w:rsidRPr="00FB2D8E">
          <w:rPr>
            <w:vertAlign w:val="superscript"/>
            <w:lang w:val="en-AU"/>
          </w:rPr>
          <w:t>2</w:t>
        </w:r>
        <w:r w:rsidRPr="00FB2D8E">
          <w:rPr>
            <w:lang w:val="en-AU"/>
          </w:rPr>
          <w:t>) in any 4 kHz band for all angles of arrival.</w:t>
        </w:r>
      </w:ins>
    </w:p>
    <w:p w:rsidR="00987A8E" w:rsidRPr="00FB2D8E" w:rsidRDefault="00987A8E" w:rsidP="00987A8E">
      <w:pPr>
        <w:tabs>
          <w:tab w:val="left" w:pos="284"/>
        </w:tabs>
        <w:spacing w:before="80"/>
        <w:rPr>
          <w:ins w:id="660" w:author="Author"/>
          <w:highlight w:val="cyan"/>
          <w:lang w:val="en-US"/>
        </w:rPr>
      </w:pPr>
    </w:p>
    <w:p w:rsidR="00987A8E" w:rsidRPr="00FB2D8E" w:rsidRDefault="00781E0D" w:rsidP="00987A8E">
      <w:pPr>
        <w:keepNext/>
        <w:keepLines/>
        <w:tabs>
          <w:tab w:val="clear" w:pos="1134"/>
        </w:tabs>
        <w:spacing w:before="200"/>
        <w:ind w:left="1134" w:hanging="1134"/>
        <w:outlineLvl w:val="3"/>
        <w:rPr>
          <w:ins w:id="661" w:author="Author"/>
          <w:b/>
        </w:rPr>
      </w:pPr>
      <w:ins w:id="662" w:author="Author">
        <w:r w:rsidRPr="00FB2D8E">
          <w:rPr>
            <w:b/>
          </w:rPr>
          <w:t>5.2.7</w:t>
        </w:r>
        <w:r w:rsidR="00987A8E" w:rsidRPr="00FB2D8E">
          <w:rPr>
            <w:b/>
          </w:rPr>
          <w:t xml:space="preserve">.2 </w:t>
        </w:r>
        <w:r w:rsidR="00987A8E" w:rsidRPr="00FB2D8E">
          <w:rPr>
            <w:b/>
          </w:rPr>
          <w:tab/>
          <w:t>Related ITU-R documents and aviation documents in the frequency band 5 000-5 250 MHz</w:t>
        </w:r>
      </w:ins>
    </w:p>
    <w:p w:rsidR="00DD4BE0" w:rsidRPr="001D2822" w:rsidRDefault="00DD4BE0" w:rsidP="00DD4BE0">
      <w:pPr>
        <w:rPr>
          <w:ins w:id="663" w:author="Author"/>
          <w:lang w:val="en-US"/>
        </w:rPr>
      </w:pPr>
      <w:ins w:id="664" w:author="Author">
        <w:r w:rsidRPr="001D2822">
          <w:t>Recommendations ITU-R M.1318,</w:t>
        </w:r>
        <w:r w:rsidR="00233347" w:rsidRPr="001D2822">
          <w:t xml:space="preserve"> ITU-R M.1901,</w:t>
        </w:r>
        <w:r w:rsidRPr="001D2822">
          <w:t xml:space="preserve"> ITU-R M.1906, and ITU-R M.2031 apply to the radionavigation-satellite services in the bands </w:t>
        </w:r>
        <w:r w:rsidRPr="001D2822">
          <w:rPr>
            <w:lang w:val="en-US"/>
          </w:rPr>
          <w:t>5 000-</w:t>
        </w:r>
        <w:r w:rsidR="00233347" w:rsidRPr="001D2822">
          <w:rPr>
            <w:lang w:val="en-US"/>
          </w:rPr>
          <w:t>5 010 MHz and 5 010-</w:t>
        </w:r>
        <w:r w:rsidRPr="001D2822">
          <w:rPr>
            <w:lang w:val="en-US"/>
          </w:rPr>
          <w:t>5 250 MHz</w:t>
        </w:r>
        <w:r w:rsidRPr="001D2822">
          <w:t>.</w:t>
        </w:r>
      </w:ins>
    </w:p>
    <w:p w:rsidR="00DD4BE0" w:rsidRPr="001D2822" w:rsidRDefault="00DD4BE0" w:rsidP="00DD4BE0">
      <w:pPr>
        <w:rPr>
          <w:ins w:id="665" w:author="Author"/>
          <w:lang w:val="en-US"/>
        </w:rPr>
      </w:pPr>
      <w:ins w:id="666" w:author="Author">
        <w:r w:rsidRPr="001D2822">
          <w:rPr>
            <w:highlight w:val="yellow"/>
            <w:lang w:val="en-US"/>
          </w:rPr>
          <w:t>[Editor’s Note:  Additional work on this section is needed]</w:t>
        </w:r>
      </w:ins>
    </w:p>
    <w:p w:rsidR="00987A8E" w:rsidRPr="001D2822" w:rsidRDefault="00987A8E" w:rsidP="00987A8E">
      <w:pPr>
        <w:rPr>
          <w:ins w:id="667" w:author="Author"/>
          <w:lang w:val="en-US"/>
        </w:rPr>
      </w:pPr>
    </w:p>
    <w:p w:rsidR="00987A8E" w:rsidRPr="001D2822" w:rsidRDefault="00987A8E" w:rsidP="00987A8E">
      <w:pPr>
        <w:keepNext/>
        <w:keepLines/>
        <w:tabs>
          <w:tab w:val="clear" w:pos="1134"/>
        </w:tabs>
        <w:spacing w:before="200"/>
        <w:ind w:left="1134" w:hanging="1134"/>
        <w:outlineLvl w:val="3"/>
        <w:rPr>
          <w:ins w:id="668" w:author="Author"/>
          <w:b/>
        </w:rPr>
      </w:pPr>
      <w:ins w:id="669" w:author="Author">
        <w:r w:rsidRPr="001D2822">
          <w:rPr>
            <w:b/>
          </w:rPr>
          <w:t>5</w:t>
        </w:r>
        <w:r w:rsidR="00781E0D" w:rsidRPr="001D2822">
          <w:rPr>
            <w:b/>
          </w:rPr>
          <w:t>.2.7</w:t>
        </w:r>
        <w:r w:rsidRPr="001D2822">
          <w:rPr>
            <w:b/>
          </w:rPr>
          <w:t>.3</w:t>
        </w:r>
        <w:r w:rsidRPr="001D2822">
          <w:rPr>
            <w:b/>
          </w:rPr>
          <w:tab/>
          <w:t xml:space="preserve">Suitability of the frequency band 5 000-5 250 MHz for </w:t>
        </w:r>
        <w:r w:rsidR="00D2650F" w:rsidRPr="001D2822">
          <w:rPr>
            <w:b/>
          </w:rPr>
          <w:t xml:space="preserve">ground based </w:t>
        </w:r>
        <w:r w:rsidRPr="001D2822">
          <w:rPr>
            <w:b/>
          </w:rPr>
          <w:t>detect and avoid systems</w:t>
        </w:r>
      </w:ins>
    </w:p>
    <w:p w:rsidR="00F432FC" w:rsidRPr="001D2822" w:rsidRDefault="00F432FC" w:rsidP="00F432FC">
      <w:pPr>
        <w:rPr>
          <w:ins w:id="670" w:author="Author"/>
          <w:lang w:val="en-US"/>
        </w:rPr>
      </w:pPr>
      <w:ins w:id="671" w:author="Author">
        <w:r w:rsidRPr="001D2822">
          <w:rPr>
            <w:lang w:val="en-US"/>
          </w:rPr>
          <w:t xml:space="preserve">The frequency band 5 000-5 250 MHz is operated or planned by various aeronautical systems including the </w:t>
        </w:r>
        <w:r w:rsidRPr="001D2822">
          <w:t>microwave landing system</w:t>
        </w:r>
        <w:r w:rsidRPr="001D2822">
          <w:rPr>
            <w:lang w:val="en-US"/>
          </w:rPr>
          <w:t>, the radiona</w:t>
        </w:r>
        <w:r w:rsidR="007E78FF" w:rsidRPr="001D2822">
          <w:rPr>
            <w:lang w:val="en-US"/>
          </w:rPr>
          <w:t>v</w:t>
        </w:r>
        <w:r w:rsidRPr="001D2822">
          <w:rPr>
            <w:lang w:val="en-US"/>
          </w:rPr>
          <w:t>igation-satellite service links, UAS terrestrial and satellite C2 Links, radio local area networks, aeronautical telemetry downlinks, the fixed-satellite service (Earth-to-space) (space-to-Earth), and the mobile service.  Therefore, co-existence of DAA systems onboard unmanned aircraft is not ensured.</w:t>
        </w:r>
      </w:ins>
    </w:p>
    <w:p w:rsidR="00F432FC" w:rsidRPr="001D2822" w:rsidRDefault="00F432FC" w:rsidP="00F432FC">
      <w:pPr>
        <w:rPr>
          <w:ins w:id="672" w:author="Author"/>
          <w:lang w:val="en-US"/>
        </w:rPr>
      </w:pPr>
      <w:ins w:id="673" w:author="Author">
        <w:r w:rsidRPr="001D2822">
          <w:rPr>
            <w:lang w:val="en-US"/>
          </w:rPr>
          <w:t>The frequency band 5 000-5 250 MHz is not suitable for ground based DAA systems.</w:t>
        </w:r>
      </w:ins>
    </w:p>
    <w:p w:rsidR="00CE0351" w:rsidRDefault="00CE0351" w:rsidP="00C94A04">
      <w:pPr>
        <w:rPr>
          <w:ins w:id="674" w:author="Author"/>
          <w:snapToGrid w:val="0"/>
        </w:rPr>
      </w:pPr>
    </w:p>
    <w:p w:rsidR="00987A8E" w:rsidRPr="00FB2D8E" w:rsidRDefault="00987A8E" w:rsidP="00987A8E">
      <w:pPr>
        <w:keepNext/>
        <w:keepLines/>
        <w:tabs>
          <w:tab w:val="clear" w:pos="1134"/>
        </w:tabs>
        <w:spacing w:before="200"/>
        <w:ind w:left="1134" w:hanging="1134"/>
        <w:outlineLvl w:val="2"/>
        <w:rPr>
          <w:ins w:id="675" w:author="Author"/>
          <w:b/>
        </w:rPr>
      </w:pPr>
      <w:ins w:id="676" w:author="Author">
        <w:r w:rsidRPr="00FB2D8E">
          <w:rPr>
            <w:b/>
          </w:rPr>
          <w:t>5.2.</w:t>
        </w:r>
        <w:r w:rsidR="00781E0D" w:rsidRPr="00FB2D8E">
          <w:rPr>
            <w:b/>
          </w:rPr>
          <w:t>8</w:t>
        </w:r>
        <w:r w:rsidRPr="00FB2D8E">
          <w:rPr>
            <w:b/>
          </w:rPr>
          <w:tab/>
          <w:t>Frequency band 5 350-5 470 MHz</w:t>
        </w:r>
      </w:ins>
    </w:p>
    <w:p w:rsidR="00987A8E" w:rsidRPr="00FB2D8E" w:rsidRDefault="00987A8E" w:rsidP="00987A8E">
      <w:pPr>
        <w:keepNext/>
        <w:keepLines/>
        <w:tabs>
          <w:tab w:val="clear" w:pos="1134"/>
        </w:tabs>
        <w:spacing w:before="200"/>
        <w:ind w:left="1134" w:hanging="1134"/>
        <w:outlineLvl w:val="3"/>
        <w:rPr>
          <w:ins w:id="677" w:author="Author"/>
          <w:b/>
        </w:rPr>
      </w:pPr>
      <w:ins w:id="678" w:author="Author">
        <w:r w:rsidRPr="00FB2D8E">
          <w:rPr>
            <w:b/>
          </w:rPr>
          <w:t>5</w:t>
        </w:r>
        <w:r w:rsidR="00781E0D" w:rsidRPr="00FB2D8E">
          <w:rPr>
            <w:b/>
          </w:rPr>
          <w:t>.2.8</w:t>
        </w:r>
        <w:r w:rsidRPr="00FB2D8E">
          <w:rPr>
            <w:b/>
          </w:rPr>
          <w:t>.1</w:t>
        </w:r>
        <w:r w:rsidRPr="00FB2D8E">
          <w:rPr>
            <w:b/>
          </w:rPr>
          <w:tab/>
          <w:t>Allocations to operate detect and avoid and other services in the frequency band 5 350</w:t>
        </w:r>
        <w:r w:rsidRPr="00FB2D8E">
          <w:rPr>
            <w:b/>
          </w:rPr>
          <w:noBreakHyphen/>
          <w:t>5 470 MHz</w:t>
        </w:r>
      </w:ins>
    </w:p>
    <w:p w:rsidR="00987A8E" w:rsidRPr="00D17FB1" w:rsidRDefault="00987A8E" w:rsidP="00987A8E">
      <w:pPr>
        <w:rPr>
          <w:ins w:id="679" w:author="Author"/>
          <w:lang w:val="en-US"/>
        </w:rPr>
      </w:pPr>
    </w:p>
    <w:tbl>
      <w:tblPr>
        <w:tblW w:w="9299" w:type="dxa"/>
        <w:jc w:val="center"/>
        <w:tblLayout w:type="fixed"/>
        <w:tblCellMar>
          <w:left w:w="107" w:type="dxa"/>
          <w:right w:w="107" w:type="dxa"/>
        </w:tblCellMar>
        <w:tblLook w:val="04A0" w:firstRow="1" w:lastRow="0" w:firstColumn="1" w:lastColumn="0" w:noHBand="0" w:noVBand="1"/>
      </w:tblPr>
      <w:tblGrid>
        <w:gridCol w:w="3100"/>
        <w:gridCol w:w="3099"/>
        <w:gridCol w:w="3100"/>
      </w:tblGrid>
      <w:tr w:rsidR="00987A8E" w:rsidRPr="00FB2D8E" w:rsidTr="00B42802">
        <w:trPr>
          <w:cantSplit/>
          <w:jc w:val="center"/>
          <w:ins w:id="680" w:author="Author"/>
        </w:trPr>
        <w:tc>
          <w:tcPr>
            <w:tcW w:w="9299" w:type="dxa"/>
            <w:gridSpan w:val="3"/>
            <w:tcBorders>
              <w:top w:val="single" w:sz="4" w:space="0" w:color="auto"/>
              <w:left w:val="single" w:sz="6" w:space="0" w:color="auto"/>
              <w:bottom w:val="single" w:sz="6" w:space="0" w:color="auto"/>
              <w:right w:val="single" w:sz="6" w:space="0" w:color="auto"/>
            </w:tcBorders>
            <w:hideMark/>
          </w:tcPr>
          <w:p w:rsidR="00987A8E" w:rsidRPr="008F6B36" w:rsidRDefault="00987A8E" w:rsidP="00987A8E">
            <w:pPr>
              <w:keepNext/>
              <w:spacing w:before="80" w:after="80"/>
              <w:jc w:val="center"/>
              <w:rPr>
                <w:ins w:id="681" w:author="Author"/>
                <w:rFonts w:ascii="Times New Roman Bold" w:hAnsi="Times New Roman Bold" w:cs="Times New Roman Bold"/>
                <w:b/>
                <w:sz w:val="20"/>
              </w:rPr>
            </w:pPr>
            <w:ins w:id="682" w:author="Author">
              <w:r w:rsidRPr="008F6B36">
                <w:rPr>
                  <w:rFonts w:ascii="Times New Roman Bold" w:hAnsi="Times New Roman Bold" w:cs="Times New Roman Bold"/>
                  <w:b/>
                  <w:sz w:val="20"/>
                </w:rPr>
                <w:t>Allocation to services</w:t>
              </w:r>
            </w:ins>
          </w:p>
        </w:tc>
      </w:tr>
      <w:tr w:rsidR="00987A8E" w:rsidRPr="00FB2D8E" w:rsidTr="00B42802">
        <w:trPr>
          <w:cantSplit/>
          <w:jc w:val="center"/>
          <w:ins w:id="683" w:author="Author"/>
        </w:trPr>
        <w:tc>
          <w:tcPr>
            <w:tcW w:w="3100" w:type="dxa"/>
            <w:tcBorders>
              <w:top w:val="single" w:sz="6" w:space="0" w:color="auto"/>
              <w:left w:val="single" w:sz="6" w:space="0" w:color="auto"/>
              <w:bottom w:val="single" w:sz="6" w:space="0" w:color="auto"/>
              <w:right w:val="single" w:sz="6" w:space="0" w:color="auto"/>
            </w:tcBorders>
            <w:hideMark/>
          </w:tcPr>
          <w:p w:rsidR="00987A8E" w:rsidRPr="00FB2D8E" w:rsidRDefault="00987A8E" w:rsidP="00987A8E">
            <w:pPr>
              <w:keepNext/>
              <w:spacing w:before="80" w:after="80"/>
              <w:jc w:val="center"/>
              <w:rPr>
                <w:ins w:id="684" w:author="Author"/>
                <w:rFonts w:ascii="Times New Roman Bold" w:hAnsi="Times New Roman Bold" w:cs="Times New Roman Bold"/>
                <w:b/>
                <w:sz w:val="20"/>
              </w:rPr>
            </w:pPr>
            <w:ins w:id="685" w:author="Author">
              <w:r w:rsidRPr="00FB2D8E">
                <w:rPr>
                  <w:rFonts w:ascii="Times New Roman Bold" w:hAnsi="Times New Roman Bold" w:cs="Times New Roman Bold"/>
                  <w:b/>
                  <w:sz w:val="20"/>
                </w:rPr>
                <w:t>Region 1</w:t>
              </w:r>
            </w:ins>
          </w:p>
        </w:tc>
        <w:tc>
          <w:tcPr>
            <w:tcW w:w="3099" w:type="dxa"/>
            <w:tcBorders>
              <w:top w:val="single" w:sz="6" w:space="0" w:color="auto"/>
              <w:left w:val="single" w:sz="6" w:space="0" w:color="auto"/>
              <w:bottom w:val="single" w:sz="6" w:space="0" w:color="auto"/>
              <w:right w:val="single" w:sz="6" w:space="0" w:color="auto"/>
            </w:tcBorders>
            <w:hideMark/>
          </w:tcPr>
          <w:p w:rsidR="00987A8E" w:rsidRPr="00FB2D8E" w:rsidRDefault="00987A8E" w:rsidP="00987A8E">
            <w:pPr>
              <w:keepNext/>
              <w:spacing w:before="80" w:after="80"/>
              <w:jc w:val="center"/>
              <w:rPr>
                <w:ins w:id="686" w:author="Author"/>
                <w:rFonts w:ascii="Times New Roman Bold" w:hAnsi="Times New Roman Bold" w:cs="Times New Roman Bold"/>
                <w:b/>
                <w:sz w:val="20"/>
              </w:rPr>
            </w:pPr>
            <w:ins w:id="687" w:author="Author">
              <w:r w:rsidRPr="00FB2D8E">
                <w:rPr>
                  <w:rFonts w:ascii="Times New Roman Bold" w:hAnsi="Times New Roman Bold" w:cs="Times New Roman Bold"/>
                  <w:b/>
                  <w:sz w:val="20"/>
                </w:rPr>
                <w:t>Region 2</w:t>
              </w:r>
            </w:ins>
          </w:p>
        </w:tc>
        <w:tc>
          <w:tcPr>
            <w:tcW w:w="3100" w:type="dxa"/>
            <w:tcBorders>
              <w:top w:val="single" w:sz="6" w:space="0" w:color="auto"/>
              <w:left w:val="single" w:sz="6" w:space="0" w:color="auto"/>
              <w:bottom w:val="single" w:sz="6" w:space="0" w:color="auto"/>
              <w:right w:val="single" w:sz="6" w:space="0" w:color="auto"/>
            </w:tcBorders>
            <w:hideMark/>
          </w:tcPr>
          <w:p w:rsidR="00987A8E" w:rsidRPr="00FB2D8E" w:rsidRDefault="00987A8E" w:rsidP="00987A8E">
            <w:pPr>
              <w:keepNext/>
              <w:spacing w:before="80" w:after="80"/>
              <w:jc w:val="center"/>
              <w:rPr>
                <w:ins w:id="688" w:author="Author"/>
                <w:rFonts w:ascii="Times New Roman Bold" w:hAnsi="Times New Roman Bold" w:cs="Times New Roman Bold"/>
                <w:b/>
                <w:sz w:val="20"/>
              </w:rPr>
            </w:pPr>
            <w:ins w:id="689" w:author="Author">
              <w:r w:rsidRPr="00FB2D8E">
                <w:rPr>
                  <w:rFonts w:ascii="Times New Roman Bold" w:hAnsi="Times New Roman Bold" w:cs="Times New Roman Bold"/>
                  <w:b/>
                  <w:sz w:val="20"/>
                </w:rPr>
                <w:t>Region 3</w:t>
              </w:r>
            </w:ins>
          </w:p>
        </w:tc>
      </w:tr>
      <w:tr w:rsidR="00987A8E" w:rsidRPr="00FB2D8E" w:rsidTr="00B42802">
        <w:trPr>
          <w:cantSplit/>
          <w:jc w:val="center"/>
          <w:ins w:id="690" w:author="Author"/>
        </w:trPr>
        <w:tc>
          <w:tcPr>
            <w:tcW w:w="9299" w:type="dxa"/>
            <w:gridSpan w:val="3"/>
            <w:tcBorders>
              <w:top w:val="single" w:sz="4" w:space="0" w:color="auto"/>
              <w:left w:val="single" w:sz="4" w:space="0" w:color="auto"/>
              <w:bottom w:val="single" w:sz="4" w:space="0" w:color="auto"/>
              <w:right w:val="single" w:sz="4" w:space="0" w:color="auto"/>
            </w:tcBorders>
            <w:hideMark/>
          </w:tcPr>
          <w:p w:rsidR="00987A8E" w:rsidRPr="00FB2D8E" w:rsidRDefault="00987A8E" w:rsidP="00987A8E">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ins w:id="691" w:author="Author"/>
                <w:color w:val="000000"/>
                <w:sz w:val="20"/>
                <w:lang w:val="en-US"/>
              </w:rPr>
            </w:pPr>
            <w:ins w:id="692" w:author="Author">
              <w:r w:rsidRPr="00FB2D8E">
                <w:rPr>
                  <w:b/>
                  <w:sz w:val="20"/>
                </w:rPr>
                <w:t>5 350-5 460</w:t>
              </w:r>
              <w:r w:rsidRPr="00FB2D8E">
                <w:rPr>
                  <w:color w:val="000000"/>
                  <w:sz w:val="20"/>
                  <w:lang w:val="en-AU"/>
                </w:rPr>
                <w:tab/>
              </w:r>
              <w:r w:rsidRPr="00FB2D8E">
                <w:rPr>
                  <w:color w:val="000000"/>
                  <w:sz w:val="20"/>
                </w:rPr>
                <w:t>EARTH EXPLORATION-SATELLITE (active)  5.448B</w:t>
              </w:r>
            </w:ins>
          </w:p>
          <w:p w:rsidR="00987A8E" w:rsidRPr="00FB2D8E" w:rsidRDefault="00987A8E" w:rsidP="00987A8E">
            <w:pPr>
              <w:tabs>
                <w:tab w:val="clear" w:pos="1134"/>
                <w:tab w:val="clear" w:pos="1871"/>
                <w:tab w:val="clear" w:pos="2268"/>
                <w:tab w:val="left" w:pos="170"/>
                <w:tab w:val="left" w:pos="2977"/>
                <w:tab w:val="left" w:pos="3266"/>
              </w:tabs>
              <w:spacing w:before="60" w:after="60" w:line="210" w:lineRule="exact"/>
              <w:ind w:left="170" w:hanging="170"/>
              <w:rPr>
                <w:ins w:id="693" w:author="Author"/>
                <w:color w:val="000000"/>
                <w:sz w:val="20"/>
              </w:rPr>
            </w:pPr>
            <w:ins w:id="694" w:author="Author">
              <w:r w:rsidRPr="00FB2D8E">
                <w:rPr>
                  <w:color w:val="000000"/>
                  <w:sz w:val="20"/>
                  <w:lang w:val="en-US"/>
                </w:rPr>
                <w:tab/>
              </w:r>
              <w:r w:rsidRPr="00FB2D8E">
                <w:rPr>
                  <w:color w:val="000000"/>
                  <w:sz w:val="20"/>
                  <w:lang w:val="en-US"/>
                </w:rPr>
                <w:tab/>
              </w:r>
              <w:r w:rsidRPr="00FB2D8E">
                <w:rPr>
                  <w:sz w:val="20"/>
                </w:rPr>
                <w:t>RADIOLOCATION</w:t>
              </w:r>
              <w:r w:rsidRPr="00FB2D8E">
                <w:rPr>
                  <w:color w:val="000000"/>
                  <w:sz w:val="20"/>
                  <w:lang w:val="en-US"/>
                </w:rPr>
                <w:t xml:space="preserve">  </w:t>
              </w:r>
              <w:r w:rsidRPr="00FB2D8E">
                <w:rPr>
                  <w:color w:val="000000"/>
                  <w:sz w:val="20"/>
                </w:rPr>
                <w:t>5.448D</w:t>
              </w:r>
            </w:ins>
          </w:p>
          <w:p w:rsidR="00987A8E" w:rsidRPr="00FB2D8E" w:rsidRDefault="00987A8E" w:rsidP="00987A8E">
            <w:pPr>
              <w:tabs>
                <w:tab w:val="clear" w:pos="1134"/>
                <w:tab w:val="clear" w:pos="1871"/>
                <w:tab w:val="clear" w:pos="2268"/>
                <w:tab w:val="left" w:pos="170"/>
                <w:tab w:val="left" w:pos="2977"/>
                <w:tab w:val="left" w:pos="3266"/>
              </w:tabs>
              <w:spacing w:before="60" w:after="60" w:line="210" w:lineRule="exact"/>
              <w:ind w:left="170" w:hanging="170"/>
              <w:rPr>
                <w:ins w:id="695" w:author="Author"/>
                <w:color w:val="000000"/>
                <w:sz w:val="20"/>
                <w:lang w:val="en-US"/>
              </w:rPr>
            </w:pPr>
            <w:ins w:id="696" w:author="Author">
              <w:r w:rsidRPr="00FB2D8E">
                <w:rPr>
                  <w:color w:val="000000"/>
                  <w:sz w:val="20"/>
                </w:rPr>
                <w:tab/>
              </w:r>
              <w:r w:rsidRPr="00FB2D8E">
                <w:rPr>
                  <w:color w:val="000000"/>
                  <w:sz w:val="20"/>
                </w:rPr>
                <w:tab/>
              </w:r>
              <w:r w:rsidRPr="00FB2D8E">
                <w:rPr>
                  <w:color w:val="000000"/>
                  <w:sz w:val="20"/>
                  <w:lang w:val="en-US"/>
                </w:rPr>
                <w:t>AERONAUTICAL RADIONAVIGATION  5.449</w:t>
              </w:r>
            </w:ins>
          </w:p>
          <w:p w:rsidR="00987A8E" w:rsidRPr="00FB2D8E" w:rsidRDefault="00987A8E" w:rsidP="00987A8E">
            <w:pPr>
              <w:tabs>
                <w:tab w:val="clear" w:pos="1134"/>
                <w:tab w:val="clear" w:pos="1871"/>
                <w:tab w:val="clear" w:pos="2268"/>
                <w:tab w:val="left" w:pos="170"/>
                <w:tab w:val="left" w:pos="2977"/>
                <w:tab w:val="left" w:pos="3266"/>
              </w:tabs>
              <w:spacing w:before="60" w:after="60" w:line="210" w:lineRule="exact"/>
              <w:ind w:left="170" w:hanging="170"/>
              <w:rPr>
                <w:ins w:id="697" w:author="Author"/>
                <w:color w:val="000000"/>
                <w:sz w:val="20"/>
              </w:rPr>
            </w:pPr>
            <w:ins w:id="698" w:author="Author">
              <w:r w:rsidRPr="00FB2D8E">
                <w:rPr>
                  <w:color w:val="000000"/>
                  <w:sz w:val="20"/>
                </w:rPr>
                <w:tab/>
              </w:r>
              <w:r w:rsidRPr="00FB2D8E">
                <w:rPr>
                  <w:color w:val="000000"/>
                  <w:sz w:val="20"/>
                </w:rPr>
                <w:tab/>
                <w:t>SPACE RESEARCH (active)  5.448C</w:t>
              </w:r>
            </w:ins>
          </w:p>
        </w:tc>
      </w:tr>
      <w:tr w:rsidR="00987A8E" w:rsidRPr="00FB2D8E" w:rsidTr="00B42802">
        <w:trPr>
          <w:cantSplit/>
          <w:jc w:val="center"/>
          <w:ins w:id="699" w:author="Author"/>
        </w:trPr>
        <w:tc>
          <w:tcPr>
            <w:tcW w:w="9299" w:type="dxa"/>
            <w:gridSpan w:val="3"/>
            <w:tcBorders>
              <w:top w:val="single" w:sz="4" w:space="0" w:color="auto"/>
              <w:left w:val="single" w:sz="4" w:space="0" w:color="auto"/>
              <w:bottom w:val="single" w:sz="4" w:space="0" w:color="auto"/>
              <w:right w:val="single" w:sz="4" w:space="0" w:color="auto"/>
            </w:tcBorders>
            <w:hideMark/>
          </w:tcPr>
          <w:p w:rsidR="00987A8E" w:rsidRPr="00FB2D8E" w:rsidRDefault="00987A8E" w:rsidP="00987A8E">
            <w:pPr>
              <w:tabs>
                <w:tab w:val="clear" w:pos="1134"/>
                <w:tab w:val="clear" w:pos="1871"/>
                <w:tab w:val="clear" w:pos="2268"/>
                <w:tab w:val="left" w:pos="170"/>
                <w:tab w:val="left" w:pos="567"/>
                <w:tab w:val="left" w:pos="737"/>
                <w:tab w:val="left" w:pos="2977"/>
                <w:tab w:val="left" w:pos="3266"/>
              </w:tabs>
              <w:spacing w:before="20" w:after="20" w:line="210" w:lineRule="exact"/>
              <w:ind w:left="170" w:hanging="170"/>
              <w:rPr>
                <w:ins w:id="700" w:author="Author"/>
                <w:color w:val="000000"/>
                <w:sz w:val="20"/>
              </w:rPr>
            </w:pPr>
            <w:ins w:id="701" w:author="Author">
              <w:r w:rsidRPr="00FB2D8E">
                <w:rPr>
                  <w:b/>
                  <w:sz w:val="20"/>
                </w:rPr>
                <w:t>5 460-5 470</w:t>
              </w:r>
              <w:r w:rsidRPr="00FB2D8E">
                <w:rPr>
                  <w:color w:val="000000"/>
                  <w:sz w:val="20"/>
                  <w:lang w:val="en-US"/>
                </w:rPr>
                <w:tab/>
              </w:r>
              <w:r w:rsidRPr="00FB2D8E">
                <w:rPr>
                  <w:color w:val="000000"/>
                  <w:sz w:val="20"/>
                </w:rPr>
                <w:t>EARTH EXPLORATION-SATELLITE (active)</w:t>
              </w:r>
            </w:ins>
          </w:p>
          <w:p w:rsidR="00987A8E" w:rsidRPr="00FB2D8E" w:rsidRDefault="00987A8E" w:rsidP="00987A8E">
            <w:pPr>
              <w:tabs>
                <w:tab w:val="clear" w:pos="1134"/>
                <w:tab w:val="clear" w:pos="1871"/>
                <w:tab w:val="clear" w:pos="2268"/>
                <w:tab w:val="left" w:pos="170"/>
                <w:tab w:val="left" w:pos="2977"/>
                <w:tab w:val="left" w:pos="3266"/>
              </w:tabs>
              <w:spacing w:before="20" w:after="20" w:line="210" w:lineRule="exact"/>
              <w:ind w:left="170" w:hanging="170"/>
              <w:rPr>
                <w:ins w:id="702" w:author="Author"/>
                <w:color w:val="000000"/>
                <w:sz w:val="20"/>
                <w:lang w:val="en-US"/>
              </w:rPr>
            </w:pPr>
            <w:ins w:id="703" w:author="Author">
              <w:r w:rsidRPr="00FB2D8E">
                <w:rPr>
                  <w:color w:val="000000"/>
                  <w:sz w:val="20"/>
                </w:rPr>
                <w:tab/>
              </w:r>
              <w:r w:rsidRPr="00FB2D8E">
                <w:rPr>
                  <w:color w:val="000000"/>
                  <w:sz w:val="20"/>
                </w:rPr>
                <w:tab/>
                <w:t>RADIOLOCATION</w:t>
              </w:r>
              <w:r w:rsidRPr="00FB2D8E">
                <w:rPr>
                  <w:color w:val="000000"/>
                  <w:sz w:val="20"/>
                  <w:lang w:val="en-US"/>
                </w:rPr>
                <w:t xml:space="preserve">  </w:t>
              </w:r>
              <w:r w:rsidRPr="00FB2D8E">
                <w:rPr>
                  <w:color w:val="000000"/>
                  <w:sz w:val="20"/>
                </w:rPr>
                <w:t>5.448D</w:t>
              </w:r>
            </w:ins>
          </w:p>
          <w:p w:rsidR="00987A8E" w:rsidRPr="00FB2D8E" w:rsidRDefault="00987A8E" w:rsidP="00987A8E">
            <w:pPr>
              <w:tabs>
                <w:tab w:val="clear" w:pos="1134"/>
                <w:tab w:val="clear" w:pos="1871"/>
                <w:tab w:val="clear" w:pos="2268"/>
                <w:tab w:val="left" w:pos="170"/>
                <w:tab w:val="left" w:pos="2977"/>
                <w:tab w:val="left" w:pos="3266"/>
              </w:tabs>
              <w:spacing w:before="20" w:after="20" w:line="210" w:lineRule="exact"/>
              <w:ind w:left="170" w:hanging="170"/>
              <w:rPr>
                <w:ins w:id="704" w:author="Author"/>
                <w:color w:val="000000"/>
                <w:sz w:val="20"/>
                <w:lang w:val="en-US"/>
              </w:rPr>
            </w:pPr>
            <w:ins w:id="705" w:author="Author">
              <w:r w:rsidRPr="00FB2D8E">
                <w:rPr>
                  <w:color w:val="000000"/>
                  <w:sz w:val="20"/>
                  <w:lang w:val="en-US"/>
                </w:rPr>
                <w:tab/>
              </w:r>
              <w:r w:rsidRPr="00FB2D8E">
                <w:rPr>
                  <w:color w:val="000000"/>
                  <w:sz w:val="20"/>
                  <w:lang w:val="en-US"/>
                </w:rPr>
                <w:tab/>
                <w:t>RADIONAVIGATION  5.449</w:t>
              </w:r>
            </w:ins>
          </w:p>
          <w:p w:rsidR="00987A8E" w:rsidRPr="00FB2D8E" w:rsidRDefault="00987A8E" w:rsidP="00987A8E">
            <w:pPr>
              <w:tabs>
                <w:tab w:val="clear" w:pos="1134"/>
                <w:tab w:val="clear" w:pos="1871"/>
                <w:tab w:val="clear" w:pos="2268"/>
                <w:tab w:val="left" w:pos="170"/>
                <w:tab w:val="left" w:pos="2977"/>
                <w:tab w:val="left" w:pos="3266"/>
              </w:tabs>
              <w:spacing w:before="20" w:after="20" w:line="210" w:lineRule="exact"/>
              <w:ind w:left="170" w:hanging="170"/>
              <w:rPr>
                <w:ins w:id="706" w:author="Author"/>
                <w:color w:val="000000"/>
                <w:sz w:val="20"/>
              </w:rPr>
            </w:pPr>
            <w:ins w:id="707" w:author="Author">
              <w:r w:rsidRPr="00FB2D8E">
                <w:rPr>
                  <w:color w:val="000000"/>
                  <w:sz w:val="20"/>
                </w:rPr>
                <w:tab/>
              </w:r>
              <w:r w:rsidRPr="00FB2D8E">
                <w:rPr>
                  <w:color w:val="000000"/>
                  <w:sz w:val="20"/>
                </w:rPr>
                <w:tab/>
                <w:t>SPACE</w:t>
              </w:r>
              <w:r w:rsidRPr="00FB2D8E">
                <w:rPr>
                  <w:sz w:val="20"/>
                </w:rPr>
                <w:t xml:space="preserve"> RESEARCH (active)</w:t>
              </w:r>
            </w:ins>
          </w:p>
          <w:p w:rsidR="00987A8E" w:rsidRPr="00FB2D8E" w:rsidRDefault="00987A8E" w:rsidP="00987A8E">
            <w:pPr>
              <w:tabs>
                <w:tab w:val="clear" w:pos="1134"/>
                <w:tab w:val="clear" w:pos="1871"/>
                <w:tab w:val="clear" w:pos="2268"/>
                <w:tab w:val="left" w:pos="170"/>
                <w:tab w:val="left" w:pos="2977"/>
                <w:tab w:val="left" w:pos="3266"/>
              </w:tabs>
              <w:spacing w:before="20" w:after="20" w:line="210" w:lineRule="exact"/>
              <w:ind w:left="170" w:hanging="170"/>
              <w:rPr>
                <w:ins w:id="708" w:author="Author"/>
                <w:color w:val="000000"/>
                <w:sz w:val="20"/>
                <w:lang w:val="fr-FR"/>
              </w:rPr>
            </w:pPr>
            <w:ins w:id="709" w:author="Author">
              <w:r w:rsidRPr="00FB2D8E">
                <w:rPr>
                  <w:color w:val="000000"/>
                  <w:sz w:val="20"/>
                  <w:lang w:val="en-US"/>
                </w:rPr>
                <w:tab/>
              </w:r>
              <w:r w:rsidRPr="00FB2D8E">
                <w:rPr>
                  <w:color w:val="000000"/>
                  <w:sz w:val="20"/>
                  <w:lang w:val="en-US"/>
                </w:rPr>
                <w:tab/>
              </w:r>
              <w:r w:rsidRPr="00FB2D8E">
                <w:rPr>
                  <w:color w:val="000000"/>
                  <w:sz w:val="20"/>
                </w:rPr>
                <w:t>5.448B</w:t>
              </w:r>
            </w:ins>
          </w:p>
        </w:tc>
      </w:tr>
    </w:tbl>
    <w:p w:rsidR="00987A8E" w:rsidRPr="00FB2D8E" w:rsidRDefault="00987A8E" w:rsidP="00987A8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710" w:author="Author"/>
          <w:sz w:val="20"/>
          <w:lang w:val="en-US"/>
        </w:rPr>
      </w:pPr>
    </w:p>
    <w:p w:rsidR="00987A8E" w:rsidRPr="00FB2D8E" w:rsidRDefault="00987A8E" w:rsidP="00987A8E">
      <w:pPr>
        <w:tabs>
          <w:tab w:val="left" w:pos="284"/>
        </w:tabs>
        <w:spacing w:before="80"/>
        <w:rPr>
          <w:ins w:id="711" w:author="Author"/>
        </w:rPr>
      </w:pPr>
      <w:ins w:id="712" w:author="Author">
        <w:r w:rsidRPr="00FB2D8E">
          <w:rPr>
            <w:b/>
          </w:rPr>
          <w:t>5.448B</w:t>
        </w:r>
        <w:r w:rsidRPr="00FB2D8E">
          <w:rPr>
            <w:b/>
          </w:rPr>
          <w:tab/>
        </w:r>
        <w:r w:rsidRPr="00FB2D8E">
          <w:rPr>
            <w:lang w:val="en-AU"/>
          </w:rPr>
          <w:t>The Earth exploration-satellite service (active) operating in the band 5</w:t>
        </w:r>
        <w:r w:rsidRPr="00FB2D8E">
          <w:t> </w:t>
        </w:r>
        <w:r w:rsidRPr="00FB2D8E">
          <w:rPr>
            <w:lang w:val="en-AU"/>
          </w:rPr>
          <w:t>350-5</w:t>
        </w:r>
        <w:r w:rsidRPr="00FB2D8E">
          <w:t> </w:t>
        </w:r>
        <w:r w:rsidRPr="00FB2D8E">
          <w:rPr>
            <w:lang w:val="en-AU"/>
          </w:rPr>
          <w:t xml:space="preserve">570 MHz and space </w:t>
        </w:r>
        <w:r w:rsidRPr="00FB2D8E">
          <w:t>research</w:t>
        </w:r>
        <w:r w:rsidRPr="00FB2D8E">
          <w:rPr>
            <w:lang w:val="en-AU"/>
          </w:rPr>
          <w:t xml:space="preserve"> service (active) operating in the band 5</w:t>
        </w:r>
        <w:r w:rsidRPr="00FB2D8E">
          <w:t> </w:t>
        </w:r>
        <w:r w:rsidRPr="00FB2D8E">
          <w:rPr>
            <w:lang w:val="en-AU"/>
          </w:rPr>
          <w:t>460-5</w:t>
        </w:r>
        <w:r w:rsidRPr="00FB2D8E">
          <w:t> </w:t>
        </w:r>
        <w:r w:rsidRPr="00FB2D8E">
          <w:rPr>
            <w:lang w:val="en-AU"/>
          </w:rPr>
          <w:t>570 MHz shall not cause harmful interference to the aeronautical radionavigation service in the band 5</w:t>
        </w:r>
        <w:r w:rsidRPr="00FB2D8E">
          <w:t> </w:t>
        </w:r>
        <w:r w:rsidRPr="00FB2D8E">
          <w:rPr>
            <w:lang w:val="en-AU"/>
          </w:rPr>
          <w:t>350-5</w:t>
        </w:r>
        <w:r w:rsidRPr="00FB2D8E">
          <w:t> </w:t>
        </w:r>
        <w:r w:rsidRPr="00FB2D8E">
          <w:rPr>
            <w:lang w:val="en-AU"/>
          </w:rPr>
          <w:t>460 MHz, the radionavigation service in the band 5</w:t>
        </w:r>
        <w:r w:rsidRPr="00FB2D8E">
          <w:t> </w:t>
        </w:r>
        <w:r w:rsidRPr="00FB2D8E">
          <w:rPr>
            <w:lang w:val="en-AU"/>
          </w:rPr>
          <w:t>460-5</w:t>
        </w:r>
        <w:r w:rsidRPr="00FB2D8E">
          <w:t> </w:t>
        </w:r>
        <w:r w:rsidRPr="00FB2D8E">
          <w:rPr>
            <w:lang w:val="en-AU"/>
          </w:rPr>
          <w:t>470 MHz and the maritime radionavigation service in the band 5</w:t>
        </w:r>
        <w:r w:rsidRPr="00FB2D8E">
          <w:t> </w:t>
        </w:r>
        <w:r w:rsidRPr="00FB2D8E">
          <w:rPr>
            <w:lang w:val="en-AU"/>
          </w:rPr>
          <w:t>470-5</w:t>
        </w:r>
        <w:r w:rsidRPr="00FB2D8E">
          <w:t> </w:t>
        </w:r>
        <w:r w:rsidRPr="00FB2D8E">
          <w:rPr>
            <w:lang w:val="en-AU"/>
          </w:rPr>
          <w:t>570 MHz.</w:t>
        </w:r>
        <w:r w:rsidRPr="00FB2D8E">
          <w:rPr>
            <w:sz w:val="16"/>
          </w:rPr>
          <w:t>     (WRC-03)</w:t>
        </w:r>
      </w:ins>
    </w:p>
    <w:p w:rsidR="00987A8E" w:rsidRPr="00FB2D8E" w:rsidRDefault="00987A8E" w:rsidP="00987A8E">
      <w:pPr>
        <w:tabs>
          <w:tab w:val="left" w:pos="284"/>
        </w:tabs>
        <w:spacing w:before="80"/>
        <w:rPr>
          <w:ins w:id="713" w:author="Author"/>
          <w:lang w:val="en-AU"/>
        </w:rPr>
      </w:pPr>
      <w:ins w:id="714" w:author="Author">
        <w:r w:rsidRPr="00FB2D8E">
          <w:rPr>
            <w:b/>
          </w:rPr>
          <w:t>5.448C</w:t>
        </w:r>
        <w:r w:rsidRPr="00FB2D8E">
          <w:rPr>
            <w:b/>
          </w:rPr>
          <w:tab/>
        </w:r>
        <w:r w:rsidRPr="00FB2D8E">
          <w:rPr>
            <w:lang w:val="en-AU"/>
          </w:rPr>
          <w:t>The space research service (active) operating in the band 5 350-5 460 MHz shall not cause harmful interference to nor claim protection from other services to which this band is allocated</w:t>
        </w:r>
        <w:r w:rsidRPr="00FB2D8E">
          <w:t>.</w:t>
        </w:r>
        <w:r w:rsidRPr="00FB2D8E">
          <w:rPr>
            <w:sz w:val="16"/>
          </w:rPr>
          <w:t xml:space="preserve">      (WRC-03)</w:t>
        </w:r>
      </w:ins>
    </w:p>
    <w:p w:rsidR="00987A8E" w:rsidRPr="00FB2D8E" w:rsidRDefault="00987A8E" w:rsidP="00987A8E">
      <w:pPr>
        <w:tabs>
          <w:tab w:val="left" w:pos="284"/>
        </w:tabs>
        <w:spacing w:before="80"/>
        <w:rPr>
          <w:ins w:id="715" w:author="Author"/>
          <w:lang w:val="en-AU"/>
        </w:rPr>
      </w:pPr>
      <w:ins w:id="716" w:author="Author">
        <w:r w:rsidRPr="00FB2D8E">
          <w:rPr>
            <w:b/>
          </w:rPr>
          <w:t>5.448D</w:t>
        </w:r>
        <w:r w:rsidRPr="00FB2D8E">
          <w:rPr>
            <w:b/>
          </w:rPr>
          <w:tab/>
        </w:r>
        <w:r w:rsidRPr="00FB2D8E">
          <w:t xml:space="preserve">In the frequency band 5 350-5 470 MHz, stations in the radiolocation service shall not cause harmful interference to, nor claim protection from, radar systems in the aeronautical radionavigation service operating in accordance with No. </w:t>
        </w:r>
        <w:r w:rsidRPr="00FB2D8E">
          <w:rPr>
            <w:b/>
          </w:rPr>
          <w:t>5.449</w:t>
        </w:r>
        <w:r w:rsidRPr="00FB2D8E">
          <w:t>.</w:t>
        </w:r>
        <w:r w:rsidRPr="00FB2D8E">
          <w:rPr>
            <w:sz w:val="16"/>
          </w:rPr>
          <w:t xml:space="preserve">      (WRC-03)</w:t>
        </w:r>
      </w:ins>
    </w:p>
    <w:p w:rsidR="00987A8E" w:rsidRPr="00B10511" w:rsidRDefault="00987A8E" w:rsidP="00987A8E">
      <w:pPr>
        <w:tabs>
          <w:tab w:val="left" w:pos="284"/>
        </w:tabs>
        <w:spacing w:before="80"/>
        <w:rPr>
          <w:ins w:id="717" w:author="Author"/>
          <w:lang w:val="en-AU"/>
        </w:rPr>
      </w:pPr>
      <w:ins w:id="718" w:author="Author">
        <w:r w:rsidRPr="00D17FB1">
          <w:rPr>
            <w:b/>
          </w:rPr>
          <w:t>5.449</w:t>
        </w:r>
        <w:r w:rsidRPr="00D17FB1">
          <w:rPr>
            <w:b/>
          </w:rPr>
          <w:tab/>
        </w:r>
        <w:r w:rsidRPr="00D17FB1">
          <w:rPr>
            <w:lang w:val="en-AU"/>
          </w:rPr>
          <w:t>The use of the band 5</w:t>
        </w:r>
        <w:r w:rsidRPr="008F6B36">
          <w:t> </w:t>
        </w:r>
        <w:r w:rsidRPr="008F6B36">
          <w:rPr>
            <w:lang w:val="en-AU"/>
          </w:rPr>
          <w:t>350-5</w:t>
        </w:r>
        <w:r w:rsidRPr="008F6B36">
          <w:t> </w:t>
        </w:r>
        <w:r w:rsidRPr="008F6B36">
          <w:rPr>
            <w:lang w:val="en-AU"/>
          </w:rPr>
          <w:t xml:space="preserve">470 MHz by the aeronautical radionavigation service is limited to </w:t>
        </w:r>
        <w:r w:rsidRPr="00B10511">
          <w:t>airborne</w:t>
        </w:r>
        <w:r w:rsidRPr="00B10511">
          <w:rPr>
            <w:lang w:val="en-AU"/>
          </w:rPr>
          <w:t xml:space="preserve"> radars and associated airborne beacons.</w:t>
        </w:r>
      </w:ins>
    </w:p>
    <w:p w:rsidR="00987A8E" w:rsidRPr="005317A2" w:rsidRDefault="00987A8E" w:rsidP="00987A8E">
      <w:pPr>
        <w:tabs>
          <w:tab w:val="left" w:pos="284"/>
        </w:tabs>
        <w:spacing w:before="80"/>
        <w:rPr>
          <w:ins w:id="719" w:author="Author"/>
          <w:lang w:val="en-US"/>
        </w:rPr>
      </w:pPr>
    </w:p>
    <w:p w:rsidR="00987A8E" w:rsidRPr="00FB2D8E" w:rsidRDefault="00781E0D" w:rsidP="00987A8E">
      <w:pPr>
        <w:keepNext/>
        <w:keepLines/>
        <w:tabs>
          <w:tab w:val="clear" w:pos="1134"/>
        </w:tabs>
        <w:spacing w:before="200"/>
        <w:ind w:left="1134" w:hanging="1134"/>
        <w:outlineLvl w:val="3"/>
        <w:rPr>
          <w:ins w:id="720" w:author="Author"/>
          <w:b/>
        </w:rPr>
      </w:pPr>
      <w:ins w:id="721" w:author="Author">
        <w:r w:rsidRPr="00FB2D8E">
          <w:rPr>
            <w:b/>
          </w:rPr>
          <w:t>5.2.8</w:t>
        </w:r>
        <w:r w:rsidR="00987A8E" w:rsidRPr="00FB2D8E">
          <w:rPr>
            <w:b/>
          </w:rPr>
          <w:t>.2</w:t>
        </w:r>
        <w:r w:rsidR="00987A8E" w:rsidRPr="00FB2D8E">
          <w:rPr>
            <w:b/>
          </w:rPr>
          <w:tab/>
          <w:t>Related ITU-R documents and aviation documents in the frequency band 5 350-5 470 MHz</w:t>
        </w:r>
      </w:ins>
    </w:p>
    <w:p w:rsidR="00987A8E" w:rsidRPr="00FB2D8E" w:rsidRDefault="00987A8E" w:rsidP="00987A8E">
      <w:pPr>
        <w:tabs>
          <w:tab w:val="clear" w:pos="1134"/>
          <w:tab w:val="clear" w:pos="1871"/>
          <w:tab w:val="clear" w:pos="2268"/>
        </w:tabs>
        <w:overflowPunct/>
        <w:spacing w:before="0"/>
        <w:textAlignment w:val="auto"/>
        <w:rPr>
          <w:ins w:id="722" w:author="Author"/>
          <w:szCs w:val="24"/>
          <w:lang w:val="en-US"/>
        </w:rPr>
      </w:pPr>
      <w:ins w:id="723" w:author="Author">
        <w:r w:rsidRPr="00FB2D8E">
          <w:rPr>
            <w:szCs w:val="24"/>
            <w:lang w:val="en-US"/>
          </w:rPr>
          <w:t>Recommendation ITU-R M.1638 contains characteristics and protection criteria for systems operating in the aeronautical radionavigation and radiolocations services in the band 5 350-5 470 MHz.</w:t>
        </w:r>
        <w:r w:rsidRPr="00FB2D8E">
          <w:rPr>
            <w:lang w:val="en-US"/>
          </w:rPr>
          <w:t xml:space="preserve">  Technical Standard Order C212</w:t>
        </w:r>
        <w:r w:rsidRPr="00FB2D8E">
          <w:rPr>
            <w:position w:val="6"/>
            <w:sz w:val="18"/>
            <w:lang w:val="en-US"/>
          </w:rPr>
          <w:footnoteReference w:id="9"/>
        </w:r>
        <w:r w:rsidRPr="00FB2D8E">
          <w:rPr>
            <w:lang w:val="en-US"/>
          </w:rPr>
          <w:t xml:space="preserve"> contains the aviation standards for airborne DAA radars operating in the aeronautical radionavigation service in various bands including the band </w:t>
        </w:r>
        <w:r w:rsidRPr="00FB2D8E">
          <w:rPr>
            <w:szCs w:val="24"/>
            <w:lang w:val="en-US"/>
          </w:rPr>
          <w:t>5 350-5 470 MHz</w:t>
        </w:r>
        <w:r w:rsidRPr="00FB2D8E">
          <w:rPr>
            <w:lang w:val="en-US"/>
          </w:rPr>
          <w:t xml:space="preserve">.  </w:t>
        </w:r>
        <w:r w:rsidRPr="00FB2D8E">
          <w:t xml:space="preserve">The aeronautical radionavigation service in the band </w:t>
        </w:r>
        <w:r w:rsidRPr="00FB2D8E">
          <w:rPr>
            <w:szCs w:val="24"/>
            <w:lang w:val="en-US"/>
          </w:rPr>
          <w:t>5 350-5 470 MHz</w:t>
        </w:r>
        <w:r w:rsidRPr="00FB2D8E">
          <w:t xml:space="preserve"> is also </w:t>
        </w:r>
        <w:r w:rsidRPr="00FB2D8E">
          <w:lastRenderedPageBreak/>
          <w:t xml:space="preserve">used for systems that provide weather information for pilots onboard aircraft.  Information on these weather detection systems </w:t>
        </w:r>
        <w:r w:rsidRPr="00FB2D8E">
          <w:rPr>
            <w:szCs w:val="24"/>
            <w:lang w:val="en-US"/>
          </w:rPr>
          <w:t>can be found in and Technical Standard Order (TSO) C63c</w:t>
        </w:r>
        <w:r w:rsidRPr="00FB2D8E">
          <w:rPr>
            <w:position w:val="6"/>
            <w:sz w:val="18"/>
            <w:szCs w:val="24"/>
            <w:lang w:val="en-US"/>
          </w:rPr>
          <w:footnoteReference w:id="10"/>
        </w:r>
        <w:r w:rsidRPr="00FB2D8E">
          <w:rPr>
            <w:szCs w:val="24"/>
            <w:lang w:val="en-US"/>
          </w:rPr>
          <w:t>.</w:t>
        </w:r>
      </w:ins>
    </w:p>
    <w:p w:rsidR="00987A8E" w:rsidRPr="00FB2D8E" w:rsidRDefault="00987A8E" w:rsidP="00987A8E">
      <w:pPr>
        <w:rPr>
          <w:ins w:id="728" w:author="Author"/>
        </w:rPr>
      </w:pPr>
      <w:ins w:id="729" w:author="Author">
        <w:r w:rsidRPr="00FB2D8E">
          <w:t xml:space="preserve">There are no ITU-R Recommendations that apply to the Earth exploration-satellite (active) and space research (active) services in the band </w:t>
        </w:r>
        <w:r w:rsidRPr="00FB2D8E">
          <w:rPr>
            <w:szCs w:val="24"/>
            <w:lang w:val="en-US"/>
          </w:rPr>
          <w:t>5 350-5 470 MHz</w:t>
        </w:r>
        <w:r w:rsidRPr="00FB2D8E">
          <w:t>.</w:t>
        </w:r>
      </w:ins>
    </w:p>
    <w:p w:rsidR="00987A8E" w:rsidRPr="00FB2D8E" w:rsidRDefault="00987A8E" w:rsidP="00987A8E">
      <w:pPr>
        <w:rPr>
          <w:ins w:id="730" w:author="Author"/>
          <w:lang w:val="en-US"/>
        </w:rPr>
      </w:pPr>
      <w:ins w:id="731" w:author="Author">
        <w:r w:rsidRPr="00FB2D8E">
          <w:t xml:space="preserve">There are no ITU-R Recommendations that apply to the </w:t>
        </w:r>
        <w:r w:rsidRPr="00FB2D8E">
          <w:rPr>
            <w:lang w:val="en-US"/>
          </w:rPr>
          <w:t>maritime radionavigation service in the band 5 470-5 570 MHz.</w:t>
        </w:r>
      </w:ins>
    </w:p>
    <w:p w:rsidR="00987A8E" w:rsidRPr="00FB2D8E" w:rsidRDefault="00987A8E" w:rsidP="00987A8E">
      <w:pPr>
        <w:rPr>
          <w:ins w:id="732" w:author="Author"/>
          <w:lang w:val="en-US"/>
        </w:rPr>
      </w:pPr>
    </w:p>
    <w:p w:rsidR="00987A8E" w:rsidRPr="00FB2D8E" w:rsidRDefault="00987A8E" w:rsidP="00987A8E">
      <w:pPr>
        <w:keepNext/>
        <w:keepLines/>
        <w:tabs>
          <w:tab w:val="clear" w:pos="1134"/>
        </w:tabs>
        <w:spacing w:before="200"/>
        <w:ind w:left="1134" w:hanging="1134"/>
        <w:outlineLvl w:val="3"/>
        <w:rPr>
          <w:ins w:id="733" w:author="Author"/>
          <w:b/>
        </w:rPr>
      </w:pPr>
      <w:ins w:id="734" w:author="Author">
        <w:r w:rsidRPr="00FB2D8E">
          <w:rPr>
            <w:b/>
          </w:rPr>
          <w:t>5</w:t>
        </w:r>
        <w:r w:rsidR="00781E0D" w:rsidRPr="00FB2D8E">
          <w:rPr>
            <w:b/>
          </w:rPr>
          <w:t>.2.8</w:t>
        </w:r>
        <w:r w:rsidRPr="00FB2D8E">
          <w:rPr>
            <w:b/>
          </w:rPr>
          <w:t>.3</w:t>
        </w:r>
        <w:r w:rsidRPr="00FB2D8E">
          <w:rPr>
            <w:b/>
          </w:rPr>
          <w:tab/>
          <w:t xml:space="preserve">Suitability of the frequency band 5 350-5 470 MHz for </w:t>
        </w:r>
        <w:r w:rsidR="00066647" w:rsidRPr="00FB2D8E">
          <w:rPr>
            <w:b/>
          </w:rPr>
          <w:t xml:space="preserve">ground based </w:t>
        </w:r>
        <w:r w:rsidRPr="00FB2D8E">
          <w:rPr>
            <w:b/>
          </w:rPr>
          <w:t>detect and avoid systems</w:t>
        </w:r>
      </w:ins>
    </w:p>
    <w:p w:rsidR="005E48C1" w:rsidRPr="00FB2D8E" w:rsidRDefault="005E48C1" w:rsidP="005E48C1">
      <w:pPr>
        <w:rPr>
          <w:ins w:id="735" w:author="Author"/>
          <w:lang w:val="en-US"/>
        </w:rPr>
      </w:pPr>
      <w:ins w:id="736" w:author="Author">
        <w:r w:rsidRPr="00D17FB1">
          <w:rPr>
            <w:lang w:val="en-US"/>
          </w:rPr>
          <w:t xml:space="preserve">Operation of a ground based </w:t>
        </w:r>
        <w:r w:rsidRPr="008F6B36">
          <w:rPr>
            <w:lang w:val="en-US"/>
          </w:rPr>
          <w:t xml:space="preserve">DAA systems is </w:t>
        </w:r>
        <w:r w:rsidRPr="00934FDA">
          <w:rPr>
            <w:lang w:val="en-US"/>
          </w:rPr>
          <w:t xml:space="preserve">not </w:t>
        </w:r>
        <w:r w:rsidR="00D21334" w:rsidRPr="00934FDA">
          <w:rPr>
            <w:lang w:val="en-US"/>
          </w:rPr>
          <w:t xml:space="preserve">suitable </w:t>
        </w:r>
        <w:r w:rsidRPr="00934FDA">
          <w:rPr>
            <w:lang w:val="en-US"/>
          </w:rPr>
          <w:t>due</w:t>
        </w:r>
        <w:r w:rsidRPr="008F6B36">
          <w:rPr>
            <w:lang w:val="en-US"/>
          </w:rPr>
          <w:t xml:space="preserve"> to the airborne only restriction in RR No. </w:t>
        </w:r>
        <w:r w:rsidRPr="00B10511">
          <w:rPr>
            <w:b/>
            <w:bCs/>
            <w:lang w:val="en-US"/>
          </w:rPr>
          <w:t>5.449</w:t>
        </w:r>
        <w:r w:rsidRPr="00AB6EEC">
          <w:rPr>
            <w:lang w:val="en-US"/>
          </w:rPr>
          <w:t xml:space="preserve"> in the frequency band </w:t>
        </w:r>
        <w:r w:rsidRPr="00FB2D8E">
          <w:rPr>
            <w:lang w:val="en-US"/>
          </w:rPr>
          <w:t>5 470-5 570 MHz.</w:t>
        </w:r>
      </w:ins>
    </w:p>
    <w:p w:rsidR="00987A8E" w:rsidRPr="00D17FB1" w:rsidRDefault="00987A8E" w:rsidP="00C94A04">
      <w:pPr>
        <w:rPr>
          <w:ins w:id="737" w:author="Author"/>
          <w:snapToGrid w:val="0"/>
        </w:rPr>
      </w:pPr>
    </w:p>
    <w:p w:rsidR="005E48C1" w:rsidRPr="00FB2D8E" w:rsidRDefault="005E48C1" w:rsidP="005E48C1">
      <w:pPr>
        <w:keepNext/>
        <w:keepLines/>
        <w:tabs>
          <w:tab w:val="clear" w:pos="1134"/>
        </w:tabs>
        <w:spacing w:before="200"/>
        <w:ind w:left="1134" w:hanging="1134"/>
        <w:outlineLvl w:val="2"/>
        <w:rPr>
          <w:ins w:id="738" w:author="Author"/>
          <w:b/>
        </w:rPr>
      </w:pPr>
      <w:ins w:id="739" w:author="Author">
        <w:r w:rsidRPr="008F6B36">
          <w:rPr>
            <w:b/>
          </w:rPr>
          <w:t>5.2.</w:t>
        </w:r>
        <w:r w:rsidR="007168D1" w:rsidRPr="00FB2D8E">
          <w:rPr>
            <w:b/>
          </w:rPr>
          <w:t>9</w:t>
        </w:r>
        <w:r w:rsidRPr="00FB2D8E">
          <w:rPr>
            <w:b/>
          </w:rPr>
          <w:tab/>
          <w:t>Frequency band 8 750-8 850 MHz</w:t>
        </w:r>
      </w:ins>
    </w:p>
    <w:p w:rsidR="005E48C1" w:rsidRPr="00FB2D8E" w:rsidRDefault="005E48C1" w:rsidP="005E48C1">
      <w:pPr>
        <w:keepNext/>
        <w:keepLines/>
        <w:tabs>
          <w:tab w:val="clear" w:pos="1134"/>
        </w:tabs>
        <w:spacing w:before="200"/>
        <w:ind w:left="1134" w:hanging="1134"/>
        <w:outlineLvl w:val="3"/>
        <w:rPr>
          <w:ins w:id="740" w:author="Author"/>
          <w:b/>
        </w:rPr>
      </w:pPr>
      <w:ins w:id="741" w:author="Author">
        <w:r w:rsidRPr="00FB2D8E">
          <w:rPr>
            <w:b/>
          </w:rPr>
          <w:t>5</w:t>
        </w:r>
        <w:r w:rsidR="007168D1" w:rsidRPr="00FB2D8E">
          <w:rPr>
            <w:b/>
          </w:rPr>
          <w:t>.2.9</w:t>
        </w:r>
        <w:r w:rsidRPr="00FB2D8E">
          <w:rPr>
            <w:b/>
          </w:rPr>
          <w:t>.1</w:t>
        </w:r>
        <w:r w:rsidRPr="00FB2D8E">
          <w:rPr>
            <w:b/>
          </w:rPr>
          <w:tab/>
          <w:t>Allocations to operate detect and avoid and other services in the frequency band 8 750</w:t>
        </w:r>
        <w:r w:rsidRPr="00FB2D8E">
          <w:rPr>
            <w:b/>
          </w:rPr>
          <w:noBreakHyphen/>
          <w:t>8 850 MHz</w:t>
        </w:r>
      </w:ins>
    </w:p>
    <w:p w:rsidR="005E48C1" w:rsidRPr="00D17FB1" w:rsidRDefault="005E48C1" w:rsidP="005E48C1">
      <w:pPr>
        <w:rPr>
          <w:ins w:id="742" w:author="Author"/>
          <w:lang w:val="en-US"/>
        </w:rPr>
      </w:pPr>
    </w:p>
    <w:tbl>
      <w:tblPr>
        <w:tblW w:w="9299" w:type="dxa"/>
        <w:jc w:val="center"/>
        <w:tblLayout w:type="fixed"/>
        <w:tblCellMar>
          <w:left w:w="107" w:type="dxa"/>
          <w:right w:w="107" w:type="dxa"/>
        </w:tblCellMar>
        <w:tblLook w:val="04A0" w:firstRow="1" w:lastRow="0" w:firstColumn="1" w:lastColumn="0" w:noHBand="0" w:noVBand="1"/>
      </w:tblPr>
      <w:tblGrid>
        <w:gridCol w:w="3100"/>
        <w:gridCol w:w="3099"/>
        <w:gridCol w:w="3100"/>
      </w:tblGrid>
      <w:tr w:rsidR="005E48C1" w:rsidRPr="00FB2D8E" w:rsidTr="00B42802">
        <w:trPr>
          <w:cantSplit/>
          <w:jc w:val="center"/>
          <w:ins w:id="743" w:author="Author"/>
        </w:trPr>
        <w:tc>
          <w:tcPr>
            <w:tcW w:w="9299" w:type="dxa"/>
            <w:gridSpan w:val="3"/>
            <w:tcBorders>
              <w:top w:val="single" w:sz="6" w:space="0" w:color="auto"/>
              <w:left w:val="single" w:sz="4" w:space="0" w:color="auto"/>
              <w:bottom w:val="single" w:sz="4" w:space="0" w:color="auto"/>
              <w:right w:val="single" w:sz="4" w:space="0" w:color="auto"/>
            </w:tcBorders>
            <w:hideMark/>
          </w:tcPr>
          <w:p w:rsidR="005E48C1" w:rsidRPr="008F6B36" w:rsidRDefault="005E48C1" w:rsidP="005E48C1">
            <w:pPr>
              <w:keepNext/>
              <w:spacing w:before="80" w:after="80"/>
              <w:jc w:val="center"/>
              <w:rPr>
                <w:ins w:id="744" w:author="Author"/>
                <w:rFonts w:ascii="Times New Roman Bold" w:hAnsi="Times New Roman Bold" w:cs="Times New Roman Bold"/>
                <w:b/>
                <w:sz w:val="20"/>
              </w:rPr>
            </w:pPr>
            <w:ins w:id="745" w:author="Author">
              <w:r w:rsidRPr="008F6B36">
                <w:rPr>
                  <w:rFonts w:ascii="Times New Roman Bold" w:hAnsi="Times New Roman Bold" w:cs="Times New Roman Bold"/>
                  <w:b/>
                  <w:sz w:val="20"/>
                </w:rPr>
                <w:t>Allocation to services</w:t>
              </w:r>
            </w:ins>
          </w:p>
        </w:tc>
      </w:tr>
      <w:tr w:rsidR="005E48C1" w:rsidRPr="00FB2D8E" w:rsidTr="00B42802">
        <w:trPr>
          <w:cantSplit/>
          <w:jc w:val="center"/>
          <w:ins w:id="746" w:author="Author"/>
        </w:trPr>
        <w:tc>
          <w:tcPr>
            <w:tcW w:w="3100" w:type="dxa"/>
            <w:tcBorders>
              <w:top w:val="single" w:sz="4" w:space="0" w:color="auto"/>
              <w:left w:val="single" w:sz="4" w:space="0" w:color="auto"/>
              <w:bottom w:val="single" w:sz="4" w:space="0" w:color="auto"/>
              <w:right w:val="single" w:sz="6" w:space="0" w:color="auto"/>
            </w:tcBorders>
            <w:hideMark/>
          </w:tcPr>
          <w:p w:rsidR="005E48C1" w:rsidRPr="00FB2D8E" w:rsidRDefault="005E48C1" w:rsidP="005E48C1">
            <w:pPr>
              <w:keepNext/>
              <w:spacing w:before="80" w:after="80"/>
              <w:jc w:val="center"/>
              <w:rPr>
                <w:ins w:id="747" w:author="Author"/>
                <w:rFonts w:ascii="Times New Roman Bold" w:hAnsi="Times New Roman Bold" w:cs="Times New Roman Bold"/>
                <w:b/>
                <w:sz w:val="20"/>
              </w:rPr>
            </w:pPr>
            <w:ins w:id="748" w:author="Author">
              <w:r w:rsidRPr="00FB2D8E">
                <w:rPr>
                  <w:rFonts w:ascii="Times New Roman Bold" w:hAnsi="Times New Roman Bold" w:cs="Times New Roman Bold"/>
                  <w:b/>
                  <w:sz w:val="20"/>
                </w:rPr>
                <w:t>Region 1</w:t>
              </w:r>
            </w:ins>
          </w:p>
        </w:tc>
        <w:tc>
          <w:tcPr>
            <w:tcW w:w="3099" w:type="dxa"/>
            <w:tcBorders>
              <w:top w:val="single" w:sz="4" w:space="0" w:color="auto"/>
              <w:left w:val="single" w:sz="6" w:space="0" w:color="auto"/>
              <w:bottom w:val="single" w:sz="4" w:space="0" w:color="auto"/>
              <w:right w:val="single" w:sz="6" w:space="0" w:color="auto"/>
            </w:tcBorders>
            <w:hideMark/>
          </w:tcPr>
          <w:p w:rsidR="005E48C1" w:rsidRPr="00FB2D8E" w:rsidRDefault="005E48C1" w:rsidP="005E48C1">
            <w:pPr>
              <w:keepNext/>
              <w:spacing w:before="80" w:after="80"/>
              <w:jc w:val="center"/>
              <w:rPr>
                <w:ins w:id="749" w:author="Author"/>
                <w:rFonts w:ascii="Times New Roman Bold" w:hAnsi="Times New Roman Bold" w:cs="Times New Roman Bold"/>
                <w:b/>
                <w:sz w:val="20"/>
              </w:rPr>
            </w:pPr>
            <w:ins w:id="750" w:author="Author">
              <w:r w:rsidRPr="00FB2D8E">
                <w:rPr>
                  <w:rFonts w:ascii="Times New Roman Bold" w:hAnsi="Times New Roman Bold" w:cs="Times New Roman Bold"/>
                  <w:b/>
                  <w:sz w:val="20"/>
                </w:rPr>
                <w:t>Region 2</w:t>
              </w:r>
            </w:ins>
          </w:p>
        </w:tc>
        <w:tc>
          <w:tcPr>
            <w:tcW w:w="3100" w:type="dxa"/>
            <w:tcBorders>
              <w:top w:val="single" w:sz="4" w:space="0" w:color="auto"/>
              <w:left w:val="single" w:sz="6" w:space="0" w:color="auto"/>
              <w:bottom w:val="single" w:sz="4" w:space="0" w:color="auto"/>
              <w:right w:val="single" w:sz="4" w:space="0" w:color="auto"/>
            </w:tcBorders>
            <w:hideMark/>
          </w:tcPr>
          <w:p w:rsidR="005E48C1" w:rsidRPr="00FB2D8E" w:rsidRDefault="005E48C1" w:rsidP="005E48C1">
            <w:pPr>
              <w:keepNext/>
              <w:spacing w:before="80" w:after="80"/>
              <w:jc w:val="center"/>
              <w:rPr>
                <w:ins w:id="751" w:author="Author"/>
                <w:rFonts w:ascii="Times New Roman Bold" w:hAnsi="Times New Roman Bold" w:cs="Times New Roman Bold"/>
                <w:b/>
                <w:sz w:val="20"/>
              </w:rPr>
            </w:pPr>
            <w:ins w:id="752" w:author="Author">
              <w:r w:rsidRPr="00FB2D8E">
                <w:rPr>
                  <w:rFonts w:ascii="Times New Roman Bold" w:hAnsi="Times New Roman Bold" w:cs="Times New Roman Bold"/>
                  <w:b/>
                  <w:sz w:val="20"/>
                </w:rPr>
                <w:t>Region 3</w:t>
              </w:r>
            </w:ins>
          </w:p>
        </w:tc>
      </w:tr>
      <w:tr w:rsidR="005E48C1" w:rsidRPr="00FB2D8E" w:rsidTr="00B42802">
        <w:trPr>
          <w:cantSplit/>
          <w:jc w:val="center"/>
          <w:ins w:id="753" w:author="Author"/>
        </w:trPr>
        <w:tc>
          <w:tcPr>
            <w:tcW w:w="9299" w:type="dxa"/>
            <w:gridSpan w:val="3"/>
            <w:tcBorders>
              <w:top w:val="single" w:sz="4" w:space="0" w:color="auto"/>
              <w:left w:val="single" w:sz="4" w:space="0" w:color="auto"/>
              <w:bottom w:val="single" w:sz="4" w:space="0" w:color="auto"/>
              <w:right w:val="single" w:sz="4" w:space="0" w:color="auto"/>
            </w:tcBorders>
            <w:hideMark/>
          </w:tcPr>
          <w:p w:rsidR="005E48C1" w:rsidRPr="00FB2D8E" w:rsidRDefault="005E48C1" w:rsidP="005E48C1">
            <w:pPr>
              <w:tabs>
                <w:tab w:val="clear" w:pos="1134"/>
                <w:tab w:val="clear" w:pos="1871"/>
                <w:tab w:val="clear" w:pos="2268"/>
                <w:tab w:val="left" w:pos="170"/>
                <w:tab w:val="left" w:pos="567"/>
                <w:tab w:val="left" w:pos="737"/>
                <w:tab w:val="left" w:pos="2977"/>
                <w:tab w:val="left" w:pos="3266"/>
              </w:tabs>
              <w:spacing w:before="40" w:after="40"/>
              <w:ind w:left="170" w:hanging="170"/>
              <w:rPr>
                <w:ins w:id="754" w:author="Author"/>
                <w:color w:val="000000"/>
                <w:sz w:val="20"/>
                <w:lang w:val="fr-FR"/>
              </w:rPr>
            </w:pPr>
            <w:ins w:id="755" w:author="Author">
              <w:r w:rsidRPr="00FB2D8E">
                <w:rPr>
                  <w:b/>
                  <w:sz w:val="20"/>
                </w:rPr>
                <w:t>8 750-8 850</w:t>
              </w:r>
              <w:r w:rsidRPr="00FB2D8E">
                <w:rPr>
                  <w:color w:val="000000"/>
                  <w:sz w:val="20"/>
                </w:rPr>
                <w:tab/>
                <w:t>RADIOLOCATION</w:t>
              </w:r>
            </w:ins>
          </w:p>
          <w:p w:rsidR="005E48C1" w:rsidRPr="00FB2D8E" w:rsidRDefault="005E48C1" w:rsidP="005E48C1">
            <w:pPr>
              <w:tabs>
                <w:tab w:val="clear" w:pos="1134"/>
                <w:tab w:val="clear" w:pos="1871"/>
                <w:tab w:val="clear" w:pos="2268"/>
                <w:tab w:val="left" w:pos="170"/>
                <w:tab w:val="left" w:pos="567"/>
                <w:tab w:val="left" w:pos="737"/>
                <w:tab w:val="left" w:pos="2977"/>
                <w:tab w:val="left" w:pos="3266"/>
              </w:tabs>
              <w:spacing w:before="40" w:after="40"/>
              <w:ind w:left="170" w:hanging="170"/>
              <w:rPr>
                <w:ins w:id="756" w:author="Author"/>
                <w:color w:val="000000"/>
                <w:sz w:val="20"/>
              </w:rPr>
            </w:pPr>
            <w:ins w:id="757" w:author="Author">
              <w:r w:rsidRPr="00FB2D8E">
                <w:rPr>
                  <w:color w:val="000000"/>
                  <w:sz w:val="20"/>
                </w:rPr>
                <w:tab/>
              </w:r>
              <w:r w:rsidRPr="00FB2D8E">
                <w:rPr>
                  <w:color w:val="000000"/>
                  <w:sz w:val="20"/>
                </w:rPr>
                <w:tab/>
              </w:r>
              <w:r w:rsidRPr="00FB2D8E">
                <w:rPr>
                  <w:color w:val="000000"/>
                  <w:sz w:val="20"/>
                </w:rPr>
                <w:tab/>
              </w:r>
              <w:r w:rsidRPr="00FB2D8E">
                <w:rPr>
                  <w:color w:val="000000"/>
                  <w:sz w:val="20"/>
                </w:rPr>
                <w:tab/>
                <w:t>AERONAUTICAL RADIONAVIGATION  5.470</w:t>
              </w:r>
            </w:ins>
          </w:p>
          <w:p w:rsidR="005E48C1" w:rsidRPr="00FB2D8E" w:rsidRDefault="005E48C1" w:rsidP="005E48C1">
            <w:pPr>
              <w:tabs>
                <w:tab w:val="clear" w:pos="1134"/>
                <w:tab w:val="clear" w:pos="1871"/>
                <w:tab w:val="clear" w:pos="2268"/>
                <w:tab w:val="left" w:pos="170"/>
                <w:tab w:val="left" w:pos="567"/>
                <w:tab w:val="left" w:pos="737"/>
                <w:tab w:val="left" w:pos="2977"/>
                <w:tab w:val="left" w:pos="3266"/>
              </w:tabs>
              <w:spacing w:before="40" w:after="40"/>
              <w:ind w:left="170" w:hanging="170"/>
              <w:rPr>
                <w:ins w:id="758" w:author="Author"/>
                <w:color w:val="000000"/>
                <w:sz w:val="20"/>
                <w:lang w:val="fr-FR"/>
              </w:rPr>
            </w:pPr>
            <w:ins w:id="759" w:author="Author">
              <w:r w:rsidRPr="00FB2D8E">
                <w:rPr>
                  <w:color w:val="000000"/>
                  <w:sz w:val="20"/>
                </w:rPr>
                <w:tab/>
              </w:r>
              <w:r w:rsidRPr="00FB2D8E">
                <w:rPr>
                  <w:color w:val="000000"/>
                  <w:sz w:val="20"/>
                </w:rPr>
                <w:tab/>
              </w:r>
              <w:r w:rsidRPr="00FB2D8E">
                <w:rPr>
                  <w:color w:val="000000"/>
                  <w:sz w:val="20"/>
                </w:rPr>
                <w:tab/>
              </w:r>
              <w:r w:rsidRPr="00FB2D8E">
                <w:rPr>
                  <w:color w:val="000000"/>
                  <w:sz w:val="20"/>
                </w:rPr>
                <w:tab/>
                <w:t>5.471</w:t>
              </w:r>
            </w:ins>
          </w:p>
        </w:tc>
      </w:tr>
    </w:tbl>
    <w:p w:rsidR="005E48C1" w:rsidRPr="00FB2D8E" w:rsidRDefault="005E48C1" w:rsidP="005E48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760" w:author="Author"/>
          <w:sz w:val="20"/>
          <w:lang w:val="en-US"/>
        </w:rPr>
      </w:pPr>
    </w:p>
    <w:p w:rsidR="005E48C1" w:rsidRPr="00FB2D8E" w:rsidRDefault="005E48C1" w:rsidP="005E48C1">
      <w:pPr>
        <w:rPr>
          <w:ins w:id="761" w:author="Author"/>
        </w:rPr>
      </w:pPr>
      <w:ins w:id="762" w:author="Author">
        <w:r w:rsidRPr="00FB2D8E">
          <w:rPr>
            <w:b/>
          </w:rPr>
          <w:t>5.470</w:t>
        </w:r>
        <w:r w:rsidRPr="00FB2D8E">
          <w:rPr>
            <w:b/>
          </w:rPr>
          <w:tab/>
        </w:r>
        <w:r w:rsidRPr="00FB2D8E">
          <w:rPr>
            <w:lang w:val="en-AU"/>
          </w:rPr>
          <w:t>The use of the band 8</w:t>
        </w:r>
        <w:r w:rsidRPr="00FB2D8E">
          <w:t> </w:t>
        </w:r>
        <w:r w:rsidRPr="00FB2D8E">
          <w:rPr>
            <w:lang w:val="en-AU"/>
          </w:rPr>
          <w:t>750</w:t>
        </w:r>
        <w:r w:rsidRPr="00FB2D8E">
          <w:t>-</w:t>
        </w:r>
        <w:r w:rsidRPr="00FB2D8E">
          <w:rPr>
            <w:lang w:val="en-AU"/>
          </w:rPr>
          <w:t>8</w:t>
        </w:r>
        <w:r w:rsidRPr="00FB2D8E">
          <w:t> </w:t>
        </w:r>
        <w:r w:rsidRPr="00FB2D8E">
          <w:rPr>
            <w:lang w:val="en-AU"/>
          </w:rPr>
          <w:t xml:space="preserve">850 MHz by the aeronautical radionavigation service is limited to </w:t>
        </w:r>
        <w:r w:rsidRPr="00FB2D8E">
          <w:t>airborne</w:t>
        </w:r>
        <w:r w:rsidRPr="00FB2D8E">
          <w:rPr>
            <w:lang w:val="en-AU"/>
          </w:rPr>
          <w:t xml:space="preserve"> Doppler navigation aids on a centre frequency of 8</w:t>
        </w:r>
        <w:r w:rsidRPr="00FB2D8E">
          <w:t> </w:t>
        </w:r>
        <w:r w:rsidRPr="00FB2D8E">
          <w:rPr>
            <w:lang w:val="en-AU"/>
          </w:rPr>
          <w:t>800 MHz.</w:t>
        </w:r>
      </w:ins>
    </w:p>
    <w:p w:rsidR="005E48C1" w:rsidRPr="00FB2D8E" w:rsidRDefault="005E48C1" w:rsidP="005E48C1">
      <w:pPr>
        <w:rPr>
          <w:ins w:id="763" w:author="Author"/>
          <w:lang w:val="en-US"/>
        </w:rPr>
      </w:pPr>
      <w:ins w:id="764" w:author="Author">
        <w:r w:rsidRPr="00FB2D8E">
          <w:rPr>
            <w:b/>
          </w:rPr>
          <w:t>5.471</w:t>
        </w:r>
        <w:r w:rsidRPr="00FB2D8E">
          <w:rPr>
            <w:b/>
          </w:rPr>
          <w:tab/>
        </w:r>
        <w:r w:rsidRPr="00FB2D8E">
          <w:rPr>
            <w:i/>
          </w:rPr>
          <w:t>Additional allocation:  </w:t>
        </w:r>
        <w:r w:rsidRPr="00FB2D8E">
          <w:t>in Algeria, Germany, Bahrain, Belgium, China, Egypt, the United Arab Emirates, France, Greece, Indonesia, Iran (Islamic Republic of), Libya, the Netherlands, Qatar and Sudan, the frequency bands 8 825-8 850 MHz and 9 000-9 200 MHz are also allocated to the maritime radionavigation service, on a primary basis, for use by shore-based radars only.</w:t>
        </w:r>
        <w:r w:rsidRPr="00FB2D8E">
          <w:rPr>
            <w:sz w:val="16"/>
          </w:rPr>
          <w:t>     (WRC</w:t>
        </w:r>
        <w:r w:rsidRPr="00FB2D8E">
          <w:rPr>
            <w:sz w:val="16"/>
          </w:rPr>
          <w:noBreakHyphen/>
          <w:t>15)</w:t>
        </w:r>
      </w:ins>
    </w:p>
    <w:p w:rsidR="005E48C1" w:rsidRPr="00FB2D8E" w:rsidRDefault="005E48C1" w:rsidP="005E48C1">
      <w:pPr>
        <w:tabs>
          <w:tab w:val="left" w:pos="284"/>
        </w:tabs>
        <w:spacing w:before="80"/>
        <w:rPr>
          <w:ins w:id="765" w:author="Author"/>
          <w:lang w:val="en-US"/>
        </w:rPr>
      </w:pPr>
    </w:p>
    <w:p w:rsidR="005E48C1" w:rsidRPr="00FB2D8E" w:rsidRDefault="007168D1" w:rsidP="005E48C1">
      <w:pPr>
        <w:keepNext/>
        <w:keepLines/>
        <w:tabs>
          <w:tab w:val="clear" w:pos="1134"/>
        </w:tabs>
        <w:spacing w:before="200"/>
        <w:ind w:left="1134" w:hanging="1134"/>
        <w:outlineLvl w:val="3"/>
        <w:rPr>
          <w:ins w:id="766" w:author="Author"/>
          <w:b/>
        </w:rPr>
      </w:pPr>
      <w:ins w:id="767" w:author="Author">
        <w:r w:rsidRPr="00FB2D8E">
          <w:rPr>
            <w:b/>
          </w:rPr>
          <w:t>5.2.9</w:t>
        </w:r>
        <w:r w:rsidR="005E48C1" w:rsidRPr="00FB2D8E">
          <w:rPr>
            <w:b/>
          </w:rPr>
          <w:t xml:space="preserve">.2 </w:t>
        </w:r>
        <w:r w:rsidR="005E48C1" w:rsidRPr="00FB2D8E">
          <w:rPr>
            <w:b/>
          </w:rPr>
          <w:tab/>
          <w:t>Related ITU-R documents and aviation documents in the frequency band 8 750-8 850 MHz</w:t>
        </w:r>
      </w:ins>
    </w:p>
    <w:p w:rsidR="005E48C1" w:rsidRPr="00FB2D8E" w:rsidRDefault="005E48C1" w:rsidP="005E48C1">
      <w:pPr>
        <w:rPr>
          <w:ins w:id="768" w:author="Author"/>
          <w:lang w:val="en-US"/>
        </w:rPr>
      </w:pPr>
      <w:ins w:id="769" w:author="Author">
        <w:r w:rsidRPr="00FB2D8E">
          <w:rPr>
            <w:szCs w:val="24"/>
            <w:lang w:val="en-US"/>
          </w:rPr>
          <w:t xml:space="preserve">Recommendation ITU-R M.1796-2 contains characteristics and protection criteria for systems operating in the aeronautical radionavigation and radiolocations services in the band 8 500-10 680 MHz and includes characteristics for a DAA radar that operates in the band </w:t>
        </w:r>
        <w:r w:rsidRPr="00FB2D8E">
          <w:rPr>
            <w:lang w:val="en-AU"/>
          </w:rPr>
          <w:t>8</w:t>
        </w:r>
        <w:r w:rsidRPr="00FB2D8E">
          <w:t> </w:t>
        </w:r>
        <w:r w:rsidRPr="00FB2D8E">
          <w:rPr>
            <w:lang w:val="en-AU"/>
          </w:rPr>
          <w:t>750</w:t>
        </w:r>
        <w:r w:rsidRPr="00FB2D8E">
          <w:t>-</w:t>
        </w:r>
        <w:r w:rsidRPr="00FB2D8E">
          <w:rPr>
            <w:lang w:val="en-AU"/>
          </w:rPr>
          <w:t>8</w:t>
        </w:r>
        <w:r w:rsidRPr="00FB2D8E">
          <w:t> </w:t>
        </w:r>
        <w:r w:rsidRPr="00FB2D8E">
          <w:rPr>
            <w:lang w:val="en-AU"/>
          </w:rPr>
          <w:t xml:space="preserve">850 </w:t>
        </w:r>
        <w:r w:rsidRPr="00FB2D8E">
          <w:rPr>
            <w:lang w:val="en-AU"/>
          </w:rPr>
          <w:lastRenderedPageBreak/>
          <w:t>MHz.</w:t>
        </w:r>
        <w:r w:rsidRPr="00FB2D8E">
          <w:rPr>
            <w:lang w:val="en-US"/>
          </w:rPr>
          <w:t xml:space="preserve">  Technical Standard Order C212</w:t>
        </w:r>
        <w:r w:rsidRPr="00FB2D8E">
          <w:rPr>
            <w:position w:val="6"/>
            <w:sz w:val="18"/>
            <w:lang w:val="en-US"/>
          </w:rPr>
          <w:footnoteReference w:id="11"/>
        </w:r>
        <w:r w:rsidRPr="00FB2D8E">
          <w:rPr>
            <w:lang w:val="en-US"/>
          </w:rPr>
          <w:t xml:space="preserve"> contains the aviation standards for airborne DAA radars operating in the aeronautical radionavigation service in various bands including the band </w:t>
        </w:r>
        <w:r w:rsidRPr="00FB2D8E">
          <w:rPr>
            <w:lang w:val="en-AU"/>
          </w:rPr>
          <w:t>8</w:t>
        </w:r>
        <w:r w:rsidRPr="00FB2D8E">
          <w:t> </w:t>
        </w:r>
        <w:r w:rsidRPr="00FB2D8E">
          <w:rPr>
            <w:lang w:val="en-AU"/>
          </w:rPr>
          <w:t>750</w:t>
        </w:r>
        <w:r w:rsidRPr="00FB2D8E">
          <w:t>-</w:t>
        </w:r>
        <w:r w:rsidRPr="00FB2D8E">
          <w:rPr>
            <w:lang w:val="en-AU"/>
          </w:rPr>
          <w:t>8</w:t>
        </w:r>
        <w:r w:rsidRPr="00FB2D8E">
          <w:t> </w:t>
        </w:r>
        <w:r w:rsidRPr="00FB2D8E">
          <w:rPr>
            <w:lang w:val="en-AU"/>
          </w:rPr>
          <w:t>850 MHz</w:t>
        </w:r>
        <w:r w:rsidRPr="00FB2D8E">
          <w:rPr>
            <w:lang w:val="en-US"/>
          </w:rPr>
          <w:t>.</w:t>
        </w:r>
        <w:r w:rsidRPr="00FB2D8E">
          <w:t xml:space="preserve"> The aeronautical radionavigation service in the band </w:t>
        </w:r>
        <w:r w:rsidR="007C11F8" w:rsidRPr="00FB2D8E">
          <w:rPr>
            <w:lang w:val="en-AU"/>
          </w:rPr>
          <w:t>8</w:t>
        </w:r>
        <w:r w:rsidR="007C11F8" w:rsidRPr="00FB2D8E">
          <w:t> </w:t>
        </w:r>
        <w:r w:rsidR="007C11F8" w:rsidRPr="00FB2D8E">
          <w:rPr>
            <w:lang w:val="en-AU"/>
          </w:rPr>
          <w:t>750</w:t>
        </w:r>
        <w:r w:rsidR="007C11F8" w:rsidRPr="00FB2D8E">
          <w:t>-</w:t>
        </w:r>
        <w:r w:rsidR="007C11F8" w:rsidRPr="00FB2D8E">
          <w:rPr>
            <w:lang w:val="en-AU"/>
          </w:rPr>
          <w:t>8</w:t>
        </w:r>
        <w:r w:rsidR="007C11F8" w:rsidRPr="00FB2D8E">
          <w:t> </w:t>
        </w:r>
        <w:r w:rsidR="007C11F8" w:rsidRPr="00FB2D8E">
          <w:rPr>
            <w:lang w:val="en-AU"/>
          </w:rPr>
          <w:t xml:space="preserve">850 </w:t>
        </w:r>
        <w:r w:rsidRPr="00FB2D8E">
          <w:rPr>
            <w:szCs w:val="24"/>
            <w:lang w:val="en-US"/>
          </w:rPr>
          <w:t>MHz</w:t>
        </w:r>
        <w:r w:rsidRPr="00FB2D8E">
          <w:t xml:space="preserve"> is also used for systems that provide weather information for pilots onboard aircraft.  Information on these weather detection systems </w:t>
        </w:r>
        <w:r w:rsidRPr="00FB2D8E">
          <w:rPr>
            <w:szCs w:val="24"/>
            <w:lang w:val="en-US"/>
          </w:rPr>
          <w:t>can be found in and Technical Standard Order C65a</w:t>
        </w:r>
        <w:r w:rsidRPr="00FB2D8E">
          <w:rPr>
            <w:position w:val="6"/>
            <w:sz w:val="18"/>
            <w:szCs w:val="24"/>
            <w:lang w:val="en-US"/>
          </w:rPr>
          <w:footnoteReference w:id="12"/>
        </w:r>
        <w:r w:rsidRPr="00FB2D8E">
          <w:rPr>
            <w:szCs w:val="24"/>
            <w:lang w:val="en-US"/>
          </w:rPr>
          <w:t>.</w:t>
        </w:r>
      </w:ins>
    </w:p>
    <w:p w:rsidR="005E48C1" w:rsidRPr="00D17FB1" w:rsidRDefault="005E48C1" w:rsidP="005E48C1">
      <w:pPr>
        <w:rPr>
          <w:ins w:id="774" w:author="Author"/>
          <w:lang w:val="en-US"/>
        </w:rPr>
      </w:pPr>
    </w:p>
    <w:p w:rsidR="005E48C1" w:rsidRPr="00FB2D8E" w:rsidRDefault="005E48C1" w:rsidP="005E48C1">
      <w:pPr>
        <w:keepNext/>
        <w:keepLines/>
        <w:tabs>
          <w:tab w:val="clear" w:pos="1134"/>
        </w:tabs>
        <w:spacing w:before="200"/>
        <w:ind w:left="1134" w:hanging="1134"/>
        <w:outlineLvl w:val="3"/>
        <w:rPr>
          <w:ins w:id="775" w:author="Author"/>
          <w:b/>
        </w:rPr>
      </w:pPr>
      <w:ins w:id="776" w:author="Author">
        <w:r w:rsidRPr="008F6B36">
          <w:rPr>
            <w:b/>
          </w:rPr>
          <w:t>5</w:t>
        </w:r>
        <w:r w:rsidR="007168D1" w:rsidRPr="00FB2D8E">
          <w:rPr>
            <w:b/>
          </w:rPr>
          <w:t>.2.9</w:t>
        </w:r>
        <w:r w:rsidRPr="00FB2D8E">
          <w:rPr>
            <w:b/>
          </w:rPr>
          <w:t>.3</w:t>
        </w:r>
        <w:r w:rsidRPr="00FB2D8E">
          <w:rPr>
            <w:b/>
          </w:rPr>
          <w:tab/>
          <w:t xml:space="preserve">Suitability of the frequency band 8 750-8 850 MHz for </w:t>
        </w:r>
        <w:r w:rsidR="00066647" w:rsidRPr="00FB2D8E">
          <w:rPr>
            <w:b/>
          </w:rPr>
          <w:t xml:space="preserve">ground based </w:t>
        </w:r>
        <w:r w:rsidRPr="00FB2D8E">
          <w:rPr>
            <w:b/>
          </w:rPr>
          <w:t>detect and avoid systems</w:t>
        </w:r>
      </w:ins>
    </w:p>
    <w:p w:rsidR="007C11F8" w:rsidRPr="005E48C1" w:rsidRDefault="007C11F8" w:rsidP="007C11F8">
      <w:pPr>
        <w:rPr>
          <w:ins w:id="777" w:author="Author"/>
          <w:lang w:val="en-US"/>
        </w:rPr>
      </w:pPr>
      <w:ins w:id="778" w:author="Author">
        <w:r w:rsidRPr="00FB2D8E">
          <w:rPr>
            <w:lang w:val="en-US"/>
          </w:rPr>
          <w:t xml:space="preserve">Operation of a ground based DAA systems is </w:t>
        </w:r>
        <w:r w:rsidRPr="00934FDA">
          <w:rPr>
            <w:lang w:val="en-US"/>
          </w:rPr>
          <w:t xml:space="preserve">not </w:t>
        </w:r>
        <w:r w:rsidR="00D21334" w:rsidRPr="00934FDA">
          <w:rPr>
            <w:lang w:val="en-US"/>
          </w:rPr>
          <w:t xml:space="preserve">suitable </w:t>
        </w:r>
        <w:r w:rsidRPr="00934FDA">
          <w:rPr>
            <w:lang w:val="en-US"/>
          </w:rPr>
          <w:t>due</w:t>
        </w:r>
        <w:r w:rsidRPr="00FB2D8E">
          <w:rPr>
            <w:lang w:val="en-US"/>
          </w:rPr>
          <w:t xml:space="preserve"> to the airborne only restriction in RR No. </w:t>
        </w:r>
        <w:r w:rsidRPr="00FB2D8E">
          <w:rPr>
            <w:b/>
            <w:bCs/>
            <w:lang w:val="en-US"/>
          </w:rPr>
          <w:t>5.470</w:t>
        </w:r>
        <w:r w:rsidRPr="00FB2D8E">
          <w:rPr>
            <w:lang w:val="en-US"/>
          </w:rPr>
          <w:t xml:space="preserve"> in the frequency band </w:t>
        </w:r>
        <w:r w:rsidRPr="00FB2D8E">
          <w:rPr>
            <w:lang w:val="en-AU"/>
          </w:rPr>
          <w:t>8</w:t>
        </w:r>
        <w:r w:rsidRPr="00FB2D8E">
          <w:t> </w:t>
        </w:r>
        <w:r w:rsidRPr="00FB2D8E">
          <w:rPr>
            <w:lang w:val="en-AU"/>
          </w:rPr>
          <w:t>750</w:t>
        </w:r>
        <w:r w:rsidRPr="00FB2D8E">
          <w:t>-</w:t>
        </w:r>
        <w:r w:rsidRPr="00FB2D8E">
          <w:rPr>
            <w:lang w:val="en-AU"/>
          </w:rPr>
          <w:t>8</w:t>
        </w:r>
        <w:r w:rsidRPr="00FB2D8E">
          <w:t> </w:t>
        </w:r>
        <w:r w:rsidRPr="00FB2D8E">
          <w:rPr>
            <w:lang w:val="en-AU"/>
          </w:rPr>
          <w:t xml:space="preserve">850 </w:t>
        </w:r>
        <w:r w:rsidRPr="00FB2D8E">
          <w:rPr>
            <w:lang w:val="en-US"/>
          </w:rPr>
          <w:t>MHz.</w:t>
        </w:r>
      </w:ins>
    </w:p>
    <w:p w:rsidR="005E48C1" w:rsidRPr="00920487" w:rsidRDefault="005E48C1" w:rsidP="00C94A04">
      <w:pPr>
        <w:rPr>
          <w:ins w:id="779" w:author="Author"/>
          <w:snapToGrid w:val="0"/>
        </w:rPr>
      </w:pPr>
    </w:p>
    <w:p w:rsidR="00C94A04" w:rsidRPr="00900647" w:rsidRDefault="00FB2D8E" w:rsidP="00C94A04">
      <w:pPr>
        <w:pStyle w:val="Heading3"/>
        <w:rPr>
          <w:ins w:id="780" w:author="Author"/>
        </w:rPr>
      </w:pPr>
      <w:ins w:id="781" w:author="Author">
        <w:r w:rsidRPr="00900647">
          <w:t>5</w:t>
        </w:r>
        <w:r w:rsidR="00C94A04" w:rsidRPr="00900647">
          <w:t>.2.</w:t>
        </w:r>
        <w:r w:rsidR="007168D1" w:rsidRPr="00900647">
          <w:t>10</w:t>
        </w:r>
        <w:r w:rsidR="00C94A04" w:rsidRPr="00900647">
          <w:tab/>
        </w:r>
        <w:r w:rsidR="00C94A04" w:rsidRPr="00900647">
          <w:rPr>
            <w:rFonts w:eastAsiaTheme="minorEastAsia"/>
            <w:noProof/>
            <w:color w:val="000000" w:themeColor="text1"/>
            <w:szCs w:val="22"/>
            <w:lang w:eastAsia="zh-CN"/>
          </w:rPr>
          <w:t>Frequency band 9</w:t>
        </w:r>
        <w:r w:rsidR="00C94A04" w:rsidRPr="00900647">
          <w:t> 000-9 200 MHz</w:t>
        </w:r>
      </w:ins>
    </w:p>
    <w:p w:rsidR="00C94A04" w:rsidRPr="00FB2D8E" w:rsidRDefault="00FB2D8E" w:rsidP="00C94A04">
      <w:pPr>
        <w:pStyle w:val="Heading4"/>
        <w:rPr>
          <w:ins w:id="782" w:author="Author"/>
        </w:rPr>
      </w:pPr>
      <w:ins w:id="783" w:author="Author">
        <w:r w:rsidRPr="00900647">
          <w:t>5</w:t>
        </w:r>
        <w:r w:rsidR="00C94A04" w:rsidRPr="00900647">
          <w:t>.</w:t>
        </w:r>
        <w:r w:rsidR="00C94A04" w:rsidRPr="00FB2D8E">
          <w:t>2.</w:t>
        </w:r>
        <w:r w:rsidR="007168D1" w:rsidRPr="00FB2D8E">
          <w:t>10</w:t>
        </w:r>
        <w:r w:rsidR="00C94A04" w:rsidRPr="00FB2D8E">
          <w:t>.1</w:t>
        </w:r>
        <w:r w:rsidR="00C94A04" w:rsidRPr="00FB2D8E">
          <w:tab/>
        </w:r>
        <w:r w:rsidR="00C94A04" w:rsidRPr="00FB2D8E">
          <w:rPr>
            <w:noProof/>
            <w:webHidden/>
          </w:rPr>
          <w:t>Allocation to operate detect and avoid</w:t>
        </w:r>
        <w:r w:rsidR="00C94A04" w:rsidRPr="00FB2D8E">
          <w:t xml:space="preserve"> </w:t>
        </w:r>
        <w:r w:rsidR="00C94A04" w:rsidRPr="00FB2D8E">
          <w:rPr>
            <w:noProof/>
          </w:rPr>
          <w:t>and other services in the frequency band 9</w:t>
        </w:r>
        <w:r w:rsidR="00C94A04" w:rsidRPr="00FB2D8E">
          <w:t> 000-9 200 MHz</w:t>
        </w:r>
      </w:ins>
    </w:p>
    <w:p w:rsidR="007C11F8" w:rsidRPr="00D17FB1" w:rsidRDefault="007C11F8" w:rsidP="007C11F8">
      <w:pPr>
        <w:rPr>
          <w:ins w:id="784" w:author="Author"/>
          <w:lang w:val="en-US"/>
        </w:rPr>
      </w:pPr>
    </w:p>
    <w:tbl>
      <w:tblPr>
        <w:tblW w:w="9299" w:type="dxa"/>
        <w:jc w:val="center"/>
        <w:tblLayout w:type="fixed"/>
        <w:tblCellMar>
          <w:left w:w="107" w:type="dxa"/>
          <w:right w:w="107" w:type="dxa"/>
        </w:tblCellMar>
        <w:tblLook w:val="04A0" w:firstRow="1" w:lastRow="0" w:firstColumn="1" w:lastColumn="0" w:noHBand="0" w:noVBand="1"/>
      </w:tblPr>
      <w:tblGrid>
        <w:gridCol w:w="3100"/>
        <w:gridCol w:w="3099"/>
        <w:gridCol w:w="3100"/>
      </w:tblGrid>
      <w:tr w:rsidR="007C11F8" w:rsidRPr="00FB2D8E" w:rsidTr="00B42802">
        <w:trPr>
          <w:cantSplit/>
          <w:jc w:val="center"/>
          <w:ins w:id="785" w:author="Author"/>
        </w:trPr>
        <w:tc>
          <w:tcPr>
            <w:tcW w:w="9299" w:type="dxa"/>
            <w:gridSpan w:val="3"/>
            <w:tcBorders>
              <w:top w:val="single" w:sz="6" w:space="0" w:color="auto"/>
              <w:left w:val="single" w:sz="4" w:space="0" w:color="auto"/>
              <w:bottom w:val="single" w:sz="4" w:space="0" w:color="auto"/>
              <w:right w:val="single" w:sz="4" w:space="0" w:color="auto"/>
            </w:tcBorders>
            <w:hideMark/>
          </w:tcPr>
          <w:p w:rsidR="007C11F8" w:rsidRPr="008F6B36" w:rsidRDefault="007C11F8" w:rsidP="00B42802">
            <w:pPr>
              <w:pStyle w:val="Tablehead"/>
              <w:rPr>
                <w:ins w:id="786" w:author="Author"/>
              </w:rPr>
            </w:pPr>
            <w:ins w:id="787" w:author="Author">
              <w:r w:rsidRPr="008F6B36">
                <w:t>Allocation to services</w:t>
              </w:r>
            </w:ins>
          </w:p>
        </w:tc>
      </w:tr>
      <w:tr w:rsidR="007C11F8" w:rsidRPr="00FB2D8E" w:rsidTr="00B42802">
        <w:trPr>
          <w:cantSplit/>
          <w:jc w:val="center"/>
          <w:ins w:id="788" w:author="Author"/>
        </w:trPr>
        <w:tc>
          <w:tcPr>
            <w:tcW w:w="3100" w:type="dxa"/>
            <w:tcBorders>
              <w:top w:val="single" w:sz="4" w:space="0" w:color="auto"/>
              <w:left w:val="single" w:sz="4" w:space="0" w:color="auto"/>
              <w:bottom w:val="single" w:sz="4" w:space="0" w:color="auto"/>
              <w:right w:val="single" w:sz="6" w:space="0" w:color="auto"/>
            </w:tcBorders>
            <w:hideMark/>
          </w:tcPr>
          <w:p w:rsidR="007C11F8" w:rsidRPr="00FB2D8E" w:rsidRDefault="007C11F8" w:rsidP="00B42802">
            <w:pPr>
              <w:pStyle w:val="Tablehead"/>
              <w:rPr>
                <w:ins w:id="789" w:author="Author"/>
              </w:rPr>
            </w:pPr>
            <w:ins w:id="790" w:author="Author">
              <w:r w:rsidRPr="00FB2D8E">
                <w:t>Region 1</w:t>
              </w:r>
            </w:ins>
          </w:p>
        </w:tc>
        <w:tc>
          <w:tcPr>
            <w:tcW w:w="3099" w:type="dxa"/>
            <w:tcBorders>
              <w:top w:val="single" w:sz="4" w:space="0" w:color="auto"/>
              <w:left w:val="single" w:sz="6" w:space="0" w:color="auto"/>
              <w:bottom w:val="single" w:sz="4" w:space="0" w:color="auto"/>
              <w:right w:val="single" w:sz="6" w:space="0" w:color="auto"/>
            </w:tcBorders>
            <w:hideMark/>
          </w:tcPr>
          <w:p w:rsidR="007C11F8" w:rsidRPr="00FB2D8E" w:rsidRDefault="007C11F8" w:rsidP="00B42802">
            <w:pPr>
              <w:pStyle w:val="Tablehead"/>
              <w:rPr>
                <w:ins w:id="791" w:author="Author"/>
              </w:rPr>
            </w:pPr>
            <w:ins w:id="792" w:author="Author">
              <w:r w:rsidRPr="00FB2D8E">
                <w:t>Region 2</w:t>
              </w:r>
            </w:ins>
          </w:p>
        </w:tc>
        <w:tc>
          <w:tcPr>
            <w:tcW w:w="3100" w:type="dxa"/>
            <w:tcBorders>
              <w:top w:val="single" w:sz="4" w:space="0" w:color="auto"/>
              <w:left w:val="single" w:sz="6" w:space="0" w:color="auto"/>
              <w:bottom w:val="single" w:sz="4" w:space="0" w:color="auto"/>
              <w:right w:val="single" w:sz="4" w:space="0" w:color="auto"/>
            </w:tcBorders>
            <w:hideMark/>
          </w:tcPr>
          <w:p w:rsidR="007C11F8" w:rsidRPr="00FB2D8E" w:rsidRDefault="007C11F8" w:rsidP="00B42802">
            <w:pPr>
              <w:pStyle w:val="Tablehead"/>
              <w:rPr>
                <w:ins w:id="793" w:author="Author"/>
              </w:rPr>
            </w:pPr>
            <w:ins w:id="794" w:author="Author">
              <w:r w:rsidRPr="00FB2D8E">
                <w:t>Region 3</w:t>
              </w:r>
            </w:ins>
          </w:p>
        </w:tc>
      </w:tr>
      <w:tr w:rsidR="007C11F8" w:rsidRPr="00FB2D8E" w:rsidTr="00B42802">
        <w:trPr>
          <w:cantSplit/>
          <w:jc w:val="center"/>
          <w:ins w:id="795" w:author="Author"/>
        </w:trPr>
        <w:tc>
          <w:tcPr>
            <w:tcW w:w="9299" w:type="dxa"/>
            <w:gridSpan w:val="3"/>
            <w:tcBorders>
              <w:top w:val="single" w:sz="4" w:space="0" w:color="auto"/>
              <w:left w:val="single" w:sz="4" w:space="0" w:color="auto"/>
              <w:bottom w:val="single" w:sz="4" w:space="0" w:color="auto"/>
              <w:right w:val="single" w:sz="4" w:space="0" w:color="auto"/>
            </w:tcBorders>
            <w:hideMark/>
          </w:tcPr>
          <w:p w:rsidR="007C11F8" w:rsidRPr="00FB2D8E" w:rsidRDefault="007C11F8" w:rsidP="00B42802">
            <w:pPr>
              <w:pStyle w:val="TableTextS5"/>
              <w:rPr>
                <w:ins w:id="796" w:author="Author"/>
                <w:color w:val="000000"/>
                <w:lang w:val="fr-FR"/>
              </w:rPr>
            </w:pPr>
            <w:ins w:id="797" w:author="Author">
              <w:r w:rsidRPr="00FB2D8E">
                <w:rPr>
                  <w:rStyle w:val="Tablefreq"/>
                </w:rPr>
                <w:t>9 000-9 200</w:t>
              </w:r>
              <w:r w:rsidRPr="00FB2D8E">
                <w:rPr>
                  <w:color w:val="000000"/>
                </w:rPr>
                <w:tab/>
                <w:t>RADIOLOCATION</w:t>
              </w:r>
            </w:ins>
          </w:p>
          <w:p w:rsidR="007C11F8" w:rsidRPr="00FB2D8E" w:rsidRDefault="007C11F8" w:rsidP="00B42802">
            <w:pPr>
              <w:pStyle w:val="TableTextS5"/>
              <w:rPr>
                <w:ins w:id="798" w:author="Author"/>
                <w:color w:val="000000"/>
              </w:rPr>
            </w:pPr>
            <w:ins w:id="799" w:author="Author">
              <w:r w:rsidRPr="00FB2D8E">
                <w:rPr>
                  <w:color w:val="000000"/>
                </w:rPr>
                <w:tab/>
              </w:r>
              <w:r w:rsidRPr="00FB2D8E">
                <w:rPr>
                  <w:color w:val="000000"/>
                </w:rPr>
                <w:tab/>
              </w:r>
              <w:r w:rsidRPr="00FB2D8E">
                <w:rPr>
                  <w:color w:val="000000"/>
                </w:rPr>
                <w:tab/>
              </w:r>
              <w:r w:rsidRPr="00FB2D8E">
                <w:rPr>
                  <w:color w:val="000000"/>
                </w:rPr>
                <w:tab/>
                <w:t xml:space="preserve">AERONAUTICAL RADIONAVIGATION  </w:t>
              </w:r>
              <w:r w:rsidRPr="00FB2D8E">
                <w:rPr>
                  <w:rStyle w:val="Artref"/>
                  <w:color w:val="000000"/>
                </w:rPr>
                <w:t>5.337</w:t>
              </w:r>
            </w:ins>
          </w:p>
          <w:p w:rsidR="007C11F8" w:rsidRPr="00FB2D8E" w:rsidRDefault="007C11F8" w:rsidP="00B42802">
            <w:pPr>
              <w:pStyle w:val="TableTextS5"/>
              <w:rPr>
                <w:ins w:id="800" w:author="Author"/>
                <w:color w:val="000000"/>
                <w:lang w:val="fr-FR"/>
              </w:rPr>
            </w:pPr>
            <w:ins w:id="801" w:author="Author">
              <w:r w:rsidRPr="00FB2D8E">
                <w:rPr>
                  <w:color w:val="000000"/>
                </w:rPr>
                <w:tab/>
              </w:r>
              <w:r w:rsidRPr="00FB2D8E">
                <w:rPr>
                  <w:color w:val="000000"/>
                </w:rPr>
                <w:tab/>
              </w:r>
              <w:r w:rsidRPr="00FB2D8E">
                <w:rPr>
                  <w:color w:val="000000"/>
                </w:rPr>
                <w:tab/>
              </w:r>
              <w:r w:rsidRPr="00FB2D8E">
                <w:rPr>
                  <w:color w:val="000000"/>
                </w:rPr>
                <w:tab/>
              </w:r>
              <w:r w:rsidRPr="00FB2D8E">
                <w:rPr>
                  <w:rStyle w:val="Artref"/>
                  <w:color w:val="000000"/>
                </w:rPr>
                <w:t>5.471  5.473A</w:t>
              </w:r>
            </w:ins>
          </w:p>
        </w:tc>
      </w:tr>
    </w:tbl>
    <w:p w:rsidR="007C11F8" w:rsidRPr="00FB2D8E" w:rsidRDefault="007C11F8" w:rsidP="007C11F8">
      <w:pPr>
        <w:pStyle w:val="Tablefin"/>
        <w:rPr>
          <w:ins w:id="802" w:author="Author"/>
        </w:rPr>
      </w:pPr>
    </w:p>
    <w:p w:rsidR="007C11F8" w:rsidRPr="00FB2D8E" w:rsidRDefault="007C11F8" w:rsidP="007C11F8">
      <w:pPr>
        <w:rPr>
          <w:ins w:id="803" w:author="Author"/>
          <w:lang w:val="en-US"/>
        </w:rPr>
      </w:pPr>
      <w:ins w:id="804" w:author="Author">
        <w:r w:rsidRPr="00FB2D8E">
          <w:rPr>
            <w:b/>
            <w:lang w:val="en-US"/>
          </w:rPr>
          <w:t>5.337</w:t>
        </w:r>
        <w:r w:rsidRPr="00FB2D8E">
          <w:rPr>
            <w:lang w:val="en-US"/>
          </w:rPr>
          <w:tab/>
          <w:t>The use of the bands 1 300-1 350 MHz, 2 700-2 900 MHz and 9 000-9 200 MHz by the aeronautical radionavigation service is restricted to ground-based radars and to associated airborne transponders which transmit only on frequencies in these bands and only when actuated by radars operating in the same band.</w:t>
        </w:r>
      </w:ins>
    </w:p>
    <w:p w:rsidR="007C11F8" w:rsidRPr="00B10511" w:rsidRDefault="007C11F8" w:rsidP="007C11F8">
      <w:pPr>
        <w:pStyle w:val="Note"/>
        <w:rPr>
          <w:ins w:id="805" w:author="Author"/>
          <w:rStyle w:val="Artdef"/>
          <w:b w:val="0"/>
        </w:rPr>
      </w:pPr>
      <w:ins w:id="806" w:author="Author">
        <w:r w:rsidRPr="00D17FB1">
          <w:rPr>
            <w:rStyle w:val="Artdef"/>
          </w:rPr>
          <w:t>5.471</w:t>
        </w:r>
        <w:r w:rsidRPr="00D17FB1">
          <w:rPr>
            <w:rStyle w:val="Artdef"/>
          </w:rPr>
          <w:tab/>
        </w:r>
        <w:r w:rsidRPr="00D17FB1">
          <w:rPr>
            <w:i/>
          </w:rPr>
          <w:t>Additional allocation:  </w:t>
        </w:r>
        <w:r w:rsidRPr="008F6B36">
          <w:t>in Algeria, Germany, Bahrain, Belgium, China, Egypt, the United Arab Emirates, France, Greece, Indonesia, Iran (Islamic Republic of), Libya, the Netherlands, Qatar and Sudan, the frequency bands 8 825-8 850 MHz and 9 000-9 200 MHz are also allocated to the maritime radionavigation service, on a primary basis, for use by shore-based radars only.</w:t>
        </w:r>
        <w:r w:rsidRPr="00B10511">
          <w:rPr>
            <w:sz w:val="16"/>
          </w:rPr>
          <w:t>     (WRC</w:t>
        </w:r>
        <w:r w:rsidRPr="00B10511">
          <w:rPr>
            <w:sz w:val="16"/>
          </w:rPr>
          <w:noBreakHyphen/>
          <w:t>15)</w:t>
        </w:r>
      </w:ins>
    </w:p>
    <w:p w:rsidR="007C11F8" w:rsidRPr="00724A1A" w:rsidRDefault="007C11F8" w:rsidP="007C11F8">
      <w:pPr>
        <w:pStyle w:val="Note"/>
        <w:rPr>
          <w:ins w:id="807" w:author="Author"/>
        </w:rPr>
      </w:pPr>
      <w:ins w:id="808" w:author="Author">
        <w:r w:rsidRPr="005317A2">
          <w:rPr>
            <w:rStyle w:val="Artdef"/>
          </w:rPr>
          <w:t>5.473A</w:t>
        </w:r>
        <w:r w:rsidRPr="005317A2">
          <w:rPr>
            <w:rStyle w:val="Artdef"/>
          </w:rPr>
          <w:tab/>
        </w:r>
        <w:r w:rsidRPr="005317A2">
          <w:t xml:space="preserve">In the band 9 000-9 200 MHz, stations operating in the radiolocation service shall not cause harmful interference to, nor claim protection from, systems identified in No. </w:t>
        </w:r>
        <w:r w:rsidRPr="005317A2">
          <w:rPr>
            <w:b/>
            <w:bCs/>
          </w:rPr>
          <w:t xml:space="preserve">5.337 </w:t>
        </w:r>
        <w:r w:rsidRPr="005317A2">
          <w:t xml:space="preserve">operating in the aeronautical radionavigation service, or radar systems in the maritime radionavigation service operating in this band on a primary basis in the countries listed in No. </w:t>
        </w:r>
        <w:r w:rsidRPr="005317A2">
          <w:rPr>
            <w:b/>
            <w:bCs/>
          </w:rPr>
          <w:t>5.471</w:t>
        </w:r>
        <w:r w:rsidRPr="005317A2">
          <w:t>.</w:t>
        </w:r>
        <w:r w:rsidRPr="005317A2">
          <w:rPr>
            <w:sz w:val="16"/>
          </w:rPr>
          <w:t>     (WRC-07)</w:t>
        </w:r>
      </w:ins>
    </w:p>
    <w:p w:rsidR="007C11F8" w:rsidRDefault="007C11F8" w:rsidP="007C11F8">
      <w:pPr>
        <w:rPr>
          <w:ins w:id="809" w:author="Author"/>
          <w:snapToGrid w:val="0"/>
        </w:rPr>
      </w:pPr>
    </w:p>
    <w:p w:rsidR="00066647" w:rsidRPr="00FB2D8E" w:rsidRDefault="007168D1" w:rsidP="00066647">
      <w:pPr>
        <w:pStyle w:val="Heading4"/>
        <w:rPr>
          <w:ins w:id="810" w:author="Author"/>
        </w:rPr>
      </w:pPr>
      <w:ins w:id="811" w:author="Author">
        <w:r w:rsidRPr="00FB2D8E">
          <w:lastRenderedPageBreak/>
          <w:t>5.2.10</w:t>
        </w:r>
        <w:r w:rsidR="00066647" w:rsidRPr="00FB2D8E">
          <w:t xml:space="preserve">.2 </w:t>
        </w:r>
        <w:r w:rsidR="00066647" w:rsidRPr="00FB2D8E">
          <w:tab/>
          <w:t>Related ITU-R documents and aviation documents in the frequency band 9 000-9 200 MHz</w:t>
        </w:r>
      </w:ins>
    </w:p>
    <w:p w:rsidR="00066647" w:rsidRPr="00FB2D8E" w:rsidRDefault="00066647" w:rsidP="00066647">
      <w:pPr>
        <w:rPr>
          <w:ins w:id="812" w:author="Author"/>
          <w:sz w:val="22"/>
          <w:szCs w:val="22"/>
          <w:lang w:val="en-US"/>
        </w:rPr>
      </w:pPr>
      <w:ins w:id="813" w:author="Author">
        <w:r w:rsidRPr="00FB2D8E">
          <w:rPr>
            <w:szCs w:val="24"/>
            <w:lang w:val="en-US"/>
          </w:rPr>
          <w:t xml:space="preserve">Recommendation ITU-R M.1796-2 contains characteristics and protection criteria for systems operating in the aeronautical radionavigation and radiolocations services in the band 8 500-10 680 MHz and includes characteristics for </w:t>
        </w:r>
        <w:r w:rsidRPr="00FB2D8E">
          <w:rPr>
            <w:sz w:val="22"/>
            <w:szCs w:val="22"/>
            <w:lang w:val="en-US"/>
          </w:rPr>
          <w:t xml:space="preserve">precision approach and landing radar, </w:t>
        </w:r>
        <w:r w:rsidRPr="00FB2D8E">
          <w:rPr>
            <w:sz w:val="22"/>
            <w:szCs w:val="22"/>
            <w:lang w:val="en-US" w:eastAsia="zh-CN"/>
          </w:rPr>
          <w:t>Airport surveillance radar, and Airport surface detection equipment (ASDE) radars.</w:t>
        </w:r>
      </w:ins>
    </w:p>
    <w:p w:rsidR="00066647" w:rsidRPr="00FB2D8E" w:rsidRDefault="00066647" w:rsidP="007C11F8">
      <w:pPr>
        <w:rPr>
          <w:ins w:id="814" w:author="Author"/>
          <w:snapToGrid w:val="0"/>
        </w:rPr>
      </w:pPr>
    </w:p>
    <w:p w:rsidR="00C94A04" w:rsidRPr="00FB2D8E" w:rsidRDefault="00FB2D8E" w:rsidP="00C94A04">
      <w:pPr>
        <w:pStyle w:val="Heading4"/>
        <w:rPr>
          <w:ins w:id="815" w:author="Author"/>
        </w:rPr>
      </w:pPr>
      <w:ins w:id="816" w:author="Author">
        <w:r w:rsidRPr="00900647">
          <w:t>5</w:t>
        </w:r>
        <w:r w:rsidR="00C94A04" w:rsidRPr="00900647">
          <w:t>.2</w:t>
        </w:r>
        <w:r w:rsidR="00C94A04" w:rsidRPr="00FB2D8E">
          <w:t>.</w:t>
        </w:r>
        <w:r w:rsidR="0025663D" w:rsidRPr="00FB2D8E">
          <w:t>10</w:t>
        </w:r>
        <w:r w:rsidR="00C94A04" w:rsidRPr="00FB2D8E">
          <w:t>.</w:t>
        </w:r>
        <w:r w:rsidR="00066647" w:rsidRPr="00FB2D8E">
          <w:t>3</w:t>
        </w:r>
        <w:r w:rsidR="00C94A04" w:rsidRPr="00FB2D8E">
          <w:tab/>
        </w:r>
        <w:r w:rsidR="00066647" w:rsidRPr="00FB2D8E">
          <w:rPr>
            <w:rFonts w:eastAsiaTheme="minorEastAsia"/>
            <w:noProof/>
            <w:lang w:eastAsia="zh-CN"/>
          </w:rPr>
          <w:t xml:space="preserve">Suitability of the frequency band </w:t>
        </w:r>
        <w:r w:rsidR="00C94A04" w:rsidRPr="00FB2D8E">
          <w:rPr>
            <w:rFonts w:eastAsiaTheme="minorEastAsia"/>
            <w:noProof/>
            <w:lang w:eastAsia="zh-CN"/>
          </w:rPr>
          <w:t xml:space="preserve">9 000-9 200 MHz for ground based </w:t>
        </w:r>
        <w:r w:rsidR="00066647" w:rsidRPr="00FB2D8E">
          <w:rPr>
            <w:rFonts w:eastAsiaTheme="minorEastAsia"/>
            <w:noProof/>
            <w:lang w:eastAsia="zh-CN"/>
          </w:rPr>
          <w:t xml:space="preserve">detect </w:t>
        </w:r>
        <w:r w:rsidR="00C94A04" w:rsidRPr="00FB2D8E">
          <w:rPr>
            <w:rFonts w:eastAsiaTheme="minorEastAsia"/>
            <w:noProof/>
            <w:lang w:eastAsia="zh-CN"/>
          </w:rPr>
          <w:t>&amp; avoid</w:t>
        </w:r>
        <w:r w:rsidR="00066647" w:rsidRPr="00FB2D8E">
          <w:rPr>
            <w:rFonts w:eastAsiaTheme="minorEastAsia"/>
            <w:noProof/>
            <w:lang w:eastAsia="zh-CN"/>
          </w:rPr>
          <w:t xml:space="preserve"> systems</w:t>
        </w:r>
      </w:ins>
    </w:p>
    <w:p w:rsidR="00E549DE" w:rsidRPr="00FB2D8E" w:rsidRDefault="00E549DE" w:rsidP="00E549DE">
      <w:pPr>
        <w:rPr>
          <w:ins w:id="817" w:author="Author"/>
          <w:lang w:val="en-US"/>
        </w:rPr>
      </w:pPr>
      <w:ins w:id="818" w:author="Author">
        <w:r w:rsidRPr="00FB2D8E">
          <w:rPr>
            <w:lang w:val="en-US"/>
          </w:rPr>
          <w:t>No restriction in the RR.</w:t>
        </w:r>
      </w:ins>
    </w:p>
    <w:p w:rsidR="00511A83" w:rsidRPr="00FB2D8E" w:rsidRDefault="007168D1" w:rsidP="00E549DE">
      <w:pPr>
        <w:rPr>
          <w:ins w:id="819" w:author="Author"/>
          <w:lang w:val="en-US"/>
        </w:rPr>
      </w:pPr>
      <w:ins w:id="820" w:author="Author">
        <w:r w:rsidRPr="00FB2D8E">
          <w:rPr>
            <w:lang w:val="en-US"/>
          </w:rPr>
          <w:t xml:space="preserve">Noting that the use of the radiolocation service </w:t>
        </w:r>
        <w:r w:rsidRPr="00FB2D8E">
          <w:rPr>
            <w:lang w:val="en-AU"/>
          </w:rPr>
          <w:t>shall not cause harmful interference to nor claim protection from</w:t>
        </w:r>
        <w:r w:rsidRPr="00FB2D8E">
          <w:rPr>
            <w:lang w:val="en-US"/>
          </w:rPr>
          <w:t xml:space="preserve"> the aeronautical radionavigation service, the band </w:t>
        </w:r>
        <w:r w:rsidR="00511A83" w:rsidRPr="00FB2D8E">
          <w:t>9 000-9 200 </w:t>
        </w:r>
        <w:r w:rsidRPr="00FB2D8E">
          <w:rPr>
            <w:szCs w:val="24"/>
            <w:lang w:val="en-US"/>
          </w:rPr>
          <w:t>MHz</w:t>
        </w:r>
        <w:r w:rsidRPr="00FB2D8E">
          <w:rPr>
            <w:lang w:val="en-US"/>
          </w:rPr>
          <w:t xml:space="preserve"> is suitable for operation of </w:t>
        </w:r>
        <w:r w:rsidR="00511A83" w:rsidRPr="00FB2D8E">
          <w:rPr>
            <w:lang w:val="en-US"/>
          </w:rPr>
          <w:t xml:space="preserve">ground based </w:t>
        </w:r>
        <w:r w:rsidRPr="00FB2D8E">
          <w:rPr>
            <w:lang w:val="en-US"/>
          </w:rPr>
          <w:t>DAA systems.</w:t>
        </w:r>
      </w:ins>
    </w:p>
    <w:p w:rsidR="00511A83" w:rsidRPr="00FB2D8E" w:rsidRDefault="00511A83" w:rsidP="00E549DE">
      <w:pPr>
        <w:rPr>
          <w:ins w:id="821" w:author="Author"/>
          <w:lang w:val="en-US"/>
        </w:rPr>
      </w:pPr>
      <w:ins w:id="822" w:author="Author">
        <w:r w:rsidRPr="00FB2D8E">
          <w:rPr>
            <w:lang w:val="en-US"/>
          </w:rPr>
          <w:t xml:space="preserve">DAA systems need to be compatible with existing aviation surveillance radar system that operate in the frequency band </w:t>
        </w:r>
        <w:r w:rsidR="004673E6" w:rsidRPr="00FB2D8E">
          <w:t>9 000-9 200 </w:t>
        </w:r>
        <w:r w:rsidRPr="00FB2D8E">
          <w:rPr>
            <w:szCs w:val="24"/>
            <w:lang w:val="en-US"/>
          </w:rPr>
          <w:t>MHz</w:t>
        </w:r>
        <w:r w:rsidRPr="00FB2D8E">
          <w:rPr>
            <w:lang w:val="en-US"/>
          </w:rPr>
          <w:t xml:space="preserve"> and colocation of a DAA system with existing aviation surveillance radars that operates in this band may be difficult.</w:t>
        </w:r>
      </w:ins>
    </w:p>
    <w:p w:rsidR="0025663D" w:rsidRPr="00FB2D8E" w:rsidRDefault="0025663D" w:rsidP="00E549DE">
      <w:pPr>
        <w:rPr>
          <w:ins w:id="823" w:author="Author"/>
          <w:lang w:val="en-US"/>
        </w:rPr>
      </w:pPr>
      <w:ins w:id="824" w:author="Author">
        <w:r w:rsidRPr="00FB2D8E">
          <w:rPr>
            <w:lang w:val="en-US"/>
          </w:rPr>
          <w:t xml:space="preserve">In some administrations maritime radionavigation radar systems </w:t>
        </w:r>
        <w:r w:rsidRPr="00FB2D8E">
          <w:t>for use by shore-based radars are also allocated and coordination of DAA operations with these maritime radars is required.</w:t>
        </w:r>
      </w:ins>
    </w:p>
    <w:p w:rsidR="00C94A04" w:rsidRPr="00FB2D8E" w:rsidRDefault="00C94A04" w:rsidP="00E549DE">
      <w:pPr>
        <w:rPr>
          <w:ins w:id="825" w:author="Author"/>
          <w:snapToGrid w:val="0"/>
        </w:rPr>
      </w:pPr>
    </w:p>
    <w:p w:rsidR="0025663D" w:rsidRPr="00900647" w:rsidRDefault="00FB2D8E" w:rsidP="0025663D">
      <w:pPr>
        <w:pStyle w:val="Heading3"/>
        <w:rPr>
          <w:ins w:id="826" w:author="Author"/>
        </w:rPr>
      </w:pPr>
      <w:ins w:id="827" w:author="Author">
        <w:r w:rsidRPr="00900647">
          <w:t>5</w:t>
        </w:r>
        <w:r w:rsidR="00DD4BE0" w:rsidRPr="00900647">
          <w:t>.2</w:t>
        </w:r>
        <w:r w:rsidR="0025663D" w:rsidRPr="00900647">
          <w:t>.11</w:t>
        </w:r>
        <w:r w:rsidR="0025663D" w:rsidRPr="00900647">
          <w:tab/>
        </w:r>
        <w:r w:rsidR="0025663D" w:rsidRPr="00900647">
          <w:rPr>
            <w:rFonts w:eastAsiaTheme="minorEastAsia"/>
            <w:noProof/>
            <w:color w:val="000000" w:themeColor="text1"/>
            <w:szCs w:val="22"/>
            <w:lang w:eastAsia="zh-CN"/>
          </w:rPr>
          <w:t xml:space="preserve">Frequency band </w:t>
        </w:r>
        <w:r w:rsidR="0025663D" w:rsidRPr="00900647">
          <w:t>9 300-9 800 MHz</w:t>
        </w:r>
      </w:ins>
    </w:p>
    <w:p w:rsidR="005317A2" w:rsidRPr="00900647" w:rsidRDefault="005317A2" w:rsidP="005317A2">
      <w:pPr>
        <w:keepNext/>
        <w:keepLines/>
        <w:tabs>
          <w:tab w:val="clear" w:pos="1134"/>
        </w:tabs>
        <w:spacing w:before="200"/>
        <w:ind w:left="1134" w:hanging="1134"/>
        <w:outlineLvl w:val="3"/>
        <w:rPr>
          <w:ins w:id="828" w:author="Author"/>
          <w:b/>
        </w:rPr>
      </w:pPr>
      <w:ins w:id="829" w:author="Author">
        <w:r w:rsidRPr="00900647">
          <w:rPr>
            <w:b/>
          </w:rPr>
          <w:t>5.2.11.1</w:t>
        </w:r>
        <w:r w:rsidRPr="00900647">
          <w:rPr>
            <w:b/>
          </w:rPr>
          <w:tab/>
          <w:t>Allocations to operate detect and avoid and other services in the frequency band 9 300</w:t>
        </w:r>
        <w:r w:rsidRPr="00900647">
          <w:rPr>
            <w:b/>
          </w:rPr>
          <w:noBreakHyphen/>
          <w:t>9 800 MHz</w:t>
        </w:r>
      </w:ins>
    </w:p>
    <w:p w:rsidR="005317A2" w:rsidRPr="00900647" w:rsidRDefault="005317A2" w:rsidP="005317A2">
      <w:pPr>
        <w:rPr>
          <w:ins w:id="830" w:author="Author"/>
          <w:lang w:val="en-US"/>
        </w:rPr>
      </w:pPr>
    </w:p>
    <w:tbl>
      <w:tblPr>
        <w:tblW w:w="9299" w:type="dxa"/>
        <w:jc w:val="center"/>
        <w:tblLayout w:type="fixed"/>
        <w:tblCellMar>
          <w:left w:w="107" w:type="dxa"/>
          <w:right w:w="107" w:type="dxa"/>
        </w:tblCellMar>
        <w:tblLook w:val="04A0" w:firstRow="1" w:lastRow="0" w:firstColumn="1" w:lastColumn="0" w:noHBand="0" w:noVBand="1"/>
      </w:tblPr>
      <w:tblGrid>
        <w:gridCol w:w="3100"/>
        <w:gridCol w:w="3099"/>
        <w:gridCol w:w="3100"/>
      </w:tblGrid>
      <w:tr w:rsidR="005317A2" w:rsidRPr="00900647" w:rsidTr="00721BDB">
        <w:trPr>
          <w:cantSplit/>
          <w:jc w:val="center"/>
          <w:ins w:id="831" w:author="Author"/>
        </w:trPr>
        <w:tc>
          <w:tcPr>
            <w:tcW w:w="9299" w:type="dxa"/>
            <w:gridSpan w:val="3"/>
            <w:tcBorders>
              <w:top w:val="single" w:sz="6" w:space="0" w:color="auto"/>
              <w:left w:val="single" w:sz="4" w:space="0" w:color="auto"/>
              <w:bottom w:val="single" w:sz="4" w:space="0" w:color="auto"/>
              <w:right w:val="single" w:sz="4" w:space="0" w:color="auto"/>
            </w:tcBorders>
            <w:hideMark/>
          </w:tcPr>
          <w:p w:rsidR="005317A2" w:rsidRPr="00900647" w:rsidRDefault="005317A2" w:rsidP="005317A2">
            <w:pPr>
              <w:keepNext/>
              <w:spacing w:before="80" w:after="80"/>
              <w:jc w:val="center"/>
              <w:rPr>
                <w:ins w:id="832" w:author="Author"/>
                <w:rFonts w:ascii="Times New Roman Bold" w:hAnsi="Times New Roman Bold" w:cs="Times New Roman Bold"/>
                <w:b/>
                <w:sz w:val="20"/>
              </w:rPr>
            </w:pPr>
            <w:ins w:id="833" w:author="Author">
              <w:r w:rsidRPr="00900647">
                <w:rPr>
                  <w:rFonts w:ascii="Times New Roman Bold" w:hAnsi="Times New Roman Bold" w:cs="Times New Roman Bold"/>
                  <w:b/>
                  <w:sz w:val="20"/>
                </w:rPr>
                <w:t>Allocation to services</w:t>
              </w:r>
            </w:ins>
          </w:p>
        </w:tc>
      </w:tr>
      <w:tr w:rsidR="005317A2" w:rsidRPr="00900647" w:rsidTr="00721BDB">
        <w:trPr>
          <w:cantSplit/>
          <w:jc w:val="center"/>
          <w:ins w:id="834" w:author="Author"/>
        </w:trPr>
        <w:tc>
          <w:tcPr>
            <w:tcW w:w="3100" w:type="dxa"/>
            <w:tcBorders>
              <w:top w:val="single" w:sz="4" w:space="0" w:color="auto"/>
              <w:left w:val="single" w:sz="4" w:space="0" w:color="auto"/>
              <w:bottom w:val="single" w:sz="4" w:space="0" w:color="auto"/>
              <w:right w:val="single" w:sz="6" w:space="0" w:color="auto"/>
            </w:tcBorders>
            <w:hideMark/>
          </w:tcPr>
          <w:p w:rsidR="005317A2" w:rsidRPr="00900647" w:rsidRDefault="005317A2" w:rsidP="005317A2">
            <w:pPr>
              <w:keepNext/>
              <w:spacing w:before="80" w:after="80"/>
              <w:jc w:val="center"/>
              <w:rPr>
                <w:ins w:id="835" w:author="Author"/>
                <w:rFonts w:ascii="Times New Roman Bold" w:hAnsi="Times New Roman Bold" w:cs="Times New Roman Bold"/>
                <w:b/>
                <w:sz w:val="20"/>
              </w:rPr>
            </w:pPr>
            <w:ins w:id="836" w:author="Author">
              <w:r w:rsidRPr="00900647">
                <w:rPr>
                  <w:rFonts w:ascii="Times New Roman Bold" w:hAnsi="Times New Roman Bold" w:cs="Times New Roman Bold"/>
                  <w:b/>
                  <w:sz w:val="20"/>
                </w:rPr>
                <w:t>Region 1</w:t>
              </w:r>
            </w:ins>
          </w:p>
        </w:tc>
        <w:tc>
          <w:tcPr>
            <w:tcW w:w="3099" w:type="dxa"/>
            <w:tcBorders>
              <w:top w:val="single" w:sz="4" w:space="0" w:color="auto"/>
              <w:left w:val="single" w:sz="6" w:space="0" w:color="auto"/>
              <w:bottom w:val="single" w:sz="4" w:space="0" w:color="auto"/>
              <w:right w:val="single" w:sz="6" w:space="0" w:color="auto"/>
            </w:tcBorders>
            <w:hideMark/>
          </w:tcPr>
          <w:p w:rsidR="005317A2" w:rsidRPr="00900647" w:rsidRDefault="005317A2" w:rsidP="005317A2">
            <w:pPr>
              <w:keepNext/>
              <w:spacing w:before="80" w:after="80"/>
              <w:jc w:val="center"/>
              <w:rPr>
                <w:ins w:id="837" w:author="Author"/>
                <w:rFonts w:ascii="Times New Roman Bold" w:hAnsi="Times New Roman Bold" w:cs="Times New Roman Bold"/>
                <w:b/>
                <w:sz w:val="20"/>
              </w:rPr>
            </w:pPr>
            <w:ins w:id="838" w:author="Author">
              <w:r w:rsidRPr="00900647">
                <w:rPr>
                  <w:rFonts w:ascii="Times New Roman Bold" w:hAnsi="Times New Roman Bold" w:cs="Times New Roman Bold"/>
                  <w:b/>
                  <w:sz w:val="20"/>
                </w:rPr>
                <w:t>Region 2</w:t>
              </w:r>
            </w:ins>
          </w:p>
        </w:tc>
        <w:tc>
          <w:tcPr>
            <w:tcW w:w="3100" w:type="dxa"/>
            <w:tcBorders>
              <w:top w:val="single" w:sz="4" w:space="0" w:color="auto"/>
              <w:left w:val="single" w:sz="6" w:space="0" w:color="auto"/>
              <w:bottom w:val="single" w:sz="4" w:space="0" w:color="auto"/>
              <w:right w:val="single" w:sz="4" w:space="0" w:color="auto"/>
            </w:tcBorders>
            <w:hideMark/>
          </w:tcPr>
          <w:p w:rsidR="005317A2" w:rsidRPr="00900647" w:rsidRDefault="005317A2" w:rsidP="005317A2">
            <w:pPr>
              <w:keepNext/>
              <w:spacing w:before="80" w:after="80"/>
              <w:jc w:val="center"/>
              <w:rPr>
                <w:ins w:id="839" w:author="Author"/>
                <w:rFonts w:ascii="Times New Roman Bold" w:hAnsi="Times New Roman Bold" w:cs="Times New Roman Bold"/>
                <w:b/>
                <w:sz w:val="20"/>
              </w:rPr>
            </w:pPr>
            <w:ins w:id="840" w:author="Author">
              <w:r w:rsidRPr="00900647">
                <w:rPr>
                  <w:rFonts w:ascii="Times New Roman Bold" w:hAnsi="Times New Roman Bold" w:cs="Times New Roman Bold"/>
                  <w:b/>
                  <w:sz w:val="20"/>
                </w:rPr>
                <w:t>Region 3</w:t>
              </w:r>
            </w:ins>
          </w:p>
        </w:tc>
      </w:tr>
      <w:tr w:rsidR="005317A2" w:rsidRPr="00900647" w:rsidTr="00721BDB">
        <w:trPr>
          <w:cantSplit/>
          <w:jc w:val="center"/>
          <w:ins w:id="841" w:author="Author"/>
        </w:trPr>
        <w:tc>
          <w:tcPr>
            <w:tcW w:w="9299" w:type="dxa"/>
            <w:gridSpan w:val="3"/>
            <w:tcBorders>
              <w:top w:val="single" w:sz="4" w:space="0" w:color="auto"/>
              <w:left w:val="single" w:sz="4" w:space="0" w:color="auto"/>
              <w:bottom w:val="single" w:sz="4" w:space="0" w:color="auto"/>
              <w:right w:val="single" w:sz="4" w:space="0" w:color="auto"/>
            </w:tcBorders>
            <w:hideMark/>
          </w:tcPr>
          <w:p w:rsidR="005317A2" w:rsidRPr="00900647" w:rsidRDefault="005317A2" w:rsidP="005317A2">
            <w:pPr>
              <w:tabs>
                <w:tab w:val="clear" w:pos="1134"/>
                <w:tab w:val="clear" w:pos="1871"/>
                <w:tab w:val="clear" w:pos="2268"/>
                <w:tab w:val="left" w:pos="2977"/>
                <w:tab w:val="left" w:pos="3266"/>
              </w:tabs>
              <w:spacing w:before="30" w:after="30"/>
              <w:ind w:left="170" w:hanging="170"/>
              <w:rPr>
                <w:ins w:id="842" w:author="Author"/>
                <w:sz w:val="20"/>
              </w:rPr>
            </w:pPr>
            <w:ins w:id="843" w:author="Author">
              <w:r w:rsidRPr="00900647">
                <w:rPr>
                  <w:b/>
                  <w:sz w:val="20"/>
                </w:rPr>
                <w:t>9 300-9 500</w:t>
              </w:r>
              <w:r w:rsidRPr="00900647">
                <w:rPr>
                  <w:color w:val="000000"/>
                  <w:sz w:val="20"/>
                </w:rPr>
                <w:tab/>
              </w:r>
              <w:r w:rsidRPr="00900647">
                <w:rPr>
                  <w:sz w:val="20"/>
                </w:rPr>
                <w:t>EARTH EXPLORATION-SATELLITE (active)</w:t>
              </w:r>
            </w:ins>
          </w:p>
          <w:p w:rsidR="005317A2" w:rsidRPr="00900647" w:rsidRDefault="005317A2" w:rsidP="005317A2">
            <w:pPr>
              <w:tabs>
                <w:tab w:val="clear" w:pos="1134"/>
                <w:tab w:val="clear" w:pos="1871"/>
                <w:tab w:val="clear" w:pos="2268"/>
                <w:tab w:val="left" w:pos="170"/>
                <w:tab w:val="left" w:pos="567"/>
                <w:tab w:val="left" w:pos="737"/>
                <w:tab w:val="left" w:pos="2977"/>
                <w:tab w:val="left" w:pos="3266"/>
              </w:tabs>
              <w:spacing w:before="40" w:after="40"/>
              <w:ind w:left="170" w:hanging="170"/>
              <w:rPr>
                <w:ins w:id="844" w:author="Author"/>
                <w:color w:val="000000"/>
                <w:sz w:val="20"/>
              </w:rPr>
            </w:pPr>
            <w:ins w:id="845" w:author="Author">
              <w:r w:rsidRPr="00900647">
                <w:rPr>
                  <w:color w:val="000000"/>
                  <w:sz w:val="20"/>
                </w:rPr>
                <w:tab/>
              </w:r>
              <w:r w:rsidRPr="00900647">
                <w:rPr>
                  <w:color w:val="000000"/>
                  <w:sz w:val="20"/>
                </w:rPr>
                <w:tab/>
              </w:r>
              <w:r w:rsidRPr="00900647">
                <w:rPr>
                  <w:color w:val="000000"/>
                  <w:sz w:val="20"/>
                </w:rPr>
                <w:tab/>
              </w:r>
              <w:r w:rsidRPr="00900647">
                <w:rPr>
                  <w:color w:val="000000"/>
                  <w:sz w:val="20"/>
                </w:rPr>
                <w:tab/>
                <w:t>RADIOLOCATION</w:t>
              </w:r>
            </w:ins>
          </w:p>
          <w:p w:rsidR="005317A2" w:rsidRPr="00900647" w:rsidRDefault="005317A2" w:rsidP="005317A2">
            <w:pPr>
              <w:tabs>
                <w:tab w:val="clear" w:pos="1134"/>
                <w:tab w:val="clear" w:pos="1871"/>
                <w:tab w:val="clear" w:pos="2268"/>
                <w:tab w:val="left" w:pos="170"/>
                <w:tab w:val="left" w:pos="567"/>
                <w:tab w:val="left" w:pos="737"/>
                <w:tab w:val="left" w:pos="2977"/>
                <w:tab w:val="left" w:pos="3266"/>
              </w:tabs>
              <w:spacing w:before="40" w:after="40"/>
              <w:ind w:left="170" w:hanging="170"/>
              <w:rPr>
                <w:ins w:id="846" w:author="Author"/>
                <w:color w:val="000000"/>
                <w:sz w:val="20"/>
                <w:lang w:val="en-US"/>
              </w:rPr>
            </w:pPr>
            <w:ins w:id="847" w:author="Author">
              <w:r w:rsidRPr="00900647">
                <w:rPr>
                  <w:color w:val="000000"/>
                  <w:sz w:val="20"/>
                </w:rPr>
                <w:tab/>
              </w:r>
              <w:r w:rsidRPr="00900647">
                <w:rPr>
                  <w:color w:val="000000"/>
                  <w:sz w:val="20"/>
                </w:rPr>
                <w:tab/>
              </w:r>
              <w:r w:rsidRPr="00900647">
                <w:rPr>
                  <w:color w:val="000000"/>
                  <w:sz w:val="20"/>
                </w:rPr>
                <w:tab/>
              </w:r>
              <w:r w:rsidRPr="00900647">
                <w:rPr>
                  <w:color w:val="000000"/>
                  <w:sz w:val="20"/>
                </w:rPr>
                <w:tab/>
                <w:t>RADIONAVIGATION</w:t>
              </w:r>
            </w:ins>
          </w:p>
          <w:p w:rsidR="005317A2" w:rsidRPr="00900647" w:rsidRDefault="005317A2" w:rsidP="005317A2">
            <w:pPr>
              <w:tabs>
                <w:tab w:val="clear" w:pos="1134"/>
                <w:tab w:val="clear" w:pos="1871"/>
                <w:tab w:val="clear" w:pos="2268"/>
                <w:tab w:val="left" w:pos="170"/>
                <w:tab w:val="left" w:pos="567"/>
                <w:tab w:val="left" w:pos="737"/>
                <w:tab w:val="left" w:pos="2977"/>
                <w:tab w:val="left" w:pos="3266"/>
              </w:tabs>
              <w:spacing w:before="40" w:after="40"/>
              <w:ind w:left="170" w:hanging="170"/>
              <w:rPr>
                <w:ins w:id="848" w:author="Author"/>
                <w:color w:val="000000"/>
                <w:sz w:val="20"/>
              </w:rPr>
            </w:pPr>
            <w:ins w:id="849" w:author="Author">
              <w:r w:rsidRPr="00900647">
                <w:rPr>
                  <w:sz w:val="20"/>
                </w:rPr>
                <w:tab/>
              </w:r>
              <w:r w:rsidRPr="00900647">
                <w:rPr>
                  <w:sz w:val="20"/>
                </w:rPr>
                <w:tab/>
              </w:r>
              <w:r w:rsidRPr="00900647">
                <w:rPr>
                  <w:sz w:val="20"/>
                </w:rPr>
                <w:tab/>
              </w:r>
              <w:r w:rsidRPr="00900647">
                <w:rPr>
                  <w:sz w:val="20"/>
                </w:rPr>
                <w:tab/>
                <w:t>SPACE RESEARCH (active)</w:t>
              </w:r>
            </w:ins>
          </w:p>
          <w:p w:rsidR="005317A2" w:rsidRPr="00900647" w:rsidRDefault="005317A2" w:rsidP="005317A2">
            <w:pPr>
              <w:tabs>
                <w:tab w:val="clear" w:pos="1134"/>
                <w:tab w:val="clear" w:pos="1871"/>
                <w:tab w:val="clear" w:pos="2268"/>
                <w:tab w:val="left" w:pos="170"/>
                <w:tab w:val="left" w:pos="567"/>
                <w:tab w:val="left" w:pos="737"/>
                <w:tab w:val="left" w:pos="2977"/>
                <w:tab w:val="left" w:pos="3266"/>
              </w:tabs>
              <w:spacing w:before="40" w:after="40"/>
              <w:ind w:left="170" w:hanging="170"/>
              <w:rPr>
                <w:ins w:id="850" w:author="Author"/>
                <w:color w:val="000000"/>
                <w:sz w:val="20"/>
                <w:lang w:val="en-US"/>
              </w:rPr>
            </w:pPr>
            <w:ins w:id="851" w:author="Author">
              <w:r w:rsidRPr="00900647">
                <w:rPr>
                  <w:color w:val="000000"/>
                  <w:sz w:val="20"/>
                </w:rPr>
                <w:tab/>
              </w:r>
              <w:r w:rsidRPr="00900647">
                <w:rPr>
                  <w:color w:val="000000"/>
                  <w:sz w:val="20"/>
                </w:rPr>
                <w:tab/>
              </w:r>
              <w:r w:rsidRPr="00900647">
                <w:rPr>
                  <w:color w:val="000000"/>
                  <w:sz w:val="20"/>
                </w:rPr>
                <w:tab/>
              </w:r>
              <w:r w:rsidRPr="00900647">
                <w:rPr>
                  <w:color w:val="000000"/>
                  <w:sz w:val="20"/>
                </w:rPr>
                <w:tab/>
                <w:t>5.427  5.474  5.475  5.475A  5.475B  5.476A</w:t>
              </w:r>
            </w:ins>
          </w:p>
        </w:tc>
      </w:tr>
      <w:tr w:rsidR="005317A2" w:rsidRPr="00900647" w:rsidTr="00721BDB">
        <w:trPr>
          <w:cantSplit/>
          <w:jc w:val="center"/>
          <w:ins w:id="852" w:author="Author"/>
        </w:trPr>
        <w:tc>
          <w:tcPr>
            <w:tcW w:w="9299" w:type="dxa"/>
            <w:gridSpan w:val="3"/>
            <w:tcBorders>
              <w:top w:val="single" w:sz="4" w:space="0" w:color="auto"/>
              <w:left w:val="single" w:sz="4" w:space="0" w:color="auto"/>
              <w:bottom w:val="single" w:sz="4" w:space="0" w:color="auto"/>
              <w:right w:val="single" w:sz="4" w:space="0" w:color="auto"/>
            </w:tcBorders>
            <w:hideMark/>
          </w:tcPr>
          <w:p w:rsidR="005317A2" w:rsidRPr="00900647" w:rsidRDefault="005317A2" w:rsidP="005317A2">
            <w:pPr>
              <w:tabs>
                <w:tab w:val="clear" w:pos="1134"/>
                <w:tab w:val="clear" w:pos="1871"/>
                <w:tab w:val="clear" w:pos="2268"/>
                <w:tab w:val="left" w:pos="2977"/>
                <w:tab w:val="left" w:pos="3266"/>
              </w:tabs>
              <w:spacing w:before="30" w:after="30"/>
              <w:ind w:left="170" w:hanging="170"/>
              <w:rPr>
                <w:ins w:id="853" w:author="Author"/>
                <w:color w:val="000000"/>
                <w:sz w:val="20"/>
                <w:lang w:val="en-US"/>
              </w:rPr>
            </w:pPr>
            <w:ins w:id="854" w:author="Author">
              <w:r w:rsidRPr="00900647">
                <w:rPr>
                  <w:b/>
                  <w:sz w:val="20"/>
                </w:rPr>
                <w:t>9 500-9 800</w:t>
              </w:r>
              <w:r w:rsidRPr="00900647">
                <w:rPr>
                  <w:color w:val="000000"/>
                  <w:sz w:val="20"/>
                </w:rPr>
                <w:tab/>
                <w:t>EARTH EXPLORATION-SATELLITE (active)</w:t>
              </w:r>
            </w:ins>
          </w:p>
          <w:p w:rsidR="005317A2" w:rsidRPr="00900647" w:rsidRDefault="005317A2" w:rsidP="005317A2">
            <w:pPr>
              <w:tabs>
                <w:tab w:val="clear" w:pos="1134"/>
                <w:tab w:val="clear" w:pos="1871"/>
                <w:tab w:val="clear" w:pos="2268"/>
                <w:tab w:val="left" w:pos="170"/>
                <w:tab w:val="left" w:pos="567"/>
                <w:tab w:val="left" w:pos="737"/>
                <w:tab w:val="left" w:pos="2977"/>
                <w:tab w:val="left" w:pos="3266"/>
              </w:tabs>
              <w:spacing w:before="40" w:after="40"/>
              <w:ind w:left="170" w:hanging="170"/>
              <w:rPr>
                <w:ins w:id="855" w:author="Author"/>
                <w:color w:val="000000"/>
                <w:sz w:val="20"/>
              </w:rPr>
            </w:pPr>
            <w:ins w:id="856" w:author="Author">
              <w:r w:rsidRPr="00900647">
                <w:rPr>
                  <w:color w:val="000000"/>
                  <w:sz w:val="20"/>
                </w:rPr>
                <w:tab/>
              </w:r>
              <w:r w:rsidRPr="00900647">
                <w:rPr>
                  <w:color w:val="000000"/>
                  <w:sz w:val="20"/>
                </w:rPr>
                <w:tab/>
              </w:r>
              <w:r w:rsidRPr="00900647">
                <w:rPr>
                  <w:color w:val="000000"/>
                  <w:sz w:val="20"/>
                </w:rPr>
                <w:tab/>
              </w:r>
              <w:r w:rsidRPr="00900647">
                <w:rPr>
                  <w:color w:val="000000"/>
                  <w:sz w:val="20"/>
                </w:rPr>
                <w:tab/>
                <w:t>RADIOLOCATION</w:t>
              </w:r>
            </w:ins>
          </w:p>
          <w:p w:rsidR="005317A2" w:rsidRPr="00900647" w:rsidRDefault="005317A2" w:rsidP="005317A2">
            <w:pPr>
              <w:tabs>
                <w:tab w:val="clear" w:pos="1134"/>
                <w:tab w:val="clear" w:pos="1871"/>
                <w:tab w:val="clear" w:pos="2268"/>
                <w:tab w:val="left" w:pos="170"/>
                <w:tab w:val="left" w:pos="567"/>
                <w:tab w:val="left" w:pos="737"/>
                <w:tab w:val="left" w:pos="2977"/>
                <w:tab w:val="left" w:pos="3266"/>
              </w:tabs>
              <w:spacing w:before="40" w:after="40"/>
              <w:ind w:left="170" w:hanging="170"/>
              <w:rPr>
                <w:ins w:id="857" w:author="Author"/>
                <w:color w:val="000000"/>
                <w:sz w:val="20"/>
              </w:rPr>
            </w:pPr>
            <w:ins w:id="858" w:author="Author">
              <w:r w:rsidRPr="00900647">
                <w:rPr>
                  <w:color w:val="000000"/>
                  <w:sz w:val="20"/>
                </w:rPr>
                <w:tab/>
              </w:r>
              <w:r w:rsidRPr="00900647">
                <w:rPr>
                  <w:color w:val="000000"/>
                  <w:sz w:val="20"/>
                </w:rPr>
                <w:tab/>
              </w:r>
              <w:r w:rsidRPr="00900647">
                <w:rPr>
                  <w:color w:val="000000"/>
                  <w:sz w:val="20"/>
                </w:rPr>
                <w:tab/>
              </w:r>
              <w:r w:rsidRPr="00900647">
                <w:rPr>
                  <w:color w:val="000000"/>
                  <w:sz w:val="20"/>
                </w:rPr>
                <w:tab/>
                <w:t>RADIONAVIGATION</w:t>
              </w:r>
            </w:ins>
          </w:p>
          <w:p w:rsidR="005317A2" w:rsidRPr="00900647" w:rsidRDefault="005317A2" w:rsidP="005317A2">
            <w:pPr>
              <w:tabs>
                <w:tab w:val="clear" w:pos="1134"/>
                <w:tab w:val="clear" w:pos="1871"/>
                <w:tab w:val="clear" w:pos="2268"/>
                <w:tab w:val="left" w:pos="170"/>
                <w:tab w:val="left" w:pos="567"/>
                <w:tab w:val="left" w:pos="737"/>
                <w:tab w:val="left" w:pos="2977"/>
                <w:tab w:val="left" w:pos="3266"/>
              </w:tabs>
              <w:spacing w:before="40" w:after="40"/>
              <w:ind w:left="170" w:hanging="170"/>
              <w:rPr>
                <w:ins w:id="859" w:author="Author"/>
                <w:color w:val="000000"/>
                <w:sz w:val="20"/>
              </w:rPr>
            </w:pPr>
            <w:ins w:id="860" w:author="Author">
              <w:r w:rsidRPr="00900647">
                <w:rPr>
                  <w:color w:val="000000"/>
                  <w:sz w:val="20"/>
                </w:rPr>
                <w:tab/>
              </w:r>
              <w:r w:rsidRPr="00900647">
                <w:rPr>
                  <w:color w:val="000000"/>
                  <w:sz w:val="20"/>
                </w:rPr>
                <w:tab/>
              </w:r>
              <w:r w:rsidRPr="00900647">
                <w:rPr>
                  <w:color w:val="000000"/>
                  <w:sz w:val="20"/>
                </w:rPr>
                <w:tab/>
              </w:r>
              <w:r w:rsidRPr="00900647">
                <w:rPr>
                  <w:color w:val="000000"/>
                  <w:sz w:val="20"/>
                </w:rPr>
                <w:tab/>
                <w:t>SPACE RESEARCH (active)</w:t>
              </w:r>
            </w:ins>
          </w:p>
          <w:p w:rsidR="005317A2" w:rsidRPr="00900647" w:rsidRDefault="005317A2" w:rsidP="005317A2">
            <w:pPr>
              <w:tabs>
                <w:tab w:val="clear" w:pos="1134"/>
                <w:tab w:val="clear" w:pos="1871"/>
                <w:tab w:val="clear" w:pos="2268"/>
                <w:tab w:val="left" w:pos="170"/>
                <w:tab w:val="left" w:pos="567"/>
                <w:tab w:val="left" w:pos="737"/>
                <w:tab w:val="left" w:pos="2977"/>
                <w:tab w:val="left" w:pos="3266"/>
              </w:tabs>
              <w:spacing w:before="40" w:after="40"/>
              <w:ind w:left="170" w:hanging="170"/>
              <w:rPr>
                <w:ins w:id="861" w:author="Author"/>
                <w:color w:val="000000"/>
                <w:sz w:val="20"/>
                <w:lang w:val="fr-FR"/>
              </w:rPr>
            </w:pPr>
            <w:ins w:id="862" w:author="Author">
              <w:r w:rsidRPr="00900647">
                <w:rPr>
                  <w:color w:val="000000"/>
                  <w:sz w:val="20"/>
                </w:rPr>
                <w:tab/>
              </w:r>
              <w:r w:rsidRPr="00900647">
                <w:rPr>
                  <w:color w:val="000000"/>
                  <w:sz w:val="20"/>
                </w:rPr>
                <w:tab/>
              </w:r>
              <w:r w:rsidRPr="00900647">
                <w:rPr>
                  <w:color w:val="000000"/>
                  <w:sz w:val="20"/>
                </w:rPr>
                <w:tab/>
              </w:r>
              <w:r w:rsidRPr="00900647">
                <w:rPr>
                  <w:color w:val="000000"/>
                  <w:sz w:val="20"/>
                </w:rPr>
                <w:tab/>
                <w:t>5.476A</w:t>
              </w:r>
            </w:ins>
          </w:p>
        </w:tc>
      </w:tr>
    </w:tbl>
    <w:p w:rsidR="005317A2" w:rsidRPr="00900647" w:rsidRDefault="005317A2" w:rsidP="005317A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863" w:author="Author"/>
          <w:sz w:val="20"/>
          <w:lang w:val="en-US"/>
        </w:rPr>
      </w:pPr>
    </w:p>
    <w:p w:rsidR="005317A2" w:rsidRPr="00900647" w:rsidRDefault="005317A2" w:rsidP="005317A2">
      <w:pPr>
        <w:rPr>
          <w:ins w:id="864" w:author="Author"/>
        </w:rPr>
      </w:pPr>
      <w:ins w:id="865" w:author="Author">
        <w:r w:rsidRPr="00900647">
          <w:rPr>
            <w:b/>
          </w:rPr>
          <w:t>5.427</w:t>
        </w:r>
        <w:r w:rsidRPr="00900647">
          <w:tab/>
          <w:t xml:space="preserve">In the bands 2 900-3 100 MHz and 9 300-9 500 MHz, the response from radar transponders shall not be capable of being confused with the response from radar beacons (racons) and shall not cause interference to ship or aeronautical radars in the radionavigation service, having regard, however, to No. </w:t>
        </w:r>
        <w:r w:rsidRPr="00900647">
          <w:rPr>
            <w:b/>
          </w:rPr>
          <w:t>4.9</w:t>
        </w:r>
        <w:r w:rsidRPr="00900647">
          <w:t>.</w:t>
        </w:r>
      </w:ins>
    </w:p>
    <w:p w:rsidR="005317A2" w:rsidRPr="00900647" w:rsidRDefault="005317A2" w:rsidP="005317A2">
      <w:pPr>
        <w:rPr>
          <w:ins w:id="866" w:author="Author"/>
        </w:rPr>
      </w:pPr>
      <w:ins w:id="867" w:author="Author">
        <w:r w:rsidRPr="00900647">
          <w:rPr>
            <w:b/>
          </w:rPr>
          <w:t>5.474</w:t>
        </w:r>
        <w:r w:rsidRPr="00900647">
          <w:tab/>
          <w:t xml:space="preserve">In the band 9 200-9 500 MHz, search and rescue transponders (SART) may be used, having due regard to the appropriate ITU-R Recommendation (see also Article </w:t>
        </w:r>
        <w:r w:rsidRPr="00900647">
          <w:rPr>
            <w:b/>
          </w:rPr>
          <w:t>31</w:t>
        </w:r>
        <w:r w:rsidRPr="00900647">
          <w:t>).</w:t>
        </w:r>
      </w:ins>
    </w:p>
    <w:p w:rsidR="005317A2" w:rsidRPr="00900647" w:rsidRDefault="005317A2" w:rsidP="005317A2">
      <w:pPr>
        <w:rPr>
          <w:ins w:id="868" w:author="Author"/>
          <w:lang w:val="en-AU"/>
        </w:rPr>
      </w:pPr>
      <w:ins w:id="869" w:author="Author">
        <w:r w:rsidRPr="00900647">
          <w:rPr>
            <w:b/>
          </w:rPr>
          <w:lastRenderedPageBreak/>
          <w:t>5.475</w:t>
        </w:r>
        <w:r w:rsidRPr="00900647">
          <w:rPr>
            <w:b/>
          </w:rPr>
          <w:tab/>
        </w:r>
        <w:r w:rsidRPr="00900647">
          <w:t xml:space="preserve">The use of the band 9 300-9 500 MHz by the aeronautical radionavigation service is limited to airborne weather radars and </w:t>
        </w:r>
        <w:r w:rsidRPr="00900647">
          <w:rPr>
            <w:lang w:val="en-AU"/>
          </w:rPr>
          <w:t>ground</w:t>
        </w:r>
        <w:r w:rsidRPr="00900647">
          <w:t>-based radars. In addition, ground-based radar beacons in the aeronautical radionavigation service are permitted in the band 9 300-9 320 MHz on condition that harmful interference is not caused to the maritime radionavigation service.</w:t>
        </w:r>
        <w:r w:rsidRPr="00900647">
          <w:rPr>
            <w:sz w:val="16"/>
          </w:rPr>
          <w:t>     (WRC-07)</w:t>
        </w:r>
      </w:ins>
    </w:p>
    <w:p w:rsidR="005317A2" w:rsidRPr="00900647" w:rsidRDefault="005317A2" w:rsidP="005317A2">
      <w:pPr>
        <w:rPr>
          <w:ins w:id="870" w:author="Author"/>
        </w:rPr>
      </w:pPr>
      <w:ins w:id="871" w:author="Author">
        <w:r w:rsidRPr="00900647">
          <w:rPr>
            <w:b/>
          </w:rPr>
          <w:t>5.475A</w:t>
        </w:r>
        <w:r w:rsidRPr="00900647">
          <w:tab/>
          <w:t xml:space="preserve"> The use of the band 9 300-9 500 MHz by the Earth exploration-satellite service (active) and the space research service (active) is limited to systems requiring necessary bandwidth greater than 300 MHz that cannot be fully accommodated within the 9 500-9 800 MHz band.</w:t>
        </w:r>
        <w:r w:rsidRPr="00900647">
          <w:rPr>
            <w:sz w:val="16"/>
          </w:rPr>
          <w:t xml:space="preserve">      (WRC</w:t>
        </w:r>
        <w:r w:rsidRPr="00900647">
          <w:rPr>
            <w:sz w:val="16"/>
          </w:rPr>
          <w:noBreakHyphen/>
          <w:t>07)</w:t>
        </w:r>
      </w:ins>
    </w:p>
    <w:p w:rsidR="005317A2" w:rsidRPr="00900647" w:rsidRDefault="005317A2" w:rsidP="005317A2">
      <w:pPr>
        <w:rPr>
          <w:ins w:id="872" w:author="Author"/>
        </w:rPr>
      </w:pPr>
      <w:ins w:id="873" w:author="Author">
        <w:r w:rsidRPr="00900647">
          <w:rPr>
            <w:b/>
          </w:rPr>
          <w:t>5.475B</w:t>
        </w:r>
        <w:r w:rsidRPr="00900647">
          <w:tab/>
          <w:t>In the band 9 300-9 500 MHz, stations operating in the radiolocation service shall not cause harmful interference to, nor claim protection from, radars operating in the radionavigation service in conformity with the Radio Regulations. Ground-based radars used for meteorological purposes have priority over other radiolocation uses.</w:t>
        </w:r>
        <w:r w:rsidRPr="00900647">
          <w:rPr>
            <w:sz w:val="16"/>
          </w:rPr>
          <w:t xml:space="preserve">      (WRC</w:t>
        </w:r>
        <w:r w:rsidRPr="00900647">
          <w:rPr>
            <w:sz w:val="16"/>
          </w:rPr>
          <w:noBreakHyphen/>
          <w:t>07)</w:t>
        </w:r>
      </w:ins>
    </w:p>
    <w:p w:rsidR="005317A2" w:rsidRPr="00900647" w:rsidRDefault="005317A2" w:rsidP="005317A2">
      <w:pPr>
        <w:rPr>
          <w:ins w:id="874" w:author="Author"/>
          <w:lang w:val="en-US"/>
        </w:rPr>
      </w:pPr>
      <w:ins w:id="875" w:author="Author">
        <w:r w:rsidRPr="00900647">
          <w:rPr>
            <w:b/>
          </w:rPr>
          <w:t>5.476A</w:t>
        </w:r>
        <w:r w:rsidRPr="00900647">
          <w:rPr>
            <w:b/>
          </w:rPr>
          <w:tab/>
        </w:r>
        <w:r w:rsidRPr="00900647">
          <w:t>In the band 9 300-9 800 MHz, stations in the Earth exploration-satellite service (active) and space research service (active) shall not cause harmful interference to, nor claim protection from, stations of the radionavigation and radiolocation services.</w:t>
        </w:r>
        <w:r w:rsidRPr="00900647">
          <w:rPr>
            <w:sz w:val="16"/>
          </w:rPr>
          <w:t>     (WRC</w:t>
        </w:r>
        <w:r w:rsidRPr="00900647">
          <w:rPr>
            <w:sz w:val="16"/>
          </w:rPr>
          <w:noBreakHyphen/>
          <w:t>07)</w:t>
        </w:r>
      </w:ins>
    </w:p>
    <w:p w:rsidR="005317A2" w:rsidRPr="00900647" w:rsidRDefault="005317A2" w:rsidP="005317A2">
      <w:pPr>
        <w:tabs>
          <w:tab w:val="left" w:pos="284"/>
        </w:tabs>
        <w:spacing w:before="80"/>
        <w:rPr>
          <w:ins w:id="876" w:author="Author"/>
          <w:lang w:val="en-US"/>
        </w:rPr>
      </w:pPr>
    </w:p>
    <w:p w:rsidR="005317A2" w:rsidRPr="00900647" w:rsidRDefault="005317A2" w:rsidP="005317A2">
      <w:pPr>
        <w:keepNext/>
        <w:keepLines/>
        <w:tabs>
          <w:tab w:val="clear" w:pos="1134"/>
        </w:tabs>
        <w:spacing w:before="200"/>
        <w:ind w:left="1134" w:hanging="1134"/>
        <w:outlineLvl w:val="3"/>
        <w:rPr>
          <w:ins w:id="877" w:author="Author"/>
          <w:b/>
        </w:rPr>
      </w:pPr>
      <w:ins w:id="878" w:author="Author">
        <w:r w:rsidRPr="00900647">
          <w:rPr>
            <w:b/>
          </w:rPr>
          <w:t xml:space="preserve">5.2.11.2 </w:t>
        </w:r>
        <w:r w:rsidRPr="00900647">
          <w:rPr>
            <w:b/>
          </w:rPr>
          <w:tab/>
          <w:t>Related ITU-R documents and aviation documents in the frequency band 9 300-9 800 MHz</w:t>
        </w:r>
      </w:ins>
    </w:p>
    <w:p w:rsidR="005317A2" w:rsidRPr="00900647" w:rsidRDefault="005317A2" w:rsidP="005317A2">
      <w:pPr>
        <w:rPr>
          <w:ins w:id="879" w:author="Author"/>
          <w:lang w:val="en-US"/>
        </w:rPr>
      </w:pPr>
      <w:ins w:id="880" w:author="Author">
        <w:r w:rsidRPr="00900647">
          <w:rPr>
            <w:szCs w:val="24"/>
            <w:lang w:val="en-US"/>
          </w:rPr>
          <w:t xml:space="preserve">Recommendation ITU-R M.1796-2 contains characteristics and protection criteria for systems operating in the aeronautical radionavigation and radiolocations services in the band 8 500-10 680 MHz and includes characteristics for a DAA radar that operates in the band </w:t>
        </w:r>
        <w:r w:rsidRPr="00900647">
          <w:t>9 300-9 500 MHz</w:t>
        </w:r>
        <w:r w:rsidRPr="00900647">
          <w:rPr>
            <w:lang w:val="en-AU"/>
          </w:rPr>
          <w:t>.</w:t>
        </w:r>
        <w:r w:rsidRPr="00900647">
          <w:rPr>
            <w:lang w:val="en-US"/>
          </w:rPr>
          <w:t xml:space="preserve">  Technical Standard Order C212</w:t>
        </w:r>
        <w:r w:rsidRPr="00900647">
          <w:rPr>
            <w:position w:val="6"/>
            <w:sz w:val="18"/>
            <w:lang w:val="en-US"/>
          </w:rPr>
          <w:footnoteReference w:id="13"/>
        </w:r>
        <w:r w:rsidRPr="00900647">
          <w:rPr>
            <w:lang w:val="en-US"/>
          </w:rPr>
          <w:t xml:space="preserve"> contains the aviation standards for airborne DAA radars operating in the aeronautical radionavigation service in various bands including the band </w:t>
        </w:r>
        <w:r w:rsidRPr="00900647">
          <w:t>9 300-9 500 MHz</w:t>
        </w:r>
        <w:r w:rsidRPr="00900647">
          <w:rPr>
            <w:lang w:val="en-US"/>
          </w:rPr>
          <w:t>.</w:t>
        </w:r>
        <w:r w:rsidRPr="00900647">
          <w:t xml:space="preserve"> The aeronautical radionavigation service in the band 9 300-9 500 MHz is also used for systems that provide weather information for pilots onboard aircraft.  Information on these weather detection systems </w:t>
        </w:r>
        <w:r w:rsidRPr="00900647">
          <w:rPr>
            <w:szCs w:val="24"/>
            <w:lang w:val="en-US"/>
          </w:rPr>
          <w:t>can be found in and Technical Standard Order C63c</w:t>
        </w:r>
        <w:r w:rsidRPr="00900647">
          <w:rPr>
            <w:position w:val="6"/>
            <w:sz w:val="18"/>
            <w:szCs w:val="24"/>
            <w:lang w:val="en-US"/>
          </w:rPr>
          <w:footnoteReference w:id="14"/>
        </w:r>
        <w:r w:rsidRPr="00900647">
          <w:rPr>
            <w:szCs w:val="24"/>
            <w:lang w:val="en-US"/>
          </w:rPr>
          <w:t>.</w:t>
        </w:r>
      </w:ins>
    </w:p>
    <w:p w:rsidR="005317A2" w:rsidRPr="00900647" w:rsidRDefault="005317A2" w:rsidP="005317A2">
      <w:pPr>
        <w:rPr>
          <w:ins w:id="885" w:author="Author"/>
        </w:rPr>
      </w:pPr>
      <w:ins w:id="886" w:author="Author">
        <w:r w:rsidRPr="00900647">
          <w:t>Recommendations ITU-R RS.577, ITU-R RS.1166, and ITU-R RS.2105 apply to the Earth exploration-satellite (active) and space research (active) services in the bands 9 300-9 500 MHz and 9 500-9 800 MHz.</w:t>
        </w:r>
      </w:ins>
    </w:p>
    <w:p w:rsidR="005317A2" w:rsidRPr="00900647" w:rsidRDefault="005317A2" w:rsidP="005317A2">
      <w:pPr>
        <w:rPr>
          <w:ins w:id="887" w:author="Author"/>
          <w:lang w:val="en-US"/>
        </w:rPr>
      </w:pPr>
    </w:p>
    <w:p w:rsidR="005317A2" w:rsidRPr="00900647" w:rsidRDefault="005317A2" w:rsidP="005317A2">
      <w:pPr>
        <w:keepNext/>
        <w:keepLines/>
        <w:tabs>
          <w:tab w:val="clear" w:pos="1134"/>
        </w:tabs>
        <w:spacing w:before="200"/>
        <w:ind w:left="1134" w:hanging="1134"/>
        <w:outlineLvl w:val="3"/>
        <w:rPr>
          <w:ins w:id="888" w:author="Author"/>
          <w:b/>
        </w:rPr>
      </w:pPr>
      <w:ins w:id="889" w:author="Author">
        <w:r w:rsidRPr="00900647">
          <w:rPr>
            <w:b/>
          </w:rPr>
          <w:t>5.2.11.3</w:t>
        </w:r>
        <w:r w:rsidRPr="00900647">
          <w:rPr>
            <w:b/>
          </w:rPr>
          <w:tab/>
          <w:t xml:space="preserve">Suitability of the frequency band 9 300-9 800 MHz for </w:t>
        </w:r>
        <w:r w:rsidR="00D2650F" w:rsidRPr="00900647">
          <w:rPr>
            <w:b/>
          </w:rPr>
          <w:t xml:space="preserve">ground based </w:t>
        </w:r>
        <w:r w:rsidRPr="00900647">
          <w:rPr>
            <w:b/>
          </w:rPr>
          <w:t>detect and avoid s</w:t>
        </w:r>
        <w:r w:rsidR="00D2650F" w:rsidRPr="00900647">
          <w:rPr>
            <w:b/>
          </w:rPr>
          <w:t>ystems</w:t>
        </w:r>
      </w:ins>
    </w:p>
    <w:p w:rsidR="005317A2" w:rsidRPr="00900647" w:rsidRDefault="005317A2" w:rsidP="005317A2">
      <w:pPr>
        <w:keepNext/>
        <w:keepLines/>
        <w:tabs>
          <w:tab w:val="clear" w:pos="1134"/>
        </w:tabs>
        <w:spacing w:before="200"/>
        <w:ind w:left="1134" w:hanging="1134"/>
        <w:outlineLvl w:val="2"/>
        <w:rPr>
          <w:ins w:id="890" w:author="Author"/>
          <w:b/>
        </w:rPr>
      </w:pPr>
      <w:ins w:id="891" w:author="Author">
        <w:r w:rsidRPr="00900647">
          <w:rPr>
            <w:b/>
          </w:rPr>
          <w:t>5.2.11.3.1</w:t>
        </w:r>
        <w:r w:rsidRPr="00900647">
          <w:rPr>
            <w:b/>
          </w:rPr>
          <w:tab/>
        </w:r>
        <w:r w:rsidRPr="00900647">
          <w:rPr>
            <w:b/>
            <w:szCs w:val="24"/>
            <w:lang w:val="en-US"/>
          </w:rPr>
          <w:t>9 300-9 500 MHz</w:t>
        </w:r>
      </w:ins>
    </w:p>
    <w:p w:rsidR="005317A2" w:rsidRPr="00900647" w:rsidRDefault="005317A2" w:rsidP="005317A2">
      <w:pPr>
        <w:rPr>
          <w:ins w:id="892" w:author="Author"/>
          <w:lang w:val="en-US"/>
        </w:rPr>
      </w:pPr>
      <w:ins w:id="893" w:author="Author">
        <w:r w:rsidRPr="00900647">
          <w:rPr>
            <w:lang w:val="en-US"/>
          </w:rPr>
          <w:t xml:space="preserve">Operation of ground based DAA systems in the band 9 300-9 500 MHz is not </w:t>
        </w:r>
        <w:r w:rsidR="00D21334" w:rsidRPr="00934FDA">
          <w:rPr>
            <w:lang w:val="en-US"/>
          </w:rPr>
          <w:t xml:space="preserve">suitable </w:t>
        </w:r>
        <w:r w:rsidRPr="00900647">
          <w:rPr>
            <w:lang w:val="en-US"/>
          </w:rPr>
          <w:t xml:space="preserve">due to restriction in RR No. </w:t>
        </w:r>
        <w:r w:rsidRPr="00900647">
          <w:rPr>
            <w:b/>
            <w:bCs/>
            <w:lang w:val="en-US"/>
          </w:rPr>
          <w:t>5.475</w:t>
        </w:r>
        <w:r w:rsidRPr="00900647">
          <w:rPr>
            <w:lang w:val="en-US"/>
          </w:rPr>
          <w:t xml:space="preserve"> </w:t>
        </w:r>
        <w:r w:rsidRPr="00900647">
          <w:t>limiting the aeronautical radionavigation service to airborne weather radars</w:t>
        </w:r>
        <w:r w:rsidRPr="00900647">
          <w:rPr>
            <w:lang w:val="en-US"/>
          </w:rPr>
          <w:t>.</w:t>
        </w:r>
      </w:ins>
    </w:p>
    <w:p w:rsidR="005317A2" w:rsidRPr="00900647" w:rsidRDefault="005317A2" w:rsidP="005317A2">
      <w:pPr>
        <w:keepNext/>
        <w:keepLines/>
        <w:tabs>
          <w:tab w:val="clear" w:pos="1134"/>
        </w:tabs>
        <w:spacing w:before="200"/>
        <w:ind w:left="1134" w:hanging="1134"/>
        <w:outlineLvl w:val="2"/>
        <w:rPr>
          <w:ins w:id="894" w:author="Author"/>
          <w:b/>
        </w:rPr>
      </w:pPr>
      <w:ins w:id="895" w:author="Author">
        <w:r w:rsidRPr="00900647">
          <w:rPr>
            <w:b/>
          </w:rPr>
          <w:lastRenderedPageBreak/>
          <w:t>5.2.11.3.</w:t>
        </w:r>
        <w:r w:rsidR="0030684E" w:rsidRPr="00900647">
          <w:rPr>
            <w:b/>
          </w:rPr>
          <w:t>2</w:t>
        </w:r>
      </w:ins>
      <w:del w:id="896" w:author="Author">
        <w:r w:rsidRPr="00900647" w:rsidDel="0030684E">
          <w:rPr>
            <w:b/>
          </w:rPr>
          <w:delText>1</w:delText>
        </w:r>
      </w:del>
      <w:ins w:id="897" w:author="Author">
        <w:r w:rsidRPr="00900647">
          <w:rPr>
            <w:b/>
          </w:rPr>
          <w:tab/>
        </w:r>
        <w:r w:rsidRPr="00900647">
          <w:rPr>
            <w:b/>
            <w:szCs w:val="24"/>
            <w:lang w:val="en-US"/>
          </w:rPr>
          <w:t>9 500-9 800 MHz</w:t>
        </w:r>
      </w:ins>
    </w:p>
    <w:p w:rsidR="005317A2" w:rsidRPr="00900647" w:rsidRDefault="005317A2" w:rsidP="005317A2">
      <w:pPr>
        <w:rPr>
          <w:ins w:id="898" w:author="Author"/>
          <w:lang w:val="en-US"/>
        </w:rPr>
      </w:pPr>
      <w:ins w:id="899" w:author="Author">
        <w:r w:rsidRPr="00900647">
          <w:rPr>
            <w:lang w:val="en-US"/>
          </w:rPr>
          <w:t>No restriction in the RR.</w:t>
        </w:r>
      </w:ins>
    </w:p>
    <w:p w:rsidR="005317A2" w:rsidRPr="00900647" w:rsidRDefault="005317A2" w:rsidP="005317A2">
      <w:pPr>
        <w:rPr>
          <w:ins w:id="900" w:author="Author"/>
          <w:lang w:val="en-US"/>
        </w:rPr>
      </w:pPr>
      <w:ins w:id="901" w:author="Author">
        <w:r w:rsidRPr="00900647">
          <w:rPr>
            <w:lang w:val="en-US"/>
          </w:rPr>
          <w:t xml:space="preserve">Noting that the use of the Space research service (active) </w:t>
        </w:r>
        <w:r w:rsidRPr="00900647">
          <w:rPr>
            <w:lang w:val="en-AU"/>
          </w:rPr>
          <w:t>shall not cause harmful interference to nor claim protection from</w:t>
        </w:r>
        <w:r w:rsidRPr="00900647">
          <w:rPr>
            <w:lang w:val="en-US"/>
          </w:rPr>
          <w:t xml:space="preserve"> the aeronautical radionavigation service, the band </w:t>
        </w:r>
        <w:r w:rsidRPr="00900647">
          <w:rPr>
            <w:szCs w:val="24"/>
            <w:lang w:val="en-US"/>
          </w:rPr>
          <w:t>9 500-9 800 MHz</w:t>
        </w:r>
        <w:r w:rsidRPr="00900647">
          <w:rPr>
            <w:lang w:val="en-US"/>
          </w:rPr>
          <w:t xml:space="preserve"> is suitable for operation of </w:t>
        </w:r>
        <w:r w:rsidR="00260F7D" w:rsidRPr="00900647">
          <w:rPr>
            <w:lang w:val="en-US"/>
          </w:rPr>
          <w:t xml:space="preserve">ground based </w:t>
        </w:r>
        <w:r w:rsidRPr="00900647">
          <w:rPr>
            <w:lang w:val="en-US"/>
          </w:rPr>
          <w:t xml:space="preserve">DAA systems </w:t>
        </w:r>
        <w:r w:rsidR="00260F7D" w:rsidRPr="00900647">
          <w:rPr>
            <w:lang w:val="en-US"/>
          </w:rPr>
          <w:t>provided compatibility with radiolocation systems in the band are ensured</w:t>
        </w:r>
        <w:r w:rsidRPr="00900647">
          <w:rPr>
            <w:lang w:val="en-US"/>
          </w:rPr>
          <w:t>.</w:t>
        </w:r>
      </w:ins>
    </w:p>
    <w:p w:rsidR="0030684E" w:rsidRPr="00900647" w:rsidRDefault="0030684E" w:rsidP="0030684E">
      <w:pPr>
        <w:rPr>
          <w:ins w:id="902" w:author="Author"/>
          <w:lang w:val="en-US"/>
        </w:rPr>
      </w:pPr>
      <w:ins w:id="903" w:author="Author">
        <w:r w:rsidRPr="00900647">
          <w:rPr>
            <w:lang w:val="en-US"/>
          </w:rPr>
          <w:t xml:space="preserve">The use of the Earth exploration satellite (active) service </w:t>
        </w:r>
        <w:r w:rsidRPr="00900647">
          <w:rPr>
            <w:lang w:val="en-AU"/>
          </w:rPr>
          <w:t>shall not cause harmful interference to nor claim protection from</w:t>
        </w:r>
        <w:r w:rsidRPr="00900647">
          <w:rPr>
            <w:lang w:val="en-US"/>
          </w:rPr>
          <w:t xml:space="preserve"> the aeronautical radionavigation service.  However there are operational EESS (active) missions for which compatibility with DAA systems has not been ensured.  Therefore DAA systems should take all practicable measures to minimize the chance of interference causing the premature obsolescence of in-orbit EESS (active) assets.</w:t>
        </w:r>
      </w:ins>
    </w:p>
    <w:p w:rsidR="0025663D" w:rsidRDefault="0025663D" w:rsidP="0025663D">
      <w:pPr>
        <w:rPr>
          <w:ins w:id="904" w:author="Author"/>
          <w:snapToGrid w:val="0"/>
        </w:rPr>
      </w:pPr>
    </w:p>
    <w:p w:rsidR="00B42802" w:rsidRPr="00FB2D8E" w:rsidRDefault="00B42802" w:rsidP="00B42802">
      <w:pPr>
        <w:pStyle w:val="Heading3"/>
        <w:rPr>
          <w:ins w:id="905" w:author="Author"/>
        </w:rPr>
      </w:pPr>
      <w:ins w:id="906" w:author="Author">
        <w:r w:rsidRPr="00FB2D8E">
          <w:t>5.2.12</w:t>
        </w:r>
        <w:r w:rsidRPr="00FB2D8E">
          <w:tab/>
          <w:t>Frequency band 13.25-13.4 GHz</w:t>
        </w:r>
      </w:ins>
    </w:p>
    <w:p w:rsidR="00B42802" w:rsidRPr="00FB2D8E" w:rsidRDefault="00B42802" w:rsidP="00B42802">
      <w:pPr>
        <w:pStyle w:val="Heading4"/>
        <w:rPr>
          <w:ins w:id="907" w:author="Author"/>
        </w:rPr>
      </w:pPr>
      <w:ins w:id="908" w:author="Author">
        <w:r w:rsidRPr="00FB2D8E">
          <w:t>5.2.12.1</w:t>
        </w:r>
        <w:r w:rsidRPr="00FB2D8E">
          <w:tab/>
          <w:t>Allocations to operate detect and avoid and other services in the frequency band 13.25</w:t>
        </w:r>
        <w:r w:rsidRPr="00FB2D8E">
          <w:noBreakHyphen/>
          <w:t>13.4 GHz</w:t>
        </w:r>
      </w:ins>
    </w:p>
    <w:p w:rsidR="00B42802" w:rsidRPr="00D17FB1" w:rsidRDefault="00B42802" w:rsidP="00B42802">
      <w:pPr>
        <w:rPr>
          <w:ins w:id="909" w:author="Author"/>
          <w:lang w:val="en-US"/>
        </w:rPr>
      </w:pPr>
    </w:p>
    <w:tbl>
      <w:tblPr>
        <w:tblW w:w="9289" w:type="dxa"/>
        <w:jc w:val="center"/>
        <w:tblLayout w:type="fixed"/>
        <w:tblCellMar>
          <w:left w:w="107" w:type="dxa"/>
          <w:right w:w="107" w:type="dxa"/>
        </w:tblCellMar>
        <w:tblLook w:val="0000" w:firstRow="0" w:lastRow="0" w:firstColumn="0" w:lastColumn="0" w:noHBand="0" w:noVBand="0"/>
      </w:tblPr>
      <w:tblGrid>
        <w:gridCol w:w="3084"/>
        <w:gridCol w:w="3106"/>
        <w:gridCol w:w="3099"/>
      </w:tblGrid>
      <w:tr w:rsidR="00B42802" w:rsidRPr="00FB2D8E" w:rsidTr="00B42802">
        <w:trPr>
          <w:cantSplit/>
          <w:jc w:val="center"/>
          <w:ins w:id="910" w:author="Author"/>
        </w:trPr>
        <w:tc>
          <w:tcPr>
            <w:tcW w:w="9289" w:type="dxa"/>
            <w:gridSpan w:val="3"/>
            <w:tcBorders>
              <w:top w:val="single" w:sz="6" w:space="0" w:color="auto"/>
              <w:left w:val="single" w:sz="6" w:space="0" w:color="auto"/>
              <w:bottom w:val="single" w:sz="6" w:space="0" w:color="auto"/>
              <w:right w:val="single" w:sz="6" w:space="0" w:color="auto"/>
            </w:tcBorders>
          </w:tcPr>
          <w:p w:rsidR="00B42802" w:rsidRPr="008F6B36" w:rsidRDefault="00B42802" w:rsidP="00B42802">
            <w:pPr>
              <w:pStyle w:val="Tablehead"/>
              <w:rPr>
                <w:ins w:id="911" w:author="Author"/>
              </w:rPr>
            </w:pPr>
            <w:ins w:id="912" w:author="Author">
              <w:r w:rsidRPr="008F6B36">
                <w:t>Allocation to services</w:t>
              </w:r>
            </w:ins>
          </w:p>
        </w:tc>
      </w:tr>
      <w:tr w:rsidR="00B42802" w:rsidRPr="00FB2D8E" w:rsidTr="00B42802">
        <w:trPr>
          <w:cantSplit/>
          <w:jc w:val="center"/>
          <w:ins w:id="913" w:author="Author"/>
        </w:trPr>
        <w:tc>
          <w:tcPr>
            <w:tcW w:w="3084" w:type="dxa"/>
            <w:tcBorders>
              <w:top w:val="single" w:sz="6" w:space="0" w:color="auto"/>
              <w:left w:val="single" w:sz="6" w:space="0" w:color="auto"/>
              <w:bottom w:val="single" w:sz="6" w:space="0" w:color="auto"/>
              <w:right w:val="single" w:sz="6" w:space="0" w:color="auto"/>
            </w:tcBorders>
          </w:tcPr>
          <w:p w:rsidR="00B42802" w:rsidRPr="00FB2D8E" w:rsidRDefault="00B42802" w:rsidP="00B42802">
            <w:pPr>
              <w:pStyle w:val="Tablehead"/>
              <w:rPr>
                <w:ins w:id="914" w:author="Author"/>
              </w:rPr>
            </w:pPr>
            <w:ins w:id="915" w:author="Author">
              <w:r w:rsidRPr="00FB2D8E">
                <w:t>Region 1</w:t>
              </w:r>
            </w:ins>
          </w:p>
        </w:tc>
        <w:tc>
          <w:tcPr>
            <w:tcW w:w="3106" w:type="dxa"/>
            <w:tcBorders>
              <w:top w:val="single" w:sz="6" w:space="0" w:color="auto"/>
              <w:left w:val="single" w:sz="6" w:space="0" w:color="auto"/>
              <w:bottom w:val="single" w:sz="6" w:space="0" w:color="auto"/>
              <w:right w:val="single" w:sz="6" w:space="0" w:color="auto"/>
            </w:tcBorders>
          </w:tcPr>
          <w:p w:rsidR="00B42802" w:rsidRPr="00FB2D8E" w:rsidRDefault="00B42802" w:rsidP="00B42802">
            <w:pPr>
              <w:pStyle w:val="Tablehead"/>
              <w:rPr>
                <w:ins w:id="916" w:author="Author"/>
              </w:rPr>
            </w:pPr>
            <w:ins w:id="917" w:author="Author">
              <w:r w:rsidRPr="00FB2D8E">
                <w:t>Region 2</w:t>
              </w:r>
            </w:ins>
          </w:p>
        </w:tc>
        <w:tc>
          <w:tcPr>
            <w:tcW w:w="3099" w:type="dxa"/>
            <w:tcBorders>
              <w:top w:val="single" w:sz="6" w:space="0" w:color="auto"/>
              <w:left w:val="single" w:sz="6" w:space="0" w:color="auto"/>
              <w:bottom w:val="single" w:sz="6" w:space="0" w:color="auto"/>
              <w:right w:val="single" w:sz="6" w:space="0" w:color="auto"/>
            </w:tcBorders>
          </w:tcPr>
          <w:p w:rsidR="00B42802" w:rsidRPr="00FB2D8E" w:rsidRDefault="00B42802" w:rsidP="00B42802">
            <w:pPr>
              <w:pStyle w:val="Tablehead"/>
              <w:rPr>
                <w:ins w:id="918" w:author="Author"/>
              </w:rPr>
            </w:pPr>
            <w:ins w:id="919" w:author="Author">
              <w:r w:rsidRPr="00FB2D8E">
                <w:t>Region 3</w:t>
              </w:r>
            </w:ins>
          </w:p>
        </w:tc>
      </w:tr>
      <w:tr w:rsidR="00B42802" w:rsidRPr="00FB2D8E" w:rsidTr="00B42802">
        <w:tblPrEx>
          <w:tblLook w:val="04A0" w:firstRow="1" w:lastRow="0" w:firstColumn="1" w:lastColumn="0" w:noHBand="0" w:noVBand="1"/>
        </w:tblPrEx>
        <w:trPr>
          <w:cantSplit/>
          <w:jc w:val="center"/>
          <w:ins w:id="920" w:author="Author"/>
        </w:trPr>
        <w:tc>
          <w:tcPr>
            <w:tcW w:w="9289" w:type="dxa"/>
            <w:gridSpan w:val="3"/>
            <w:tcBorders>
              <w:top w:val="single" w:sz="4" w:space="0" w:color="auto"/>
              <w:left w:val="single" w:sz="4" w:space="0" w:color="auto"/>
              <w:bottom w:val="single" w:sz="4" w:space="0" w:color="auto"/>
              <w:right w:val="single" w:sz="4" w:space="0" w:color="auto"/>
            </w:tcBorders>
            <w:hideMark/>
          </w:tcPr>
          <w:p w:rsidR="00B42802" w:rsidRPr="00FB2D8E" w:rsidRDefault="00B42802" w:rsidP="00B42802">
            <w:pPr>
              <w:pStyle w:val="TableTextS5"/>
              <w:spacing w:before="30" w:after="30"/>
              <w:rPr>
                <w:ins w:id="921" w:author="Author"/>
                <w:color w:val="000000"/>
                <w:lang w:val="en-AU"/>
              </w:rPr>
            </w:pPr>
            <w:ins w:id="922" w:author="Author">
              <w:r w:rsidRPr="00FB2D8E">
                <w:rPr>
                  <w:rStyle w:val="Tablefreq"/>
                </w:rPr>
                <w:t>13.25-13.4</w:t>
              </w:r>
              <w:r w:rsidRPr="00FB2D8E">
                <w:rPr>
                  <w:color w:val="000000"/>
                  <w:lang w:val="en-AU"/>
                </w:rPr>
                <w:tab/>
                <w:t>EARTH EXPLORATION-SATELLITE (active)</w:t>
              </w:r>
            </w:ins>
          </w:p>
          <w:p w:rsidR="00B42802" w:rsidRPr="00FB2D8E" w:rsidRDefault="00B42802" w:rsidP="00B42802">
            <w:pPr>
              <w:pStyle w:val="TableTextS5"/>
              <w:spacing w:before="30" w:after="30"/>
              <w:rPr>
                <w:ins w:id="923" w:author="Author"/>
                <w:color w:val="000000"/>
                <w:lang w:val="en-AU"/>
              </w:rPr>
            </w:pPr>
            <w:ins w:id="924" w:author="Author">
              <w:r w:rsidRPr="00FB2D8E">
                <w:rPr>
                  <w:color w:val="000000"/>
                  <w:lang w:val="en-AU"/>
                </w:rPr>
                <w:tab/>
              </w:r>
              <w:r w:rsidRPr="00FB2D8E">
                <w:rPr>
                  <w:color w:val="000000"/>
                  <w:lang w:val="en-AU"/>
                </w:rPr>
                <w:tab/>
              </w:r>
              <w:r w:rsidRPr="00FB2D8E">
                <w:rPr>
                  <w:color w:val="000000"/>
                  <w:lang w:val="en-AU"/>
                </w:rPr>
                <w:tab/>
              </w:r>
              <w:r w:rsidRPr="00FB2D8E">
                <w:rPr>
                  <w:color w:val="000000"/>
                  <w:lang w:val="en-AU"/>
                </w:rPr>
                <w:tab/>
                <w:t xml:space="preserve">AERONAUTICAL RADIONAVIGATION  </w:t>
              </w:r>
              <w:r w:rsidRPr="00FB2D8E">
                <w:rPr>
                  <w:rStyle w:val="Artref"/>
                  <w:color w:val="000000"/>
                  <w:lang w:val="en-AU"/>
                </w:rPr>
                <w:t>5.497</w:t>
              </w:r>
            </w:ins>
          </w:p>
          <w:p w:rsidR="00B42802" w:rsidRPr="00FB2D8E" w:rsidRDefault="00B42802" w:rsidP="00B42802">
            <w:pPr>
              <w:pStyle w:val="TableTextS5"/>
              <w:spacing w:before="30" w:after="30"/>
              <w:rPr>
                <w:ins w:id="925" w:author="Author"/>
                <w:color w:val="000000"/>
                <w:lang w:val="en-AU"/>
              </w:rPr>
            </w:pPr>
            <w:ins w:id="926" w:author="Author">
              <w:r w:rsidRPr="00FB2D8E">
                <w:rPr>
                  <w:color w:val="000000"/>
                  <w:lang w:val="en-AU"/>
                </w:rPr>
                <w:tab/>
              </w:r>
              <w:r w:rsidRPr="00FB2D8E">
                <w:rPr>
                  <w:color w:val="000000"/>
                  <w:lang w:val="en-AU"/>
                </w:rPr>
                <w:tab/>
              </w:r>
              <w:r w:rsidRPr="00FB2D8E">
                <w:rPr>
                  <w:color w:val="000000"/>
                  <w:lang w:val="en-AU"/>
                </w:rPr>
                <w:tab/>
              </w:r>
              <w:r w:rsidRPr="00FB2D8E">
                <w:rPr>
                  <w:color w:val="000000"/>
                  <w:lang w:val="en-AU"/>
                </w:rPr>
                <w:tab/>
                <w:t>SPACE RESEARCH (active)</w:t>
              </w:r>
            </w:ins>
          </w:p>
          <w:p w:rsidR="00B42802" w:rsidRPr="00FB2D8E" w:rsidRDefault="00B42802" w:rsidP="00B42802">
            <w:pPr>
              <w:pStyle w:val="TableTextS5"/>
              <w:spacing w:before="30" w:after="30"/>
              <w:rPr>
                <w:ins w:id="927" w:author="Author"/>
                <w:color w:val="000000"/>
                <w:lang w:val="en-AU"/>
              </w:rPr>
            </w:pPr>
            <w:ins w:id="928" w:author="Author">
              <w:r w:rsidRPr="00FB2D8E">
                <w:rPr>
                  <w:color w:val="000000"/>
                  <w:lang w:val="en-AU"/>
                </w:rPr>
                <w:tab/>
              </w:r>
              <w:r w:rsidRPr="00FB2D8E">
                <w:rPr>
                  <w:color w:val="000000"/>
                  <w:lang w:val="en-AU"/>
                </w:rPr>
                <w:tab/>
              </w:r>
              <w:r w:rsidRPr="00FB2D8E">
                <w:rPr>
                  <w:color w:val="000000"/>
                  <w:lang w:val="en-AU"/>
                </w:rPr>
                <w:tab/>
              </w:r>
              <w:r w:rsidRPr="00FB2D8E">
                <w:rPr>
                  <w:color w:val="000000"/>
                  <w:lang w:val="en-AU"/>
                </w:rPr>
                <w:tab/>
              </w:r>
              <w:r w:rsidRPr="00FB2D8E">
                <w:rPr>
                  <w:rStyle w:val="Artref"/>
                  <w:color w:val="000000"/>
                  <w:lang w:val="en-AU"/>
                </w:rPr>
                <w:t>5.498A</w:t>
              </w:r>
              <w:r w:rsidRPr="00FB2D8E">
                <w:rPr>
                  <w:color w:val="000000"/>
                  <w:lang w:val="en-AU"/>
                </w:rPr>
                <w:t xml:space="preserve">  </w:t>
              </w:r>
              <w:r w:rsidRPr="00FB2D8E">
                <w:rPr>
                  <w:rStyle w:val="Artref"/>
                  <w:color w:val="000000"/>
                  <w:lang w:val="en-AU"/>
                </w:rPr>
                <w:t>5.499</w:t>
              </w:r>
            </w:ins>
          </w:p>
        </w:tc>
      </w:tr>
    </w:tbl>
    <w:p w:rsidR="00B42802" w:rsidRPr="00FB2D8E" w:rsidRDefault="00B42802" w:rsidP="00B42802">
      <w:pPr>
        <w:pStyle w:val="Tablefin"/>
        <w:rPr>
          <w:ins w:id="929" w:author="Author"/>
          <w:rStyle w:val="Artdef"/>
        </w:rPr>
      </w:pPr>
    </w:p>
    <w:p w:rsidR="00B42802" w:rsidRPr="00FB2D8E" w:rsidRDefault="00B42802" w:rsidP="00B42802">
      <w:pPr>
        <w:pStyle w:val="Note"/>
        <w:rPr>
          <w:ins w:id="930" w:author="Author"/>
          <w:rStyle w:val="Artdef"/>
        </w:rPr>
      </w:pPr>
      <w:ins w:id="931" w:author="Author">
        <w:r w:rsidRPr="00FB2D8E">
          <w:rPr>
            <w:b/>
          </w:rPr>
          <w:t>5.497</w:t>
        </w:r>
        <w:r w:rsidRPr="00FB2D8E">
          <w:tab/>
          <w:t>The use of the band 13.25-13.4 GHz by the aeronautical radionavigation service is limited to Doppler navigation aids</w:t>
        </w:r>
      </w:ins>
    </w:p>
    <w:p w:rsidR="00B42802" w:rsidRPr="008F6B36" w:rsidRDefault="00B42802" w:rsidP="00B42802">
      <w:pPr>
        <w:pStyle w:val="Note"/>
        <w:rPr>
          <w:ins w:id="932" w:author="Author"/>
          <w:lang w:val="en-AU"/>
        </w:rPr>
      </w:pPr>
      <w:ins w:id="933" w:author="Author">
        <w:r w:rsidRPr="00FB2D8E">
          <w:rPr>
            <w:rStyle w:val="Artdef"/>
          </w:rPr>
          <w:t>5.498A</w:t>
        </w:r>
        <w:r w:rsidRPr="00FB2D8E">
          <w:rPr>
            <w:rStyle w:val="Artdef"/>
          </w:rPr>
          <w:tab/>
        </w:r>
        <w:r w:rsidRPr="00FB2D8E">
          <w:rPr>
            <w:lang w:val="en-AU"/>
          </w:rPr>
          <w:t>The Earth exploration-satellite (active) and space research (active) services operating in the band 1</w:t>
        </w:r>
        <w:r w:rsidRPr="00D17FB1">
          <w:rPr>
            <w:lang w:val="en-AU"/>
          </w:rPr>
          <w:t>3.25</w:t>
        </w:r>
        <w:r w:rsidRPr="00D17FB1">
          <w:rPr>
            <w:lang w:val="en-AU"/>
          </w:rPr>
          <w:noBreakHyphen/>
          <w:t>13.4 GHz shall not cause harmful interference to, or constrain the use and development of, the aeronautical radionavigation service.</w:t>
        </w:r>
        <w:r w:rsidRPr="00D17FB1">
          <w:rPr>
            <w:sz w:val="16"/>
          </w:rPr>
          <w:t>     (WRC-97)</w:t>
        </w:r>
      </w:ins>
    </w:p>
    <w:p w:rsidR="00B42802" w:rsidRPr="00B03396" w:rsidRDefault="00B42802" w:rsidP="00B42802">
      <w:pPr>
        <w:pStyle w:val="Note"/>
        <w:rPr>
          <w:ins w:id="934" w:author="Author"/>
        </w:rPr>
      </w:pPr>
      <w:ins w:id="935" w:author="Author">
        <w:r w:rsidRPr="008F6B36">
          <w:rPr>
            <w:rStyle w:val="Artdef"/>
          </w:rPr>
          <w:t>5.499</w:t>
        </w:r>
        <w:r w:rsidRPr="008F6B36">
          <w:rPr>
            <w:rStyle w:val="Artdef"/>
          </w:rPr>
          <w:tab/>
        </w:r>
        <w:r w:rsidRPr="008F6B36">
          <w:rPr>
            <w:i/>
          </w:rPr>
          <w:t>Additional allocation:  </w:t>
        </w:r>
        <w:r w:rsidRPr="008F6B36">
          <w:t>in Bangladesh and India, the band 13.25-14 GHz is also allocated to the fix</w:t>
        </w:r>
        <w:r w:rsidRPr="00B10511">
          <w:t>ed service on a primary basis. In Pakistan, the band 13.25-13.75 GHz is allocated to the fixed service on a primary basis.</w:t>
        </w:r>
        <w:r w:rsidRPr="00B10511">
          <w:rPr>
            <w:sz w:val="16"/>
          </w:rPr>
          <w:t>    (WRC</w:t>
        </w:r>
        <w:r w:rsidRPr="00B10511">
          <w:rPr>
            <w:sz w:val="16"/>
          </w:rPr>
          <w:noBreakHyphen/>
          <w:t>12)</w:t>
        </w:r>
      </w:ins>
    </w:p>
    <w:p w:rsidR="00B42802" w:rsidRPr="00A349DB" w:rsidRDefault="00B42802" w:rsidP="00B42802">
      <w:pPr>
        <w:rPr>
          <w:ins w:id="936" w:author="Author"/>
          <w:lang w:val="en-US"/>
        </w:rPr>
      </w:pPr>
    </w:p>
    <w:p w:rsidR="00B42802" w:rsidRPr="00FB2D8E" w:rsidRDefault="00B42802" w:rsidP="00B42802">
      <w:pPr>
        <w:pStyle w:val="Heading4"/>
        <w:rPr>
          <w:ins w:id="937" w:author="Author"/>
        </w:rPr>
      </w:pPr>
      <w:ins w:id="938" w:author="Author">
        <w:r w:rsidRPr="00FB2D8E">
          <w:t>5.2.12.2 Related ITU-R documents and aviation documents in the frequency band 13.25</w:t>
        </w:r>
        <w:r w:rsidRPr="00FB2D8E">
          <w:noBreakHyphen/>
          <w:t>13.4 GHz</w:t>
        </w:r>
      </w:ins>
    </w:p>
    <w:p w:rsidR="00B42802" w:rsidRPr="00D17FB1" w:rsidRDefault="00B42802" w:rsidP="00B42802">
      <w:pPr>
        <w:rPr>
          <w:ins w:id="939" w:author="Author"/>
          <w:lang w:val="en-US"/>
        </w:rPr>
      </w:pPr>
      <w:ins w:id="940" w:author="Author">
        <w:r w:rsidRPr="00D17FB1">
          <w:t xml:space="preserve">Recommendation ITU-R </w:t>
        </w:r>
        <w:r w:rsidRPr="00D17FB1">
          <w:rPr>
            <w:lang w:val="en-US"/>
          </w:rPr>
          <w:t>M.2008</w:t>
        </w:r>
        <w:r w:rsidRPr="008F6B36">
          <w:rPr>
            <w:lang w:val="en-US"/>
          </w:rPr>
          <w:t>-1 contains characteristics and protection criteria for radar operating in the aeronautical radionavigation service.  Technical Standard Order C212</w:t>
        </w:r>
        <w:r w:rsidRPr="00FB2D8E">
          <w:rPr>
            <w:position w:val="6"/>
            <w:sz w:val="18"/>
            <w:lang w:val="en-US"/>
          </w:rPr>
          <w:footnoteReference w:id="15"/>
        </w:r>
        <w:r w:rsidRPr="00FB2D8E">
          <w:rPr>
            <w:lang w:val="en-US"/>
          </w:rPr>
          <w:t xml:space="preserve"> contains the aviation standards for airborne DAA radars operating in the aeronautical radonavigation service in the frequency band </w:t>
        </w:r>
        <w:r w:rsidRPr="00D17FB1">
          <w:t>13.25-13.40 GHz</w:t>
        </w:r>
        <w:r w:rsidRPr="00D17FB1">
          <w:rPr>
            <w:lang w:val="en-US"/>
          </w:rPr>
          <w:t>.</w:t>
        </w:r>
      </w:ins>
    </w:p>
    <w:p w:rsidR="00B42802" w:rsidRPr="00FB2D8E" w:rsidRDefault="00B42802" w:rsidP="00B42802">
      <w:pPr>
        <w:rPr>
          <w:ins w:id="943" w:author="Author"/>
        </w:rPr>
      </w:pPr>
      <w:ins w:id="944" w:author="Author">
        <w:r w:rsidRPr="008F6B36">
          <w:lastRenderedPageBreak/>
          <w:t xml:space="preserve">The aeronautical radionavigation service in the band 13.25-13.40 GHz is also used for systems that determine the ground speed and drift angle of an aircraft.  ITU-R Recommendation </w:t>
        </w:r>
        <w:r w:rsidRPr="008F6B36">
          <w:rPr>
            <w:lang w:val="en-US"/>
          </w:rPr>
          <w:t>M.2008-1 contains characteristics and protection criteria for these systems.  Technical Standard Order C65a</w:t>
        </w:r>
        <w:r w:rsidRPr="00FB2D8E">
          <w:rPr>
            <w:position w:val="6"/>
            <w:sz w:val="18"/>
            <w:lang w:val="en-US"/>
          </w:rPr>
          <w:footnoteReference w:id="16"/>
        </w:r>
        <w:r w:rsidRPr="00FB2D8E">
          <w:rPr>
            <w:lang w:val="en-US"/>
          </w:rPr>
          <w:t xml:space="preserve"> contains the aviation standards for these systems.</w:t>
        </w:r>
      </w:ins>
    </w:p>
    <w:p w:rsidR="00B42802" w:rsidRPr="00D17FB1" w:rsidRDefault="00B42802" w:rsidP="00B42802">
      <w:pPr>
        <w:rPr>
          <w:ins w:id="947" w:author="Author"/>
        </w:rPr>
      </w:pPr>
      <w:ins w:id="948" w:author="Author">
        <w:r w:rsidRPr="00D17FB1">
          <w:t>There are no ITU-R Recommendations that apply to the Earth exploration-satellite (active) and space research (active) services in the band 13.25-13.40 GHz however Report ITU-R RS.2068-1 describes the use of this band by spaceborne active sensors.</w:t>
        </w:r>
      </w:ins>
    </w:p>
    <w:p w:rsidR="00B42802" w:rsidRPr="00900647" w:rsidRDefault="00B42802" w:rsidP="00B42802">
      <w:pPr>
        <w:rPr>
          <w:ins w:id="949" w:author="Author"/>
        </w:rPr>
      </w:pPr>
      <w:ins w:id="950" w:author="Author">
        <w:r w:rsidRPr="008F6B36">
          <w:t xml:space="preserve">There are no ITU-R Recommendations that apply to the fixed service in the band 13.25-13.40 GHz </w:t>
        </w:r>
        <w:r w:rsidRPr="00900647">
          <w:t>band.</w:t>
        </w:r>
      </w:ins>
    </w:p>
    <w:p w:rsidR="00B42802" w:rsidRPr="00900647" w:rsidRDefault="00B42802" w:rsidP="0025663D">
      <w:pPr>
        <w:rPr>
          <w:ins w:id="951" w:author="Author"/>
          <w:snapToGrid w:val="0"/>
        </w:rPr>
      </w:pPr>
    </w:p>
    <w:p w:rsidR="00B42802" w:rsidRPr="00900647" w:rsidRDefault="00FB2D8E" w:rsidP="00B42802">
      <w:pPr>
        <w:pStyle w:val="Heading4"/>
        <w:rPr>
          <w:ins w:id="952" w:author="Author"/>
        </w:rPr>
      </w:pPr>
      <w:ins w:id="953" w:author="Author">
        <w:r w:rsidRPr="00900647">
          <w:t>5</w:t>
        </w:r>
        <w:r w:rsidR="00B42802" w:rsidRPr="00900647">
          <w:t>.2.12.3</w:t>
        </w:r>
        <w:r w:rsidR="00B42802" w:rsidRPr="00900647">
          <w:tab/>
        </w:r>
        <w:r w:rsidR="00B42802" w:rsidRPr="00900647">
          <w:rPr>
            <w:rFonts w:eastAsiaTheme="minorEastAsia"/>
            <w:noProof/>
            <w:lang w:eastAsia="zh-CN"/>
          </w:rPr>
          <w:t xml:space="preserve">Suitability of the frequency band </w:t>
        </w:r>
        <w:r w:rsidR="004673E6" w:rsidRPr="00900647">
          <w:t>13.25</w:t>
        </w:r>
        <w:r w:rsidR="004673E6" w:rsidRPr="00900647">
          <w:noBreakHyphen/>
          <w:t>13.4 GHz</w:t>
        </w:r>
        <w:r w:rsidR="004673E6" w:rsidRPr="00900647">
          <w:rPr>
            <w:rFonts w:eastAsiaTheme="minorEastAsia"/>
            <w:noProof/>
            <w:lang w:eastAsia="zh-CN"/>
          </w:rPr>
          <w:t xml:space="preserve"> </w:t>
        </w:r>
        <w:r w:rsidR="00B42802" w:rsidRPr="00900647">
          <w:rPr>
            <w:rFonts w:eastAsiaTheme="minorEastAsia"/>
            <w:noProof/>
            <w:lang w:eastAsia="zh-CN"/>
          </w:rPr>
          <w:t>for ground based detect &amp; avoid systems</w:t>
        </w:r>
      </w:ins>
    </w:p>
    <w:p w:rsidR="00B42802" w:rsidRPr="00900647" w:rsidRDefault="00B42802" w:rsidP="00B42802">
      <w:pPr>
        <w:rPr>
          <w:ins w:id="954" w:author="Author"/>
          <w:lang w:val="en-US"/>
        </w:rPr>
      </w:pPr>
      <w:ins w:id="955" w:author="Author">
        <w:r w:rsidRPr="00900647">
          <w:rPr>
            <w:lang w:val="en-US"/>
          </w:rPr>
          <w:t>No restriction in the RR.</w:t>
        </w:r>
      </w:ins>
    </w:p>
    <w:p w:rsidR="00B42802" w:rsidRPr="00900647" w:rsidRDefault="00B42802" w:rsidP="0025663D">
      <w:pPr>
        <w:rPr>
          <w:ins w:id="956" w:author="Author"/>
          <w:lang w:val="en-US"/>
        </w:rPr>
      </w:pPr>
      <w:ins w:id="957" w:author="Author">
        <w:r w:rsidRPr="00900647">
          <w:rPr>
            <w:lang w:val="en-US"/>
          </w:rPr>
          <w:t xml:space="preserve">Noting that the use of the space research services shall not constraint the use and development of aeronautical radionavigation service, operation of ground based DAA systems is </w:t>
        </w:r>
        <w:r w:rsidR="00CF4473" w:rsidRPr="00934FDA">
          <w:rPr>
            <w:lang w:val="en-US"/>
          </w:rPr>
          <w:t xml:space="preserve">suitable </w:t>
        </w:r>
        <w:r w:rsidRPr="00900647">
          <w:rPr>
            <w:lang w:val="en-US"/>
          </w:rPr>
          <w:t>provided the DAA system employs Doppler frequency shift processing to comply with the Doppler aids requirement in RR No. 5.470.</w:t>
        </w:r>
      </w:ins>
    </w:p>
    <w:p w:rsidR="0030684E" w:rsidRPr="00900647" w:rsidRDefault="0030684E" w:rsidP="0030684E">
      <w:pPr>
        <w:rPr>
          <w:ins w:id="958" w:author="Author"/>
          <w:lang w:val="en-US"/>
        </w:rPr>
      </w:pPr>
      <w:ins w:id="959" w:author="Author">
        <w:r w:rsidRPr="00900647">
          <w:rPr>
            <w:lang w:val="en-US"/>
          </w:rPr>
          <w:t xml:space="preserve">The use of the Earth exploration satellite (active) service </w:t>
        </w:r>
        <w:r w:rsidRPr="00900647">
          <w:rPr>
            <w:lang w:val="en-AU"/>
          </w:rPr>
          <w:t>shall not cause harmful interference to nor claim protection from</w:t>
        </w:r>
        <w:r w:rsidRPr="00900647">
          <w:rPr>
            <w:lang w:val="en-US"/>
          </w:rPr>
          <w:t xml:space="preserve"> the aeronautical radionavigation service.  However there are operational EESS (active) missions for which compatibility with DAA systems has not been ensured.  Therefore DAA systems should take all practicable measures to minimize the chance of interference causing the premature obsolescence of in-orbit EESS (active) assets.</w:t>
        </w:r>
      </w:ins>
    </w:p>
    <w:p w:rsidR="004673E6" w:rsidRPr="00FB2D8E" w:rsidRDefault="004673E6" w:rsidP="004673E6">
      <w:pPr>
        <w:rPr>
          <w:ins w:id="960" w:author="Author"/>
          <w:lang w:val="en-US"/>
        </w:rPr>
      </w:pPr>
      <w:ins w:id="961" w:author="Author">
        <w:r w:rsidRPr="00900647">
          <w:rPr>
            <w:lang w:val="en-US"/>
          </w:rPr>
          <w:t>DAA systems need to be compatible with existing</w:t>
        </w:r>
        <w:r w:rsidRPr="00FB2D8E">
          <w:rPr>
            <w:lang w:val="en-US"/>
          </w:rPr>
          <w:t xml:space="preserve"> aviation radar system that operate in the band 13.25-13.4 GHz.</w:t>
        </w:r>
      </w:ins>
    </w:p>
    <w:p w:rsidR="00B42802" w:rsidRDefault="004673E6" w:rsidP="0025663D">
      <w:pPr>
        <w:rPr>
          <w:ins w:id="962" w:author="Author"/>
          <w:lang w:val="en-US"/>
        </w:rPr>
      </w:pPr>
      <w:ins w:id="963" w:author="Author">
        <w:r w:rsidRPr="00D17FB1">
          <w:rPr>
            <w:lang w:val="en-US"/>
          </w:rPr>
          <w:t>Since the frequency band 13.25-13.4 GHz is also allocated to the fixed service in Bangladesh, India, and Pakistan the suitability of this band needs to be further studied in those locations where fixed service is allocated on a primary basis.</w:t>
        </w:r>
      </w:ins>
    </w:p>
    <w:p w:rsidR="00B42802" w:rsidRDefault="00B42802" w:rsidP="0025663D">
      <w:pPr>
        <w:rPr>
          <w:ins w:id="964" w:author="Author"/>
          <w:snapToGrid w:val="0"/>
        </w:rPr>
      </w:pPr>
    </w:p>
    <w:p w:rsidR="00B42802" w:rsidRPr="00FB2D8E" w:rsidRDefault="00B42802" w:rsidP="00B42802">
      <w:pPr>
        <w:pStyle w:val="Heading3"/>
        <w:rPr>
          <w:ins w:id="965" w:author="Author"/>
        </w:rPr>
      </w:pPr>
      <w:ins w:id="966" w:author="Author">
        <w:r w:rsidRPr="00FB2D8E">
          <w:lastRenderedPageBreak/>
          <w:t>5.2.13</w:t>
        </w:r>
        <w:r w:rsidRPr="00FB2D8E">
          <w:tab/>
          <w:t>Frequency band 14-14.3 GHz</w:t>
        </w:r>
      </w:ins>
    </w:p>
    <w:p w:rsidR="005317A2" w:rsidRPr="00900647" w:rsidRDefault="005317A2" w:rsidP="005317A2">
      <w:pPr>
        <w:keepNext/>
        <w:keepLines/>
        <w:tabs>
          <w:tab w:val="clear" w:pos="1134"/>
        </w:tabs>
        <w:spacing w:before="200"/>
        <w:ind w:left="1134" w:hanging="1134"/>
        <w:outlineLvl w:val="3"/>
        <w:rPr>
          <w:ins w:id="967" w:author="Author"/>
          <w:b/>
        </w:rPr>
      </w:pPr>
      <w:ins w:id="968" w:author="Author">
        <w:r w:rsidRPr="00900647">
          <w:rPr>
            <w:b/>
          </w:rPr>
          <w:t>5.2.13.1</w:t>
        </w:r>
        <w:r w:rsidRPr="00900647">
          <w:rPr>
            <w:b/>
          </w:rPr>
          <w:tab/>
          <w:t>Allocations to operate detect and avoid and other services in the frequency band 14-14.3 GHz</w:t>
        </w:r>
      </w:ins>
    </w:p>
    <w:p w:rsidR="005317A2" w:rsidRPr="00900647" w:rsidRDefault="005317A2" w:rsidP="005317A2">
      <w:pPr>
        <w:keepNext/>
        <w:keepLines/>
        <w:rPr>
          <w:ins w:id="969" w:author="Author"/>
          <w:lang w:val="en-US"/>
        </w:rPr>
      </w:pPr>
    </w:p>
    <w:tbl>
      <w:tblPr>
        <w:tblW w:w="9299" w:type="dxa"/>
        <w:jc w:val="center"/>
        <w:tblBorders>
          <w:bottom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082"/>
        <w:gridCol w:w="3082"/>
        <w:gridCol w:w="3135"/>
      </w:tblGrid>
      <w:tr w:rsidR="005317A2" w:rsidRPr="00900647" w:rsidTr="00721BDB">
        <w:trPr>
          <w:cantSplit/>
          <w:jc w:val="center"/>
          <w:ins w:id="970" w:author="Author"/>
        </w:trPr>
        <w:tc>
          <w:tcPr>
            <w:tcW w:w="9299" w:type="dxa"/>
            <w:gridSpan w:val="3"/>
            <w:tcBorders>
              <w:top w:val="single" w:sz="4" w:space="0" w:color="auto"/>
              <w:left w:val="single" w:sz="4" w:space="0" w:color="auto"/>
              <w:bottom w:val="single" w:sz="4" w:space="0" w:color="auto"/>
              <w:right w:val="single" w:sz="4" w:space="0" w:color="auto"/>
            </w:tcBorders>
            <w:hideMark/>
          </w:tcPr>
          <w:p w:rsidR="005317A2" w:rsidRPr="00900647" w:rsidRDefault="005317A2" w:rsidP="005317A2">
            <w:pPr>
              <w:keepNext/>
              <w:keepLines/>
              <w:spacing w:before="80" w:after="80"/>
              <w:jc w:val="center"/>
              <w:rPr>
                <w:ins w:id="971" w:author="Author"/>
                <w:rFonts w:ascii="Times New Roman Bold" w:hAnsi="Times New Roman Bold" w:cs="Times New Roman Bold"/>
                <w:b/>
                <w:sz w:val="20"/>
                <w:lang w:val="en-US"/>
              </w:rPr>
            </w:pPr>
            <w:ins w:id="972" w:author="Author">
              <w:r w:rsidRPr="00900647">
                <w:rPr>
                  <w:rFonts w:ascii="Times New Roman Bold" w:hAnsi="Times New Roman Bold" w:cs="Times New Roman Bold"/>
                  <w:b/>
                  <w:sz w:val="20"/>
                </w:rPr>
                <w:t>Allocation to services</w:t>
              </w:r>
            </w:ins>
          </w:p>
        </w:tc>
      </w:tr>
      <w:tr w:rsidR="005317A2" w:rsidRPr="00900647" w:rsidTr="00721BDB">
        <w:trPr>
          <w:cantSplit/>
          <w:jc w:val="center"/>
          <w:ins w:id="973" w:author="Author"/>
        </w:trPr>
        <w:tc>
          <w:tcPr>
            <w:tcW w:w="3082" w:type="dxa"/>
            <w:tcBorders>
              <w:top w:val="single" w:sz="4" w:space="0" w:color="auto"/>
              <w:left w:val="single" w:sz="4" w:space="0" w:color="auto"/>
              <w:bottom w:val="single" w:sz="4" w:space="0" w:color="auto"/>
              <w:right w:val="single" w:sz="4" w:space="0" w:color="auto"/>
            </w:tcBorders>
            <w:hideMark/>
          </w:tcPr>
          <w:p w:rsidR="005317A2" w:rsidRPr="00900647" w:rsidRDefault="005317A2" w:rsidP="005317A2">
            <w:pPr>
              <w:keepNext/>
              <w:spacing w:before="80" w:after="80"/>
              <w:jc w:val="center"/>
              <w:rPr>
                <w:ins w:id="974" w:author="Author"/>
                <w:rFonts w:ascii="Times New Roman Bold" w:hAnsi="Times New Roman Bold" w:cs="Times New Roman Bold"/>
                <w:b/>
                <w:sz w:val="20"/>
              </w:rPr>
            </w:pPr>
            <w:ins w:id="975" w:author="Author">
              <w:r w:rsidRPr="00900647">
                <w:rPr>
                  <w:rFonts w:ascii="Times New Roman Bold" w:hAnsi="Times New Roman Bold" w:cs="Times New Roman Bold"/>
                  <w:b/>
                  <w:sz w:val="20"/>
                </w:rPr>
                <w:t>Region 1</w:t>
              </w:r>
            </w:ins>
          </w:p>
        </w:tc>
        <w:tc>
          <w:tcPr>
            <w:tcW w:w="3082" w:type="dxa"/>
            <w:tcBorders>
              <w:top w:val="single" w:sz="4" w:space="0" w:color="auto"/>
              <w:left w:val="single" w:sz="4" w:space="0" w:color="auto"/>
              <w:bottom w:val="single" w:sz="4" w:space="0" w:color="auto"/>
              <w:right w:val="single" w:sz="4" w:space="0" w:color="auto"/>
            </w:tcBorders>
            <w:hideMark/>
          </w:tcPr>
          <w:p w:rsidR="005317A2" w:rsidRPr="00900647" w:rsidRDefault="005317A2" w:rsidP="005317A2">
            <w:pPr>
              <w:keepNext/>
              <w:spacing w:before="80" w:after="80"/>
              <w:jc w:val="center"/>
              <w:rPr>
                <w:ins w:id="976" w:author="Author"/>
                <w:rFonts w:ascii="Times New Roman Bold" w:hAnsi="Times New Roman Bold" w:cs="Times New Roman Bold"/>
                <w:b/>
                <w:sz w:val="20"/>
              </w:rPr>
            </w:pPr>
            <w:ins w:id="977" w:author="Author">
              <w:r w:rsidRPr="00900647">
                <w:rPr>
                  <w:rFonts w:ascii="Times New Roman Bold" w:hAnsi="Times New Roman Bold" w:cs="Times New Roman Bold"/>
                  <w:b/>
                  <w:sz w:val="20"/>
                </w:rPr>
                <w:t>Region 2</w:t>
              </w:r>
            </w:ins>
          </w:p>
        </w:tc>
        <w:tc>
          <w:tcPr>
            <w:tcW w:w="3135" w:type="dxa"/>
            <w:tcBorders>
              <w:top w:val="single" w:sz="4" w:space="0" w:color="auto"/>
              <w:left w:val="single" w:sz="4" w:space="0" w:color="auto"/>
              <w:bottom w:val="single" w:sz="4" w:space="0" w:color="auto"/>
              <w:right w:val="single" w:sz="4" w:space="0" w:color="auto"/>
            </w:tcBorders>
            <w:hideMark/>
          </w:tcPr>
          <w:p w:rsidR="005317A2" w:rsidRPr="00900647" w:rsidRDefault="005317A2" w:rsidP="005317A2">
            <w:pPr>
              <w:keepNext/>
              <w:spacing w:before="80" w:after="80"/>
              <w:jc w:val="center"/>
              <w:rPr>
                <w:ins w:id="978" w:author="Author"/>
                <w:rFonts w:ascii="Times New Roman Bold" w:hAnsi="Times New Roman Bold" w:cs="Times New Roman Bold"/>
                <w:b/>
                <w:sz w:val="20"/>
              </w:rPr>
            </w:pPr>
            <w:ins w:id="979" w:author="Author">
              <w:r w:rsidRPr="00900647">
                <w:rPr>
                  <w:rFonts w:ascii="Times New Roman Bold" w:hAnsi="Times New Roman Bold" w:cs="Times New Roman Bold"/>
                  <w:b/>
                  <w:sz w:val="20"/>
                </w:rPr>
                <w:t>Region 3</w:t>
              </w:r>
            </w:ins>
          </w:p>
        </w:tc>
      </w:tr>
      <w:tr w:rsidR="005317A2" w:rsidRPr="00900647" w:rsidTr="00721BDB">
        <w:trPr>
          <w:cantSplit/>
          <w:jc w:val="center"/>
          <w:ins w:id="980" w:author="Author"/>
        </w:trPr>
        <w:tc>
          <w:tcPr>
            <w:tcW w:w="9299" w:type="dxa"/>
            <w:gridSpan w:val="3"/>
            <w:tcBorders>
              <w:top w:val="single" w:sz="4" w:space="0" w:color="auto"/>
              <w:left w:val="single" w:sz="4" w:space="0" w:color="auto"/>
              <w:bottom w:val="single" w:sz="4" w:space="0" w:color="auto"/>
              <w:right w:val="single" w:sz="4" w:space="0" w:color="auto"/>
            </w:tcBorders>
            <w:hideMark/>
          </w:tcPr>
          <w:p w:rsidR="005317A2" w:rsidRPr="00900647" w:rsidRDefault="005317A2" w:rsidP="005317A2">
            <w:pPr>
              <w:keepNext/>
              <w:tabs>
                <w:tab w:val="clear" w:pos="1134"/>
                <w:tab w:val="clear" w:pos="1871"/>
                <w:tab w:val="clear" w:pos="2268"/>
                <w:tab w:val="left" w:pos="2977"/>
                <w:tab w:val="left" w:pos="3266"/>
              </w:tabs>
              <w:spacing w:before="30" w:after="30"/>
              <w:ind w:left="3266" w:hanging="3266"/>
              <w:rPr>
                <w:ins w:id="981" w:author="Author"/>
                <w:color w:val="000000"/>
                <w:sz w:val="20"/>
              </w:rPr>
            </w:pPr>
            <w:ins w:id="982" w:author="Author">
              <w:r w:rsidRPr="00900647">
                <w:rPr>
                  <w:b/>
                  <w:sz w:val="20"/>
                </w:rPr>
                <w:t>14-14.25</w:t>
              </w:r>
              <w:r w:rsidRPr="00900647">
                <w:rPr>
                  <w:color w:val="000000"/>
                  <w:sz w:val="20"/>
                </w:rPr>
                <w:tab/>
                <w:t xml:space="preserve">FIXED-SATELLITE (Earth-to-space)  5.457A  5.457B  5.484A  5.484B  5.506  5.506B </w:t>
              </w:r>
            </w:ins>
          </w:p>
          <w:p w:rsidR="005317A2" w:rsidRPr="00900647" w:rsidRDefault="005317A2" w:rsidP="005317A2">
            <w:pPr>
              <w:tabs>
                <w:tab w:val="clear" w:pos="1134"/>
                <w:tab w:val="clear" w:pos="1871"/>
                <w:tab w:val="clear" w:pos="2268"/>
                <w:tab w:val="left" w:pos="170"/>
                <w:tab w:val="left" w:pos="567"/>
                <w:tab w:val="left" w:pos="737"/>
                <w:tab w:val="left" w:pos="2977"/>
                <w:tab w:val="left" w:pos="3266"/>
              </w:tabs>
              <w:spacing w:before="30" w:after="30"/>
              <w:ind w:left="170" w:hanging="170"/>
              <w:rPr>
                <w:ins w:id="983" w:author="Author"/>
                <w:color w:val="000000"/>
                <w:sz w:val="20"/>
              </w:rPr>
            </w:pPr>
            <w:ins w:id="984" w:author="Author">
              <w:r w:rsidRPr="00900647">
                <w:rPr>
                  <w:color w:val="000000"/>
                  <w:sz w:val="20"/>
                </w:rPr>
                <w:tab/>
              </w:r>
              <w:r w:rsidRPr="00900647">
                <w:rPr>
                  <w:color w:val="000000"/>
                  <w:sz w:val="20"/>
                </w:rPr>
                <w:tab/>
              </w:r>
              <w:r w:rsidRPr="00900647">
                <w:rPr>
                  <w:color w:val="000000"/>
                  <w:sz w:val="20"/>
                </w:rPr>
                <w:tab/>
              </w:r>
              <w:r w:rsidRPr="00900647">
                <w:rPr>
                  <w:color w:val="000000"/>
                  <w:sz w:val="20"/>
                </w:rPr>
                <w:tab/>
                <w:t>RADIONAVIGATION  5.504</w:t>
              </w:r>
            </w:ins>
          </w:p>
          <w:p w:rsidR="005317A2" w:rsidRPr="00900647" w:rsidRDefault="005317A2" w:rsidP="005317A2">
            <w:pPr>
              <w:tabs>
                <w:tab w:val="clear" w:pos="1134"/>
                <w:tab w:val="clear" w:pos="1871"/>
                <w:tab w:val="clear" w:pos="2268"/>
                <w:tab w:val="left" w:pos="170"/>
                <w:tab w:val="left" w:pos="567"/>
                <w:tab w:val="left" w:pos="737"/>
                <w:tab w:val="left" w:pos="2977"/>
                <w:tab w:val="left" w:pos="3266"/>
              </w:tabs>
              <w:spacing w:before="30" w:after="30"/>
              <w:ind w:left="170" w:hanging="170"/>
              <w:rPr>
                <w:ins w:id="985" w:author="Author"/>
                <w:color w:val="000000"/>
                <w:sz w:val="20"/>
              </w:rPr>
            </w:pPr>
            <w:ins w:id="986" w:author="Author">
              <w:r w:rsidRPr="00900647">
                <w:rPr>
                  <w:color w:val="000000"/>
                  <w:sz w:val="20"/>
                </w:rPr>
                <w:tab/>
              </w:r>
              <w:r w:rsidRPr="00900647">
                <w:rPr>
                  <w:color w:val="000000"/>
                  <w:sz w:val="20"/>
                </w:rPr>
                <w:tab/>
              </w:r>
              <w:r w:rsidRPr="00900647">
                <w:rPr>
                  <w:color w:val="000000"/>
                  <w:sz w:val="20"/>
                </w:rPr>
                <w:tab/>
              </w:r>
              <w:r w:rsidRPr="00900647">
                <w:rPr>
                  <w:color w:val="000000"/>
                  <w:sz w:val="20"/>
                </w:rPr>
                <w:tab/>
                <w:t xml:space="preserve">Mobile-satellite (Earth-to-space)  </w:t>
              </w:r>
              <w:r w:rsidRPr="00900647">
                <w:rPr>
                  <w:sz w:val="20"/>
                </w:rPr>
                <w:t>5.504B</w:t>
              </w:r>
              <w:r w:rsidRPr="00900647">
                <w:rPr>
                  <w:color w:val="000000"/>
                  <w:sz w:val="20"/>
                </w:rPr>
                <w:t xml:space="preserve">  5.504C  5.506A</w:t>
              </w:r>
            </w:ins>
          </w:p>
          <w:p w:rsidR="005317A2" w:rsidRPr="00900647" w:rsidRDefault="005317A2" w:rsidP="005317A2">
            <w:pPr>
              <w:tabs>
                <w:tab w:val="clear" w:pos="1134"/>
                <w:tab w:val="clear" w:pos="1871"/>
                <w:tab w:val="clear" w:pos="2268"/>
                <w:tab w:val="left" w:pos="170"/>
                <w:tab w:val="left" w:pos="567"/>
                <w:tab w:val="left" w:pos="737"/>
                <w:tab w:val="left" w:pos="2977"/>
                <w:tab w:val="left" w:pos="3266"/>
              </w:tabs>
              <w:spacing w:before="30" w:after="30"/>
              <w:ind w:left="170" w:hanging="170"/>
              <w:rPr>
                <w:ins w:id="987" w:author="Author"/>
                <w:color w:val="000000"/>
                <w:sz w:val="20"/>
              </w:rPr>
            </w:pPr>
            <w:ins w:id="988" w:author="Author">
              <w:r w:rsidRPr="00900647">
                <w:rPr>
                  <w:color w:val="000000"/>
                  <w:sz w:val="20"/>
                </w:rPr>
                <w:tab/>
              </w:r>
              <w:r w:rsidRPr="00900647">
                <w:rPr>
                  <w:color w:val="000000"/>
                  <w:sz w:val="20"/>
                </w:rPr>
                <w:tab/>
              </w:r>
              <w:r w:rsidRPr="00900647">
                <w:rPr>
                  <w:color w:val="000000"/>
                  <w:sz w:val="20"/>
                </w:rPr>
                <w:tab/>
              </w:r>
              <w:r w:rsidRPr="00900647">
                <w:rPr>
                  <w:color w:val="000000"/>
                  <w:sz w:val="20"/>
                </w:rPr>
                <w:tab/>
                <w:t>Space research</w:t>
              </w:r>
            </w:ins>
          </w:p>
          <w:p w:rsidR="005317A2" w:rsidRPr="00900647" w:rsidRDefault="005317A2" w:rsidP="005317A2">
            <w:pPr>
              <w:tabs>
                <w:tab w:val="clear" w:pos="1134"/>
                <w:tab w:val="clear" w:pos="1871"/>
                <w:tab w:val="clear" w:pos="2268"/>
                <w:tab w:val="left" w:pos="170"/>
                <w:tab w:val="left" w:pos="567"/>
                <w:tab w:val="left" w:pos="737"/>
                <w:tab w:val="left" w:pos="2977"/>
                <w:tab w:val="left" w:pos="3266"/>
              </w:tabs>
              <w:spacing w:before="30" w:after="30"/>
              <w:ind w:left="170" w:hanging="170"/>
              <w:rPr>
                <w:ins w:id="989" w:author="Author"/>
                <w:color w:val="000000"/>
                <w:sz w:val="20"/>
              </w:rPr>
            </w:pPr>
            <w:ins w:id="990" w:author="Author">
              <w:r w:rsidRPr="00900647">
                <w:rPr>
                  <w:color w:val="000000"/>
                  <w:sz w:val="20"/>
                </w:rPr>
                <w:tab/>
              </w:r>
              <w:r w:rsidRPr="00900647">
                <w:rPr>
                  <w:color w:val="000000"/>
                  <w:sz w:val="20"/>
                </w:rPr>
                <w:tab/>
              </w:r>
              <w:r w:rsidRPr="00900647">
                <w:rPr>
                  <w:color w:val="000000"/>
                  <w:sz w:val="20"/>
                </w:rPr>
                <w:tab/>
              </w:r>
              <w:r w:rsidRPr="00900647">
                <w:rPr>
                  <w:color w:val="000000"/>
                  <w:sz w:val="20"/>
                </w:rPr>
                <w:tab/>
                <w:t>5.504A  5.505</w:t>
              </w:r>
            </w:ins>
          </w:p>
        </w:tc>
      </w:tr>
      <w:tr w:rsidR="005317A2" w:rsidRPr="00900647" w:rsidTr="00721BDB">
        <w:trPr>
          <w:cantSplit/>
          <w:jc w:val="center"/>
          <w:ins w:id="991" w:author="Author"/>
        </w:trPr>
        <w:tc>
          <w:tcPr>
            <w:tcW w:w="9299" w:type="dxa"/>
            <w:gridSpan w:val="3"/>
            <w:tcBorders>
              <w:top w:val="single" w:sz="4" w:space="0" w:color="auto"/>
              <w:left w:val="single" w:sz="4" w:space="0" w:color="auto"/>
              <w:bottom w:val="single" w:sz="4" w:space="0" w:color="auto"/>
              <w:right w:val="single" w:sz="4" w:space="0" w:color="auto"/>
            </w:tcBorders>
            <w:hideMark/>
          </w:tcPr>
          <w:p w:rsidR="005317A2" w:rsidRPr="00900647" w:rsidRDefault="005317A2" w:rsidP="005317A2">
            <w:pPr>
              <w:tabs>
                <w:tab w:val="clear" w:pos="1134"/>
                <w:tab w:val="clear" w:pos="1871"/>
                <w:tab w:val="clear" w:pos="2268"/>
                <w:tab w:val="left" w:pos="2977"/>
                <w:tab w:val="left" w:pos="3266"/>
              </w:tabs>
              <w:spacing w:before="30" w:after="30"/>
              <w:ind w:left="3266" w:hanging="3266"/>
              <w:rPr>
                <w:ins w:id="992" w:author="Author"/>
                <w:color w:val="000000"/>
                <w:sz w:val="20"/>
              </w:rPr>
            </w:pPr>
            <w:ins w:id="993" w:author="Author">
              <w:r w:rsidRPr="00900647">
                <w:rPr>
                  <w:b/>
                  <w:sz w:val="20"/>
                </w:rPr>
                <w:t>14.25-14.3</w:t>
              </w:r>
              <w:r w:rsidRPr="00900647">
                <w:rPr>
                  <w:b/>
                  <w:color w:val="000000"/>
                  <w:sz w:val="20"/>
                </w:rPr>
                <w:tab/>
              </w:r>
              <w:r w:rsidRPr="00900647">
                <w:rPr>
                  <w:color w:val="000000"/>
                  <w:sz w:val="20"/>
                </w:rPr>
                <w:t xml:space="preserve">FIXED-SATELLITE (Earth-to-space)  5.457A  5.457B  5.484A  5.484B  5.506  5.506B </w:t>
              </w:r>
            </w:ins>
          </w:p>
          <w:p w:rsidR="005317A2" w:rsidRPr="00900647" w:rsidRDefault="005317A2" w:rsidP="005317A2">
            <w:pPr>
              <w:tabs>
                <w:tab w:val="clear" w:pos="1134"/>
                <w:tab w:val="clear" w:pos="1871"/>
                <w:tab w:val="clear" w:pos="2268"/>
                <w:tab w:val="left" w:pos="170"/>
                <w:tab w:val="left" w:pos="567"/>
                <w:tab w:val="left" w:pos="737"/>
                <w:tab w:val="left" w:pos="2977"/>
                <w:tab w:val="left" w:pos="3266"/>
              </w:tabs>
              <w:spacing w:before="30" w:after="30"/>
              <w:ind w:left="170" w:hanging="170"/>
              <w:rPr>
                <w:ins w:id="994" w:author="Author"/>
                <w:color w:val="000000"/>
                <w:sz w:val="20"/>
              </w:rPr>
            </w:pPr>
            <w:ins w:id="995" w:author="Author">
              <w:r w:rsidRPr="00900647">
                <w:rPr>
                  <w:color w:val="000000"/>
                  <w:sz w:val="20"/>
                </w:rPr>
                <w:tab/>
              </w:r>
              <w:r w:rsidRPr="00900647">
                <w:rPr>
                  <w:color w:val="000000"/>
                  <w:sz w:val="20"/>
                </w:rPr>
                <w:tab/>
              </w:r>
              <w:r w:rsidRPr="00900647">
                <w:rPr>
                  <w:color w:val="000000"/>
                  <w:sz w:val="20"/>
                </w:rPr>
                <w:tab/>
              </w:r>
              <w:r w:rsidRPr="00900647">
                <w:rPr>
                  <w:color w:val="000000"/>
                  <w:sz w:val="20"/>
                </w:rPr>
                <w:tab/>
                <w:t>RADIONAVIGATION  5.504</w:t>
              </w:r>
            </w:ins>
          </w:p>
          <w:p w:rsidR="005317A2" w:rsidRPr="00900647" w:rsidRDefault="005317A2" w:rsidP="005317A2">
            <w:pPr>
              <w:tabs>
                <w:tab w:val="clear" w:pos="1134"/>
                <w:tab w:val="clear" w:pos="1871"/>
                <w:tab w:val="clear" w:pos="2268"/>
                <w:tab w:val="left" w:pos="170"/>
                <w:tab w:val="left" w:pos="567"/>
                <w:tab w:val="left" w:pos="737"/>
                <w:tab w:val="left" w:pos="2977"/>
                <w:tab w:val="left" w:pos="3266"/>
              </w:tabs>
              <w:spacing w:before="30" w:after="30"/>
              <w:ind w:left="170" w:hanging="170"/>
              <w:rPr>
                <w:ins w:id="996" w:author="Author"/>
                <w:color w:val="000000"/>
                <w:sz w:val="20"/>
              </w:rPr>
            </w:pPr>
            <w:ins w:id="997" w:author="Author">
              <w:r w:rsidRPr="00900647">
                <w:rPr>
                  <w:color w:val="000000"/>
                  <w:sz w:val="20"/>
                </w:rPr>
                <w:tab/>
              </w:r>
              <w:r w:rsidRPr="00900647">
                <w:rPr>
                  <w:color w:val="000000"/>
                  <w:sz w:val="20"/>
                </w:rPr>
                <w:tab/>
              </w:r>
              <w:r w:rsidRPr="00900647">
                <w:rPr>
                  <w:color w:val="000000"/>
                  <w:sz w:val="20"/>
                </w:rPr>
                <w:tab/>
              </w:r>
              <w:r w:rsidRPr="00900647">
                <w:rPr>
                  <w:color w:val="000000"/>
                  <w:sz w:val="20"/>
                </w:rPr>
                <w:tab/>
                <w:t xml:space="preserve">Mobile-satellite (Earth-to-space)  </w:t>
              </w:r>
              <w:r w:rsidRPr="00900647">
                <w:rPr>
                  <w:sz w:val="20"/>
                </w:rPr>
                <w:t>5.504B</w:t>
              </w:r>
              <w:r w:rsidRPr="00900647">
                <w:rPr>
                  <w:color w:val="000000"/>
                  <w:sz w:val="20"/>
                </w:rPr>
                <w:t xml:space="preserve">  5.506A  5.508A</w:t>
              </w:r>
            </w:ins>
          </w:p>
          <w:p w:rsidR="005317A2" w:rsidRPr="00900647" w:rsidRDefault="005317A2" w:rsidP="005317A2">
            <w:pPr>
              <w:tabs>
                <w:tab w:val="clear" w:pos="1134"/>
                <w:tab w:val="clear" w:pos="1871"/>
                <w:tab w:val="clear" w:pos="2268"/>
                <w:tab w:val="left" w:pos="170"/>
                <w:tab w:val="left" w:pos="567"/>
                <w:tab w:val="left" w:pos="737"/>
                <w:tab w:val="left" w:pos="2977"/>
                <w:tab w:val="left" w:pos="3266"/>
              </w:tabs>
              <w:spacing w:before="30" w:after="30"/>
              <w:ind w:left="170" w:hanging="170"/>
              <w:rPr>
                <w:ins w:id="998" w:author="Author"/>
                <w:color w:val="000000"/>
                <w:sz w:val="20"/>
              </w:rPr>
            </w:pPr>
            <w:ins w:id="999" w:author="Author">
              <w:r w:rsidRPr="00900647">
                <w:rPr>
                  <w:color w:val="000000"/>
                  <w:sz w:val="20"/>
                </w:rPr>
                <w:tab/>
              </w:r>
              <w:r w:rsidRPr="00900647">
                <w:rPr>
                  <w:color w:val="000000"/>
                  <w:sz w:val="20"/>
                </w:rPr>
                <w:tab/>
              </w:r>
              <w:r w:rsidRPr="00900647">
                <w:rPr>
                  <w:color w:val="000000"/>
                  <w:sz w:val="20"/>
                </w:rPr>
                <w:tab/>
              </w:r>
              <w:r w:rsidRPr="00900647">
                <w:rPr>
                  <w:color w:val="000000"/>
                  <w:sz w:val="20"/>
                </w:rPr>
                <w:tab/>
                <w:t>Space research</w:t>
              </w:r>
            </w:ins>
          </w:p>
          <w:p w:rsidR="005317A2" w:rsidRPr="00900647" w:rsidRDefault="005317A2" w:rsidP="005317A2">
            <w:pPr>
              <w:tabs>
                <w:tab w:val="clear" w:pos="1134"/>
                <w:tab w:val="clear" w:pos="1871"/>
                <w:tab w:val="clear" w:pos="2268"/>
                <w:tab w:val="left" w:pos="170"/>
                <w:tab w:val="left" w:pos="567"/>
                <w:tab w:val="left" w:pos="737"/>
                <w:tab w:val="left" w:pos="2977"/>
                <w:tab w:val="left" w:pos="3266"/>
              </w:tabs>
              <w:spacing w:before="30" w:after="30"/>
              <w:ind w:left="170" w:hanging="170"/>
              <w:rPr>
                <w:ins w:id="1000" w:author="Author"/>
                <w:color w:val="000000"/>
                <w:sz w:val="20"/>
              </w:rPr>
            </w:pPr>
            <w:ins w:id="1001" w:author="Author">
              <w:r w:rsidRPr="00900647">
                <w:rPr>
                  <w:color w:val="000000"/>
                  <w:sz w:val="20"/>
                </w:rPr>
                <w:tab/>
              </w:r>
              <w:r w:rsidRPr="00900647">
                <w:rPr>
                  <w:color w:val="000000"/>
                  <w:sz w:val="20"/>
                </w:rPr>
                <w:tab/>
              </w:r>
              <w:r w:rsidRPr="00900647">
                <w:rPr>
                  <w:color w:val="000000"/>
                  <w:sz w:val="20"/>
                </w:rPr>
                <w:tab/>
              </w:r>
              <w:r w:rsidRPr="00900647">
                <w:rPr>
                  <w:color w:val="000000"/>
                  <w:sz w:val="20"/>
                </w:rPr>
                <w:tab/>
                <w:t>5.504A  5.505  5.508</w:t>
              </w:r>
            </w:ins>
          </w:p>
        </w:tc>
      </w:tr>
    </w:tbl>
    <w:p w:rsidR="005317A2" w:rsidRPr="00900647" w:rsidRDefault="005317A2" w:rsidP="005317A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002" w:author="Author"/>
          <w:sz w:val="20"/>
          <w:lang w:val="en-US"/>
        </w:rPr>
      </w:pPr>
    </w:p>
    <w:p w:rsidR="005317A2" w:rsidRPr="00900647" w:rsidRDefault="005317A2" w:rsidP="005317A2">
      <w:pPr>
        <w:tabs>
          <w:tab w:val="left" w:pos="284"/>
        </w:tabs>
        <w:spacing w:before="80"/>
        <w:rPr>
          <w:ins w:id="1003" w:author="Author"/>
          <w:lang w:val="en-AU"/>
        </w:rPr>
      </w:pPr>
      <w:ins w:id="1004" w:author="Author">
        <w:r w:rsidRPr="00900647">
          <w:rPr>
            <w:b/>
          </w:rPr>
          <w:t>5.504</w:t>
        </w:r>
        <w:r w:rsidRPr="00900647">
          <w:rPr>
            <w:b/>
          </w:rPr>
          <w:tab/>
        </w:r>
        <w:r w:rsidRPr="00900647">
          <w:rPr>
            <w:lang w:val="en-AU"/>
          </w:rPr>
          <w:t>The use of the band 14</w:t>
        </w:r>
        <w:r w:rsidRPr="00900647">
          <w:t>-</w:t>
        </w:r>
        <w:r w:rsidRPr="00900647">
          <w:rPr>
            <w:lang w:val="en-AU"/>
          </w:rPr>
          <w:t xml:space="preserve">14.3 GHz by the radionavigation service shall be such as to provide sufficient </w:t>
        </w:r>
        <w:r w:rsidRPr="00900647">
          <w:t>protection</w:t>
        </w:r>
        <w:r w:rsidRPr="00900647">
          <w:rPr>
            <w:lang w:val="en-AU"/>
          </w:rPr>
          <w:t xml:space="preserve"> to space stations of the fixed-satellite service.</w:t>
        </w:r>
      </w:ins>
    </w:p>
    <w:p w:rsidR="005317A2" w:rsidRPr="00900647" w:rsidRDefault="005317A2" w:rsidP="005317A2">
      <w:pPr>
        <w:tabs>
          <w:tab w:val="left" w:pos="284"/>
        </w:tabs>
        <w:spacing w:before="80"/>
        <w:rPr>
          <w:ins w:id="1005" w:author="Author"/>
        </w:rPr>
      </w:pPr>
      <w:ins w:id="1006" w:author="Author">
        <w:r w:rsidRPr="00900647">
          <w:rPr>
            <w:b/>
          </w:rPr>
          <w:t>5.504A</w:t>
        </w:r>
        <w:r w:rsidRPr="00900647">
          <w:rPr>
            <w:b/>
          </w:rPr>
          <w:tab/>
        </w:r>
        <w:r w:rsidRPr="00900647">
          <w:rPr>
            <w:lang w:val="en-AU"/>
          </w:rPr>
          <w:t xml:space="preserve">In the band 14-14.5 GHz, aircraft earth stations in the secondary aeronautical mobile-satellite </w:t>
        </w:r>
        <w:r w:rsidRPr="00900647">
          <w:t>service</w:t>
        </w:r>
        <w:r w:rsidRPr="00900647">
          <w:rPr>
            <w:lang w:val="en-AU"/>
          </w:rPr>
          <w:t xml:space="preserve"> may also communicate with space stations in the fixed-satellite service. The provisions of Nos. </w:t>
        </w:r>
        <w:r w:rsidRPr="00900647">
          <w:rPr>
            <w:b/>
            <w:bCs/>
          </w:rPr>
          <w:t>5.29</w:t>
        </w:r>
        <w:r w:rsidRPr="00900647">
          <w:rPr>
            <w:lang w:val="en-AU"/>
          </w:rPr>
          <w:t xml:space="preserve">, </w:t>
        </w:r>
        <w:r w:rsidRPr="00900647">
          <w:rPr>
            <w:b/>
            <w:bCs/>
          </w:rPr>
          <w:t>5.30</w:t>
        </w:r>
        <w:r w:rsidRPr="00900647">
          <w:rPr>
            <w:lang w:val="en-AU"/>
          </w:rPr>
          <w:t xml:space="preserve"> and </w:t>
        </w:r>
        <w:r w:rsidRPr="00900647">
          <w:rPr>
            <w:b/>
            <w:bCs/>
          </w:rPr>
          <w:t>5.31</w:t>
        </w:r>
        <w:r w:rsidRPr="00900647">
          <w:rPr>
            <w:lang w:val="en-AU"/>
          </w:rPr>
          <w:t xml:space="preserve"> apply.</w:t>
        </w:r>
        <w:r w:rsidRPr="00900647">
          <w:rPr>
            <w:sz w:val="16"/>
          </w:rPr>
          <w:t>     (WRC-03)</w:t>
        </w:r>
      </w:ins>
    </w:p>
    <w:p w:rsidR="005317A2" w:rsidRPr="00900647" w:rsidRDefault="005317A2" w:rsidP="005317A2">
      <w:pPr>
        <w:rPr>
          <w:ins w:id="1007" w:author="Author"/>
          <w:sz w:val="16"/>
        </w:rPr>
      </w:pPr>
      <w:ins w:id="1008" w:author="Author">
        <w:r w:rsidRPr="00900647">
          <w:rPr>
            <w:b/>
          </w:rPr>
          <w:t>5.505</w:t>
        </w:r>
        <w:r w:rsidRPr="00900647">
          <w:tab/>
        </w:r>
        <w:r w:rsidRPr="00900647">
          <w:rPr>
            <w:i/>
          </w:rPr>
          <w:t>Additional allocation</w:t>
        </w:r>
        <w:r w:rsidRPr="00900647">
          <w:rPr>
            <w:i/>
            <w:iCs/>
          </w:rPr>
          <w:t>: </w:t>
        </w:r>
        <w:r w:rsidRPr="00900647">
          <w:t> in Algeria, Saudi Arabia, Bahrain, Botswana, Brunei Darussalam, Cameroon, China, Congo (Rep. of the), Korea (Rep. of), Djibouti, Egypt, the United Arab Emirates, Gabon, Guinea, India, Indonesia, Iran (Islamic Republic of), Iraq, Israel, Japan, Jordan, Kuwait, Lebanon, Malaysia, Mali, Morocco, Mauritania, Oman, the Philippines, Qatar, the Syrian Arab Republic, the Dem. People’s Rep. of Korea, Singapore, Somalia, Sudan, South Sudan, Swaziland, Chad, Viet Nam and Yemen, the frequency band 14-14.3 GHz is also allocated to the fixed service on a primary basis.</w:t>
        </w:r>
        <w:r w:rsidRPr="00900647">
          <w:rPr>
            <w:sz w:val="16"/>
          </w:rPr>
          <w:t>     (WRC</w:t>
        </w:r>
        <w:r w:rsidRPr="00900647">
          <w:rPr>
            <w:sz w:val="16"/>
          </w:rPr>
          <w:noBreakHyphen/>
          <w:t>15)</w:t>
        </w:r>
      </w:ins>
    </w:p>
    <w:p w:rsidR="005317A2" w:rsidRPr="00900647" w:rsidRDefault="005317A2" w:rsidP="005317A2">
      <w:pPr>
        <w:tabs>
          <w:tab w:val="left" w:pos="284"/>
        </w:tabs>
        <w:spacing w:before="80"/>
        <w:rPr>
          <w:ins w:id="1009" w:author="Author"/>
        </w:rPr>
      </w:pPr>
      <w:ins w:id="1010" w:author="Author">
        <w:r w:rsidRPr="00900647">
          <w:rPr>
            <w:b/>
          </w:rPr>
          <w:t>5.508</w:t>
        </w:r>
        <w:r w:rsidRPr="00900647">
          <w:rPr>
            <w:b/>
          </w:rPr>
          <w:tab/>
        </w:r>
        <w:r w:rsidRPr="00900647">
          <w:rPr>
            <w:i/>
            <w:iCs/>
          </w:rPr>
          <w:t>Additional allocation: </w:t>
        </w:r>
        <w:r w:rsidRPr="00900647">
          <w:t xml:space="preserve"> in Germany, France, Italy, Libya, The Former Yugoslav Rep. of Macedonia and the United </w:t>
        </w:r>
        <w:r w:rsidRPr="00900647">
          <w:rPr>
            <w:lang w:val="en-AU"/>
          </w:rPr>
          <w:t>Kingdom</w:t>
        </w:r>
        <w:r w:rsidRPr="00900647">
          <w:t>, the band 14.25-14.3 GHz is also allocated to the fixed service on a primary basis.</w:t>
        </w:r>
        <w:r w:rsidRPr="00900647">
          <w:rPr>
            <w:sz w:val="16"/>
          </w:rPr>
          <w:t>    (WRC</w:t>
        </w:r>
        <w:r w:rsidRPr="00900647">
          <w:rPr>
            <w:sz w:val="16"/>
          </w:rPr>
          <w:noBreakHyphen/>
          <w:t>12)</w:t>
        </w:r>
      </w:ins>
    </w:p>
    <w:p w:rsidR="005317A2" w:rsidRPr="00900647" w:rsidRDefault="005317A2" w:rsidP="005317A2">
      <w:pPr>
        <w:tabs>
          <w:tab w:val="left" w:pos="284"/>
        </w:tabs>
        <w:spacing w:before="80"/>
        <w:rPr>
          <w:ins w:id="1011" w:author="Author"/>
          <w:lang w:val="en-US"/>
        </w:rPr>
      </w:pPr>
    </w:p>
    <w:p w:rsidR="005317A2" w:rsidRPr="00900647" w:rsidRDefault="005317A2" w:rsidP="005317A2">
      <w:pPr>
        <w:keepNext/>
        <w:keepLines/>
        <w:tabs>
          <w:tab w:val="clear" w:pos="1134"/>
        </w:tabs>
        <w:spacing w:before="200"/>
        <w:ind w:left="1134" w:hanging="1134"/>
        <w:outlineLvl w:val="3"/>
        <w:rPr>
          <w:ins w:id="1012" w:author="Author"/>
          <w:b/>
        </w:rPr>
      </w:pPr>
      <w:ins w:id="1013" w:author="Author">
        <w:r w:rsidRPr="00900647">
          <w:rPr>
            <w:b/>
          </w:rPr>
          <w:t xml:space="preserve">5.2.13.2 </w:t>
        </w:r>
        <w:r w:rsidRPr="00900647">
          <w:rPr>
            <w:b/>
          </w:rPr>
          <w:tab/>
          <w:t>Related ITU-R documents and aviation documents in the frequency band 14</w:t>
        </w:r>
        <w:r w:rsidRPr="00900647">
          <w:rPr>
            <w:b/>
          </w:rPr>
          <w:noBreakHyphen/>
          <w:t>14.3 GHz</w:t>
        </w:r>
      </w:ins>
    </w:p>
    <w:p w:rsidR="00F432FC" w:rsidRPr="00900647" w:rsidRDefault="00F432FC" w:rsidP="00F432FC">
      <w:pPr>
        <w:tabs>
          <w:tab w:val="clear" w:pos="1134"/>
          <w:tab w:val="clear" w:pos="1871"/>
          <w:tab w:val="clear" w:pos="2268"/>
        </w:tabs>
        <w:overflowPunct/>
        <w:spacing w:before="0"/>
        <w:textAlignment w:val="auto"/>
        <w:rPr>
          <w:ins w:id="1014" w:author="Author"/>
          <w:lang w:val="en-US"/>
        </w:rPr>
      </w:pPr>
      <w:ins w:id="1015" w:author="Author">
        <w:r w:rsidRPr="00900647">
          <w:rPr>
            <w:szCs w:val="24"/>
            <w:lang w:val="en-US"/>
          </w:rPr>
          <w:t>Recommendation ITU-R M.946-3 contains power flux density limits for radionavigatio</w:t>
        </w:r>
        <w:r w:rsidR="00060656">
          <w:rPr>
            <w:szCs w:val="24"/>
            <w:lang w:val="en-US"/>
          </w:rPr>
          <w:t>n</w:t>
        </w:r>
        <w:bookmarkStart w:id="1016" w:name="_GoBack"/>
        <w:bookmarkEnd w:id="1016"/>
        <w:r w:rsidRPr="00900647">
          <w:rPr>
            <w:szCs w:val="24"/>
            <w:lang w:val="en-US"/>
          </w:rPr>
          <w:t xml:space="preserve"> transmitters to protect space station received in the fixed-satellite service in the 14 GHz band.</w:t>
        </w:r>
      </w:ins>
    </w:p>
    <w:p w:rsidR="00F432FC" w:rsidRPr="00900647" w:rsidRDefault="00F432FC" w:rsidP="00F432FC">
      <w:pPr>
        <w:rPr>
          <w:ins w:id="1017" w:author="Author"/>
          <w:lang w:val="en-US"/>
        </w:rPr>
      </w:pPr>
      <w:ins w:id="1018" w:author="Author">
        <w:r w:rsidRPr="00900647">
          <w:rPr>
            <w:highlight w:val="yellow"/>
            <w:lang w:val="en-US"/>
          </w:rPr>
          <w:t>[Editor’s Note:  Additional work on this section is needed]</w:t>
        </w:r>
      </w:ins>
    </w:p>
    <w:p w:rsidR="005317A2" w:rsidRPr="00900647" w:rsidRDefault="005317A2" w:rsidP="00F432FC">
      <w:pPr>
        <w:rPr>
          <w:ins w:id="1019" w:author="Author"/>
          <w:lang w:val="en-US"/>
        </w:rPr>
      </w:pPr>
    </w:p>
    <w:p w:rsidR="00724A1A" w:rsidRPr="00900647" w:rsidRDefault="00724A1A" w:rsidP="00724A1A">
      <w:pPr>
        <w:keepNext/>
        <w:keepLines/>
        <w:tabs>
          <w:tab w:val="clear" w:pos="1134"/>
        </w:tabs>
        <w:spacing w:before="200"/>
        <w:ind w:left="1134" w:hanging="1134"/>
        <w:outlineLvl w:val="3"/>
        <w:rPr>
          <w:ins w:id="1020" w:author="Author"/>
          <w:b/>
        </w:rPr>
      </w:pPr>
      <w:ins w:id="1021" w:author="Author">
        <w:r w:rsidRPr="00900647">
          <w:rPr>
            <w:b/>
          </w:rPr>
          <w:lastRenderedPageBreak/>
          <w:t>5.2.13.3</w:t>
        </w:r>
        <w:r w:rsidRPr="00900647">
          <w:rPr>
            <w:b/>
          </w:rPr>
          <w:tab/>
          <w:t xml:space="preserve">Suitability of the frequency band 14-14.3 GHz for </w:t>
        </w:r>
        <w:r w:rsidR="00D2650F" w:rsidRPr="00900647">
          <w:rPr>
            <w:b/>
          </w:rPr>
          <w:t xml:space="preserve">ground based </w:t>
        </w:r>
        <w:r w:rsidRPr="00900647">
          <w:rPr>
            <w:b/>
          </w:rPr>
          <w:t>detect and avoid s</w:t>
        </w:r>
        <w:r w:rsidR="00D2650F" w:rsidRPr="00900647">
          <w:rPr>
            <w:b/>
          </w:rPr>
          <w:t>ystems</w:t>
        </w:r>
      </w:ins>
    </w:p>
    <w:p w:rsidR="00E02327" w:rsidRPr="00900647" w:rsidRDefault="00E02327" w:rsidP="00E02327">
      <w:pPr>
        <w:rPr>
          <w:ins w:id="1022" w:author="Author"/>
          <w:lang w:val="en-US"/>
        </w:rPr>
      </w:pPr>
      <w:ins w:id="1023" w:author="Author">
        <w:r w:rsidRPr="00900647">
          <w:rPr>
            <w:lang w:val="en-US"/>
          </w:rPr>
          <w:t>The frequency band 14-14.3 GHz is used for satellite uplinks and No. 5.504 requires the radionavigation service to protect the satellite receivers.  The power flux density limits to achieve this protection are found in Recommendation ITU-R M.946-3.  In addition, the fixed service systems is allocated in various countries and coexistence between ground based DAA systems aircraft and the fixed service is not ensured.</w:t>
        </w:r>
      </w:ins>
    </w:p>
    <w:p w:rsidR="00E02327" w:rsidRPr="00900647" w:rsidRDefault="00E02327" w:rsidP="00E02327">
      <w:pPr>
        <w:rPr>
          <w:ins w:id="1024" w:author="Author"/>
          <w:lang w:val="en-US"/>
        </w:rPr>
      </w:pPr>
      <w:ins w:id="1025" w:author="Author">
        <w:r w:rsidRPr="00900647">
          <w:rPr>
            <w:lang w:val="en-US"/>
          </w:rPr>
          <w:t>The frequency band 14-14.3 GHz is not suitable for ground based detect and avoid systems.</w:t>
        </w:r>
      </w:ins>
    </w:p>
    <w:p w:rsidR="00B42802" w:rsidRPr="00FB2D8E" w:rsidRDefault="00B42802" w:rsidP="0025663D">
      <w:pPr>
        <w:rPr>
          <w:ins w:id="1026" w:author="Author"/>
          <w:snapToGrid w:val="0"/>
        </w:rPr>
      </w:pPr>
    </w:p>
    <w:p w:rsidR="00C94A04" w:rsidRPr="008F6B36" w:rsidRDefault="00623C8D" w:rsidP="00C94A04">
      <w:pPr>
        <w:pStyle w:val="Heading3"/>
        <w:rPr>
          <w:ins w:id="1027" w:author="Author"/>
        </w:rPr>
      </w:pPr>
      <w:ins w:id="1028" w:author="Author">
        <w:r w:rsidRPr="00D17FB1">
          <w:t>5.2.14</w:t>
        </w:r>
        <w:r w:rsidR="00C94A04" w:rsidRPr="00D17FB1">
          <w:tab/>
        </w:r>
        <w:r w:rsidR="00C94A04" w:rsidRPr="008F6B36">
          <w:rPr>
            <w:rFonts w:eastAsiaTheme="minorEastAsia"/>
            <w:noProof/>
            <w:color w:val="000000" w:themeColor="text1"/>
            <w:szCs w:val="22"/>
            <w:lang w:eastAsia="zh-CN"/>
          </w:rPr>
          <w:t xml:space="preserve">Frequency band </w:t>
        </w:r>
        <w:r w:rsidR="00C94A04" w:rsidRPr="008F6B36">
          <w:t>15.4-15.7 GHz</w:t>
        </w:r>
      </w:ins>
    </w:p>
    <w:p w:rsidR="00C94A04" w:rsidRPr="00920487" w:rsidRDefault="00623C8D" w:rsidP="00C94A04">
      <w:pPr>
        <w:pStyle w:val="Heading4"/>
        <w:rPr>
          <w:ins w:id="1029" w:author="Author"/>
        </w:rPr>
      </w:pPr>
      <w:ins w:id="1030" w:author="Author">
        <w:r w:rsidRPr="00B10511">
          <w:t>5.2.14.1</w:t>
        </w:r>
        <w:r w:rsidR="00C94A04" w:rsidRPr="00920487">
          <w:tab/>
        </w:r>
        <w:r w:rsidR="00C94A04" w:rsidRPr="00920487">
          <w:rPr>
            <w:noProof/>
            <w:webHidden/>
          </w:rPr>
          <w:t>Allocation to operate detect and avoid</w:t>
        </w:r>
        <w:r w:rsidR="00C94A04" w:rsidRPr="0057456E">
          <w:t xml:space="preserve"> </w:t>
        </w:r>
        <w:r w:rsidR="00C94A04" w:rsidRPr="0057456E">
          <w:rPr>
            <w:noProof/>
          </w:rPr>
          <w:t>and other services in the frequency band</w:t>
        </w:r>
        <w:r w:rsidR="00C94A04">
          <w:rPr>
            <w:noProof/>
          </w:rPr>
          <w:t xml:space="preserve"> </w:t>
        </w:r>
        <w:r w:rsidR="00C94A04" w:rsidRPr="00C94A04">
          <w:t>15.4-15.7 GHz</w:t>
        </w:r>
      </w:ins>
    </w:p>
    <w:p w:rsidR="00C94A04" w:rsidRPr="00C94A04" w:rsidRDefault="00C94A04" w:rsidP="00C94A04">
      <w:pPr>
        <w:keepNext/>
        <w:keepLines/>
        <w:rPr>
          <w:ins w:id="1031" w:author="Author"/>
        </w:rPr>
      </w:pPr>
    </w:p>
    <w:tbl>
      <w:tblPr>
        <w:tblW w:w="9299" w:type="dxa"/>
        <w:jc w:val="center"/>
        <w:tblLayout w:type="fixed"/>
        <w:tblCellMar>
          <w:left w:w="107" w:type="dxa"/>
          <w:right w:w="107" w:type="dxa"/>
        </w:tblCellMar>
        <w:tblLook w:val="04A0" w:firstRow="1" w:lastRow="0" w:firstColumn="1" w:lastColumn="0" w:noHBand="0" w:noVBand="1"/>
      </w:tblPr>
      <w:tblGrid>
        <w:gridCol w:w="3099"/>
        <w:gridCol w:w="3100"/>
        <w:gridCol w:w="3100"/>
      </w:tblGrid>
      <w:tr w:rsidR="00C94A04" w:rsidRPr="00C94A04" w:rsidTr="00CE0351">
        <w:trPr>
          <w:cantSplit/>
          <w:jc w:val="center"/>
          <w:ins w:id="1032" w:author="Author"/>
        </w:trPr>
        <w:tc>
          <w:tcPr>
            <w:tcW w:w="9299" w:type="dxa"/>
            <w:gridSpan w:val="3"/>
            <w:tcBorders>
              <w:top w:val="single" w:sz="4" w:space="0" w:color="auto"/>
              <w:left w:val="single" w:sz="4" w:space="0" w:color="auto"/>
              <w:bottom w:val="single" w:sz="4" w:space="0" w:color="auto"/>
              <w:right w:val="single" w:sz="4" w:space="0" w:color="auto"/>
            </w:tcBorders>
            <w:hideMark/>
          </w:tcPr>
          <w:p w:rsidR="00C94A04" w:rsidRPr="00C94A04" w:rsidRDefault="00C94A04" w:rsidP="00C94A04">
            <w:pPr>
              <w:keepNext/>
              <w:keepLines/>
              <w:spacing w:before="80" w:after="80"/>
              <w:jc w:val="center"/>
              <w:rPr>
                <w:ins w:id="1033" w:author="Author"/>
                <w:rFonts w:ascii="Times New Roman Bold" w:hAnsi="Times New Roman Bold" w:cs="Times New Roman Bold"/>
                <w:b/>
                <w:sz w:val="20"/>
              </w:rPr>
            </w:pPr>
            <w:ins w:id="1034" w:author="Author">
              <w:r w:rsidRPr="00C94A04">
                <w:rPr>
                  <w:rFonts w:ascii="Times New Roman Bold" w:hAnsi="Times New Roman Bold" w:cs="Times New Roman Bold"/>
                  <w:b/>
                  <w:sz w:val="20"/>
                </w:rPr>
                <w:t>Allocation to services</w:t>
              </w:r>
            </w:ins>
          </w:p>
        </w:tc>
      </w:tr>
      <w:tr w:rsidR="00C94A04" w:rsidRPr="00C94A04" w:rsidTr="00CE0351">
        <w:trPr>
          <w:cantSplit/>
          <w:jc w:val="center"/>
          <w:ins w:id="1035" w:author="Author"/>
        </w:trPr>
        <w:tc>
          <w:tcPr>
            <w:tcW w:w="3099" w:type="dxa"/>
            <w:tcBorders>
              <w:top w:val="single" w:sz="4" w:space="0" w:color="auto"/>
              <w:left w:val="single" w:sz="4" w:space="0" w:color="auto"/>
              <w:bottom w:val="single" w:sz="4" w:space="0" w:color="auto"/>
              <w:right w:val="single" w:sz="4" w:space="0" w:color="auto"/>
            </w:tcBorders>
            <w:hideMark/>
          </w:tcPr>
          <w:p w:rsidR="00C94A04" w:rsidRPr="00C94A04" w:rsidRDefault="00C94A04" w:rsidP="00C94A04">
            <w:pPr>
              <w:keepNext/>
              <w:spacing w:before="80" w:after="80"/>
              <w:jc w:val="center"/>
              <w:rPr>
                <w:ins w:id="1036" w:author="Author"/>
                <w:rFonts w:ascii="Times New Roman Bold" w:hAnsi="Times New Roman Bold" w:cs="Times New Roman Bold"/>
                <w:b/>
                <w:sz w:val="20"/>
              </w:rPr>
            </w:pPr>
            <w:ins w:id="1037" w:author="Author">
              <w:r w:rsidRPr="00C94A04">
                <w:rPr>
                  <w:rFonts w:ascii="Times New Roman Bold" w:hAnsi="Times New Roman Bold" w:cs="Times New Roman Bold"/>
                  <w:b/>
                  <w:sz w:val="20"/>
                </w:rPr>
                <w:t>Region 1</w:t>
              </w:r>
            </w:ins>
          </w:p>
        </w:tc>
        <w:tc>
          <w:tcPr>
            <w:tcW w:w="3100" w:type="dxa"/>
            <w:tcBorders>
              <w:top w:val="single" w:sz="4" w:space="0" w:color="auto"/>
              <w:left w:val="single" w:sz="4" w:space="0" w:color="auto"/>
              <w:bottom w:val="single" w:sz="4" w:space="0" w:color="auto"/>
              <w:right w:val="single" w:sz="4" w:space="0" w:color="auto"/>
            </w:tcBorders>
            <w:hideMark/>
          </w:tcPr>
          <w:p w:rsidR="00C94A04" w:rsidRPr="00C94A04" w:rsidRDefault="00C94A04" w:rsidP="00C94A04">
            <w:pPr>
              <w:keepNext/>
              <w:spacing w:before="80" w:after="80"/>
              <w:jc w:val="center"/>
              <w:rPr>
                <w:ins w:id="1038" w:author="Author"/>
                <w:rFonts w:ascii="Times New Roman Bold" w:hAnsi="Times New Roman Bold" w:cs="Times New Roman Bold"/>
                <w:b/>
                <w:sz w:val="20"/>
              </w:rPr>
            </w:pPr>
            <w:ins w:id="1039" w:author="Author">
              <w:r w:rsidRPr="00C94A04">
                <w:rPr>
                  <w:rFonts w:ascii="Times New Roman Bold" w:hAnsi="Times New Roman Bold" w:cs="Times New Roman Bold"/>
                  <w:b/>
                  <w:sz w:val="20"/>
                </w:rPr>
                <w:t>Region 2</w:t>
              </w:r>
            </w:ins>
          </w:p>
        </w:tc>
        <w:tc>
          <w:tcPr>
            <w:tcW w:w="3100" w:type="dxa"/>
            <w:tcBorders>
              <w:top w:val="single" w:sz="4" w:space="0" w:color="auto"/>
              <w:left w:val="single" w:sz="4" w:space="0" w:color="auto"/>
              <w:bottom w:val="single" w:sz="4" w:space="0" w:color="auto"/>
              <w:right w:val="single" w:sz="4" w:space="0" w:color="auto"/>
            </w:tcBorders>
            <w:hideMark/>
          </w:tcPr>
          <w:p w:rsidR="00C94A04" w:rsidRPr="00C94A04" w:rsidRDefault="00C94A04" w:rsidP="00C94A04">
            <w:pPr>
              <w:keepNext/>
              <w:spacing w:before="80" w:after="80"/>
              <w:jc w:val="center"/>
              <w:rPr>
                <w:ins w:id="1040" w:author="Author"/>
                <w:rFonts w:ascii="Times New Roman Bold" w:hAnsi="Times New Roman Bold" w:cs="Times New Roman Bold"/>
                <w:b/>
                <w:sz w:val="20"/>
              </w:rPr>
            </w:pPr>
            <w:ins w:id="1041" w:author="Author">
              <w:r w:rsidRPr="00C94A04">
                <w:rPr>
                  <w:rFonts w:ascii="Times New Roman Bold" w:hAnsi="Times New Roman Bold" w:cs="Times New Roman Bold"/>
                  <w:b/>
                  <w:sz w:val="20"/>
                </w:rPr>
                <w:t>Region 3</w:t>
              </w:r>
            </w:ins>
          </w:p>
        </w:tc>
      </w:tr>
      <w:tr w:rsidR="00C94A04" w:rsidRPr="00C94A04" w:rsidTr="00CE0351">
        <w:trPr>
          <w:cantSplit/>
          <w:jc w:val="center"/>
          <w:ins w:id="1042" w:author="Author"/>
        </w:trPr>
        <w:tc>
          <w:tcPr>
            <w:tcW w:w="9299" w:type="dxa"/>
            <w:gridSpan w:val="3"/>
            <w:tcBorders>
              <w:top w:val="single" w:sz="4" w:space="0" w:color="auto"/>
              <w:left w:val="single" w:sz="4" w:space="0" w:color="auto"/>
              <w:bottom w:val="single" w:sz="4" w:space="0" w:color="auto"/>
              <w:right w:val="single" w:sz="4" w:space="0" w:color="auto"/>
            </w:tcBorders>
            <w:hideMark/>
          </w:tcPr>
          <w:p w:rsidR="00C94A04" w:rsidRPr="00C94A04" w:rsidRDefault="00C94A04" w:rsidP="00C94A04">
            <w:pPr>
              <w:keepNext/>
              <w:tabs>
                <w:tab w:val="clear" w:pos="1134"/>
                <w:tab w:val="clear" w:pos="1871"/>
                <w:tab w:val="clear" w:pos="2268"/>
                <w:tab w:val="left" w:pos="170"/>
                <w:tab w:val="left" w:pos="567"/>
                <w:tab w:val="left" w:pos="737"/>
                <w:tab w:val="left" w:pos="2977"/>
                <w:tab w:val="left" w:pos="3266"/>
              </w:tabs>
              <w:spacing w:before="30" w:after="30"/>
              <w:ind w:left="170" w:hanging="170"/>
              <w:rPr>
                <w:ins w:id="1043" w:author="Author"/>
                <w:color w:val="000000"/>
                <w:sz w:val="20"/>
              </w:rPr>
            </w:pPr>
            <w:ins w:id="1044" w:author="Author">
              <w:r w:rsidRPr="00C94A04">
                <w:rPr>
                  <w:b/>
                  <w:sz w:val="20"/>
                </w:rPr>
                <w:t>15.4-15.43</w:t>
              </w:r>
              <w:r w:rsidRPr="00C94A04">
                <w:rPr>
                  <w:color w:val="000000"/>
                  <w:sz w:val="20"/>
                </w:rPr>
                <w:tab/>
                <w:t xml:space="preserve">RADIOLOCATION  </w:t>
              </w:r>
              <w:r w:rsidRPr="00C94A04">
                <w:rPr>
                  <w:sz w:val="20"/>
                </w:rPr>
                <w:t>5.511E  5.511F</w:t>
              </w:r>
            </w:ins>
          </w:p>
          <w:p w:rsidR="00C94A04" w:rsidRPr="00C94A04" w:rsidRDefault="00C94A04" w:rsidP="00C94A04">
            <w:pPr>
              <w:keepNext/>
              <w:tabs>
                <w:tab w:val="clear" w:pos="1134"/>
                <w:tab w:val="clear" w:pos="1871"/>
                <w:tab w:val="clear" w:pos="2268"/>
                <w:tab w:val="left" w:pos="170"/>
                <w:tab w:val="left" w:pos="567"/>
                <w:tab w:val="left" w:pos="737"/>
                <w:tab w:val="left" w:pos="2977"/>
                <w:tab w:val="left" w:pos="3266"/>
              </w:tabs>
              <w:spacing w:before="30" w:after="30"/>
              <w:ind w:left="170" w:hanging="170"/>
              <w:rPr>
                <w:ins w:id="1045" w:author="Author"/>
                <w:color w:val="000000"/>
                <w:sz w:val="20"/>
                <w:lang w:val="fr-BE"/>
              </w:rPr>
            </w:pPr>
            <w:ins w:id="1046" w:author="Author">
              <w:r w:rsidRPr="00C94A04">
                <w:rPr>
                  <w:color w:val="000000"/>
                  <w:sz w:val="20"/>
                </w:rPr>
                <w:tab/>
              </w:r>
              <w:r w:rsidRPr="00C94A04">
                <w:rPr>
                  <w:color w:val="000000"/>
                  <w:sz w:val="20"/>
                </w:rPr>
                <w:tab/>
              </w:r>
              <w:r w:rsidRPr="00C94A04">
                <w:rPr>
                  <w:color w:val="000000"/>
                  <w:sz w:val="20"/>
                </w:rPr>
                <w:tab/>
              </w:r>
              <w:r w:rsidRPr="00C94A04">
                <w:rPr>
                  <w:color w:val="000000"/>
                  <w:sz w:val="20"/>
                </w:rPr>
                <w:tab/>
                <w:t>AERONAUTICAL RADIONAV</w:t>
              </w:r>
              <w:r w:rsidRPr="00C94A04">
                <w:rPr>
                  <w:color w:val="000000"/>
                  <w:sz w:val="20"/>
                  <w:lang w:val="fr-BE"/>
                </w:rPr>
                <w:t>IGATION</w:t>
              </w:r>
            </w:ins>
          </w:p>
        </w:tc>
      </w:tr>
      <w:tr w:rsidR="00C94A04" w:rsidRPr="00C94A04" w:rsidTr="00CE0351">
        <w:trPr>
          <w:cantSplit/>
          <w:jc w:val="center"/>
          <w:ins w:id="1047" w:author="Author"/>
        </w:trPr>
        <w:tc>
          <w:tcPr>
            <w:tcW w:w="9299" w:type="dxa"/>
            <w:gridSpan w:val="3"/>
            <w:tcBorders>
              <w:top w:val="single" w:sz="4" w:space="0" w:color="auto"/>
              <w:left w:val="single" w:sz="4" w:space="0" w:color="auto"/>
              <w:bottom w:val="single" w:sz="4" w:space="0" w:color="auto"/>
              <w:right w:val="single" w:sz="4" w:space="0" w:color="auto"/>
            </w:tcBorders>
            <w:hideMark/>
          </w:tcPr>
          <w:p w:rsidR="00C94A04" w:rsidRPr="00C94A04" w:rsidRDefault="00C94A04" w:rsidP="00C94A04">
            <w:pPr>
              <w:keepNext/>
              <w:tabs>
                <w:tab w:val="clear" w:pos="1134"/>
                <w:tab w:val="clear" w:pos="1871"/>
                <w:tab w:val="clear" w:pos="2268"/>
                <w:tab w:val="left" w:pos="170"/>
                <w:tab w:val="left" w:pos="567"/>
                <w:tab w:val="left" w:pos="737"/>
                <w:tab w:val="left" w:pos="2977"/>
                <w:tab w:val="left" w:pos="3266"/>
              </w:tabs>
              <w:spacing w:before="30" w:after="30"/>
              <w:ind w:left="170" w:hanging="170"/>
              <w:rPr>
                <w:ins w:id="1048" w:author="Author"/>
                <w:color w:val="000000"/>
                <w:sz w:val="20"/>
              </w:rPr>
            </w:pPr>
            <w:ins w:id="1049" w:author="Author">
              <w:r w:rsidRPr="00C94A04">
                <w:rPr>
                  <w:b/>
                  <w:sz w:val="20"/>
                </w:rPr>
                <w:t>15.43-15.63</w:t>
              </w:r>
              <w:r w:rsidRPr="00C94A04">
                <w:rPr>
                  <w:color w:val="000000"/>
                  <w:sz w:val="20"/>
                </w:rPr>
                <w:tab/>
                <w:t>FIXED-SATELLITE (Earth-to-space)  5.511A</w:t>
              </w:r>
            </w:ins>
          </w:p>
          <w:p w:rsidR="00C94A04" w:rsidRPr="00C94A04" w:rsidRDefault="00C94A04" w:rsidP="00C94A04">
            <w:pPr>
              <w:keepNext/>
              <w:tabs>
                <w:tab w:val="clear" w:pos="1134"/>
                <w:tab w:val="clear" w:pos="1871"/>
                <w:tab w:val="clear" w:pos="2268"/>
                <w:tab w:val="left" w:pos="170"/>
                <w:tab w:val="left" w:pos="567"/>
                <w:tab w:val="left" w:pos="737"/>
                <w:tab w:val="left" w:pos="2977"/>
                <w:tab w:val="left" w:pos="3266"/>
              </w:tabs>
              <w:spacing w:before="30" w:after="30"/>
              <w:ind w:left="170" w:hanging="170"/>
              <w:rPr>
                <w:ins w:id="1050" w:author="Author"/>
                <w:color w:val="000000"/>
                <w:sz w:val="20"/>
                <w:lang w:val="fr-BE"/>
              </w:rPr>
            </w:pPr>
            <w:ins w:id="1051" w:author="Author">
              <w:r w:rsidRPr="00C94A04">
                <w:rPr>
                  <w:color w:val="000000"/>
                  <w:sz w:val="20"/>
                </w:rPr>
                <w:tab/>
              </w:r>
              <w:r w:rsidRPr="00C94A04">
                <w:rPr>
                  <w:color w:val="000000"/>
                  <w:sz w:val="20"/>
                </w:rPr>
                <w:tab/>
              </w:r>
              <w:r w:rsidRPr="00C94A04">
                <w:rPr>
                  <w:color w:val="000000"/>
                  <w:sz w:val="20"/>
                </w:rPr>
                <w:tab/>
              </w:r>
              <w:r w:rsidRPr="00C94A04">
                <w:rPr>
                  <w:color w:val="000000"/>
                  <w:sz w:val="20"/>
                </w:rPr>
                <w:tab/>
              </w:r>
              <w:r w:rsidRPr="00C94A04">
                <w:rPr>
                  <w:color w:val="000000"/>
                  <w:sz w:val="20"/>
                  <w:lang w:val="fr-BE"/>
                </w:rPr>
                <w:t xml:space="preserve">RADIOLOCATION  </w:t>
              </w:r>
              <w:r w:rsidRPr="00C94A04">
                <w:rPr>
                  <w:sz w:val="20"/>
                  <w:lang w:val="fr-BE"/>
                </w:rPr>
                <w:t>5.511E  5.511F</w:t>
              </w:r>
            </w:ins>
          </w:p>
          <w:p w:rsidR="00C94A04" w:rsidRPr="00C94A04" w:rsidRDefault="00C94A04" w:rsidP="00C94A04">
            <w:pPr>
              <w:keepNext/>
              <w:tabs>
                <w:tab w:val="clear" w:pos="1134"/>
                <w:tab w:val="clear" w:pos="1871"/>
                <w:tab w:val="clear" w:pos="2268"/>
                <w:tab w:val="left" w:pos="170"/>
                <w:tab w:val="left" w:pos="567"/>
                <w:tab w:val="left" w:pos="737"/>
                <w:tab w:val="left" w:pos="2977"/>
                <w:tab w:val="left" w:pos="3266"/>
              </w:tabs>
              <w:spacing w:before="30" w:after="30"/>
              <w:ind w:left="170" w:hanging="170"/>
              <w:rPr>
                <w:ins w:id="1052" w:author="Author"/>
                <w:color w:val="000000"/>
                <w:sz w:val="20"/>
                <w:lang w:val="fr-BE"/>
              </w:rPr>
            </w:pPr>
            <w:ins w:id="1053" w:author="Author">
              <w:r w:rsidRPr="00C94A04">
                <w:rPr>
                  <w:color w:val="000000"/>
                  <w:sz w:val="20"/>
                  <w:lang w:val="fr-BE"/>
                </w:rPr>
                <w:tab/>
              </w:r>
              <w:r w:rsidRPr="00C94A04">
                <w:rPr>
                  <w:color w:val="000000"/>
                  <w:sz w:val="20"/>
                  <w:lang w:val="fr-BE"/>
                </w:rPr>
                <w:tab/>
              </w:r>
              <w:r w:rsidRPr="00C94A04">
                <w:rPr>
                  <w:color w:val="000000"/>
                  <w:sz w:val="20"/>
                  <w:lang w:val="fr-BE"/>
                </w:rPr>
                <w:tab/>
              </w:r>
              <w:r w:rsidRPr="00C94A04">
                <w:rPr>
                  <w:color w:val="000000"/>
                  <w:sz w:val="20"/>
                  <w:lang w:val="fr-BE"/>
                </w:rPr>
                <w:tab/>
                <w:t>AERONAUTICAL RADIONAVIGATION</w:t>
              </w:r>
            </w:ins>
          </w:p>
          <w:p w:rsidR="00C94A04" w:rsidRPr="00C94A04" w:rsidRDefault="00C94A04" w:rsidP="00C94A04">
            <w:pPr>
              <w:keepNext/>
              <w:tabs>
                <w:tab w:val="clear" w:pos="1134"/>
                <w:tab w:val="clear" w:pos="1871"/>
                <w:tab w:val="clear" w:pos="2268"/>
                <w:tab w:val="left" w:pos="170"/>
                <w:tab w:val="left" w:pos="567"/>
                <w:tab w:val="left" w:pos="737"/>
                <w:tab w:val="left" w:pos="2977"/>
                <w:tab w:val="left" w:pos="3266"/>
              </w:tabs>
              <w:spacing w:before="30" w:after="30"/>
              <w:ind w:left="170" w:hanging="170"/>
              <w:rPr>
                <w:ins w:id="1054" w:author="Author"/>
                <w:color w:val="000000"/>
                <w:sz w:val="20"/>
                <w:lang w:val="fr-BE"/>
              </w:rPr>
            </w:pPr>
            <w:ins w:id="1055" w:author="Author">
              <w:r w:rsidRPr="00C94A04">
                <w:rPr>
                  <w:color w:val="000000"/>
                  <w:sz w:val="20"/>
                  <w:lang w:val="fr-BE"/>
                </w:rPr>
                <w:tab/>
              </w:r>
              <w:r w:rsidRPr="00C94A04">
                <w:rPr>
                  <w:color w:val="000000"/>
                  <w:sz w:val="20"/>
                  <w:lang w:val="fr-BE"/>
                </w:rPr>
                <w:tab/>
              </w:r>
              <w:r w:rsidRPr="00C94A04">
                <w:rPr>
                  <w:color w:val="000000"/>
                  <w:sz w:val="20"/>
                  <w:lang w:val="fr-BE"/>
                </w:rPr>
                <w:tab/>
              </w:r>
              <w:r w:rsidRPr="00C94A04">
                <w:rPr>
                  <w:color w:val="000000"/>
                  <w:sz w:val="20"/>
                  <w:lang w:val="fr-BE"/>
                </w:rPr>
                <w:tab/>
                <w:t>5.511C</w:t>
              </w:r>
            </w:ins>
          </w:p>
        </w:tc>
      </w:tr>
      <w:tr w:rsidR="00C94A04" w:rsidRPr="00C94A04" w:rsidTr="00CE0351">
        <w:trPr>
          <w:cantSplit/>
          <w:jc w:val="center"/>
          <w:ins w:id="1056" w:author="Author"/>
        </w:trPr>
        <w:tc>
          <w:tcPr>
            <w:tcW w:w="9299" w:type="dxa"/>
            <w:gridSpan w:val="3"/>
            <w:tcBorders>
              <w:top w:val="single" w:sz="4" w:space="0" w:color="auto"/>
              <w:left w:val="single" w:sz="4" w:space="0" w:color="auto"/>
              <w:bottom w:val="single" w:sz="4" w:space="0" w:color="auto"/>
              <w:right w:val="single" w:sz="4" w:space="0" w:color="auto"/>
            </w:tcBorders>
            <w:hideMark/>
          </w:tcPr>
          <w:p w:rsidR="00C94A04" w:rsidRPr="00C94A04" w:rsidRDefault="00C94A04" w:rsidP="00C94A04">
            <w:pPr>
              <w:tabs>
                <w:tab w:val="clear" w:pos="1134"/>
                <w:tab w:val="clear" w:pos="1871"/>
                <w:tab w:val="clear" w:pos="2268"/>
                <w:tab w:val="left" w:pos="170"/>
                <w:tab w:val="left" w:pos="567"/>
                <w:tab w:val="left" w:pos="737"/>
                <w:tab w:val="left" w:pos="2977"/>
                <w:tab w:val="left" w:pos="3266"/>
              </w:tabs>
              <w:spacing w:before="30" w:after="30"/>
              <w:ind w:left="170" w:hanging="170"/>
              <w:rPr>
                <w:ins w:id="1057" w:author="Author"/>
                <w:color w:val="000000"/>
                <w:sz w:val="20"/>
                <w:lang w:val="fr-BE"/>
              </w:rPr>
            </w:pPr>
            <w:ins w:id="1058" w:author="Author">
              <w:r w:rsidRPr="00C94A04">
                <w:rPr>
                  <w:b/>
                  <w:sz w:val="20"/>
                  <w:lang w:val="fr-BE"/>
                </w:rPr>
                <w:t>15.63-15.7</w:t>
              </w:r>
              <w:r w:rsidRPr="00C94A04">
                <w:rPr>
                  <w:color w:val="000000"/>
                  <w:sz w:val="20"/>
                  <w:lang w:val="fr-BE"/>
                </w:rPr>
                <w:tab/>
                <w:t xml:space="preserve">RADIOLOCATION  </w:t>
              </w:r>
              <w:r w:rsidRPr="00C94A04">
                <w:rPr>
                  <w:sz w:val="20"/>
                  <w:lang w:val="fr-BE"/>
                </w:rPr>
                <w:t>5.511E  5.511F</w:t>
              </w:r>
            </w:ins>
          </w:p>
          <w:p w:rsidR="00C94A04" w:rsidRPr="00C94A04" w:rsidRDefault="00C94A04" w:rsidP="00C94A04">
            <w:pPr>
              <w:tabs>
                <w:tab w:val="clear" w:pos="1134"/>
                <w:tab w:val="clear" w:pos="1871"/>
                <w:tab w:val="clear" w:pos="2268"/>
                <w:tab w:val="left" w:pos="170"/>
                <w:tab w:val="left" w:pos="567"/>
                <w:tab w:val="left" w:pos="737"/>
                <w:tab w:val="left" w:pos="2977"/>
                <w:tab w:val="left" w:pos="3266"/>
              </w:tabs>
              <w:spacing w:before="30" w:after="30"/>
              <w:ind w:left="170" w:hanging="170"/>
              <w:rPr>
                <w:ins w:id="1059" w:author="Author"/>
                <w:color w:val="000000"/>
                <w:sz w:val="20"/>
                <w:lang w:val="fr-BE"/>
              </w:rPr>
            </w:pPr>
            <w:ins w:id="1060" w:author="Author">
              <w:r w:rsidRPr="00C94A04">
                <w:rPr>
                  <w:color w:val="000000"/>
                  <w:sz w:val="20"/>
                  <w:lang w:val="fr-BE"/>
                </w:rPr>
                <w:tab/>
              </w:r>
              <w:r w:rsidRPr="00C94A04">
                <w:rPr>
                  <w:color w:val="000000"/>
                  <w:sz w:val="20"/>
                  <w:lang w:val="fr-BE"/>
                </w:rPr>
                <w:tab/>
              </w:r>
              <w:r w:rsidRPr="00C94A04">
                <w:rPr>
                  <w:color w:val="000000"/>
                  <w:sz w:val="20"/>
                  <w:lang w:val="fr-BE"/>
                </w:rPr>
                <w:tab/>
              </w:r>
              <w:r w:rsidRPr="00C94A04">
                <w:rPr>
                  <w:color w:val="000000"/>
                  <w:sz w:val="20"/>
                  <w:lang w:val="fr-BE"/>
                </w:rPr>
                <w:tab/>
                <w:t>AERONAUTICAL RADIONAVIGATION</w:t>
              </w:r>
            </w:ins>
          </w:p>
        </w:tc>
      </w:tr>
    </w:tbl>
    <w:p w:rsidR="00C94A04" w:rsidRDefault="00C94A04" w:rsidP="00C94A04">
      <w:pPr>
        <w:rPr>
          <w:ins w:id="1061" w:author="Author"/>
          <w:snapToGrid w:val="0"/>
        </w:rPr>
      </w:pPr>
    </w:p>
    <w:p w:rsidR="00623C8D" w:rsidRPr="00FB2D8E" w:rsidRDefault="00623C8D" w:rsidP="00623C8D">
      <w:pPr>
        <w:pStyle w:val="Note"/>
        <w:rPr>
          <w:ins w:id="1062" w:author="Author"/>
          <w:rStyle w:val="Artdef"/>
          <w:b w:val="0"/>
        </w:rPr>
      </w:pPr>
      <w:ins w:id="1063" w:author="Author">
        <w:r w:rsidRPr="00FB2D8E">
          <w:rPr>
            <w:b/>
            <w:bCs/>
            <w:lang w:val="en-US"/>
          </w:rPr>
          <w:t>5.511A</w:t>
        </w:r>
        <w:r w:rsidRPr="00FB2D8E">
          <w:rPr>
            <w:b/>
            <w:bCs/>
            <w:lang w:val="en-US"/>
          </w:rPr>
          <w:tab/>
        </w:r>
        <w:r w:rsidRPr="00FB2D8E">
          <w:rPr>
            <w:lang w:val="en-US"/>
          </w:rPr>
          <w:t xml:space="preserve">Use of the frequency band 15.43-15.63 GHz by the fixed-satellite service (Earth-to-space) is limited to feeder links of non-geostationary systems in the mobile-satellite service, subject to coordination under No. </w:t>
        </w:r>
        <w:r w:rsidRPr="00FB2D8E">
          <w:rPr>
            <w:b/>
            <w:bCs/>
            <w:lang w:val="en-US"/>
          </w:rPr>
          <w:t>9.11A</w:t>
        </w:r>
        <w:r w:rsidRPr="00FB2D8E">
          <w:rPr>
            <w:lang w:val="en-US"/>
          </w:rPr>
          <w:t>.</w:t>
        </w:r>
        <w:r w:rsidRPr="00FB2D8E">
          <w:rPr>
            <w:sz w:val="16"/>
          </w:rPr>
          <w:t xml:space="preserve">     (WRC</w:t>
        </w:r>
        <w:r w:rsidRPr="00FB2D8E">
          <w:rPr>
            <w:sz w:val="16"/>
          </w:rPr>
          <w:noBreakHyphen/>
          <w:t>15)</w:t>
        </w:r>
      </w:ins>
    </w:p>
    <w:p w:rsidR="00C94A04" w:rsidRPr="00B10511" w:rsidRDefault="00C94A04" w:rsidP="00C94A04">
      <w:pPr>
        <w:tabs>
          <w:tab w:val="left" w:pos="284"/>
        </w:tabs>
        <w:spacing w:before="80"/>
        <w:rPr>
          <w:ins w:id="1064" w:author="Author"/>
        </w:rPr>
      </w:pPr>
      <w:ins w:id="1065" w:author="Author">
        <w:r w:rsidRPr="00D17FB1">
          <w:rPr>
            <w:b/>
          </w:rPr>
          <w:t>5.511C</w:t>
        </w:r>
        <w:r w:rsidRPr="00D17FB1">
          <w:rPr>
            <w:b/>
          </w:rPr>
          <w:tab/>
        </w:r>
        <w:r w:rsidRPr="00D17FB1">
          <w:t>Stations opera</w:t>
        </w:r>
        <w:r w:rsidRPr="008F6B36">
          <w:t>ting in the aeronautical radionavigation service shall limit the effective e.i.r.p. in accordance with Recommendation ITU</w:t>
        </w:r>
        <w:r w:rsidRPr="008F6B36">
          <w:noBreakHyphen/>
          <w:t>R S.1340</w:t>
        </w:r>
        <w:r w:rsidRPr="008F6B36">
          <w:noBreakHyphen/>
          <w:t>0. The minimum coordination distance required to protect the aeronautical radionavigation stations (No. </w:t>
        </w:r>
        <w:r w:rsidRPr="008F6B36">
          <w:rPr>
            <w:b/>
            <w:bCs/>
          </w:rPr>
          <w:t>4.10</w:t>
        </w:r>
        <w:r w:rsidRPr="008F6B36">
          <w:t xml:space="preserve"> applies) from harmful interference from feeder-link earth stations and the maximum e.i.r.p. transmitted towards the local horizontal plane by a feeder-link earth station shall be in accordance with Recommendation ITU</w:t>
        </w:r>
        <w:r w:rsidRPr="008F6B36">
          <w:noBreakHyphen/>
          <w:t>R S.1340</w:t>
        </w:r>
        <w:r w:rsidRPr="008F6B36">
          <w:noBreakHyphen/>
          <w:t>0.</w:t>
        </w:r>
        <w:r w:rsidRPr="00B10511">
          <w:rPr>
            <w:sz w:val="16"/>
          </w:rPr>
          <w:t>     (WRC</w:t>
        </w:r>
        <w:r w:rsidRPr="00B10511">
          <w:rPr>
            <w:sz w:val="16"/>
          </w:rPr>
          <w:noBreakHyphen/>
          <w:t>15)</w:t>
        </w:r>
      </w:ins>
    </w:p>
    <w:p w:rsidR="00C94A04" w:rsidRPr="00724A1A" w:rsidRDefault="00C94A04" w:rsidP="00C94A04">
      <w:pPr>
        <w:rPr>
          <w:ins w:id="1066" w:author="Author"/>
          <w:lang w:val="en-US"/>
        </w:rPr>
      </w:pPr>
      <w:ins w:id="1067" w:author="Author">
        <w:r w:rsidRPr="005317A2">
          <w:rPr>
            <w:b/>
          </w:rPr>
          <w:t>5.511E</w:t>
        </w:r>
        <w:r w:rsidRPr="005317A2">
          <w:tab/>
          <w:t xml:space="preserve">In the frequency band 15.4-15.7 GHz, stations operating in the radiolocation service shall not cause harmful </w:t>
        </w:r>
        <w:r w:rsidRPr="005317A2">
          <w:rPr>
            <w:lang w:val="en-AU"/>
          </w:rPr>
          <w:t>interference</w:t>
        </w:r>
        <w:r w:rsidRPr="005317A2">
          <w:t xml:space="preserve"> to, or claim protection from, stations operating in the aeronautical radionavigation service.</w:t>
        </w:r>
        <w:r w:rsidRPr="00724A1A">
          <w:rPr>
            <w:sz w:val="16"/>
          </w:rPr>
          <w:t>    (WRC</w:t>
        </w:r>
        <w:r w:rsidRPr="00724A1A">
          <w:rPr>
            <w:sz w:val="16"/>
          </w:rPr>
          <w:noBreakHyphen/>
          <w:t>12)</w:t>
        </w:r>
      </w:ins>
    </w:p>
    <w:p w:rsidR="00623C8D" w:rsidRPr="00FB2D8E" w:rsidRDefault="00623C8D" w:rsidP="00623C8D">
      <w:pPr>
        <w:pStyle w:val="Note"/>
        <w:rPr>
          <w:ins w:id="1068" w:author="Author"/>
          <w:lang w:val="en-US"/>
        </w:rPr>
      </w:pPr>
      <w:ins w:id="1069" w:author="Author">
        <w:r w:rsidRPr="00FB2D8E">
          <w:rPr>
            <w:b/>
            <w:bCs/>
            <w:lang w:val="en-US"/>
          </w:rPr>
          <w:t>5.511F</w:t>
        </w:r>
        <w:r w:rsidRPr="00FB2D8E">
          <w:rPr>
            <w:b/>
            <w:bCs/>
            <w:lang w:val="en-US"/>
          </w:rPr>
          <w:tab/>
        </w:r>
        <w:r w:rsidRPr="00FB2D8E">
          <w:rPr>
            <w:lang w:val="en-US"/>
          </w:rPr>
          <w:t>In order to protect the radio astronomy service in the frequency band 15.35-15.4 GHz, radiolocation stations operating in the frequency band 15.4-15.7 GHz shall not exceed the power flux-density level of −156 dB(W/m2) in a 50 MHz bandwidth in the frequency band 15.35-15.4 GHz, at any radio astronomy observatory site for more than 2 per cent of the time.</w:t>
        </w:r>
        <w:r w:rsidRPr="00FB2D8E">
          <w:rPr>
            <w:sz w:val="16"/>
          </w:rPr>
          <w:t>    (WRC</w:t>
        </w:r>
        <w:r w:rsidRPr="00FB2D8E">
          <w:rPr>
            <w:sz w:val="16"/>
          </w:rPr>
          <w:noBreakHyphen/>
          <w:t>12)</w:t>
        </w:r>
      </w:ins>
    </w:p>
    <w:p w:rsidR="00C94A04" w:rsidRPr="00D17FB1" w:rsidRDefault="00C94A04" w:rsidP="00C94A04">
      <w:pPr>
        <w:rPr>
          <w:ins w:id="1070" w:author="Author"/>
          <w:snapToGrid w:val="0"/>
        </w:rPr>
      </w:pPr>
    </w:p>
    <w:p w:rsidR="00623C8D" w:rsidRPr="008F6B36" w:rsidRDefault="00623C8D" w:rsidP="00623C8D">
      <w:pPr>
        <w:pStyle w:val="Heading4"/>
        <w:rPr>
          <w:ins w:id="1071" w:author="Author"/>
        </w:rPr>
      </w:pPr>
      <w:ins w:id="1072" w:author="Author">
        <w:r w:rsidRPr="008F6B36">
          <w:lastRenderedPageBreak/>
          <w:t>5.2.14.2</w:t>
        </w:r>
        <w:r w:rsidR="00C94A04" w:rsidRPr="008F6B36">
          <w:tab/>
        </w:r>
        <w:r w:rsidRPr="008F6B36">
          <w:t>Related ITU-R documents and aviation documents in the frequency band 15.4</w:t>
        </w:r>
        <w:r w:rsidRPr="008F6B36">
          <w:noBreakHyphen/>
          <w:t>15.7 GHz</w:t>
        </w:r>
      </w:ins>
    </w:p>
    <w:p w:rsidR="00623C8D" w:rsidRPr="00FB2D8E" w:rsidRDefault="00623C8D" w:rsidP="00623C8D">
      <w:pPr>
        <w:rPr>
          <w:ins w:id="1073" w:author="Author"/>
          <w:szCs w:val="24"/>
          <w:lang w:val="en-US"/>
        </w:rPr>
      </w:pPr>
      <w:ins w:id="1074" w:author="Author">
        <w:r w:rsidRPr="00FB2D8E">
          <w:rPr>
            <w:szCs w:val="24"/>
            <w:lang w:val="en-US"/>
          </w:rPr>
          <w:t xml:space="preserve">Recommendation ITU-R M.1730-1 contains characteristics and protection criteria for systems operating in the radiolocations services in the band </w:t>
        </w:r>
        <w:r w:rsidRPr="00FB2D8E">
          <w:t>15.4-17.3 GHz.  There are no</w:t>
        </w:r>
        <w:r w:rsidRPr="00FB2D8E">
          <w:rPr>
            <w:szCs w:val="24"/>
            <w:lang w:val="en-US"/>
          </w:rPr>
          <w:t xml:space="preserve"> characteristics for any aeronautical radionavigation systems that operates in the band </w:t>
        </w:r>
        <w:r w:rsidRPr="00FB2D8E">
          <w:t>15.4-15.7 GHz</w:t>
        </w:r>
        <w:r w:rsidRPr="00FB2D8E">
          <w:rPr>
            <w:lang w:val="en-AU"/>
          </w:rPr>
          <w:t>.</w:t>
        </w:r>
        <w:r w:rsidRPr="00FB2D8E">
          <w:rPr>
            <w:lang w:val="en-US"/>
          </w:rPr>
          <w:t xml:space="preserve">  Technical Standard Order C212</w:t>
        </w:r>
        <w:r w:rsidRPr="00FB2D8E">
          <w:rPr>
            <w:position w:val="6"/>
            <w:sz w:val="18"/>
            <w:lang w:val="en-US"/>
          </w:rPr>
          <w:footnoteReference w:id="17"/>
        </w:r>
        <w:r w:rsidRPr="00FB2D8E">
          <w:rPr>
            <w:lang w:val="en-US"/>
          </w:rPr>
          <w:t xml:space="preserve"> contains the aviation standards for airborne DAA radars operating in the aeronautical radionavigation service in various bands including the band </w:t>
        </w:r>
        <w:r w:rsidRPr="00FB2D8E">
          <w:t>15.4-15.7 GHz</w:t>
        </w:r>
        <w:r w:rsidRPr="00FB2D8E">
          <w:rPr>
            <w:lang w:val="en-US"/>
          </w:rPr>
          <w:t xml:space="preserve">.  </w:t>
        </w:r>
        <w:r w:rsidRPr="00FB2D8E">
          <w:t xml:space="preserve">The aeronautical radionavigation service in the band 15.4-15.7 GHz is also used for systems that provide weather information for pilots onboard aircraft.  Information on these weather detection systems </w:t>
        </w:r>
        <w:r w:rsidRPr="00FB2D8E">
          <w:rPr>
            <w:szCs w:val="24"/>
            <w:lang w:val="en-US"/>
          </w:rPr>
          <w:t>can be found in and Technical Standard Order C65a</w:t>
        </w:r>
        <w:r w:rsidRPr="00FB2D8E">
          <w:rPr>
            <w:rStyle w:val="FootnoteReference"/>
            <w:szCs w:val="24"/>
            <w:lang w:val="en-US"/>
          </w:rPr>
          <w:footnoteReference w:id="18"/>
        </w:r>
        <w:r w:rsidRPr="00FB2D8E">
          <w:rPr>
            <w:szCs w:val="24"/>
            <w:lang w:val="en-US"/>
          </w:rPr>
          <w:t>.</w:t>
        </w:r>
      </w:ins>
    </w:p>
    <w:p w:rsidR="00583CBC" w:rsidRPr="00FB2D8E" w:rsidRDefault="00583CBC" w:rsidP="00583CBC">
      <w:pPr>
        <w:rPr>
          <w:ins w:id="1079" w:author="Author"/>
          <w:lang w:val="en-US"/>
        </w:rPr>
      </w:pPr>
      <w:ins w:id="1080" w:author="Author">
        <w:r w:rsidRPr="00FB2D8E">
          <w:rPr>
            <w:lang w:val="en-US"/>
          </w:rPr>
          <w:t>Recommendation ITU-R S.1340 addresses sharing between feeder links for the mobile-satellite service and the aeronautical radionavigation service in the Earth-to-space direction in the band 15.4-15.7 GHz.</w:t>
        </w:r>
      </w:ins>
    </w:p>
    <w:p w:rsidR="00583CBC" w:rsidRPr="00DD3A77" w:rsidRDefault="00583CBC" w:rsidP="00583CBC">
      <w:pPr>
        <w:rPr>
          <w:ins w:id="1081" w:author="Author"/>
          <w:lang w:val="en-US"/>
        </w:rPr>
      </w:pPr>
      <w:ins w:id="1082" w:author="Author">
        <w:r w:rsidRPr="00FB2D8E">
          <w:rPr>
            <w:lang w:val="en-US"/>
          </w:rPr>
          <w:t>Recommendation ITU-R S.1341 sharing between feeder links for the mobile-satellite service and the aeronautical radionavigation service in the space-to-Earth direction in the band 15.4-15.7 GHz and the protection of the radio astronomy service in the band 15.35-15.4 GHz.</w:t>
        </w:r>
      </w:ins>
    </w:p>
    <w:p w:rsidR="00583CBC" w:rsidRPr="00DD3A77" w:rsidRDefault="00583CBC" w:rsidP="00623C8D">
      <w:pPr>
        <w:rPr>
          <w:ins w:id="1083" w:author="Author"/>
          <w:lang w:val="en-US"/>
        </w:rPr>
      </w:pPr>
    </w:p>
    <w:p w:rsidR="00C94A04" w:rsidRPr="00FB2D8E" w:rsidRDefault="00583CBC" w:rsidP="00C94A04">
      <w:pPr>
        <w:pStyle w:val="Heading4"/>
        <w:rPr>
          <w:ins w:id="1084" w:author="Author"/>
        </w:rPr>
      </w:pPr>
      <w:ins w:id="1085" w:author="Author">
        <w:r w:rsidRPr="00FB2D8E">
          <w:rPr>
            <w:rFonts w:eastAsiaTheme="minorEastAsia"/>
            <w:noProof/>
            <w:lang w:eastAsia="zh-CN"/>
          </w:rPr>
          <w:t>5.2.14.3</w:t>
        </w:r>
        <w:r w:rsidRPr="00FB2D8E">
          <w:rPr>
            <w:rFonts w:eastAsiaTheme="minorEastAsia"/>
            <w:noProof/>
            <w:lang w:eastAsia="zh-CN"/>
          </w:rPr>
          <w:tab/>
        </w:r>
        <w:r w:rsidR="00C94A04" w:rsidRPr="00FB2D8E">
          <w:rPr>
            <w:rFonts w:eastAsiaTheme="minorEastAsia"/>
            <w:noProof/>
            <w:lang w:eastAsia="zh-CN"/>
          </w:rPr>
          <w:t xml:space="preserve">Suitability of the band </w:t>
        </w:r>
        <w:r w:rsidR="00C94A04" w:rsidRPr="00FB2D8E">
          <w:t>15.4-15.7 GHz</w:t>
        </w:r>
        <w:r w:rsidR="00C94A04" w:rsidRPr="00FB2D8E">
          <w:rPr>
            <w:rFonts w:eastAsiaTheme="minorEastAsia"/>
            <w:noProof/>
            <w:lang w:eastAsia="zh-CN"/>
          </w:rPr>
          <w:t xml:space="preserve"> for ground based </w:t>
        </w:r>
        <w:r w:rsidR="00550B1A" w:rsidRPr="00FB2D8E">
          <w:rPr>
            <w:rFonts w:eastAsiaTheme="minorEastAsia"/>
            <w:noProof/>
            <w:lang w:eastAsia="zh-CN"/>
          </w:rPr>
          <w:t>detect</w:t>
        </w:r>
        <w:r w:rsidR="00C94A04" w:rsidRPr="00FB2D8E">
          <w:rPr>
            <w:rFonts w:eastAsiaTheme="minorEastAsia"/>
            <w:noProof/>
            <w:lang w:eastAsia="zh-CN"/>
          </w:rPr>
          <w:t xml:space="preserve"> &amp; avoid</w:t>
        </w:r>
        <w:r w:rsidR="00550B1A" w:rsidRPr="00FB2D8E">
          <w:rPr>
            <w:rFonts w:eastAsiaTheme="minorEastAsia"/>
            <w:noProof/>
            <w:lang w:eastAsia="zh-CN"/>
          </w:rPr>
          <w:t xml:space="preserve"> systems</w:t>
        </w:r>
      </w:ins>
    </w:p>
    <w:p w:rsidR="00583CBC" w:rsidRPr="00FB2D8E" w:rsidRDefault="00583CBC" w:rsidP="00583CBC">
      <w:pPr>
        <w:rPr>
          <w:ins w:id="1086" w:author="Author"/>
          <w:lang w:val="en-US"/>
        </w:rPr>
      </w:pPr>
      <w:ins w:id="1087" w:author="Author">
        <w:r w:rsidRPr="00FB2D8E">
          <w:rPr>
            <w:lang w:val="en-US"/>
          </w:rPr>
          <w:t xml:space="preserve">Noting that radiolocation service </w:t>
        </w:r>
        <w:r w:rsidRPr="00FB2D8E">
          <w:rPr>
            <w:lang w:val="en-AU"/>
          </w:rPr>
          <w:t>shall not cause harmful interference to nor claim protection from</w:t>
        </w:r>
        <w:r w:rsidRPr="00FB2D8E">
          <w:rPr>
            <w:lang w:val="en-US"/>
          </w:rPr>
          <w:t xml:space="preserve"> the aeronautical radionavigation service operating in the band 15.4-15.7 GHz and that procedures for sharing with MSS feeder links in the 15.43-15.63 GHz can be found in Recommendations ITU-R S.1340 and S.1341, the band 15.4-15.7 GHz is suitable for operation of ground based DAA systems.  Further, compatibility with DAA systems onboard UA will also be required.</w:t>
        </w:r>
      </w:ins>
    </w:p>
    <w:p w:rsidR="00C94A04" w:rsidRPr="00FB2D8E" w:rsidRDefault="00C94A04" w:rsidP="00583CBC">
      <w:pPr>
        <w:rPr>
          <w:ins w:id="1088" w:author="Author"/>
          <w:snapToGrid w:val="0"/>
        </w:rPr>
      </w:pPr>
    </w:p>
    <w:p w:rsidR="00C94A04" w:rsidRPr="00900647" w:rsidRDefault="006D0E44" w:rsidP="00C94A04">
      <w:pPr>
        <w:pStyle w:val="Heading3"/>
        <w:rPr>
          <w:ins w:id="1089" w:author="Author"/>
        </w:rPr>
      </w:pPr>
      <w:ins w:id="1090" w:author="Author">
        <w:r w:rsidRPr="00900647">
          <w:t>5</w:t>
        </w:r>
        <w:r w:rsidR="00C94A04" w:rsidRPr="00900647">
          <w:t>.2.</w:t>
        </w:r>
        <w:r w:rsidR="00AC1B2D" w:rsidRPr="00900647">
          <w:t>15</w:t>
        </w:r>
        <w:r w:rsidR="00C94A04" w:rsidRPr="00900647">
          <w:tab/>
        </w:r>
        <w:r w:rsidR="00C94A04" w:rsidRPr="00900647">
          <w:rPr>
            <w:rFonts w:eastAsiaTheme="minorEastAsia"/>
            <w:noProof/>
            <w:color w:val="000000" w:themeColor="text1"/>
            <w:szCs w:val="22"/>
            <w:lang w:eastAsia="zh-CN"/>
          </w:rPr>
          <w:t xml:space="preserve">Frequency band </w:t>
        </w:r>
        <w:r w:rsidR="003D13AB" w:rsidRPr="00900647">
          <w:rPr>
            <w:rFonts w:eastAsiaTheme="minorEastAsia"/>
            <w:noProof/>
            <w:color w:val="000000" w:themeColor="text1"/>
            <w:szCs w:val="22"/>
            <w:lang w:eastAsia="zh-CN"/>
          </w:rPr>
          <w:t>24.</w:t>
        </w:r>
        <w:r w:rsidR="005D57DD" w:rsidRPr="00900647">
          <w:rPr>
            <w:rFonts w:eastAsiaTheme="minorEastAsia"/>
            <w:noProof/>
            <w:color w:val="000000" w:themeColor="text1"/>
            <w:szCs w:val="22"/>
            <w:lang w:eastAsia="zh-CN"/>
          </w:rPr>
          <w:t>4</w:t>
        </w:r>
        <w:r w:rsidR="003D13AB" w:rsidRPr="00900647">
          <w:rPr>
            <w:rFonts w:eastAsiaTheme="minorEastAsia"/>
            <w:noProof/>
            <w:color w:val="000000" w:themeColor="text1"/>
            <w:szCs w:val="22"/>
            <w:lang w:eastAsia="zh-CN"/>
          </w:rPr>
          <w:t>5-24.65 GHz</w:t>
        </w:r>
      </w:ins>
    </w:p>
    <w:p w:rsidR="00C94A04" w:rsidRPr="00900647" w:rsidRDefault="006D0E44" w:rsidP="00C94A04">
      <w:pPr>
        <w:pStyle w:val="Heading4"/>
        <w:rPr>
          <w:ins w:id="1091" w:author="Author"/>
        </w:rPr>
      </w:pPr>
      <w:ins w:id="1092" w:author="Author">
        <w:r w:rsidRPr="00900647">
          <w:t>5</w:t>
        </w:r>
        <w:r w:rsidR="00C94A04" w:rsidRPr="00900647">
          <w:t>.2.</w:t>
        </w:r>
        <w:r w:rsidR="00AC1B2D" w:rsidRPr="00900647">
          <w:t>15</w:t>
        </w:r>
        <w:r w:rsidR="00C94A04" w:rsidRPr="00900647">
          <w:t>.1</w:t>
        </w:r>
        <w:r w:rsidR="00C94A04" w:rsidRPr="00900647">
          <w:tab/>
        </w:r>
        <w:r w:rsidR="00C94A04" w:rsidRPr="00900647">
          <w:rPr>
            <w:noProof/>
            <w:webHidden/>
          </w:rPr>
          <w:t>Allocation to operate detect and avoid</w:t>
        </w:r>
        <w:r w:rsidR="00C94A04" w:rsidRPr="00900647">
          <w:t xml:space="preserve"> </w:t>
        </w:r>
        <w:r w:rsidR="00C94A04" w:rsidRPr="00900647">
          <w:rPr>
            <w:noProof/>
          </w:rPr>
          <w:t xml:space="preserve">and other services in the frequency band </w:t>
        </w:r>
        <w:r w:rsidR="003D13AB" w:rsidRPr="00900647">
          <w:t>24.</w:t>
        </w:r>
        <w:r w:rsidR="005D57DD" w:rsidRPr="00900647">
          <w:t>4</w:t>
        </w:r>
        <w:r w:rsidR="003D13AB" w:rsidRPr="00900647">
          <w:t>5-24.65 GHz</w:t>
        </w:r>
      </w:ins>
    </w:p>
    <w:p w:rsidR="00AC1B2D" w:rsidRPr="00900647" w:rsidRDefault="00AC1B2D" w:rsidP="00AC1B2D">
      <w:pPr>
        <w:rPr>
          <w:ins w:id="1093" w:author="Author"/>
          <w:lang w:val="en-US"/>
        </w:rPr>
      </w:pPr>
    </w:p>
    <w:tbl>
      <w:tblPr>
        <w:tblW w:w="9299" w:type="dxa"/>
        <w:jc w:val="center"/>
        <w:tblLayout w:type="fixed"/>
        <w:tblCellMar>
          <w:left w:w="107" w:type="dxa"/>
          <w:right w:w="107" w:type="dxa"/>
        </w:tblCellMar>
        <w:tblLook w:val="04A0" w:firstRow="1" w:lastRow="0" w:firstColumn="1" w:lastColumn="0" w:noHBand="0" w:noVBand="1"/>
      </w:tblPr>
      <w:tblGrid>
        <w:gridCol w:w="3099"/>
        <w:gridCol w:w="3100"/>
        <w:gridCol w:w="3100"/>
      </w:tblGrid>
      <w:tr w:rsidR="00AC1B2D" w:rsidRPr="00900647" w:rsidTr="00550B1A">
        <w:trPr>
          <w:cantSplit/>
          <w:jc w:val="center"/>
          <w:ins w:id="1094" w:author="Author"/>
        </w:trPr>
        <w:tc>
          <w:tcPr>
            <w:tcW w:w="9299" w:type="dxa"/>
            <w:gridSpan w:val="3"/>
            <w:tcBorders>
              <w:top w:val="single" w:sz="6" w:space="0" w:color="auto"/>
              <w:left w:val="single" w:sz="4" w:space="0" w:color="auto"/>
              <w:bottom w:val="single" w:sz="4" w:space="0" w:color="auto"/>
              <w:right w:val="single" w:sz="4" w:space="0" w:color="auto"/>
            </w:tcBorders>
            <w:hideMark/>
          </w:tcPr>
          <w:p w:rsidR="00AC1B2D" w:rsidRPr="00900647" w:rsidRDefault="00AC1B2D" w:rsidP="00550B1A">
            <w:pPr>
              <w:pStyle w:val="Tablehead"/>
              <w:rPr>
                <w:ins w:id="1095" w:author="Author"/>
              </w:rPr>
            </w:pPr>
            <w:ins w:id="1096" w:author="Author">
              <w:r w:rsidRPr="00900647">
                <w:lastRenderedPageBreak/>
                <w:t>Allocation to services</w:t>
              </w:r>
            </w:ins>
          </w:p>
        </w:tc>
      </w:tr>
      <w:tr w:rsidR="00AC1B2D" w:rsidRPr="00900647" w:rsidTr="00550B1A">
        <w:trPr>
          <w:cantSplit/>
          <w:jc w:val="center"/>
          <w:ins w:id="1097" w:author="Author"/>
        </w:trPr>
        <w:tc>
          <w:tcPr>
            <w:tcW w:w="3100" w:type="dxa"/>
            <w:tcBorders>
              <w:top w:val="single" w:sz="4" w:space="0" w:color="auto"/>
              <w:left w:val="single" w:sz="4" w:space="0" w:color="auto"/>
              <w:bottom w:val="single" w:sz="4" w:space="0" w:color="auto"/>
              <w:right w:val="single" w:sz="6" w:space="0" w:color="auto"/>
            </w:tcBorders>
            <w:hideMark/>
          </w:tcPr>
          <w:p w:rsidR="00AC1B2D" w:rsidRPr="00900647" w:rsidRDefault="00AC1B2D" w:rsidP="00550B1A">
            <w:pPr>
              <w:pStyle w:val="Tablehead"/>
              <w:rPr>
                <w:ins w:id="1098" w:author="Author"/>
              </w:rPr>
            </w:pPr>
            <w:ins w:id="1099" w:author="Author">
              <w:r w:rsidRPr="00900647">
                <w:t>Region 1</w:t>
              </w:r>
            </w:ins>
          </w:p>
        </w:tc>
        <w:tc>
          <w:tcPr>
            <w:tcW w:w="3099" w:type="dxa"/>
            <w:tcBorders>
              <w:top w:val="single" w:sz="4" w:space="0" w:color="auto"/>
              <w:left w:val="single" w:sz="6" w:space="0" w:color="auto"/>
              <w:bottom w:val="single" w:sz="4" w:space="0" w:color="auto"/>
              <w:right w:val="single" w:sz="6" w:space="0" w:color="auto"/>
            </w:tcBorders>
            <w:hideMark/>
          </w:tcPr>
          <w:p w:rsidR="00AC1B2D" w:rsidRPr="00900647" w:rsidRDefault="00AC1B2D" w:rsidP="00550B1A">
            <w:pPr>
              <w:pStyle w:val="Tablehead"/>
              <w:rPr>
                <w:ins w:id="1100" w:author="Author"/>
              </w:rPr>
            </w:pPr>
            <w:ins w:id="1101" w:author="Author">
              <w:r w:rsidRPr="00900647">
                <w:t>Region 2</w:t>
              </w:r>
            </w:ins>
          </w:p>
        </w:tc>
        <w:tc>
          <w:tcPr>
            <w:tcW w:w="3100" w:type="dxa"/>
            <w:tcBorders>
              <w:top w:val="single" w:sz="4" w:space="0" w:color="auto"/>
              <w:left w:val="single" w:sz="6" w:space="0" w:color="auto"/>
              <w:bottom w:val="single" w:sz="4" w:space="0" w:color="auto"/>
              <w:right w:val="single" w:sz="4" w:space="0" w:color="auto"/>
            </w:tcBorders>
            <w:hideMark/>
          </w:tcPr>
          <w:p w:rsidR="00AC1B2D" w:rsidRPr="00900647" w:rsidRDefault="00AC1B2D" w:rsidP="00550B1A">
            <w:pPr>
              <w:pStyle w:val="Tablehead"/>
              <w:rPr>
                <w:ins w:id="1102" w:author="Author"/>
              </w:rPr>
            </w:pPr>
            <w:ins w:id="1103" w:author="Author">
              <w:r w:rsidRPr="00900647">
                <w:t>Region 3</w:t>
              </w:r>
            </w:ins>
          </w:p>
        </w:tc>
      </w:tr>
      <w:tr w:rsidR="00AC1B2D" w:rsidRPr="00900647" w:rsidTr="00550B1A">
        <w:trPr>
          <w:cantSplit/>
          <w:jc w:val="center"/>
          <w:ins w:id="1104" w:author="Author"/>
        </w:trPr>
        <w:tc>
          <w:tcPr>
            <w:tcW w:w="3099" w:type="dxa"/>
            <w:tcBorders>
              <w:top w:val="single" w:sz="4" w:space="0" w:color="auto"/>
              <w:left w:val="single" w:sz="4" w:space="0" w:color="auto"/>
              <w:bottom w:val="single" w:sz="4" w:space="0" w:color="auto"/>
              <w:right w:val="single" w:sz="4" w:space="0" w:color="auto"/>
            </w:tcBorders>
            <w:hideMark/>
          </w:tcPr>
          <w:p w:rsidR="00AC1B2D" w:rsidRPr="0013465B" w:rsidRDefault="00AC1B2D" w:rsidP="00550B1A">
            <w:pPr>
              <w:pStyle w:val="TableTextS5"/>
              <w:spacing w:before="20" w:after="0"/>
              <w:rPr>
                <w:ins w:id="1105" w:author="Author"/>
                <w:rStyle w:val="Tablefreq"/>
              </w:rPr>
            </w:pPr>
            <w:ins w:id="1106" w:author="Author">
              <w:r w:rsidRPr="00900647">
                <w:rPr>
                  <w:rStyle w:val="Tablefreq"/>
                </w:rPr>
                <w:t>24.45-24.65</w:t>
              </w:r>
            </w:ins>
          </w:p>
          <w:p w:rsidR="00AC1B2D" w:rsidRPr="00900647" w:rsidRDefault="00AC1B2D" w:rsidP="00550B1A">
            <w:pPr>
              <w:pStyle w:val="TableTextS5"/>
              <w:spacing w:before="20" w:after="0"/>
              <w:rPr>
                <w:ins w:id="1107" w:author="Author"/>
                <w:color w:val="000000"/>
              </w:rPr>
            </w:pPr>
            <w:ins w:id="1108" w:author="Author">
              <w:r w:rsidRPr="00900647">
                <w:rPr>
                  <w:color w:val="000000"/>
                </w:rPr>
                <w:t>FIXED</w:t>
              </w:r>
            </w:ins>
          </w:p>
          <w:p w:rsidR="00AC1B2D" w:rsidRPr="00900647" w:rsidRDefault="00AC1B2D" w:rsidP="00550B1A">
            <w:pPr>
              <w:pStyle w:val="TableTextS5"/>
              <w:rPr>
                <w:ins w:id="1109" w:author="Author"/>
                <w:color w:val="000000"/>
              </w:rPr>
            </w:pPr>
            <w:ins w:id="1110" w:author="Author">
              <w:r w:rsidRPr="00900647">
                <w:rPr>
                  <w:color w:val="000000"/>
                </w:rPr>
                <w:t>INTER-SATELLITE</w:t>
              </w:r>
            </w:ins>
          </w:p>
          <w:p w:rsidR="00724A1A" w:rsidRPr="00900647" w:rsidRDefault="00724A1A" w:rsidP="00550B1A">
            <w:pPr>
              <w:pStyle w:val="TableTextS5"/>
              <w:rPr>
                <w:ins w:id="1111" w:author="Author"/>
                <w:color w:val="000000"/>
                <w:lang w:val="fr-FR"/>
              </w:rPr>
            </w:pPr>
            <w:ins w:id="1112" w:author="Author">
              <w:r w:rsidRPr="00900647">
                <w:rPr>
                  <w:color w:val="000000"/>
                  <w:lang w:val="en-US"/>
                </w:rPr>
                <w:t>MOBILE except aeronautical mobile 5.338A 5.532AB</w:t>
              </w:r>
            </w:ins>
          </w:p>
        </w:tc>
        <w:tc>
          <w:tcPr>
            <w:tcW w:w="3100" w:type="dxa"/>
            <w:tcBorders>
              <w:top w:val="single" w:sz="4" w:space="0" w:color="auto"/>
              <w:left w:val="single" w:sz="4" w:space="0" w:color="auto"/>
              <w:bottom w:val="single" w:sz="4" w:space="0" w:color="auto"/>
              <w:right w:val="single" w:sz="4" w:space="0" w:color="auto"/>
            </w:tcBorders>
          </w:tcPr>
          <w:p w:rsidR="00AC1B2D" w:rsidRPr="00900647" w:rsidRDefault="00AC1B2D" w:rsidP="00550B1A">
            <w:pPr>
              <w:pStyle w:val="TableTextS5"/>
              <w:spacing w:before="20" w:after="0"/>
              <w:rPr>
                <w:ins w:id="1113" w:author="Author"/>
                <w:rStyle w:val="Tablefreq"/>
              </w:rPr>
            </w:pPr>
            <w:ins w:id="1114" w:author="Author">
              <w:r w:rsidRPr="00900647">
                <w:rPr>
                  <w:rStyle w:val="Tablefreq"/>
                </w:rPr>
                <w:t>24.45-24.65</w:t>
              </w:r>
            </w:ins>
          </w:p>
          <w:p w:rsidR="00AE3D28" w:rsidRPr="00900647" w:rsidRDefault="00AE3D28" w:rsidP="00550B1A">
            <w:pPr>
              <w:pStyle w:val="TableTextS5"/>
              <w:spacing w:before="20" w:after="0"/>
              <w:rPr>
                <w:ins w:id="1115" w:author="Author"/>
                <w:color w:val="000000"/>
              </w:rPr>
            </w:pPr>
            <w:ins w:id="1116" w:author="Author">
              <w:r w:rsidRPr="00900647">
                <w:rPr>
                  <w:color w:val="000000"/>
                  <w:lang w:val="en-US"/>
                </w:rPr>
                <w:t>FIXED 5.532AA</w:t>
              </w:r>
            </w:ins>
          </w:p>
          <w:p w:rsidR="00AC1B2D" w:rsidRPr="00900647" w:rsidRDefault="00AC1B2D" w:rsidP="00550B1A">
            <w:pPr>
              <w:pStyle w:val="TableTextS5"/>
              <w:spacing w:before="20" w:after="0"/>
              <w:rPr>
                <w:ins w:id="1117" w:author="Author"/>
                <w:color w:val="000000"/>
              </w:rPr>
            </w:pPr>
            <w:ins w:id="1118" w:author="Author">
              <w:r w:rsidRPr="00900647">
                <w:rPr>
                  <w:color w:val="000000"/>
                </w:rPr>
                <w:t>INTER-SATELLITE</w:t>
              </w:r>
            </w:ins>
          </w:p>
          <w:p w:rsidR="00AE3D28" w:rsidRPr="00900647" w:rsidRDefault="00AE3D28" w:rsidP="00550B1A">
            <w:pPr>
              <w:pStyle w:val="TableTextS5"/>
              <w:rPr>
                <w:ins w:id="1119" w:author="Author"/>
                <w:color w:val="000000"/>
              </w:rPr>
            </w:pPr>
            <w:ins w:id="1120" w:author="Author">
              <w:r w:rsidRPr="00900647">
                <w:rPr>
                  <w:color w:val="000000"/>
                  <w:lang w:val="en-US"/>
                </w:rPr>
                <w:t>MOBILE except aeronautical mobile 5.338A 5.532AB</w:t>
              </w:r>
            </w:ins>
          </w:p>
          <w:p w:rsidR="00AC1B2D" w:rsidRPr="00900647" w:rsidRDefault="00AC1B2D" w:rsidP="00550B1A">
            <w:pPr>
              <w:pStyle w:val="TableTextS5"/>
              <w:rPr>
                <w:ins w:id="1121" w:author="Author"/>
                <w:color w:val="000000"/>
              </w:rPr>
            </w:pPr>
            <w:ins w:id="1122" w:author="Author">
              <w:r w:rsidRPr="00900647">
                <w:rPr>
                  <w:color w:val="000000"/>
                </w:rPr>
                <w:t>RADIONAVIGATION</w:t>
              </w:r>
            </w:ins>
          </w:p>
          <w:p w:rsidR="00AC1B2D" w:rsidRPr="00900647" w:rsidRDefault="00AC1B2D" w:rsidP="00550B1A">
            <w:pPr>
              <w:pStyle w:val="TableTextS5"/>
              <w:rPr>
                <w:ins w:id="1123" w:author="Author"/>
                <w:color w:val="000000"/>
              </w:rPr>
            </w:pPr>
          </w:p>
          <w:p w:rsidR="00AC1B2D" w:rsidRPr="00900647" w:rsidRDefault="00AC1B2D" w:rsidP="00550B1A">
            <w:pPr>
              <w:pStyle w:val="TableTextS5"/>
              <w:rPr>
                <w:ins w:id="1124" w:author="Author"/>
                <w:color w:val="000000"/>
              </w:rPr>
            </w:pPr>
            <w:ins w:id="1125" w:author="Author">
              <w:r w:rsidRPr="00900647">
                <w:rPr>
                  <w:rStyle w:val="Artref"/>
                  <w:color w:val="000000"/>
                  <w:lang w:val="en-AU"/>
                </w:rPr>
                <w:t>5.533</w:t>
              </w:r>
            </w:ins>
          </w:p>
        </w:tc>
        <w:tc>
          <w:tcPr>
            <w:tcW w:w="3100" w:type="dxa"/>
            <w:tcBorders>
              <w:top w:val="single" w:sz="4" w:space="0" w:color="auto"/>
              <w:left w:val="single" w:sz="4" w:space="0" w:color="auto"/>
              <w:bottom w:val="single" w:sz="4" w:space="0" w:color="auto"/>
              <w:right w:val="single" w:sz="4" w:space="0" w:color="auto"/>
            </w:tcBorders>
          </w:tcPr>
          <w:p w:rsidR="00AC1B2D" w:rsidRPr="00900647" w:rsidRDefault="00AC1B2D" w:rsidP="00550B1A">
            <w:pPr>
              <w:pStyle w:val="TableTextS5"/>
              <w:spacing w:before="20" w:after="0"/>
              <w:rPr>
                <w:ins w:id="1126" w:author="Author"/>
                <w:rStyle w:val="Tablefreq"/>
                <w:lang w:val="fr-CH"/>
              </w:rPr>
            </w:pPr>
            <w:ins w:id="1127" w:author="Author">
              <w:r w:rsidRPr="00900647">
                <w:rPr>
                  <w:rStyle w:val="Tablefreq"/>
                  <w:lang w:val="fr-CH"/>
                </w:rPr>
                <w:t>24.45-24.65</w:t>
              </w:r>
            </w:ins>
          </w:p>
          <w:p w:rsidR="00AC1B2D" w:rsidRPr="00900647" w:rsidRDefault="00AC1B2D" w:rsidP="00550B1A">
            <w:pPr>
              <w:pStyle w:val="TableTextS5"/>
              <w:spacing w:before="20" w:after="0"/>
              <w:rPr>
                <w:ins w:id="1128" w:author="Author"/>
                <w:color w:val="000000"/>
                <w:lang w:val="fr-CH"/>
              </w:rPr>
            </w:pPr>
            <w:ins w:id="1129" w:author="Author">
              <w:r w:rsidRPr="00900647">
                <w:rPr>
                  <w:color w:val="000000"/>
                  <w:lang w:val="fr-CH"/>
                </w:rPr>
                <w:t>FIXED</w:t>
              </w:r>
            </w:ins>
          </w:p>
          <w:p w:rsidR="00AC1B2D" w:rsidRPr="00900647" w:rsidRDefault="00AC1B2D" w:rsidP="00550B1A">
            <w:pPr>
              <w:pStyle w:val="TableTextS5"/>
              <w:spacing w:before="20" w:after="0"/>
              <w:rPr>
                <w:ins w:id="1130" w:author="Author"/>
                <w:color w:val="000000"/>
                <w:lang w:val="fr-CH"/>
              </w:rPr>
            </w:pPr>
            <w:ins w:id="1131" w:author="Author">
              <w:r w:rsidRPr="00900647">
                <w:rPr>
                  <w:color w:val="000000"/>
                  <w:lang w:val="fr-CH"/>
                </w:rPr>
                <w:t>INTER-SATELLITE</w:t>
              </w:r>
            </w:ins>
          </w:p>
          <w:p w:rsidR="00AC1B2D" w:rsidRPr="00900647" w:rsidRDefault="00AC1B2D" w:rsidP="00550B1A">
            <w:pPr>
              <w:pStyle w:val="TableTextS5"/>
              <w:spacing w:before="20" w:after="0"/>
              <w:rPr>
                <w:ins w:id="1132" w:author="Author"/>
                <w:color w:val="000000"/>
                <w:lang w:val="fr-CH"/>
              </w:rPr>
            </w:pPr>
            <w:ins w:id="1133" w:author="Author">
              <w:r w:rsidRPr="00900647">
                <w:rPr>
                  <w:color w:val="000000"/>
                  <w:lang w:val="fr-CH"/>
                </w:rPr>
                <w:t>MOBILE</w:t>
              </w:r>
              <w:r w:rsidR="00AE3D28" w:rsidRPr="00900647">
                <w:rPr>
                  <w:color w:val="000000"/>
                  <w:lang w:val="fr-CH"/>
                </w:rPr>
                <w:t xml:space="preserve">  5.338A 5.532AB</w:t>
              </w:r>
            </w:ins>
          </w:p>
          <w:p w:rsidR="00AC1B2D" w:rsidRPr="00900647" w:rsidRDefault="00AC1B2D" w:rsidP="00550B1A">
            <w:pPr>
              <w:pStyle w:val="TableTextS5"/>
              <w:rPr>
                <w:ins w:id="1134" w:author="Author"/>
                <w:color w:val="000000"/>
                <w:lang w:val="fr-CH"/>
              </w:rPr>
            </w:pPr>
            <w:ins w:id="1135" w:author="Author">
              <w:r w:rsidRPr="00900647">
                <w:rPr>
                  <w:color w:val="000000"/>
                  <w:lang w:val="fr-CH"/>
                </w:rPr>
                <w:t>RADIONAVIGATION</w:t>
              </w:r>
            </w:ins>
          </w:p>
          <w:p w:rsidR="00AE3D28" w:rsidRPr="00900647" w:rsidRDefault="00AE3D28" w:rsidP="00550B1A">
            <w:pPr>
              <w:pStyle w:val="TableTextS5"/>
              <w:rPr>
                <w:ins w:id="1136" w:author="Author"/>
                <w:rStyle w:val="Artref"/>
                <w:color w:val="000000"/>
                <w:lang w:val="en-AU"/>
              </w:rPr>
            </w:pPr>
          </w:p>
          <w:p w:rsidR="00AE3D28" w:rsidRPr="00900647" w:rsidRDefault="00AE3D28" w:rsidP="00550B1A">
            <w:pPr>
              <w:pStyle w:val="TableTextS5"/>
              <w:rPr>
                <w:ins w:id="1137" w:author="Author"/>
                <w:rStyle w:val="Artref"/>
                <w:color w:val="000000"/>
                <w:lang w:val="en-AU"/>
              </w:rPr>
            </w:pPr>
          </w:p>
          <w:p w:rsidR="00AC1B2D" w:rsidRPr="00900647" w:rsidRDefault="00AC1B2D" w:rsidP="00550B1A">
            <w:pPr>
              <w:pStyle w:val="TableTextS5"/>
              <w:rPr>
                <w:ins w:id="1138" w:author="Author"/>
                <w:color w:val="000000"/>
                <w:lang w:val="fr-FR"/>
              </w:rPr>
            </w:pPr>
            <w:ins w:id="1139" w:author="Author">
              <w:r w:rsidRPr="00900647">
                <w:rPr>
                  <w:rStyle w:val="Artref"/>
                  <w:color w:val="000000"/>
                  <w:lang w:val="en-AU"/>
                </w:rPr>
                <w:t>5.533</w:t>
              </w:r>
            </w:ins>
          </w:p>
        </w:tc>
      </w:tr>
    </w:tbl>
    <w:p w:rsidR="00AC1B2D" w:rsidRPr="00900647" w:rsidRDefault="00AC1B2D" w:rsidP="00AC1B2D">
      <w:pPr>
        <w:pStyle w:val="Tablefin"/>
        <w:rPr>
          <w:ins w:id="1140" w:author="Author"/>
        </w:rPr>
      </w:pPr>
    </w:p>
    <w:p w:rsidR="00AE3D28" w:rsidRPr="00900647" w:rsidRDefault="00900647" w:rsidP="00AE3D28">
      <w:pPr>
        <w:rPr>
          <w:ins w:id="1141" w:author="Author"/>
        </w:rPr>
      </w:pPr>
      <w:ins w:id="1142" w:author="Author">
        <w:r>
          <w:rPr>
            <w:b/>
            <w:bCs/>
            <w:lang w:val="en-US"/>
          </w:rPr>
          <w:t>5.338A</w:t>
        </w:r>
        <w:r>
          <w:rPr>
            <w:b/>
            <w:bCs/>
            <w:lang w:val="en-US"/>
          </w:rPr>
          <w:tab/>
        </w:r>
        <w:r w:rsidR="00AE3D28" w:rsidRPr="00900647">
          <w:rPr>
            <w:lang w:val="en-US"/>
          </w:rPr>
          <w:t xml:space="preserve">In the frequency bands 1 350-1 400 MHz, 1 427-1 452 MHz, 22.55-23.55 GHz, 24.25-27.5 GHz, 30-31.3 GHz, 49.7-50.2 GHz, 50.4-50.9 GHz, 51.4-52.4 GHz, 52.4-52.6 GHz, 81-86 GHz and 92-94 GHz, Resolution </w:t>
        </w:r>
        <w:r w:rsidR="00AE3D28" w:rsidRPr="00900647">
          <w:rPr>
            <w:b/>
            <w:bCs/>
            <w:lang w:val="en-US"/>
          </w:rPr>
          <w:t xml:space="preserve">750 (Rev.WRC-19) </w:t>
        </w:r>
        <w:r w:rsidR="00AE3D28" w:rsidRPr="00900647">
          <w:rPr>
            <w:lang w:val="en-US"/>
          </w:rPr>
          <w:t>applies.</w:t>
        </w:r>
        <w:r w:rsidR="00AE3D28" w:rsidRPr="00900647">
          <w:rPr>
            <w:sz w:val="16"/>
          </w:rPr>
          <w:t xml:space="preserve">     (WRC</w:t>
        </w:r>
        <w:r w:rsidR="00AE3D28" w:rsidRPr="00900647">
          <w:rPr>
            <w:sz w:val="16"/>
          </w:rPr>
          <w:noBreakHyphen/>
          <w:t>19)</w:t>
        </w:r>
      </w:ins>
    </w:p>
    <w:p w:rsidR="00AE3D28" w:rsidRPr="00900647" w:rsidRDefault="00AE3D28" w:rsidP="00AE3D28">
      <w:pPr>
        <w:rPr>
          <w:ins w:id="1143" w:author="Author"/>
        </w:rPr>
      </w:pPr>
      <w:ins w:id="1144" w:author="Author">
        <w:r w:rsidRPr="00900647">
          <w:rPr>
            <w:b/>
            <w:bCs/>
            <w:lang w:val="en-US"/>
          </w:rPr>
          <w:t>5.532AA</w:t>
        </w:r>
        <w:r w:rsidR="00900647">
          <w:rPr>
            <w:bCs/>
            <w:lang w:val="en-US"/>
          </w:rPr>
          <w:tab/>
        </w:r>
        <w:r w:rsidRPr="00900647">
          <w:rPr>
            <w:lang w:val="en-US"/>
          </w:rPr>
          <w:t xml:space="preserve">The allocation to the fixed service in the frequency band 24.25-25.25 GHz is identified for use in Region 2 by high-altitude platform stations (HAPS). This identification does not preclude the use of this frequency band by other fixed-service applications or by other services to which this frequency band is allocated on a co-primary basis, and does not establish priority in the Radio Regulations. Such use of the fixed-service allocation by HAPS is limited to the HAPS-to-ground direction and shall be in accordance with the provisions of Resolution </w:t>
        </w:r>
        <w:r w:rsidRPr="00900647">
          <w:rPr>
            <w:b/>
            <w:bCs/>
            <w:lang w:val="en-US"/>
          </w:rPr>
          <w:t>166 (WRC-19)</w:t>
        </w:r>
        <w:r w:rsidRPr="00900647">
          <w:rPr>
            <w:lang w:val="en-US"/>
          </w:rPr>
          <w:t>.</w:t>
        </w:r>
        <w:r w:rsidRPr="00900647">
          <w:rPr>
            <w:sz w:val="16"/>
          </w:rPr>
          <w:t xml:space="preserve">     (WRC</w:t>
        </w:r>
        <w:r w:rsidRPr="00900647">
          <w:rPr>
            <w:sz w:val="16"/>
          </w:rPr>
          <w:noBreakHyphen/>
          <w:t>19)</w:t>
        </w:r>
      </w:ins>
    </w:p>
    <w:p w:rsidR="00AE3D28" w:rsidRPr="00900647" w:rsidRDefault="00900647" w:rsidP="00AE3D28">
      <w:pPr>
        <w:rPr>
          <w:ins w:id="1145" w:author="Author"/>
        </w:rPr>
      </w:pPr>
      <w:ins w:id="1146" w:author="Author">
        <w:r>
          <w:rPr>
            <w:b/>
            <w:bCs/>
            <w:lang w:val="en-US"/>
          </w:rPr>
          <w:t>5.532AB</w:t>
        </w:r>
        <w:r>
          <w:rPr>
            <w:b/>
            <w:bCs/>
            <w:lang w:val="en-US"/>
          </w:rPr>
          <w:tab/>
        </w:r>
        <w:r w:rsidR="00AE3D28" w:rsidRPr="00900647">
          <w:rPr>
            <w:lang w:val="en-US"/>
          </w:rPr>
          <w:t xml:space="preserve">The frequency band 24.25-27.5 GHz is identified for use by administrations wishing to implement the terrestrial component of International Mobile Telecommunications (IMT). This identification does not preclude the use of this frequency band by any application of the services to which it is allocated and does not establish priority in the Radio Regulations. Resolution </w:t>
        </w:r>
        <w:r w:rsidR="00AE3D28" w:rsidRPr="00900647">
          <w:rPr>
            <w:b/>
            <w:bCs/>
            <w:lang w:val="en-US"/>
          </w:rPr>
          <w:t xml:space="preserve">242 (WRC-19) </w:t>
        </w:r>
        <w:r w:rsidR="00AE3D28" w:rsidRPr="00900647">
          <w:rPr>
            <w:lang w:val="en-US"/>
          </w:rPr>
          <w:t>applies.</w:t>
        </w:r>
        <w:r w:rsidR="00AE3D28" w:rsidRPr="00900647">
          <w:rPr>
            <w:sz w:val="16"/>
          </w:rPr>
          <w:t xml:space="preserve">     (WRC</w:t>
        </w:r>
        <w:r w:rsidR="00AE3D28" w:rsidRPr="00900647">
          <w:rPr>
            <w:sz w:val="16"/>
          </w:rPr>
          <w:noBreakHyphen/>
          <w:t>19)</w:t>
        </w:r>
      </w:ins>
    </w:p>
    <w:p w:rsidR="00AC1B2D" w:rsidRPr="00DD3A77" w:rsidRDefault="00AC1B2D" w:rsidP="00AC1B2D">
      <w:pPr>
        <w:pStyle w:val="Note"/>
        <w:rPr>
          <w:ins w:id="1147" w:author="Author"/>
          <w:lang w:val="en-AU"/>
        </w:rPr>
      </w:pPr>
      <w:ins w:id="1148" w:author="Author">
        <w:r w:rsidRPr="00900647">
          <w:rPr>
            <w:rStyle w:val="Artdef"/>
          </w:rPr>
          <w:t>5.533</w:t>
        </w:r>
        <w:r w:rsidRPr="00900647">
          <w:rPr>
            <w:rStyle w:val="Artdef"/>
          </w:rPr>
          <w:tab/>
        </w:r>
        <w:r w:rsidRPr="00900647">
          <w:rPr>
            <w:lang w:val="en-AU"/>
          </w:rPr>
          <w:t>The inter-satellite</w:t>
        </w:r>
        <w:r w:rsidRPr="00AE3D28">
          <w:rPr>
            <w:lang w:val="en-AU"/>
          </w:rPr>
          <w:t xml:space="preserve"> service shall not claim protection from harmful interference from airport surface </w:t>
        </w:r>
        <w:r w:rsidRPr="006D0E44">
          <w:t>detection</w:t>
        </w:r>
        <w:r w:rsidRPr="006D0E44">
          <w:rPr>
            <w:lang w:val="en-AU"/>
          </w:rPr>
          <w:t xml:space="preserve"> equipment stations of the radionavigation service.</w:t>
        </w:r>
      </w:ins>
    </w:p>
    <w:p w:rsidR="00C94A04" w:rsidRPr="00920487" w:rsidRDefault="00C94A04" w:rsidP="00AC1B2D">
      <w:pPr>
        <w:rPr>
          <w:ins w:id="1149" w:author="Author"/>
          <w:snapToGrid w:val="0"/>
        </w:rPr>
      </w:pPr>
    </w:p>
    <w:p w:rsidR="00AC1B2D" w:rsidRPr="006D0E44" w:rsidRDefault="00AC1B2D" w:rsidP="00AC1B2D">
      <w:pPr>
        <w:pStyle w:val="Heading4"/>
        <w:rPr>
          <w:ins w:id="1150" w:author="Author"/>
        </w:rPr>
      </w:pPr>
      <w:ins w:id="1151" w:author="Author">
        <w:r w:rsidRPr="00E81F2D">
          <w:t>5.2</w:t>
        </w:r>
        <w:r w:rsidRPr="006D0E44">
          <w:t>.15.2</w:t>
        </w:r>
        <w:r w:rsidRPr="006D0E44">
          <w:tab/>
          <w:t>Related ITU-R documents and aviation documents in the frequency band 24.45</w:t>
        </w:r>
        <w:r w:rsidRPr="006D0E44">
          <w:noBreakHyphen/>
          <w:t>24.65 GHz</w:t>
        </w:r>
      </w:ins>
    </w:p>
    <w:p w:rsidR="00550B1A" w:rsidRPr="00900647" w:rsidRDefault="00550B1A" w:rsidP="00550B1A">
      <w:pPr>
        <w:rPr>
          <w:ins w:id="1152" w:author="Author"/>
        </w:rPr>
      </w:pPr>
      <w:ins w:id="1153" w:author="Author">
        <w:r w:rsidRPr="006D0E44">
          <w:t xml:space="preserve">There are no ITU-R </w:t>
        </w:r>
        <w:r w:rsidRPr="00900647">
          <w:t xml:space="preserve">Recommendations that apply to the </w:t>
        </w:r>
        <w:r w:rsidR="00AE3D28" w:rsidRPr="00900647">
          <w:t xml:space="preserve">radionavigation </w:t>
        </w:r>
        <w:r w:rsidRPr="00900647">
          <w:t>service in the frequency band 24.45-24.65 GHz band.  Technical Standard Order C212</w:t>
        </w:r>
        <w:r w:rsidRPr="00900647">
          <w:rPr>
            <w:rStyle w:val="FootnoteReference"/>
          </w:rPr>
          <w:footnoteReference w:id="19"/>
        </w:r>
        <w:r w:rsidRPr="00900647">
          <w:t xml:space="preserve"> contains the aviation standards for airborne DAA radars operating in the aeronautical radionavigation service in various bands including the frequency band 24.45-24.65 GHz.</w:t>
        </w:r>
      </w:ins>
    </w:p>
    <w:p w:rsidR="00550B1A" w:rsidRPr="00900647" w:rsidRDefault="00550B1A" w:rsidP="00550B1A">
      <w:pPr>
        <w:rPr>
          <w:ins w:id="1156" w:author="Author"/>
        </w:rPr>
      </w:pPr>
      <w:ins w:id="1157" w:author="Author">
        <w:r w:rsidRPr="00900647">
          <w:t xml:space="preserve">Recommendations </w:t>
        </w:r>
        <w:r w:rsidR="0030684E" w:rsidRPr="00900647">
          <w:t xml:space="preserve">ITU-R </w:t>
        </w:r>
        <w:r w:rsidR="0030684E" w:rsidRPr="00900647">
          <w:rPr>
            <w:highlight w:val="yellow"/>
          </w:rPr>
          <w:t>X.XXXX</w:t>
        </w:r>
        <w:r w:rsidR="0030684E" w:rsidRPr="00900647">
          <w:t xml:space="preserve"> and ITU-R </w:t>
        </w:r>
        <w:r w:rsidR="0030684E" w:rsidRPr="00900647">
          <w:rPr>
            <w:highlight w:val="yellow"/>
          </w:rPr>
          <w:t>X.XXXX</w:t>
        </w:r>
        <w:r w:rsidR="0030684E" w:rsidRPr="00900647">
          <w:t xml:space="preserve"> </w:t>
        </w:r>
        <w:r w:rsidRPr="00900647">
          <w:t>apply to the inter-satellite service in the frequency band 24.45-24.65 GHz band.</w:t>
        </w:r>
      </w:ins>
    </w:p>
    <w:p w:rsidR="00550B1A" w:rsidRPr="00900647" w:rsidRDefault="00550B1A" w:rsidP="00550B1A">
      <w:pPr>
        <w:rPr>
          <w:ins w:id="1158" w:author="Author"/>
        </w:rPr>
      </w:pPr>
      <w:ins w:id="1159" w:author="Author">
        <w:r w:rsidRPr="00900647">
          <w:t xml:space="preserve">Recommendations </w:t>
        </w:r>
        <w:r w:rsidR="0030684E" w:rsidRPr="00900647">
          <w:t xml:space="preserve">ITU-R </w:t>
        </w:r>
        <w:r w:rsidR="0030684E" w:rsidRPr="00900647">
          <w:rPr>
            <w:highlight w:val="yellow"/>
          </w:rPr>
          <w:t>X.XXXX</w:t>
        </w:r>
        <w:r w:rsidR="0030684E" w:rsidRPr="00900647">
          <w:t xml:space="preserve"> and ITU-R </w:t>
        </w:r>
        <w:r w:rsidR="0030684E" w:rsidRPr="00900647">
          <w:rPr>
            <w:highlight w:val="yellow"/>
          </w:rPr>
          <w:t>X.XXXX</w:t>
        </w:r>
        <w:r w:rsidR="0030684E" w:rsidRPr="00900647">
          <w:t xml:space="preserve"> </w:t>
        </w:r>
        <w:r w:rsidRPr="00900647">
          <w:t>apply to the fixed service in the frequency band 24.45-24.65 GHz band.</w:t>
        </w:r>
      </w:ins>
    </w:p>
    <w:p w:rsidR="00550B1A" w:rsidRPr="006D0E44" w:rsidRDefault="00550B1A" w:rsidP="00550B1A">
      <w:pPr>
        <w:rPr>
          <w:ins w:id="1160" w:author="Author"/>
        </w:rPr>
      </w:pPr>
      <w:ins w:id="1161" w:author="Author">
        <w:r w:rsidRPr="00900647">
          <w:t>There are no ITU-R Recommendations that</w:t>
        </w:r>
        <w:r w:rsidRPr="006D0E44">
          <w:t xml:space="preserve"> apply to the mobile service in the frequency band 24.45-24.65 GHz band.</w:t>
        </w:r>
      </w:ins>
    </w:p>
    <w:p w:rsidR="00AC1B2D" w:rsidRPr="006D0E44" w:rsidRDefault="00AC1B2D" w:rsidP="00AC1B2D">
      <w:pPr>
        <w:rPr>
          <w:ins w:id="1162" w:author="Author"/>
        </w:rPr>
      </w:pPr>
    </w:p>
    <w:p w:rsidR="00C94A04" w:rsidRPr="00900647" w:rsidRDefault="006D0E44" w:rsidP="00C94A04">
      <w:pPr>
        <w:pStyle w:val="Heading4"/>
        <w:rPr>
          <w:ins w:id="1163" w:author="Author"/>
        </w:rPr>
      </w:pPr>
      <w:ins w:id="1164" w:author="Author">
        <w:r w:rsidRPr="00900647">
          <w:t>5</w:t>
        </w:r>
        <w:r w:rsidR="00C94A04" w:rsidRPr="00900647">
          <w:t>.2.</w:t>
        </w:r>
        <w:r w:rsidR="00AC1B2D" w:rsidRPr="00900647">
          <w:t>15</w:t>
        </w:r>
        <w:r w:rsidR="00C94A04" w:rsidRPr="00900647">
          <w:t>.</w:t>
        </w:r>
        <w:r w:rsidR="00AC1B2D" w:rsidRPr="00900647">
          <w:t>3</w:t>
        </w:r>
        <w:r w:rsidR="00C94A04" w:rsidRPr="00900647">
          <w:tab/>
        </w:r>
        <w:r w:rsidR="00C94A04" w:rsidRPr="00900647">
          <w:rPr>
            <w:rFonts w:eastAsiaTheme="minorEastAsia"/>
            <w:noProof/>
            <w:lang w:eastAsia="zh-CN"/>
          </w:rPr>
          <w:t xml:space="preserve">Suitability of the band </w:t>
        </w:r>
        <w:r w:rsidR="003D13AB" w:rsidRPr="00900647">
          <w:rPr>
            <w:rFonts w:eastAsiaTheme="minorEastAsia"/>
            <w:noProof/>
            <w:lang w:eastAsia="zh-CN"/>
          </w:rPr>
          <w:t>24.</w:t>
        </w:r>
        <w:r w:rsidR="005D57DD" w:rsidRPr="00900647">
          <w:rPr>
            <w:rFonts w:eastAsiaTheme="minorEastAsia"/>
            <w:noProof/>
            <w:lang w:eastAsia="zh-CN"/>
          </w:rPr>
          <w:t>4</w:t>
        </w:r>
        <w:r w:rsidR="003D13AB" w:rsidRPr="00900647">
          <w:rPr>
            <w:rFonts w:eastAsiaTheme="minorEastAsia"/>
            <w:noProof/>
            <w:lang w:eastAsia="zh-CN"/>
          </w:rPr>
          <w:t xml:space="preserve">5-24.65 GHz </w:t>
        </w:r>
        <w:r w:rsidR="00C94A04" w:rsidRPr="00900647">
          <w:rPr>
            <w:rFonts w:eastAsiaTheme="minorEastAsia"/>
            <w:noProof/>
            <w:lang w:eastAsia="zh-CN"/>
          </w:rPr>
          <w:t xml:space="preserve">for ground based </w:t>
        </w:r>
        <w:r w:rsidR="00550B1A" w:rsidRPr="00900647">
          <w:rPr>
            <w:rFonts w:eastAsiaTheme="minorEastAsia"/>
            <w:noProof/>
            <w:lang w:eastAsia="zh-CN"/>
          </w:rPr>
          <w:t>detect</w:t>
        </w:r>
        <w:r w:rsidR="00C94A04" w:rsidRPr="00900647">
          <w:rPr>
            <w:rFonts w:eastAsiaTheme="minorEastAsia"/>
            <w:noProof/>
            <w:lang w:eastAsia="zh-CN"/>
          </w:rPr>
          <w:t xml:space="preserve"> &amp; avoid</w:t>
        </w:r>
        <w:r w:rsidR="00550B1A" w:rsidRPr="00900647">
          <w:rPr>
            <w:rFonts w:eastAsiaTheme="minorEastAsia"/>
            <w:noProof/>
            <w:lang w:eastAsia="zh-CN"/>
          </w:rPr>
          <w:t xml:space="preserve"> systems</w:t>
        </w:r>
      </w:ins>
    </w:p>
    <w:p w:rsidR="0030684E" w:rsidRPr="00900647" w:rsidRDefault="0030684E" w:rsidP="0030684E">
      <w:pPr>
        <w:rPr>
          <w:ins w:id="1165" w:author="Author"/>
        </w:rPr>
      </w:pPr>
      <w:ins w:id="1166" w:author="Author">
        <w:r w:rsidRPr="00900647">
          <w:t>There is no worldwide allocation to the radionavigation service in this band however, regional allocations do allow for operations of ground based DAA systems in many parts of the world.</w:t>
        </w:r>
      </w:ins>
    </w:p>
    <w:p w:rsidR="00550B1A" w:rsidRPr="00900647" w:rsidRDefault="00550B1A" w:rsidP="00550B1A">
      <w:pPr>
        <w:pStyle w:val="Heading3"/>
        <w:rPr>
          <w:ins w:id="1167" w:author="Author"/>
        </w:rPr>
      </w:pPr>
      <w:ins w:id="1168" w:author="Author">
        <w:r w:rsidRPr="00900647">
          <w:t>5.2.15.3.1</w:t>
        </w:r>
        <w:r w:rsidRPr="00900647">
          <w:tab/>
          <w:t>Region 1</w:t>
        </w:r>
      </w:ins>
    </w:p>
    <w:p w:rsidR="00550B1A" w:rsidRPr="00900647" w:rsidRDefault="00550B1A" w:rsidP="00550B1A">
      <w:pPr>
        <w:rPr>
          <w:ins w:id="1169" w:author="Author"/>
          <w:lang w:val="en-US"/>
        </w:rPr>
      </w:pPr>
      <w:ins w:id="1170" w:author="Author">
        <w:r w:rsidRPr="00900647">
          <w:rPr>
            <w:lang w:val="en-US"/>
          </w:rPr>
          <w:t xml:space="preserve">Operation of </w:t>
        </w:r>
        <w:r w:rsidR="00AE3D28" w:rsidRPr="00900647">
          <w:rPr>
            <w:lang w:val="en-US"/>
          </w:rPr>
          <w:t xml:space="preserve">ground based </w:t>
        </w:r>
        <w:r w:rsidRPr="00900647">
          <w:rPr>
            <w:lang w:val="en-US"/>
          </w:rPr>
          <w:t xml:space="preserve">DAA systems in Region 1 is </w:t>
        </w:r>
        <w:r w:rsidRPr="00934FDA">
          <w:rPr>
            <w:lang w:val="en-US"/>
          </w:rPr>
          <w:t xml:space="preserve">not </w:t>
        </w:r>
        <w:r w:rsidR="00CF4473" w:rsidRPr="00934FDA">
          <w:rPr>
            <w:lang w:val="en-US"/>
          </w:rPr>
          <w:t xml:space="preserve">suitable </w:t>
        </w:r>
        <w:r w:rsidRPr="00934FDA">
          <w:rPr>
            <w:lang w:val="en-US"/>
          </w:rPr>
          <w:t>since</w:t>
        </w:r>
        <w:r w:rsidRPr="00900647">
          <w:rPr>
            <w:lang w:val="en-US"/>
          </w:rPr>
          <w:t xml:space="preserve"> there is no radionavigation allocation in the frequency band 24.45-24.65 GHz in Region 1.</w:t>
        </w:r>
      </w:ins>
    </w:p>
    <w:p w:rsidR="00550B1A" w:rsidRPr="00900647" w:rsidRDefault="00550B1A" w:rsidP="00550B1A">
      <w:pPr>
        <w:pStyle w:val="Heading3"/>
        <w:rPr>
          <w:ins w:id="1171" w:author="Author"/>
        </w:rPr>
      </w:pPr>
      <w:ins w:id="1172" w:author="Author">
        <w:r w:rsidRPr="00900647">
          <w:t>5.2.15.3.2</w:t>
        </w:r>
        <w:r w:rsidRPr="00900647">
          <w:tab/>
          <w:t>Region 2</w:t>
        </w:r>
      </w:ins>
    </w:p>
    <w:p w:rsidR="00550B1A" w:rsidRPr="00900647" w:rsidRDefault="0030684E" w:rsidP="00550B1A">
      <w:pPr>
        <w:rPr>
          <w:ins w:id="1173" w:author="Author"/>
          <w:lang w:val="en-US"/>
        </w:rPr>
      </w:pPr>
      <w:ins w:id="1174" w:author="Author">
        <w:r w:rsidRPr="00900647">
          <w:rPr>
            <w:lang w:val="en-US"/>
          </w:rPr>
          <w:t xml:space="preserve">Operation of </w:t>
        </w:r>
        <w:r w:rsidR="001D42BC" w:rsidRPr="00900647">
          <w:rPr>
            <w:lang w:val="en-US"/>
          </w:rPr>
          <w:t xml:space="preserve">ground bases </w:t>
        </w:r>
        <w:r w:rsidRPr="00900647">
          <w:rPr>
            <w:lang w:val="en-US"/>
          </w:rPr>
          <w:t>DAA systems in t</w:t>
        </w:r>
        <w:r w:rsidR="00550B1A" w:rsidRPr="00900647">
          <w:rPr>
            <w:lang w:val="en-US"/>
          </w:rPr>
          <w:t xml:space="preserve">he frequency band 24.45-24.65 </w:t>
        </w:r>
        <w:r w:rsidR="00550B1A" w:rsidRPr="00934FDA">
          <w:rPr>
            <w:lang w:val="en-US"/>
          </w:rPr>
          <w:t xml:space="preserve">GHz </w:t>
        </w:r>
        <w:r w:rsidR="00CF4473" w:rsidRPr="00934FDA">
          <w:rPr>
            <w:lang w:val="en-US"/>
          </w:rPr>
          <w:t xml:space="preserve">may be suitable </w:t>
        </w:r>
        <w:r w:rsidR="00550B1A" w:rsidRPr="00934FDA">
          <w:rPr>
            <w:lang w:val="en-US"/>
          </w:rPr>
          <w:t>in</w:t>
        </w:r>
        <w:r w:rsidR="00550B1A" w:rsidRPr="00900647">
          <w:rPr>
            <w:lang w:val="en-US"/>
          </w:rPr>
          <w:t xml:space="preserve"> Region </w:t>
        </w:r>
        <w:r w:rsidR="00AE3D28" w:rsidRPr="00900647">
          <w:rPr>
            <w:lang w:val="en-US"/>
          </w:rPr>
          <w:t xml:space="preserve">2 </w:t>
        </w:r>
        <w:r w:rsidR="001D42BC" w:rsidRPr="00900647">
          <w:rPr>
            <w:lang w:val="en-US"/>
          </w:rPr>
          <w:t>provided</w:t>
        </w:r>
        <w:r w:rsidR="00AE3D28" w:rsidRPr="00900647">
          <w:rPr>
            <w:lang w:val="en-US"/>
          </w:rPr>
          <w:t xml:space="preserve"> </w:t>
        </w:r>
        <w:r w:rsidR="001D42BC" w:rsidRPr="00900647">
          <w:rPr>
            <w:lang w:val="en-US"/>
          </w:rPr>
          <w:t>u</w:t>
        </w:r>
        <w:r w:rsidR="00AE3D28" w:rsidRPr="00900647">
          <w:rPr>
            <w:lang w:val="en-US"/>
          </w:rPr>
          <w:t xml:space="preserve">sers take into account fixed and mobile systems that operate </w:t>
        </w:r>
        <w:r w:rsidR="001D42BC" w:rsidRPr="00900647">
          <w:rPr>
            <w:lang w:val="en-US"/>
          </w:rPr>
          <w:t xml:space="preserve">on a coequal basis </w:t>
        </w:r>
        <w:r w:rsidR="00AE3D28" w:rsidRPr="00900647">
          <w:rPr>
            <w:lang w:val="en-US"/>
          </w:rPr>
          <w:t>in this band</w:t>
        </w:r>
        <w:r w:rsidR="001D42BC" w:rsidRPr="00900647">
          <w:rPr>
            <w:lang w:val="en-US"/>
          </w:rPr>
          <w:t xml:space="preserve"> in accordance with the provisions of Resolution </w:t>
        </w:r>
        <w:r w:rsidR="001D42BC" w:rsidRPr="00900647">
          <w:rPr>
            <w:b/>
            <w:bCs/>
            <w:lang w:val="en-US"/>
          </w:rPr>
          <w:t>166 (WRC-19)</w:t>
        </w:r>
        <w:r w:rsidR="001D42BC" w:rsidRPr="00900647">
          <w:rPr>
            <w:sz w:val="16"/>
          </w:rPr>
          <w:t>    (WRC</w:t>
        </w:r>
        <w:r w:rsidR="001D42BC" w:rsidRPr="00900647">
          <w:rPr>
            <w:sz w:val="16"/>
          </w:rPr>
          <w:noBreakHyphen/>
          <w:t>19)</w:t>
        </w:r>
        <w:r w:rsidR="001D42BC" w:rsidRPr="00900647">
          <w:rPr>
            <w:lang w:val="en-US"/>
          </w:rPr>
          <w:t xml:space="preserve"> and Resolution </w:t>
        </w:r>
        <w:r w:rsidR="001D42BC" w:rsidRPr="00900647">
          <w:rPr>
            <w:b/>
            <w:bCs/>
            <w:lang w:val="en-US"/>
          </w:rPr>
          <w:t>242 (WRC-19)</w:t>
        </w:r>
        <w:r w:rsidR="001D42BC" w:rsidRPr="00900647">
          <w:rPr>
            <w:sz w:val="16"/>
          </w:rPr>
          <w:t>    (WRC</w:t>
        </w:r>
        <w:r w:rsidR="001D42BC" w:rsidRPr="00900647">
          <w:rPr>
            <w:sz w:val="16"/>
          </w:rPr>
          <w:noBreakHyphen/>
          <w:t>19)</w:t>
        </w:r>
        <w:r w:rsidR="00AE3D28" w:rsidRPr="00900647">
          <w:rPr>
            <w:lang w:val="en-US"/>
          </w:rPr>
          <w:t>.</w:t>
        </w:r>
      </w:ins>
    </w:p>
    <w:p w:rsidR="00550B1A" w:rsidRPr="00900647" w:rsidRDefault="00550B1A" w:rsidP="00550B1A">
      <w:pPr>
        <w:pStyle w:val="Heading3"/>
        <w:rPr>
          <w:ins w:id="1175" w:author="Author"/>
        </w:rPr>
      </w:pPr>
      <w:ins w:id="1176" w:author="Author">
        <w:r w:rsidRPr="00900647">
          <w:t>5.2.15.3.3</w:t>
        </w:r>
        <w:r w:rsidRPr="00900647">
          <w:tab/>
          <w:t>Region 3</w:t>
        </w:r>
      </w:ins>
    </w:p>
    <w:p w:rsidR="00550B1A" w:rsidRPr="006D0E44" w:rsidRDefault="00550B1A" w:rsidP="00550B1A">
      <w:pPr>
        <w:rPr>
          <w:ins w:id="1177" w:author="Author"/>
          <w:lang w:val="en-US"/>
        </w:rPr>
      </w:pPr>
      <w:ins w:id="1178" w:author="Author">
        <w:r w:rsidRPr="00900647">
          <w:rPr>
            <w:lang w:val="en-US"/>
          </w:rPr>
          <w:t xml:space="preserve">Operation </w:t>
        </w:r>
        <w:r w:rsidR="001D42BC" w:rsidRPr="00900647">
          <w:rPr>
            <w:lang w:val="en-US"/>
          </w:rPr>
          <w:t xml:space="preserve">of </w:t>
        </w:r>
        <w:r w:rsidR="00AE3D28" w:rsidRPr="00900647">
          <w:rPr>
            <w:lang w:val="en-US"/>
          </w:rPr>
          <w:t xml:space="preserve">ground based </w:t>
        </w:r>
        <w:r w:rsidRPr="00900647">
          <w:rPr>
            <w:lang w:val="en-US"/>
          </w:rPr>
          <w:t xml:space="preserve">DAA systems in the frequency band 24.45-24.65 </w:t>
        </w:r>
        <w:r w:rsidRPr="00934FDA">
          <w:rPr>
            <w:lang w:val="en-US"/>
          </w:rPr>
          <w:t xml:space="preserve">GHz </w:t>
        </w:r>
        <w:r w:rsidR="00CF4473" w:rsidRPr="00934FDA">
          <w:rPr>
            <w:lang w:val="en-US"/>
          </w:rPr>
          <w:t xml:space="preserve">may be suitable </w:t>
        </w:r>
        <w:r w:rsidR="001D42BC" w:rsidRPr="00900647">
          <w:rPr>
            <w:lang w:val="en-US"/>
          </w:rPr>
          <w:t xml:space="preserve">in Region 3 </w:t>
        </w:r>
        <w:r w:rsidRPr="00900647">
          <w:rPr>
            <w:lang w:val="en-US"/>
          </w:rPr>
          <w:t xml:space="preserve">provided </w:t>
        </w:r>
        <w:r w:rsidR="001D42BC" w:rsidRPr="00900647">
          <w:rPr>
            <w:lang w:val="en-US"/>
          </w:rPr>
          <w:t xml:space="preserve">users take into account </w:t>
        </w:r>
        <w:r w:rsidRPr="00900647">
          <w:rPr>
            <w:lang w:val="en-US"/>
          </w:rPr>
          <w:t xml:space="preserve">the </w:t>
        </w:r>
        <w:r w:rsidR="00AE3D28" w:rsidRPr="00900647">
          <w:rPr>
            <w:lang w:val="en-US"/>
          </w:rPr>
          <w:t>f</w:t>
        </w:r>
        <w:r w:rsidRPr="00900647">
          <w:rPr>
            <w:lang w:val="en-US"/>
          </w:rPr>
          <w:t xml:space="preserve">ixed and </w:t>
        </w:r>
        <w:r w:rsidR="00AE3D28" w:rsidRPr="00900647">
          <w:rPr>
            <w:lang w:val="en-US"/>
          </w:rPr>
          <w:t>m</w:t>
        </w:r>
        <w:r w:rsidRPr="00900647">
          <w:rPr>
            <w:lang w:val="en-US"/>
          </w:rPr>
          <w:t xml:space="preserve">obile systems that operate </w:t>
        </w:r>
        <w:r w:rsidR="001D42BC" w:rsidRPr="00900647">
          <w:rPr>
            <w:lang w:val="en-US"/>
          </w:rPr>
          <w:t xml:space="preserve">on a coequal basis </w:t>
        </w:r>
        <w:r w:rsidRPr="00900647">
          <w:rPr>
            <w:lang w:val="en-US"/>
          </w:rPr>
          <w:t xml:space="preserve">in this band in </w:t>
        </w:r>
        <w:r w:rsidR="001D42BC" w:rsidRPr="00900647">
          <w:rPr>
            <w:lang w:val="en-US"/>
          </w:rPr>
          <w:t xml:space="preserve">accordance with the provisions of Resolution </w:t>
        </w:r>
        <w:r w:rsidR="001D42BC" w:rsidRPr="00900647">
          <w:rPr>
            <w:b/>
            <w:bCs/>
            <w:lang w:val="en-US"/>
          </w:rPr>
          <w:t>242 (WRC-19)</w:t>
        </w:r>
        <w:r w:rsidR="001D42BC" w:rsidRPr="00900647">
          <w:rPr>
            <w:sz w:val="16"/>
          </w:rPr>
          <w:t>    (WRC</w:t>
        </w:r>
        <w:r w:rsidR="001D42BC" w:rsidRPr="00900647">
          <w:rPr>
            <w:sz w:val="16"/>
          </w:rPr>
          <w:noBreakHyphen/>
          <w:t>19)</w:t>
        </w:r>
        <w:r w:rsidRPr="00900647">
          <w:rPr>
            <w:lang w:val="en-US"/>
          </w:rPr>
          <w:t>.</w:t>
        </w:r>
      </w:ins>
    </w:p>
    <w:p w:rsidR="00C94A04" w:rsidRPr="006D0E44" w:rsidRDefault="00C94A04" w:rsidP="00550B1A">
      <w:pPr>
        <w:rPr>
          <w:ins w:id="1179" w:author="Author"/>
          <w:snapToGrid w:val="0"/>
        </w:rPr>
      </w:pPr>
    </w:p>
    <w:p w:rsidR="00C94A04" w:rsidRPr="00900647" w:rsidRDefault="006D0E44" w:rsidP="00C94A04">
      <w:pPr>
        <w:pStyle w:val="Heading3"/>
        <w:rPr>
          <w:ins w:id="1180" w:author="Author"/>
        </w:rPr>
      </w:pPr>
      <w:ins w:id="1181" w:author="Author">
        <w:r w:rsidRPr="00900647">
          <w:t>5</w:t>
        </w:r>
        <w:r w:rsidR="00C94A04" w:rsidRPr="00900647">
          <w:t>.2.</w:t>
        </w:r>
        <w:r w:rsidR="00AC1B2D" w:rsidRPr="00900647">
          <w:t>16</w:t>
        </w:r>
        <w:r w:rsidR="00C94A04" w:rsidRPr="00900647">
          <w:tab/>
        </w:r>
        <w:r w:rsidR="00C94A04" w:rsidRPr="00900647">
          <w:rPr>
            <w:rFonts w:eastAsiaTheme="minorEastAsia"/>
            <w:noProof/>
            <w:color w:val="000000" w:themeColor="text1"/>
            <w:szCs w:val="22"/>
            <w:lang w:eastAsia="zh-CN"/>
          </w:rPr>
          <w:t xml:space="preserve">Frequency band </w:t>
        </w:r>
        <w:r w:rsidR="00C94A04" w:rsidRPr="00900647">
          <w:t>31.8-33.4 GHz</w:t>
        </w:r>
      </w:ins>
    </w:p>
    <w:p w:rsidR="00C94A04" w:rsidRPr="00920487" w:rsidRDefault="006D0E44" w:rsidP="00C94A04">
      <w:pPr>
        <w:pStyle w:val="Heading4"/>
        <w:rPr>
          <w:ins w:id="1182" w:author="Author"/>
        </w:rPr>
      </w:pPr>
      <w:ins w:id="1183" w:author="Author">
        <w:r w:rsidRPr="00900647">
          <w:t>5</w:t>
        </w:r>
        <w:r w:rsidR="00C94A04" w:rsidRPr="00900647">
          <w:t>.2</w:t>
        </w:r>
        <w:r w:rsidR="00C94A04" w:rsidRPr="006D0E44">
          <w:t>.</w:t>
        </w:r>
        <w:r w:rsidR="00AC1B2D" w:rsidRPr="006D0E44">
          <w:t>16</w:t>
        </w:r>
        <w:r w:rsidR="00C94A04" w:rsidRPr="006D0E44">
          <w:t>.1</w:t>
        </w:r>
        <w:r w:rsidR="00C94A04" w:rsidRPr="006D0E44">
          <w:tab/>
        </w:r>
        <w:r w:rsidR="00C94A04" w:rsidRPr="006D0E44">
          <w:rPr>
            <w:noProof/>
            <w:webHidden/>
          </w:rPr>
          <w:t>Allocation to operate detect and avoid</w:t>
        </w:r>
        <w:r w:rsidR="00C94A04" w:rsidRPr="006D0E44">
          <w:t xml:space="preserve"> </w:t>
        </w:r>
        <w:r w:rsidR="00C94A04" w:rsidRPr="006D0E44">
          <w:rPr>
            <w:noProof/>
          </w:rPr>
          <w:t xml:space="preserve">and other services in the frequency band </w:t>
        </w:r>
        <w:r w:rsidR="003D13AB" w:rsidRPr="006D0E44">
          <w:t>31.8-</w:t>
        </w:r>
        <w:r w:rsidR="003D13AB" w:rsidRPr="00B03396">
          <w:t>33.4 GHz</w:t>
        </w:r>
      </w:ins>
    </w:p>
    <w:p w:rsidR="003D13AB" w:rsidRPr="003D13AB" w:rsidRDefault="003D13AB" w:rsidP="003D13AB">
      <w:pPr>
        <w:rPr>
          <w:ins w:id="1184" w:author="Author"/>
          <w:lang w:val="en-US"/>
        </w:rPr>
      </w:pP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099"/>
        <w:gridCol w:w="3100"/>
        <w:gridCol w:w="3100"/>
      </w:tblGrid>
      <w:tr w:rsidR="003D13AB" w:rsidRPr="003D13AB" w:rsidTr="00CE0351">
        <w:trPr>
          <w:cantSplit/>
          <w:jc w:val="center"/>
          <w:ins w:id="1185" w:author="Author"/>
        </w:trPr>
        <w:tc>
          <w:tcPr>
            <w:tcW w:w="9299" w:type="dxa"/>
            <w:gridSpan w:val="3"/>
            <w:tcBorders>
              <w:top w:val="single" w:sz="4" w:space="0" w:color="auto"/>
              <w:left w:val="single" w:sz="4" w:space="0" w:color="auto"/>
              <w:bottom w:val="single" w:sz="4" w:space="0" w:color="auto"/>
              <w:right w:val="single" w:sz="4" w:space="0" w:color="auto"/>
            </w:tcBorders>
            <w:hideMark/>
          </w:tcPr>
          <w:p w:rsidR="003D13AB" w:rsidRPr="003D13AB" w:rsidRDefault="003D13AB" w:rsidP="003D13AB">
            <w:pPr>
              <w:keepNext/>
              <w:spacing w:before="80" w:after="80"/>
              <w:jc w:val="center"/>
              <w:rPr>
                <w:ins w:id="1186" w:author="Author"/>
                <w:rFonts w:ascii="Times New Roman Bold" w:hAnsi="Times New Roman Bold" w:cs="Times New Roman Bold"/>
                <w:b/>
                <w:sz w:val="20"/>
              </w:rPr>
            </w:pPr>
            <w:ins w:id="1187" w:author="Author">
              <w:r w:rsidRPr="003D13AB">
                <w:rPr>
                  <w:rFonts w:ascii="Times New Roman Bold" w:hAnsi="Times New Roman Bold" w:cs="Times New Roman Bold"/>
                  <w:b/>
                  <w:sz w:val="20"/>
                </w:rPr>
                <w:t>Allocation to services</w:t>
              </w:r>
            </w:ins>
          </w:p>
        </w:tc>
      </w:tr>
      <w:tr w:rsidR="003D13AB" w:rsidRPr="003D13AB" w:rsidTr="00CE0351">
        <w:trPr>
          <w:cantSplit/>
          <w:jc w:val="center"/>
          <w:ins w:id="1188" w:author="Author"/>
        </w:trPr>
        <w:tc>
          <w:tcPr>
            <w:tcW w:w="3099" w:type="dxa"/>
            <w:tcBorders>
              <w:top w:val="single" w:sz="4" w:space="0" w:color="auto"/>
              <w:left w:val="single" w:sz="4" w:space="0" w:color="auto"/>
              <w:bottom w:val="single" w:sz="4" w:space="0" w:color="auto"/>
              <w:right w:val="single" w:sz="4" w:space="0" w:color="auto"/>
            </w:tcBorders>
            <w:hideMark/>
          </w:tcPr>
          <w:p w:rsidR="003D13AB" w:rsidRPr="003D13AB" w:rsidRDefault="003D13AB" w:rsidP="003D13AB">
            <w:pPr>
              <w:keepNext/>
              <w:spacing w:before="80" w:after="80"/>
              <w:jc w:val="center"/>
              <w:rPr>
                <w:ins w:id="1189" w:author="Author"/>
                <w:rFonts w:ascii="Times New Roman Bold" w:hAnsi="Times New Roman Bold" w:cs="Times New Roman Bold"/>
                <w:b/>
                <w:sz w:val="20"/>
              </w:rPr>
            </w:pPr>
            <w:ins w:id="1190" w:author="Author">
              <w:r w:rsidRPr="003D13AB">
                <w:rPr>
                  <w:rFonts w:ascii="Times New Roman Bold" w:hAnsi="Times New Roman Bold" w:cs="Times New Roman Bold"/>
                  <w:b/>
                  <w:sz w:val="20"/>
                </w:rPr>
                <w:t>Region 1</w:t>
              </w:r>
            </w:ins>
          </w:p>
        </w:tc>
        <w:tc>
          <w:tcPr>
            <w:tcW w:w="3100" w:type="dxa"/>
            <w:tcBorders>
              <w:top w:val="single" w:sz="4" w:space="0" w:color="auto"/>
              <w:left w:val="single" w:sz="4" w:space="0" w:color="auto"/>
              <w:bottom w:val="single" w:sz="4" w:space="0" w:color="auto"/>
              <w:right w:val="single" w:sz="4" w:space="0" w:color="auto"/>
            </w:tcBorders>
            <w:hideMark/>
          </w:tcPr>
          <w:p w:rsidR="003D13AB" w:rsidRPr="003D13AB" w:rsidRDefault="003D13AB" w:rsidP="003D13AB">
            <w:pPr>
              <w:keepNext/>
              <w:spacing w:before="80" w:after="80"/>
              <w:jc w:val="center"/>
              <w:rPr>
                <w:ins w:id="1191" w:author="Author"/>
                <w:rFonts w:ascii="Times New Roman Bold" w:hAnsi="Times New Roman Bold" w:cs="Times New Roman Bold"/>
                <w:b/>
                <w:sz w:val="20"/>
              </w:rPr>
            </w:pPr>
            <w:ins w:id="1192" w:author="Author">
              <w:r w:rsidRPr="003D13AB">
                <w:rPr>
                  <w:rFonts w:ascii="Times New Roman Bold" w:hAnsi="Times New Roman Bold" w:cs="Times New Roman Bold"/>
                  <w:b/>
                  <w:sz w:val="20"/>
                </w:rPr>
                <w:t>Region 2</w:t>
              </w:r>
            </w:ins>
          </w:p>
        </w:tc>
        <w:tc>
          <w:tcPr>
            <w:tcW w:w="3100" w:type="dxa"/>
            <w:tcBorders>
              <w:top w:val="single" w:sz="4" w:space="0" w:color="auto"/>
              <w:left w:val="single" w:sz="4" w:space="0" w:color="auto"/>
              <w:bottom w:val="single" w:sz="4" w:space="0" w:color="auto"/>
              <w:right w:val="single" w:sz="4" w:space="0" w:color="auto"/>
            </w:tcBorders>
            <w:hideMark/>
          </w:tcPr>
          <w:p w:rsidR="003D13AB" w:rsidRPr="003D13AB" w:rsidRDefault="003D13AB" w:rsidP="003D13AB">
            <w:pPr>
              <w:keepNext/>
              <w:spacing w:before="80" w:after="80"/>
              <w:jc w:val="center"/>
              <w:rPr>
                <w:ins w:id="1193" w:author="Author"/>
                <w:rFonts w:ascii="Times New Roman Bold" w:hAnsi="Times New Roman Bold" w:cs="Times New Roman Bold"/>
                <w:b/>
                <w:sz w:val="20"/>
              </w:rPr>
            </w:pPr>
            <w:ins w:id="1194" w:author="Author">
              <w:r w:rsidRPr="003D13AB">
                <w:rPr>
                  <w:rFonts w:ascii="Times New Roman Bold" w:hAnsi="Times New Roman Bold" w:cs="Times New Roman Bold"/>
                  <w:b/>
                  <w:sz w:val="20"/>
                </w:rPr>
                <w:t>Region 3</w:t>
              </w:r>
            </w:ins>
          </w:p>
        </w:tc>
      </w:tr>
      <w:tr w:rsidR="003D13AB" w:rsidRPr="003D13AB" w:rsidTr="00CE0351">
        <w:trPr>
          <w:cantSplit/>
          <w:jc w:val="center"/>
          <w:ins w:id="1195" w:author="Author"/>
        </w:trPr>
        <w:tc>
          <w:tcPr>
            <w:tcW w:w="9299" w:type="dxa"/>
            <w:gridSpan w:val="3"/>
            <w:tcBorders>
              <w:top w:val="single" w:sz="4" w:space="0" w:color="auto"/>
              <w:left w:val="single" w:sz="4" w:space="0" w:color="auto"/>
              <w:bottom w:val="single" w:sz="4" w:space="0" w:color="auto"/>
              <w:right w:val="single" w:sz="4" w:space="0" w:color="auto"/>
            </w:tcBorders>
            <w:hideMark/>
          </w:tcPr>
          <w:p w:rsidR="003D13AB" w:rsidRPr="003D13AB" w:rsidRDefault="003D13AB" w:rsidP="003D13AB">
            <w:pPr>
              <w:tabs>
                <w:tab w:val="clear" w:pos="1134"/>
                <w:tab w:val="clear" w:pos="1871"/>
                <w:tab w:val="clear" w:pos="2268"/>
                <w:tab w:val="left" w:pos="170"/>
                <w:tab w:val="left" w:pos="567"/>
                <w:tab w:val="left" w:pos="737"/>
                <w:tab w:val="left" w:pos="2977"/>
                <w:tab w:val="left" w:pos="3266"/>
              </w:tabs>
              <w:spacing w:before="40" w:after="40"/>
              <w:ind w:left="170" w:hanging="170"/>
              <w:rPr>
                <w:ins w:id="1196" w:author="Author"/>
                <w:b/>
                <w:color w:val="000000"/>
                <w:sz w:val="20"/>
                <w:lang w:val="en-AU"/>
              </w:rPr>
            </w:pPr>
            <w:ins w:id="1197" w:author="Author">
              <w:r w:rsidRPr="003D13AB">
                <w:rPr>
                  <w:b/>
                  <w:sz w:val="20"/>
                </w:rPr>
                <w:t>31.8-32</w:t>
              </w:r>
              <w:r w:rsidRPr="003D13AB">
                <w:rPr>
                  <w:b/>
                  <w:color w:val="000000"/>
                  <w:sz w:val="20"/>
                  <w:lang w:val="en-AU"/>
                </w:rPr>
                <w:tab/>
              </w:r>
              <w:r w:rsidRPr="003D13AB">
                <w:rPr>
                  <w:b/>
                  <w:color w:val="000000"/>
                  <w:sz w:val="20"/>
                  <w:lang w:val="en-AU"/>
                </w:rPr>
                <w:tab/>
              </w:r>
              <w:r w:rsidRPr="003D13AB">
                <w:rPr>
                  <w:color w:val="000000"/>
                  <w:sz w:val="20"/>
                  <w:lang w:val="en-AU"/>
                </w:rPr>
                <w:t>FIXED  5.547A</w:t>
              </w:r>
            </w:ins>
          </w:p>
          <w:p w:rsidR="003D13AB" w:rsidRPr="003D13AB" w:rsidRDefault="003D13AB" w:rsidP="003D13AB">
            <w:pPr>
              <w:tabs>
                <w:tab w:val="clear" w:pos="1134"/>
                <w:tab w:val="clear" w:pos="1871"/>
                <w:tab w:val="clear" w:pos="2268"/>
                <w:tab w:val="left" w:pos="170"/>
                <w:tab w:val="left" w:pos="567"/>
                <w:tab w:val="left" w:pos="737"/>
                <w:tab w:val="left" w:pos="2977"/>
                <w:tab w:val="left" w:pos="3266"/>
              </w:tabs>
              <w:spacing w:before="40" w:after="40"/>
              <w:ind w:left="170" w:hanging="170"/>
              <w:rPr>
                <w:ins w:id="1198" w:author="Author"/>
                <w:color w:val="000000"/>
                <w:sz w:val="20"/>
                <w:lang w:val="en-AU"/>
              </w:rPr>
            </w:pPr>
            <w:ins w:id="1199" w:author="Author">
              <w:r w:rsidRPr="003D13AB">
                <w:rPr>
                  <w:b/>
                  <w:color w:val="000000"/>
                  <w:sz w:val="20"/>
                  <w:lang w:val="en-AU"/>
                </w:rPr>
                <w:tab/>
              </w:r>
              <w:r w:rsidRPr="003D13AB">
                <w:rPr>
                  <w:b/>
                  <w:color w:val="000000"/>
                  <w:sz w:val="20"/>
                  <w:lang w:val="en-AU"/>
                </w:rPr>
                <w:tab/>
              </w:r>
              <w:r w:rsidRPr="003D13AB">
                <w:rPr>
                  <w:b/>
                  <w:color w:val="000000"/>
                  <w:sz w:val="20"/>
                  <w:lang w:val="en-AU"/>
                </w:rPr>
                <w:tab/>
              </w:r>
              <w:r w:rsidRPr="003D13AB">
                <w:rPr>
                  <w:b/>
                  <w:color w:val="000000"/>
                  <w:sz w:val="20"/>
                  <w:lang w:val="en-AU"/>
                </w:rPr>
                <w:tab/>
              </w:r>
              <w:r w:rsidRPr="003D13AB">
                <w:rPr>
                  <w:color w:val="000000"/>
                  <w:sz w:val="20"/>
                  <w:lang w:val="en-AU"/>
                </w:rPr>
                <w:t>RADIONAVIGATION</w:t>
              </w:r>
            </w:ins>
          </w:p>
          <w:p w:rsidR="003D13AB" w:rsidRPr="003D13AB" w:rsidRDefault="003D13AB" w:rsidP="003D13AB">
            <w:pPr>
              <w:tabs>
                <w:tab w:val="clear" w:pos="1134"/>
                <w:tab w:val="clear" w:pos="1871"/>
                <w:tab w:val="clear" w:pos="2268"/>
                <w:tab w:val="left" w:pos="170"/>
                <w:tab w:val="left" w:pos="567"/>
                <w:tab w:val="left" w:pos="737"/>
                <w:tab w:val="left" w:pos="2977"/>
                <w:tab w:val="left" w:pos="3266"/>
              </w:tabs>
              <w:spacing w:before="40" w:after="40"/>
              <w:ind w:left="170" w:hanging="170"/>
              <w:rPr>
                <w:ins w:id="1200" w:author="Author"/>
                <w:color w:val="000000"/>
                <w:sz w:val="20"/>
                <w:lang w:val="en-AU"/>
              </w:rPr>
            </w:pPr>
            <w:ins w:id="1201" w:author="Author">
              <w:r w:rsidRPr="003D13AB">
                <w:rPr>
                  <w:color w:val="000000"/>
                  <w:sz w:val="20"/>
                  <w:lang w:val="en-AU"/>
                </w:rPr>
                <w:tab/>
              </w:r>
              <w:r w:rsidRPr="003D13AB">
                <w:rPr>
                  <w:color w:val="000000"/>
                  <w:sz w:val="20"/>
                  <w:lang w:val="en-AU"/>
                </w:rPr>
                <w:tab/>
              </w:r>
              <w:r w:rsidRPr="003D13AB">
                <w:rPr>
                  <w:color w:val="000000"/>
                  <w:sz w:val="20"/>
                  <w:lang w:val="en-AU"/>
                </w:rPr>
                <w:tab/>
              </w:r>
              <w:r w:rsidRPr="003D13AB">
                <w:rPr>
                  <w:color w:val="000000"/>
                  <w:sz w:val="20"/>
                  <w:lang w:val="en-AU"/>
                </w:rPr>
                <w:tab/>
                <w:t>SPACE RESEARCH (deep space) (space-to-Earth)</w:t>
              </w:r>
            </w:ins>
          </w:p>
          <w:p w:rsidR="003D13AB" w:rsidRPr="003D13AB" w:rsidRDefault="003D13AB" w:rsidP="003D13AB">
            <w:pPr>
              <w:tabs>
                <w:tab w:val="clear" w:pos="1134"/>
                <w:tab w:val="clear" w:pos="1871"/>
                <w:tab w:val="clear" w:pos="2268"/>
                <w:tab w:val="left" w:pos="170"/>
                <w:tab w:val="left" w:pos="567"/>
                <w:tab w:val="left" w:pos="737"/>
                <w:tab w:val="left" w:pos="2977"/>
                <w:tab w:val="left" w:pos="3266"/>
              </w:tabs>
              <w:spacing w:before="40" w:after="40"/>
              <w:ind w:left="170" w:hanging="170"/>
              <w:rPr>
                <w:ins w:id="1202" w:author="Author"/>
                <w:color w:val="000000"/>
                <w:sz w:val="20"/>
                <w:lang w:val="en-AU"/>
              </w:rPr>
            </w:pPr>
            <w:ins w:id="1203" w:author="Author">
              <w:r w:rsidRPr="003D13AB">
                <w:rPr>
                  <w:color w:val="000000"/>
                  <w:sz w:val="20"/>
                  <w:lang w:val="en-AU"/>
                </w:rPr>
                <w:tab/>
              </w:r>
              <w:r w:rsidRPr="003D13AB">
                <w:rPr>
                  <w:color w:val="000000"/>
                  <w:sz w:val="20"/>
                  <w:lang w:val="en-AU"/>
                </w:rPr>
                <w:tab/>
              </w:r>
              <w:r w:rsidRPr="003D13AB">
                <w:rPr>
                  <w:color w:val="000000"/>
                  <w:sz w:val="20"/>
                  <w:lang w:val="en-AU"/>
                </w:rPr>
                <w:tab/>
              </w:r>
              <w:r w:rsidRPr="003D13AB">
                <w:rPr>
                  <w:color w:val="000000"/>
                  <w:sz w:val="20"/>
                  <w:lang w:val="en-AU"/>
                </w:rPr>
                <w:tab/>
                <w:t>5.547  5.547B  5.548</w:t>
              </w:r>
            </w:ins>
          </w:p>
        </w:tc>
      </w:tr>
      <w:tr w:rsidR="003D13AB" w:rsidRPr="003D13AB" w:rsidTr="00CE0351">
        <w:trPr>
          <w:cantSplit/>
          <w:jc w:val="center"/>
          <w:ins w:id="1204" w:author="Author"/>
        </w:trPr>
        <w:tc>
          <w:tcPr>
            <w:tcW w:w="9299" w:type="dxa"/>
            <w:gridSpan w:val="3"/>
            <w:tcBorders>
              <w:top w:val="single" w:sz="4" w:space="0" w:color="auto"/>
              <w:left w:val="single" w:sz="4" w:space="0" w:color="auto"/>
              <w:bottom w:val="single" w:sz="4" w:space="0" w:color="auto"/>
              <w:right w:val="single" w:sz="4" w:space="0" w:color="auto"/>
            </w:tcBorders>
            <w:hideMark/>
          </w:tcPr>
          <w:p w:rsidR="003D13AB" w:rsidRPr="003D13AB" w:rsidRDefault="003D13AB" w:rsidP="003D13AB">
            <w:pPr>
              <w:tabs>
                <w:tab w:val="clear" w:pos="1134"/>
                <w:tab w:val="clear" w:pos="1871"/>
                <w:tab w:val="clear" w:pos="2268"/>
                <w:tab w:val="left" w:pos="170"/>
                <w:tab w:val="left" w:pos="567"/>
                <w:tab w:val="left" w:pos="737"/>
                <w:tab w:val="left" w:pos="2977"/>
                <w:tab w:val="left" w:pos="3266"/>
              </w:tabs>
              <w:spacing w:before="40" w:after="40"/>
              <w:ind w:left="170" w:hanging="170"/>
              <w:rPr>
                <w:ins w:id="1205" w:author="Author"/>
                <w:color w:val="000000"/>
                <w:sz w:val="20"/>
                <w:lang w:val="en-AU"/>
              </w:rPr>
            </w:pPr>
            <w:ins w:id="1206" w:author="Author">
              <w:r w:rsidRPr="003D13AB">
                <w:rPr>
                  <w:b/>
                  <w:sz w:val="20"/>
                </w:rPr>
                <w:t>32-32.3</w:t>
              </w:r>
              <w:r w:rsidRPr="003D13AB">
                <w:rPr>
                  <w:b/>
                  <w:color w:val="000000"/>
                  <w:sz w:val="20"/>
                  <w:lang w:val="en-AU"/>
                </w:rPr>
                <w:tab/>
              </w:r>
              <w:r w:rsidRPr="003D13AB">
                <w:rPr>
                  <w:b/>
                  <w:color w:val="000000"/>
                  <w:sz w:val="20"/>
                  <w:lang w:val="en-AU"/>
                </w:rPr>
                <w:tab/>
              </w:r>
              <w:r w:rsidRPr="003D13AB">
                <w:rPr>
                  <w:color w:val="000000"/>
                  <w:sz w:val="20"/>
                  <w:lang w:val="en-AU"/>
                </w:rPr>
                <w:t>FIXED  5.547A</w:t>
              </w:r>
            </w:ins>
          </w:p>
          <w:p w:rsidR="003D13AB" w:rsidRPr="003D13AB" w:rsidRDefault="003D13AB" w:rsidP="003D13AB">
            <w:pPr>
              <w:tabs>
                <w:tab w:val="clear" w:pos="1134"/>
                <w:tab w:val="clear" w:pos="1871"/>
                <w:tab w:val="clear" w:pos="2268"/>
                <w:tab w:val="left" w:pos="170"/>
                <w:tab w:val="left" w:pos="567"/>
                <w:tab w:val="left" w:pos="737"/>
                <w:tab w:val="left" w:pos="2977"/>
                <w:tab w:val="left" w:pos="3266"/>
              </w:tabs>
              <w:spacing w:before="40" w:after="40"/>
              <w:ind w:left="170" w:hanging="170"/>
              <w:rPr>
                <w:ins w:id="1207" w:author="Author"/>
                <w:color w:val="000000"/>
                <w:sz w:val="20"/>
                <w:lang w:val="en-AU"/>
              </w:rPr>
            </w:pPr>
            <w:ins w:id="1208" w:author="Author">
              <w:r w:rsidRPr="003D13AB">
                <w:rPr>
                  <w:color w:val="000000"/>
                  <w:sz w:val="20"/>
                  <w:lang w:val="en-AU"/>
                </w:rPr>
                <w:tab/>
              </w:r>
              <w:r w:rsidRPr="003D13AB">
                <w:rPr>
                  <w:color w:val="000000"/>
                  <w:sz w:val="20"/>
                  <w:lang w:val="en-AU"/>
                </w:rPr>
                <w:tab/>
              </w:r>
              <w:r w:rsidRPr="003D13AB">
                <w:rPr>
                  <w:color w:val="000000"/>
                  <w:sz w:val="20"/>
                  <w:lang w:val="en-AU"/>
                </w:rPr>
                <w:tab/>
              </w:r>
              <w:r w:rsidRPr="003D13AB">
                <w:rPr>
                  <w:color w:val="000000"/>
                  <w:sz w:val="20"/>
                  <w:lang w:val="en-AU"/>
                </w:rPr>
                <w:tab/>
                <w:t>RADIONAVIGATION</w:t>
              </w:r>
            </w:ins>
          </w:p>
          <w:p w:rsidR="003D13AB" w:rsidRPr="003D13AB" w:rsidRDefault="003D13AB" w:rsidP="003D13AB">
            <w:pPr>
              <w:tabs>
                <w:tab w:val="clear" w:pos="1134"/>
                <w:tab w:val="clear" w:pos="1871"/>
                <w:tab w:val="clear" w:pos="2268"/>
                <w:tab w:val="left" w:pos="170"/>
                <w:tab w:val="left" w:pos="567"/>
                <w:tab w:val="left" w:pos="737"/>
                <w:tab w:val="left" w:pos="2977"/>
                <w:tab w:val="left" w:pos="3266"/>
              </w:tabs>
              <w:spacing w:before="40" w:after="40"/>
              <w:ind w:left="170" w:hanging="170"/>
              <w:rPr>
                <w:ins w:id="1209" w:author="Author"/>
                <w:color w:val="000000"/>
                <w:sz w:val="20"/>
                <w:lang w:val="en-AU"/>
              </w:rPr>
            </w:pPr>
            <w:ins w:id="1210" w:author="Author">
              <w:r w:rsidRPr="003D13AB">
                <w:rPr>
                  <w:color w:val="000000"/>
                  <w:sz w:val="20"/>
                  <w:lang w:val="en-AU"/>
                </w:rPr>
                <w:tab/>
              </w:r>
              <w:r w:rsidRPr="003D13AB">
                <w:rPr>
                  <w:color w:val="000000"/>
                  <w:sz w:val="20"/>
                  <w:lang w:val="en-AU"/>
                </w:rPr>
                <w:tab/>
              </w:r>
              <w:r w:rsidRPr="003D13AB">
                <w:rPr>
                  <w:color w:val="000000"/>
                  <w:sz w:val="20"/>
                  <w:lang w:val="en-AU"/>
                </w:rPr>
                <w:tab/>
              </w:r>
              <w:r w:rsidRPr="003D13AB">
                <w:rPr>
                  <w:color w:val="000000"/>
                  <w:sz w:val="20"/>
                  <w:lang w:val="en-AU"/>
                </w:rPr>
                <w:tab/>
                <w:t>SPACE RESEARCH (deep space) (space-to-Earth)</w:t>
              </w:r>
            </w:ins>
          </w:p>
          <w:p w:rsidR="003D13AB" w:rsidRPr="003D13AB" w:rsidRDefault="003D13AB" w:rsidP="003D13AB">
            <w:pPr>
              <w:tabs>
                <w:tab w:val="clear" w:pos="1134"/>
                <w:tab w:val="clear" w:pos="1871"/>
                <w:tab w:val="clear" w:pos="2268"/>
                <w:tab w:val="left" w:pos="170"/>
                <w:tab w:val="left" w:pos="567"/>
                <w:tab w:val="left" w:pos="737"/>
                <w:tab w:val="left" w:pos="2977"/>
                <w:tab w:val="left" w:pos="3266"/>
              </w:tabs>
              <w:spacing w:before="40" w:after="40"/>
              <w:ind w:left="170" w:hanging="170"/>
              <w:rPr>
                <w:ins w:id="1211" w:author="Author"/>
                <w:color w:val="000000"/>
                <w:sz w:val="20"/>
                <w:lang w:val="en-AU"/>
              </w:rPr>
            </w:pPr>
            <w:ins w:id="1212" w:author="Author">
              <w:r w:rsidRPr="003D13AB">
                <w:rPr>
                  <w:color w:val="000000"/>
                  <w:sz w:val="20"/>
                  <w:lang w:val="en-AU"/>
                </w:rPr>
                <w:tab/>
              </w:r>
              <w:r w:rsidRPr="003D13AB">
                <w:rPr>
                  <w:color w:val="000000"/>
                  <w:sz w:val="20"/>
                  <w:lang w:val="en-AU"/>
                </w:rPr>
                <w:tab/>
              </w:r>
              <w:r w:rsidRPr="003D13AB">
                <w:rPr>
                  <w:color w:val="000000"/>
                  <w:sz w:val="20"/>
                  <w:lang w:val="en-AU"/>
                </w:rPr>
                <w:tab/>
              </w:r>
              <w:r w:rsidRPr="003D13AB">
                <w:rPr>
                  <w:color w:val="000000"/>
                  <w:sz w:val="20"/>
                  <w:lang w:val="en-AU"/>
                </w:rPr>
                <w:tab/>
                <w:t>5.547  5.547C  5.548</w:t>
              </w:r>
            </w:ins>
          </w:p>
        </w:tc>
      </w:tr>
      <w:tr w:rsidR="003D13AB" w:rsidRPr="003D13AB" w:rsidTr="00CE0351">
        <w:trPr>
          <w:cantSplit/>
          <w:jc w:val="center"/>
          <w:ins w:id="1213" w:author="Author"/>
        </w:trPr>
        <w:tc>
          <w:tcPr>
            <w:tcW w:w="9299" w:type="dxa"/>
            <w:gridSpan w:val="3"/>
            <w:tcBorders>
              <w:top w:val="single" w:sz="4" w:space="0" w:color="auto"/>
              <w:left w:val="single" w:sz="4" w:space="0" w:color="auto"/>
              <w:bottom w:val="single" w:sz="4" w:space="0" w:color="auto"/>
              <w:right w:val="single" w:sz="4" w:space="0" w:color="auto"/>
            </w:tcBorders>
            <w:hideMark/>
          </w:tcPr>
          <w:p w:rsidR="003D13AB" w:rsidRPr="003D13AB" w:rsidRDefault="003D13AB" w:rsidP="003D13AB">
            <w:pPr>
              <w:tabs>
                <w:tab w:val="clear" w:pos="1134"/>
                <w:tab w:val="clear" w:pos="1871"/>
                <w:tab w:val="clear" w:pos="2268"/>
                <w:tab w:val="left" w:pos="170"/>
                <w:tab w:val="left" w:pos="567"/>
                <w:tab w:val="left" w:pos="737"/>
                <w:tab w:val="left" w:pos="2977"/>
                <w:tab w:val="left" w:pos="3266"/>
              </w:tabs>
              <w:spacing w:before="40" w:after="40"/>
              <w:ind w:left="170" w:hanging="170"/>
              <w:rPr>
                <w:ins w:id="1214" w:author="Author"/>
                <w:color w:val="000000"/>
                <w:sz w:val="20"/>
                <w:lang w:val="en-AU"/>
              </w:rPr>
            </w:pPr>
            <w:ins w:id="1215" w:author="Author">
              <w:r w:rsidRPr="003D13AB">
                <w:rPr>
                  <w:b/>
                  <w:sz w:val="20"/>
                </w:rPr>
                <w:t>32.3-33</w:t>
              </w:r>
              <w:r w:rsidRPr="003D13AB">
                <w:rPr>
                  <w:color w:val="000000"/>
                  <w:sz w:val="20"/>
                  <w:lang w:val="en-AU"/>
                </w:rPr>
                <w:tab/>
              </w:r>
              <w:r w:rsidRPr="003D13AB">
                <w:rPr>
                  <w:color w:val="000000"/>
                  <w:sz w:val="20"/>
                  <w:lang w:val="en-AU"/>
                </w:rPr>
                <w:tab/>
                <w:t>FIXED  5.547A</w:t>
              </w:r>
            </w:ins>
          </w:p>
          <w:p w:rsidR="003D13AB" w:rsidRPr="003D13AB" w:rsidRDefault="003D13AB" w:rsidP="003D13AB">
            <w:pPr>
              <w:tabs>
                <w:tab w:val="clear" w:pos="1134"/>
                <w:tab w:val="clear" w:pos="1871"/>
                <w:tab w:val="clear" w:pos="2268"/>
                <w:tab w:val="left" w:pos="170"/>
                <w:tab w:val="left" w:pos="567"/>
                <w:tab w:val="left" w:pos="737"/>
                <w:tab w:val="left" w:pos="2977"/>
                <w:tab w:val="left" w:pos="3266"/>
              </w:tabs>
              <w:spacing w:before="40" w:after="40"/>
              <w:ind w:left="170" w:hanging="170"/>
              <w:rPr>
                <w:ins w:id="1216" w:author="Author"/>
                <w:color w:val="000000"/>
                <w:sz w:val="20"/>
                <w:lang w:val="en-AU"/>
              </w:rPr>
            </w:pPr>
            <w:ins w:id="1217" w:author="Author">
              <w:r w:rsidRPr="003D13AB">
                <w:rPr>
                  <w:color w:val="000000"/>
                  <w:sz w:val="20"/>
                  <w:lang w:val="en-AU"/>
                </w:rPr>
                <w:tab/>
              </w:r>
              <w:r w:rsidRPr="003D13AB">
                <w:rPr>
                  <w:color w:val="000000"/>
                  <w:sz w:val="20"/>
                  <w:lang w:val="en-AU"/>
                </w:rPr>
                <w:tab/>
              </w:r>
              <w:r w:rsidRPr="003D13AB">
                <w:rPr>
                  <w:color w:val="000000"/>
                  <w:sz w:val="20"/>
                  <w:lang w:val="en-AU"/>
                </w:rPr>
                <w:tab/>
              </w:r>
              <w:r w:rsidRPr="003D13AB">
                <w:rPr>
                  <w:color w:val="000000"/>
                  <w:sz w:val="20"/>
                  <w:lang w:val="en-AU"/>
                </w:rPr>
                <w:tab/>
                <w:t>INTER-SATELLITE</w:t>
              </w:r>
            </w:ins>
          </w:p>
          <w:p w:rsidR="003D13AB" w:rsidRPr="003D13AB" w:rsidRDefault="003D13AB" w:rsidP="003D13AB">
            <w:pPr>
              <w:tabs>
                <w:tab w:val="clear" w:pos="1134"/>
                <w:tab w:val="clear" w:pos="1871"/>
                <w:tab w:val="clear" w:pos="2268"/>
                <w:tab w:val="left" w:pos="170"/>
                <w:tab w:val="left" w:pos="567"/>
                <w:tab w:val="left" w:pos="737"/>
                <w:tab w:val="left" w:pos="2977"/>
                <w:tab w:val="left" w:pos="3266"/>
              </w:tabs>
              <w:spacing w:before="40" w:after="40"/>
              <w:ind w:left="170" w:hanging="170"/>
              <w:rPr>
                <w:ins w:id="1218" w:author="Author"/>
                <w:color w:val="000000"/>
                <w:sz w:val="20"/>
                <w:lang w:val="en-AU"/>
              </w:rPr>
            </w:pPr>
            <w:ins w:id="1219" w:author="Author">
              <w:r w:rsidRPr="003D13AB">
                <w:rPr>
                  <w:color w:val="000000"/>
                  <w:sz w:val="20"/>
                  <w:lang w:val="en-AU"/>
                </w:rPr>
                <w:tab/>
              </w:r>
              <w:r w:rsidRPr="003D13AB">
                <w:rPr>
                  <w:color w:val="000000"/>
                  <w:sz w:val="20"/>
                  <w:lang w:val="en-AU"/>
                </w:rPr>
                <w:tab/>
              </w:r>
              <w:r w:rsidRPr="003D13AB">
                <w:rPr>
                  <w:color w:val="000000"/>
                  <w:sz w:val="20"/>
                  <w:lang w:val="en-AU"/>
                </w:rPr>
                <w:tab/>
              </w:r>
              <w:r w:rsidRPr="003D13AB">
                <w:rPr>
                  <w:color w:val="000000"/>
                  <w:sz w:val="20"/>
                  <w:lang w:val="en-AU"/>
                </w:rPr>
                <w:tab/>
                <w:t>RADIONAVIGATION</w:t>
              </w:r>
            </w:ins>
          </w:p>
          <w:p w:rsidR="003D13AB" w:rsidRPr="003D13AB" w:rsidRDefault="003D13AB" w:rsidP="003D13AB">
            <w:pPr>
              <w:tabs>
                <w:tab w:val="clear" w:pos="1134"/>
                <w:tab w:val="clear" w:pos="1871"/>
                <w:tab w:val="clear" w:pos="2268"/>
                <w:tab w:val="left" w:pos="170"/>
                <w:tab w:val="left" w:pos="567"/>
                <w:tab w:val="left" w:pos="737"/>
                <w:tab w:val="left" w:pos="2977"/>
                <w:tab w:val="left" w:pos="3266"/>
              </w:tabs>
              <w:spacing w:before="40" w:after="40"/>
              <w:ind w:left="170" w:hanging="170"/>
              <w:rPr>
                <w:ins w:id="1220" w:author="Author"/>
                <w:color w:val="000000"/>
                <w:sz w:val="20"/>
                <w:lang w:val="en-AU"/>
              </w:rPr>
            </w:pPr>
            <w:ins w:id="1221" w:author="Author">
              <w:r w:rsidRPr="003D13AB">
                <w:rPr>
                  <w:color w:val="000000"/>
                  <w:sz w:val="20"/>
                  <w:lang w:val="en-AU"/>
                </w:rPr>
                <w:tab/>
              </w:r>
              <w:r w:rsidRPr="003D13AB">
                <w:rPr>
                  <w:color w:val="000000"/>
                  <w:sz w:val="20"/>
                  <w:lang w:val="en-AU"/>
                </w:rPr>
                <w:tab/>
              </w:r>
              <w:r w:rsidRPr="003D13AB">
                <w:rPr>
                  <w:color w:val="000000"/>
                  <w:sz w:val="20"/>
                  <w:lang w:val="en-AU"/>
                </w:rPr>
                <w:tab/>
              </w:r>
              <w:r w:rsidRPr="003D13AB">
                <w:rPr>
                  <w:color w:val="000000"/>
                  <w:sz w:val="20"/>
                  <w:lang w:val="en-AU"/>
                </w:rPr>
                <w:tab/>
                <w:t>5.547  5.547D  5.548</w:t>
              </w:r>
            </w:ins>
          </w:p>
        </w:tc>
      </w:tr>
      <w:tr w:rsidR="003D13AB" w:rsidRPr="003D13AB" w:rsidTr="00CE0351">
        <w:trPr>
          <w:cantSplit/>
          <w:jc w:val="center"/>
          <w:ins w:id="1222" w:author="Author"/>
        </w:trPr>
        <w:tc>
          <w:tcPr>
            <w:tcW w:w="9299" w:type="dxa"/>
            <w:gridSpan w:val="3"/>
            <w:tcBorders>
              <w:top w:val="single" w:sz="4" w:space="0" w:color="auto"/>
              <w:left w:val="single" w:sz="4" w:space="0" w:color="auto"/>
              <w:bottom w:val="single" w:sz="4" w:space="0" w:color="auto"/>
              <w:right w:val="single" w:sz="4" w:space="0" w:color="auto"/>
            </w:tcBorders>
            <w:hideMark/>
          </w:tcPr>
          <w:p w:rsidR="003D13AB" w:rsidRPr="003D13AB" w:rsidRDefault="003D13AB" w:rsidP="003D13AB">
            <w:pPr>
              <w:tabs>
                <w:tab w:val="clear" w:pos="1134"/>
                <w:tab w:val="clear" w:pos="1871"/>
                <w:tab w:val="clear" w:pos="2268"/>
                <w:tab w:val="left" w:pos="170"/>
                <w:tab w:val="left" w:pos="567"/>
                <w:tab w:val="left" w:pos="737"/>
                <w:tab w:val="left" w:pos="2977"/>
                <w:tab w:val="left" w:pos="3266"/>
              </w:tabs>
              <w:spacing w:before="40" w:after="40"/>
              <w:ind w:left="170" w:hanging="170"/>
              <w:rPr>
                <w:ins w:id="1223" w:author="Author"/>
                <w:color w:val="000000"/>
                <w:sz w:val="20"/>
                <w:lang w:val="en-AU"/>
              </w:rPr>
            </w:pPr>
            <w:ins w:id="1224" w:author="Author">
              <w:r w:rsidRPr="003D13AB">
                <w:rPr>
                  <w:b/>
                  <w:sz w:val="20"/>
                </w:rPr>
                <w:t>33-33.4</w:t>
              </w:r>
              <w:r w:rsidRPr="003D13AB">
                <w:rPr>
                  <w:color w:val="000000"/>
                  <w:sz w:val="20"/>
                  <w:lang w:val="en-AU"/>
                </w:rPr>
                <w:tab/>
              </w:r>
              <w:r w:rsidRPr="003D13AB">
                <w:rPr>
                  <w:color w:val="000000"/>
                  <w:sz w:val="20"/>
                  <w:lang w:val="en-AU"/>
                </w:rPr>
                <w:tab/>
                <w:t>FIXED  5.547A</w:t>
              </w:r>
            </w:ins>
          </w:p>
          <w:p w:rsidR="003D13AB" w:rsidRPr="003D13AB" w:rsidRDefault="003D13AB" w:rsidP="003D13AB">
            <w:pPr>
              <w:tabs>
                <w:tab w:val="clear" w:pos="1134"/>
                <w:tab w:val="clear" w:pos="1871"/>
                <w:tab w:val="clear" w:pos="2268"/>
                <w:tab w:val="left" w:pos="170"/>
                <w:tab w:val="left" w:pos="567"/>
                <w:tab w:val="left" w:pos="737"/>
                <w:tab w:val="left" w:pos="2977"/>
                <w:tab w:val="left" w:pos="3266"/>
              </w:tabs>
              <w:spacing w:before="40" w:after="40"/>
              <w:ind w:left="170" w:hanging="170"/>
              <w:rPr>
                <w:ins w:id="1225" w:author="Author"/>
                <w:color w:val="000000"/>
                <w:sz w:val="20"/>
                <w:lang w:val="en-AU"/>
              </w:rPr>
            </w:pPr>
            <w:ins w:id="1226" w:author="Author">
              <w:r w:rsidRPr="003D13AB">
                <w:rPr>
                  <w:color w:val="000000"/>
                  <w:sz w:val="20"/>
                  <w:lang w:val="en-AU"/>
                </w:rPr>
                <w:tab/>
              </w:r>
              <w:r w:rsidRPr="003D13AB">
                <w:rPr>
                  <w:color w:val="000000"/>
                  <w:sz w:val="20"/>
                  <w:lang w:val="en-AU"/>
                </w:rPr>
                <w:tab/>
              </w:r>
              <w:r w:rsidRPr="003D13AB">
                <w:rPr>
                  <w:color w:val="000000"/>
                  <w:sz w:val="20"/>
                  <w:lang w:val="en-AU"/>
                </w:rPr>
                <w:tab/>
              </w:r>
              <w:r w:rsidRPr="003D13AB">
                <w:rPr>
                  <w:color w:val="000000"/>
                  <w:sz w:val="20"/>
                  <w:lang w:val="en-AU"/>
                </w:rPr>
                <w:tab/>
                <w:t>RADIONAVIGATION</w:t>
              </w:r>
            </w:ins>
          </w:p>
          <w:p w:rsidR="003D13AB" w:rsidRPr="003D13AB" w:rsidRDefault="003D13AB" w:rsidP="003D13AB">
            <w:pPr>
              <w:tabs>
                <w:tab w:val="clear" w:pos="1134"/>
                <w:tab w:val="clear" w:pos="1871"/>
                <w:tab w:val="clear" w:pos="2268"/>
                <w:tab w:val="left" w:pos="170"/>
                <w:tab w:val="left" w:pos="567"/>
                <w:tab w:val="left" w:pos="737"/>
                <w:tab w:val="left" w:pos="2977"/>
                <w:tab w:val="left" w:pos="3266"/>
              </w:tabs>
              <w:spacing w:before="40" w:after="40"/>
              <w:ind w:left="170" w:hanging="170"/>
              <w:rPr>
                <w:ins w:id="1227" w:author="Author"/>
                <w:b/>
                <w:color w:val="000000"/>
                <w:sz w:val="20"/>
                <w:lang w:val="en-AU"/>
              </w:rPr>
            </w:pPr>
            <w:ins w:id="1228" w:author="Author">
              <w:r w:rsidRPr="003D13AB">
                <w:rPr>
                  <w:color w:val="000000"/>
                  <w:sz w:val="20"/>
                  <w:lang w:val="en-AU"/>
                </w:rPr>
                <w:tab/>
              </w:r>
              <w:r w:rsidRPr="003D13AB">
                <w:rPr>
                  <w:color w:val="000000"/>
                  <w:sz w:val="20"/>
                  <w:lang w:val="en-AU"/>
                </w:rPr>
                <w:tab/>
              </w:r>
              <w:r w:rsidRPr="003D13AB">
                <w:rPr>
                  <w:color w:val="000000"/>
                  <w:sz w:val="20"/>
                  <w:lang w:val="en-AU"/>
                </w:rPr>
                <w:tab/>
              </w:r>
              <w:r w:rsidRPr="003D13AB">
                <w:rPr>
                  <w:color w:val="000000"/>
                  <w:sz w:val="20"/>
                  <w:lang w:val="en-AU"/>
                </w:rPr>
                <w:tab/>
                <w:t>5.547  5.547E</w:t>
              </w:r>
            </w:ins>
          </w:p>
        </w:tc>
      </w:tr>
    </w:tbl>
    <w:p w:rsidR="003D13AB" w:rsidRPr="003D13AB" w:rsidRDefault="003D13AB" w:rsidP="003D13A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229" w:author="Author"/>
          <w:sz w:val="20"/>
          <w:lang w:val="en-US"/>
        </w:rPr>
      </w:pPr>
    </w:p>
    <w:p w:rsidR="003D13AB" w:rsidRPr="003D13AB" w:rsidRDefault="003D13AB" w:rsidP="003D13AB">
      <w:pPr>
        <w:tabs>
          <w:tab w:val="left" w:pos="284"/>
        </w:tabs>
        <w:spacing w:before="80"/>
        <w:rPr>
          <w:ins w:id="1230" w:author="Author"/>
        </w:rPr>
      </w:pPr>
      <w:ins w:id="1231" w:author="Author">
        <w:r w:rsidRPr="003D13AB">
          <w:rPr>
            <w:b/>
          </w:rPr>
          <w:t>5.547</w:t>
        </w:r>
        <w:r w:rsidRPr="003D13AB">
          <w:rPr>
            <w:b/>
          </w:rPr>
          <w:tab/>
        </w:r>
        <w:r w:rsidRPr="003D13AB">
          <w:t xml:space="preserve">The bands 31.8-33.4 GHz, 37-40 GHz, 40.5-43.5 GHz, 51.4-52.6 GHz, 55.78-59 GHz and 64-66 GHz are available for high-density applications in the fixed service (see Resolution </w:t>
        </w:r>
        <w:r w:rsidRPr="003D13AB">
          <w:rPr>
            <w:b/>
            <w:bCs/>
          </w:rPr>
          <w:t>75</w:t>
        </w:r>
        <w:r w:rsidRPr="003D13AB">
          <w:t xml:space="preserve"> </w:t>
        </w:r>
        <w:r w:rsidRPr="003D13AB">
          <w:rPr>
            <w:b/>
            <w:bCs/>
          </w:rPr>
          <w:lastRenderedPageBreak/>
          <w:t>(WRC-2000)</w:t>
        </w:r>
        <w:r w:rsidRPr="003D13AB">
          <w:rPr>
            <w:position w:val="6"/>
            <w:sz w:val="18"/>
          </w:rPr>
          <w:footnoteReference w:customMarkFollows="1" w:id="20"/>
          <w:t>*</w:t>
        </w:r>
        <w:r w:rsidRPr="003D13AB">
          <w:t>). Administrations should take this into account when considering regulatory provisions in relation to these bands. Because of the potential deployment of high-density applications in the fixed-satellite service in the bands 39.5-40 GHz and 40.5-42 GHz (see No. </w:t>
        </w:r>
        <w:r w:rsidRPr="003D13AB">
          <w:rPr>
            <w:b/>
            <w:bCs/>
          </w:rPr>
          <w:t>5.516B</w:t>
        </w:r>
        <w:r w:rsidRPr="003D13AB">
          <w:t xml:space="preserve">), administrations should further take into account potential constraints to </w:t>
        </w:r>
        <w:r w:rsidRPr="003D13AB">
          <w:rPr>
            <w:lang w:eastAsia="ja-JP"/>
          </w:rPr>
          <w:t>high-density applications in the fixed service</w:t>
        </w:r>
        <w:r w:rsidRPr="003D13AB">
          <w:t>, as appropriate.</w:t>
        </w:r>
        <w:r w:rsidRPr="003D13AB">
          <w:rPr>
            <w:sz w:val="16"/>
          </w:rPr>
          <w:t>     (WRC</w:t>
        </w:r>
        <w:r w:rsidRPr="003D13AB">
          <w:rPr>
            <w:sz w:val="16"/>
          </w:rPr>
          <w:noBreakHyphen/>
          <w:t>07)</w:t>
        </w:r>
      </w:ins>
    </w:p>
    <w:p w:rsidR="00C94A04" w:rsidRPr="00920487" w:rsidRDefault="00C94A04" w:rsidP="00C94A04">
      <w:pPr>
        <w:rPr>
          <w:ins w:id="1234" w:author="Author"/>
          <w:snapToGrid w:val="0"/>
        </w:rPr>
      </w:pPr>
    </w:p>
    <w:p w:rsidR="00AC1B2D" w:rsidRPr="00900647" w:rsidRDefault="006D0E44" w:rsidP="00AC1B2D">
      <w:pPr>
        <w:pStyle w:val="Heading4"/>
        <w:rPr>
          <w:ins w:id="1235" w:author="Author"/>
        </w:rPr>
      </w:pPr>
      <w:ins w:id="1236" w:author="Author">
        <w:r w:rsidRPr="00900647">
          <w:t>5</w:t>
        </w:r>
        <w:r w:rsidR="00C94A04" w:rsidRPr="00900647">
          <w:t>.2.</w:t>
        </w:r>
        <w:r w:rsidR="00AC1B2D" w:rsidRPr="00900647">
          <w:t>16</w:t>
        </w:r>
        <w:r w:rsidR="00C94A04" w:rsidRPr="00900647">
          <w:t>.2</w:t>
        </w:r>
        <w:r w:rsidR="00C94A04" w:rsidRPr="00900647">
          <w:tab/>
        </w:r>
        <w:r w:rsidR="00AC1B2D" w:rsidRPr="00900647">
          <w:t>Related ITU-R documents and aviation documents in the frequency band 31.8</w:t>
        </w:r>
        <w:r w:rsidR="00AC1B2D" w:rsidRPr="00900647">
          <w:noBreakHyphen/>
          <w:t>33.4 GHz</w:t>
        </w:r>
      </w:ins>
    </w:p>
    <w:p w:rsidR="00AE3D28" w:rsidRPr="00900647" w:rsidRDefault="00AE3D28" w:rsidP="00AE3D28">
      <w:pPr>
        <w:rPr>
          <w:ins w:id="1237" w:author="Author"/>
          <w:lang w:val="en-US"/>
        </w:rPr>
      </w:pPr>
      <w:ins w:id="1238" w:author="Author">
        <w:r w:rsidRPr="00900647">
          <w:rPr>
            <w:szCs w:val="24"/>
            <w:lang w:val="en-US"/>
          </w:rPr>
          <w:t>Recommendation ITU-R M.1466-1 contains characteristics and protection criteria for aeronautical radionavigation systems in the band 3</w:t>
        </w:r>
        <w:r w:rsidRPr="00900647">
          <w:t xml:space="preserve">1.8-33.4 GHz.  </w:t>
        </w:r>
        <w:r w:rsidRPr="00900647">
          <w:rPr>
            <w:lang w:val="en-US"/>
          </w:rPr>
          <w:t>Technical Standard Order C212</w:t>
        </w:r>
        <w:r w:rsidRPr="00900647">
          <w:rPr>
            <w:position w:val="6"/>
            <w:sz w:val="18"/>
            <w:lang w:val="en-US"/>
          </w:rPr>
          <w:footnoteReference w:id="21"/>
        </w:r>
        <w:r w:rsidRPr="00900647">
          <w:rPr>
            <w:lang w:val="en-US"/>
          </w:rPr>
          <w:t xml:space="preserve"> contains the aviation standards for airborne DAA radars operating in the aeronautical radionavigation service in various bands including the frequency band </w:t>
        </w:r>
        <w:r w:rsidRPr="00900647">
          <w:rPr>
            <w:szCs w:val="24"/>
            <w:lang w:val="en-US"/>
          </w:rPr>
          <w:t>3</w:t>
        </w:r>
        <w:r w:rsidRPr="00900647">
          <w:t>1.8-33.4 GHz</w:t>
        </w:r>
        <w:r w:rsidRPr="00900647">
          <w:rPr>
            <w:lang w:val="en-US"/>
          </w:rPr>
          <w:t>.</w:t>
        </w:r>
      </w:ins>
    </w:p>
    <w:p w:rsidR="00AE3D28" w:rsidRPr="00AE3D28" w:rsidRDefault="00AE3D28" w:rsidP="00AE3D28">
      <w:pPr>
        <w:rPr>
          <w:ins w:id="1241" w:author="Author"/>
          <w:lang w:val="en-US"/>
        </w:rPr>
      </w:pPr>
      <w:ins w:id="1242" w:author="Author">
        <w:r w:rsidRPr="00900647">
          <w:rPr>
            <w:highlight w:val="yellow"/>
            <w:lang w:val="en-US"/>
          </w:rPr>
          <w:t>[Editor’s Note:  Additional work on this section is needed]</w:t>
        </w:r>
      </w:ins>
    </w:p>
    <w:p w:rsidR="00AE3D28" w:rsidRPr="00AE3D28" w:rsidRDefault="00AE3D28" w:rsidP="00AE3D28">
      <w:pPr>
        <w:rPr>
          <w:ins w:id="1243" w:author="Author"/>
          <w:lang w:val="en-US"/>
        </w:rPr>
      </w:pPr>
    </w:p>
    <w:p w:rsidR="00C94A04" w:rsidRPr="006D0E44" w:rsidRDefault="00AC1B2D" w:rsidP="00AC1B2D">
      <w:pPr>
        <w:pStyle w:val="Heading4"/>
        <w:rPr>
          <w:ins w:id="1244" w:author="Author"/>
        </w:rPr>
      </w:pPr>
      <w:ins w:id="1245" w:author="Author">
        <w:r w:rsidRPr="008F6B36">
          <w:t>5.2.1</w:t>
        </w:r>
        <w:r w:rsidRPr="006D0E44">
          <w:t>6.3</w:t>
        </w:r>
        <w:r w:rsidRPr="006D0E44">
          <w:tab/>
        </w:r>
        <w:r w:rsidR="00C94A04" w:rsidRPr="006D0E44">
          <w:rPr>
            <w:rFonts w:eastAsiaTheme="minorEastAsia"/>
            <w:noProof/>
            <w:lang w:eastAsia="zh-CN"/>
          </w:rPr>
          <w:t xml:space="preserve">Suitability of the band </w:t>
        </w:r>
        <w:r w:rsidR="003D13AB" w:rsidRPr="006D0E44">
          <w:rPr>
            <w:rFonts w:eastAsiaTheme="minorEastAsia"/>
            <w:noProof/>
            <w:lang w:eastAsia="zh-CN"/>
          </w:rPr>
          <w:t xml:space="preserve">31.8-33.4 GHz </w:t>
        </w:r>
        <w:r w:rsidR="00C94A04" w:rsidRPr="006D0E44">
          <w:rPr>
            <w:rFonts w:eastAsiaTheme="minorEastAsia"/>
            <w:noProof/>
            <w:lang w:eastAsia="zh-CN"/>
          </w:rPr>
          <w:t xml:space="preserve">for ground based </w:t>
        </w:r>
        <w:r w:rsidR="00550B1A" w:rsidRPr="006D0E44">
          <w:rPr>
            <w:rFonts w:eastAsiaTheme="minorEastAsia"/>
            <w:noProof/>
            <w:lang w:eastAsia="zh-CN"/>
          </w:rPr>
          <w:t>detect</w:t>
        </w:r>
        <w:r w:rsidR="00C94A04" w:rsidRPr="006D0E44">
          <w:rPr>
            <w:rFonts w:eastAsiaTheme="minorEastAsia"/>
            <w:noProof/>
            <w:lang w:eastAsia="zh-CN"/>
          </w:rPr>
          <w:t xml:space="preserve"> &amp; avoid</w:t>
        </w:r>
      </w:ins>
    </w:p>
    <w:p w:rsidR="00AF4BBD" w:rsidRPr="003D13AB" w:rsidRDefault="00AF4BBD" w:rsidP="00AF4BBD">
      <w:pPr>
        <w:rPr>
          <w:ins w:id="1246" w:author="Author"/>
        </w:rPr>
      </w:pPr>
      <w:ins w:id="1247" w:author="Author">
        <w:r w:rsidRPr="00900647">
          <w:rPr>
            <w:highlight w:val="yellow"/>
          </w:rPr>
          <w:t>[TBD]</w:t>
        </w:r>
      </w:ins>
    </w:p>
    <w:p w:rsidR="00AC1B2D" w:rsidRPr="00D17FB1" w:rsidRDefault="00AC1B2D" w:rsidP="00AC1B2D">
      <w:pPr>
        <w:rPr>
          <w:ins w:id="1248" w:author="Author"/>
          <w:lang w:val="en-US"/>
        </w:rPr>
      </w:pPr>
    </w:p>
    <w:p w:rsidR="003D13AB" w:rsidRPr="003D13AB" w:rsidRDefault="003D13AB" w:rsidP="003D13AB">
      <w:pPr>
        <w:keepNext/>
        <w:keepLines/>
        <w:tabs>
          <w:tab w:val="clear" w:pos="1134"/>
        </w:tabs>
        <w:spacing w:before="200"/>
        <w:ind w:left="1134" w:hanging="1134"/>
        <w:outlineLvl w:val="2"/>
        <w:rPr>
          <w:ins w:id="1249" w:author="Author"/>
          <w:b/>
        </w:rPr>
      </w:pPr>
      <w:ins w:id="1250" w:author="Author">
        <w:r w:rsidRPr="008F6B36">
          <w:rPr>
            <w:b/>
          </w:rPr>
          <w:t>5.2.1</w:t>
        </w:r>
        <w:r w:rsidR="00ED5E5F" w:rsidRPr="008F6B36">
          <w:rPr>
            <w:b/>
          </w:rPr>
          <w:t>7</w:t>
        </w:r>
        <w:r w:rsidRPr="008F6B36">
          <w:rPr>
            <w:b/>
          </w:rPr>
          <w:tab/>
          <w:t>Frequency</w:t>
        </w:r>
        <w:r w:rsidRPr="003D13AB">
          <w:rPr>
            <w:b/>
          </w:rPr>
          <w:t xml:space="preserve"> band 43.5-47.0 GHz</w:t>
        </w:r>
      </w:ins>
    </w:p>
    <w:p w:rsidR="003D13AB" w:rsidRPr="003D13AB" w:rsidRDefault="003D13AB" w:rsidP="003D13AB">
      <w:pPr>
        <w:rPr>
          <w:ins w:id="1251" w:author="Author"/>
        </w:rPr>
      </w:pPr>
      <w:ins w:id="1252" w:author="Author">
        <w:r w:rsidRPr="00D51830">
          <w:rPr>
            <w:highlight w:val="yellow"/>
          </w:rPr>
          <w:t>[TBD]</w:t>
        </w:r>
      </w:ins>
    </w:p>
    <w:p w:rsidR="00AC1B2D" w:rsidRPr="00DD3A77" w:rsidRDefault="00AC1B2D" w:rsidP="00AC1B2D">
      <w:pPr>
        <w:rPr>
          <w:ins w:id="1253" w:author="Author"/>
          <w:lang w:val="en-US"/>
        </w:rPr>
      </w:pPr>
    </w:p>
    <w:p w:rsidR="003D13AB" w:rsidRPr="003D13AB" w:rsidRDefault="003D13AB" w:rsidP="003D13AB">
      <w:pPr>
        <w:keepNext/>
        <w:keepLines/>
        <w:tabs>
          <w:tab w:val="clear" w:pos="1134"/>
        </w:tabs>
        <w:spacing w:before="200"/>
        <w:ind w:left="1134" w:hanging="1134"/>
        <w:outlineLvl w:val="2"/>
        <w:rPr>
          <w:ins w:id="1254" w:author="Author"/>
          <w:b/>
        </w:rPr>
      </w:pPr>
      <w:ins w:id="1255" w:author="Author">
        <w:r w:rsidRPr="003D13AB">
          <w:rPr>
            <w:b/>
          </w:rPr>
          <w:t>5.</w:t>
        </w:r>
        <w:r w:rsidRPr="006D0E44">
          <w:rPr>
            <w:b/>
          </w:rPr>
          <w:t>2.1</w:t>
        </w:r>
        <w:r w:rsidR="00ED5E5F" w:rsidRPr="006D0E44">
          <w:rPr>
            <w:b/>
          </w:rPr>
          <w:t>8</w:t>
        </w:r>
        <w:r w:rsidRPr="006D0E44">
          <w:rPr>
            <w:b/>
          </w:rPr>
          <w:tab/>
          <w:t>Frequency</w:t>
        </w:r>
        <w:r w:rsidRPr="003D13AB">
          <w:rPr>
            <w:b/>
          </w:rPr>
          <w:t xml:space="preserve"> band 66.0-71.0 GHz</w:t>
        </w:r>
      </w:ins>
    </w:p>
    <w:p w:rsidR="003D13AB" w:rsidRPr="003D13AB" w:rsidRDefault="003D13AB" w:rsidP="003D13AB">
      <w:pPr>
        <w:rPr>
          <w:ins w:id="1256" w:author="Author"/>
        </w:rPr>
      </w:pPr>
      <w:ins w:id="1257" w:author="Author">
        <w:r w:rsidRPr="00D51830">
          <w:rPr>
            <w:highlight w:val="yellow"/>
          </w:rPr>
          <w:t>[TBD]</w:t>
        </w:r>
      </w:ins>
    </w:p>
    <w:p w:rsidR="00AC1B2D" w:rsidRPr="00DD3A77" w:rsidRDefault="00AC1B2D" w:rsidP="00AC1B2D">
      <w:pPr>
        <w:rPr>
          <w:ins w:id="1258" w:author="Author"/>
          <w:lang w:val="en-US"/>
        </w:rPr>
      </w:pPr>
    </w:p>
    <w:p w:rsidR="003D13AB" w:rsidRPr="003D13AB" w:rsidRDefault="003D13AB" w:rsidP="003D13AB">
      <w:pPr>
        <w:keepNext/>
        <w:keepLines/>
        <w:tabs>
          <w:tab w:val="clear" w:pos="1134"/>
        </w:tabs>
        <w:spacing w:before="200"/>
        <w:ind w:left="1134" w:hanging="1134"/>
        <w:outlineLvl w:val="2"/>
        <w:rPr>
          <w:ins w:id="1259" w:author="Author"/>
          <w:b/>
        </w:rPr>
      </w:pPr>
      <w:ins w:id="1260" w:author="Author">
        <w:r w:rsidRPr="003D13AB">
          <w:rPr>
            <w:b/>
          </w:rPr>
          <w:t>5.2.</w:t>
        </w:r>
        <w:r w:rsidRPr="006D0E44">
          <w:rPr>
            <w:b/>
          </w:rPr>
          <w:t>1</w:t>
        </w:r>
        <w:r w:rsidR="00ED5E5F" w:rsidRPr="006D0E44">
          <w:rPr>
            <w:b/>
          </w:rPr>
          <w:t>9</w:t>
        </w:r>
        <w:r w:rsidRPr="003D13AB">
          <w:rPr>
            <w:b/>
          </w:rPr>
          <w:tab/>
          <w:t>Frequency band 95.0-100.0 GHz</w:t>
        </w:r>
      </w:ins>
    </w:p>
    <w:p w:rsidR="003D13AB" w:rsidRPr="003D13AB" w:rsidRDefault="003D13AB" w:rsidP="003D13AB">
      <w:pPr>
        <w:rPr>
          <w:ins w:id="1261" w:author="Author"/>
        </w:rPr>
      </w:pPr>
      <w:ins w:id="1262" w:author="Author">
        <w:r w:rsidRPr="00D51830">
          <w:rPr>
            <w:highlight w:val="yellow"/>
          </w:rPr>
          <w:t>[TBD]</w:t>
        </w:r>
      </w:ins>
    </w:p>
    <w:p w:rsidR="00AC1B2D" w:rsidRPr="00DD3A77" w:rsidRDefault="00AC1B2D" w:rsidP="00AC1B2D">
      <w:pPr>
        <w:rPr>
          <w:ins w:id="1263" w:author="Author"/>
          <w:lang w:val="en-US"/>
        </w:rPr>
      </w:pPr>
    </w:p>
    <w:p w:rsidR="003D13AB" w:rsidRPr="003D13AB" w:rsidRDefault="003D13AB" w:rsidP="003D13AB">
      <w:pPr>
        <w:keepNext/>
        <w:keepLines/>
        <w:tabs>
          <w:tab w:val="clear" w:pos="1134"/>
        </w:tabs>
        <w:spacing w:before="200"/>
        <w:ind w:left="1134" w:hanging="1134"/>
        <w:outlineLvl w:val="2"/>
        <w:rPr>
          <w:ins w:id="1264" w:author="Author"/>
          <w:b/>
        </w:rPr>
      </w:pPr>
      <w:ins w:id="1265" w:author="Author">
        <w:r w:rsidRPr="003D13AB">
          <w:rPr>
            <w:b/>
          </w:rPr>
          <w:t>5.2</w:t>
        </w:r>
        <w:r w:rsidRPr="006D0E44">
          <w:rPr>
            <w:b/>
          </w:rPr>
          <w:t>.</w:t>
        </w:r>
        <w:r w:rsidR="00ED5E5F" w:rsidRPr="006D0E44">
          <w:rPr>
            <w:b/>
          </w:rPr>
          <w:t>20</w:t>
        </w:r>
        <w:r w:rsidRPr="006D0E44">
          <w:rPr>
            <w:b/>
          </w:rPr>
          <w:tab/>
          <w:t>Frequency</w:t>
        </w:r>
        <w:r w:rsidRPr="003D13AB">
          <w:rPr>
            <w:b/>
          </w:rPr>
          <w:t xml:space="preserve"> band 123.0-130.0 GHz</w:t>
        </w:r>
      </w:ins>
    </w:p>
    <w:p w:rsidR="003D13AB" w:rsidRPr="003D13AB" w:rsidRDefault="00A16E27" w:rsidP="003D13AB">
      <w:pPr>
        <w:rPr>
          <w:ins w:id="1266" w:author="Author"/>
        </w:rPr>
      </w:pPr>
      <w:ins w:id="1267" w:author="Author">
        <w:r w:rsidRPr="00D51830">
          <w:rPr>
            <w:highlight w:val="yellow"/>
          </w:rPr>
          <w:t>[TBD]</w:t>
        </w:r>
      </w:ins>
    </w:p>
    <w:p w:rsidR="00AC1B2D" w:rsidRPr="00DD3A77" w:rsidRDefault="00AC1B2D" w:rsidP="00AC1B2D">
      <w:pPr>
        <w:rPr>
          <w:ins w:id="1268" w:author="Author"/>
          <w:lang w:val="en-US"/>
        </w:rPr>
      </w:pPr>
    </w:p>
    <w:p w:rsidR="003D13AB" w:rsidRPr="003D13AB" w:rsidRDefault="003D13AB" w:rsidP="003D13AB">
      <w:pPr>
        <w:keepNext/>
        <w:keepLines/>
        <w:tabs>
          <w:tab w:val="clear" w:pos="1134"/>
        </w:tabs>
        <w:spacing w:before="200"/>
        <w:ind w:left="1134" w:hanging="1134"/>
        <w:outlineLvl w:val="2"/>
        <w:rPr>
          <w:ins w:id="1269" w:author="Author"/>
          <w:b/>
        </w:rPr>
      </w:pPr>
      <w:ins w:id="1270" w:author="Author">
        <w:r w:rsidRPr="003D13AB">
          <w:rPr>
            <w:b/>
          </w:rPr>
          <w:t>5.2</w:t>
        </w:r>
        <w:r w:rsidRPr="006D0E44">
          <w:rPr>
            <w:b/>
          </w:rPr>
          <w:t>.</w:t>
        </w:r>
        <w:r w:rsidR="00ED5E5F" w:rsidRPr="006D0E44">
          <w:rPr>
            <w:b/>
          </w:rPr>
          <w:t>21</w:t>
        </w:r>
        <w:r w:rsidRPr="003D13AB">
          <w:rPr>
            <w:b/>
          </w:rPr>
          <w:tab/>
          <w:t>Frequency band 191.8-200.0 GHz</w:t>
        </w:r>
      </w:ins>
    </w:p>
    <w:p w:rsidR="003D13AB" w:rsidRPr="003D13AB" w:rsidRDefault="00A16E27" w:rsidP="003D13AB">
      <w:pPr>
        <w:rPr>
          <w:ins w:id="1271" w:author="Author"/>
        </w:rPr>
      </w:pPr>
      <w:ins w:id="1272" w:author="Author">
        <w:r w:rsidRPr="00D51830">
          <w:rPr>
            <w:highlight w:val="yellow"/>
          </w:rPr>
          <w:t>[TBD]</w:t>
        </w:r>
      </w:ins>
    </w:p>
    <w:p w:rsidR="00AC1B2D" w:rsidRPr="00DD3A77" w:rsidRDefault="00AC1B2D" w:rsidP="00AC1B2D">
      <w:pPr>
        <w:rPr>
          <w:ins w:id="1273" w:author="Author"/>
          <w:lang w:val="en-US"/>
        </w:rPr>
      </w:pPr>
    </w:p>
    <w:p w:rsidR="003D13AB" w:rsidRPr="003D13AB" w:rsidRDefault="003D13AB" w:rsidP="003D13AB">
      <w:pPr>
        <w:keepNext/>
        <w:keepLines/>
        <w:tabs>
          <w:tab w:val="clear" w:pos="1134"/>
        </w:tabs>
        <w:spacing w:before="200"/>
        <w:ind w:left="1134" w:hanging="1134"/>
        <w:outlineLvl w:val="2"/>
        <w:rPr>
          <w:ins w:id="1274" w:author="Author"/>
          <w:b/>
        </w:rPr>
      </w:pPr>
      <w:ins w:id="1275" w:author="Author">
        <w:r w:rsidRPr="003D13AB">
          <w:rPr>
            <w:b/>
          </w:rPr>
          <w:lastRenderedPageBreak/>
          <w:t>5.2.</w:t>
        </w:r>
        <w:r w:rsidR="00ED5E5F" w:rsidRPr="006D0E44">
          <w:rPr>
            <w:b/>
          </w:rPr>
          <w:t>22</w:t>
        </w:r>
        <w:r w:rsidRPr="003D13AB">
          <w:rPr>
            <w:b/>
          </w:rPr>
          <w:tab/>
          <w:t>Frequency band 235.0-238.0 GHz</w:t>
        </w:r>
      </w:ins>
    </w:p>
    <w:p w:rsidR="003D13AB" w:rsidRPr="003D13AB" w:rsidRDefault="00A16E27" w:rsidP="003D13AB">
      <w:pPr>
        <w:rPr>
          <w:ins w:id="1276" w:author="Author"/>
        </w:rPr>
      </w:pPr>
      <w:ins w:id="1277" w:author="Author">
        <w:r w:rsidRPr="00D51830">
          <w:rPr>
            <w:highlight w:val="yellow"/>
          </w:rPr>
          <w:t>[TBD]</w:t>
        </w:r>
      </w:ins>
    </w:p>
    <w:p w:rsidR="00E40082" w:rsidRPr="00920487" w:rsidRDefault="00E40082" w:rsidP="00ED664F">
      <w:pPr>
        <w:rPr>
          <w:snapToGrid w:val="0"/>
        </w:rPr>
      </w:pPr>
    </w:p>
    <w:p w:rsidR="00E40082" w:rsidRPr="00920487" w:rsidRDefault="00ED5E5F" w:rsidP="00CE0351">
      <w:pPr>
        <w:pStyle w:val="Heading1"/>
      </w:pPr>
      <w:bookmarkStart w:id="1278" w:name="_Toc8307838"/>
      <w:ins w:id="1279" w:author="Author">
        <w:r w:rsidRPr="006D0E44">
          <w:t>6</w:t>
        </w:r>
      </w:ins>
      <w:del w:id="1280" w:author="Author">
        <w:r w:rsidR="00E40082" w:rsidRPr="006D0E44" w:rsidDel="00ED5E5F">
          <w:delText>4</w:delText>
        </w:r>
      </w:del>
      <w:r w:rsidR="00E40082" w:rsidRPr="00920487">
        <w:tab/>
      </w:r>
      <w:ins w:id="1281" w:author="Author">
        <w:r w:rsidR="00076959" w:rsidRPr="00934FDA">
          <w:t>Summary</w:t>
        </w:r>
      </w:ins>
      <w:del w:id="1282" w:author="Author">
        <w:r w:rsidR="00E40082" w:rsidRPr="00934FDA" w:rsidDel="00076959">
          <w:delText>Conclusion</w:delText>
        </w:r>
      </w:del>
      <w:bookmarkEnd w:id="1278"/>
    </w:p>
    <w:p w:rsidR="00E40082" w:rsidRPr="00DB0599" w:rsidRDefault="00E40082" w:rsidP="00CE0351">
      <w:pPr>
        <w:rPr>
          <w:i/>
          <w:iCs/>
          <w:snapToGrid w:val="0"/>
        </w:rPr>
      </w:pPr>
      <w:r w:rsidRPr="006D0E44">
        <w:rPr>
          <w:i/>
          <w:iCs/>
          <w:snapToGrid w:val="0"/>
          <w:highlight w:val="yellow"/>
        </w:rPr>
        <w:t>TBD</w:t>
      </w:r>
    </w:p>
    <w:p w:rsidR="000307E0" w:rsidRDefault="000307E0" w:rsidP="000307E0">
      <w:pPr>
        <w:rPr>
          <w:ins w:id="1283" w:author="Author"/>
          <w:i/>
        </w:rPr>
      </w:pPr>
      <w:ins w:id="1284" w:author="Author">
        <w:r w:rsidRPr="000876A6">
          <w:rPr>
            <w:i/>
            <w:highlight w:val="yellow"/>
          </w:rPr>
          <w:t>[Editor's note: The Summary section will identify the suitability of each band for DAA operations based on a review of the applicable provisions of the Radio Regulations as well as taking into account co-existence with other services/systems operating in each band.]</w:t>
        </w:r>
      </w:ins>
    </w:p>
    <w:p w:rsidR="00CE0351" w:rsidRDefault="00CE0351" w:rsidP="00CE0351">
      <w:pPr>
        <w:rPr>
          <w:ins w:id="1285" w:author="Author"/>
          <w:lang w:val="en-US"/>
        </w:rPr>
      </w:pPr>
    </w:p>
    <w:tbl>
      <w:tblPr>
        <w:tblStyle w:val="TableGrid"/>
        <w:tblW w:w="0" w:type="auto"/>
        <w:tblLook w:val="04A0" w:firstRow="1" w:lastRow="0" w:firstColumn="1" w:lastColumn="0" w:noHBand="0" w:noVBand="1"/>
      </w:tblPr>
      <w:tblGrid>
        <w:gridCol w:w="2425"/>
        <w:gridCol w:w="1710"/>
        <w:gridCol w:w="5494"/>
      </w:tblGrid>
      <w:tr w:rsidR="00376B15" w:rsidRPr="006D0E44" w:rsidTr="006D0E44">
        <w:trPr>
          <w:ins w:id="1286" w:author="Author"/>
        </w:trPr>
        <w:tc>
          <w:tcPr>
            <w:tcW w:w="2425" w:type="dxa"/>
          </w:tcPr>
          <w:p w:rsidR="00CE0351" w:rsidRPr="006D0E44" w:rsidRDefault="00CE0351" w:rsidP="00CE0351">
            <w:pPr>
              <w:rPr>
                <w:ins w:id="1287" w:author="Author"/>
                <w:b/>
                <w:lang w:val="en-US"/>
              </w:rPr>
            </w:pPr>
            <w:ins w:id="1288" w:author="Author">
              <w:r w:rsidRPr="006D0E44">
                <w:rPr>
                  <w:b/>
                  <w:lang w:val="en-US"/>
                </w:rPr>
                <w:t xml:space="preserve">Radionavigation </w:t>
              </w:r>
              <w:r w:rsidRPr="006D0E44">
                <w:rPr>
                  <w:b/>
                  <w:lang w:val="en-US"/>
                </w:rPr>
                <w:br/>
                <w:t>Frequency Band</w:t>
              </w:r>
            </w:ins>
          </w:p>
        </w:tc>
        <w:tc>
          <w:tcPr>
            <w:tcW w:w="1710" w:type="dxa"/>
          </w:tcPr>
          <w:p w:rsidR="00CE0351" w:rsidRPr="006D0E44" w:rsidRDefault="00076959" w:rsidP="00CE0351">
            <w:pPr>
              <w:rPr>
                <w:ins w:id="1289" w:author="Author"/>
                <w:b/>
                <w:lang w:val="en-US"/>
              </w:rPr>
            </w:pPr>
            <w:ins w:id="1290" w:author="Author">
              <w:r w:rsidRPr="00934FDA">
                <w:rPr>
                  <w:b/>
                  <w:lang w:val="en-US"/>
                </w:rPr>
                <w:t xml:space="preserve">Suitability </w:t>
              </w:r>
              <w:r w:rsidR="00CE0351" w:rsidRPr="006D0E44">
                <w:rPr>
                  <w:b/>
                  <w:lang w:val="en-US"/>
                </w:rPr>
                <w:t>for Airborne DAA</w:t>
              </w:r>
            </w:ins>
          </w:p>
        </w:tc>
        <w:tc>
          <w:tcPr>
            <w:tcW w:w="5494" w:type="dxa"/>
          </w:tcPr>
          <w:p w:rsidR="00CE0351" w:rsidRPr="00D17FB1" w:rsidRDefault="00CE0351" w:rsidP="00CE0351">
            <w:pPr>
              <w:rPr>
                <w:ins w:id="1291" w:author="Author"/>
                <w:b/>
                <w:lang w:val="en-US"/>
              </w:rPr>
            </w:pPr>
            <w:ins w:id="1292" w:author="Author">
              <w:r w:rsidRPr="00D17FB1">
                <w:rPr>
                  <w:b/>
                  <w:lang w:val="en-US"/>
                </w:rPr>
                <w:t>Reason</w:t>
              </w:r>
            </w:ins>
          </w:p>
        </w:tc>
      </w:tr>
      <w:tr w:rsidR="00376B15" w:rsidRPr="006D0E44" w:rsidTr="006D1CAB">
        <w:trPr>
          <w:ins w:id="1293" w:author="Author"/>
        </w:trPr>
        <w:tc>
          <w:tcPr>
            <w:tcW w:w="2425" w:type="dxa"/>
          </w:tcPr>
          <w:p w:rsidR="00CE0351" w:rsidRPr="00076959" w:rsidRDefault="00CE0351" w:rsidP="008F6B36">
            <w:pPr>
              <w:rPr>
                <w:ins w:id="1294" w:author="Author"/>
                <w:b/>
                <w:szCs w:val="24"/>
                <w:lang w:val="en-US"/>
              </w:rPr>
            </w:pPr>
            <w:ins w:id="1295" w:author="Author">
              <w:r w:rsidRPr="00076959">
                <w:rPr>
                  <w:rStyle w:val="Tablefreq"/>
                  <w:b w:val="0"/>
                  <w:sz w:val="24"/>
                  <w:szCs w:val="24"/>
                </w:rPr>
                <w:t>960-1 </w:t>
              </w:r>
              <w:r w:rsidR="008F6B36" w:rsidRPr="00076959">
                <w:rPr>
                  <w:rStyle w:val="Tablefreq"/>
                  <w:b w:val="0"/>
                  <w:sz w:val="24"/>
                  <w:szCs w:val="24"/>
                </w:rPr>
                <w:t>215</w:t>
              </w:r>
              <w:r w:rsidRPr="00076959">
                <w:rPr>
                  <w:rStyle w:val="Tablefreq"/>
                  <w:b w:val="0"/>
                  <w:sz w:val="24"/>
                  <w:szCs w:val="24"/>
                </w:rPr>
                <w:t xml:space="preserve"> MHz</w:t>
              </w:r>
            </w:ins>
          </w:p>
        </w:tc>
        <w:tc>
          <w:tcPr>
            <w:tcW w:w="1710" w:type="dxa"/>
            <w:shd w:val="clear" w:color="auto" w:fill="auto"/>
          </w:tcPr>
          <w:p w:rsidR="00934FDA" w:rsidRPr="000876A6" w:rsidRDefault="00934FDA" w:rsidP="00076959">
            <w:pPr>
              <w:rPr>
                <w:ins w:id="1296" w:author="Author"/>
                <w:highlight w:val="yellow"/>
                <w:lang w:val="en-US"/>
              </w:rPr>
            </w:pPr>
            <w:ins w:id="1297" w:author="Author">
              <w:r w:rsidRPr="000876A6">
                <w:rPr>
                  <w:highlight w:val="yellow"/>
                  <w:lang w:val="en-US"/>
                </w:rPr>
                <w:t>[TBD]</w:t>
              </w:r>
            </w:ins>
          </w:p>
          <w:p w:rsidR="00CE0351" w:rsidRPr="00076959" w:rsidRDefault="00CE0351" w:rsidP="00076959">
            <w:pPr>
              <w:rPr>
                <w:ins w:id="1298" w:author="Author"/>
                <w:lang w:val="en-US"/>
              </w:rPr>
            </w:pPr>
          </w:p>
        </w:tc>
        <w:tc>
          <w:tcPr>
            <w:tcW w:w="5494" w:type="dxa"/>
          </w:tcPr>
          <w:p w:rsidR="00934FDA" w:rsidRPr="000876A6" w:rsidRDefault="00934FDA" w:rsidP="00934FDA">
            <w:pPr>
              <w:rPr>
                <w:ins w:id="1299" w:author="Author"/>
                <w:highlight w:val="yellow"/>
                <w:lang w:val="en-US"/>
              </w:rPr>
            </w:pPr>
            <w:ins w:id="1300" w:author="Author">
              <w:r w:rsidRPr="000876A6">
                <w:rPr>
                  <w:highlight w:val="yellow"/>
                  <w:lang w:val="en-US"/>
                </w:rPr>
                <w:t>[TBD]</w:t>
              </w:r>
            </w:ins>
          </w:p>
          <w:p w:rsidR="00CE0351" w:rsidRPr="00076959" w:rsidRDefault="00CE0351" w:rsidP="00F7093D">
            <w:pPr>
              <w:rPr>
                <w:ins w:id="1301" w:author="Author"/>
                <w:lang w:val="en-US"/>
              </w:rPr>
            </w:pPr>
          </w:p>
        </w:tc>
      </w:tr>
      <w:tr w:rsidR="00376B15" w:rsidRPr="006D0E44" w:rsidTr="006D1CAB">
        <w:trPr>
          <w:ins w:id="1302" w:author="Author"/>
        </w:trPr>
        <w:tc>
          <w:tcPr>
            <w:tcW w:w="2425" w:type="dxa"/>
          </w:tcPr>
          <w:p w:rsidR="00CE0351" w:rsidRPr="00076959" w:rsidRDefault="00CE0351" w:rsidP="00AF4BBD">
            <w:pPr>
              <w:rPr>
                <w:ins w:id="1303" w:author="Author"/>
                <w:szCs w:val="24"/>
                <w:lang w:val="en-US"/>
              </w:rPr>
            </w:pPr>
            <w:ins w:id="1304" w:author="Author">
              <w:r w:rsidRPr="00076959">
                <w:rPr>
                  <w:rStyle w:val="Tablefreq"/>
                  <w:b w:val="0"/>
                  <w:sz w:val="24"/>
                  <w:szCs w:val="24"/>
                </w:rPr>
                <w:t>1 2</w:t>
              </w:r>
              <w:r w:rsidR="00AF4BBD" w:rsidRPr="00076959">
                <w:rPr>
                  <w:rStyle w:val="Tablefreq"/>
                  <w:b w:val="0"/>
                  <w:sz w:val="24"/>
                  <w:szCs w:val="24"/>
                </w:rPr>
                <w:t>15</w:t>
              </w:r>
              <w:r w:rsidRPr="00076959">
                <w:rPr>
                  <w:rStyle w:val="Tablefreq"/>
                  <w:b w:val="0"/>
                  <w:sz w:val="24"/>
                  <w:szCs w:val="24"/>
                </w:rPr>
                <w:t>-1 300 MHz</w:t>
              </w:r>
            </w:ins>
          </w:p>
        </w:tc>
        <w:tc>
          <w:tcPr>
            <w:tcW w:w="1710" w:type="dxa"/>
            <w:shd w:val="clear" w:color="auto" w:fill="auto"/>
          </w:tcPr>
          <w:p w:rsidR="00934FDA" w:rsidRPr="000876A6" w:rsidRDefault="00934FDA" w:rsidP="00934FDA">
            <w:pPr>
              <w:rPr>
                <w:ins w:id="1305" w:author="Author"/>
                <w:highlight w:val="yellow"/>
                <w:lang w:val="en-US"/>
              </w:rPr>
            </w:pPr>
            <w:ins w:id="1306" w:author="Author">
              <w:r w:rsidRPr="000876A6">
                <w:rPr>
                  <w:highlight w:val="yellow"/>
                  <w:lang w:val="en-US"/>
                </w:rPr>
                <w:t>[TBD]</w:t>
              </w:r>
            </w:ins>
          </w:p>
          <w:p w:rsidR="00CE0351" w:rsidRPr="00076959" w:rsidRDefault="00CE0351" w:rsidP="0047061C">
            <w:pPr>
              <w:rPr>
                <w:ins w:id="1307" w:author="Author"/>
                <w:lang w:val="en-US"/>
              </w:rPr>
            </w:pPr>
          </w:p>
        </w:tc>
        <w:tc>
          <w:tcPr>
            <w:tcW w:w="5494" w:type="dxa"/>
          </w:tcPr>
          <w:p w:rsidR="00934FDA" w:rsidRPr="000876A6" w:rsidRDefault="00934FDA" w:rsidP="00934FDA">
            <w:pPr>
              <w:rPr>
                <w:ins w:id="1308" w:author="Author"/>
                <w:highlight w:val="yellow"/>
                <w:lang w:val="en-US"/>
              </w:rPr>
            </w:pPr>
            <w:ins w:id="1309" w:author="Author">
              <w:r w:rsidRPr="000876A6">
                <w:rPr>
                  <w:highlight w:val="yellow"/>
                  <w:lang w:val="en-US"/>
                </w:rPr>
                <w:t>[TBD]</w:t>
              </w:r>
            </w:ins>
          </w:p>
          <w:p w:rsidR="00507359" w:rsidRPr="00076959" w:rsidRDefault="00507359" w:rsidP="00F7093D">
            <w:pPr>
              <w:rPr>
                <w:ins w:id="1310" w:author="Author"/>
                <w:lang w:val="en-US"/>
              </w:rPr>
            </w:pPr>
          </w:p>
        </w:tc>
      </w:tr>
      <w:tr w:rsidR="00376B15" w:rsidRPr="006D0E44" w:rsidTr="006D1CAB">
        <w:trPr>
          <w:ins w:id="1311" w:author="Author"/>
        </w:trPr>
        <w:tc>
          <w:tcPr>
            <w:tcW w:w="2425" w:type="dxa"/>
          </w:tcPr>
          <w:p w:rsidR="00CE0351" w:rsidRPr="006D0E44" w:rsidRDefault="00CE0351" w:rsidP="00CE0351">
            <w:pPr>
              <w:rPr>
                <w:ins w:id="1312" w:author="Author"/>
                <w:szCs w:val="24"/>
                <w:lang w:val="en-US"/>
              </w:rPr>
            </w:pPr>
            <w:ins w:id="1313" w:author="Author">
              <w:r w:rsidRPr="006D0E44">
                <w:rPr>
                  <w:rStyle w:val="Tablefreq"/>
                  <w:b w:val="0"/>
                  <w:sz w:val="24"/>
                  <w:szCs w:val="24"/>
                </w:rPr>
                <w:t>1 300-1 350 MHz</w:t>
              </w:r>
            </w:ins>
          </w:p>
        </w:tc>
        <w:tc>
          <w:tcPr>
            <w:tcW w:w="1710" w:type="dxa"/>
            <w:shd w:val="clear" w:color="auto" w:fill="auto"/>
          </w:tcPr>
          <w:p w:rsidR="00934FDA" w:rsidRPr="000876A6" w:rsidRDefault="00934FDA" w:rsidP="00934FDA">
            <w:pPr>
              <w:rPr>
                <w:ins w:id="1314" w:author="Author"/>
                <w:highlight w:val="yellow"/>
                <w:lang w:val="en-US"/>
              </w:rPr>
            </w:pPr>
            <w:ins w:id="1315" w:author="Author">
              <w:r w:rsidRPr="000876A6">
                <w:rPr>
                  <w:highlight w:val="yellow"/>
                  <w:lang w:val="en-US"/>
                </w:rPr>
                <w:t>[TBD]</w:t>
              </w:r>
            </w:ins>
          </w:p>
          <w:p w:rsidR="00CE0351" w:rsidRPr="00076959" w:rsidRDefault="00CE0351" w:rsidP="0047061C">
            <w:pPr>
              <w:rPr>
                <w:ins w:id="1316" w:author="Author"/>
                <w:lang w:val="en-US"/>
              </w:rPr>
            </w:pPr>
          </w:p>
        </w:tc>
        <w:tc>
          <w:tcPr>
            <w:tcW w:w="5494" w:type="dxa"/>
          </w:tcPr>
          <w:p w:rsidR="00934FDA" w:rsidRPr="000876A6" w:rsidRDefault="00934FDA" w:rsidP="00934FDA">
            <w:pPr>
              <w:rPr>
                <w:ins w:id="1317" w:author="Author"/>
                <w:highlight w:val="yellow"/>
                <w:lang w:val="en-US"/>
              </w:rPr>
            </w:pPr>
            <w:ins w:id="1318" w:author="Author">
              <w:r w:rsidRPr="000876A6">
                <w:rPr>
                  <w:highlight w:val="yellow"/>
                  <w:lang w:val="en-US"/>
                </w:rPr>
                <w:t>[TBD]</w:t>
              </w:r>
            </w:ins>
          </w:p>
          <w:p w:rsidR="00BB2217" w:rsidRPr="00076959" w:rsidRDefault="00BB2217" w:rsidP="00F7093D">
            <w:pPr>
              <w:rPr>
                <w:ins w:id="1319" w:author="Author"/>
                <w:lang w:val="en-US"/>
              </w:rPr>
            </w:pPr>
          </w:p>
        </w:tc>
      </w:tr>
      <w:tr w:rsidR="00376B15" w:rsidRPr="006D0E44" w:rsidTr="006D1CAB">
        <w:trPr>
          <w:ins w:id="1320" w:author="Author"/>
        </w:trPr>
        <w:tc>
          <w:tcPr>
            <w:tcW w:w="2425" w:type="dxa"/>
          </w:tcPr>
          <w:p w:rsidR="00AF4BBD" w:rsidRPr="00076959" w:rsidRDefault="00AF4BBD" w:rsidP="00CE0351">
            <w:pPr>
              <w:rPr>
                <w:ins w:id="1321" w:author="Author"/>
                <w:lang w:val="en-US"/>
              </w:rPr>
            </w:pPr>
            <w:ins w:id="1322" w:author="Author">
              <w:r w:rsidRPr="00076959">
                <w:rPr>
                  <w:lang w:val="en-US"/>
                </w:rPr>
                <w:t>1 559-1 610 MHz</w:t>
              </w:r>
            </w:ins>
          </w:p>
        </w:tc>
        <w:tc>
          <w:tcPr>
            <w:tcW w:w="1710" w:type="dxa"/>
            <w:shd w:val="clear" w:color="auto" w:fill="auto"/>
          </w:tcPr>
          <w:p w:rsidR="00F7093D" w:rsidRPr="000876A6" w:rsidRDefault="00F7093D" w:rsidP="00F7093D">
            <w:pPr>
              <w:rPr>
                <w:ins w:id="1323" w:author="Author"/>
                <w:highlight w:val="yellow"/>
                <w:lang w:val="en-US"/>
              </w:rPr>
            </w:pPr>
            <w:ins w:id="1324" w:author="Author">
              <w:r w:rsidRPr="000876A6">
                <w:rPr>
                  <w:highlight w:val="yellow"/>
                  <w:lang w:val="en-US"/>
                </w:rPr>
                <w:t>[TBD]</w:t>
              </w:r>
            </w:ins>
          </w:p>
          <w:p w:rsidR="00AF4BBD" w:rsidRPr="00076959" w:rsidRDefault="00AF4BBD" w:rsidP="00076959">
            <w:pPr>
              <w:rPr>
                <w:ins w:id="1325" w:author="Author"/>
                <w:lang w:val="en-US"/>
              </w:rPr>
            </w:pPr>
          </w:p>
        </w:tc>
        <w:tc>
          <w:tcPr>
            <w:tcW w:w="5494" w:type="dxa"/>
          </w:tcPr>
          <w:p w:rsidR="00F7093D" w:rsidRPr="000876A6" w:rsidRDefault="00F7093D" w:rsidP="00F7093D">
            <w:pPr>
              <w:rPr>
                <w:ins w:id="1326" w:author="Author"/>
                <w:highlight w:val="yellow"/>
                <w:lang w:val="en-US"/>
              </w:rPr>
            </w:pPr>
            <w:ins w:id="1327" w:author="Author">
              <w:r w:rsidRPr="000876A6">
                <w:rPr>
                  <w:highlight w:val="yellow"/>
                  <w:lang w:val="en-US"/>
                </w:rPr>
                <w:t>[TBD]</w:t>
              </w:r>
            </w:ins>
          </w:p>
          <w:p w:rsidR="00AF4BBD" w:rsidRPr="00076959" w:rsidRDefault="00AF4BBD">
            <w:pPr>
              <w:rPr>
                <w:ins w:id="1328" w:author="Author"/>
                <w:lang w:val="en-US"/>
              </w:rPr>
            </w:pPr>
          </w:p>
        </w:tc>
      </w:tr>
      <w:tr w:rsidR="00376B15" w:rsidRPr="006D0E44" w:rsidTr="006D1CAB">
        <w:trPr>
          <w:ins w:id="1329" w:author="Author"/>
        </w:trPr>
        <w:tc>
          <w:tcPr>
            <w:tcW w:w="2425" w:type="dxa"/>
          </w:tcPr>
          <w:p w:rsidR="00CE0351" w:rsidRPr="00076959" w:rsidRDefault="00CE0351" w:rsidP="00AF4BBD">
            <w:pPr>
              <w:rPr>
                <w:ins w:id="1330" w:author="Author"/>
                <w:rStyle w:val="Tablefreq"/>
                <w:b w:val="0"/>
                <w:sz w:val="24"/>
                <w:szCs w:val="24"/>
              </w:rPr>
            </w:pPr>
            <w:ins w:id="1331" w:author="Author">
              <w:r w:rsidRPr="00076959">
                <w:rPr>
                  <w:lang w:val="en-US"/>
                </w:rPr>
                <w:t>1 </w:t>
              </w:r>
              <w:r w:rsidR="00AF4BBD" w:rsidRPr="00076959">
                <w:rPr>
                  <w:lang w:val="en-US"/>
                </w:rPr>
                <w:t>610</w:t>
              </w:r>
              <w:r w:rsidRPr="00076959">
                <w:rPr>
                  <w:lang w:val="en-US"/>
                </w:rPr>
                <w:t>-1 626.5 MHz</w:t>
              </w:r>
            </w:ins>
          </w:p>
        </w:tc>
        <w:tc>
          <w:tcPr>
            <w:tcW w:w="1710" w:type="dxa"/>
            <w:shd w:val="clear" w:color="auto" w:fill="auto"/>
          </w:tcPr>
          <w:p w:rsidR="00F7093D" w:rsidRPr="000876A6" w:rsidRDefault="00F7093D" w:rsidP="00F7093D">
            <w:pPr>
              <w:rPr>
                <w:ins w:id="1332" w:author="Author"/>
                <w:highlight w:val="yellow"/>
                <w:lang w:val="en-US"/>
              </w:rPr>
            </w:pPr>
            <w:ins w:id="1333" w:author="Author">
              <w:r w:rsidRPr="000876A6">
                <w:rPr>
                  <w:highlight w:val="yellow"/>
                  <w:lang w:val="en-US"/>
                </w:rPr>
                <w:t>[TBD]</w:t>
              </w:r>
            </w:ins>
          </w:p>
          <w:p w:rsidR="00CE0351" w:rsidRPr="00076959" w:rsidRDefault="00CE0351" w:rsidP="00076959">
            <w:pPr>
              <w:rPr>
                <w:ins w:id="1334" w:author="Author"/>
                <w:lang w:val="en-US"/>
              </w:rPr>
            </w:pPr>
          </w:p>
        </w:tc>
        <w:tc>
          <w:tcPr>
            <w:tcW w:w="5494" w:type="dxa"/>
          </w:tcPr>
          <w:p w:rsidR="00F7093D" w:rsidRPr="000876A6" w:rsidRDefault="00F7093D" w:rsidP="00F7093D">
            <w:pPr>
              <w:rPr>
                <w:ins w:id="1335" w:author="Author"/>
                <w:highlight w:val="yellow"/>
                <w:lang w:val="en-US"/>
              </w:rPr>
            </w:pPr>
            <w:ins w:id="1336" w:author="Author">
              <w:r w:rsidRPr="000876A6">
                <w:rPr>
                  <w:highlight w:val="yellow"/>
                  <w:lang w:val="en-US"/>
                </w:rPr>
                <w:t>[TBD]</w:t>
              </w:r>
            </w:ins>
          </w:p>
          <w:p w:rsidR="00CE0351" w:rsidRPr="00076959" w:rsidRDefault="00CE0351">
            <w:pPr>
              <w:rPr>
                <w:ins w:id="1337" w:author="Author"/>
                <w:lang w:val="en-US"/>
              </w:rPr>
            </w:pPr>
          </w:p>
        </w:tc>
      </w:tr>
      <w:tr w:rsidR="00376B15" w:rsidRPr="006D0E44" w:rsidTr="006D1CAB">
        <w:trPr>
          <w:ins w:id="1338" w:author="Author"/>
        </w:trPr>
        <w:tc>
          <w:tcPr>
            <w:tcW w:w="2425" w:type="dxa"/>
          </w:tcPr>
          <w:p w:rsidR="00CE0351" w:rsidRPr="006D0E44" w:rsidRDefault="00CE0351" w:rsidP="00CE0351">
            <w:pPr>
              <w:rPr>
                <w:ins w:id="1339" w:author="Author"/>
                <w:szCs w:val="24"/>
                <w:lang w:val="en-US"/>
              </w:rPr>
            </w:pPr>
            <w:ins w:id="1340" w:author="Author">
              <w:r w:rsidRPr="006D0E44">
                <w:rPr>
                  <w:rStyle w:val="Tablefreq"/>
                  <w:b w:val="0"/>
                  <w:sz w:val="24"/>
                  <w:szCs w:val="24"/>
                </w:rPr>
                <w:t>2 700-2 900 MHz</w:t>
              </w:r>
            </w:ins>
          </w:p>
        </w:tc>
        <w:tc>
          <w:tcPr>
            <w:tcW w:w="1710" w:type="dxa"/>
            <w:shd w:val="clear" w:color="auto" w:fill="auto"/>
          </w:tcPr>
          <w:p w:rsidR="00F7093D" w:rsidRPr="000876A6" w:rsidRDefault="00F7093D" w:rsidP="00F7093D">
            <w:pPr>
              <w:rPr>
                <w:ins w:id="1341" w:author="Author"/>
                <w:highlight w:val="yellow"/>
                <w:lang w:val="en-US"/>
              </w:rPr>
            </w:pPr>
            <w:ins w:id="1342" w:author="Author">
              <w:r w:rsidRPr="000876A6">
                <w:rPr>
                  <w:highlight w:val="yellow"/>
                  <w:lang w:val="en-US"/>
                </w:rPr>
                <w:t>[TBD]</w:t>
              </w:r>
            </w:ins>
          </w:p>
          <w:p w:rsidR="00CE0351" w:rsidRPr="006D0E44" w:rsidRDefault="00CE0351" w:rsidP="00CE0351">
            <w:pPr>
              <w:rPr>
                <w:ins w:id="1343" w:author="Author"/>
                <w:lang w:val="en-US"/>
              </w:rPr>
            </w:pPr>
          </w:p>
        </w:tc>
        <w:tc>
          <w:tcPr>
            <w:tcW w:w="5494" w:type="dxa"/>
          </w:tcPr>
          <w:p w:rsidR="00F7093D" w:rsidRPr="000876A6" w:rsidRDefault="00F7093D" w:rsidP="00F7093D">
            <w:pPr>
              <w:rPr>
                <w:ins w:id="1344" w:author="Author"/>
                <w:highlight w:val="yellow"/>
                <w:lang w:val="en-US"/>
              </w:rPr>
            </w:pPr>
            <w:ins w:id="1345" w:author="Author">
              <w:r w:rsidRPr="000876A6">
                <w:rPr>
                  <w:highlight w:val="yellow"/>
                  <w:lang w:val="en-US"/>
                </w:rPr>
                <w:t>[TBD]</w:t>
              </w:r>
            </w:ins>
          </w:p>
          <w:p w:rsidR="00550B1A" w:rsidRPr="006D0E44" w:rsidRDefault="00550B1A">
            <w:pPr>
              <w:rPr>
                <w:ins w:id="1346" w:author="Author"/>
                <w:lang w:val="en-US"/>
              </w:rPr>
            </w:pPr>
          </w:p>
        </w:tc>
      </w:tr>
      <w:tr w:rsidR="00376B15" w:rsidRPr="006D0E44" w:rsidTr="006D1CAB">
        <w:trPr>
          <w:ins w:id="1347" w:author="Author"/>
        </w:trPr>
        <w:tc>
          <w:tcPr>
            <w:tcW w:w="2425" w:type="dxa"/>
          </w:tcPr>
          <w:p w:rsidR="00CE0351" w:rsidRPr="006D0E44" w:rsidRDefault="00CE0351" w:rsidP="00CE0351">
            <w:pPr>
              <w:rPr>
                <w:ins w:id="1348" w:author="Author"/>
                <w:szCs w:val="24"/>
                <w:lang w:val="en-US"/>
              </w:rPr>
            </w:pPr>
            <w:ins w:id="1349" w:author="Author">
              <w:r w:rsidRPr="006D0E44">
                <w:rPr>
                  <w:rStyle w:val="Tablefreq"/>
                  <w:b w:val="0"/>
                  <w:sz w:val="24"/>
                  <w:szCs w:val="24"/>
                </w:rPr>
                <w:t>2 900-3 100 MHz</w:t>
              </w:r>
            </w:ins>
          </w:p>
        </w:tc>
        <w:tc>
          <w:tcPr>
            <w:tcW w:w="1710" w:type="dxa"/>
            <w:shd w:val="clear" w:color="auto" w:fill="auto"/>
          </w:tcPr>
          <w:p w:rsidR="00F7093D" w:rsidRPr="000876A6" w:rsidRDefault="00F7093D" w:rsidP="00F7093D">
            <w:pPr>
              <w:rPr>
                <w:ins w:id="1350" w:author="Author"/>
                <w:highlight w:val="yellow"/>
                <w:lang w:val="en-US"/>
              </w:rPr>
            </w:pPr>
            <w:ins w:id="1351" w:author="Author">
              <w:r w:rsidRPr="000876A6">
                <w:rPr>
                  <w:highlight w:val="yellow"/>
                  <w:lang w:val="en-US"/>
                </w:rPr>
                <w:t>[TBD]</w:t>
              </w:r>
            </w:ins>
          </w:p>
          <w:p w:rsidR="00CE0351" w:rsidRPr="00076959" w:rsidRDefault="00CE0351" w:rsidP="0047061C">
            <w:pPr>
              <w:rPr>
                <w:ins w:id="1352" w:author="Author"/>
                <w:lang w:val="en-US"/>
              </w:rPr>
            </w:pPr>
          </w:p>
        </w:tc>
        <w:tc>
          <w:tcPr>
            <w:tcW w:w="5494" w:type="dxa"/>
          </w:tcPr>
          <w:p w:rsidR="00F7093D" w:rsidRPr="000876A6" w:rsidRDefault="00F7093D" w:rsidP="00F7093D">
            <w:pPr>
              <w:rPr>
                <w:ins w:id="1353" w:author="Author"/>
                <w:highlight w:val="yellow"/>
                <w:lang w:val="en-US"/>
              </w:rPr>
            </w:pPr>
            <w:ins w:id="1354" w:author="Author">
              <w:r w:rsidRPr="000876A6">
                <w:rPr>
                  <w:highlight w:val="yellow"/>
                  <w:lang w:val="en-US"/>
                </w:rPr>
                <w:t>[TBD]</w:t>
              </w:r>
            </w:ins>
          </w:p>
          <w:p w:rsidR="00CE0351" w:rsidRPr="00076959" w:rsidRDefault="00CE0351">
            <w:pPr>
              <w:rPr>
                <w:ins w:id="1355" w:author="Author"/>
                <w:lang w:val="en-US"/>
              </w:rPr>
            </w:pPr>
          </w:p>
        </w:tc>
      </w:tr>
      <w:tr w:rsidR="00376B15" w:rsidRPr="006D0E44" w:rsidTr="006D1CAB">
        <w:trPr>
          <w:ins w:id="1356" w:author="Author"/>
        </w:trPr>
        <w:tc>
          <w:tcPr>
            <w:tcW w:w="2425" w:type="dxa"/>
          </w:tcPr>
          <w:p w:rsidR="00CE0351" w:rsidRPr="006D0E44" w:rsidRDefault="00CE0351" w:rsidP="00CE0351">
            <w:pPr>
              <w:rPr>
                <w:ins w:id="1357" w:author="Author"/>
                <w:lang w:val="en-US"/>
              </w:rPr>
            </w:pPr>
            <w:ins w:id="1358" w:author="Author">
              <w:r w:rsidRPr="006D0E44">
                <w:rPr>
                  <w:rStyle w:val="Tablefreq"/>
                  <w:b w:val="0"/>
                  <w:sz w:val="24"/>
                  <w:szCs w:val="24"/>
                </w:rPr>
                <w:t>4 200-4 400 MHz</w:t>
              </w:r>
            </w:ins>
          </w:p>
        </w:tc>
        <w:tc>
          <w:tcPr>
            <w:tcW w:w="1710" w:type="dxa"/>
            <w:shd w:val="clear" w:color="auto" w:fill="auto"/>
          </w:tcPr>
          <w:p w:rsidR="00F7093D" w:rsidRPr="000876A6" w:rsidRDefault="00F7093D" w:rsidP="00F7093D">
            <w:pPr>
              <w:rPr>
                <w:ins w:id="1359" w:author="Author"/>
                <w:highlight w:val="yellow"/>
                <w:lang w:val="en-US"/>
              </w:rPr>
            </w:pPr>
            <w:ins w:id="1360" w:author="Author">
              <w:r w:rsidRPr="000876A6">
                <w:rPr>
                  <w:highlight w:val="yellow"/>
                  <w:lang w:val="en-US"/>
                </w:rPr>
                <w:t>[TBD]</w:t>
              </w:r>
            </w:ins>
          </w:p>
          <w:p w:rsidR="00CE0351" w:rsidRPr="00076959" w:rsidRDefault="00CE0351" w:rsidP="00076959">
            <w:pPr>
              <w:rPr>
                <w:ins w:id="1361" w:author="Author"/>
                <w:lang w:val="en-US"/>
              </w:rPr>
            </w:pPr>
          </w:p>
        </w:tc>
        <w:tc>
          <w:tcPr>
            <w:tcW w:w="5494" w:type="dxa"/>
          </w:tcPr>
          <w:p w:rsidR="00F7093D" w:rsidRPr="000876A6" w:rsidRDefault="00F7093D" w:rsidP="00F7093D">
            <w:pPr>
              <w:rPr>
                <w:ins w:id="1362" w:author="Author"/>
                <w:highlight w:val="yellow"/>
                <w:lang w:val="en-US"/>
              </w:rPr>
            </w:pPr>
            <w:ins w:id="1363" w:author="Author">
              <w:r w:rsidRPr="000876A6">
                <w:rPr>
                  <w:highlight w:val="yellow"/>
                  <w:lang w:val="en-US"/>
                </w:rPr>
                <w:t>[TBD]</w:t>
              </w:r>
            </w:ins>
          </w:p>
          <w:p w:rsidR="00CE0351" w:rsidRPr="00076959" w:rsidRDefault="00CE0351">
            <w:pPr>
              <w:rPr>
                <w:ins w:id="1364" w:author="Author"/>
                <w:lang w:val="en-US"/>
              </w:rPr>
            </w:pPr>
          </w:p>
        </w:tc>
      </w:tr>
      <w:tr w:rsidR="00376B15" w:rsidRPr="006D0E44" w:rsidTr="006D1CAB">
        <w:trPr>
          <w:ins w:id="1365" w:author="Author"/>
        </w:trPr>
        <w:tc>
          <w:tcPr>
            <w:tcW w:w="2425" w:type="dxa"/>
          </w:tcPr>
          <w:p w:rsidR="005A015D" w:rsidRPr="00076959" w:rsidRDefault="00F432FC" w:rsidP="00CE0351">
            <w:pPr>
              <w:rPr>
                <w:ins w:id="1366" w:author="Author"/>
                <w:rStyle w:val="Tablefreq"/>
                <w:b w:val="0"/>
                <w:sz w:val="24"/>
                <w:szCs w:val="24"/>
              </w:rPr>
            </w:pPr>
            <w:ins w:id="1367" w:author="Author">
              <w:r w:rsidRPr="00076959">
                <w:rPr>
                  <w:rStyle w:val="Tablefreq"/>
                  <w:b w:val="0"/>
                  <w:sz w:val="24"/>
                  <w:szCs w:val="24"/>
                </w:rPr>
                <w:t>5 000-5 2</w:t>
              </w:r>
              <w:r w:rsidR="005A015D" w:rsidRPr="00076959">
                <w:rPr>
                  <w:rStyle w:val="Tablefreq"/>
                  <w:b w:val="0"/>
                  <w:sz w:val="24"/>
                  <w:szCs w:val="24"/>
                </w:rPr>
                <w:t>50 MHz</w:t>
              </w:r>
            </w:ins>
          </w:p>
        </w:tc>
        <w:tc>
          <w:tcPr>
            <w:tcW w:w="1710" w:type="dxa"/>
            <w:shd w:val="clear" w:color="auto" w:fill="auto"/>
          </w:tcPr>
          <w:p w:rsidR="00F7093D" w:rsidRPr="000876A6" w:rsidRDefault="00F7093D" w:rsidP="00F7093D">
            <w:pPr>
              <w:rPr>
                <w:ins w:id="1368" w:author="Author"/>
                <w:highlight w:val="yellow"/>
                <w:lang w:val="en-US"/>
              </w:rPr>
            </w:pPr>
            <w:ins w:id="1369" w:author="Author">
              <w:r w:rsidRPr="000876A6">
                <w:rPr>
                  <w:highlight w:val="yellow"/>
                  <w:lang w:val="en-US"/>
                </w:rPr>
                <w:t>[TBD]</w:t>
              </w:r>
            </w:ins>
          </w:p>
          <w:p w:rsidR="005A015D" w:rsidRPr="00076959" w:rsidRDefault="005A015D" w:rsidP="00076959">
            <w:pPr>
              <w:rPr>
                <w:ins w:id="1370" w:author="Author"/>
                <w:lang w:val="en-US"/>
              </w:rPr>
            </w:pPr>
          </w:p>
        </w:tc>
        <w:tc>
          <w:tcPr>
            <w:tcW w:w="5494" w:type="dxa"/>
          </w:tcPr>
          <w:p w:rsidR="00F7093D" w:rsidRPr="000876A6" w:rsidRDefault="00F7093D" w:rsidP="00F7093D">
            <w:pPr>
              <w:rPr>
                <w:ins w:id="1371" w:author="Author"/>
                <w:highlight w:val="yellow"/>
                <w:lang w:val="en-US"/>
              </w:rPr>
            </w:pPr>
            <w:ins w:id="1372" w:author="Author">
              <w:r w:rsidRPr="000876A6">
                <w:rPr>
                  <w:highlight w:val="yellow"/>
                  <w:lang w:val="en-US"/>
                </w:rPr>
                <w:t>[TBD]</w:t>
              </w:r>
            </w:ins>
          </w:p>
          <w:p w:rsidR="005A015D" w:rsidRPr="00076959" w:rsidRDefault="005A015D">
            <w:pPr>
              <w:rPr>
                <w:ins w:id="1373" w:author="Author"/>
                <w:lang w:val="en-US"/>
              </w:rPr>
            </w:pPr>
          </w:p>
        </w:tc>
      </w:tr>
      <w:tr w:rsidR="00376B15" w:rsidRPr="006D0E44" w:rsidTr="006D1CAB">
        <w:trPr>
          <w:ins w:id="1374" w:author="Author"/>
        </w:trPr>
        <w:tc>
          <w:tcPr>
            <w:tcW w:w="2425" w:type="dxa"/>
          </w:tcPr>
          <w:p w:rsidR="00CE0351" w:rsidRPr="006D0E44" w:rsidRDefault="00CE0351" w:rsidP="00CE0351">
            <w:pPr>
              <w:rPr>
                <w:ins w:id="1375" w:author="Author"/>
                <w:lang w:val="en-US"/>
              </w:rPr>
            </w:pPr>
            <w:ins w:id="1376" w:author="Author">
              <w:r w:rsidRPr="006D0E44">
                <w:rPr>
                  <w:rStyle w:val="Tablefreq"/>
                  <w:b w:val="0"/>
                  <w:sz w:val="24"/>
                  <w:szCs w:val="24"/>
                </w:rPr>
                <w:t>5 350-5 470 MHz</w:t>
              </w:r>
            </w:ins>
          </w:p>
        </w:tc>
        <w:tc>
          <w:tcPr>
            <w:tcW w:w="1710" w:type="dxa"/>
            <w:shd w:val="clear" w:color="auto" w:fill="auto"/>
          </w:tcPr>
          <w:p w:rsidR="00F7093D" w:rsidRPr="000876A6" w:rsidRDefault="00F7093D" w:rsidP="00F7093D">
            <w:pPr>
              <w:rPr>
                <w:ins w:id="1377" w:author="Author"/>
                <w:highlight w:val="yellow"/>
                <w:lang w:val="en-US"/>
              </w:rPr>
            </w:pPr>
            <w:ins w:id="1378" w:author="Author">
              <w:r w:rsidRPr="000876A6">
                <w:rPr>
                  <w:highlight w:val="yellow"/>
                  <w:lang w:val="en-US"/>
                </w:rPr>
                <w:t>[TBD]</w:t>
              </w:r>
            </w:ins>
          </w:p>
          <w:p w:rsidR="00CE0351" w:rsidRPr="006D0E44" w:rsidRDefault="00CE0351" w:rsidP="00076959">
            <w:pPr>
              <w:rPr>
                <w:ins w:id="1379" w:author="Author"/>
                <w:lang w:val="en-US"/>
              </w:rPr>
            </w:pPr>
          </w:p>
        </w:tc>
        <w:tc>
          <w:tcPr>
            <w:tcW w:w="5494" w:type="dxa"/>
          </w:tcPr>
          <w:p w:rsidR="00F7093D" w:rsidRPr="000876A6" w:rsidRDefault="00F7093D" w:rsidP="00F7093D">
            <w:pPr>
              <w:rPr>
                <w:ins w:id="1380" w:author="Author"/>
                <w:highlight w:val="yellow"/>
                <w:lang w:val="en-US"/>
              </w:rPr>
            </w:pPr>
            <w:ins w:id="1381" w:author="Author">
              <w:r w:rsidRPr="000876A6">
                <w:rPr>
                  <w:highlight w:val="yellow"/>
                  <w:lang w:val="en-US"/>
                </w:rPr>
                <w:t>[TBD]</w:t>
              </w:r>
            </w:ins>
          </w:p>
          <w:p w:rsidR="00CE0351" w:rsidRPr="00D17FB1" w:rsidRDefault="00CE0351">
            <w:pPr>
              <w:rPr>
                <w:ins w:id="1382" w:author="Author"/>
                <w:lang w:val="en-US"/>
              </w:rPr>
            </w:pPr>
          </w:p>
        </w:tc>
      </w:tr>
      <w:tr w:rsidR="00376B15" w:rsidRPr="006D0E44" w:rsidTr="006D1CAB">
        <w:trPr>
          <w:ins w:id="1383" w:author="Author"/>
        </w:trPr>
        <w:tc>
          <w:tcPr>
            <w:tcW w:w="2425" w:type="dxa"/>
          </w:tcPr>
          <w:p w:rsidR="00CE0351" w:rsidRPr="006D0E44" w:rsidRDefault="00CE0351" w:rsidP="00CE0351">
            <w:pPr>
              <w:rPr>
                <w:ins w:id="1384" w:author="Author"/>
                <w:lang w:val="en-US"/>
              </w:rPr>
            </w:pPr>
            <w:ins w:id="1385" w:author="Author">
              <w:r w:rsidRPr="006D0E44">
                <w:rPr>
                  <w:rStyle w:val="Tablefreq"/>
                  <w:b w:val="0"/>
                  <w:sz w:val="24"/>
                  <w:szCs w:val="24"/>
                </w:rPr>
                <w:t>8 750-8 850 MHz</w:t>
              </w:r>
            </w:ins>
          </w:p>
        </w:tc>
        <w:tc>
          <w:tcPr>
            <w:tcW w:w="1710" w:type="dxa"/>
            <w:shd w:val="clear" w:color="auto" w:fill="auto"/>
          </w:tcPr>
          <w:p w:rsidR="00F7093D" w:rsidRPr="000876A6" w:rsidRDefault="00F7093D" w:rsidP="00F7093D">
            <w:pPr>
              <w:rPr>
                <w:ins w:id="1386" w:author="Author"/>
                <w:highlight w:val="yellow"/>
                <w:lang w:val="en-US"/>
              </w:rPr>
            </w:pPr>
            <w:ins w:id="1387" w:author="Author">
              <w:r w:rsidRPr="000876A6">
                <w:rPr>
                  <w:highlight w:val="yellow"/>
                  <w:lang w:val="en-US"/>
                </w:rPr>
                <w:t>[TBD]</w:t>
              </w:r>
            </w:ins>
          </w:p>
          <w:p w:rsidR="00CE0351" w:rsidRPr="006D0E44" w:rsidRDefault="00CE0351" w:rsidP="00076959">
            <w:pPr>
              <w:rPr>
                <w:ins w:id="1388" w:author="Author"/>
                <w:lang w:val="en-US"/>
              </w:rPr>
            </w:pPr>
          </w:p>
        </w:tc>
        <w:tc>
          <w:tcPr>
            <w:tcW w:w="5494" w:type="dxa"/>
          </w:tcPr>
          <w:p w:rsidR="00F7093D" w:rsidRPr="000876A6" w:rsidRDefault="00F7093D" w:rsidP="00F7093D">
            <w:pPr>
              <w:rPr>
                <w:ins w:id="1389" w:author="Author"/>
                <w:highlight w:val="yellow"/>
                <w:lang w:val="en-US"/>
              </w:rPr>
            </w:pPr>
            <w:ins w:id="1390" w:author="Author">
              <w:r w:rsidRPr="000876A6">
                <w:rPr>
                  <w:highlight w:val="yellow"/>
                  <w:lang w:val="en-US"/>
                </w:rPr>
                <w:t>[TBD]</w:t>
              </w:r>
            </w:ins>
          </w:p>
          <w:p w:rsidR="00550B1A" w:rsidRPr="006D0E44" w:rsidRDefault="00550B1A">
            <w:pPr>
              <w:rPr>
                <w:ins w:id="1391" w:author="Author"/>
              </w:rPr>
            </w:pPr>
          </w:p>
        </w:tc>
      </w:tr>
      <w:tr w:rsidR="00376B15" w:rsidRPr="006D0E44" w:rsidTr="006D1CAB">
        <w:trPr>
          <w:ins w:id="1392" w:author="Author"/>
        </w:trPr>
        <w:tc>
          <w:tcPr>
            <w:tcW w:w="2425" w:type="dxa"/>
          </w:tcPr>
          <w:p w:rsidR="00CE0351" w:rsidRPr="006D0E44" w:rsidRDefault="00CE0351" w:rsidP="00CE0351">
            <w:pPr>
              <w:rPr>
                <w:ins w:id="1393" w:author="Author"/>
                <w:szCs w:val="24"/>
                <w:lang w:val="en-US"/>
              </w:rPr>
            </w:pPr>
            <w:ins w:id="1394" w:author="Author">
              <w:r w:rsidRPr="006D0E44">
                <w:rPr>
                  <w:rStyle w:val="Tablefreq"/>
                  <w:b w:val="0"/>
                  <w:sz w:val="24"/>
                  <w:szCs w:val="24"/>
                </w:rPr>
                <w:t>9 000-9 200 MHz</w:t>
              </w:r>
            </w:ins>
          </w:p>
        </w:tc>
        <w:tc>
          <w:tcPr>
            <w:tcW w:w="1710" w:type="dxa"/>
            <w:shd w:val="clear" w:color="auto" w:fill="auto"/>
          </w:tcPr>
          <w:p w:rsidR="00F7093D" w:rsidRPr="000876A6" w:rsidRDefault="00F7093D" w:rsidP="00F7093D">
            <w:pPr>
              <w:rPr>
                <w:ins w:id="1395" w:author="Author"/>
                <w:highlight w:val="yellow"/>
                <w:lang w:val="en-US"/>
              </w:rPr>
            </w:pPr>
            <w:ins w:id="1396" w:author="Author">
              <w:r w:rsidRPr="000876A6">
                <w:rPr>
                  <w:highlight w:val="yellow"/>
                  <w:lang w:val="en-US"/>
                </w:rPr>
                <w:t>[TBD]</w:t>
              </w:r>
            </w:ins>
          </w:p>
          <w:p w:rsidR="00CE0351" w:rsidRPr="006D0E44" w:rsidRDefault="00CE0351" w:rsidP="00CE0351">
            <w:pPr>
              <w:rPr>
                <w:ins w:id="1397" w:author="Author"/>
                <w:lang w:val="en-US"/>
              </w:rPr>
            </w:pPr>
          </w:p>
        </w:tc>
        <w:tc>
          <w:tcPr>
            <w:tcW w:w="5494" w:type="dxa"/>
          </w:tcPr>
          <w:p w:rsidR="00F7093D" w:rsidRPr="000876A6" w:rsidRDefault="00F7093D" w:rsidP="00F7093D">
            <w:pPr>
              <w:rPr>
                <w:ins w:id="1398" w:author="Author"/>
                <w:highlight w:val="yellow"/>
                <w:lang w:val="en-US"/>
              </w:rPr>
            </w:pPr>
            <w:ins w:id="1399" w:author="Author">
              <w:r w:rsidRPr="000876A6">
                <w:rPr>
                  <w:highlight w:val="yellow"/>
                  <w:lang w:val="en-US"/>
                </w:rPr>
                <w:lastRenderedPageBreak/>
                <w:t>[TBD]</w:t>
              </w:r>
            </w:ins>
          </w:p>
          <w:p w:rsidR="00550B1A" w:rsidRPr="006D0E44" w:rsidRDefault="00550B1A">
            <w:pPr>
              <w:rPr>
                <w:ins w:id="1400" w:author="Author"/>
                <w:lang w:val="en-US"/>
              </w:rPr>
            </w:pPr>
          </w:p>
        </w:tc>
      </w:tr>
      <w:tr w:rsidR="00376B15" w:rsidRPr="006D0E44" w:rsidTr="006D1CAB">
        <w:trPr>
          <w:ins w:id="1401" w:author="Author"/>
        </w:trPr>
        <w:tc>
          <w:tcPr>
            <w:tcW w:w="2425" w:type="dxa"/>
          </w:tcPr>
          <w:p w:rsidR="00CE0351" w:rsidRPr="006D0E44" w:rsidRDefault="00CE0351" w:rsidP="00CE0351">
            <w:pPr>
              <w:rPr>
                <w:ins w:id="1402" w:author="Author"/>
                <w:lang w:val="en-US"/>
              </w:rPr>
            </w:pPr>
            <w:ins w:id="1403" w:author="Author">
              <w:r w:rsidRPr="006D0E44">
                <w:rPr>
                  <w:rStyle w:val="Tablefreq"/>
                  <w:b w:val="0"/>
                  <w:sz w:val="24"/>
                  <w:szCs w:val="24"/>
                </w:rPr>
                <w:lastRenderedPageBreak/>
                <w:t>9 300-9 500 MHz</w:t>
              </w:r>
            </w:ins>
          </w:p>
        </w:tc>
        <w:tc>
          <w:tcPr>
            <w:tcW w:w="1710" w:type="dxa"/>
            <w:shd w:val="clear" w:color="auto" w:fill="auto"/>
          </w:tcPr>
          <w:p w:rsidR="00F7093D" w:rsidRPr="000876A6" w:rsidRDefault="00F7093D" w:rsidP="00F7093D">
            <w:pPr>
              <w:rPr>
                <w:ins w:id="1404" w:author="Author"/>
                <w:highlight w:val="yellow"/>
                <w:lang w:val="en-US"/>
              </w:rPr>
            </w:pPr>
            <w:ins w:id="1405" w:author="Author">
              <w:r w:rsidRPr="000876A6">
                <w:rPr>
                  <w:highlight w:val="yellow"/>
                  <w:lang w:val="en-US"/>
                </w:rPr>
                <w:t>[TBD]</w:t>
              </w:r>
            </w:ins>
          </w:p>
          <w:p w:rsidR="00CE0351" w:rsidRPr="006D0E44" w:rsidRDefault="00CE0351" w:rsidP="00076959">
            <w:pPr>
              <w:rPr>
                <w:ins w:id="1406" w:author="Author"/>
                <w:lang w:val="en-US"/>
              </w:rPr>
            </w:pPr>
          </w:p>
        </w:tc>
        <w:tc>
          <w:tcPr>
            <w:tcW w:w="5494" w:type="dxa"/>
          </w:tcPr>
          <w:p w:rsidR="00F7093D" w:rsidRPr="000876A6" w:rsidRDefault="00F7093D" w:rsidP="00F7093D">
            <w:pPr>
              <w:rPr>
                <w:ins w:id="1407" w:author="Author"/>
                <w:highlight w:val="yellow"/>
                <w:lang w:val="en-US"/>
              </w:rPr>
            </w:pPr>
            <w:ins w:id="1408" w:author="Author">
              <w:r w:rsidRPr="000876A6">
                <w:rPr>
                  <w:highlight w:val="yellow"/>
                  <w:lang w:val="en-US"/>
                </w:rPr>
                <w:t>[TBD]</w:t>
              </w:r>
            </w:ins>
          </w:p>
          <w:p w:rsidR="00CE0351" w:rsidRPr="006D0E44" w:rsidRDefault="00CE0351">
            <w:pPr>
              <w:rPr>
                <w:ins w:id="1409" w:author="Author"/>
                <w:lang w:val="en-US"/>
              </w:rPr>
            </w:pPr>
          </w:p>
        </w:tc>
      </w:tr>
      <w:tr w:rsidR="00376B15" w:rsidRPr="006D0E44" w:rsidTr="006D1CAB">
        <w:trPr>
          <w:ins w:id="1410" w:author="Author"/>
        </w:trPr>
        <w:tc>
          <w:tcPr>
            <w:tcW w:w="2425" w:type="dxa"/>
          </w:tcPr>
          <w:p w:rsidR="00CE0351" w:rsidRPr="006D0E44" w:rsidRDefault="00CE0351" w:rsidP="00CE0351">
            <w:pPr>
              <w:rPr>
                <w:ins w:id="1411" w:author="Author"/>
                <w:lang w:val="en-US"/>
              </w:rPr>
            </w:pPr>
            <w:ins w:id="1412" w:author="Author">
              <w:r w:rsidRPr="006D0E44">
                <w:rPr>
                  <w:rStyle w:val="Tablefreq"/>
                  <w:b w:val="0"/>
                  <w:sz w:val="24"/>
                  <w:szCs w:val="24"/>
                </w:rPr>
                <w:t>9 500-9 800 MHz</w:t>
              </w:r>
            </w:ins>
          </w:p>
        </w:tc>
        <w:tc>
          <w:tcPr>
            <w:tcW w:w="1710" w:type="dxa"/>
            <w:shd w:val="clear" w:color="auto" w:fill="auto"/>
          </w:tcPr>
          <w:p w:rsidR="00F7093D" w:rsidRPr="000876A6" w:rsidRDefault="00F7093D" w:rsidP="00F7093D">
            <w:pPr>
              <w:rPr>
                <w:ins w:id="1413" w:author="Author"/>
                <w:highlight w:val="yellow"/>
                <w:lang w:val="en-US"/>
              </w:rPr>
            </w:pPr>
            <w:ins w:id="1414" w:author="Author">
              <w:r w:rsidRPr="000876A6">
                <w:rPr>
                  <w:highlight w:val="yellow"/>
                  <w:lang w:val="en-US"/>
                </w:rPr>
                <w:t>[TBD]</w:t>
              </w:r>
            </w:ins>
          </w:p>
          <w:p w:rsidR="00583CBC" w:rsidRPr="00EF721F" w:rsidRDefault="00583CBC" w:rsidP="00EF721F">
            <w:pPr>
              <w:rPr>
                <w:ins w:id="1415" w:author="Author"/>
                <w:lang w:val="en-US"/>
              </w:rPr>
            </w:pPr>
          </w:p>
        </w:tc>
        <w:tc>
          <w:tcPr>
            <w:tcW w:w="5494" w:type="dxa"/>
          </w:tcPr>
          <w:p w:rsidR="00F7093D" w:rsidRPr="000876A6" w:rsidRDefault="00F7093D" w:rsidP="00F7093D">
            <w:pPr>
              <w:rPr>
                <w:ins w:id="1416" w:author="Author"/>
                <w:highlight w:val="yellow"/>
                <w:lang w:val="en-US"/>
              </w:rPr>
            </w:pPr>
            <w:ins w:id="1417" w:author="Author">
              <w:r w:rsidRPr="000876A6">
                <w:rPr>
                  <w:highlight w:val="yellow"/>
                  <w:lang w:val="en-US"/>
                </w:rPr>
                <w:t>[TBD]</w:t>
              </w:r>
            </w:ins>
          </w:p>
          <w:p w:rsidR="00CE0351" w:rsidRPr="00260F7D" w:rsidRDefault="00CE0351">
            <w:pPr>
              <w:rPr>
                <w:ins w:id="1418" w:author="Author"/>
                <w:lang w:val="en-US"/>
              </w:rPr>
            </w:pPr>
          </w:p>
        </w:tc>
      </w:tr>
      <w:tr w:rsidR="00376B15" w:rsidRPr="006D0E44" w:rsidTr="006D1CAB">
        <w:trPr>
          <w:ins w:id="1419" w:author="Author"/>
        </w:trPr>
        <w:tc>
          <w:tcPr>
            <w:tcW w:w="2425" w:type="dxa"/>
          </w:tcPr>
          <w:p w:rsidR="00CE0351" w:rsidRPr="006D0E44" w:rsidRDefault="00CE0351" w:rsidP="00CE0351">
            <w:pPr>
              <w:rPr>
                <w:ins w:id="1420" w:author="Author"/>
                <w:lang w:val="en-US"/>
              </w:rPr>
            </w:pPr>
            <w:ins w:id="1421" w:author="Author">
              <w:r w:rsidRPr="006D0E44">
                <w:t>13.25-13.4 GHz</w:t>
              </w:r>
            </w:ins>
          </w:p>
        </w:tc>
        <w:tc>
          <w:tcPr>
            <w:tcW w:w="1710" w:type="dxa"/>
            <w:shd w:val="clear" w:color="auto" w:fill="auto"/>
          </w:tcPr>
          <w:p w:rsidR="00F7093D" w:rsidRPr="000876A6" w:rsidRDefault="00F7093D" w:rsidP="00F7093D">
            <w:pPr>
              <w:rPr>
                <w:ins w:id="1422" w:author="Author"/>
                <w:highlight w:val="yellow"/>
                <w:lang w:val="en-US"/>
              </w:rPr>
            </w:pPr>
            <w:ins w:id="1423" w:author="Author">
              <w:r w:rsidRPr="000876A6">
                <w:rPr>
                  <w:highlight w:val="yellow"/>
                  <w:lang w:val="en-US"/>
                </w:rPr>
                <w:t>[TBD]</w:t>
              </w:r>
            </w:ins>
          </w:p>
          <w:p w:rsidR="00CE0351" w:rsidRPr="00F7093D" w:rsidRDefault="00CE0351" w:rsidP="00CE0351">
            <w:pPr>
              <w:rPr>
                <w:ins w:id="1424" w:author="Author"/>
                <w:lang w:val="en-US"/>
              </w:rPr>
            </w:pPr>
          </w:p>
        </w:tc>
        <w:tc>
          <w:tcPr>
            <w:tcW w:w="5494" w:type="dxa"/>
          </w:tcPr>
          <w:p w:rsidR="00F7093D" w:rsidRPr="000876A6" w:rsidRDefault="00F7093D" w:rsidP="00F7093D">
            <w:pPr>
              <w:rPr>
                <w:ins w:id="1425" w:author="Author"/>
                <w:highlight w:val="yellow"/>
                <w:lang w:val="en-US"/>
              </w:rPr>
            </w:pPr>
            <w:ins w:id="1426" w:author="Author">
              <w:r w:rsidRPr="000876A6">
                <w:rPr>
                  <w:highlight w:val="yellow"/>
                  <w:lang w:val="en-US"/>
                </w:rPr>
                <w:t>[TBD]</w:t>
              </w:r>
            </w:ins>
          </w:p>
          <w:p w:rsidR="00CE0351" w:rsidRPr="006D0E44" w:rsidRDefault="00CE0351">
            <w:pPr>
              <w:rPr>
                <w:ins w:id="1427" w:author="Author"/>
                <w:lang w:val="en-US"/>
              </w:rPr>
            </w:pPr>
          </w:p>
        </w:tc>
      </w:tr>
      <w:tr w:rsidR="00376B15" w:rsidRPr="006D0E44" w:rsidTr="006D1CAB">
        <w:trPr>
          <w:ins w:id="1428" w:author="Author"/>
        </w:trPr>
        <w:tc>
          <w:tcPr>
            <w:tcW w:w="2425" w:type="dxa"/>
          </w:tcPr>
          <w:p w:rsidR="00CE0351" w:rsidRPr="006D0E44" w:rsidRDefault="00CE0351" w:rsidP="00CE0351">
            <w:pPr>
              <w:rPr>
                <w:ins w:id="1429" w:author="Author"/>
                <w:lang w:val="en-US"/>
              </w:rPr>
            </w:pPr>
            <w:ins w:id="1430" w:author="Author">
              <w:r w:rsidRPr="006D0E44">
                <w:rPr>
                  <w:lang w:val="en-AU"/>
                </w:rPr>
                <w:t>14</w:t>
              </w:r>
              <w:r w:rsidRPr="006D0E44">
                <w:t>-</w:t>
              </w:r>
              <w:r w:rsidRPr="006D0E44">
                <w:rPr>
                  <w:lang w:val="en-AU"/>
                </w:rPr>
                <w:t>14.3 GHz</w:t>
              </w:r>
            </w:ins>
          </w:p>
        </w:tc>
        <w:tc>
          <w:tcPr>
            <w:tcW w:w="1710" w:type="dxa"/>
            <w:shd w:val="clear" w:color="auto" w:fill="auto"/>
          </w:tcPr>
          <w:p w:rsidR="000307E0" w:rsidRPr="000876A6" w:rsidRDefault="000307E0" w:rsidP="000307E0">
            <w:pPr>
              <w:rPr>
                <w:ins w:id="1431" w:author="Author"/>
                <w:highlight w:val="yellow"/>
                <w:lang w:val="en-US"/>
              </w:rPr>
            </w:pPr>
            <w:ins w:id="1432" w:author="Author">
              <w:r w:rsidRPr="000876A6">
                <w:rPr>
                  <w:highlight w:val="yellow"/>
                  <w:lang w:val="en-US"/>
                </w:rPr>
                <w:t>[TBD]</w:t>
              </w:r>
            </w:ins>
          </w:p>
          <w:p w:rsidR="00CE0351" w:rsidRPr="00076959" w:rsidRDefault="00CE0351" w:rsidP="00076959">
            <w:pPr>
              <w:rPr>
                <w:ins w:id="1433" w:author="Author"/>
                <w:lang w:val="en-US"/>
              </w:rPr>
            </w:pPr>
          </w:p>
        </w:tc>
        <w:tc>
          <w:tcPr>
            <w:tcW w:w="5494" w:type="dxa"/>
          </w:tcPr>
          <w:p w:rsidR="000307E0" w:rsidRPr="000876A6" w:rsidRDefault="000307E0" w:rsidP="000307E0">
            <w:pPr>
              <w:rPr>
                <w:ins w:id="1434" w:author="Author"/>
                <w:highlight w:val="yellow"/>
                <w:lang w:val="en-US"/>
              </w:rPr>
            </w:pPr>
            <w:ins w:id="1435" w:author="Author">
              <w:r w:rsidRPr="000876A6">
                <w:rPr>
                  <w:highlight w:val="yellow"/>
                  <w:lang w:val="en-US"/>
                </w:rPr>
                <w:t>[TBD]</w:t>
              </w:r>
            </w:ins>
          </w:p>
          <w:p w:rsidR="00CE0351" w:rsidRPr="00076959" w:rsidRDefault="00CE0351">
            <w:pPr>
              <w:rPr>
                <w:ins w:id="1436" w:author="Author"/>
                <w:lang w:val="en-US"/>
              </w:rPr>
            </w:pPr>
          </w:p>
        </w:tc>
      </w:tr>
      <w:tr w:rsidR="00376B15" w:rsidRPr="006D0E44" w:rsidTr="006D1CAB">
        <w:trPr>
          <w:ins w:id="1437" w:author="Author"/>
        </w:trPr>
        <w:tc>
          <w:tcPr>
            <w:tcW w:w="2425" w:type="dxa"/>
          </w:tcPr>
          <w:p w:rsidR="00CE0351" w:rsidRPr="006D0E44" w:rsidRDefault="00CE0351" w:rsidP="00CE0351">
            <w:pPr>
              <w:rPr>
                <w:ins w:id="1438" w:author="Author"/>
                <w:lang w:val="en-US"/>
              </w:rPr>
            </w:pPr>
            <w:ins w:id="1439" w:author="Author">
              <w:r w:rsidRPr="006D0E44">
                <w:t>15.4-15.7 GHz</w:t>
              </w:r>
            </w:ins>
          </w:p>
        </w:tc>
        <w:tc>
          <w:tcPr>
            <w:tcW w:w="1710" w:type="dxa"/>
            <w:shd w:val="clear" w:color="auto" w:fill="auto"/>
          </w:tcPr>
          <w:p w:rsidR="000307E0" w:rsidRPr="000876A6" w:rsidRDefault="000307E0" w:rsidP="000307E0">
            <w:pPr>
              <w:rPr>
                <w:ins w:id="1440" w:author="Author"/>
                <w:highlight w:val="yellow"/>
                <w:lang w:val="en-US"/>
              </w:rPr>
            </w:pPr>
            <w:ins w:id="1441" w:author="Author">
              <w:r w:rsidRPr="000876A6">
                <w:rPr>
                  <w:highlight w:val="yellow"/>
                  <w:lang w:val="en-US"/>
                </w:rPr>
                <w:t>[TBD]</w:t>
              </w:r>
            </w:ins>
          </w:p>
          <w:p w:rsidR="00CE0351" w:rsidRPr="006D0E44" w:rsidRDefault="00CE0351" w:rsidP="000307E0">
            <w:pPr>
              <w:rPr>
                <w:ins w:id="1442" w:author="Author"/>
                <w:lang w:val="en-US"/>
              </w:rPr>
            </w:pPr>
          </w:p>
        </w:tc>
        <w:tc>
          <w:tcPr>
            <w:tcW w:w="5494" w:type="dxa"/>
          </w:tcPr>
          <w:p w:rsidR="000307E0" w:rsidRPr="000876A6" w:rsidRDefault="000307E0" w:rsidP="000307E0">
            <w:pPr>
              <w:rPr>
                <w:ins w:id="1443" w:author="Author"/>
                <w:highlight w:val="yellow"/>
                <w:lang w:val="en-US"/>
              </w:rPr>
            </w:pPr>
            <w:ins w:id="1444" w:author="Author">
              <w:r w:rsidRPr="000876A6">
                <w:rPr>
                  <w:highlight w:val="yellow"/>
                  <w:lang w:val="en-US"/>
                </w:rPr>
                <w:t>[TBD]</w:t>
              </w:r>
            </w:ins>
          </w:p>
          <w:p w:rsidR="00550B1A" w:rsidRPr="006D0E44" w:rsidRDefault="00550B1A">
            <w:pPr>
              <w:rPr>
                <w:ins w:id="1445" w:author="Author"/>
                <w:lang w:val="en-US"/>
              </w:rPr>
            </w:pPr>
          </w:p>
        </w:tc>
      </w:tr>
      <w:tr w:rsidR="00376B15" w:rsidRPr="006D0E44" w:rsidTr="006D1CAB">
        <w:trPr>
          <w:ins w:id="1446" w:author="Author"/>
        </w:trPr>
        <w:tc>
          <w:tcPr>
            <w:tcW w:w="2425" w:type="dxa"/>
            <w:vMerge w:val="restart"/>
          </w:tcPr>
          <w:p w:rsidR="00CE0351" w:rsidRPr="006D0E44" w:rsidRDefault="00CE0351" w:rsidP="00CE0351">
            <w:pPr>
              <w:rPr>
                <w:ins w:id="1447" w:author="Author"/>
                <w:lang w:val="en-US"/>
              </w:rPr>
            </w:pPr>
            <w:ins w:id="1448" w:author="Author">
              <w:r w:rsidRPr="006D0E44">
                <w:rPr>
                  <w:lang w:val="en-US"/>
                </w:rPr>
                <w:t>24.45-24.65 GHz</w:t>
              </w:r>
            </w:ins>
          </w:p>
        </w:tc>
        <w:tc>
          <w:tcPr>
            <w:tcW w:w="1710" w:type="dxa"/>
            <w:shd w:val="clear" w:color="auto" w:fill="auto"/>
          </w:tcPr>
          <w:p w:rsidR="000307E0" w:rsidRPr="00060A7C" w:rsidRDefault="000307E0" w:rsidP="000307E0">
            <w:pPr>
              <w:rPr>
                <w:ins w:id="1449" w:author="Author"/>
                <w:highlight w:val="yellow"/>
                <w:lang w:val="en-US"/>
              </w:rPr>
            </w:pPr>
            <w:ins w:id="1450" w:author="Author">
              <w:r w:rsidRPr="00060A7C">
                <w:rPr>
                  <w:highlight w:val="yellow"/>
                  <w:lang w:val="en-US"/>
                </w:rPr>
                <w:t>[TBD]</w:t>
              </w:r>
            </w:ins>
          </w:p>
          <w:p w:rsidR="000876A6" w:rsidRPr="006D0E44" w:rsidRDefault="00CE0351" w:rsidP="000307E0">
            <w:pPr>
              <w:rPr>
                <w:ins w:id="1451" w:author="Author"/>
                <w:lang w:val="en-US"/>
              </w:rPr>
            </w:pPr>
            <w:ins w:id="1452" w:author="Author">
              <w:r w:rsidRPr="000307E0">
                <w:rPr>
                  <w:lang w:val="en-US"/>
                </w:rPr>
                <w:t>in Region 1</w:t>
              </w:r>
            </w:ins>
          </w:p>
        </w:tc>
        <w:tc>
          <w:tcPr>
            <w:tcW w:w="5494" w:type="dxa"/>
          </w:tcPr>
          <w:p w:rsidR="000307E0" w:rsidRPr="00060A7C" w:rsidRDefault="000307E0" w:rsidP="000307E0">
            <w:pPr>
              <w:rPr>
                <w:ins w:id="1453" w:author="Author"/>
                <w:highlight w:val="yellow"/>
                <w:lang w:val="en-US"/>
              </w:rPr>
            </w:pPr>
            <w:ins w:id="1454" w:author="Author">
              <w:r w:rsidRPr="00060A7C">
                <w:rPr>
                  <w:highlight w:val="yellow"/>
                  <w:lang w:val="en-US"/>
                </w:rPr>
                <w:t>[TBD]</w:t>
              </w:r>
            </w:ins>
          </w:p>
          <w:p w:rsidR="00550B1A" w:rsidRPr="006D0E44" w:rsidRDefault="00550B1A">
            <w:pPr>
              <w:rPr>
                <w:ins w:id="1455" w:author="Author"/>
                <w:lang w:val="en-US"/>
              </w:rPr>
            </w:pPr>
          </w:p>
        </w:tc>
      </w:tr>
      <w:tr w:rsidR="00376B15" w:rsidRPr="006D0E44" w:rsidTr="006D1CAB">
        <w:trPr>
          <w:ins w:id="1456" w:author="Author"/>
        </w:trPr>
        <w:tc>
          <w:tcPr>
            <w:tcW w:w="2425" w:type="dxa"/>
            <w:vMerge/>
          </w:tcPr>
          <w:p w:rsidR="00CE0351" w:rsidRPr="006D0E44" w:rsidRDefault="00CE0351" w:rsidP="00CE0351">
            <w:pPr>
              <w:rPr>
                <w:ins w:id="1457" w:author="Author"/>
                <w:lang w:val="en-US"/>
              </w:rPr>
            </w:pPr>
          </w:p>
        </w:tc>
        <w:tc>
          <w:tcPr>
            <w:tcW w:w="1710" w:type="dxa"/>
            <w:shd w:val="clear" w:color="auto" w:fill="auto"/>
          </w:tcPr>
          <w:p w:rsidR="000307E0" w:rsidRPr="00060A7C" w:rsidRDefault="000307E0" w:rsidP="000307E0">
            <w:pPr>
              <w:rPr>
                <w:ins w:id="1458" w:author="Author"/>
                <w:highlight w:val="yellow"/>
                <w:lang w:val="en-US"/>
              </w:rPr>
            </w:pPr>
            <w:ins w:id="1459" w:author="Author">
              <w:r w:rsidRPr="00060A7C">
                <w:rPr>
                  <w:highlight w:val="yellow"/>
                  <w:lang w:val="en-US"/>
                </w:rPr>
                <w:t>[TBD]</w:t>
              </w:r>
            </w:ins>
          </w:p>
          <w:p w:rsidR="000876A6" w:rsidRPr="006D0E44" w:rsidRDefault="00CE0351" w:rsidP="0047061C">
            <w:pPr>
              <w:rPr>
                <w:ins w:id="1460" w:author="Author"/>
                <w:lang w:val="en-US"/>
              </w:rPr>
            </w:pPr>
            <w:ins w:id="1461" w:author="Author">
              <w:r w:rsidRPr="000307E0">
                <w:rPr>
                  <w:lang w:val="en-US"/>
                </w:rPr>
                <w:t>in Region 2</w:t>
              </w:r>
            </w:ins>
          </w:p>
        </w:tc>
        <w:tc>
          <w:tcPr>
            <w:tcW w:w="5494" w:type="dxa"/>
          </w:tcPr>
          <w:p w:rsidR="000307E0" w:rsidRPr="00060A7C" w:rsidRDefault="000307E0" w:rsidP="000307E0">
            <w:pPr>
              <w:rPr>
                <w:ins w:id="1462" w:author="Author"/>
                <w:highlight w:val="yellow"/>
                <w:lang w:val="en-US"/>
              </w:rPr>
            </w:pPr>
            <w:ins w:id="1463" w:author="Author">
              <w:r w:rsidRPr="00060A7C">
                <w:rPr>
                  <w:highlight w:val="yellow"/>
                  <w:lang w:val="en-US"/>
                </w:rPr>
                <w:t>[TBD]</w:t>
              </w:r>
            </w:ins>
          </w:p>
          <w:p w:rsidR="00CE0351" w:rsidRPr="006D0E44" w:rsidRDefault="00CE0351">
            <w:pPr>
              <w:rPr>
                <w:ins w:id="1464" w:author="Author"/>
                <w:lang w:val="en-US"/>
              </w:rPr>
            </w:pPr>
          </w:p>
        </w:tc>
      </w:tr>
      <w:tr w:rsidR="00376B15" w:rsidRPr="00076959" w:rsidTr="006D1CAB">
        <w:trPr>
          <w:ins w:id="1465" w:author="Author"/>
        </w:trPr>
        <w:tc>
          <w:tcPr>
            <w:tcW w:w="2425" w:type="dxa"/>
            <w:vMerge/>
          </w:tcPr>
          <w:p w:rsidR="00CE0351" w:rsidRPr="006D0E44" w:rsidRDefault="00CE0351" w:rsidP="00CE0351">
            <w:pPr>
              <w:rPr>
                <w:ins w:id="1466" w:author="Author"/>
                <w:lang w:val="en-US"/>
              </w:rPr>
            </w:pPr>
          </w:p>
        </w:tc>
        <w:tc>
          <w:tcPr>
            <w:tcW w:w="1710" w:type="dxa"/>
            <w:shd w:val="clear" w:color="auto" w:fill="auto"/>
          </w:tcPr>
          <w:p w:rsidR="000307E0" w:rsidRPr="00060A7C" w:rsidRDefault="000307E0" w:rsidP="000307E0">
            <w:pPr>
              <w:rPr>
                <w:ins w:id="1467" w:author="Author"/>
                <w:highlight w:val="yellow"/>
                <w:lang w:val="en-US"/>
              </w:rPr>
            </w:pPr>
            <w:ins w:id="1468" w:author="Author">
              <w:r w:rsidRPr="00060A7C">
                <w:rPr>
                  <w:highlight w:val="yellow"/>
                  <w:lang w:val="en-US"/>
                </w:rPr>
                <w:t>[TBD]</w:t>
              </w:r>
            </w:ins>
          </w:p>
          <w:p w:rsidR="000876A6" w:rsidRPr="00076959" w:rsidRDefault="00CE0351" w:rsidP="0047061C">
            <w:pPr>
              <w:rPr>
                <w:ins w:id="1469" w:author="Author"/>
                <w:lang w:val="en-US"/>
              </w:rPr>
            </w:pPr>
            <w:ins w:id="1470" w:author="Author">
              <w:r w:rsidRPr="000307E0">
                <w:rPr>
                  <w:lang w:val="en-US"/>
                </w:rPr>
                <w:t>in Region 3</w:t>
              </w:r>
            </w:ins>
          </w:p>
        </w:tc>
        <w:tc>
          <w:tcPr>
            <w:tcW w:w="5494" w:type="dxa"/>
          </w:tcPr>
          <w:p w:rsidR="000307E0" w:rsidRPr="00060A7C" w:rsidRDefault="000307E0" w:rsidP="000307E0">
            <w:pPr>
              <w:rPr>
                <w:ins w:id="1471" w:author="Author"/>
                <w:highlight w:val="yellow"/>
                <w:lang w:val="en-US"/>
              </w:rPr>
            </w:pPr>
            <w:ins w:id="1472" w:author="Author">
              <w:r w:rsidRPr="00060A7C">
                <w:rPr>
                  <w:highlight w:val="yellow"/>
                  <w:lang w:val="en-US"/>
                </w:rPr>
                <w:t>[TBD]</w:t>
              </w:r>
            </w:ins>
          </w:p>
          <w:p w:rsidR="00CE0351" w:rsidRPr="00076959" w:rsidRDefault="00CE0351">
            <w:pPr>
              <w:rPr>
                <w:ins w:id="1473" w:author="Author"/>
                <w:lang w:val="en-US"/>
              </w:rPr>
            </w:pPr>
          </w:p>
        </w:tc>
      </w:tr>
      <w:tr w:rsidR="00376B15" w:rsidRPr="00076959" w:rsidTr="006D0E44">
        <w:trPr>
          <w:ins w:id="1474" w:author="Author"/>
        </w:trPr>
        <w:tc>
          <w:tcPr>
            <w:tcW w:w="2425" w:type="dxa"/>
          </w:tcPr>
          <w:p w:rsidR="00CE0351" w:rsidRPr="00076959" w:rsidRDefault="00CE0351" w:rsidP="00CE0351">
            <w:pPr>
              <w:rPr>
                <w:ins w:id="1475" w:author="Author"/>
                <w:lang w:val="en-US"/>
              </w:rPr>
            </w:pPr>
            <w:ins w:id="1476" w:author="Author">
              <w:r w:rsidRPr="00076959">
                <w:rPr>
                  <w:lang w:val="en-US"/>
                </w:rPr>
                <w:t>31.8-33.4 GHz</w:t>
              </w:r>
            </w:ins>
          </w:p>
        </w:tc>
        <w:tc>
          <w:tcPr>
            <w:tcW w:w="1710" w:type="dxa"/>
          </w:tcPr>
          <w:p w:rsidR="000307E0" w:rsidRDefault="000307E0" w:rsidP="000307E0">
            <w:pPr>
              <w:rPr>
                <w:ins w:id="1477" w:author="Author"/>
                <w:lang w:val="en-US"/>
              </w:rPr>
            </w:pPr>
            <w:ins w:id="1478" w:author="Author">
              <w:r w:rsidRPr="00060A7C">
                <w:rPr>
                  <w:highlight w:val="yellow"/>
                  <w:lang w:val="en-US"/>
                </w:rPr>
                <w:t>[TBD]</w:t>
              </w:r>
            </w:ins>
          </w:p>
          <w:p w:rsidR="00CE0351" w:rsidRPr="00076959" w:rsidRDefault="00CE0351" w:rsidP="00CE0351">
            <w:pPr>
              <w:rPr>
                <w:ins w:id="1479" w:author="Author"/>
                <w:lang w:val="en-US"/>
              </w:rPr>
            </w:pPr>
          </w:p>
        </w:tc>
        <w:tc>
          <w:tcPr>
            <w:tcW w:w="5494" w:type="dxa"/>
          </w:tcPr>
          <w:p w:rsidR="000307E0" w:rsidRDefault="000307E0" w:rsidP="000307E0">
            <w:pPr>
              <w:rPr>
                <w:ins w:id="1480" w:author="Author"/>
                <w:lang w:val="en-US"/>
              </w:rPr>
            </w:pPr>
            <w:ins w:id="1481" w:author="Author">
              <w:r w:rsidRPr="00060A7C">
                <w:rPr>
                  <w:highlight w:val="yellow"/>
                  <w:lang w:val="en-US"/>
                </w:rPr>
                <w:t>[TBD]</w:t>
              </w:r>
            </w:ins>
          </w:p>
          <w:p w:rsidR="00CE0351" w:rsidRPr="00076959" w:rsidRDefault="00CE0351" w:rsidP="00CE0351">
            <w:pPr>
              <w:rPr>
                <w:ins w:id="1482" w:author="Author"/>
                <w:lang w:val="en-US"/>
              </w:rPr>
            </w:pPr>
          </w:p>
        </w:tc>
      </w:tr>
      <w:tr w:rsidR="00376B15" w:rsidRPr="00076959" w:rsidTr="006D0E44">
        <w:trPr>
          <w:ins w:id="1483" w:author="Author"/>
        </w:trPr>
        <w:tc>
          <w:tcPr>
            <w:tcW w:w="2425" w:type="dxa"/>
          </w:tcPr>
          <w:p w:rsidR="00EF721F" w:rsidRPr="00076959" w:rsidRDefault="00EF721F" w:rsidP="00EF721F">
            <w:pPr>
              <w:rPr>
                <w:ins w:id="1484" w:author="Author"/>
                <w:lang w:val="en-US"/>
              </w:rPr>
            </w:pPr>
            <w:ins w:id="1485" w:author="Author">
              <w:r w:rsidRPr="00076959">
                <w:rPr>
                  <w:lang w:val="en-US"/>
                </w:rPr>
                <w:t>43.5-47.0 GHz</w:t>
              </w:r>
            </w:ins>
          </w:p>
        </w:tc>
        <w:tc>
          <w:tcPr>
            <w:tcW w:w="1710" w:type="dxa"/>
          </w:tcPr>
          <w:p w:rsidR="000307E0" w:rsidRDefault="000307E0" w:rsidP="000307E0">
            <w:pPr>
              <w:rPr>
                <w:ins w:id="1486" w:author="Author"/>
                <w:lang w:val="en-US"/>
              </w:rPr>
            </w:pPr>
            <w:ins w:id="1487" w:author="Author">
              <w:r w:rsidRPr="00060A7C">
                <w:rPr>
                  <w:highlight w:val="yellow"/>
                  <w:lang w:val="en-US"/>
                </w:rPr>
                <w:t>[TBD]</w:t>
              </w:r>
            </w:ins>
          </w:p>
          <w:p w:rsidR="00EF721F" w:rsidRPr="00076959" w:rsidRDefault="00EF721F" w:rsidP="00EF721F">
            <w:pPr>
              <w:rPr>
                <w:ins w:id="1488" w:author="Author"/>
                <w:lang w:val="en-US"/>
              </w:rPr>
            </w:pPr>
          </w:p>
        </w:tc>
        <w:tc>
          <w:tcPr>
            <w:tcW w:w="5494" w:type="dxa"/>
          </w:tcPr>
          <w:p w:rsidR="000307E0" w:rsidRDefault="000307E0" w:rsidP="000307E0">
            <w:pPr>
              <w:rPr>
                <w:ins w:id="1489" w:author="Author"/>
                <w:lang w:val="en-US"/>
              </w:rPr>
            </w:pPr>
            <w:ins w:id="1490" w:author="Author">
              <w:r w:rsidRPr="00060A7C">
                <w:rPr>
                  <w:highlight w:val="yellow"/>
                  <w:lang w:val="en-US"/>
                </w:rPr>
                <w:t>[TBD]</w:t>
              </w:r>
            </w:ins>
          </w:p>
          <w:p w:rsidR="00EF721F" w:rsidRPr="00076959" w:rsidRDefault="00EF721F" w:rsidP="00EF721F">
            <w:pPr>
              <w:rPr>
                <w:ins w:id="1491" w:author="Author"/>
                <w:lang w:val="en-US"/>
              </w:rPr>
            </w:pPr>
          </w:p>
        </w:tc>
      </w:tr>
      <w:tr w:rsidR="00376B15" w:rsidRPr="00076959" w:rsidTr="006D0E44">
        <w:trPr>
          <w:ins w:id="1492" w:author="Author"/>
        </w:trPr>
        <w:tc>
          <w:tcPr>
            <w:tcW w:w="2425" w:type="dxa"/>
          </w:tcPr>
          <w:p w:rsidR="00EF721F" w:rsidRPr="00076959" w:rsidRDefault="00EF721F" w:rsidP="00EF721F">
            <w:pPr>
              <w:rPr>
                <w:ins w:id="1493" w:author="Author"/>
                <w:lang w:val="en-US"/>
              </w:rPr>
            </w:pPr>
            <w:ins w:id="1494" w:author="Author">
              <w:r w:rsidRPr="00076959">
                <w:rPr>
                  <w:lang w:val="en-US"/>
                </w:rPr>
                <w:t>66.0-71.0 GHz</w:t>
              </w:r>
            </w:ins>
          </w:p>
        </w:tc>
        <w:tc>
          <w:tcPr>
            <w:tcW w:w="1710" w:type="dxa"/>
          </w:tcPr>
          <w:p w:rsidR="000307E0" w:rsidRDefault="000307E0" w:rsidP="000307E0">
            <w:pPr>
              <w:rPr>
                <w:ins w:id="1495" w:author="Author"/>
                <w:lang w:val="en-US"/>
              </w:rPr>
            </w:pPr>
            <w:ins w:id="1496" w:author="Author">
              <w:r w:rsidRPr="00060A7C">
                <w:rPr>
                  <w:highlight w:val="yellow"/>
                  <w:lang w:val="en-US"/>
                </w:rPr>
                <w:t>[TBD]</w:t>
              </w:r>
            </w:ins>
          </w:p>
          <w:p w:rsidR="00EF721F" w:rsidRPr="00076959" w:rsidRDefault="00EF721F" w:rsidP="00EF721F">
            <w:pPr>
              <w:rPr>
                <w:ins w:id="1497" w:author="Author"/>
                <w:lang w:val="en-US"/>
              </w:rPr>
            </w:pPr>
          </w:p>
        </w:tc>
        <w:tc>
          <w:tcPr>
            <w:tcW w:w="5494" w:type="dxa"/>
          </w:tcPr>
          <w:p w:rsidR="000307E0" w:rsidRDefault="000307E0" w:rsidP="000307E0">
            <w:pPr>
              <w:rPr>
                <w:ins w:id="1498" w:author="Author"/>
                <w:lang w:val="en-US"/>
              </w:rPr>
            </w:pPr>
            <w:ins w:id="1499" w:author="Author">
              <w:r w:rsidRPr="00060A7C">
                <w:rPr>
                  <w:highlight w:val="yellow"/>
                  <w:lang w:val="en-US"/>
                </w:rPr>
                <w:t>[TBD]</w:t>
              </w:r>
            </w:ins>
          </w:p>
          <w:p w:rsidR="00EF721F" w:rsidRPr="00076959" w:rsidRDefault="00EF721F" w:rsidP="00EF721F">
            <w:pPr>
              <w:rPr>
                <w:ins w:id="1500" w:author="Author"/>
                <w:lang w:val="en-US"/>
              </w:rPr>
            </w:pPr>
          </w:p>
        </w:tc>
      </w:tr>
      <w:tr w:rsidR="00376B15" w:rsidRPr="00076959" w:rsidTr="006D0E44">
        <w:trPr>
          <w:ins w:id="1501" w:author="Author"/>
        </w:trPr>
        <w:tc>
          <w:tcPr>
            <w:tcW w:w="2425" w:type="dxa"/>
          </w:tcPr>
          <w:p w:rsidR="00EF721F" w:rsidRPr="00076959" w:rsidRDefault="00EF721F" w:rsidP="00EF721F">
            <w:pPr>
              <w:rPr>
                <w:ins w:id="1502" w:author="Author"/>
                <w:lang w:val="en-US"/>
              </w:rPr>
            </w:pPr>
            <w:ins w:id="1503" w:author="Author">
              <w:r w:rsidRPr="00076959">
                <w:rPr>
                  <w:lang w:val="en-US"/>
                </w:rPr>
                <w:t>95.0-100.0 GHz</w:t>
              </w:r>
            </w:ins>
          </w:p>
        </w:tc>
        <w:tc>
          <w:tcPr>
            <w:tcW w:w="1710" w:type="dxa"/>
          </w:tcPr>
          <w:p w:rsidR="000307E0" w:rsidRDefault="000307E0" w:rsidP="000307E0">
            <w:pPr>
              <w:rPr>
                <w:ins w:id="1504" w:author="Author"/>
                <w:lang w:val="en-US"/>
              </w:rPr>
            </w:pPr>
            <w:ins w:id="1505" w:author="Author">
              <w:r w:rsidRPr="00060A7C">
                <w:rPr>
                  <w:highlight w:val="yellow"/>
                  <w:lang w:val="en-US"/>
                </w:rPr>
                <w:t>[TBD]</w:t>
              </w:r>
            </w:ins>
          </w:p>
          <w:p w:rsidR="00EF721F" w:rsidRPr="00076959" w:rsidRDefault="00EF721F" w:rsidP="00EF721F">
            <w:pPr>
              <w:rPr>
                <w:ins w:id="1506" w:author="Author"/>
                <w:lang w:val="en-US"/>
              </w:rPr>
            </w:pPr>
          </w:p>
        </w:tc>
        <w:tc>
          <w:tcPr>
            <w:tcW w:w="5494" w:type="dxa"/>
          </w:tcPr>
          <w:p w:rsidR="000307E0" w:rsidRDefault="000307E0" w:rsidP="000307E0">
            <w:pPr>
              <w:rPr>
                <w:ins w:id="1507" w:author="Author"/>
                <w:lang w:val="en-US"/>
              </w:rPr>
            </w:pPr>
            <w:ins w:id="1508" w:author="Author">
              <w:r w:rsidRPr="00060A7C">
                <w:rPr>
                  <w:highlight w:val="yellow"/>
                  <w:lang w:val="en-US"/>
                </w:rPr>
                <w:t>[TBD]</w:t>
              </w:r>
            </w:ins>
          </w:p>
          <w:p w:rsidR="00EF721F" w:rsidRPr="00076959" w:rsidRDefault="00EF721F" w:rsidP="00EF721F">
            <w:pPr>
              <w:rPr>
                <w:ins w:id="1509" w:author="Author"/>
                <w:lang w:val="en-US"/>
              </w:rPr>
            </w:pPr>
          </w:p>
        </w:tc>
      </w:tr>
      <w:tr w:rsidR="00376B15" w:rsidRPr="00076959" w:rsidTr="006D0E44">
        <w:trPr>
          <w:ins w:id="1510" w:author="Author"/>
        </w:trPr>
        <w:tc>
          <w:tcPr>
            <w:tcW w:w="2425" w:type="dxa"/>
          </w:tcPr>
          <w:p w:rsidR="00EF721F" w:rsidRPr="00076959" w:rsidRDefault="00EF721F" w:rsidP="00EF721F">
            <w:pPr>
              <w:rPr>
                <w:ins w:id="1511" w:author="Author"/>
                <w:lang w:val="en-US"/>
              </w:rPr>
            </w:pPr>
            <w:ins w:id="1512" w:author="Author">
              <w:r w:rsidRPr="00076959">
                <w:t>123.0-130.0 GHz</w:t>
              </w:r>
            </w:ins>
          </w:p>
        </w:tc>
        <w:tc>
          <w:tcPr>
            <w:tcW w:w="1710" w:type="dxa"/>
          </w:tcPr>
          <w:p w:rsidR="000307E0" w:rsidRDefault="000307E0" w:rsidP="000307E0">
            <w:pPr>
              <w:rPr>
                <w:ins w:id="1513" w:author="Author"/>
                <w:lang w:val="en-US"/>
              </w:rPr>
            </w:pPr>
            <w:ins w:id="1514" w:author="Author">
              <w:r w:rsidRPr="00060A7C">
                <w:rPr>
                  <w:highlight w:val="yellow"/>
                  <w:lang w:val="en-US"/>
                </w:rPr>
                <w:t>[TBD]</w:t>
              </w:r>
            </w:ins>
          </w:p>
          <w:p w:rsidR="00EF721F" w:rsidRPr="00076959" w:rsidRDefault="00EF721F" w:rsidP="00EF721F">
            <w:pPr>
              <w:rPr>
                <w:ins w:id="1515" w:author="Author"/>
                <w:lang w:val="en-US"/>
              </w:rPr>
            </w:pPr>
          </w:p>
        </w:tc>
        <w:tc>
          <w:tcPr>
            <w:tcW w:w="5494" w:type="dxa"/>
          </w:tcPr>
          <w:p w:rsidR="000307E0" w:rsidRDefault="000307E0" w:rsidP="000307E0">
            <w:pPr>
              <w:rPr>
                <w:ins w:id="1516" w:author="Author"/>
                <w:lang w:val="en-US"/>
              </w:rPr>
            </w:pPr>
            <w:ins w:id="1517" w:author="Author">
              <w:r w:rsidRPr="00060A7C">
                <w:rPr>
                  <w:highlight w:val="yellow"/>
                  <w:lang w:val="en-US"/>
                </w:rPr>
                <w:t>[TBD]</w:t>
              </w:r>
            </w:ins>
          </w:p>
          <w:p w:rsidR="00EF721F" w:rsidRPr="00076959" w:rsidRDefault="00EF721F" w:rsidP="00EF721F">
            <w:pPr>
              <w:rPr>
                <w:ins w:id="1518" w:author="Author"/>
                <w:lang w:val="en-US"/>
              </w:rPr>
            </w:pPr>
          </w:p>
        </w:tc>
      </w:tr>
      <w:tr w:rsidR="00376B15" w:rsidRPr="00076959" w:rsidTr="006D0E44">
        <w:trPr>
          <w:ins w:id="1519" w:author="Author"/>
        </w:trPr>
        <w:tc>
          <w:tcPr>
            <w:tcW w:w="2425" w:type="dxa"/>
          </w:tcPr>
          <w:p w:rsidR="00EF721F" w:rsidRPr="00076959" w:rsidRDefault="00EF721F" w:rsidP="00EF721F">
            <w:pPr>
              <w:rPr>
                <w:ins w:id="1520" w:author="Author"/>
                <w:lang w:val="en-US"/>
              </w:rPr>
            </w:pPr>
            <w:ins w:id="1521" w:author="Author">
              <w:r w:rsidRPr="00076959">
                <w:t>191.8-200.0 GHz</w:t>
              </w:r>
            </w:ins>
          </w:p>
        </w:tc>
        <w:tc>
          <w:tcPr>
            <w:tcW w:w="1710" w:type="dxa"/>
          </w:tcPr>
          <w:p w:rsidR="000307E0" w:rsidRDefault="000307E0" w:rsidP="000307E0">
            <w:pPr>
              <w:rPr>
                <w:ins w:id="1522" w:author="Author"/>
                <w:lang w:val="en-US"/>
              </w:rPr>
            </w:pPr>
            <w:ins w:id="1523" w:author="Author">
              <w:r w:rsidRPr="00060A7C">
                <w:rPr>
                  <w:highlight w:val="yellow"/>
                  <w:lang w:val="en-US"/>
                </w:rPr>
                <w:t>[TBD]</w:t>
              </w:r>
            </w:ins>
          </w:p>
          <w:p w:rsidR="00EF721F" w:rsidRPr="00076959" w:rsidRDefault="00EF721F" w:rsidP="00EF721F">
            <w:pPr>
              <w:rPr>
                <w:ins w:id="1524" w:author="Author"/>
                <w:lang w:val="en-US"/>
              </w:rPr>
            </w:pPr>
          </w:p>
        </w:tc>
        <w:tc>
          <w:tcPr>
            <w:tcW w:w="5494" w:type="dxa"/>
          </w:tcPr>
          <w:p w:rsidR="000307E0" w:rsidRDefault="000307E0" w:rsidP="000307E0">
            <w:pPr>
              <w:rPr>
                <w:ins w:id="1525" w:author="Author"/>
                <w:lang w:val="en-US"/>
              </w:rPr>
            </w:pPr>
            <w:ins w:id="1526" w:author="Author">
              <w:r w:rsidRPr="00060A7C">
                <w:rPr>
                  <w:highlight w:val="yellow"/>
                  <w:lang w:val="en-US"/>
                </w:rPr>
                <w:t>[TBD]</w:t>
              </w:r>
            </w:ins>
          </w:p>
          <w:p w:rsidR="00EF721F" w:rsidRPr="00076959" w:rsidRDefault="00EF721F" w:rsidP="00EF721F">
            <w:pPr>
              <w:rPr>
                <w:ins w:id="1527" w:author="Author"/>
                <w:lang w:val="en-US"/>
              </w:rPr>
            </w:pPr>
          </w:p>
        </w:tc>
      </w:tr>
      <w:tr w:rsidR="00376B15" w:rsidTr="006D0E44">
        <w:trPr>
          <w:ins w:id="1528" w:author="Author"/>
        </w:trPr>
        <w:tc>
          <w:tcPr>
            <w:tcW w:w="2425" w:type="dxa"/>
          </w:tcPr>
          <w:p w:rsidR="00EF721F" w:rsidRDefault="00EF721F" w:rsidP="00EF721F">
            <w:pPr>
              <w:rPr>
                <w:ins w:id="1529" w:author="Author"/>
                <w:lang w:val="en-US"/>
              </w:rPr>
            </w:pPr>
            <w:ins w:id="1530" w:author="Author">
              <w:r w:rsidRPr="00076959">
                <w:rPr>
                  <w:lang w:val="en-US"/>
                </w:rPr>
                <w:t>235.0-238.0 GHz</w:t>
              </w:r>
            </w:ins>
          </w:p>
        </w:tc>
        <w:tc>
          <w:tcPr>
            <w:tcW w:w="1710" w:type="dxa"/>
          </w:tcPr>
          <w:p w:rsidR="000307E0" w:rsidRDefault="000307E0" w:rsidP="000307E0">
            <w:pPr>
              <w:rPr>
                <w:ins w:id="1531" w:author="Author"/>
                <w:lang w:val="en-US"/>
              </w:rPr>
            </w:pPr>
            <w:ins w:id="1532" w:author="Author">
              <w:r w:rsidRPr="00060A7C">
                <w:rPr>
                  <w:highlight w:val="yellow"/>
                  <w:lang w:val="en-US"/>
                </w:rPr>
                <w:t>[TBD]</w:t>
              </w:r>
            </w:ins>
          </w:p>
          <w:p w:rsidR="00EF721F" w:rsidRDefault="00EF721F" w:rsidP="00EF721F">
            <w:pPr>
              <w:rPr>
                <w:ins w:id="1533" w:author="Author"/>
                <w:lang w:val="en-US"/>
              </w:rPr>
            </w:pPr>
          </w:p>
        </w:tc>
        <w:tc>
          <w:tcPr>
            <w:tcW w:w="5494" w:type="dxa"/>
          </w:tcPr>
          <w:p w:rsidR="000307E0" w:rsidRDefault="000307E0" w:rsidP="000307E0">
            <w:pPr>
              <w:rPr>
                <w:ins w:id="1534" w:author="Author"/>
                <w:lang w:val="en-US"/>
              </w:rPr>
            </w:pPr>
            <w:ins w:id="1535" w:author="Author">
              <w:r w:rsidRPr="00060A7C">
                <w:rPr>
                  <w:highlight w:val="yellow"/>
                  <w:lang w:val="en-US"/>
                </w:rPr>
                <w:t>[TBD]</w:t>
              </w:r>
            </w:ins>
          </w:p>
          <w:p w:rsidR="00EF721F" w:rsidRDefault="00EF721F" w:rsidP="00EF721F">
            <w:pPr>
              <w:rPr>
                <w:ins w:id="1536" w:author="Author"/>
                <w:lang w:val="en-US"/>
              </w:rPr>
            </w:pPr>
          </w:p>
        </w:tc>
      </w:tr>
    </w:tbl>
    <w:p w:rsidR="00DB0599" w:rsidRDefault="00DB0599" w:rsidP="00CE0351">
      <w:pPr>
        <w:pStyle w:val="Reasons"/>
      </w:pPr>
    </w:p>
    <w:p w:rsidR="00DB0599" w:rsidRPr="00DB0599" w:rsidRDefault="00DB0599" w:rsidP="00DB0599">
      <w:pPr>
        <w:jc w:val="center"/>
      </w:pPr>
      <w:r>
        <w:t>______________</w:t>
      </w:r>
    </w:p>
    <w:sectPr w:rsidR="00DB0599" w:rsidRPr="00DB0599" w:rsidSect="00D02712">
      <w:headerReference w:type="even" r:id="rId10"/>
      <w:headerReference w:type="default" r:id="rId11"/>
      <w:footerReference w:type="even" r:id="rId12"/>
      <w:footerReference w:type="default" r:id="rId13"/>
      <w:headerReference w:type="first" r:id="rId14"/>
      <w:footerReference w:type="first" r:id="rId15"/>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6827" w:rsidRDefault="006B6827">
      <w:r>
        <w:separator/>
      </w:r>
    </w:p>
  </w:endnote>
  <w:endnote w:type="continuationSeparator" w:id="0">
    <w:p w:rsidR="006B6827" w:rsidRDefault="006B6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G Times">
    <w:altName w:val="Times New Roman"/>
    <w:charset w:val="00"/>
    <w:family w:val="roman"/>
    <w:pitch w:val="variable"/>
    <w:sig w:usb0="00000007" w:usb1="00000000"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NewRomanPSMT">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1435" w:rsidRDefault="0052143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6D17" w:rsidRPr="00860619" w:rsidRDefault="00DF6D17" w:rsidP="0047061C">
    <w:pPr>
      <w:pStyle w:val="Footer"/>
      <w:jc w:val="right"/>
    </w:pPr>
    <w:r>
      <w:t>6/17/2020</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6D17" w:rsidRPr="002F7CB3" w:rsidRDefault="00DF6D17" w:rsidP="00860619">
    <w:pPr>
      <w:pStyle w:val="Footer"/>
      <w:jc w:val="right"/>
      <w:rPr>
        <w:lang w:val="en-US"/>
      </w:rPr>
    </w:pPr>
    <w:r>
      <w:rPr>
        <w:lang w:val="en-US"/>
      </w:rPr>
      <w:t>6/17/2020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6827" w:rsidRDefault="006B6827">
      <w:r>
        <w:t>____________________</w:t>
      </w:r>
    </w:p>
  </w:footnote>
  <w:footnote w:type="continuationSeparator" w:id="0">
    <w:p w:rsidR="006B6827" w:rsidRDefault="006B6827">
      <w:r>
        <w:continuationSeparator/>
      </w:r>
    </w:p>
  </w:footnote>
  <w:footnote w:id="1">
    <w:p w:rsidR="00DF6D17" w:rsidRDefault="00DF6D17" w:rsidP="00344EA8">
      <w:pPr>
        <w:pStyle w:val="FootnoteText"/>
        <w:rPr>
          <w:lang w:val="en-US"/>
        </w:rPr>
      </w:pPr>
      <w:r>
        <w:rPr>
          <w:rStyle w:val="FootnoteReference"/>
        </w:rPr>
        <w:footnoteRef/>
      </w:r>
      <w:r w:rsidRPr="00B52096">
        <w:tab/>
      </w:r>
      <w:r>
        <w:t xml:space="preserve">Previous ITU-R documents on unmanned aircraft systems, including Report ITU-R M.2204, have used the term sense-and-avoid (S&amp;A) instead of DAA. The reason for the change is that the </w:t>
      </w:r>
      <w:r>
        <w:rPr>
          <w:lang w:val="en-US"/>
        </w:rPr>
        <w:t>the International Civil Aviation Organization (ICAO) uses DAA instead of S&amp;A (see ICAO Document 10019 (issued) and manual from RPAS panel).</w:t>
      </w:r>
    </w:p>
  </w:footnote>
  <w:footnote w:id="2">
    <w:p w:rsidR="00DF6D17" w:rsidRPr="006D721B" w:rsidRDefault="00DF6D17" w:rsidP="0002553F">
      <w:pPr>
        <w:pStyle w:val="FootnoteText"/>
        <w:rPr>
          <w:lang w:val="en-US"/>
        </w:rPr>
      </w:pPr>
      <w:r>
        <w:rPr>
          <w:rStyle w:val="FootnoteReference"/>
        </w:rPr>
        <w:footnoteRef/>
      </w:r>
      <w:r>
        <w:tab/>
      </w:r>
      <w:r>
        <w:rPr>
          <w:sz w:val="22"/>
          <w:szCs w:val="22"/>
          <w:lang w:val="en-US"/>
        </w:rPr>
        <w:t>Report ITU-R M.[UA-AIRBORNE-</w:t>
      </w:r>
      <w:ins w:id="12" w:author="Author">
        <w:r>
          <w:rPr>
            <w:sz w:val="22"/>
            <w:szCs w:val="22"/>
            <w:lang w:val="en-US"/>
          </w:rPr>
          <w:t>DAA</w:t>
        </w:r>
      </w:ins>
      <w:del w:id="13" w:author="Author">
        <w:r w:rsidDel="00036879">
          <w:rPr>
            <w:sz w:val="22"/>
            <w:szCs w:val="22"/>
            <w:lang w:val="en-US"/>
          </w:rPr>
          <w:delText>DETECT-AND-AVOID</w:delText>
        </w:r>
      </w:del>
      <w:r>
        <w:rPr>
          <w:sz w:val="22"/>
          <w:szCs w:val="22"/>
          <w:lang w:val="en-US"/>
        </w:rPr>
        <w:t>], “</w:t>
      </w:r>
      <w:r>
        <w:rPr>
          <w:lang w:val="en-US"/>
        </w:rPr>
        <w:t>Guidance on suitable frequency bands and services to be used by airborne</w:t>
      </w:r>
      <w:r w:rsidRPr="0045540B">
        <w:rPr>
          <w:lang w:val="en-US"/>
        </w:rPr>
        <w:t xml:space="preserve"> unmanned </w:t>
      </w:r>
      <w:r>
        <w:rPr>
          <w:lang w:val="en-US"/>
        </w:rPr>
        <w:t>aircraft detect-</w:t>
      </w:r>
      <w:r w:rsidRPr="0045540B">
        <w:rPr>
          <w:lang w:val="en-US"/>
        </w:rPr>
        <w:t>and</w:t>
      </w:r>
      <w:r>
        <w:rPr>
          <w:lang w:val="en-US"/>
        </w:rPr>
        <w:t>-avoid non-cooperative systems”.</w:t>
      </w:r>
    </w:p>
  </w:footnote>
  <w:footnote w:id="3">
    <w:p w:rsidR="00DF6D17" w:rsidRPr="001D2822" w:rsidRDefault="00DF6D17" w:rsidP="00B10511">
      <w:pPr>
        <w:pStyle w:val="FootnoteText"/>
        <w:rPr>
          <w:ins w:id="403" w:author="Author"/>
        </w:rPr>
      </w:pPr>
      <w:ins w:id="404" w:author="Author">
        <w:r w:rsidRPr="001D2822">
          <w:rPr>
            <w:rStyle w:val="FootnoteReference"/>
          </w:rPr>
          <w:t>*</w:t>
        </w:r>
        <w:r w:rsidRPr="001D2822">
          <w:t xml:space="preserve"> </w:t>
        </w:r>
        <w:r w:rsidRPr="001D2822">
          <w:tab/>
        </w:r>
        <w:r w:rsidRPr="001D2822">
          <w:rPr>
            <w:lang w:val="en-AU"/>
          </w:rPr>
          <w:t>This provision was previously numbered as No. 5.347A.  It was renumbered to preserve the sequential order.</w:t>
        </w:r>
      </w:ins>
    </w:p>
  </w:footnote>
  <w:footnote w:id="4">
    <w:p w:rsidR="00DF6D17" w:rsidRPr="001D2822" w:rsidRDefault="00DF6D17" w:rsidP="00B10511">
      <w:pPr>
        <w:pStyle w:val="FootnoteText"/>
        <w:rPr>
          <w:ins w:id="429" w:author="Author"/>
          <w:lang w:val="en-US"/>
        </w:rPr>
      </w:pPr>
      <w:ins w:id="430" w:author="Author">
        <w:r w:rsidRPr="001D2822">
          <w:rPr>
            <w:rStyle w:val="FootnoteReference"/>
          </w:rPr>
          <w:t>*</w:t>
        </w:r>
        <w:r w:rsidRPr="001D2822">
          <w:t xml:space="preserve"> </w:t>
        </w:r>
        <w:r w:rsidRPr="001D2822">
          <w:rPr>
            <w:i/>
            <w:iCs/>
            <w:lang w:val="en-US"/>
          </w:rPr>
          <w:t xml:space="preserve">Note by the Secretariat: </w:t>
        </w:r>
        <w:r w:rsidRPr="001D2822">
          <w:rPr>
            <w:lang w:val="en-US"/>
          </w:rPr>
          <w:t>This Resolution was revised by WRC-15.</w:t>
        </w:r>
      </w:ins>
    </w:p>
  </w:footnote>
  <w:footnote w:id="5">
    <w:p w:rsidR="00DF6D17" w:rsidRPr="00F517AB" w:rsidRDefault="00DF6D17" w:rsidP="00B10511">
      <w:pPr>
        <w:pStyle w:val="FootnoteText"/>
        <w:rPr>
          <w:ins w:id="431" w:author="Author"/>
          <w:lang w:val="en-US"/>
        </w:rPr>
      </w:pPr>
      <w:ins w:id="432" w:author="Author">
        <w:r w:rsidRPr="001D2822">
          <w:rPr>
            <w:rStyle w:val="FootnoteReference"/>
          </w:rPr>
          <w:t>**</w:t>
        </w:r>
        <w:r w:rsidRPr="001D2822">
          <w:t xml:space="preserve"> </w:t>
        </w:r>
        <w:r w:rsidRPr="001D2822">
          <w:rPr>
            <w:lang w:val="en-US"/>
          </w:rPr>
          <w:tab/>
        </w:r>
        <w:r w:rsidRPr="001D2822">
          <w:rPr>
            <w:i/>
            <w:iCs/>
            <w:lang w:val="en-US"/>
          </w:rPr>
          <w:t xml:space="preserve">Note by the Secretariat: </w:t>
        </w:r>
        <w:r w:rsidRPr="001D2822">
          <w:rPr>
            <w:lang w:val="en-US"/>
          </w:rPr>
          <w:t>This Resolution was revised by WRC-12.</w:t>
        </w:r>
      </w:ins>
    </w:p>
  </w:footnote>
  <w:footnote w:id="6">
    <w:p w:rsidR="00DF6D17" w:rsidRPr="00FB2D8E" w:rsidRDefault="00DF6D17" w:rsidP="00987A8E">
      <w:pPr>
        <w:tabs>
          <w:tab w:val="clear" w:pos="1134"/>
          <w:tab w:val="clear" w:pos="1871"/>
          <w:tab w:val="clear" w:pos="2268"/>
        </w:tabs>
        <w:overflowPunct/>
        <w:spacing w:before="0"/>
        <w:textAlignment w:val="auto"/>
        <w:rPr>
          <w:ins w:id="569" w:author="Author"/>
          <w:lang w:val="en-US"/>
        </w:rPr>
      </w:pPr>
      <w:ins w:id="570" w:author="Author">
        <w:r w:rsidRPr="00FB2D8E">
          <w:rPr>
            <w:rStyle w:val="FootnoteReference"/>
          </w:rPr>
          <w:footnoteRef/>
        </w:r>
        <w:r w:rsidRPr="00FB2D8E">
          <w:t xml:space="preserve"> </w:t>
        </w:r>
        <w:r w:rsidRPr="00FB2D8E">
          <w:rPr>
            <w:lang w:val="en-US"/>
          </w:rPr>
          <w:t xml:space="preserve">Department of Transportation, Federal Aviation Administration, Aircraft Certification Service, Washington DC, Technical Standard Order </w:t>
        </w:r>
        <w:r w:rsidRPr="00FB2D8E">
          <w:rPr>
            <w:lang w:val="en-US"/>
          </w:rPr>
          <w:fldChar w:fldCharType="begin"/>
        </w:r>
        <w:r w:rsidRPr="00FB2D8E">
          <w:rPr>
            <w:lang w:val="en-US"/>
          </w:rPr>
          <w:instrText>HYPERLINK "http://rgl.faa.gov/Regulatory_and_Guidance_Library/rgTSO.nsf/0/3e13da064e29a5f586257a1b005889a8/$FILE/TSO-C87a.pdf"</w:instrText>
        </w:r>
        <w:r w:rsidRPr="00FB2D8E">
          <w:rPr>
            <w:lang w:val="en-US"/>
          </w:rPr>
          <w:fldChar w:fldCharType="separate"/>
        </w:r>
        <w:r w:rsidRPr="00FB2D8E">
          <w:rPr>
            <w:rStyle w:val="Hyperlink"/>
            <w:lang w:val="en-US"/>
          </w:rPr>
          <w:t>TSO-C</w:t>
        </w:r>
        <w:r w:rsidRPr="00FB2D8E" w:rsidDel="00693A0F">
          <w:rPr>
            <w:rStyle w:val="Hyperlink"/>
            <w:lang w:val="en-US"/>
          </w:rPr>
          <w:t>6</w:t>
        </w:r>
        <w:r w:rsidRPr="00FB2D8E">
          <w:rPr>
            <w:rStyle w:val="Hyperlink"/>
            <w:lang w:val="en-US"/>
          </w:rPr>
          <w:t>87a</w:t>
        </w:r>
        <w:r w:rsidRPr="00FB2D8E">
          <w:rPr>
            <w:lang w:val="en-US"/>
          </w:rPr>
          <w:fldChar w:fldCharType="end"/>
        </w:r>
        <w:r w:rsidRPr="00FB2D8E">
          <w:rPr>
            <w:lang w:val="en-US"/>
          </w:rPr>
          <w:t>, Airborne Low Range Radar Altimeter,</w:t>
        </w:r>
        <w:r w:rsidRPr="00FB2D8E">
          <w:rPr>
            <w:spacing w:val="-2"/>
            <w:lang w:val="en-US"/>
          </w:rPr>
          <w:t xml:space="preserve"> 31 May 2012.</w:t>
        </w:r>
      </w:ins>
    </w:p>
  </w:footnote>
  <w:footnote w:id="7">
    <w:p w:rsidR="00DF6D17" w:rsidRPr="00E81F2D" w:rsidRDefault="00DF6D17" w:rsidP="00987A8E">
      <w:pPr>
        <w:pStyle w:val="FootnoteText"/>
        <w:rPr>
          <w:ins w:id="571" w:author="Author"/>
          <w:lang w:val="en-US"/>
        </w:rPr>
      </w:pPr>
      <w:ins w:id="572" w:author="Author">
        <w:r w:rsidRPr="00FB2D8E">
          <w:rPr>
            <w:rStyle w:val="FootnoteReference"/>
          </w:rPr>
          <w:footnoteRef/>
        </w:r>
        <w:r w:rsidRPr="00FB2D8E">
          <w:t xml:space="preserve"> Department of Transportation, Federal Aviation Administration, Aircraft Certification Service, Washington DC, Technical Standard Order TSO-C92c, Airborne Ground Proximity Warning Equipment, 19 March 1996.</w:t>
        </w:r>
      </w:ins>
    </w:p>
  </w:footnote>
  <w:footnote w:id="8">
    <w:p w:rsidR="00DF6D17" w:rsidRPr="00656E5B" w:rsidRDefault="00DF6D17" w:rsidP="00987A8E">
      <w:pPr>
        <w:pStyle w:val="FootnoteText"/>
        <w:rPr>
          <w:ins w:id="654" w:author="Author"/>
        </w:rPr>
      </w:pPr>
      <w:ins w:id="655" w:author="Author">
        <w:r w:rsidRPr="00FB2D8E">
          <w:rPr>
            <w:rStyle w:val="FootnoteReference"/>
          </w:rPr>
          <w:t>*</w:t>
        </w:r>
        <w:r w:rsidRPr="00FB2D8E">
          <w:t xml:space="preserve"> </w:t>
        </w:r>
        <w:r w:rsidRPr="00FB2D8E">
          <w:tab/>
        </w:r>
        <w:r w:rsidRPr="00FB2D8E">
          <w:rPr>
            <w:i/>
            <w:iCs/>
          </w:rPr>
          <w:t>Note</w:t>
        </w:r>
        <w:r w:rsidRPr="00FB2D8E">
          <w:rPr>
            <w:i/>
            <w:iCs/>
            <w:lang w:val="en-AU"/>
          </w:rPr>
          <w:t xml:space="preserve"> by the Secretariat:</w:t>
        </w:r>
        <w:r w:rsidRPr="00FB2D8E">
          <w:rPr>
            <w:lang w:val="en-AU"/>
          </w:rPr>
          <w:t>  This Resolution was revised by WRC-15.</w:t>
        </w:r>
      </w:ins>
    </w:p>
  </w:footnote>
  <w:footnote w:id="9">
    <w:p w:rsidR="00DF6D17" w:rsidRPr="006F4A3A" w:rsidRDefault="00DF6D17" w:rsidP="00987A8E">
      <w:pPr>
        <w:pStyle w:val="FootnoteText"/>
        <w:rPr>
          <w:ins w:id="724" w:author="Author"/>
          <w:lang w:val="en-US"/>
        </w:rPr>
      </w:pPr>
      <w:ins w:id="725" w:author="Author">
        <w:r w:rsidRPr="00FB2D8E">
          <w:rPr>
            <w:rStyle w:val="FootnoteReference"/>
          </w:rPr>
          <w:footnoteRef/>
        </w:r>
        <w:r w:rsidRPr="00FB2D8E">
          <w:t xml:space="preserve"> </w:t>
        </w:r>
        <w:r w:rsidRPr="00FB2D8E">
          <w:rPr>
            <w:szCs w:val="24"/>
          </w:rPr>
          <w:t>Department of Transportation, Federal Aviation Administration, Aircraft Certification Service, Washington DC, Technical Standard Order TSO-C212, Air-to-Air Radar (ATAR) for Traffic Surveillance, 22, September 2017.</w:t>
        </w:r>
      </w:ins>
    </w:p>
  </w:footnote>
  <w:footnote w:id="10">
    <w:p w:rsidR="00DF6D17" w:rsidRPr="00E81F2D" w:rsidRDefault="00DF6D17" w:rsidP="00987A8E">
      <w:pPr>
        <w:pStyle w:val="FootnoteText"/>
        <w:rPr>
          <w:ins w:id="726" w:author="Author"/>
          <w:lang w:val="en-US"/>
        </w:rPr>
      </w:pPr>
      <w:ins w:id="727" w:author="Author">
        <w:r w:rsidRPr="00FB2D8E">
          <w:rPr>
            <w:rStyle w:val="FootnoteReference"/>
          </w:rPr>
          <w:footnoteRef/>
        </w:r>
        <w:r w:rsidRPr="00FB2D8E">
          <w:t xml:space="preserve"> </w:t>
        </w:r>
        <w:r w:rsidRPr="00FB2D8E">
          <w:rPr>
            <w:rFonts w:ascii="TimesNewRoman" w:hAnsi="TimesNewRoman" w:cs="TimesNewRoman"/>
            <w:sz w:val="22"/>
            <w:szCs w:val="22"/>
            <w:lang w:val="en-US" w:eastAsia="zh-CN"/>
          </w:rPr>
          <w:t>Department of Transportation, Federal Aviation Administration, Aircraft Certification Service, Washington DC, Technical Standard Order TSO-C63c, Airborne Weather and Ground Mapping Pulsed Radars, 18 August 1983.</w:t>
        </w:r>
      </w:ins>
    </w:p>
  </w:footnote>
  <w:footnote w:id="11">
    <w:p w:rsidR="00DF6D17" w:rsidRPr="00FB2D8E" w:rsidRDefault="00DF6D17" w:rsidP="005E48C1">
      <w:pPr>
        <w:pStyle w:val="FootnoteText"/>
        <w:rPr>
          <w:ins w:id="770" w:author="Author"/>
          <w:lang w:val="en-US"/>
        </w:rPr>
      </w:pPr>
      <w:ins w:id="771" w:author="Author">
        <w:r w:rsidRPr="00FB2D8E">
          <w:rPr>
            <w:rStyle w:val="FootnoteReference"/>
          </w:rPr>
          <w:footnoteRef/>
        </w:r>
        <w:r w:rsidRPr="00FB2D8E">
          <w:t xml:space="preserve"> </w:t>
        </w:r>
        <w:r w:rsidRPr="00FB2D8E">
          <w:rPr>
            <w:szCs w:val="24"/>
          </w:rPr>
          <w:t>Department of Transportation, Federal Aviation Administration, Aircraft Certification Service, Washington DC, Technical Standard Order TSO-C212, Air-to-Air Radar (ATAR) for Traffic Surveillance, 22, September 2017.</w:t>
        </w:r>
      </w:ins>
    </w:p>
  </w:footnote>
  <w:footnote w:id="12">
    <w:p w:rsidR="00DF6D17" w:rsidRPr="00E81F2D" w:rsidRDefault="00DF6D17" w:rsidP="005E48C1">
      <w:pPr>
        <w:tabs>
          <w:tab w:val="clear" w:pos="1134"/>
          <w:tab w:val="clear" w:pos="1871"/>
          <w:tab w:val="clear" w:pos="2268"/>
        </w:tabs>
        <w:overflowPunct/>
        <w:spacing w:before="0"/>
        <w:textAlignment w:val="auto"/>
        <w:rPr>
          <w:ins w:id="772" w:author="Author"/>
          <w:lang w:val="en-US"/>
        </w:rPr>
      </w:pPr>
      <w:ins w:id="773" w:author="Author">
        <w:r w:rsidRPr="00FB2D8E">
          <w:rPr>
            <w:rStyle w:val="FootnoteReference"/>
          </w:rPr>
          <w:footnoteRef/>
        </w:r>
        <w:r w:rsidRPr="00FB2D8E">
          <w:t xml:space="preserve"> </w:t>
        </w:r>
        <w:r w:rsidRPr="00FB2D8E">
          <w:rPr>
            <w:rFonts w:ascii="TimesNewRoman" w:hAnsi="TimesNewRoman" w:cs="TimesNewRoman"/>
            <w:sz w:val="22"/>
            <w:szCs w:val="22"/>
            <w:lang w:val="en-US" w:eastAsia="zh-CN"/>
          </w:rPr>
          <w:t>Department of Transportation, Federal Aviation Administration, Aircraft Certification Service, Washington DC, Technical Standard Order TSO-C65a, Airborne Doppler Radar Ground Speed and/or Drift Angle Measuring Equipment (for Air Carrier Aircraft), 18 August 1983.</w:t>
        </w:r>
      </w:ins>
    </w:p>
  </w:footnote>
  <w:footnote w:id="13">
    <w:p w:rsidR="00DF6D17" w:rsidRPr="00900647" w:rsidRDefault="00DF6D17" w:rsidP="005317A2">
      <w:pPr>
        <w:pStyle w:val="FootnoteText"/>
        <w:rPr>
          <w:ins w:id="881" w:author="Author"/>
          <w:lang w:val="en-US"/>
        </w:rPr>
      </w:pPr>
      <w:ins w:id="882" w:author="Author">
        <w:r w:rsidRPr="00900647">
          <w:rPr>
            <w:rStyle w:val="FootnoteReference"/>
          </w:rPr>
          <w:footnoteRef/>
        </w:r>
        <w:r w:rsidRPr="00900647">
          <w:t xml:space="preserve"> </w:t>
        </w:r>
        <w:r w:rsidRPr="00900647">
          <w:rPr>
            <w:szCs w:val="24"/>
          </w:rPr>
          <w:t>Department of Transportation, Federal Aviation Administration, Aircraft Certification Service, Washington DC, Technical Standard Order TSO-C212, Air-to-Air Radar (ATAR) for Traffic Surveillance, 22, September 2017.</w:t>
        </w:r>
      </w:ins>
    </w:p>
  </w:footnote>
  <w:footnote w:id="14">
    <w:p w:rsidR="00DF6D17" w:rsidRPr="002343F9" w:rsidRDefault="00DF6D17" w:rsidP="005317A2">
      <w:pPr>
        <w:tabs>
          <w:tab w:val="clear" w:pos="1134"/>
          <w:tab w:val="clear" w:pos="1871"/>
          <w:tab w:val="clear" w:pos="2268"/>
        </w:tabs>
        <w:overflowPunct/>
        <w:spacing w:before="0"/>
        <w:textAlignment w:val="auto"/>
        <w:rPr>
          <w:ins w:id="883" w:author="Author"/>
          <w:lang w:val="en-US"/>
        </w:rPr>
      </w:pPr>
      <w:ins w:id="884" w:author="Author">
        <w:r w:rsidRPr="00900647">
          <w:rPr>
            <w:rStyle w:val="FootnoteReference"/>
          </w:rPr>
          <w:footnoteRef/>
        </w:r>
        <w:r w:rsidRPr="00900647">
          <w:t xml:space="preserve"> </w:t>
        </w:r>
        <w:r w:rsidRPr="00900647">
          <w:rPr>
            <w:rFonts w:ascii="TimesNewRoman" w:hAnsi="TimesNewRoman" w:cs="TimesNewRoman"/>
            <w:sz w:val="22"/>
            <w:szCs w:val="22"/>
            <w:lang w:val="en-US" w:eastAsia="zh-CN"/>
          </w:rPr>
          <w:t>Department of Transportation, Federal Aviation Administration, Aircraft Certification Service, Washington DC, Technical Standard Order TSO-C63c, Airborne Weather and Ground Mapping Pulsed Radars, 18 August 1983.</w:t>
        </w:r>
      </w:ins>
    </w:p>
  </w:footnote>
  <w:footnote w:id="15">
    <w:p w:rsidR="00DF6D17" w:rsidRPr="00D17FB1" w:rsidRDefault="00DF6D17" w:rsidP="00B42802">
      <w:pPr>
        <w:pStyle w:val="FootnoteText"/>
        <w:rPr>
          <w:ins w:id="941" w:author="Author"/>
          <w:lang w:val="en-US"/>
        </w:rPr>
      </w:pPr>
      <w:ins w:id="942" w:author="Author">
        <w:r w:rsidRPr="00FB2D8E">
          <w:rPr>
            <w:rStyle w:val="FootnoteReference"/>
          </w:rPr>
          <w:footnoteRef/>
        </w:r>
        <w:r w:rsidRPr="00FB2D8E">
          <w:t xml:space="preserve"> </w:t>
        </w:r>
        <w:r w:rsidRPr="00FB2D8E">
          <w:rPr>
            <w:szCs w:val="24"/>
          </w:rPr>
          <w:t>Department of Transportation, Federal Aviation Administration, Aircraft Certification Service, Washington DC, Technical Standard Order TSO-C212, Air-to-Air Radar (ATAR) for Traffic Surveillance, 22, September 2017.</w:t>
        </w:r>
      </w:ins>
    </w:p>
  </w:footnote>
  <w:footnote w:id="16">
    <w:p w:rsidR="00DF6D17" w:rsidRPr="00C8453F" w:rsidRDefault="00DF6D17" w:rsidP="00B42802">
      <w:pPr>
        <w:pStyle w:val="FootnoteText"/>
        <w:rPr>
          <w:ins w:id="945" w:author="Author"/>
          <w:lang w:val="en-US"/>
        </w:rPr>
      </w:pPr>
      <w:ins w:id="946" w:author="Author">
        <w:r w:rsidRPr="00FB2D8E">
          <w:rPr>
            <w:rStyle w:val="FootnoteReference"/>
          </w:rPr>
          <w:footnoteRef/>
        </w:r>
        <w:r w:rsidRPr="00FB2D8E">
          <w:t xml:space="preserve"> </w:t>
        </w:r>
        <w:r w:rsidRPr="00FB2D8E">
          <w:rPr>
            <w:szCs w:val="24"/>
          </w:rPr>
          <w:t>Department of Transportation, Federal Aviation Administration, Aircraft Certification Service, Washington DC, Technical Standard Order TSO-C65aTSO-C65a, Airborne Doppler Radar Ground Speed and/or Drift Angle Measuring Equipment (for Air Carrier Aircraft), 18 August 1983. Note:  This TSO has been cancelled.  Equipment that has be</w:t>
        </w:r>
        <w:r w:rsidRPr="006D0E44">
          <w:rPr>
            <w:szCs w:val="24"/>
          </w:rPr>
          <w:t>en previously approved under this TSO may continue to be produced and installed on aircraft.</w:t>
        </w:r>
      </w:ins>
    </w:p>
  </w:footnote>
  <w:footnote w:id="17">
    <w:p w:rsidR="00DF6D17" w:rsidRPr="006D0E44" w:rsidRDefault="00DF6D17" w:rsidP="00623C8D">
      <w:pPr>
        <w:pStyle w:val="FootnoteText"/>
        <w:rPr>
          <w:ins w:id="1075" w:author="Author"/>
          <w:lang w:val="en-US"/>
        </w:rPr>
      </w:pPr>
      <w:ins w:id="1076" w:author="Author">
        <w:r w:rsidRPr="006D0E44">
          <w:rPr>
            <w:rStyle w:val="FootnoteReference"/>
          </w:rPr>
          <w:footnoteRef/>
        </w:r>
        <w:r w:rsidRPr="006D0E44">
          <w:t xml:space="preserve"> </w:t>
        </w:r>
        <w:r w:rsidRPr="006D0E44">
          <w:rPr>
            <w:szCs w:val="24"/>
          </w:rPr>
          <w:t>Department of Transportation, Federal Aviation Administration, Aircraft Certification Service, Washington DC, Technical Standard Order TSO-C212, Air-to-Air Radar (ATAR) for Traffic Surveillance, 22, September 2017.</w:t>
        </w:r>
      </w:ins>
    </w:p>
  </w:footnote>
  <w:footnote w:id="18">
    <w:p w:rsidR="00DF6D17" w:rsidRPr="00E10FC2" w:rsidRDefault="00DF6D17" w:rsidP="00623C8D">
      <w:pPr>
        <w:tabs>
          <w:tab w:val="clear" w:pos="1134"/>
          <w:tab w:val="clear" w:pos="1871"/>
          <w:tab w:val="clear" w:pos="2268"/>
        </w:tabs>
        <w:overflowPunct/>
        <w:spacing w:before="0"/>
        <w:textAlignment w:val="auto"/>
        <w:rPr>
          <w:ins w:id="1077" w:author="Author"/>
          <w:lang w:val="en-US"/>
        </w:rPr>
      </w:pPr>
      <w:ins w:id="1078" w:author="Author">
        <w:r w:rsidRPr="006D0E44">
          <w:rPr>
            <w:rStyle w:val="FootnoteReference"/>
          </w:rPr>
          <w:footnoteRef/>
        </w:r>
        <w:r w:rsidRPr="006D0E44">
          <w:t xml:space="preserve"> </w:t>
        </w:r>
        <w:r w:rsidRPr="006D0E44">
          <w:rPr>
            <w:rFonts w:ascii="TimesNewRoman" w:hAnsi="TimesNewRoman" w:cs="TimesNewRoman"/>
            <w:sz w:val="22"/>
            <w:szCs w:val="22"/>
            <w:lang w:val="en-US" w:eastAsia="zh-CN"/>
          </w:rPr>
          <w:t>Department of Transportation, Federal Aviation Administration, Aircraft Certification Service, Washington DC, Technical Standard Order TSO-C65a, Airborne Doppler Radar Ground Speed and/or Drift Angle Measuring Equipment (for Air Carrier Aircraft), 18 August 1983.</w:t>
        </w:r>
      </w:ins>
    </w:p>
  </w:footnote>
  <w:footnote w:id="19">
    <w:p w:rsidR="00DF6D17" w:rsidRPr="009B3E74" w:rsidRDefault="00DF6D17" w:rsidP="00550B1A">
      <w:pPr>
        <w:pStyle w:val="FootnoteText"/>
        <w:rPr>
          <w:ins w:id="1154" w:author="Author"/>
          <w:lang w:val="en-US"/>
        </w:rPr>
      </w:pPr>
      <w:ins w:id="1155" w:author="Author">
        <w:r w:rsidRPr="006D0E44">
          <w:rPr>
            <w:rStyle w:val="FootnoteReference"/>
          </w:rPr>
          <w:footnoteRef/>
        </w:r>
        <w:r w:rsidRPr="006D0E44">
          <w:t xml:space="preserve"> </w:t>
        </w:r>
        <w:r w:rsidRPr="006D0E44">
          <w:rPr>
            <w:szCs w:val="24"/>
          </w:rPr>
          <w:t>Department of Transportation, Federal Aviation Administration, Aircraft Certification Service, Washington DC, Technical Standard Order TSO-C212, Air-to-Air Radar (ATAR) for Traffic Surveillance, 22, September 2017.</w:t>
        </w:r>
      </w:ins>
    </w:p>
  </w:footnote>
  <w:footnote w:id="20">
    <w:p w:rsidR="00DF6D17" w:rsidRPr="00AA0DD9" w:rsidRDefault="00DF6D17" w:rsidP="003D13AB">
      <w:pPr>
        <w:pStyle w:val="FootnoteText"/>
        <w:keepLines w:val="0"/>
        <w:rPr>
          <w:ins w:id="1232" w:author="Author"/>
        </w:rPr>
      </w:pPr>
      <w:ins w:id="1233" w:author="Author">
        <w:r>
          <w:rPr>
            <w:rStyle w:val="FootnoteReference"/>
          </w:rPr>
          <w:t>*</w:t>
        </w:r>
        <w:r>
          <w:t xml:space="preserve"> </w:t>
        </w:r>
        <w:r>
          <w:tab/>
        </w:r>
        <w:r w:rsidRPr="00DC54F9">
          <w:rPr>
            <w:i/>
            <w:iCs/>
          </w:rPr>
          <w:t>Note</w:t>
        </w:r>
        <w:r w:rsidRPr="00DC54F9">
          <w:rPr>
            <w:i/>
            <w:iCs/>
            <w:lang w:val="en-AU"/>
          </w:rPr>
          <w:t xml:space="preserve"> by</w:t>
        </w:r>
        <w:r>
          <w:rPr>
            <w:i/>
            <w:iCs/>
            <w:lang w:val="en-AU"/>
          </w:rPr>
          <w:t xml:space="preserve"> the Secretariat:</w:t>
        </w:r>
        <w:r>
          <w:rPr>
            <w:lang w:val="en-AU"/>
          </w:rPr>
          <w:t>  This Resolution was revised by WRC-12.</w:t>
        </w:r>
      </w:ins>
    </w:p>
  </w:footnote>
  <w:footnote w:id="21">
    <w:p w:rsidR="00DF6D17" w:rsidRPr="00485C6C" w:rsidRDefault="00DF6D17" w:rsidP="00AE3D28">
      <w:pPr>
        <w:pStyle w:val="FootnoteText"/>
        <w:rPr>
          <w:ins w:id="1239" w:author="Author"/>
          <w:highlight w:val="cyan"/>
          <w:lang w:val="en-US"/>
        </w:rPr>
      </w:pPr>
      <w:ins w:id="1240" w:author="Author">
        <w:r w:rsidRPr="002343F9">
          <w:rPr>
            <w:rStyle w:val="FootnoteReference"/>
          </w:rPr>
          <w:footnoteRef/>
        </w:r>
        <w:r w:rsidRPr="002343F9">
          <w:t xml:space="preserve"> </w:t>
        </w:r>
        <w:r w:rsidRPr="002343F9">
          <w:rPr>
            <w:szCs w:val="24"/>
          </w:rPr>
          <w:t>Department of Transportation, Federal Aviation Administration, Aircraft Certification Service, Washington DC, Technical Standard Order TSO-C212, Air-to-Air Radar (ATAR) for Traffic Surveillance, 22, September 2017.</w:t>
        </w:r>
      </w:ins>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1435" w:rsidRDefault="0052143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6D17" w:rsidRDefault="00DF6D17" w:rsidP="00370F70">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sidR="00060656">
      <w:rPr>
        <w:rStyle w:val="PageNumber"/>
        <w:noProof/>
      </w:rPr>
      <w:t>4</w:t>
    </w:r>
    <w:r>
      <w:rPr>
        <w:rStyle w:val="PageNumber"/>
      </w:rPr>
      <w:fldChar w:fldCharType="end"/>
    </w:r>
    <w:r>
      <w:rPr>
        <w:rStyle w:val="PageNumber"/>
      </w:rPr>
      <w:t xml:space="preserve"> -</w:t>
    </w:r>
    <w:r>
      <w:rPr>
        <w:rStyle w:val="PageNumber"/>
      </w:rPr>
      <w:br/>
      <w:t>USWP5B24-16 (National Committee)</w:t>
    </w:r>
  </w:p>
  <w:p w:rsidR="00DF6D17" w:rsidRDefault="00DF6D17" w:rsidP="00370F70">
    <w:pPr>
      <w:pStyle w:val="Header"/>
      <w:rPr>
        <w:rStyle w:val="PageNumbe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1435" w:rsidRDefault="0052143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CH" w:vendorID="64" w:dllVersion="6" w:nlCheck="1" w:checkStyle="1"/>
  <w:activeWritingStyle w:appName="MSWord" w:lang="en-US" w:vendorID="64" w:dllVersion="0" w:nlCheck="1" w:checkStyle="0"/>
  <w:activeWritingStyle w:appName="MSWord" w:lang="en-GB"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CH" w:vendorID="64" w:dllVersion="131078" w:nlCheck="1" w:checkStyle="0"/>
  <w:activeWritingStyle w:appName="MSWord" w:lang="fr-BE" w:vendorID="64" w:dllVersion="131078" w:nlCheck="1" w:checkStyle="0"/>
  <w:activeWritingStyle w:appName="MSWord" w:lang="en-AU" w:vendorID="64" w:dllVersion="131078" w:nlCheck="1" w:checkStyle="1"/>
  <w:activeWritingStyle w:appName="MSWord" w:lang="fr-FR" w:vendorID="64" w:dllVersion="131078"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0082"/>
    <w:rsid w:val="000005D1"/>
    <w:rsid w:val="000007F2"/>
    <w:rsid w:val="000069D4"/>
    <w:rsid w:val="000174AD"/>
    <w:rsid w:val="0002553F"/>
    <w:rsid w:val="000268EC"/>
    <w:rsid w:val="000307E0"/>
    <w:rsid w:val="000319C5"/>
    <w:rsid w:val="00036879"/>
    <w:rsid w:val="00047A1D"/>
    <w:rsid w:val="00054AE6"/>
    <w:rsid w:val="000604B9"/>
    <w:rsid w:val="00060656"/>
    <w:rsid w:val="00060A7C"/>
    <w:rsid w:val="00066647"/>
    <w:rsid w:val="0007420F"/>
    <w:rsid w:val="00076959"/>
    <w:rsid w:val="000876A6"/>
    <w:rsid w:val="00092DA3"/>
    <w:rsid w:val="000A789B"/>
    <w:rsid w:val="000A7D55"/>
    <w:rsid w:val="000B239C"/>
    <w:rsid w:val="000C12C8"/>
    <w:rsid w:val="000C2E8E"/>
    <w:rsid w:val="000E0E7C"/>
    <w:rsid w:val="000F1B4B"/>
    <w:rsid w:val="00124E50"/>
    <w:rsid w:val="00126A08"/>
    <w:rsid w:val="0012744F"/>
    <w:rsid w:val="00131178"/>
    <w:rsid w:val="0013465B"/>
    <w:rsid w:val="00156F66"/>
    <w:rsid w:val="00163271"/>
    <w:rsid w:val="00182528"/>
    <w:rsid w:val="0018500B"/>
    <w:rsid w:val="00196A19"/>
    <w:rsid w:val="001B64E0"/>
    <w:rsid w:val="001D2822"/>
    <w:rsid w:val="001D42BC"/>
    <w:rsid w:val="001E5A52"/>
    <w:rsid w:val="001F5BF0"/>
    <w:rsid w:val="00202DC1"/>
    <w:rsid w:val="002116EE"/>
    <w:rsid w:val="00216A96"/>
    <w:rsid w:val="002309D8"/>
    <w:rsid w:val="00233347"/>
    <w:rsid w:val="002423F4"/>
    <w:rsid w:val="0025663D"/>
    <w:rsid w:val="00260F7D"/>
    <w:rsid w:val="00264A5E"/>
    <w:rsid w:val="002953E9"/>
    <w:rsid w:val="002A7FE2"/>
    <w:rsid w:val="002E1B4F"/>
    <w:rsid w:val="002F2E67"/>
    <w:rsid w:val="002F38D5"/>
    <w:rsid w:val="002F7CB3"/>
    <w:rsid w:val="0030684E"/>
    <w:rsid w:val="00315546"/>
    <w:rsid w:val="00330567"/>
    <w:rsid w:val="00337D8D"/>
    <w:rsid w:val="00344EA8"/>
    <w:rsid w:val="00346EC8"/>
    <w:rsid w:val="00353BE3"/>
    <w:rsid w:val="00370F70"/>
    <w:rsid w:val="00376B15"/>
    <w:rsid w:val="00386A9D"/>
    <w:rsid w:val="003874D0"/>
    <w:rsid w:val="00387FCF"/>
    <w:rsid w:val="00391081"/>
    <w:rsid w:val="00395DBC"/>
    <w:rsid w:val="003A760A"/>
    <w:rsid w:val="003B1C61"/>
    <w:rsid w:val="003B2789"/>
    <w:rsid w:val="003C13CE"/>
    <w:rsid w:val="003C4E44"/>
    <w:rsid w:val="003C697E"/>
    <w:rsid w:val="003D13AB"/>
    <w:rsid w:val="003D4ECF"/>
    <w:rsid w:val="003E2518"/>
    <w:rsid w:val="003E7CEF"/>
    <w:rsid w:val="003F1AD1"/>
    <w:rsid w:val="00401E8E"/>
    <w:rsid w:val="00425763"/>
    <w:rsid w:val="004442E2"/>
    <w:rsid w:val="00450B0A"/>
    <w:rsid w:val="00452A56"/>
    <w:rsid w:val="00463571"/>
    <w:rsid w:val="004673E6"/>
    <w:rsid w:val="0047061C"/>
    <w:rsid w:val="004A5038"/>
    <w:rsid w:val="004B1EF7"/>
    <w:rsid w:val="004B3FAD"/>
    <w:rsid w:val="004B4F77"/>
    <w:rsid w:val="004C5749"/>
    <w:rsid w:val="004F01ED"/>
    <w:rsid w:val="00501DCA"/>
    <w:rsid w:val="00507359"/>
    <w:rsid w:val="00511A83"/>
    <w:rsid w:val="00513A47"/>
    <w:rsid w:val="00521435"/>
    <w:rsid w:val="005317A2"/>
    <w:rsid w:val="00535A47"/>
    <w:rsid w:val="005408DF"/>
    <w:rsid w:val="00545684"/>
    <w:rsid w:val="00550B1A"/>
    <w:rsid w:val="00573344"/>
    <w:rsid w:val="0057456E"/>
    <w:rsid w:val="0058207F"/>
    <w:rsid w:val="00582461"/>
    <w:rsid w:val="00583CBC"/>
    <w:rsid w:val="00583F9B"/>
    <w:rsid w:val="005A015D"/>
    <w:rsid w:val="005B0D29"/>
    <w:rsid w:val="005B307D"/>
    <w:rsid w:val="005D57DD"/>
    <w:rsid w:val="005E48C1"/>
    <w:rsid w:val="005E5C10"/>
    <w:rsid w:val="005F2C78"/>
    <w:rsid w:val="006144E4"/>
    <w:rsid w:val="00623C8D"/>
    <w:rsid w:val="0062400D"/>
    <w:rsid w:val="00644557"/>
    <w:rsid w:val="00650299"/>
    <w:rsid w:val="00655FC5"/>
    <w:rsid w:val="006765AB"/>
    <w:rsid w:val="006972B3"/>
    <w:rsid w:val="006B5083"/>
    <w:rsid w:val="006B6827"/>
    <w:rsid w:val="006D0E44"/>
    <w:rsid w:val="006D1CAB"/>
    <w:rsid w:val="006E2AA4"/>
    <w:rsid w:val="007168D1"/>
    <w:rsid w:val="00721BDB"/>
    <w:rsid w:val="00724A1A"/>
    <w:rsid w:val="00734095"/>
    <w:rsid w:val="0076441E"/>
    <w:rsid w:val="00770E32"/>
    <w:rsid w:val="00781E0D"/>
    <w:rsid w:val="0079235F"/>
    <w:rsid w:val="00792365"/>
    <w:rsid w:val="007B046D"/>
    <w:rsid w:val="007C11F8"/>
    <w:rsid w:val="007E78FF"/>
    <w:rsid w:val="007F19E3"/>
    <w:rsid w:val="008112D1"/>
    <w:rsid w:val="00814E0A"/>
    <w:rsid w:val="00816F46"/>
    <w:rsid w:val="00822581"/>
    <w:rsid w:val="008309DD"/>
    <w:rsid w:val="0083227A"/>
    <w:rsid w:val="00854190"/>
    <w:rsid w:val="00860619"/>
    <w:rsid w:val="00866900"/>
    <w:rsid w:val="00876A8A"/>
    <w:rsid w:val="00881BA1"/>
    <w:rsid w:val="008C2302"/>
    <w:rsid w:val="008C26B8"/>
    <w:rsid w:val="008F208F"/>
    <w:rsid w:val="008F6B36"/>
    <w:rsid w:val="00900585"/>
    <w:rsid w:val="00900647"/>
    <w:rsid w:val="00934FDA"/>
    <w:rsid w:val="00982084"/>
    <w:rsid w:val="00987A8E"/>
    <w:rsid w:val="00995963"/>
    <w:rsid w:val="009A2140"/>
    <w:rsid w:val="009B61EB"/>
    <w:rsid w:val="009C2064"/>
    <w:rsid w:val="009D1697"/>
    <w:rsid w:val="009F3A46"/>
    <w:rsid w:val="009F6520"/>
    <w:rsid w:val="00A014F8"/>
    <w:rsid w:val="00A16E27"/>
    <w:rsid w:val="00A5173C"/>
    <w:rsid w:val="00A52359"/>
    <w:rsid w:val="00A61AEF"/>
    <w:rsid w:val="00A77ECD"/>
    <w:rsid w:val="00AA18CE"/>
    <w:rsid w:val="00AB6EEC"/>
    <w:rsid w:val="00AC1B2D"/>
    <w:rsid w:val="00AD2345"/>
    <w:rsid w:val="00AD71C5"/>
    <w:rsid w:val="00AE3D28"/>
    <w:rsid w:val="00AE46F2"/>
    <w:rsid w:val="00AF173A"/>
    <w:rsid w:val="00AF4BBD"/>
    <w:rsid w:val="00B066A4"/>
    <w:rsid w:val="00B07A13"/>
    <w:rsid w:val="00B10511"/>
    <w:rsid w:val="00B4279B"/>
    <w:rsid w:val="00B42802"/>
    <w:rsid w:val="00B45FC9"/>
    <w:rsid w:val="00B6537E"/>
    <w:rsid w:val="00B677F1"/>
    <w:rsid w:val="00B76F35"/>
    <w:rsid w:val="00B81138"/>
    <w:rsid w:val="00B85203"/>
    <w:rsid w:val="00B9560F"/>
    <w:rsid w:val="00B95BA9"/>
    <w:rsid w:val="00B96DA6"/>
    <w:rsid w:val="00B97258"/>
    <w:rsid w:val="00BB2217"/>
    <w:rsid w:val="00BC7CCF"/>
    <w:rsid w:val="00BE470B"/>
    <w:rsid w:val="00BF1E9D"/>
    <w:rsid w:val="00C223A5"/>
    <w:rsid w:val="00C40CA5"/>
    <w:rsid w:val="00C57A91"/>
    <w:rsid w:val="00C813B0"/>
    <w:rsid w:val="00C904CF"/>
    <w:rsid w:val="00C94A04"/>
    <w:rsid w:val="00CA4C00"/>
    <w:rsid w:val="00CB3038"/>
    <w:rsid w:val="00CC01C2"/>
    <w:rsid w:val="00CC67EC"/>
    <w:rsid w:val="00CC79E0"/>
    <w:rsid w:val="00CE0351"/>
    <w:rsid w:val="00CE534A"/>
    <w:rsid w:val="00CF21F2"/>
    <w:rsid w:val="00CF4473"/>
    <w:rsid w:val="00D02712"/>
    <w:rsid w:val="00D046A7"/>
    <w:rsid w:val="00D17FB1"/>
    <w:rsid w:val="00D21334"/>
    <w:rsid w:val="00D214D0"/>
    <w:rsid w:val="00D2650F"/>
    <w:rsid w:val="00D470E1"/>
    <w:rsid w:val="00D5218F"/>
    <w:rsid w:val="00D6546B"/>
    <w:rsid w:val="00D67C7E"/>
    <w:rsid w:val="00D75212"/>
    <w:rsid w:val="00D818EE"/>
    <w:rsid w:val="00DB0599"/>
    <w:rsid w:val="00DB178B"/>
    <w:rsid w:val="00DC17D3"/>
    <w:rsid w:val="00DC3EAD"/>
    <w:rsid w:val="00DD4BE0"/>
    <w:rsid w:val="00DD4BED"/>
    <w:rsid w:val="00DD5284"/>
    <w:rsid w:val="00DE39F0"/>
    <w:rsid w:val="00DE4DB2"/>
    <w:rsid w:val="00DF0AF3"/>
    <w:rsid w:val="00DF6D17"/>
    <w:rsid w:val="00DF7E9F"/>
    <w:rsid w:val="00E02327"/>
    <w:rsid w:val="00E27D7E"/>
    <w:rsid w:val="00E40082"/>
    <w:rsid w:val="00E42E13"/>
    <w:rsid w:val="00E549DE"/>
    <w:rsid w:val="00E56D5C"/>
    <w:rsid w:val="00E6257C"/>
    <w:rsid w:val="00E63C59"/>
    <w:rsid w:val="00E667F0"/>
    <w:rsid w:val="00E732F3"/>
    <w:rsid w:val="00E74CD8"/>
    <w:rsid w:val="00E82CCF"/>
    <w:rsid w:val="00E9557D"/>
    <w:rsid w:val="00ED5E5F"/>
    <w:rsid w:val="00ED664F"/>
    <w:rsid w:val="00EF721F"/>
    <w:rsid w:val="00F01912"/>
    <w:rsid w:val="00F23BB4"/>
    <w:rsid w:val="00F24313"/>
    <w:rsid w:val="00F25662"/>
    <w:rsid w:val="00F262D7"/>
    <w:rsid w:val="00F318C2"/>
    <w:rsid w:val="00F432FC"/>
    <w:rsid w:val="00F601AC"/>
    <w:rsid w:val="00F62057"/>
    <w:rsid w:val="00F7093D"/>
    <w:rsid w:val="00FA124A"/>
    <w:rsid w:val="00FA69A8"/>
    <w:rsid w:val="00FB2D8E"/>
    <w:rsid w:val="00FB5284"/>
    <w:rsid w:val="00FC08DD"/>
    <w:rsid w:val="00FC2316"/>
    <w:rsid w:val="00FC2CFD"/>
    <w:rsid w:val="00FD6D7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4BBD"/>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8F208F"/>
    <w:pPr>
      <w:keepNext/>
      <w:keepLines/>
      <w:spacing w:before="280"/>
      <w:ind w:left="1134" w:hanging="1134"/>
      <w:outlineLvl w:val="0"/>
    </w:pPr>
    <w:rPr>
      <w:b/>
      <w:sz w:val="28"/>
    </w:rPr>
  </w:style>
  <w:style w:type="paragraph" w:styleId="Heading2">
    <w:name w:val="heading 2"/>
    <w:basedOn w:val="Heading1"/>
    <w:next w:val="Normal"/>
    <w:qFormat/>
    <w:rsid w:val="008F208F"/>
    <w:pPr>
      <w:spacing w:before="200"/>
      <w:outlineLvl w:val="1"/>
    </w:pPr>
    <w:rPr>
      <w:sz w:val="24"/>
    </w:rPr>
  </w:style>
  <w:style w:type="paragraph" w:styleId="Heading3">
    <w:name w:val="heading 3"/>
    <w:basedOn w:val="Heading1"/>
    <w:next w:val="Normal"/>
    <w:qFormat/>
    <w:rsid w:val="008F208F"/>
    <w:pPr>
      <w:tabs>
        <w:tab w:val="clear" w:pos="1134"/>
      </w:tabs>
      <w:spacing w:before="200"/>
      <w:outlineLvl w:val="2"/>
    </w:pPr>
    <w:rPr>
      <w:sz w:val="24"/>
    </w:rPr>
  </w:style>
  <w:style w:type="paragraph" w:styleId="Heading4">
    <w:name w:val="heading 4"/>
    <w:basedOn w:val="Heading3"/>
    <w:next w:val="Normal"/>
    <w:link w:val="Heading4Char"/>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link w:val="enumlev1Char"/>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208F"/>
    <w:rPr>
      <w:position w:val="6"/>
      <w:sz w:val="18"/>
    </w:rPr>
  </w:style>
  <w:style w:type="paragraph" w:styleId="FootnoteText">
    <w:name w:val="footnote text"/>
    <w:basedOn w:val="Normal"/>
    <w:link w:val="FootnoteTextChar"/>
    <w:rsid w:val="008F208F"/>
    <w:pPr>
      <w:keepLines/>
      <w:tabs>
        <w:tab w:val="left" w:pos="255"/>
      </w:tabs>
    </w:pPr>
  </w:style>
  <w:style w:type="paragraph" w:customStyle="1" w:styleId="Note">
    <w:name w:val="Note"/>
    <w:basedOn w:val="Normal"/>
    <w:next w:val="Normal"/>
    <w:link w:val="NoteChar"/>
    <w:rsid w:val="008F208F"/>
    <w:pPr>
      <w:tabs>
        <w:tab w:val="left" w:pos="284"/>
      </w:tabs>
      <w:spacing w:before="80"/>
    </w:pPr>
  </w:style>
  <w:style w:type="paragraph" w:styleId="Header">
    <w:name w:val="header"/>
    <w:basedOn w:val="Normal"/>
    <w:link w:val="HeaderChar"/>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208F"/>
    <w:rPr>
      <w:sz w:val="20"/>
    </w:rPr>
  </w:style>
  <w:style w:type="paragraph" w:customStyle="1" w:styleId="TableNo">
    <w:name w:val="Table_No"/>
    <w:basedOn w:val="Normal"/>
    <w:next w:val="Normal"/>
    <w:rsid w:val="008F208F"/>
    <w:pPr>
      <w:keepNext/>
      <w:spacing w:before="560" w:after="120"/>
      <w:jc w:val="center"/>
    </w:pPr>
    <w:rPr>
      <w:caps/>
      <w:sz w:val="20"/>
    </w:rPr>
  </w:style>
  <w:style w:type="paragraph" w:customStyle="1" w:styleId="Tabletitle">
    <w:name w:val="Table_title"/>
    <w:basedOn w:val="Normal"/>
    <w:next w:val="Tabletext"/>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uiPriority w:val="39"/>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39"/>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qFormat/>
    <w:rsid w:val="00344EA8"/>
    <w:pPr>
      <w:keepNext/>
      <w:keepLines/>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3C697E"/>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8F208F"/>
    <w:rPr>
      <w:rFonts w:ascii="Times New Roman" w:hAnsi="Times New Roman"/>
      <w:sz w:val="24"/>
      <w:lang w:val="en-GB" w:eastAsia="en-US"/>
    </w:rPr>
  </w:style>
  <w:style w:type="character" w:customStyle="1" w:styleId="HeaderChar">
    <w:name w:val="Header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B0D29"/>
  </w:style>
  <w:style w:type="paragraph" w:customStyle="1" w:styleId="Methodheading2">
    <w:name w:val="Method_heading2"/>
    <w:basedOn w:val="Heading2"/>
    <w:next w:val="Normal"/>
    <w:qFormat/>
    <w:rsid w:val="005B0D29"/>
  </w:style>
  <w:style w:type="paragraph" w:customStyle="1" w:styleId="Methodheading3">
    <w:name w:val="Method_heading3"/>
    <w:basedOn w:val="Heading3"/>
    <w:next w:val="Normal"/>
    <w:qFormat/>
    <w:rsid w:val="005B0D29"/>
  </w:style>
  <w:style w:type="paragraph" w:customStyle="1" w:styleId="Methodheading4">
    <w:name w:val="Method_heading4"/>
    <w:basedOn w:val="Heading4"/>
    <w:next w:val="Normal"/>
    <w:qFormat/>
    <w:rsid w:val="005B0D29"/>
  </w:style>
  <w:style w:type="paragraph" w:customStyle="1" w:styleId="MethodHeadingb">
    <w:name w:val="Method_Headingb"/>
    <w:basedOn w:val="Headingb"/>
    <w:qFormat/>
    <w:rsid w:val="005B0D29"/>
    <w:pPr>
      <w:tabs>
        <w:tab w:val="clear" w:pos="1134"/>
        <w:tab w:val="clear" w:pos="1871"/>
        <w:tab w:val="clear" w:pos="2268"/>
      </w:tabs>
      <w:overflowPunct/>
      <w:autoSpaceDE/>
      <w:autoSpaceDN/>
      <w:adjustRightInd/>
      <w:spacing w:before="0"/>
      <w:textAlignment w:val="auto"/>
    </w:pPr>
  </w:style>
  <w:style w:type="character" w:styleId="Hyperlink">
    <w:name w:val="Hyperlink"/>
    <w:basedOn w:val="DefaultParagraphFont"/>
    <w:uiPriority w:val="99"/>
    <w:unhideWhenUsed/>
    <w:rsid w:val="00E40082"/>
    <w:rPr>
      <w:color w:val="0000FF" w:themeColor="hyperlink"/>
      <w:u w:val="single"/>
    </w:rPr>
  </w:style>
  <w:style w:type="character" w:customStyle="1" w:styleId="enumlev1Char">
    <w:name w:val="enumlev1 Char"/>
    <w:basedOn w:val="DefaultParagraphFont"/>
    <w:link w:val="enumlev1"/>
    <w:locked/>
    <w:rsid w:val="00264A5E"/>
    <w:rPr>
      <w:rFonts w:ascii="Times New Roman" w:hAnsi="Times New Roman"/>
      <w:sz w:val="24"/>
      <w:lang w:val="en-GB" w:eastAsia="en-US"/>
    </w:rPr>
  </w:style>
  <w:style w:type="paragraph" w:styleId="BalloonText">
    <w:name w:val="Balloon Text"/>
    <w:basedOn w:val="Normal"/>
    <w:link w:val="BalloonTextChar"/>
    <w:semiHidden/>
    <w:unhideWhenUsed/>
    <w:rsid w:val="006E2AA4"/>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6E2AA4"/>
    <w:rPr>
      <w:rFonts w:ascii="Segoe UI" w:hAnsi="Segoe UI" w:cs="Segoe UI"/>
      <w:sz w:val="18"/>
      <w:szCs w:val="18"/>
      <w:lang w:val="en-GB" w:eastAsia="en-US"/>
    </w:rPr>
  </w:style>
  <w:style w:type="table" w:styleId="TableGrid">
    <w:name w:val="Table Grid"/>
    <w:basedOn w:val="TableNormal"/>
    <w:rsid w:val="00CE03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leheadChar">
    <w:name w:val="Table_head Char"/>
    <w:basedOn w:val="DefaultParagraphFont"/>
    <w:link w:val="Tablehead"/>
    <w:locked/>
    <w:rsid w:val="00CE0351"/>
    <w:rPr>
      <w:rFonts w:ascii="Times New Roman Bold" w:hAnsi="Times New Roman Bold" w:cs="Times New Roman Bold"/>
      <w:b/>
      <w:lang w:val="en-GB" w:eastAsia="en-US"/>
    </w:rPr>
  </w:style>
  <w:style w:type="character" w:customStyle="1" w:styleId="NoteChar">
    <w:name w:val="Note Char"/>
    <w:basedOn w:val="DefaultParagraphFont"/>
    <w:link w:val="Note"/>
    <w:locked/>
    <w:rsid w:val="00CE0351"/>
    <w:rPr>
      <w:rFonts w:ascii="Times New Roman" w:hAnsi="Times New Roman"/>
      <w:sz w:val="24"/>
      <w:lang w:val="en-GB" w:eastAsia="en-US"/>
    </w:rPr>
  </w:style>
  <w:style w:type="paragraph" w:customStyle="1" w:styleId="Tablefin">
    <w:name w:val="Table_fin"/>
    <w:basedOn w:val="Tabletext"/>
    <w:rsid w:val="00CE0351"/>
    <w:rPr>
      <w:lang w:val="en-US"/>
    </w:rPr>
  </w:style>
  <w:style w:type="character" w:customStyle="1" w:styleId="Heading4Char">
    <w:name w:val="Heading 4 Char"/>
    <w:basedOn w:val="DefaultParagraphFont"/>
    <w:link w:val="Heading4"/>
    <w:rsid w:val="00066647"/>
    <w:rPr>
      <w:rFonts w:ascii="Times New Roman" w:hAnsi="Times New Roman"/>
      <w:b/>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6754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tu.int/pub/R-REP-M.2204"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itu.int/rec/R-REC-M.2007/en"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CCCA17-B8FA-49FD-877C-144EE0D3C3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10740</Words>
  <Characters>61220</Characters>
  <Application>Microsoft Office Word</Application>
  <DocSecurity>0</DocSecurity>
  <Lines>510</Lines>
  <Paragraphs>143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2020-06-22T16:23:00Z</dcterms:created>
  <dcterms:modified xsi:type="dcterms:W3CDTF">2020-06-22T16:25:00Z</dcterms:modified>
</cp:coreProperties>
</file>