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E0EEA" w:rsidRPr="008A5AF1" w14:paraId="773A40D1"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209762F"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7007D318"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1A1E768" w14:textId="77777777" w:rsidTr="00272B66">
        <w:trPr>
          <w:trHeight w:val="348"/>
        </w:trPr>
        <w:tc>
          <w:tcPr>
            <w:tcW w:w="3984" w:type="dxa"/>
            <w:tcBorders>
              <w:left w:val="double" w:sz="6" w:space="0" w:color="auto"/>
            </w:tcBorders>
          </w:tcPr>
          <w:p w14:paraId="10D590EF" w14:textId="77777777" w:rsidR="00FE0EEA" w:rsidRPr="006F661E" w:rsidRDefault="00FE0EEA" w:rsidP="006241E7">
            <w:pPr>
              <w:spacing w:after="120"/>
              <w:ind w:left="900" w:right="144" w:hanging="756"/>
              <w:rPr>
                <w:szCs w:val="24"/>
              </w:rPr>
            </w:pPr>
            <w:r w:rsidRPr="006F661E">
              <w:rPr>
                <w:b/>
                <w:szCs w:val="24"/>
              </w:rPr>
              <w:t>Working Party:</w:t>
            </w:r>
            <w:r w:rsidR="004D45FD">
              <w:rPr>
                <w:szCs w:val="24"/>
              </w:rPr>
              <w:t xml:space="preserve">  ITU-R WP 5</w:t>
            </w:r>
            <w:r w:rsidR="00037ABB">
              <w:rPr>
                <w:szCs w:val="24"/>
              </w:rPr>
              <w:t>B</w:t>
            </w:r>
          </w:p>
        </w:tc>
        <w:tc>
          <w:tcPr>
            <w:tcW w:w="5409" w:type="dxa"/>
            <w:tcBorders>
              <w:right w:val="double" w:sz="6" w:space="0" w:color="auto"/>
            </w:tcBorders>
          </w:tcPr>
          <w:p w14:paraId="6C25CFCD" w14:textId="6400A230" w:rsidR="00FE0EEA" w:rsidRPr="006F661E" w:rsidRDefault="00FE0EEA" w:rsidP="006241E7">
            <w:pPr>
              <w:spacing w:after="120"/>
              <w:ind w:left="144" w:right="144"/>
              <w:rPr>
                <w:szCs w:val="24"/>
              </w:rPr>
            </w:pPr>
            <w:r w:rsidRPr="006F661E">
              <w:rPr>
                <w:b/>
                <w:szCs w:val="24"/>
              </w:rPr>
              <w:t>Document No:</w:t>
            </w:r>
            <w:r w:rsidR="00A9347D">
              <w:rPr>
                <w:szCs w:val="24"/>
              </w:rPr>
              <w:t xml:space="preserve">  USWP5</w:t>
            </w:r>
            <w:r w:rsidR="00037ABB">
              <w:rPr>
                <w:szCs w:val="24"/>
              </w:rPr>
              <w:t>B</w:t>
            </w:r>
            <w:r w:rsidR="0006109B">
              <w:rPr>
                <w:szCs w:val="24"/>
              </w:rPr>
              <w:t>2</w:t>
            </w:r>
            <w:r w:rsidR="00853103">
              <w:rPr>
                <w:szCs w:val="24"/>
              </w:rPr>
              <w:t>7</w:t>
            </w:r>
            <w:r w:rsidR="0006109B">
              <w:rPr>
                <w:szCs w:val="24"/>
              </w:rPr>
              <w:t>-</w:t>
            </w:r>
            <w:r w:rsidR="00D8010A">
              <w:rPr>
                <w:szCs w:val="24"/>
              </w:rPr>
              <w:t>15</w:t>
            </w:r>
            <w:r w:rsidR="00045179">
              <w:rPr>
                <w:szCs w:val="24"/>
              </w:rPr>
              <w:t xml:space="preserve"> First Draft</w:t>
            </w:r>
          </w:p>
        </w:tc>
      </w:tr>
      <w:tr w:rsidR="00FE0EEA" w:rsidRPr="008A5AF1" w14:paraId="5A9C01AA" w14:textId="77777777" w:rsidTr="00272B66">
        <w:trPr>
          <w:trHeight w:val="378"/>
        </w:trPr>
        <w:tc>
          <w:tcPr>
            <w:tcW w:w="3984" w:type="dxa"/>
            <w:tcBorders>
              <w:left w:val="double" w:sz="6" w:space="0" w:color="auto"/>
            </w:tcBorders>
          </w:tcPr>
          <w:p w14:paraId="3B37450B" w14:textId="490E25B8" w:rsidR="00FE0EEA" w:rsidRPr="0014430B" w:rsidRDefault="00FE0EEA" w:rsidP="006241E7">
            <w:pPr>
              <w:spacing w:after="120"/>
              <w:ind w:left="144" w:right="144"/>
              <w:rPr>
                <w:szCs w:val="24"/>
                <w:lang w:val="pt-BR"/>
              </w:rPr>
            </w:pPr>
            <w:r w:rsidRPr="006F661E">
              <w:rPr>
                <w:b/>
                <w:szCs w:val="24"/>
                <w:lang w:val="pt-BR"/>
              </w:rPr>
              <w:t>Ref:</w:t>
            </w:r>
            <w:r w:rsidR="004D45FD">
              <w:rPr>
                <w:szCs w:val="24"/>
                <w:lang w:val="pt-BR"/>
              </w:rPr>
              <w:tab/>
            </w:r>
            <w:r w:rsidR="00A9347D">
              <w:rPr>
                <w:szCs w:val="24"/>
                <w:lang w:val="pt-BR"/>
              </w:rPr>
              <w:t xml:space="preserve">ITU-R </w:t>
            </w:r>
            <w:r w:rsidR="0014430B" w:rsidRPr="0014430B">
              <w:rPr>
                <w:szCs w:val="24"/>
                <w:lang w:val="pt-BR"/>
              </w:rPr>
              <w:t>5B/</w:t>
            </w:r>
            <w:r w:rsidR="00853103">
              <w:rPr>
                <w:szCs w:val="24"/>
                <w:lang w:val="pt-BR"/>
              </w:rPr>
              <w:t>355</w:t>
            </w:r>
            <w:r w:rsidR="0014430B" w:rsidRPr="0014430B">
              <w:rPr>
                <w:szCs w:val="24"/>
                <w:lang w:val="pt-BR"/>
              </w:rPr>
              <w:t xml:space="preserve">-E Annex </w:t>
            </w:r>
            <w:r w:rsidR="00853103">
              <w:rPr>
                <w:szCs w:val="24"/>
                <w:lang w:val="pt-BR"/>
              </w:rPr>
              <w:t>2</w:t>
            </w:r>
            <w:r w:rsidR="00053794">
              <w:rPr>
                <w:szCs w:val="24"/>
                <w:lang w:val="pt-BR"/>
              </w:rPr>
              <w:t>4</w:t>
            </w:r>
          </w:p>
        </w:tc>
        <w:tc>
          <w:tcPr>
            <w:tcW w:w="5409" w:type="dxa"/>
            <w:tcBorders>
              <w:right w:val="double" w:sz="6" w:space="0" w:color="auto"/>
            </w:tcBorders>
          </w:tcPr>
          <w:p w14:paraId="52607CAE" w14:textId="631D8DDD" w:rsidR="00FE0EEA" w:rsidRPr="006F661E" w:rsidRDefault="00FE0EEA" w:rsidP="006241E7">
            <w:pPr>
              <w:tabs>
                <w:tab w:val="left" w:pos="162"/>
              </w:tabs>
              <w:spacing w:after="120"/>
              <w:ind w:left="612" w:right="144" w:hanging="468"/>
              <w:rPr>
                <w:szCs w:val="24"/>
              </w:rPr>
            </w:pPr>
            <w:r w:rsidRPr="006F661E">
              <w:rPr>
                <w:b/>
                <w:szCs w:val="24"/>
              </w:rPr>
              <w:t>Date:</w:t>
            </w:r>
            <w:r w:rsidR="00A703EC">
              <w:rPr>
                <w:szCs w:val="24"/>
              </w:rPr>
              <w:t xml:space="preserve">  </w:t>
            </w:r>
            <w:r w:rsidR="00045179">
              <w:rPr>
                <w:szCs w:val="24"/>
              </w:rPr>
              <w:t>15</w:t>
            </w:r>
            <w:r w:rsidR="00045179" w:rsidRPr="00045179">
              <w:rPr>
                <w:szCs w:val="24"/>
                <w:vertAlign w:val="superscript"/>
              </w:rPr>
              <w:t>th</w:t>
            </w:r>
            <w:r w:rsidR="00045179">
              <w:rPr>
                <w:szCs w:val="24"/>
              </w:rPr>
              <w:t xml:space="preserve"> September</w:t>
            </w:r>
            <w:r w:rsidR="00577EF8">
              <w:rPr>
                <w:szCs w:val="24"/>
              </w:rPr>
              <w:t xml:space="preserve"> 2021</w:t>
            </w:r>
          </w:p>
        </w:tc>
      </w:tr>
      <w:tr w:rsidR="00FE0EEA" w:rsidRPr="008A5AF1" w14:paraId="3C7E4282" w14:textId="77777777" w:rsidTr="00272B66">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180" w:type="dxa"/>
              <w:tblLayout w:type="fixed"/>
              <w:tblLook w:val="0000" w:firstRow="0" w:lastRow="0" w:firstColumn="0" w:lastColumn="0" w:noHBand="0" w:noVBand="0"/>
            </w:tblPr>
            <w:tblGrid>
              <w:gridCol w:w="9180"/>
            </w:tblGrid>
            <w:tr w:rsidR="00053794" w:rsidRPr="0008277E" w14:paraId="2AAD30DD" w14:textId="77777777" w:rsidTr="00045179">
              <w:trPr>
                <w:cantSplit/>
              </w:trPr>
              <w:tc>
                <w:tcPr>
                  <w:tcW w:w="9180" w:type="dxa"/>
                </w:tcPr>
                <w:p w14:paraId="50ECE229" w14:textId="0E723689" w:rsidR="00045179" w:rsidRPr="00045179" w:rsidRDefault="0008277E" w:rsidP="006241E7">
                  <w:pPr>
                    <w:pStyle w:val="Title1"/>
                    <w:tabs>
                      <w:tab w:val="left" w:pos="8977"/>
                    </w:tabs>
                    <w:spacing w:before="120" w:after="120"/>
                    <w:jc w:val="left"/>
                  </w:pPr>
                  <w:r w:rsidRPr="0008277E">
                    <w:rPr>
                      <w:rFonts w:eastAsia="MS Mincho"/>
                      <w:b/>
                      <w:bCs/>
                      <w:caps w:val="0"/>
                      <w:sz w:val="24"/>
                      <w:szCs w:val="24"/>
                    </w:rPr>
                    <w:t>Document Title:</w:t>
                  </w:r>
                  <w:r w:rsidRPr="0008277E">
                    <w:rPr>
                      <w:rFonts w:eastAsia="MS Mincho"/>
                      <w:caps w:val="0"/>
                      <w:sz w:val="24"/>
                      <w:szCs w:val="24"/>
                    </w:rPr>
                    <w:t xml:space="preserve"> W</w:t>
                  </w:r>
                  <w:r w:rsidR="00053794" w:rsidRPr="0008277E">
                    <w:rPr>
                      <w:rFonts w:eastAsia="MS Mincho"/>
                      <w:sz w:val="24"/>
                      <w:szCs w:val="24"/>
                    </w:rPr>
                    <w:t>orking document towards a preliminary draft new Recommendation Itu-r m.[cnpc_char_5GH</w:t>
                  </w:r>
                  <w:r w:rsidR="00053794" w:rsidRPr="0008277E">
                    <w:rPr>
                      <w:rFonts w:eastAsia="MS Mincho"/>
                      <w:caps w:val="0"/>
                      <w:sz w:val="24"/>
                      <w:szCs w:val="24"/>
                    </w:rPr>
                    <w:t>z</w:t>
                  </w:r>
                  <w:r w:rsidR="00053794" w:rsidRPr="0008277E">
                    <w:rPr>
                      <w:rFonts w:eastAsia="MS Mincho"/>
                      <w:sz w:val="24"/>
                      <w:szCs w:val="24"/>
                    </w:rPr>
                    <w:t xml:space="preserve">] - </w:t>
                  </w:r>
                  <w:r w:rsidR="00031717">
                    <w:rPr>
                      <w:rFonts w:eastAsia="MS Mincho"/>
                      <w:b/>
                      <w:bCs/>
                      <w:caps w:val="0"/>
                      <w:sz w:val="24"/>
                      <w:szCs w:val="24"/>
                    </w:rPr>
                    <w:t>C</w:t>
                  </w:r>
                  <w:r w:rsidR="00053794" w:rsidRPr="0008277E">
                    <w:rPr>
                      <w:rFonts w:eastAsia="MS Mincho"/>
                      <w:b/>
                      <w:bCs/>
                      <w:caps w:val="0"/>
                      <w:sz w:val="24"/>
                      <w:szCs w:val="24"/>
                    </w:rPr>
                    <w:t xml:space="preserve">haracteristics and protection criteria of terrestrial and satellite unmanned aircraft system control and non-payload communications links operating in the </w:t>
                  </w:r>
                  <w:r w:rsidR="00053794" w:rsidRPr="0008277E">
                    <w:rPr>
                      <w:b/>
                      <w:bCs/>
                      <w:caps w:val="0"/>
                      <w:sz w:val="24"/>
                      <w:szCs w:val="24"/>
                      <w:lang w:eastAsia="zh-CN"/>
                    </w:rPr>
                    <w:t>aeronautical mobile (route) service</w:t>
                  </w:r>
                  <w:r w:rsidR="00053794" w:rsidRPr="0008277E">
                    <w:rPr>
                      <w:rFonts w:eastAsia="MS Mincho"/>
                      <w:b/>
                      <w:bCs/>
                      <w:caps w:val="0"/>
                      <w:sz w:val="24"/>
                      <w:szCs w:val="24"/>
                    </w:rPr>
                    <w:t xml:space="preserve"> and</w:t>
                  </w:r>
                  <w:r w:rsidR="00045179">
                    <w:rPr>
                      <w:rFonts w:eastAsia="MS Mincho"/>
                      <w:b/>
                      <w:bCs/>
                      <w:caps w:val="0"/>
                      <w:sz w:val="24"/>
                      <w:szCs w:val="24"/>
                    </w:rPr>
                    <w:t xml:space="preserve"> </w:t>
                  </w:r>
                  <w:r w:rsidR="00053794" w:rsidRPr="0008277E">
                    <w:rPr>
                      <w:rFonts w:eastAsia="MS Mincho"/>
                      <w:b/>
                      <w:bCs/>
                      <w:caps w:val="0"/>
                      <w:sz w:val="24"/>
                      <w:szCs w:val="24"/>
                    </w:rPr>
                    <w:t>aeronautical</w:t>
                  </w:r>
                  <w:r w:rsidR="00031717">
                    <w:rPr>
                      <w:rFonts w:eastAsia="MS Mincho"/>
                      <w:b/>
                      <w:bCs/>
                      <w:caps w:val="0"/>
                      <w:sz w:val="24"/>
                      <w:szCs w:val="24"/>
                    </w:rPr>
                    <w:t xml:space="preserve"> </w:t>
                  </w:r>
                  <w:r w:rsidR="00053794" w:rsidRPr="0008277E">
                    <w:rPr>
                      <w:rFonts w:eastAsia="MS Mincho"/>
                      <w:b/>
                      <w:bCs/>
                      <w:caps w:val="0"/>
                      <w:sz w:val="24"/>
                      <w:szCs w:val="24"/>
                    </w:rPr>
                    <w:t>mobile satellite (R) service in the band 5 030-5 091 MHz</w:t>
                  </w:r>
                </w:p>
              </w:tc>
            </w:tr>
          </w:tbl>
          <w:p w14:paraId="2DF8CA86" w14:textId="3EC9D67D" w:rsidR="00FE0EEA" w:rsidRPr="00F636D5" w:rsidRDefault="00FE0EEA" w:rsidP="006241E7">
            <w:pPr>
              <w:pStyle w:val="BodyTextIndent"/>
              <w:ind w:left="187"/>
              <w:rPr>
                <w:rFonts w:ascii="Times New Roman" w:hAnsi="Times New Roman"/>
                <w:szCs w:val="24"/>
                <w:lang w:val="en-US"/>
              </w:rPr>
            </w:pPr>
          </w:p>
        </w:tc>
      </w:tr>
      <w:tr w:rsidR="00FE0EEA" w:rsidRPr="00490665" w14:paraId="30369845" w14:textId="77777777" w:rsidTr="00272B66">
        <w:trPr>
          <w:trHeight w:val="1960"/>
        </w:trPr>
        <w:tc>
          <w:tcPr>
            <w:tcW w:w="3984" w:type="dxa"/>
            <w:tcBorders>
              <w:left w:val="double" w:sz="6" w:space="0" w:color="auto"/>
            </w:tcBorders>
          </w:tcPr>
          <w:p w14:paraId="52CA482C" w14:textId="77777777" w:rsidR="00FE0EEA" w:rsidRPr="00045179" w:rsidRDefault="00FE0EEA" w:rsidP="006241E7">
            <w:pPr>
              <w:spacing w:after="120"/>
              <w:ind w:left="144" w:right="144"/>
              <w:rPr>
                <w:b/>
                <w:szCs w:val="24"/>
              </w:rPr>
            </w:pPr>
            <w:r w:rsidRPr="00045179">
              <w:rPr>
                <w:b/>
                <w:szCs w:val="24"/>
              </w:rPr>
              <w:t>Author(s)/Contributors(s):</w:t>
            </w:r>
          </w:p>
          <w:p w14:paraId="353F9CBF" w14:textId="77777777" w:rsidR="00FE0EEA" w:rsidRPr="00045179" w:rsidRDefault="00FE0EEA" w:rsidP="006241E7">
            <w:pPr>
              <w:spacing w:after="120"/>
              <w:ind w:left="144" w:right="144"/>
              <w:rPr>
                <w:bCs/>
                <w:iCs/>
                <w:szCs w:val="24"/>
                <w:lang w:val="en-US"/>
              </w:rPr>
            </w:pPr>
          </w:p>
          <w:p w14:paraId="646D2047" w14:textId="77777777" w:rsidR="00DF3E2B" w:rsidRPr="00045179" w:rsidRDefault="00037ABB" w:rsidP="006241E7">
            <w:pPr>
              <w:overflowPunct/>
              <w:autoSpaceDE/>
              <w:autoSpaceDN/>
              <w:adjustRightInd/>
              <w:spacing w:after="120"/>
              <w:ind w:left="144" w:right="144"/>
              <w:textAlignment w:val="auto"/>
              <w:rPr>
                <w:rFonts w:eastAsia="Calibri"/>
                <w:bCs/>
                <w:iCs/>
                <w:szCs w:val="24"/>
                <w:lang w:val="en-US"/>
              </w:rPr>
            </w:pPr>
            <w:r w:rsidRPr="00045179">
              <w:rPr>
                <w:bCs/>
                <w:iCs/>
                <w:szCs w:val="24"/>
                <w:lang w:val="en-US"/>
              </w:rPr>
              <w:t>Name</w:t>
            </w:r>
            <w:r w:rsidR="00DF3E2B" w:rsidRPr="00045179">
              <w:rPr>
                <w:bCs/>
                <w:iCs/>
                <w:szCs w:val="24"/>
                <w:lang w:val="en-US"/>
              </w:rPr>
              <w:t>:</w:t>
            </w:r>
            <w:r w:rsidRPr="00045179">
              <w:rPr>
                <w:bCs/>
                <w:iCs/>
                <w:szCs w:val="24"/>
                <w:lang w:val="en-US"/>
              </w:rPr>
              <w:t xml:space="preserve"> </w:t>
            </w:r>
            <w:r w:rsidR="001616A4" w:rsidRPr="00045179">
              <w:rPr>
                <w:bCs/>
                <w:iCs/>
                <w:szCs w:val="24"/>
                <w:lang w:val="en-US"/>
              </w:rPr>
              <w:t xml:space="preserve"> </w:t>
            </w:r>
            <w:r w:rsidR="00DF3E2B" w:rsidRPr="00045179">
              <w:rPr>
                <w:rFonts w:eastAsia="Calibri"/>
                <w:bCs/>
                <w:iCs/>
                <w:szCs w:val="24"/>
                <w:lang w:val="en-US"/>
              </w:rPr>
              <w:t>Don Nellis</w:t>
            </w:r>
          </w:p>
          <w:p w14:paraId="497C3C47" w14:textId="77777777" w:rsidR="00FE0EEA" w:rsidRPr="00045179" w:rsidRDefault="00037ABB" w:rsidP="006241E7">
            <w:pPr>
              <w:spacing w:after="120"/>
              <w:ind w:left="144" w:right="144"/>
              <w:rPr>
                <w:bCs/>
                <w:iCs/>
                <w:szCs w:val="24"/>
                <w:lang w:val="en-US"/>
              </w:rPr>
            </w:pPr>
            <w:r w:rsidRPr="00045179">
              <w:rPr>
                <w:bCs/>
                <w:iCs/>
                <w:szCs w:val="24"/>
                <w:lang w:val="en-US"/>
              </w:rPr>
              <w:t>Org</w:t>
            </w:r>
            <w:r w:rsidR="00DF3E2B" w:rsidRPr="00045179">
              <w:rPr>
                <w:bCs/>
                <w:iCs/>
                <w:szCs w:val="24"/>
                <w:lang w:val="en-US"/>
              </w:rPr>
              <w:t>:</w:t>
            </w:r>
            <w:r w:rsidRPr="00045179">
              <w:rPr>
                <w:bCs/>
                <w:iCs/>
                <w:szCs w:val="24"/>
                <w:lang w:val="en-US"/>
              </w:rPr>
              <w:t xml:space="preserve"> </w:t>
            </w:r>
            <w:r w:rsidR="001616A4" w:rsidRPr="00045179">
              <w:rPr>
                <w:bCs/>
                <w:iCs/>
                <w:szCs w:val="24"/>
                <w:lang w:val="en-US"/>
              </w:rPr>
              <w:t xml:space="preserve"> </w:t>
            </w:r>
            <w:r w:rsidR="00DF3E2B" w:rsidRPr="00045179">
              <w:rPr>
                <w:rFonts w:eastAsia="Calibri"/>
                <w:bCs/>
                <w:iCs/>
                <w:szCs w:val="24"/>
                <w:lang w:val="en-US"/>
              </w:rPr>
              <w:t>Federal Aviation Administration</w:t>
            </w:r>
          </w:p>
          <w:p w14:paraId="3E214CA1" w14:textId="77777777" w:rsidR="00037ABB" w:rsidRPr="00045179" w:rsidRDefault="00037ABB" w:rsidP="006241E7">
            <w:pPr>
              <w:spacing w:after="120"/>
              <w:ind w:left="144" w:right="144"/>
              <w:rPr>
                <w:bCs/>
                <w:iCs/>
                <w:szCs w:val="24"/>
                <w:lang w:val="en-US"/>
              </w:rPr>
            </w:pPr>
          </w:p>
          <w:p w14:paraId="1E85985A" w14:textId="77777777" w:rsidR="00037ABB" w:rsidRPr="00045179" w:rsidRDefault="00037ABB" w:rsidP="006241E7">
            <w:pPr>
              <w:spacing w:after="120"/>
              <w:ind w:left="144" w:right="144"/>
              <w:rPr>
                <w:bCs/>
                <w:iCs/>
                <w:szCs w:val="24"/>
                <w:lang w:val="en-US"/>
              </w:rPr>
            </w:pPr>
            <w:r w:rsidRPr="00045179">
              <w:rPr>
                <w:bCs/>
                <w:iCs/>
                <w:szCs w:val="24"/>
                <w:lang w:val="en-US"/>
              </w:rPr>
              <w:t>Name</w:t>
            </w:r>
            <w:r w:rsidR="00DF3E2B" w:rsidRPr="00045179">
              <w:rPr>
                <w:bCs/>
                <w:iCs/>
                <w:szCs w:val="24"/>
                <w:lang w:val="en-US"/>
              </w:rPr>
              <w:t xml:space="preserve">: </w:t>
            </w:r>
            <w:r w:rsidR="001616A4" w:rsidRPr="00045179">
              <w:rPr>
                <w:bCs/>
                <w:iCs/>
                <w:szCs w:val="24"/>
                <w:lang w:val="en-US"/>
              </w:rPr>
              <w:t xml:space="preserve"> </w:t>
            </w:r>
            <w:r w:rsidR="00DF3E2B" w:rsidRPr="00045179">
              <w:rPr>
                <w:bCs/>
                <w:iCs/>
                <w:szCs w:val="24"/>
                <w:lang w:val="en-US"/>
              </w:rPr>
              <w:t>Michael Neale</w:t>
            </w:r>
          </w:p>
          <w:p w14:paraId="063282B3" w14:textId="77777777" w:rsidR="00037ABB" w:rsidRPr="00045179" w:rsidRDefault="00037ABB" w:rsidP="006241E7">
            <w:pPr>
              <w:spacing w:after="120"/>
              <w:ind w:left="122" w:right="144"/>
              <w:rPr>
                <w:szCs w:val="24"/>
              </w:rPr>
            </w:pPr>
            <w:r w:rsidRPr="00045179">
              <w:rPr>
                <w:bCs/>
                <w:iCs/>
                <w:szCs w:val="24"/>
                <w:lang w:val="en-US"/>
              </w:rPr>
              <w:t>Org</w:t>
            </w:r>
            <w:r w:rsidR="00DF3E2B" w:rsidRPr="00045179">
              <w:rPr>
                <w:bCs/>
                <w:iCs/>
                <w:szCs w:val="24"/>
                <w:lang w:val="en-US"/>
              </w:rPr>
              <w:t>:</w:t>
            </w:r>
            <w:r w:rsidR="00DF3E2B" w:rsidRPr="00045179">
              <w:rPr>
                <w:szCs w:val="24"/>
                <w:lang w:val="en-US"/>
              </w:rPr>
              <w:t xml:space="preserve"> </w:t>
            </w:r>
            <w:r w:rsidR="001616A4" w:rsidRPr="00045179">
              <w:rPr>
                <w:szCs w:val="24"/>
                <w:lang w:val="en-US"/>
              </w:rPr>
              <w:t xml:space="preserve"> </w:t>
            </w:r>
            <w:r w:rsidR="00DF3E2B" w:rsidRPr="00045179">
              <w:rPr>
                <w:szCs w:val="24"/>
                <w:lang w:val="en-US"/>
              </w:rPr>
              <w:t>ACES Corporation for the FAA</w:t>
            </w:r>
          </w:p>
          <w:p w14:paraId="5ACCC3E0" w14:textId="77777777" w:rsidR="00FE0EEA" w:rsidRPr="00045179" w:rsidRDefault="00FE0EEA" w:rsidP="006241E7">
            <w:pPr>
              <w:spacing w:after="120"/>
              <w:ind w:right="144"/>
              <w:rPr>
                <w:bCs/>
                <w:iCs/>
                <w:szCs w:val="24"/>
                <w:lang w:val="en-US"/>
              </w:rPr>
            </w:pPr>
          </w:p>
        </w:tc>
        <w:tc>
          <w:tcPr>
            <w:tcW w:w="5409" w:type="dxa"/>
            <w:tcBorders>
              <w:right w:val="double" w:sz="6" w:space="0" w:color="auto"/>
            </w:tcBorders>
          </w:tcPr>
          <w:p w14:paraId="7C8340B6" w14:textId="77777777" w:rsidR="00FE0EEA" w:rsidRPr="00045179" w:rsidRDefault="00FE0EEA" w:rsidP="006241E7">
            <w:pPr>
              <w:spacing w:after="120"/>
              <w:ind w:left="144" w:right="144"/>
              <w:rPr>
                <w:bCs/>
                <w:szCs w:val="24"/>
                <w:lang w:val="fr-FR"/>
              </w:rPr>
            </w:pPr>
          </w:p>
          <w:p w14:paraId="52568C3D" w14:textId="77777777" w:rsidR="00FE0EEA" w:rsidRPr="00045179" w:rsidRDefault="00FE0EEA" w:rsidP="006241E7">
            <w:pPr>
              <w:spacing w:after="120"/>
              <w:ind w:left="144" w:right="144"/>
              <w:rPr>
                <w:bCs/>
                <w:szCs w:val="24"/>
                <w:lang w:val="fr-FR"/>
              </w:rPr>
            </w:pPr>
          </w:p>
          <w:p w14:paraId="5D4EDF64" w14:textId="77777777" w:rsidR="00FE0EEA" w:rsidRPr="00045179" w:rsidRDefault="00FE0EEA" w:rsidP="006241E7">
            <w:pPr>
              <w:spacing w:after="120"/>
              <w:ind w:left="144" w:right="144"/>
              <w:rPr>
                <w:bCs/>
                <w:color w:val="000000"/>
                <w:szCs w:val="24"/>
                <w:lang w:val="fr-FR"/>
              </w:rPr>
            </w:pPr>
            <w:r w:rsidRPr="00045179">
              <w:rPr>
                <w:bCs/>
                <w:color w:val="000000"/>
                <w:szCs w:val="24"/>
                <w:lang w:val="fr-FR"/>
              </w:rPr>
              <w:t xml:space="preserve">Phone: </w:t>
            </w:r>
            <w:r w:rsidR="001616A4" w:rsidRPr="00045179">
              <w:rPr>
                <w:bCs/>
                <w:color w:val="000000"/>
                <w:szCs w:val="24"/>
                <w:lang w:val="fr-FR"/>
              </w:rPr>
              <w:t xml:space="preserve"> </w:t>
            </w:r>
            <w:r w:rsidR="00DF3E2B" w:rsidRPr="00045179">
              <w:rPr>
                <w:szCs w:val="24"/>
                <w:lang w:val="en-US"/>
              </w:rPr>
              <w:t>(202) 267-9779</w:t>
            </w:r>
          </w:p>
          <w:p w14:paraId="35DCFA5C" w14:textId="77777777" w:rsidR="00FE0EEA" w:rsidRPr="00045179" w:rsidRDefault="00FE0EEA" w:rsidP="006241E7">
            <w:pPr>
              <w:spacing w:after="120"/>
              <w:ind w:left="144" w:right="144"/>
              <w:rPr>
                <w:bCs/>
                <w:color w:val="000000"/>
                <w:szCs w:val="24"/>
                <w:lang w:val="fr-FR"/>
              </w:rPr>
            </w:pPr>
            <w:r w:rsidRPr="00045179">
              <w:rPr>
                <w:bCs/>
                <w:color w:val="000000"/>
                <w:szCs w:val="24"/>
                <w:lang w:val="fr-FR"/>
              </w:rPr>
              <w:t xml:space="preserve">Email: </w:t>
            </w:r>
            <w:r w:rsidR="001616A4" w:rsidRPr="00045179">
              <w:rPr>
                <w:bCs/>
                <w:color w:val="000000"/>
                <w:szCs w:val="24"/>
                <w:lang w:val="fr-FR"/>
              </w:rPr>
              <w:t xml:space="preserve"> </w:t>
            </w:r>
            <w:hyperlink r:id="rId7" w:history="1">
              <w:r w:rsidR="001616A4" w:rsidRPr="00045179">
                <w:rPr>
                  <w:rStyle w:val="Hyperlink"/>
                  <w:szCs w:val="24"/>
                  <w:lang w:val="en-US"/>
                </w:rPr>
                <w:t>Donald.Nellis@faa.gov</w:t>
              </w:r>
            </w:hyperlink>
          </w:p>
          <w:p w14:paraId="797D7F00" w14:textId="77777777" w:rsidR="00FE0EEA" w:rsidRPr="00045179" w:rsidRDefault="00FE0EEA" w:rsidP="006241E7">
            <w:pPr>
              <w:spacing w:after="120"/>
              <w:ind w:left="144" w:right="144"/>
              <w:rPr>
                <w:bCs/>
                <w:color w:val="000000"/>
                <w:szCs w:val="24"/>
                <w:lang w:val="fr-FR"/>
              </w:rPr>
            </w:pPr>
          </w:p>
          <w:p w14:paraId="5E7E0C33" w14:textId="77777777" w:rsidR="00037ABB" w:rsidRPr="00045179" w:rsidRDefault="00037ABB" w:rsidP="006241E7">
            <w:pPr>
              <w:spacing w:after="120"/>
              <w:ind w:left="194"/>
              <w:rPr>
                <w:szCs w:val="24"/>
              </w:rPr>
            </w:pPr>
            <w:r w:rsidRPr="00045179">
              <w:rPr>
                <w:bCs/>
                <w:color w:val="000000"/>
                <w:szCs w:val="24"/>
                <w:lang w:val="fr-FR"/>
              </w:rPr>
              <w:t xml:space="preserve">Phone: </w:t>
            </w:r>
            <w:r w:rsidR="001616A4" w:rsidRPr="00045179">
              <w:rPr>
                <w:bCs/>
                <w:color w:val="000000"/>
                <w:szCs w:val="24"/>
                <w:lang w:val="fr-FR"/>
              </w:rPr>
              <w:t xml:space="preserve"> </w:t>
            </w:r>
            <w:r w:rsidR="00B748BA" w:rsidRPr="00045179">
              <w:rPr>
                <w:szCs w:val="24"/>
              </w:rPr>
              <w:t>(858) 705-8978</w:t>
            </w:r>
          </w:p>
          <w:p w14:paraId="24A6DB44" w14:textId="77777777" w:rsidR="00FE0EEA" w:rsidRPr="00045179" w:rsidRDefault="00037ABB" w:rsidP="006241E7">
            <w:pPr>
              <w:spacing w:after="120"/>
              <w:ind w:left="144" w:right="144"/>
              <w:rPr>
                <w:bCs/>
                <w:color w:val="000000"/>
                <w:szCs w:val="24"/>
                <w:lang w:val="fr-FR"/>
              </w:rPr>
            </w:pPr>
            <w:r w:rsidRPr="00045179">
              <w:rPr>
                <w:bCs/>
                <w:color w:val="000000"/>
                <w:szCs w:val="24"/>
                <w:lang w:val="fr-FR"/>
              </w:rPr>
              <w:t xml:space="preserve">Email: </w:t>
            </w:r>
            <w:r w:rsidR="001616A4" w:rsidRPr="00045179">
              <w:rPr>
                <w:bCs/>
                <w:color w:val="000000"/>
                <w:szCs w:val="24"/>
                <w:lang w:val="fr-FR"/>
              </w:rPr>
              <w:t xml:space="preserve"> </w:t>
            </w:r>
            <w:r w:rsidR="00B748BA" w:rsidRPr="00045179">
              <w:rPr>
                <w:rStyle w:val="Hyperlink"/>
                <w:szCs w:val="24"/>
                <w:lang w:val="fr-FR"/>
              </w:rPr>
              <w:t>michael.neale@aces-inc.com</w:t>
            </w:r>
          </w:p>
        </w:tc>
      </w:tr>
      <w:tr w:rsidR="00FE0EEA" w:rsidRPr="008A5AF1" w14:paraId="02E048FC" w14:textId="77777777" w:rsidTr="00272B66">
        <w:trPr>
          <w:trHeight w:val="541"/>
        </w:trPr>
        <w:tc>
          <w:tcPr>
            <w:tcW w:w="9393" w:type="dxa"/>
            <w:gridSpan w:val="2"/>
            <w:tcBorders>
              <w:left w:val="double" w:sz="6" w:space="0" w:color="auto"/>
              <w:right w:val="double" w:sz="6" w:space="0" w:color="auto"/>
            </w:tcBorders>
          </w:tcPr>
          <w:p w14:paraId="48B27FDE" w14:textId="348A4C3F" w:rsidR="00E526AF" w:rsidRPr="00045179" w:rsidRDefault="00FE0EEA" w:rsidP="006241E7">
            <w:pPr>
              <w:spacing w:after="120"/>
              <w:rPr>
                <w:szCs w:val="24"/>
                <w:lang w:val="en-US"/>
              </w:rPr>
            </w:pPr>
            <w:r w:rsidRPr="00045179">
              <w:rPr>
                <w:b/>
                <w:szCs w:val="24"/>
              </w:rPr>
              <w:t>Purpose/Objective:</w:t>
            </w:r>
            <w:r w:rsidRPr="00045179">
              <w:rPr>
                <w:bCs/>
                <w:szCs w:val="24"/>
              </w:rPr>
              <w:t xml:space="preserve">  </w:t>
            </w:r>
            <w:r w:rsidR="001616A4" w:rsidRPr="00045179">
              <w:rPr>
                <w:szCs w:val="24"/>
                <w:lang w:val="en-US"/>
              </w:rPr>
              <w:t xml:space="preserve">The purpose of this contribution is to propose </w:t>
            </w:r>
            <w:r w:rsidR="00031717" w:rsidRPr="00045179">
              <w:rPr>
                <w:szCs w:val="24"/>
                <w:lang w:val="en-US"/>
              </w:rPr>
              <w:t>an update to the terrestrial characteristics based on a</w:t>
            </w:r>
            <w:r w:rsidR="00AD6A07" w:rsidRPr="00045179">
              <w:rPr>
                <w:szCs w:val="24"/>
                <w:lang w:val="en-US"/>
              </w:rPr>
              <w:t xml:space="preserve"> recent</w:t>
            </w:r>
            <w:r w:rsidR="00031717" w:rsidRPr="00045179">
              <w:rPr>
                <w:szCs w:val="24"/>
                <w:lang w:val="en-US"/>
              </w:rPr>
              <w:t xml:space="preserve"> update to the RTCA MOPS DO-362A that </w:t>
            </w:r>
            <w:r w:rsidR="00AD6A07" w:rsidRPr="00045179">
              <w:rPr>
                <w:szCs w:val="24"/>
                <w:lang w:val="en-US"/>
              </w:rPr>
              <w:t xml:space="preserve">standardizes and </w:t>
            </w:r>
            <w:r w:rsidR="00031717" w:rsidRPr="00045179">
              <w:rPr>
                <w:szCs w:val="24"/>
                <w:lang w:val="en-US"/>
              </w:rPr>
              <w:t>defines this CNPC Link.</w:t>
            </w:r>
          </w:p>
        </w:tc>
      </w:tr>
      <w:tr w:rsidR="00FE0EEA" w:rsidRPr="008A5AF1" w14:paraId="378E9652" w14:textId="77777777" w:rsidTr="00050894">
        <w:trPr>
          <w:trHeight w:val="948"/>
        </w:trPr>
        <w:tc>
          <w:tcPr>
            <w:tcW w:w="9393" w:type="dxa"/>
            <w:gridSpan w:val="2"/>
            <w:tcBorders>
              <w:left w:val="double" w:sz="6" w:space="0" w:color="auto"/>
              <w:bottom w:val="single" w:sz="12" w:space="0" w:color="auto"/>
              <w:right w:val="double" w:sz="6" w:space="0" w:color="auto"/>
            </w:tcBorders>
          </w:tcPr>
          <w:p w14:paraId="09059E17" w14:textId="22C20EB5" w:rsidR="00E526AF" w:rsidRPr="00045179" w:rsidRDefault="00FE0EEA" w:rsidP="006241E7">
            <w:pPr>
              <w:pStyle w:val="enumlev2"/>
              <w:spacing w:before="120" w:after="120"/>
              <w:ind w:left="0" w:firstLine="0"/>
              <w:rPr>
                <w:bCs/>
                <w:szCs w:val="24"/>
              </w:rPr>
            </w:pPr>
            <w:r w:rsidRPr="00045179">
              <w:rPr>
                <w:b/>
                <w:szCs w:val="24"/>
              </w:rPr>
              <w:t>Abstract:</w:t>
            </w:r>
            <w:r w:rsidRPr="00045179">
              <w:rPr>
                <w:bCs/>
                <w:szCs w:val="24"/>
              </w:rPr>
              <w:t xml:space="preserve">  </w:t>
            </w:r>
            <w:r w:rsidR="00050894" w:rsidRPr="00045179">
              <w:rPr>
                <w:szCs w:val="24"/>
                <w:lang w:val="en-US"/>
              </w:rPr>
              <w:t xml:space="preserve">This contribution </w:t>
            </w:r>
            <w:r w:rsidR="00AD6A07" w:rsidRPr="00045179">
              <w:rPr>
                <w:szCs w:val="24"/>
                <w:lang w:val="en-US"/>
              </w:rPr>
              <w:t>contains characteristics and protection criteria for terrestrial and satellite based systems that can be used for remote control of unmanned aircraft.</w:t>
            </w:r>
          </w:p>
        </w:tc>
      </w:tr>
    </w:tbl>
    <w:p w14:paraId="7429A9F1" w14:textId="7E6F27AA" w:rsidR="00E34FFC" w:rsidRDefault="0073325C" w:rsidP="0073325C">
      <w:pPr>
        <w:rPr>
          <w:szCs w:val="24"/>
        </w:rPr>
      </w:pPr>
      <w:r>
        <w:rPr>
          <w:szCs w:val="24"/>
        </w:rPr>
        <w:t xml:space="preserve"> </w:t>
      </w:r>
    </w:p>
    <w:p w14:paraId="0951A62A" w14:textId="1C60410C" w:rsidR="00E34912" w:rsidRDefault="00E34912">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A30B7" w:rsidRPr="007A30B7" w14:paraId="12EF0C43" w14:textId="77777777" w:rsidTr="00496525">
        <w:trPr>
          <w:cantSplit/>
        </w:trPr>
        <w:tc>
          <w:tcPr>
            <w:tcW w:w="6487" w:type="dxa"/>
            <w:vAlign w:val="center"/>
          </w:tcPr>
          <w:p w14:paraId="20041E08"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7A30B7">
              <w:rPr>
                <w:rFonts w:ascii="Verdana" w:hAnsi="Verdana" w:cs="Times New Roman Bold"/>
                <w:b/>
                <w:bCs/>
                <w:sz w:val="26"/>
                <w:szCs w:val="26"/>
              </w:rPr>
              <w:lastRenderedPageBreak/>
              <w:t>Radiocommunication Study Groups</w:t>
            </w:r>
          </w:p>
        </w:tc>
        <w:tc>
          <w:tcPr>
            <w:tcW w:w="3402" w:type="dxa"/>
          </w:tcPr>
          <w:p w14:paraId="5900E8C7"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0" w:name="ditulogo"/>
            <w:bookmarkEnd w:id="0"/>
            <w:r w:rsidRPr="007A30B7">
              <w:rPr>
                <w:noProof/>
                <w:lang w:eastAsia="en-GB"/>
              </w:rPr>
              <w:drawing>
                <wp:inline distT="0" distB="0" distL="0" distR="0" wp14:anchorId="4B59CD41" wp14:editId="4F24021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A30B7" w:rsidRPr="007A30B7" w14:paraId="599571A1" w14:textId="77777777" w:rsidTr="00496525">
        <w:trPr>
          <w:cantSplit/>
        </w:trPr>
        <w:tc>
          <w:tcPr>
            <w:tcW w:w="6487" w:type="dxa"/>
            <w:tcBorders>
              <w:bottom w:val="single" w:sz="12" w:space="0" w:color="auto"/>
            </w:tcBorders>
          </w:tcPr>
          <w:p w14:paraId="77B62461"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219E865D"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7A30B7" w:rsidRPr="007A30B7" w14:paraId="6C948180" w14:textId="77777777" w:rsidTr="00496525">
        <w:trPr>
          <w:cantSplit/>
        </w:trPr>
        <w:tc>
          <w:tcPr>
            <w:tcW w:w="6487" w:type="dxa"/>
            <w:tcBorders>
              <w:top w:val="single" w:sz="12" w:space="0" w:color="auto"/>
            </w:tcBorders>
          </w:tcPr>
          <w:p w14:paraId="55351124"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6FDF823E"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7A30B7" w:rsidRPr="007A30B7" w14:paraId="3C7DBD93" w14:textId="77777777" w:rsidTr="00496525">
        <w:trPr>
          <w:cantSplit/>
        </w:trPr>
        <w:tc>
          <w:tcPr>
            <w:tcW w:w="6487" w:type="dxa"/>
            <w:vMerge w:val="restart"/>
          </w:tcPr>
          <w:p w14:paraId="18390ACE" w14:textId="77777777" w:rsidR="007A30B7" w:rsidRPr="007A30B7" w:rsidRDefault="007A30B7" w:rsidP="007A30B7">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1" w:name="recibido"/>
            <w:bookmarkStart w:id="2" w:name="dnum" w:colFirst="1" w:colLast="1"/>
            <w:bookmarkEnd w:id="1"/>
            <w:r w:rsidRPr="007A30B7">
              <w:rPr>
                <w:rFonts w:ascii="Verdana" w:hAnsi="Verdana"/>
                <w:sz w:val="20"/>
              </w:rPr>
              <w:t>Source:</w:t>
            </w:r>
            <w:r w:rsidRPr="007A30B7">
              <w:rPr>
                <w:rFonts w:ascii="Verdana" w:hAnsi="Verdana"/>
                <w:sz w:val="20"/>
              </w:rPr>
              <w:tab/>
              <w:t>Document 5B/355 Annex 24</w:t>
            </w:r>
          </w:p>
          <w:p w14:paraId="5F604BB0" w14:textId="77777777" w:rsidR="007A30B7" w:rsidRPr="007A30B7" w:rsidRDefault="007A30B7" w:rsidP="007A30B7">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7A30B7">
              <w:rPr>
                <w:rFonts w:ascii="Verdana" w:hAnsi="Verdana"/>
                <w:sz w:val="20"/>
              </w:rPr>
              <w:t>Subject:</w:t>
            </w:r>
            <w:r w:rsidRPr="007A30B7">
              <w:rPr>
                <w:rFonts w:ascii="Verdana" w:hAnsi="Verdana"/>
                <w:sz w:val="20"/>
              </w:rPr>
              <w:tab/>
              <w:t>New Recommendation ITU-R M.[CNPC_CHAR_5GHz]</w:t>
            </w:r>
          </w:p>
        </w:tc>
        <w:tc>
          <w:tcPr>
            <w:tcW w:w="3402" w:type="dxa"/>
          </w:tcPr>
          <w:p w14:paraId="0C448A63"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7A30B7">
              <w:rPr>
                <w:rFonts w:ascii="Verdana" w:hAnsi="Verdana"/>
                <w:b/>
                <w:sz w:val="20"/>
                <w:lang w:eastAsia="zh-CN"/>
              </w:rPr>
              <w:t xml:space="preserve">Document </w:t>
            </w:r>
            <w:r w:rsidRPr="007A30B7">
              <w:rPr>
                <w:rFonts w:ascii="Verdana" w:hAnsi="Verdana"/>
                <w:b/>
                <w:sz w:val="20"/>
                <w:highlight w:val="yellow"/>
                <w:lang w:eastAsia="zh-CN"/>
              </w:rPr>
              <w:t>XXX</w:t>
            </w:r>
          </w:p>
        </w:tc>
      </w:tr>
      <w:tr w:rsidR="007A30B7" w:rsidRPr="007A30B7" w14:paraId="6AD8ADE0" w14:textId="77777777" w:rsidTr="00496525">
        <w:trPr>
          <w:cantSplit/>
        </w:trPr>
        <w:tc>
          <w:tcPr>
            <w:tcW w:w="6487" w:type="dxa"/>
            <w:vMerge/>
          </w:tcPr>
          <w:p w14:paraId="3EDE806D" w14:textId="77777777" w:rsidR="007A30B7" w:rsidRPr="007A30B7" w:rsidRDefault="007A30B7" w:rsidP="007A30B7">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3" w:name="ddate" w:colFirst="1" w:colLast="1"/>
            <w:bookmarkEnd w:id="2"/>
          </w:p>
        </w:tc>
        <w:tc>
          <w:tcPr>
            <w:tcW w:w="3402" w:type="dxa"/>
          </w:tcPr>
          <w:p w14:paraId="78F1AF22"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7A30B7">
              <w:rPr>
                <w:rFonts w:ascii="Verdana" w:hAnsi="Verdana"/>
                <w:b/>
                <w:sz w:val="20"/>
                <w:highlight w:val="yellow"/>
                <w:lang w:eastAsia="zh-CN"/>
              </w:rPr>
              <w:t>XXX</w:t>
            </w:r>
            <w:r w:rsidRPr="007A30B7">
              <w:rPr>
                <w:rFonts w:ascii="Verdana" w:hAnsi="Verdana"/>
                <w:b/>
                <w:sz w:val="20"/>
                <w:lang w:eastAsia="zh-CN"/>
              </w:rPr>
              <w:t xml:space="preserve"> 2021</w:t>
            </w:r>
          </w:p>
        </w:tc>
      </w:tr>
      <w:tr w:rsidR="007A30B7" w:rsidRPr="007A30B7" w14:paraId="0346EF51" w14:textId="77777777" w:rsidTr="00496525">
        <w:trPr>
          <w:cantSplit/>
        </w:trPr>
        <w:tc>
          <w:tcPr>
            <w:tcW w:w="6487" w:type="dxa"/>
            <w:vMerge/>
          </w:tcPr>
          <w:p w14:paraId="15935467" w14:textId="77777777" w:rsidR="007A30B7" w:rsidRPr="007A30B7" w:rsidRDefault="007A30B7" w:rsidP="007A30B7">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4" w:name="dorlang" w:colFirst="1" w:colLast="1"/>
            <w:bookmarkEnd w:id="3"/>
          </w:p>
        </w:tc>
        <w:tc>
          <w:tcPr>
            <w:tcW w:w="3402" w:type="dxa"/>
          </w:tcPr>
          <w:p w14:paraId="5019A7CB" w14:textId="77777777" w:rsidR="007A30B7" w:rsidRPr="007A30B7" w:rsidRDefault="007A30B7" w:rsidP="007A30B7">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7A30B7">
              <w:rPr>
                <w:rFonts w:ascii="Verdana" w:eastAsia="SimSun" w:hAnsi="Verdana"/>
                <w:b/>
                <w:sz w:val="20"/>
                <w:lang w:eastAsia="zh-CN"/>
              </w:rPr>
              <w:t>English only</w:t>
            </w:r>
          </w:p>
        </w:tc>
      </w:tr>
      <w:tr w:rsidR="007A30B7" w:rsidRPr="007A30B7" w14:paraId="63632882" w14:textId="77777777" w:rsidTr="00496525">
        <w:trPr>
          <w:cantSplit/>
        </w:trPr>
        <w:tc>
          <w:tcPr>
            <w:tcW w:w="9889" w:type="dxa"/>
            <w:gridSpan w:val="2"/>
          </w:tcPr>
          <w:p w14:paraId="53579E5D" w14:textId="77777777" w:rsidR="007A30B7" w:rsidRPr="007A30B7" w:rsidRDefault="007A30B7" w:rsidP="007A30B7">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5" w:name="dsource" w:colFirst="0" w:colLast="0"/>
            <w:bookmarkEnd w:id="4"/>
          </w:p>
        </w:tc>
      </w:tr>
      <w:tr w:rsidR="007A30B7" w:rsidRPr="007A30B7" w14:paraId="588F3E2E" w14:textId="77777777" w:rsidTr="00496525">
        <w:trPr>
          <w:cantSplit/>
        </w:trPr>
        <w:tc>
          <w:tcPr>
            <w:tcW w:w="9889" w:type="dxa"/>
            <w:gridSpan w:val="2"/>
          </w:tcPr>
          <w:p w14:paraId="6E15E215" w14:textId="77777777" w:rsidR="007A30B7" w:rsidRPr="007A30B7" w:rsidRDefault="007A30B7" w:rsidP="007A30B7">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eastAsia="zh-CN"/>
              </w:rPr>
            </w:pPr>
            <w:bookmarkStart w:id="6" w:name="drec" w:colFirst="0" w:colLast="0"/>
            <w:bookmarkEnd w:id="5"/>
            <w:r w:rsidRPr="007A30B7">
              <w:rPr>
                <w:rFonts w:eastAsia="MS Mincho"/>
                <w:caps/>
                <w:sz w:val="28"/>
              </w:rPr>
              <w:t>Working document towards a preliminary draft new Recommendation Itu-r m.[cnpc_char_5GH</w:t>
            </w:r>
            <w:r w:rsidRPr="007A30B7">
              <w:rPr>
                <w:rFonts w:eastAsia="MS Mincho"/>
                <w:sz w:val="28"/>
              </w:rPr>
              <w:t>z</w:t>
            </w:r>
            <w:r w:rsidRPr="007A30B7">
              <w:rPr>
                <w:rFonts w:eastAsia="MS Mincho"/>
                <w:caps/>
                <w:sz w:val="28"/>
              </w:rPr>
              <w:t>]</w:t>
            </w:r>
          </w:p>
        </w:tc>
      </w:tr>
      <w:tr w:rsidR="007A30B7" w:rsidRPr="007A30B7" w14:paraId="6F4EB263" w14:textId="77777777" w:rsidTr="00496525">
        <w:trPr>
          <w:cantSplit/>
        </w:trPr>
        <w:tc>
          <w:tcPr>
            <w:tcW w:w="9889" w:type="dxa"/>
            <w:gridSpan w:val="2"/>
          </w:tcPr>
          <w:p w14:paraId="0A5162F9" w14:textId="77777777" w:rsidR="007A30B7" w:rsidRPr="007A30B7" w:rsidRDefault="007A30B7" w:rsidP="007A30B7">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eastAsia="zh-CN"/>
              </w:rPr>
            </w:pPr>
            <w:bookmarkStart w:id="7" w:name="dtitle1" w:colFirst="0" w:colLast="0"/>
            <w:bookmarkEnd w:id="6"/>
            <w:r w:rsidRPr="007A30B7">
              <w:rPr>
                <w:rFonts w:eastAsia="MS Mincho"/>
                <w:b/>
                <w:sz w:val="28"/>
              </w:rPr>
              <w:t xml:space="preserve">Characteristics and protection criteria of terrestrial and satellite unmanned aircraft system control and non-payload communications links </w:t>
            </w:r>
            <w:r w:rsidRPr="007A30B7">
              <w:rPr>
                <w:rFonts w:eastAsia="MS Mincho"/>
                <w:b/>
                <w:sz w:val="28"/>
              </w:rPr>
              <w:br/>
              <w:t xml:space="preserve">operating in the </w:t>
            </w:r>
            <w:r w:rsidRPr="007A30B7">
              <w:rPr>
                <w:b/>
                <w:sz w:val="28"/>
                <w:lang w:eastAsia="zh-CN"/>
              </w:rPr>
              <w:t>aeronautical mobile (route) service</w:t>
            </w:r>
            <w:r w:rsidRPr="007A30B7">
              <w:rPr>
                <w:rFonts w:eastAsia="MS Mincho"/>
                <w:b/>
                <w:sz w:val="28"/>
              </w:rPr>
              <w:t xml:space="preserve"> and aeronautical </w:t>
            </w:r>
            <w:r w:rsidRPr="007A30B7">
              <w:rPr>
                <w:rFonts w:eastAsia="MS Mincho"/>
                <w:b/>
                <w:sz w:val="28"/>
              </w:rPr>
              <w:br/>
              <w:t>mobile satellite (R) service in the band 5 030-5 091 MHz</w:t>
            </w:r>
          </w:p>
        </w:tc>
      </w:tr>
    </w:tbl>
    <w:p w14:paraId="391E6831"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bookmarkStart w:id="8" w:name="dbreak"/>
      <w:bookmarkEnd w:id="7"/>
      <w:bookmarkEnd w:id="8"/>
      <w:r w:rsidRPr="007A30B7">
        <w:rPr>
          <w:rFonts w:ascii="Times New Roman Bold" w:hAnsi="Times New Roman Bold" w:cs="Times New Roman Bold"/>
          <w:b/>
          <w:lang w:eastAsia="zh-CN"/>
        </w:rPr>
        <w:t>Scope</w:t>
      </w:r>
    </w:p>
    <w:p w14:paraId="5E8FECC0"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This Recommendation specifies the characteristics of terrestrial air-ground links operating in the aeronautical mobile (route) service (AM(R)S) in the frequency band 5 030-5 091 MHz. The technical and operational characteristics should be used in analysing compatibility between unmanned aircraft systems (UAS) control and non-payload communication (CNPC) links operating in the AM(R)S and other services.</w:t>
      </w:r>
    </w:p>
    <w:p w14:paraId="527A707E"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7A30B7">
        <w:rPr>
          <w:rFonts w:ascii="Times New Roman Bold" w:hAnsi="Times New Roman Bold" w:cs="Times New Roman Bold"/>
          <w:b/>
          <w:lang w:eastAsia="zh-CN"/>
        </w:rPr>
        <w:t>Keywords</w:t>
      </w:r>
    </w:p>
    <w:p w14:paraId="3E3A7D72" w14:textId="77777777" w:rsidR="007A30B7" w:rsidRPr="007A30B7" w:rsidRDefault="007A30B7" w:rsidP="007A30B7">
      <w:pPr>
        <w:tabs>
          <w:tab w:val="clear" w:pos="794"/>
          <w:tab w:val="clear" w:pos="1191"/>
          <w:tab w:val="clear" w:pos="1588"/>
          <w:tab w:val="clear" w:pos="1985"/>
          <w:tab w:val="left" w:pos="1134"/>
          <w:tab w:val="left" w:pos="1871"/>
          <w:tab w:val="left" w:pos="2268"/>
        </w:tabs>
        <w:rPr>
          <w:lang w:eastAsia="zh-CN"/>
        </w:rPr>
      </w:pPr>
      <w:r w:rsidRPr="007A30B7">
        <w:rPr>
          <w:lang w:eastAsia="zh-CN"/>
        </w:rPr>
        <w:t>5 030-5 091 MHz</w:t>
      </w:r>
    </w:p>
    <w:p w14:paraId="64EB58ED"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7A30B7">
        <w:rPr>
          <w:rFonts w:ascii="Times New Roman Bold" w:hAnsi="Times New Roman Bold" w:cs="Times New Roman Bold"/>
          <w:b/>
          <w:lang w:eastAsia="zh-CN"/>
        </w:rPr>
        <w:t>Abbreviations/Glossary</w:t>
      </w:r>
    </w:p>
    <w:p w14:paraId="33BF661F"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AM(R)S:</w:t>
      </w:r>
      <w:r w:rsidRPr="007A30B7">
        <w:rPr>
          <w:lang w:eastAsia="zh-CN"/>
        </w:rPr>
        <w:tab/>
        <w:t>Aeronautical mobile (route) service</w:t>
      </w:r>
    </w:p>
    <w:p w14:paraId="50BD8DED"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ARS:</w:t>
      </w:r>
      <w:r w:rsidRPr="007A30B7">
        <w:rPr>
          <w:lang w:eastAsia="zh-CN"/>
        </w:rPr>
        <w:tab/>
        <w:t>Airborne radio system</w:t>
      </w:r>
    </w:p>
    <w:p w14:paraId="12FA8EB3"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ATC:</w:t>
      </w:r>
      <w:r w:rsidRPr="007A30B7">
        <w:rPr>
          <w:lang w:eastAsia="zh-CN"/>
        </w:rPr>
        <w:tab/>
        <w:t>Air traffic control</w:t>
      </w:r>
    </w:p>
    <w:p w14:paraId="31411516"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BLoS:</w:t>
      </w:r>
      <w:r w:rsidRPr="007A30B7">
        <w:rPr>
          <w:lang w:eastAsia="zh-CN"/>
        </w:rPr>
        <w:tab/>
        <w:t>Beyond line of sight</w:t>
      </w:r>
    </w:p>
    <w:p w14:paraId="28D2BF57"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C2:</w:t>
      </w:r>
      <w:r w:rsidRPr="007A30B7">
        <w:rPr>
          <w:lang w:eastAsia="zh-CN"/>
        </w:rPr>
        <w:tab/>
        <w:t>Command and control</w:t>
      </w:r>
    </w:p>
    <w:p w14:paraId="380337FC"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CNPC:</w:t>
      </w:r>
      <w:r w:rsidRPr="007A30B7">
        <w:rPr>
          <w:lang w:eastAsia="zh-CN"/>
        </w:rPr>
        <w:tab/>
        <w:t>Control and non-payload communication</w:t>
      </w:r>
    </w:p>
    <w:p w14:paraId="6E878E0B"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CS:</w:t>
      </w:r>
      <w:r w:rsidRPr="007A30B7">
        <w:rPr>
          <w:lang w:eastAsia="zh-CN"/>
        </w:rPr>
        <w:tab/>
        <w:t>Control station</w:t>
      </w:r>
    </w:p>
    <w:p w14:paraId="6161317B"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GRS:</w:t>
      </w:r>
      <w:r w:rsidRPr="007A30B7">
        <w:rPr>
          <w:lang w:eastAsia="zh-CN"/>
        </w:rPr>
        <w:tab/>
        <w:t>Ground radio system</w:t>
      </w:r>
    </w:p>
    <w:p w14:paraId="68B434B1"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ICAO:</w:t>
      </w:r>
      <w:r w:rsidRPr="007A30B7">
        <w:rPr>
          <w:lang w:eastAsia="zh-CN"/>
        </w:rPr>
        <w:tab/>
        <w:t>International Civil Aviation Organization</w:t>
      </w:r>
    </w:p>
    <w:p w14:paraId="6456518D"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LoS:</w:t>
      </w:r>
      <w:r w:rsidRPr="007A30B7">
        <w:rPr>
          <w:lang w:eastAsia="zh-CN"/>
        </w:rPr>
        <w:tab/>
        <w:t>Line of sight</w:t>
      </w:r>
    </w:p>
    <w:p w14:paraId="5E837399"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lastRenderedPageBreak/>
        <w:t>S&amp;A:</w:t>
      </w:r>
      <w:r w:rsidRPr="007A30B7">
        <w:rPr>
          <w:lang w:eastAsia="zh-CN"/>
        </w:rPr>
        <w:tab/>
        <w:t>Sense and avoid</w:t>
      </w:r>
    </w:p>
    <w:p w14:paraId="73F6AB91"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UA:</w:t>
      </w:r>
      <w:r w:rsidRPr="007A30B7">
        <w:rPr>
          <w:lang w:eastAsia="zh-CN"/>
        </w:rPr>
        <w:tab/>
        <w:t>Unmanned aircraft</w:t>
      </w:r>
    </w:p>
    <w:p w14:paraId="5920C499"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UACS:</w:t>
      </w:r>
      <w:r w:rsidRPr="007A30B7">
        <w:rPr>
          <w:lang w:eastAsia="zh-CN"/>
        </w:rPr>
        <w:tab/>
        <w:t>Unmanned aircraft control station</w:t>
      </w:r>
    </w:p>
    <w:p w14:paraId="59230336"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7A30B7">
        <w:rPr>
          <w:lang w:eastAsia="zh-CN"/>
        </w:rPr>
        <w:t>UAS:</w:t>
      </w:r>
      <w:r w:rsidRPr="007A30B7">
        <w:rPr>
          <w:lang w:eastAsia="zh-CN"/>
        </w:rPr>
        <w:tab/>
        <w:t>Unmanned aircraft system</w:t>
      </w:r>
    </w:p>
    <w:p w14:paraId="2F3F2275"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rPr>
          <w:rFonts w:ascii="Times New Roman Bold" w:eastAsia="SimSun" w:hAnsi="Times New Roman Bold" w:cs="Times New Roman Bold"/>
          <w:b/>
          <w:lang w:eastAsia="zh-CN"/>
        </w:rPr>
      </w:pPr>
      <w:r w:rsidRPr="007A30B7">
        <w:rPr>
          <w:rFonts w:ascii="Times New Roman Bold" w:eastAsia="SimSun" w:hAnsi="Times New Roman Bold" w:cs="Times New Roman Bold"/>
          <w:b/>
          <w:lang w:eastAsia="zh-CN"/>
        </w:rPr>
        <w:t>Related ITU Recommendations, Reports</w:t>
      </w:r>
    </w:p>
    <w:p w14:paraId="2419B54D"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rPr>
          <w:rFonts w:eastAsia="SimSun"/>
          <w:i/>
        </w:rPr>
      </w:pPr>
      <w:r w:rsidRPr="007A30B7">
        <w:rPr>
          <w:rFonts w:eastAsia="SimSun"/>
          <w:i/>
        </w:rPr>
        <w:t>Recommendations</w:t>
      </w:r>
    </w:p>
    <w:p w14:paraId="094D19CD" w14:textId="77777777" w:rsidR="007A30B7" w:rsidRPr="007A30B7" w:rsidRDefault="007A30B7" w:rsidP="007A30B7">
      <w:pPr>
        <w:tabs>
          <w:tab w:val="clear" w:pos="794"/>
          <w:tab w:val="clear" w:pos="1191"/>
          <w:tab w:val="clear" w:pos="1588"/>
          <w:tab w:val="clear" w:pos="1985"/>
          <w:tab w:val="left" w:pos="1134"/>
          <w:tab w:val="left" w:pos="1871"/>
          <w:tab w:val="left" w:pos="2268"/>
        </w:tabs>
        <w:rPr>
          <w:rFonts w:eastAsia="SimSun"/>
        </w:rPr>
      </w:pPr>
    </w:p>
    <w:p w14:paraId="6DE3843E"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rPr>
          <w:rFonts w:eastAsia="SimSun"/>
          <w:i/>
        </w:rPr>
      </w:pPr>
      <w:r w:rsidRPr="007A30B7">
        <w:rPr>
          <w:rFonts w:eastAsia="SimSun"/>
          <w:i/>
        </w:rPr>
        <w:t>Reports</w:t>
      </w:r>
    </w:p>
    <w:p w14:paraId="4C553642" w14:textId="77777777" w:rsidR="007A30B7" w:rsidRPr="007A30B7" w:rsidRDefault="007A30B7" w:rsidP="007A30B7">
      <w:pPr>
        <w:tabs>
          <w:tab w:val="clear" w:pos="794"/>
          <w:tab w:val="clear" w:pos="1191"/>
          <w:tab w:val="clear" w:pos="1588"/>
          <w:tab w:val="clear" w:pos="1985"/>
          <w:tab w:val="left" w:pos="1134"/>
          <w:tab w:val="left" w:pos="1871"/>
          <w:tab w:val="left" w:pos="2268"/>
        </w:tabs>
        <w:ind w:left="1814" w:hanging="1814"/>
        <w:jc w:val="both"/>
        <w:rPr>
          <w:b/>
          <w:bCs/>
          <w:lang w:eastAsia="zh-CN"/>
        </w:rPr>
      </w:pPr>
      <w:r w:rsidRPr="007A30B7">
        <w:rPr>
          <w:color w:val="0000FF" w:themeColor="hyperlink"/>
          <w:u w:val="single"/>
        </w:rPr>
        <w:t xml:space="preserve">ITU-R </w:t>
      </w:r>
      <w:hyperlink r:id="rId9" w:history="1">
        <w:r w:rsidRPr="007A30B7">
          <w:rPr>
            <w:color w:val="0000FF" w:themeColor="hyperlink"/>
            <w:u w:val="single"/>
          </w:rPr>
          <w:t>M.2205</w:t>
        </w:r>
      </w:hyperlink>
      <w:r w:rsidRPr="007A30B7">
        <w:tab/>
        <w:t>Results of studies of the AM(R)S allocation in the band 960-1 164 MHz and of the AMS(R)S allocation in the band 5 030-5 091 MHz to support control and non-payload communications links for unmanned aircraft systems</w:t>
      </w:r>
    </w:p>
    <w:p w14:paraId="7C0F6601"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360"/>
        <w:rPr>
          <w:lang w:eastAsia="zh-CN"/>
        </w:rPr>
      </w:pPr>
      <w:r w:rsidRPr="007A30B7">
        <w:rPr>
          <w:lang w:eastAsia="zh-CN"/>
        </w:rPr>
        <w:t>The ITU Radiocommunication Assembly,</w:t>
      </w:r>
    </w:p>
    <w:p w14:paraId="75C92102"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7A30B7">
        <w:rPr>
          <w:i/>
          <w:lang w:eastAsia="zh-CN"/>
        </w:rPr>
        <w:t>considering</w:t>
      </w:r>
    </w:p>
    <w:p w14:paraId="40043240"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i/>
          <w:iCs/>
          <w:lang w:eastAsia="zh-CN"/>
        </w:rPr>
        <w:t>a)</w:t>
      </w:r>
      <w:r w:rsidRPr="007A30B7">
        <w:rPr>
          <w:lang w:eastAsia="zh-CN"/>
        </w:rPr>
        <w:tab/>
        <w:t>that the frequency band 5 030-5 091 MHz is allocated to the aeronautical mobile (route) service (AM(R)S) for unmanned aircraft control and non-payload communications links to support the safe operation of unmanned aircraft;</w:t>
      </w:r>
    </w:p>
    <w:p w14:paraId="7C08AA12"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i/>
          <w:lang w:eastAsia="zh-CN"/>
        </w:rPr>
        <w:t>b)</w:t>
      </w:r>
      <w:r w:rsidRPr="007A30B7">
        <w:rPr>
          <w:lang w:eastAsia="zh-CN"/>
        </w:rPr>
        <w:tab/>
        <w:t>that the frequency band 5 030-5 091 MHz is also allocated to the aeronautical radionavigation service to the globally standardized microwave landing system;</w:t>
      </w:r>
    </w:p>
    <w:p w14:paraId="73717929"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i/>
          <w:lang w:eastAsia="zh-CN"/>
        </w:rPr>
        <w:t>c)</w:t>
      </w:r>
      <w:r w:rsidRPr="007A30B7">
        <w:rPr>
          <w:lang w:eastAsia="zh-CN"/>
        </w:rPr>
        <w:tab/>
        <w:t>that the frequency band 5 030-5 091 MHz is also allocated to the aeronautical mobile-satellite (route) service for long distance communications,</w:t>
      </w:r>
    </w:p>
    <w:p w14:paraId="63420737"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i/>
          <w:iCs/>
          <w:color w:val="FF0000"/>
          <w:lang w:eastAsia="zh-CN"/>
        </w:rPr>
      </w:pPr>
      <w:r w:rsidRPr="007A30B7">
        <w:rPr>
          <w:i/>
          <w:iCs/>
          <w:color w:val="FF0000"/>
          <w:lang w:eastAsia="zh-CN"/>
        </w:rPr>
        <w:t>[Chairman’s note:  these seem more like recognizing’s than considering’s, and I don’t believe they are allocated for specific purposes]</w:t>
      </w:r>
    </w:p>
    <w:p w14:paraId="771BA36A"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7A30B7">
        <w:rPr>
          <w:i/>
          <w:lang w:eastAsia="zh-CN"/>
        </w:rPr>
        <w:t>recognizing</w:t>
      </w:r>
    </w:p>
    <w:p w14:paraId="7A5922EC"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i/>
          <w:lang w:eastAsia="zh-CN"/>
        </w:rPr>
        <w:t>a)</w:t>
      </w:r>
      <w:r w:rsidRPr="007A30B7">
        <w:rPr>
          <w:lang w:eastAsia="zh-CN"/>
        </w:rPr>
        <w:tab/>
        <w:t>that use of the frequency band 5 030-5 091 MHz by the aeronautical mobile (R) service is limited to internationally standardized aeronautical systems;</w:t>
      </w:r>
    </w:p>
    <w:p w14:paraId="489DBD08"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i/>
          <w:lang w:eastAsia="zh-CN"/>
        </w:rPr>
      </w:pPr>
      <w:r w:rsidRPr="007A30B7">
        <w:rPr>
          <w:i/>
          <w:lang w:eastAsia="zh-CN"/>
        </w:rPr>
        <w:t>b)</w:t>
      </w:r>
      <w:r w:rsidRPr="007A30B7">
        <w:rPr>
          <w:i/>
          <w:lang w:eastAsia="zh-CN"/>
        </w:rPr>
        <w:tab/>
      </w:r>
      <w:r w:rsidRPr="007A30B7">
        <w:rPr>
          <w:lang w:eastAsia="zh-CN"/>
        </w:rPr>
        <w:t xml:space="preserve">that from RR No. </w:t>
      </w:r>
      <w:r w:rsidRPr="007A30B7">
        <w:rPr>
          <w:b/>
          <w:lang w:eastAsia="zh-CN"/>
        </w:rPr>
        <w:t>5.444</w:t>
      </w:r>
      <w:r w:rsidRPr="007A30B7">
        <w:rPr>
          <w:lang w:eastAsia="zh-CN"/>
        </w:rPr>
        <w:t>, in the frequency band 5 030-5 091 MHz, the requirements of microwave landing system have priority over other uses of this frequency band,</w:t>
      </w:r>
    </w:p>
    <w:p w14:paraId="6669BB23"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7A30B7">
        <w:rPr>
          <w:i/>
          <w:lang w:eastAsia="zh-CN"/>
        </w:rPr>
        <w:t>recommends</w:t>
      </w:r>
    </w:p>
    <w:p w14:paraId="013D28C0"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that the technical and operational characteristics of the unmanned aircraft control and non-payload communications links operating in the AM(R)S described in the Annex should be considered representative of AM(R)S systems operating in the frequency band 5 030-5 091 MHz and used in studies of compatibility with systems in other services.</w:t>
      </w:r>
    </w:p>
    <w:p w14:paraId="22510AF8" w14:textId="77777777" w:rsidR="007A30B7" w:rsidRPr="007A30B7" w:rsidRDefault="007A30B7" w:rsidP="007A30B7">
      <w:pPr>
        <w:tabs>
          <w:tab w:val="clear" w:pos="794"/>
          <w:tab w:val="clear" w:pos="1191"/>
          <w:tab w:val="clear" w:pos="1588"/>
          <w:tab w:val="clear" w:pos="1985"/>
          <w:tab w:val="left" w:pos="1134"/>
          <w:tab w:val="left" w:pos="1871"/>
          <w:tab w:val="left" w:pos="2268"/>
        </w:tabs>
        <w:rPr>
          <w:lang w:eastAsia="zh-CN"/>
        </w:rPr>
      </w:pPr>
    </w:p>
    <w:p w14:paraId="1A1E8EEF" w14:textId="77777777" w:rsidR="007A30B7" w:rsidRPr="007A30B7" w:rsidRDefault="007A30B7" w:rsidP="007A30B7">
      <w:pPr>
        <w:tabs>
          <w:tab w:val="clear" w:pos="794"/>
          <w:tab w:val="clear" w:pos="1191"/>
          <w:tab w:val="clear" w:pos="1588"/>
          <w:tab w:val="clear" w:pos="1985"/>
        </w:tabs>
        <w:overflowPunct/>
        <w:autoSpaceDE/>
        <w:autoSpaceDN/>
        <w:adjustRightInd/>
        <w:spacing w:before="0"/>
        <w:textAlignment w:val="auto"/>
        <w:rPr>
          <w:caps/>
          <w:sz w:val="28"/>
          <w:lang w:eastAsia="zh-CN"/>
        </w:rPr>
      </w:pPr>
      <w:r w:rsidRPr="007A30B7">
        <w:rPr>
          <w:lang w:eastAsia="zh-CN"/>
        </w:rPr>
        <w:br w:type="page"/>
      </w:r>
    </w:p>
    <w:p w14:paraId="215E26B4"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480" w:after="80"/>
        <w:jc w:val="center"/>
        <w:rPr>
          <w:rFonts w:eastAsia="MS Mincho"/>
          <w:caps/>
          <w:sz w:val="28"/>
        </w:rPr>
      </w:pPr>
      <w:r w:rsidRPr="007A30B7">
        <w:rPr>
          <w:caps/>
          <w:sz w:val="28"/>
          <w:lang w:eastAsia="zh-CN"/>
        </w:rPr>
        <w:lastRenderedPageBreak/>
        <w:t>Annex</w:t>
      </w:r>
    </w:p>
    <w:p w14:paraId="33FF883E"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280"/>
        <w:ind w:left="1134" w:hanging="1134"/>
        <w:outlineLvl w:val="0"/>
        <w:rPr>
          <w:rFonts w:eastAsia="MS Mincho"/>
          <w:b/>
          <w:sz w:val="28"/>
        </w:rPr>
      </w:pPr>
      <w:r w:rsidRPr="007A30B7">
        <w:rPr>
          <w:rFonts w:eastAsia="MS Mincho"/>
          <w:b/>
          <w:sz w:val="28"/>
        </w:rPr>
        <w:t>1</w:t>
      </w:r>
      <w:r w:rsidRPr="007A30B7">
        <w:rPr>
          <w:rFonts w:eastAsia="MS Mincho"/>
          <w:b/>
          <w:sz w:val="28"/>
        </w:rPr>
        <w:tab/>
        <w:t>Introduction and scope</w:t>
      </w:r>
    </w:p>
    <w:p w14:paraId="6D1A813C"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The Characteristics of unmanned aircraft systems (UAS) and spectrum requirements must support their safe operation in non-segregated airspace. There is a strong and growing demand for the use of UAS (also known as remote pilot aircraft within the International Civil Aviation Organization (ICAO)) in civil applications. These UAS flights will share airspace with passenger carrying aircraft so their operation needs to be managed to safely allow the introduction of this new paradigm in aviation.</w:t>
      </w:r>
    </w:p>
    <w:p w14:paraId="2CDCC0AA"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The control and non-payload communications (CNPC) link system consists of the CNPC ground radio system (GRS) Link (fixed, or mobile) and the CNPC airborne radio system (ARS) Link. Each link consists of the transceiver radio, the antenna(s), and the associated cabling.</w:t>
      </w:r>
    </w:p>
    <w:p w14:paraId="2BD7FE2B"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480" w:after="120"/>
        <w:jc w:val="center"/>
        <w:rPr>
          <w:caps/>
          <w:sz w:val="20"/>
          <w:lang w:eastAsia="zh-CN"/>
        </w:rPr>
      </w:pPr>
      <w:r w:rsidRPr="007A30B7">
        <w:rPr>
          <w:caps/>
          <w:sz w:val="20"/>
          <w:lang w:eastAsia="zh-CN"/>
        </w:rPr>
        <w:t>Figure</w:t>
      </w:r>
    </w:p>
    <w:p w14:paraId="183E8B3E"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lang w:eastAsia="zh-CN"/>
        </w:rPr>
      </w:pPr>
      <w:r w:rsidRPr="007A30B7">
        <w:rPr>
          <w:rFonts w:ascii="Times New Roman Bold" w:hAnsi="Times New Roman Bold"/>
          <w:b/>
          <w:sz w:val="20"/>
        </w:rPr>
        <w:t>Command and non-payload communications link</w:t>
      </w:r>
      <w:r w:rsidRPr="007A30B7">
        <w:rPr>
          <w:rFonts w:ascii="Times New Roman Bold" w:hAnsi="Times New Roman Bold"/>
          <w:b/>
          <w:sz w:val="20"/>
          <w:lang w:eastAsia="zh-CN"/>
        </w:rPr>
        <w:t xml:space="preserve"> system components</w:t>
      </w:r>
    </w:p>
    <w:p w14:paraId="32709846" w14:textId="77777777" w:rsidR="007A30B7" w:rsidRPr="007A30B7" w:rsidRDefault="007A30B7" w:rsidP="007A30B7">
      <w:pPr>
        <w:tabs>
          <w:tab w:val="clear" w:pos="794"/>
          <w:tab w:val="clear" w:pos="1191"/>
          <w:tab w:val="clear" w:pos="1588"/>
          <w:tab w:val="clear" w:pos="1985"/>
          <w:tab w:val="left" w:pos="1134"/>
          <w:tab w:val="left" w:pos="1871"/>
          <w:tab w:val="left" w:pos="2268"/>
        </w:tabs>
        <w:spacing w:after="240"/>
        <w:jc w:val="center"/>
        <w:rPr>
          <w:lang w:eastAsia="zh-CN"/>
        </w:rPr>
      </w:pPr>
      <w:r w:rsidRPr="007A30B7">
        <w:rPr>
          <w:noProof/>
        </w:rPr>
        <mc:AlternateContent>
          <mc:Choice Requires="wpg">
            <w:drawing>
              <wp:inline distT="0" distB="0" distL="0" distR="0" wp14:anchorId="33701CA5" wp14:editId="6F07B0F1">
                <wp:extent cx="5058866" cy="2158137"/>
                <wp:effectExtent l="0" t="0" r="889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866" cy="2158137"/>
                          <a:chOff x="0" y="0"/>
                          <a:chExt cx="7920" cy="3860"/>
                        </a:xfrm>
                      </wpg:grpSpPr>
                      <pic:pic xmlns:pic="http://schemas.openxmlformats.org/drawingml/2006/picture">
                        <pic:nvPicPr>
                          <pic:cNvPr id="3"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20" cy="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4"/>
                        <wps:cNvSpPr txBox="1">
                          <a:spLocks noChangeArrowheads="1"/>
                        </wps:cNvSpPr>
                        <wps:spPr bwMode="auto">
                          <a:xfrm>
                            <a:off x="3133" y="149"/>
                            <a:ext cx="190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D3C38" w14:textId="77777777" w:rsidR="007A30B7" w:rsidRDefault="007A30B7" w:rsidP="007A30B7">
                              <w:pPr>
                                <w:pStyle w:val="ListParagraph"/>
                                <w:kinsoku w:val="0"/>
                                <w:spacing w:before="0" w:line="221" w:lineRule="exact"/>
                                <w:rPr>
                                  <w:sz w:val="20"/>
                                </w:rPr>
                              </w:pPr>
                              <w:r>
                                <w:rPr>
                                  <w:sz w:val="20"/>
                                </w:rPr>
                                <w:t>CNPC LINK SYSTEM</w:t>
                              </w:r>
                            </w:p>
                          </w:txbxContent>
                        </wps:txbx>
                        <wps:bodyPr rot="0" vert="horz" wrap="square" lIns="0" tIns="0" rIns="0" bIns="0" anchor="t" anchorCtr="0" upright="1">
                          <a:noAutofit/>
                        </wps:bodyPr>
                      </wps:wsp>
                      <wps:wsp>
                        <wps:cNvPr id="5" name="Text Box 5"/>
                        <wps:cNvSpPr txBox="1">
                          <a:spLocks noChangeArrowheads="1"/>
                        </wps:cNvSpPr>
                        <wps:spPr bwMode="auto">
                          <a:xfrm>
                            <a:off x="1520" y="567"/>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59EA83" w14:textId="77777777" w:rsidR="007A30B7" w:rsidRDefault="007A30B7" w:rsidP="007A30B7">
                              <w:pPr>
                                <w:pStyle w:val="ListParagraph"/>
                                <w:kinsoku w:val="0"/>
                                <w:spacing w:before="59" w:line="242" w:lineRule="auto"/>
                                <w:ind w:left="323" w:right="320" w:firstLine="24"/>
                                <w:rPr>
                                  <w:sz w:val="20"/>
                                </w:rPr>
                              </w:pPr>
                              <w:r>
                                <w:rPr>
                                  <w:sz w:val="20"/>
                                </w:rPr>
                                <w:t>CNPC GROUND RADIO SYSTEM</w:t>
                              </w:r>
                            </w:p>
                          </w:txbxContent>
                        </wps:txbx>
                        <wps:bodyPr rot="0" vert="horz" wrap="square" lIns="0" tIns="0" rIns="0" bIns="0" anchor="t" anchorCtr="0" upright="1">
                          <a:noAutofit/>
                        </wps:bodyPr>
                      </wps:wsp>
                      <wps:wsp>
                        <wps:cNvPr id="6" name="Text Box 6"/>
                        <wps:cNvSpPr txBox="1">
                          <a:spLocks noChangeArrowheads="1"/>
                        </wps:cNvSpPr>
                        <wps:spPr bwMode="auto">
                          <a:xfrm>
                            <a:off x="4214" y="572"/>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8EAA411" w14:textId="77777777" w:rsidR="007A30B7" w:rsidRDefault="007A30B7" w:rsidP="007A30B7">
                              <w:pPr>
                                <w:pStyle w:val="ListParagraph"/>
                                <w:kinsoku w:val="0"/>
                                <w:spacing w:before="62" w:line="244" w:lineRule="auto"/>
                                <w:ind w:left="325" w:right="256" w:hanging="60"/>
                                <w:rPr>
                                  <w:sz w:val="20"/>
                                </w:rPr>
                              </w:pPr>
                              <w:r>
                                <w:rPr>
                                  <w:sz w:val="20"/>
                                </w:rPr>
                                <w:t>CNPC AIRBORNE RADIO SYSTEM</w:t>
                              </w:r>
                            </w:p>
                          </w:txbxContent>
                        </wps:txbx>
                        <wps:bodyPr rot="0" vert="horz" wrap="square" lIns="0" tIns="0" rIns="0" bIns="0" anchor="t" anchorCtr="0" upright="1">
                          <a:noAutofit/>
                        </wps:bodyPr>
                      </wps:wsp>
                    </wpg:wgp>
                  </a:graphicData>
                </a:graphic>
              </wp:inline>
            </w:drawing>
          </mc:Choice>
          <mc:Fallback>
            <w:pict>
              <v:group w14:anchorId="33701CA5" id="Group 2" o:spid="_x0000_s1026" style="width:398.35pt;height:169.95pt;mso-position-horizontal-relative:char;mso-position-vertical-relative:line" coordsize="7920,38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20;height:3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">
                  <v:imagedata r:id="rId11" o:title=""/>
                </v:shape>
                <v:shapetype id="_x0000_t202" coordsize="21600,21600" o:spt="202" path="m,l,21600r21600,l21600,xe">
                  <v:stroke joinstyle="miter"/>
                  <v:path gradientshapeok="t" o:connecttype="rect"/>
                </v:shapetype>
                <v:shape id="Text Box 4" o:spid="_x0000_s1028" type="#_x0000_t202" style="position:absolute;left:3133;top:149;width:190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353D3C38" w14:textId="77777777" w:rsidR="007A30B7" w:rsidRDefault="007A30B7" w:rsidP="007A30B7">
                        <w:pPr>
                          <w:pStyle w:val="ListParagraph"/>
                          <w:kinsoku w:val="0"/>
                          <w:spacing w:before="0" w:line="221" w:lineRule="exact"/>
                          <w:rPr>
                            <w:sz w:val="20"/>
                          </w:rPr>
                        </w:pPr>
                        <w:r>
                          <w:rPr>
                            <w:sz w:val="20"/>
                          </w:rPr>
                          <w:t>CNPC LINK SYSTEM</w:t>
                        </w:r>
                      </w:p>
                    </w:txbxContent>
                  </v:textbox>
                </v:shape>
                <v:shape id="Text Box 5" o:spid="_x0000_s1029" type="#_x0000_t202" style="position:absolute;left:1520;top:567;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" filled="f">
                  <v:textbox inset="0,0,0,0">
                    <w:txbxContent>
                      <w:p w14:paraId="5E59EA83" w14:textId="77777777" w:rsidR="007A30B7" w:rsidRDefault="007A30B7" w:rsidP="007A30B7">
                        <w:pPr>
                          <w:pStyle w:val="ListParagraph"/>
                          <w:kinsoku w:val="0"/>
                          <w:spacing w:before="59" w:line="242" w:lineRule="auto"/>
                          <w:ind w:left="323" w:right="320" w:firstLine="24"/>
                          <w:rPr>
                            <w:sz w:val="20"/>
                          </w:rPr>
                        </w:pPr>
                        <w:r>
                          <w:rPr>
                            <w:sz w:val="20"/>
                          </w:rPr>
                          <w:t>CNPC GROUND RADIO SYSTEM</w:t>
                        </w:r>
                      </w:p>
                    </w:txbxContent>
                  </v:textbox>
                </v:shape>
                <v:shape id="Text Box 6" o:spid="_x0000_s1030" type="#_x0000_t202" style="position:absolute;left:4214;top:572;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" filled="f">
                  <v:textbox inset="0,0,0,0">
                    <w:txbxContent>
                      <w:p w14:paraId="58EAA411" w14:textId="77777777" w:rsidR="007A30B7" w:rsidRDefault="007A30B7" w:rsidP="007A30B7">
                        <w:pPr>
                          <w:pStyle w:val="ListParagraph"/>
                          <w:kinsoku w:val="0"/>
                          <w:spacing w:before="62" w:line="244" w:lineRule="auto"/>
                          <w:ind w:left="325" w:right="256" w:hanging="60"/>
                          <w:rPr>
                            <w:sz w:val="20"/>
                          </w:rPr>
                        </w:pPr>
                        <w:r>
                          <w:rPr>
                            <w:sz w:val="20"/>
                          </w:rPr>
                          <w:t>CNPC AIRBORNE RADIO SYSTEM</w:t>
                        </w:r>
                      </w:p>
                    </w:txbxContent>
                  </v:textbox>
                </v:shape>
                <w10:anchorlock/>
              </v:group>
            </w:pict>
          </mc:Fallback>
        </mc:AlternateContent>
      </w:r>
    </w:p>
    <w:p w14:paraId="248E8B99"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 xml:space="preserve">In non-segregated airspace a link between air traffic control and the unmanned aircraft control station (UACS) via the unmanned aircraft (UA), called air traffic control (ATC) relay, will be required to relay ATC and air-to-air communications received and transmitted by the UA. </w:t>
      </w:r>
    </w:p>
    <w:p w14:paraId="0B8E4214"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For communicating with ATC, the UA uses the same equipment as a manned aircraft. This report only considers the downlink bringing the ATC information from the UA to the UACS and the uplink from the UACS to the UA allowing the UACS to communicate with ATC.</w:t>
      </w:r>
    </w:p>
    <w:p w14:paraId="6B89B668"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As these communications are critical for a safe management of the controlled airspaces, especially in terminal approach areas with high density of aircraft, future ICAO standards are obviously mandatory for these kinds of communications.</w:t>
      </w:r>
    </w:p>
    <w:p w14:paraId="1D279604"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Command and control is the typical link between the UACS and the UA. The following two ways of communications are:</w:t>
      </w:r>
    </w:p>
    <w:p w14:paraId="12B2D007"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bCs/>
          <w:i/>
          <w:iCs/>
          <w:lang w:eastAsia="zh-CN"/>
        </w:rPr>
        <w:t>–</w:t>
      </w:r>
      <w:r w:rsidRPr="007A30B7">
        <w:rPr>
          <w:bCs/>
          <w:i/>
          <w:iCs/>
          <w:lang w:eastAsia="zh-CN"/>
        </w:rPr>
        <w:tab/>
        <w:t>The uplink</w:t>
      </w:r>
      <w:r w:rsidRPr="007A30B7">
        <w:rPr>
          <w:bCs/>
          <w:lang w:eastAsia="zh-CN"/>
        </w:rPr>
        <w:t>:</w:t>
      </w:r>
      <w:r w:rsidRPr="007A30B7">
        <w:rPr>
          <w:b/>
          <w:lang w:eastAsia="zh-CN"/>
        </w:rPr>
        <w:t xml:space="preserve"> </w:t>
      </w:r>
      <w:r w:rsidRPr="007A30B7">
        <w:rPr>
          <w:lang w:eastAsia="zh-CN"/>
        </w:rPr>
        <w:t xml:space="preserve">To send telecommands to the aircraft for flight and navigation equipment control. </w:t>
      </w:r>
    </w:p>
    <w:p w14:paraId="70E35556"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bCs/>
          <w:i/>
          <w:iCs/>
          <w:lang w:eastAsia="zh-CN"/>
        </w:rPr>
        <w:lastRenderedPageBreak/>
        <w:t>–</w:t>
      </w:r>
      <w:r w:rsidRPr="007A30B7">
        <w:rPr>
          <w:bCs/>
          <w:i/>
          <w:iCs/>
          <w:lang w:eastAsia="zh-CN"/>
        </w:rPr>
        <w:tab/>
        <w:t>The downlink</w:t>
      </w:r>
      <w:r w:rsidRPr="007A30B7">
        <w:rPr>
          <w:bCs/>
          <w:lang w:eastAsia="zh-CN"/>
        </w:rPr>
        <w:t xml:space="preserve">: </w:t>
      </w:r>
      <w:r w:rsidRPr="007A30B7">
        <w:rPr>
          <w:lang w:eastAsia="zh-CN"/>
        </w:rPr>
        <w:t>To send telemetry (e.g. flight status) from the UA to the UACS. It is anticipated that in some flight conditions or in specific airspaces it could be necessary to downlink video streams.</w:t>
      </w:r>
    </w:p>
    <w:p w14:paraId="5C4DB84E"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In areas under the responsibility of the aeronautical authorities, the command-and-control communications will have to be compliant with ICAO standards. Nevertheless, in the periods where the UA will follow a full autonomous flight, the up and down links could have very low data rates.</w:t>
      </w:r>
    </w:p>
    <w:p w14:paraId="2CA4701D"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A UA designed to fly in controlled airspace must be able to operate in both high- and low-density airspace. The air traffic control system would not necessarily be able to restrict UA to low density airspace only. Therefore, it is recommended that larger UA be equipped with a terrestrial link capability wherever possible, and a UA may use a geo-stationary satellite link in low density sectors and also probably in high density sectors where the total number of UA in that sector is low.</w:t>
      </w:r>
    </w:p>
    <w:p w14:paraId="3B6DD1F7"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 xml:space="preserve">The impact of latency on UAS command and control systems is a prime factor when considering the safety of operations. Latency will be of the utmost importance when establishing a safety case for the operation of UA, particularly in non-segregated airspace. Current air traffic management relies heavily on voice communications although information via data links is being progressively implemented. </w:t>
      </w:r>
    </w:p>
    <w:p w14:paraId="7F1CCADE"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lang w:eastAsia="zh-CN"/>
        </w:rPr>
        <w:t xml:space="preserve">The potential types of information exchanges over the command and control (C2) link system are: </w:t>
      </w:r>
    </w:p>
    <w:p w14:paraId="0E9F9432"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bCs/>
          <w:lang w:eastAsia="zh-CN"/>
        </w:rPr>
        <w:t xml:space="preserve">The UA control – </w:t>
      </w:r>
      <w:r w:rsidRPr="007A30B7">
        <w:rPr>
          <w:lang w:eastAsia="zh-CN"/>
        </w:rPr>
        <w:t xml:space="preserve">To support the remote pilot's activity to fly the UA, power plant status information from the aircraft back to the remote pilot is essential on a frequent basis relative to the dynamics of the UA. </w:t>
      </w:r>
    </w:p>
    <w:p w14:paraId="1B050B39"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bCs/>
          <w:lang w:eastAsia="zh-CN"/>
        </w:rPr>
        <w:t>The Avionics – A</w:t>
      </w:r>
      <w:r w:rsidRPr="007A30B7">
        <w:rPr>
          <w:lang w:eastAsia="zh-CN"/>
        </w:rPr>
        <w:t>vionics systems send information (e.g.</w:t>
      </w:r>
      <w:r w:rsidRPr="007A30B7">
        <w:rPr>
          <w:bCs/>
          <w:lang w:eastAsia="zh-CN"/>
        </w:rPr>
        <w:t xml:space="preserve"> flight guidance system, flight management system, ATC communication, detect and avoid, weather radar, status reporting system)</w:t>
      </w:r>
      <w:r w:rsidRPr="007A30B7">
        <w:rPr>
          <w:lang w:eastAsia="zh-CN"/>
        </w:rPr>
        <w:t xml:space="preserve"> over the C2 Link System from the UA to the control station (CS).</w:t>
      </w:r>
    </w:p>
    <w:p w14:paraId="2B8C4101"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rFonts w:eastAsia="MS Mincho"/>
        </w:rPr>
      </w:pPr>
      <w:r w:rsidRPr="007A30B7">
        <w:rPr>
          <w:lang w:eastAsia="zh-CN"/>
        </w:rPr>
        <w:t xml:space="preserve">The </w:t>
      </w:r>
      <w:r w:rsidRPr="007A30B7">
        <w:rPr>
          <w:bCs/>
          <w:lang w:eastAsia="zh-CN"/>
        </w:rPr>
        <w:t>Payload</w:t>
      </w:r>
      <w:r w:rsidRPr="007A30B7">
        <w:rPr>
          <w:b/>
          <w:bCs/>
          <w:lang w:eastAsia="zh-CN"/>
        </w:rPr>
        <w:t xml:space="preserve"> – </w:t>
      </w:r>
      <w:r w:rsidRPr="007A30B7">
        <w:rPr>
          <w:lang w:eastAsia="zh-CN"/>
        </w:rPr>
        <w:t>Payload communications are not allowed to be carried in the C2 link system. In some cases, the C2 link system and payload communications information may be carried over a common link.</w:t>
      </w:r>
    </w:p>
    <w:p w14:paraId="3EA69F27"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rFonts w:eastAsia="MS Mincho"/>
        </w:rPr>
      </w:pPr>
      <w:r w:rsidRPr="007A30B7">
        <w:rPr>
          <w:rFonts w:eastAsia="MS Mincho"/>
        </w:rPr>
        <w:t xml:space="preserve">One aspect of the management of safe UAS operations is the management of the interference received by the </w:t>
      </w:r>
      <w:r w:rsidRPr="007A30B7">
        <w:t>control and non-payload communications (</w:t>
      </w:r>
      <w:r w:rsidRPr="007A30B7">
        <w:rPr>
          <w:rFonts w:eastAsia="MS Mincho"/>
        </w:rPr>
        <w:t xml:space="preserve">CNPC) receivers that link the UA and the CS, either line of sight (LoS) or beyond line of sight (BLoS). Additionally, since the frequency band is shared with other aeronautical systems (like microwave landing system under RR No. </w:t>
      </w:r>
      <w:r w:rsidRPr="007A30B7">
        <w:rPr>
          <w:rFonts w:eastAsia="MS Mincho"/>
          <w:b/>
          <w:bCs/>
        </w:rPr>
        <w:t>5.444</w:t>
      </w:r>
      <w:r w:rsidRPr="007A30B7">
        <w:rPr>
          <w:rFonts w:eastAsia="MS Mincho"/>
        </w:rPr>
        <w:t>), the interference caused by the UAS must also be managed to ensure that the levels of safety are appropriately maintained.</w:t>
      </w:r>
    </w:p>
    <w:p w14:paraId="19346234"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rFonts w:eastAsia="MS Mincho"/>
        </w:rPr>
      </w:pPr>
      <w:r w:rsidRPr="007A30B7">
        <w:rPr>
          <w:rFonts w:eastAsia="MS Mincho"/>
        </w:rPr>
        <w:t xml:space="preserve">To enable this interference analysis to be undertaken the characteristics and protection criteria for these terrestrial and satellite CNPC links operating in the AM(R)S and aeronautical mobile satellite (route) service allocations under RR Nos. </w:t>
      </w:r>
      <w:r w:rsidRPr="007A30B7">
        <w:rPr>
          <w:rFonts w:eastAsia="MS Mincho"/>
          <w:b/>
          <w:bCs/>
        </w:rPr>
        <w:t>5.443C</w:t>
      </w:r>
      <w:r w:rsidRPr="007A30B7">
        <w:rPr>
          <w:rFonts w:eastAsia="MS Mincho"/>
        </w:rPr>
        <w:t xml:space="preserve"> and </w:t>
      </w:r>
      <w:r w:rsidRPr="007A30B7">
        <w:rPr>
          <w:rFonts w:eastAsia="MS Mincho"/>
          <w:b/>
          <w:bCs/>
        </w:rPr>
        <w:t>5.443D</w:t>
      </w:r>
      <w:r w:rsidRPr="007A30B7">
        <w:rPr>
          <w:rFonts w:eastAsia="MS Mincho"/>
        </w:rPr>
        <w:t xml:space="preserve"> are proposed. This working document contains those characteristics and protection criteria based on systems that are being developed for </w:t>
      </w:r>
      <w:r w:rsidRPr="007A30B7">
        <w:t xml:space="preserve">international standardization </w:t>
      </w:r>
      <w:r w:rsidRPr="007A30B7">
        <w:rPr>
          <w:rFonts w:eastAsia="MS Mincho"/>
        </w:rPr>
        <w:t>by ICAO and which will eventually be included within Annex 10, Volume VI, of their Standards and Recommended Practices.</w:t>
      </w:r>
    </w:p>
    <w:p w14:paraId="09A81FDD"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200"/>
        <w:ind w:left="1134" w:hanging="1134"/>
        <w:outlineLvl w:val="1"/>
        <w:rPr>
          <w:b/>
          <w:lang w:eastAsia="zh-CN"/>
        </w:rPr>
      </w:pPr>
      <w:r w:rsidRPr="007A30B7">
        <w:rPr>
          <w:b/>
          <w:lang w:eastAsia="zh-CN"/>
        </w:rPr>
        <w:lastRenderedPageBreak/>
        <w:t>1.1</w:t>
      </w:r>
      <w:r w:rsidRPr="007A30B7">
        <w:rPr>
          <w:b/>
          <w:lang w:eastAsia="zh-CN"/>
        </w:rPr>
        <w:tab/>
        <w:t xml:space="preserve">Definitions </w:t>
      </w:r>
    </w:p>
    <w:p w14:paraId="11DB12E4"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b/>
          <w:lang w:eastAsia="zh-CN"/>
        </w:rPr>
        <w:t>Control and non-payload communications:</w:t>
      </w:r>
      <w:r w:rsidRPr="007A30B7">
        <w:rPr>
          <w:lang w:eastAsia="zh-CN"/>
        </w:rPr>
        <w:t xml:space="preserve"> The radio links, used to exchange information between the UA and UACS, that ensure safe, reliable, and effective UA flight operation. The functions of CNPC can be related to different types of information such as: telecommand messages, non-payload telemetry data, support for navigation aids, air traffic control voice relay, air traffic services data relay, target track data, airborne weather radar downlink data, non-payload video downlink data. </w:t>
      </w:r>
    </w:p>
    <w:p w14:paraId="1C7071BF"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rFonts w:ascii="Times New Roman Bold" w:hAnsi="Times New Roman Bold"/>
          <w:b/>
          <w:iCs/>
          <w:lang w:eastAsia="zh-CN"/>
        </w:rPr>
        <w:t>Command and non-payload communication</w:t>
      </w:r>
      <w:r w:rsidRPr="007A30B7">
        <w:rPr>
          <w:b/>
          <w:iCs/>
          <w:lang w:eastAsia="zh-CN"/>
        </w:rPr>
        <w:t xml:space="preserve"> link system:</w:t>
      </w:r>
      <w:r w:rsidRPr="007A30B7">
        <w:rPr>
          <w:lang w:eastAsia="zh-CN"/>
        </w:rPr>
        <w:t xml:space="preserve"> The combination of airborne and ground UAS radios and antennas that support the data and information exchanges between the UA and the Pilot Station for the purposes of managing and controlling the flight and operation of the UA.</w:t>
      </w:r>
    </w:p>
    <w:p w14:paraId="20C879B7"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rFonts w:ascii="Times New Roman Bold" w:hAnsi="Times New Roman Bold"/>
          <w:b/>
          <w:iCs/>
          <w:lang w:eastAsia="zh-CN"/>
        </w:rPr>
        <w:t>Command and non-payload communication</w:t>
      </w:r>
      <w:r w:rsidRPr="007A30B7">
        <w:rPr>
          <w:b/>
          <w:iCs/>
          <w:lang w:eastAsia="zh-CN"/>
        </w:rPr>
        <w:t xml:space="preserve"> l</w:t>
      </w:r>
      <w:r w:rsidRPr="007A30B7">
        <w:rPr>
          <w:b/>
          <w:lang w:eastAsia="zh-CN"/>
        </w:rPr>
        <w:t>ink system airborne radio:</w:t>
      </w:r>
      <w:r w:rsidRPr="007A30B7">
        <w:rPr>
          <w:lang w:eastAsia="zh-CN"/>
        </w:rPr>
        <w:t xml:space="preserve"> The CNPC radio that is part of the CNPC link airborne radio system (ARS).</w:t>
      </w:r>
    </w:p>
    <w:p w14:paraId="45F22657"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rFonts w:ascii="Times New Roman Bold" w:hAnsi="Times New Roman Bold"/>
          <w:b/>
          <w:iCs/>
          <w:lang w:eastAsia="zh-CN"/>
        </w:rPr>
        <w:t>Command and non-payload communication</w:t>
      </w:r>
      <w:r w:rsidRPr="007A30B7">
        <w:rPr>
          <w:b/>
          <w:iCs/>
          <w:lang w:eastAsia="zh-CN"/>
        </w:rPr>
        <w:t xml:space="preserve"> link airborne radio system:</w:t>
      </w:r>
      <w:r w:rsidRPr="007A30B7">
        <w:rPr>
          <w:lang w:eastAsia="zh-CN"/>
        </w:rPr>
        <w:t xml:space="preserve"> The system that resides on the UA to transmit and receive control and communication data to and from the CNPC link GRS.  The ARS consists of the CNPC link system airborne radio, one or more airborne antennas, and all associated cabling.</w:t>
      </w:r>
    </w:p>
    <w:p w14:paraId="75B5AEAB"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rFonts w:ascii="Times New Roman Bold" w:hAnsi="Times New Roman Bold"/>
          <w:b/>
          <w:iCs/>
          <w:lang w:eastAsia="zh-CN"/>
        </w:rPr>
        <w:t>Command and non-payload communication</w:t>
      </w:r>
      <w:r w:rsidRPr="007A30B7">
        <w:rPr>
          <w:b/>
          <w:lang w:eastAsia="zh-CN"/>
        </w:rPr>
        <w:t xml:space="preserve"> link system ground radio:</w:t>
      </w:r>
      <w:r w:rsidRPr="007A30B7">
        <w:rPr>
          <w:lang w:eastAsia="zh-CN"/>
        </w:rPr>
        <w:t xml:space="preserve"> The CNPC radio that is part of the CNPC link GRS.</w:t>
      </w:r>
    </w:p>
    <w:p w14:paraId="55FAD8DF"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rFonts w:ascii="Times New Roman Bold" w:hAnsi="Times New Roman Bold"/>
          <w:b/>
          <w:iCs/>
          <w:lang w:eastAsia="zh-CN"/>
        </w:rPr>
        <w:t>Command and non-payload communication</w:t>
      </w:r>
      <w:r w:rsidRPr="007A30B7">
        <w:rPr>
          <w:b/>
          <w:iCs/>
          <w:lang w:eastAsia="zh-CN"/>
        </w:rPr>
        <w:t xml:space="preserve"> l</w:t>
      </w:r>
      <w:r w:rsidRPr="007A30B7">
        <w:rPr>
          <w:b/>
          <w:lang w:eastAsia="zh-CN"/>
        </w:rPr>
        <w:t>ink ground radio system:</w:t>
      </w:r>
      <w:r w:rsidRPr="007A30B7">
        <w:rPr>
          <w:lang w:eastAsia="zh-CN"/>
        </w:rPr>
        <w:t xml:space="preserve"> The system that resides on the ground to transmit and receive control and communication data to and from the CNPC link airborne radio system.  The GRS consists of the CNPC link system ground radio, one or more antennas, and all associated cabling.</w:t>
      </w:r>
    </w:p>
    <w:p w14:paraId="135EBB81"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b/>
          <w:lang w:eastAsia="zh-CN"/>
        </w:rPr>
        <w:t>Unmanned aircraft:</w:t>
      </w:r>
      <w:r w:rsidRPr="007A30B7">
        <w:rPr>
          <w:lang w:eastAsia="zh-CN"/>
        </w:rPr>
        <w:t xml:space="preserve"> Designates all types of aircraft remotely controlled.</w:t>
      </w:r>
    </w:p>
    <w:p w14:paraId="344C0B32"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b/>
          <w:lang w:eastAsia="zh-CN"/>
        </w:rPr>
        <w:t>Unmanned aircraft control station:</w:t>
      </w:r>
      <w:r w:rsidRPr="007A30B7">
        <w:rPr>
          <w:lang w:eastAsia="zh-CN"/>
        </w:rPr>
        <w:t xml:space="preserve"> Facilities from which a UA is controlled remotely.</w:t>
      </w:r>
    </w:p>
    <w:p w14:paraId="64565401"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b/>
          <w:lang w:eastAsia="zh-CN"/>
        </w:rPr>
        <w:t>Handover operations:</w:t>
      </w:r>
      <w:r w:rsidRPr="007A30B7">
        <w:rPr>
          <w:lang w:eastAsia="zh-CN"/>
        </w:rPr>
        <w:t xml:space="preserve"> is the transfer:</w:t>
      </w:r>
    </w:p>
    <w:p w14:paraId="5EE19835"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lang w:eastAsia="zh-CN"/>
        </w:rPr>
        <w:t>–</w:t>
      </w:r>
      <w:r w:rsidRPr="007A30B7">
        <w:rPr>
          <w:lang w:eastAsia="zh-CN"/>
        </w:rPr>
        <w:tab/>
        <w:t>of a direct (LoS) RF communication from one dedicated UACS to another (LoS) dedicated UACS;</w:t>
      </w:r>
    </w:p>
    <w:p w14:paraId="0F990E09"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lang w:eastAsia="zh-CN"/>
        </w:rPr>
        <w:t>–</w:t>
      </w:r>
      <w:r w:rsidRPr="007A30B7">
        <w:rPr>
          <w:lang w:eastAsia="zh-CN"/>
        </w:rPr>
        <w:tab/>
        <w:t xml:space="preserve">of a direct (LoS) to an indirect (BLoS) RF communication link or </w:t>
      </w:r>
      <w:r w:rsidRPr="007A30B7">
        <w:rPr>
          <w:i/>
          <w:iCs/>
          <w:lang w:eastAsia="zh-CN"/>
        </w:rPr>
        <w:t>vice versa</w:t>
      </w:r>
      <w:r w:rsidRPr="007A30B7">
        <w:rPr>
          <w:lang w:eastAsia="zh-CN"/>
        </w:rPr>
        <w:t>.</w:t>
      </w:r>
    </w:p>
    <w:p w14:paraId="7DBC2E81"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iCs/>
          <w:lang w:eastAsia="zh-CN"/>
        </w:rPr>
      </w:pPr>
      <w:r w:rsidRPr="007A30B7">
        <w:rPr>
          <w:b/>
          <w:lang w:eastAsia="zh-CN"/>
        </w:rPr>
        <w:t>Pilot Station:</w:t>
      </w:r>
      <w:r w:rsidRPr="007A30B7">
        <w:rPr>
          <w:lang w:eastAsia="zh-CN"/>
        </w:rPr>
        <w:t xml:space="preserve"> The equipment used to maintain control, communicate, guide, or otherwise manage an UA.</w:t>
      </w:r>
    </w:p>
    <w:p w14:paraId="375116C1"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rFonts w:eastAsia="MS Mincho"/>
        </w:rPr>
      </w:pPr>
      <w:r w:rsidRPr="007A30B7">
        <w:rPr>
          <w:b/>
          <w:iCs/>
          <w:lang w:eastAsia="zh-CN"/>
        </w:rPr>
        <w:t>Radio line-of-sight</w:t>
      </w:r>
      <w:r w:rsidRPr="007A30B7">
        <w:rPr>
          <w:b/>
          <w:lang w:eastAsia="zh-CN"/>
        </w:rPr>
        <w:t>:</w:t>
      </w:r>
      <w:r w:rsidRPr="007A30B7">
        <w:rPr>
          <w:lang w:eastAsia="zh-CN"/>
        </w:rPr>
        <w:t xml:space="preserve"> is defined as the direct radio line of sight radiocommunication between the UA and UACS.</w:t>
      </w:r>
    </w:p>
    <w:p w14:paraId="3CE2C8C0"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b/>
          <w:lang w:eastAsia="zh-CN"/>
        </w:rPr>
        <w:t>Sense and avoid:</w:t>
      </w:r>
      <w:r w:rsidRPr="007A30B7">
        <w:rPr>
          <w:lang w:eastAsia="zh-CN"/>
        </w:rPr>
        <w:t xml:space="preserve"> Sense and avoid (S&amp;A) corresponds to the piloting principle “see and avoid” used in all air space volumes where the pilot is responsible for ensuring separation from nearby aircraft, terrain and obstacles.</w:t>
      </w:r>
    </w:p>
    <w:p w14:paraId="633C3109"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rPr>
          <w:lang w:eastAsia="zh-CN"/>
        </w:rPr>
      </w:pPr>
      <w:r w:rsidRPr="007A30B7">
        <w:rPr>
          <w:b/>
          <w:lang w:eastAsia="zh-CN"/>
        </w:rPr>
        <w:t>Unmanned aircraft system:</w:t>
      </w:r>
      <w:r w:rsidRPr="007A30B7">
        <w:rPr>
          <w:lang w:eastAsia="zh-CN"/>
        </w:rPr>
        <w:t xml:space="preserve"> Consists of the following subsystems:</w:t>
      </w:r>
    </w:p>
    <w:p w14:paraId="17320475"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lang w:eastAsia="zh-CN"/>
        </w:rPr>
        <w:t>–</w:t>
      </w:r>
      <w:r w:rsidRPr="007A30B7">
        <w:rPr>
          <w:lang w:eastAsia="zh-CN"/>
        </w:rPr>
        <w:tab/>
        <w:t>Unmanned aircraft subsystem (i.e. the aircraft itself);</w:t>
      </w:r>
    </w:p>
    <w:p w14:paraId="74E1BC57"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lang w:eastAsia="zh-CN"/>
        </w:rPr>
        <w:t>–</w:t>
      </w:r>
      <w:r w:rsidRPr="007A30B7">
        <w:rPr>
          <w:lang w:eastAsia="zh-CN"/>
        </w:rPr>
        <w:tab/>
        <w:t>Unmanned aircraft control station subsystem;</w:t>
      </w:r>
    </w:p>
    <w:p w14:paraId="13034C85"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lang w:eastAsia="zh-CN"/>
        </w:rPr>
        <w:lastRenderedPageBreak/>
        <w:t>–</w:t>
      </w:r>
      <w:r w:rsidRPr="007A30B7">
        <w:rPr>
          <w:lang w:eastAsia="zh-CN"/>
        </w:rPr>
        <w:tab/>
        <w:t>ATC communications subsystem (not necessarily relayed through the UA);</w:t>
      </w:r>
    </w:p>
    <w:p w14:paraId="009B47FD"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lang w:eastAsia="zh-CN"/>
        </w:rPr>
        <w:t>–</w:t>
      </w:r>
      <w:r w:rsidRPr="007A30B7">
        <w:rPr>
          <w:lang w:eastAsia="zh-CN"/>
        </w:rPr>
        <w:tab/>
        <w:t>Sense and avoid (S&amp;A) subsystem;</w:t>
      </w:r>
    </w:p>
    <w:p w14:paraId="602554D4"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rPr>
          <w:lang w:eastAsia="zh-CN"/>
        </w:rPr>
      </w:pPr>
      <w:r w:rsidRPr="007A30B7">
        <w:rPr>
          <w:lang w:eastAsia="zh-CN"/>
        </w:rPr>
        <w:t>–</w:t>
      </w:r>
      <w:r w:rsidRPr="007A30B7">
        <w:rPr>
          <w:lang w:eastAsia="zh-CN"/>
        </w:rPr>
        <w:tab/>
        <w:t>Payload subsystem (e.g. video camera …).</w:t>
      </w:r>
    </w:p>
    <w:p w14:paraId="13343165"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sidRPr="007A30B7">
        <w:rPr>
          <w:b/>
          <w:sz w:val="28"/>
        </w:rPr>
        <w:t>2</w:t>
      </w:r>
      <w:r w:rsidRPr="007A30B7">
        <w:rPr>
          <w:b/>
          <w:sz w:val="28"/>
        </w:rPr>
        <w:tab/>
        <w:t>Characteristics of command and non-payload communication links at 5 GHz</w:t>
      </w:r>
    </w:p>
    <w:p w14:paraId="5457AF9B"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7A30B7">
        <w:rPr>
          <w:b/>
        </w:rPr>
        <w:t>2.1</w:t>
      </w:r>
      <w:r w:rsidRPr="007A30B7">
        <w:rPr>
          <w:b/>
        </w:rPr>
        <w:tab/>
        <w:t xml:space="preserve">Unmanned aircraft and control station line-of-sight link characteristics </w:t>
      </w:r>
    </w:p>
    <w:p w14:paraId="42F8A4D3"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7A30B7">
        <w:rPr>
          <w:rFonts w:eastAsia="MS Mincho"/>
          <w:caps/>
          <w:sz w:val="20"/>
        </w:rPr>
        <w:t>TABLE 1</w:t>
      </w:r>
    </w:p>
    <w:p w14:paraId="57D8127C"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7A30B7">
        <w:rPr>
          <w:rFonts w:ascii="Times New Roman Bold" w:eastAsia="MS Mincho" w:hAnsi="Times New Roman Bold"/>
          <w:b/>
          <w:sz w:val="20"/>
        </w:rPr>
        <w:t>Transmission and reception characteristics for the c</w:t>
      </w:r>
      <w:r w:rsidRPr="007A30B7">
        <w:rPr>
          <w:rFonts w:ascii="Times New Roman Bold" w:hAnsi="Times New Roman Bold"/>
          <w:b/>
          <w:sz w:val="20"/>
          <w:lang w:eastAsia="zh-CN"/>
        </w:rPr>
        <w:t>ontrol and non-payload communication link system</w:t>
      </w:r>
    </w:p>
    <w:tbl>
      <w:tblPr>
        <w:tblStyle w:val="TableGrid3"/>
        <w:tblW w:w="9630" w:type="dxa"/>
        <w:jc w:val="center"/>
        <w:tblLayout w:type="fixed"/>
        <w:tblCellMar>
          <w:left w:w="57" w:type="dxa"/>
          <w:right w:w="57" w:type="dxa"/>
        </w:tblCellMar>
        <w:tblLook w:val="04A0" w:firstRow="1" w:lastRow="0" w:firstColumn="1" w:lastColumn="0" w:noHBand="0" w:noVBand="1"/>
      </w:tblPr>
      <w:tblGrid>
        <w:gridCol w:w="2433"/>
        <w:gridCol w:w="992"/>
        <w:gridCol w:w="3119"/>
        <w:gridCol w:w="3086"/>
      </w:tblGrid>
      <w:tr w:rsidR="007A30B7" w:rsidRPr="007A30B7" w14:paraId="7524F62A" w14:textId="77777777" w:rsidTr="00496525">
        <w:trPr>
          <w:cantSplit/>
          <w:tblHeader/>
          <w:jc w:val="center"/>
        </w:trPr>
        <w:tc>
          <w:tcPr>
            <w:tcW w:w="2433" w:type="dxa"/>
            <w:vAlign w:val="center"/>
          </w:tcPr>
          <w:p w14:paraId="174A051A"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92" w:type="dxa"/>
            <w:vAlign w:val="center"/>
          </w:tcPr>
          <w:p w14:paraId="0DB2790F"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Units</w:t>
            </w:r>
          </w:p>
        </w:tc>
        <w:tc>
          <w:tcPr>
            <w:tcW w:w="3119" w:type="dxa"/>
            <w:vAlign w:val="center"/>
          </w:tcPr>
          <w:p w14:paraId="12DAFA49"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Airborne</w:t>
            </w:r>
          </w:p>
        </w:tc>
        <w:tc>
          <w:tcPr>
            <w:tcW w:w="3086" w:type="dxa"/>
            <w:vAlign w:val="center"/>
          </w:tcPr>
          <w:p w14:paraId="75C08115"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Ground</w:t>
            </w:r>
          </w:p>
        </w:tc>
      </w:tr>
      <w:tr w:rsidR="007A30B7" w:rsidRPr="007A30B7" w14:paraId="4585D3F3" w14:textId="77777777" w:rsidTr="00496525">
        <w:trPr>
          <w:cantSplit/>
          <w:jc w:val="center"/>
        </w:trPr>
        <w:tc>
          <w:tcPr>
            <w:tcW w:w="2433" w:type="dxa"/>
          </w:tcPr>
          <w:p w14:paraId="2604AD0F" w14:textId="77777777" w:rsidR="007A30B7" w:rsidRPr="007A30B7" w:rsidRDefault="007A30B7" w:rsidP="007A30B7">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7A30B7">
              <w:rPr>
                <w:bCs/>
                <w:sz w:val="20"/>
              </w:rPr>
              <w:t>Frequency of operation</w:t>
            </w:r>
          </w:p>
        </w:tc>
        <w:tc>
          <w:tcPr>
            <w:tcW w:w="992" w:type="dxa"/>
          </w:tcPr>
          <w:p w14:paraId="1C6FDF69" w14:textId="77777777" w:rsidR="007A30B7" w:rsidRPr="007A30B7" w:rsidRDefault="007A30B7" w:rsidP="007A30B7">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MHz</w:t>
            </w:r>
          </w:p>
        </w:tc>
        <w:tc>
          <w:tcPr>
            <w:tcW w:w="3119" w:type="dxa"/>
          </w:tcPr>
          <w:p w14:paraId="0ADA7326" w14:textId="77777777" w:rsidR="007A30B7" w:rsidRPr="007A30B7" w:rsidRDefault="007A30B7" w:rsidP="007A30B7">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5 030 to 5 091</w:t>
            </w:r>
          </w:p>
        </w:tc>
        <w:tc>
          <w:tcPr>
            <w:tcW w:w="3086" w:type="dxa"/>
          </w:tcPr>
          <w:p w14:paraId="79802E86" w14:textId="77777777" w:rsidR="007A30B7" w:rsidRPr="007A30B7" w:rsidRDefault="007A30B7" w:rsidP="007A30B7">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5 030 to 5 091</w:t>
            </w:r>
          </w:p>
        </w:tc>
      </w:tr>
      <w:tr w:rsidR="007A30B7" w:rsidRPr="007A30B7" w14:paraId="7B285FE8" w14:textId="77777777" w:rsidTr="00496525">
        <w:trPr>
          <w:cantSplit/>
          <w:jc w:val="center"/>
        </w:trPr>
        <w:tc>
          <w:tcPr>
            <w:tcW w:w="2433" w:type="dxa"/>
          </w:tcPr>
          <w:p w14:paraId="3A20E22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User data rates</w:t>
            </w:r>
          </w:p>
        </w:tc>
        <w:tc>
          <w:tcPr>
            <w:tcW w:w="992" w:type="dxa"/>
          </w:tcPr>
          <w:p w14:paraId="1A8FBF1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kbps</w:t>
            </w:r>
          </w:p>
        </w:tc>
        <w:tc>
          <w:tcPr>
            <w:tcW w:w="3119" w:type="dxa"/>
          </w:tcPr>
          <w:p w14:paraId="17A2AA8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7.04 to 34.8</w:t>
            </w:r>
          </w:p>
        </w:tc>
        <w:tc>
          <w:tcPr>
            <w:tcW w:w="3086" w:type="dxa"/>
          </w:tcPr>
          <w:p w14:paraId="5675AAD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7.04 to 34.8</w:t>
            </w:r>
          </w:p>
        </w:tc>
      </w:tr>
      <w:tr w:rsidR="007A30B7" w:rsidRPr="007A30B7" w14:paraId="722B797E" w14:textId="77777777" w:rsidTr="00496525">
        <w:trPr>
          <w:cantSplit/>
          <w:jc w:val="center"/>
        </w:trPr>
        <w:tc>
          <w:tcPr>
            <w:tcW w:w="2433" w:type="dxa"/>
          </w:tcPr>
          <w:p w14:paraId="56F44B0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Duplexing</w:t>
            </w:r>
          </w:p>
        </w:tc>
        <w:tc>
          <w:tcPr>
            <w:tcW w:w="992" w:type="dxa"/>
          </w:tcPr>
          <w:p w14:paraId="74EE4BC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74DE69D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Time Division Duplex (TDD)</w:t>
            </w:r>
          </w:p>
        </w:tc>
        <w:tc>
          <w:tcPr>
            <w:tcW w:w="3086" w:type="dxa"/>
          </w:tcPr>
          <w:p w14:paraId="138F0E7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Time Division Duplex (TDD)</w:t>
            </w:r>
          </w:p>
        </w:tc>
      </w:tr>
      <w:tr w:rsidR="007A30B7" w:rsidRPr="007A30B7" w14:paraId="7181FA87" w14:textId="77777777" w:rsidTr="00496525">
        <w:trPr>
          <w:cantSplit/>
          <w:jc w:val="center"/>
        </w:trPr>
        <w:tc>
          <w:tcPr>
            <w:tcW w:w="2433" w:type="dxa"/>
          </w:tcPr>
          <w:p w14:paraId="08E0DDC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Transmit/receive duration up from control station down from the UA</w:t>
            </w:r>
          </w:p>
        </w:tc>
        <w:tc>
          <w:tcPr>
            <w:tcW w:w="992" w:type="dxa"/>
          </w:tcPr>
          <w:p w14:paraId="35A99AE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msec</w:t>
            </w:r>
          </w:p>
        </w:tc>
        <w:tc>
          <w:tcPr>
            <w:tcW w:w="3119" w:type="dxa"/>
          </w:tcPr>
          <w:p w14:paraId="46A74CF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23 Up plus 1.3 Guard</w:t>
            </w:r>
          </w:p>
          <w:p w14:paraId="1B4014B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23 Down plus 2.7 Guard</w:t>
            </w:r>
          </w:p>
        </w:tc>
        <w:tc>
          <w:tcPr>
            <w:tcW w:w="3086" w:type="dxa"/>
          </w:tcPr>
          <w:p w14:paraId="046795C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23 Up plus 1.3 Guard</w:t>
            </w:r>
          </w:p>
          <w:p w14:paraId="14EA09A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23 Down plus 2.7 Guard</w:t>
            </w:r>
          </w:p>
        </w:tc>
      </w:tr>
      <w:tr w:rsidR="007A30B7" w:rsidRPr="007A30B7" w14:paraId="54C87D92" w14:textId="77777777" w:rsidTr="00496525">
        <w:trPr>
          <w:cantSplit/>
          <w:jc w:val="center"/>
        </w:trPr>
        <w:tc>
          <w:tcPr>
            <w:tcW w:w="2433" w:type="dxa"/>
          </w:tcPr>
          <w:p w14:paraId="2274EE3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Modulation</w:t>
            </w:r>
          </w:p>
        </w:tc>
        <w:tc>
          <w:tcPr>
            <w:tcW w:w="992" w:type="dxa"/>
          </w:tcPr>
          <w:p w14:paraId="7AE3F12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15A8177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or QPSK</w:t>
            </w:r>
          </w:p>
        </w:tc>
        <w:tc>
          <w:tcPr>
            <w:tcW w:w="3086" w:type="dxa"/>
          </w:tcPr>
          <w:p w14:paraId="6C996BC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or QPSK</w:t>
            </w:r>
          </w:p>
        </w:tc>
      </w:tr>
      <w:tr w:rsidR="007A30B7" w:rsidRPr="007A30B7" w14:paraId="58BEFCD1" w14:textId="77777777" w:rsidTr="00496525">
        <w:trPr>
          <w:cantSplit/>
          <w:jc w:val="center"/>
        </w:trPr>
        <w:tc>
          <w:tcPr>
            <w:tcW w:w="2433" w:type="dxa"/>
          </w:tcPr>
          <w:p w14:paraId="2A86209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Modulation symbol rates</w:t>
            </w:r>
          </w:p>
        </w:tc>
        <w:tc>
          <w:tcPr>
            <w:tcW w:w="992" w:type="dxa"/>
          </w:tcPr>
          <w:p w14:paraId="769CC61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sz w:val="20"/>
              </w:rPr>
              <w:t>ksps</w:t>
            </w:r>
          </w:p>
        </w:tc>
        <w:tc>
          <w:tcPr>
            <w:tcW w:w="3119" w:type="dxa"/>
          </w:tcPr>
          <w:p w14:paraId="7768A25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34.5, 69, 103.5 and 138 QPSK: 20 and 80:</w:t>
            </w:r>
          </w:p>
          <w:p w14:paraId="0428EE2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including error correction/detection, guard times and synchronization overhead</w:t>
            </w:r>
          </w:p>
        </w:tc>
        <w:tc>
          <w:tcPr>
            <w:tcW w:w="3086" w:type="dxa"/>
          </w:tcPr>
          <w:p w14:paraId="3144FC1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GSMK: 34.5, 69, and 103.5</w:t>
            </w:r>
          </w:p>
          <w:p w14:paraId="3E88322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20 and 80:</w:t>
            </w:r>
          </w:p>
          <w:p w14:paraId="09FA0C8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including error correction/detection, guard times and synchronization overhead</w:t>
            </w:r>
          </w:p>
        </w:tc>
      </w:tr>
      <w:tr w:rsidR="007A30B7" w:rsidRPr="007A30B7" w14:paraId="2AA0DC0F" w14:textId="77777777" w:rsidTr="00496525">
        <w:trPr>
          <w:cantSplit/>
          <w:jc w:val="center"/>
        </w:trPr>
        <w:tc>
          <w:tcPr>
            <w:tcW w:w="2433" w:type="dxa"/>
          </w:tcPr>
          <w:p w14:paraId="31F5C81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Forward error correction</w:t>
            </w:r>
          </w:p>
        </w:tc>
        <w:tc>
          <w:tcPr>
            <w:tcW w:w="992" w:type="dxa"/>
          </w:tcPr>
          <w:p w14:paraId="3D0A4FA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4F9FB5E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Rate 5/8 Turbo Conv. Code</w:t>
            </w:r>
          </w:p>
          <w:p w14:paraId="3D133EA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Rate 5/9 and Rate 1/3 TCC</w:t>
            </w:r>
          </w:p>
        </w:tc>
        <w:tc>
          <w:tcPr>
            <w:tcW w:w="3086" w:type="dxa"/>
          </w:tcPr>
          <w:p w14:paraId="2656982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Rate 5/8 Turbo Conv. Code</w:t>
            </w:r>
          </w:p>
          <w:p w14:paraId="6317FF0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Rate 5/9 and Rate 1/3 TCC</w:t>
            </w:r>
          </w:p>
        </w:tc>
      </w:tr>
      <w:tr w:rsidR="007A30B7" w:rsidRPr="007A30B7" w14:paraId="7A61D7BB" w14:textId="77777777" w:rsidTr="00496525">
        <w:trPr>
          <w:cantSplit/>
          <w:jc w:val="center"/>
        </w:trPr>
        <w:tc>
          <w:tcPr>
            <w:tcW w:w="2433" w:type="dxa"/>
          </w:tcPr>
          <w:p w14:paraId="7826FDB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Error detection</w:t>
            </w:r>
          </w:p>
        </w:tc>
        <w:tc>
          <w:tcPr>
            <w:tcW w:w="992" w:type="dxa"/>
          </w:tcPr>
          <w:p w14:paraId="0AE0669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5DCD8F1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32-bit CRC</w:t>
            </w:r>
          </w:p>
        </w:tc>
        <w:tc>
          <w:tcPr>
            <w:tcW w:w="3086" w:type="dxa"/>
          </w:tcPr>
          <w:p w14:paraId="31F7617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32-bit CRC</w:t>
            </w:r>
          </w:p>
        </w:tc>
      </w:tr>
      <w:tr w:rsidR="007A30B7" w:rsidRPr="007A30B7" w14:paraId="5BEE7B1F" w14:textId="77777777" w:rsidTr="00496525">
        <w:trPr>
          <w:cantSplit/>
          <w:jc w:val="center"/>
        </w:trPr>
        <w:tc>
          <w:tcPr>
            <w:tcW w:w="2433" w:type="dxa"/>
          </w:tcPr>
          <w:p w14:paraId="169E1D2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Baseband Input/Output Signal</w:t>
            </w:r>
          </w:p>
        </w:tc>
        <w:tc>
          <w:tcPr>
            <w:tcW w:w="992" w:type="dxa"/>
          </w:tcPr>
          <w:p w14:paraId="4AD1B46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6A023BE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User Data</w:t>
            </w:r>
          </w:p>
        </w:tc>
        <w:tc>
          <w:tcPr>
            <w:tcW w:w="3086" w:type="dxa"/>
          </w:tcPr>
          <w:p w14:paraId="72C0725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User Data</w:t>
            </w:r>
          </w:p>
        </w:tc>
      </w:tr>
      <w:tr w:rsidR="007A30B7" w:rsidRPr="007A30B7" w14:paraId="20D69EA5" w14:textId="77777777" w:rsidTr="00496525">
        <w:trPr>
          <w:cantSplit/>
          <w:jc w:val="center"/>
        </w:trPr>
        <w:tc>
          <w:tcPr>
            <w:tcW w:w="2433" w:type="dxa"/>
          </w:tcPr>
          <w:p w14:paraId="66F62B1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User data block size transmitted per 50 ms TDD frame</w:t>
            </w:r>
          </w:p>
        </w:tc>
        <w:tc>
          <w:tcPr>
            <w:tcW w:w="992" w:type="dxa"/>
          </w:tcPr>
          <w:p w14:paraId="0CE0724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sz w:val="20"/>
              </w:rPr>
              <w:t>bits</w:t>
            </w:r>
          </w:p>
        </w:tc>
        <w:tc>
          <w:tcPr>
            <w:tcW w:w="3119" w:type="dxa"/>
          </w:tcPr>
          <w:p w14:paraId="198D65A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352, 800, 1280 and 1728</w:t>
            </w:r>
          </w:p>
          <w:p w14:paraId="6081E9F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 20 ksps: 200 and 360</w:t>
            </w:r>
          </w:p>
          <w:p w14:paraId="72FAC12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QSPK @ 80 ksps: 1032 and 1744</w:t>
            </w:r>
          </w:p>
        </w:tc>
        <w:tc>
          <w:tcPr>
            <w:tcW w:w="3086" w:type="dxa"/>
          </w:tcPr>
          <w:p w14:paraId="18D146D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352, 800, 1280 and 1728</w:t>
            </w:r>
          </w:p>
          <w:p w14:paraId="2F96A2C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 20 ksps: 200 and 360</w:t>
            </w:r>
          </w:p>
          <w:p w14:paraId="40EEB65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QSPK @ 80 ksps: 1032 and 1744</w:t>
            </w:r>
          </w:p>
        </w:tc>
      </w:tr>
      <w:tr w:rsidR="007A30B7" w:rsidRPr="007A30B7" w14:paraId="3D824A75" w14:textId="77777777" w:rsidTr="00496525">
        <w:trPr>
          <w:cantSplit/>
          <w:jc w:val="center"/>
        </w:trPr>
        <w:tc>
          <w:tcPr>
            <w:tcW w:w="2433" w:type="dxa"/>
          </w:tcPr>
          <w:p w14:paraId="6490F4C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User data rates</w:t>
            </w:r>
          </w:p>
        </w:tc>
        <w:tc>
          <w:tcPr>
            <w:tcW w:w="992" w:type="dxa"/>
          </w:tcPr>
          <w:p w14:paraId="280AA7F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sz w:val="20"/>
              </w:rPr>
              <w:t>kbps</w:t>
            </w:r>
          </w:p>
        </w:tc>
        <w:tc>
          <w:tcPr>
            <w:tcW w:w="3119" w:type="dxa"/>
          </w:tcPr>
          <w:p w14:paraId="3BDB9C3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Tx: 7.04, 16.0, 25.6 and 34.56</w:t>
            </w:r>
          </w:p>
          <w:p w14:paraId="73055EEB" w14:textId="1354AEB0"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 xml:space="preserve">GSMK Rx: 7.04, 16.0 and </w:t>
            </w:r>
            <w:ins w:id="9" w:author="Author">
              <w:r w:rsidR="00CF28BC">
                <w:rPr>
                  <w:bCs/>
                  <w:sz w:val="20"/>
                </w:rPr>
                <w:t>25</w:t>
              </w:r>
            </w:ins>
            <w:del w:id="10" w:author="Author">
              <w:r w:rsidR="00CF28BC" w:rsidDel="00CF28BC">
                <w:rPr>
                  <w:bCs/>
                  <w:sz w:val="20"/>
                </w:rPr>
                <w:delText>34</w:delText>
              </w:r>
            </w:del>
            <w:r w:rsidR="00CF28BC">
              <w:rPr>
                <w:bCs/>
                <w:sz w:val="20"/>
              </w:rPr>
              <w:t>.</w:t>
            </w:r>
            <w:del w:id="11" w:author="Author">
              <w:r w:rsidR="00CF28BC" w:rsidDel="00CF28BC">
                <w:rPr>
                  <w:bCs/>
                  <w:sz w:val="20"/>
                </w:rPr>
                <w:delText>5</w:delText>
              </w:r>
            </w:del>
            <w:r w:rsidR="00CF28BC">
              <w:rPr>
                <w:bCs/>
                <w:sz w:val="20"/>
              </w:rPr>
              <w:t>6</w:t>
            </w:r>
          </w:p>
          <w:p w14:paraId="3017554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Tx/Rx @ 20 ksps: 20.64 and 34.88;</w:t>
            </w:r>
          </w:p>
          <w:p w14:paraId="0A2E906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Includes TDD duty cycle overhead</w:t>
            </w:r>
          </w:p>
        </w:tc>
        <w:tc>
          <w:tcPr>
            <w:tcW w:w="3086" w:type="dxa"/>
          </w:tcPr>
          <w:p w14:paraId="3767A26E" w14:textId="407AB604"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 xml:space="preserve">GMSK </w:t>
            </w:r>
            <w:ins w:id="12" w:author="Author">
              <w:r w:rsidR="009E4AE7">
                <w:rPr>
                  <w:bCs/>
                  <w:sz w:val="20"/>
                </w:rPr>
                <w:t>R</w:t>
              </w:r>
            </w:ins>
            <w:del w:id="13" w:author="Author">
              <w:r w:rsidR="00EC6D89" w:rsidDel="009E4AE7">
                <w:rPr>
                  <w:bCs/>
                  <w:sz w:val="20"/>
                </w:rPr>
                <w:delText>T</w:delText>
              </w:r>
            </w:del>
            <w:r w:rsidRPr="007A30B7">
              <w:rPr>
                <w:bCs/>
                <w:sz w:val="20"/>
              </w:rPr>
              <w:t>x: 7.04, 16.0, 25.6 and 34.56</w:t>
            </w:r>
          </w:p>
          <w:p w14:paraId="1DCF20F7" w14:textId="37A38383"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 xml:space="preserve">GSMK </w:t>
            </w:r>
            <w:ins w:id="14" w:author="Author">
              <w:r w:rsidR="009E4AE7">
                <w:rPr>
                  <w:bCs/>
                  <w:sz w:val="20"/>
                </w:rPr>
                <w:t>T</w:t>
              </w:r>
            </w:ins>
            <w:del w:id="15" w:author="Author">
              <w:r w:rsidR="00EC6D89" w:rsidDel="009E4AE7">
                <w:rPr>
                  <w:bCs/>
                  <w:sz w:val="20"/>
                </w:rPr>
                <w:delText>R</w:delText>
              </w:r>
            </w:del>
            <w:r w:rsidRPr="007A30B7">
              <w:rPr>
                <w:bCs/>
                <w:sz w:val="20"/>
              </w:rPr>
              <w:t xml:space="preserve">x: 7.04, 16.0 and </w:t>
            </w:r>
            <w:ins w:id="16" w:author="Author">
              <w:r w:rsidR="00CF28BC">
                <w:rPr>
                  <w:bCs/>
                  <w:sz w:val="20"/>
                </w:rPr>
                <w:t>25</w:t>
              </w:r>
            </w:ins>
            <w:del w:id="17" w:author="Author">
              <w:r w:rsidR="00CF28BC" w:rsidDel="00CF28BC">
                <w:rPr>
                  <w:bCs/>
                  <w:sz w:val="20"/>
                </w:rPr>
                <w:delText>34</w:delText>
              </w:r>
            </w:del>
            <w:r w:rsidR="00CF28BC">
              <w:rPr>
                <w:bCs/>
                <w:sz w:val="20"/>
              </w:rPr>
              <w:t>.</w:t>
            </w:r>
            <w:del w:id="18" w:author="Author">
              <w:r w:rsidR="00CF28BC" w:rsidDel="00CF28BC">
                <w:rPr>
                  <w:bCs/>
                  <w:sz w:val="20"/>
                </w:rPr>
                <w:delText>5</w:delText>
              </w:r>
            </w:del>
            <w:r w:rsidR="00CF28BC">
              <w:rPr>
                <w:bCs/>
                <w:sz w:val="20"/>
              </w:rPr>
              <w:t>6</w:t>
            </w:r>
          </w:p>
          <w:p w14:paraId="2E3076C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Tx/Rx @ 20 ksps: 20.64 and 34.88;</w:t>
            </w:r>
          </w:p>
          <w:p w14:paraId="1448877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Includes TDD duty cycle overhead</w:t>
            </w:r>
          </w:p>
        </w:tc>
      </w:tr>
      <w:tr w:rsidR="007A30B7" w:rsidRPr="007A30B7" w14:paraId="17181088" w14:textId="77777777" w:rsidTr="00496525">
        <w:trPr>
          <w:cantSplit/>
          <w:jc w:val="center"/>
        </w:trPr>
        <w:tc>
          <w:tcPr>
            <w:tcW w:w="2433" w:type="dxa"/>
          </w:tcPr>
          <w:p w14:paraId="4A6F3D0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Occupied bandwidth, C</w:t>
            </w:r>
          </w:p>
        </w:tc>
        <w:tc>
          <w:tcPr>
            <w:tcW w:w="992" w:type="dxa"/>
          </w:tcPr>
          <w:p w14:paraId="2884025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kHz</w:t>
            </w:r>
          </w:p>
        </w:tc>
        <w:tc>
          <w:tcPr>
            <w:tcW w:w="3119" w:type="dxa"/>
          </w:tcPr>
          <w:p w14:paraId="6B59A4A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Variable per application with a maximum of 250</w:t>
            </w:r>
          </w:p>
        </w:tc>
        <w:tc>
          <w:tcPr>
            <w:tcW w:w="3086" w:type="dxa"/>
          </w:tcPr>
          <w:p w14:paraId="690F9D7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Variable per application with a maximum of 250</w:t>
            </w:r>
          </w:p>
        </w:tc>
      </w:tr>
      <w:tr w:rsidR="007A30B7" w:rsidRPr="007A30B7" w14:paraId="377732DE" w14:textId="77777777" w:rsidTr="00496525">
        <w:trPr>
          <w:cantSplit/>
          <w:jc w:val="center"/>
        </w:trPr>
        <w:tc>
          <w:tcPr>
            <w:tcW w:w="2433" w:type="dxa"/>
          </w:tcPr>
          <w:p w14:paraId="113EFD6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Antenna gain</w:t>
            </w:r>
          </w:p>
        </w:tc>
        <w:tc>
          <w:tcPr>
            <w:tcW w:w="992" w:type="dxa"/>
          </w:tcPr>
          <w:p w14:paraId="388B797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dBi</w:t>
            </w:r>
          </w:p>
        </w:tc>
        <w:tc>
          <w:tcPr>
            <w:tcW w:w="3119" w:type="dxa"/>
          </w:tcPr>
          <w:p w14:paraId="59C05E91" w14:textId="571135E3" w:rsidR="007A30B7" w:rsidRPr="007A30B7" w:rsidRDefault="00E3726C"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ins w:id="19" w:author="Author">
              <w:r>
                <w:rPr>
                  <w:bCs/>
                  <w:sz w:val="20"/>
                </w:rPr>
                <w:t>2</w:t>
              </w:r>
            </w:ins>
            <w:del w:id="20" w:author="Author">
              <w:r w:rsidR="00EC6D89" w:rsidDel="00E3726C">
                <w:rPr>
                  <w:bCs/>
                  <w:sz w:val="20"/>
                </w:rPr>
                <w:delText>3</w:delText>
              </w:r>
            </w:del>
          </w:p>
        </w:tc>
        <w:tc>
          <w:tcPr>
            <w:tcW w:w="3086" w:type="dxa"/>
          </w:tcPr>
          <w:p w14:paraId="43F8B65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22.5</w:t>
            </w:r>
          </w:p>
        </w:tc>
      </w:tr>
      <w:tr w:rsidR="007A30B7" w:rsidRPr="007A30B7" w14:paraId="10B2767D" w14:textId="77777777" w:rsidTr="00496525">
        <w:trPr>
          <w:cantSplit/>
          <w:jc w:val="center"/>
        </w:trPr>
        <w:tc>
          <w:tcPr>
            <w:tcW w:w="2433" w:type="dxa"/>
          </w:tcPr>
          <w:p w14:paraId="72E748A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Cable loss</w:t>
            </w:r>
          </w:p>
        </w:tc>
        <w:tc>
          <w:tcPr>
            <w:tcW w:w="992" w:type="dxa"/>
          </w:tcPr>
          <w:p w14:paraId="2DDA74D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dB</w:t>
            </w:r>
          </w:p>
        </w:tc>
        <w:tc>
          <w:tcPr>
            <w:tcW w:w="3119" w:type="dxa"/>
          </w:tcPr>
          <w:p w14:paraId="30C093C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w:t>
            </w:r>
          </w:p>
        </w:tc>
        <w:tc>
          <w:tcPr>
            <w:tcW w:w="3086" w:type="dxa"/>
          </w:tcPr>
          <w:p w14:paraId="66F2EE72" w14:textId="4A4D3CD3" w:rsidR="007A30B7" w:rsidRPr="007A30B7" w:rsidRDefault="00E3726C"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ins w:id="21" w:author="Author">
              <w:r>
                <w:rPr>
                  <w:bCs/>
                  <w:sz w:val="20"/>
                </w:rPr>
                <w:t>1</w:t>
              </w:r>
            </w:ins>
            <w:del w:id="22" w:author="Author">
              <w:r w:rsidR="00EC6D89" w:rsidDel="00E3726C">
                <w:rPr>
                  <w:bCs/>
                  <w:sz w:val="20"/>
                </w:rPr>
                <w:delText>3</w:delText>
              </w:r>
            </w:del>
          </w:p>
        </w:tc>
      </w:tr>
      <w:tr w:rsidR="007A30B7" w:rsidRPr="007A30B7" w14:paraId="6D071001" w14:textId="77777777" w:rsidTr="00496525">
        <w:trPr>
          <w:cantSplit/>
          <w:jc w:val="center"/>
        </w:trPr>
        <w:tc>
          <w:tcPr>
            <w:tcW w:w="2433" w:type="dxa"/>
          </w:tcPr>
          <w:p w14:paraId="2978628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lastRenderedPageBreak/>
              <w:t xml:space="preserve">Antenna pattern </w:t>
            </w:r>
          </w:p>
        </w:tc>
        <w:tc>
          <w:tcPr>
            <w:tcW w:w="992" w:type="dxa"/>
          </w:tcPr>
          <w:p w14:paraId="0A692CC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7FE70C8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Constant azimuth</w:t>
            </w:r>
          </w:p>
          <w:p w14:paraId="5DD79EA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Constant elevation</w:t>
            </w:r>
          </w:p>
        </w:tc>
        <w:tc>
          <w:tcPr>
            <w:tcW w:w="3086" w:type="dxa"/>
          </w:tcPr>
          <w:p w14:paraId="33ED8AB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Constant azimuth</w:t>
            </w:r>
          </w:p>
          <w:p w14:paraId="3AF03EF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Tailored in elevation</w:t>
            </w:r>
          </w:p>
          <w:p w14:paraId="2DAD50F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See Table 2</w:t>
            </w:r>
          </w:p>
        </w:tc>
      </w:tr>
      <w:tr w:rsidR="007A30B7" w:rsidRPr="007A30B7" w14:paraId="697F9B06" w14:textId="77777777" w:rsidTr="00496525">
        <w:trPr>
          <w:cantSplit/>
          <w:jc w:val="center"/>
        </w:trPr>
        <w:tc>
          <w:tcPr>
            <w:tcW w:w="2433" w:type="dxa"/>
          </w:tcPr>
          <w:p w14:paraId="42FDEA2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Antenna polarization</w:t>
            </w:r>
          </w:p>
        </w:tc>
        <w:tc>
          <w:tcPr>
            <w:tcW w:w="992" w:type="dxa"/>
          </w:tcPr>
          <w:p w14:paraId="220BBFE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37CD67B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Vertical with aircraft flying straight and level</w:t>
            </w:r>
          </w:p>
        </w:tc>
        <w:tc>
          <w:tcPr>
            <w:tcW w:w="3086" w:type="dxa"/>
          </w:tcPr>
          <w:p w14:paraId="5E11BCA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Vertical</w:t>
            </w:r>
          </w:p>
        </w:tc>
      </w:tr>
      <w:tr w:rsidR="007A30B7" w:rsidRPr="007A30B7" w14:paraId="4E6C47A6" w14:textId="77777777" w:rsidTr="00496525">
        <w:trPr>
          <w:cantSplit/>
          <w:jc w:val="center"/>
        </w:trPr>
        <w:tc>
          <w:tcPr>
            <w:tcW w:w="2433" w:type="dxa"/>
          </w:tcPr>
          <w:p w14:paraId="5F6B2A2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Maximum antenna height</w:t>
            </w:r>
          </w:p>
        </w:tc>
        <w:tc>
          <w:tcPr>
            <w:tcW w:w="992" w:type="dxa"/>
          </w:tcPr>
          <w:p w14:paraId="2D3C95A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m</w:t>
            </w:r>
          </w:p>
        </w:tc>
        <w:tc>
          <w:tcPr>
            <w:tcW w:w="3119" w:type="dxa"/>
          </w:tcPr>
          <w:p w14:paraId="0846C53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22 860 (MSL)</w:t>
            </w:r>
          </w:p>
          <w:p w14:paraId="1E08D81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Typical 8 000</w:t>
            </w:r>
          </w:p>
        </w:tc>
        <w:tc>
          <w:tcPr>
            <w:tcW w:w="3086" w:type="dxa"/>
          </w:tcPr>
          <w:p w14:paraId="5457205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 to 50</w:t>
            </w:r>
          </w:p>
          <w:p w14:paraId="2D8124C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Typical 10</w:t>
            </w:r>
          </w:p>
        </w:tc>
      </w:tr>
      <w:tr w:rsidR="007A30B7" w:rsidRPr="007A30B7" w14:paraId="60B041D8" w14:textId="77777777" w:rsidTr="00496525">
        <w:trPr>
          <w:cantSplit/>
          <w:jc w:val="center"/>
        </w:trPr>
        <w:tc>
          <w:tcPr>
            <w:tcW w:w="2433" w:type="dxa"/>
          </w:tcPr>
          <w:p w14:paraId="2B0579F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Service range</w:t>
            </w:r>
          </w:p>
        </w:tc>
        <w:tc>
          <w:tcPr>
            <w:tcW w:w="992" w:type="dxa"/>
          </w:tcPr>
          <w:p w14:paraId="0C25616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km</w:t>
            </w:r>
          </w:p>
        </w:tc>
        <w:tc>
          <w:tcPr>
            <w:tcW w:w="3119" w:type="dxa"/>
          </w:tcPr>
          <w:p w14:paraId="1115C63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550</w:t>
            </w:r>
          </w:p>
          <w:p w14:paraId="0B620F1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Typical 200</w:t>
            </w:r>
          </w:p>
        </w:tc>
        <w:tc>
          <w:tcPr>
            <w:tcW w:w="3086" w:type="dxa"/>
          </w:tcPr>
          <w:p w14:paraId="4BEA8AE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550</w:t>
            </w:r>
          </w:p>
          <w:p w14:paraId="7FE0733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Typical 200</w:t>
            </w:r>
          </w:p>
        </w:tc>
      </w:tr>
      <w:tr w:rsidR="007A30B7" w:rsidRPr="007A30B7" w14:paraId="0C9AEC6E" w14:textId="77777777" w:rsidTr="00496525">
        <w:trPr>
          <w:cantSplit/>
          <w:jc w:val="center"/>
        </w:trPr>
        <w:tc>
          <w:tcPr>
            <w:tcW w:w="2433" w:type="dxa"/>
          </w:tcPr>
          <w:p w14:paraId="64DADEE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Transmitter conducted power</w:t>
            </w:r>
          </w:p>
        </w:tc>
        <w:tc>
          <w:tcPr>
            <w:tcW w:w="992" w:type="dxa"/>
          </w:tcPr>
          <w:p w14:paraId="3BA5F8D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dBm</w:t>
            </w:r>
          </w:p>
        </w:tc>
        <w:tc>
          <w:tcPr>
            <w:tcW w:w="3119" w:type="dxa"/>
          </w:tcPr>
          <w:p w14:paraId="69474CE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40</w:t>
            </w:r>
          </w:p>
        </w:tc>
        <w:tc>
          <w:tcPr>
            <w:tcW w:w="3086" w:type="dxa"/>
          </w:tcPr>
          <w:p w14:paraId="6F5E381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40</w:t>
            </w:r>
          </w:p>
        </w:tc>
      </w:tr>
      <w:tr w:rsidR="007A30B7" w:rsidRPr="007A30B7" w14:paraId="5869DD67" w14:textId="77777777" w:rsidTr="00496525">
        <w:trPr>
          <w:cantSplit/>
          <w:jc w:val="center"/>
        </w:trPr>
        <w:tc>
          <w:tcPr>
            <w:tcW w:w="2433" w:type="dxa"/>
          </w:tcPr>
          <w:p w14:paraId="2E6CE73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Transmitter in band emission limits</w:t>
            </w:r>
          </w:p>
        </w:tc>
        <w:tc>
          <w:tcPr>
            <w:tcW w:w="992" w:type="dxa"/>
          </w:tcPr>
          <w:p w14:paraId="22F0009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dBc/kHz</w:t>
            </w:r>
          </w:p>
        </w:tc>
        <w:tc>
          <w:tcPr>
            <w:tcW w:w="3119" w:type="dxa"/>
          </w:tcPr>
          <w:p w14:paraId="6C53EDE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−96 at 2 MHz offset</w:t>
            </w:r>
          </w:p>
          <w:p w14:paraId="6ADBC96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See Table 3</w:t>
            </w:r>
          </w:p>
        </w:tc>
        <w:tc>
          <w:tcPr>
            <w:tcW w:w="3086" w:type="dxa"/>
          </w:tcPr>
          <w:p w14:paraId="0CCB787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−96 at 2 MHz offset</w:t>
            </w:r>
          </w:p>
          <w:p w14:paraId="74D9890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See Table 3</w:t>
            </w:r>
          </w:p>
        </w:tc>
      </w:tr>
      <w:tr w:rsidR="007A30B7" w:rsidRPr="007A30B7" w14:paraId="6446A371" w14:textId="77777777" w:rsidTr="00496525">
        <w:trPr>
          <w:cantSplit/>
          <w:jc w:val="center"/>
        </w:trPr>
        <w:tc>
          <w:tcPr>
            <w:tcW w:w="2433" w:type="dxa"/>
          </w:tcPr>
          <w:p w14:paraId="705FA3F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Receiver noise figure</w:t>
            </w:r>
          </w:p>
        </w:tc>
        <w:tc>
          <w:tcPr>
            <w:tcW w:w="992" w:type="dxa"/>
          </w:tcPr>
          <w:p w14:paraId="2021212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dB</w:t>
            </w:r>
          </w:p>
        </w:tc>
        <w:tc>
          <w:tcPr>
            <w:tcW w:w="3119" w:type="dxa"/>
          </w:tcPr>
          <w:p w14:paraId="3200BB0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7</w:t>
            </w:r>
          </w:p>
        </w:tc>
        <w:tc>
          <w:tcPr>
            <w:tcW w:w="3086" w:type="dxa"/>
          </w:tcPr>
          <w:p w14:paraId="6114567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7</w:t>
            </w:r>
          </w:p>
        </w:tc>
      </w:tr>
      <w:tr w:rsidR="007A30B7" w:rsidRPr="007A30B7" w14:paraId="4CE94E9F" w14:textId="77777777" w:rsidTr="00496525">
        <w:trPr>
          <w:cantSplit/>
          <w:jc w:val="center"/>
        </w:trPr>
        <w:tc>
          <w:tcPr>
            <w:tcW w:w="2433" w:type="dxa"/>
          </w:tcPr>
          <w:p w14:paraId="04F92270" w14:textId="4ABCD1C2"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Receiver sens</w:t>
            </w:r>
            <w:ins w:id="23" w:author="Author">
              <w:r w:rsidR="00115AEC">
                <w:rPr>
                  <w:bCs/>
                  <w:sz w:val="20"/>
                </w:rPr>
                <w:t>i</w:t>
              </w:r>
              <w:del w:id="24" w:author="Author">
                <w:r w:rsidR="00E3726C" w:rsidDel="00115AEC">
                  <w:rPr>
                    <w:bCs/>
                    <w:sz w:val="20"/>
                  </w:rPr>
                  <w:delText>e</w:delText>
                </w:r>
              </w:del>
              <w:r w:rsidR="00E3726C">
                <w:rPr>
                  <w:bCs/>
                  <w:sz w:val="20"/>
                </w:rPr>
                <w:t>tiv</w:t>
              </w:r>
            </w:ins>
            <w:del w:id="25" w:author="Author">
              <w:r w:rsidRPr="007A30B7" w:rsidDel="00E3726C">
                <w:rPr>
                  <w:bCs/>
                  <w:sz w:val="20"/>
                </w:rPr>
                <w:delText>i</w:delText>
              </w:r>
              <w:r w:rsidR="002A1351" w:rsidDel="00E3726C">
                <w:rPr>
                  <w:bCs/>
                  <w:sz w:val="20"/>
                </w:rPr>
                <w:delText>bi</w:delText>
              </w:r>
              <w:r w:rsidR="002A1351" w:rsidDel="00115AEC">
                <w:rPr>
                  <w:bCs/>
                  <w:sz w:val="20"/>
                </w:rPr>
                <w:delText>l</w:delText>
              </w:r>
            </w:del>
            <w:r w:rsidR="002A1351">
              <w:rPr>
                <w:bCs/>
                <w:sz w:val="20"/>
              </w:rPr>
              <w:t>ity</w:t>
            </w:r>
          </w:p>
        </w:tc>
        <w:tc>
          <w:tcPr>
            <w:tcW w:w="992" w:type="dxa"/>
          </w:tcPr>
          <w:p w14:paraId="64AAC3E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dBm</w:t>
            </w:r>
          </w:p>
        </w:tc>
        <w:tc>
          <w:tcPr>
            <w:tcW w:w="3119" w:type="dxa"/>
          </w:tcPr>
          <w:p w14:paraId="06297A7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-118, -115 and -113</w:t>
            </w:r>
          </w:p>
          <w:p w14:paraId="004CC88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 20 ksps: -120.5 and -118</w:t>
            </w:r>
          </w:p>
          <w:p w14:paraId="1CB5C8F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QSPK @ 80 ksps: -114.5 and -112</w:t>
            </w:r>
          </w:p>
        </w:tc>
        <w:tc>
          <w:tcPr>
            <w:tcW w:w="3086" w:type="dxa"/>
          </w:tcPr>
          <w:p w14:paraId="04EAC6F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GMSK: -118, -115 and -113</w:t>
            </w:r>
          </w:p>
          <w:p w14:paraId="3DDF5B1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QPSK @ 20 ksps: -120.5 and -118</w:t>
            </w:r>
          </w:p>
          <w:p w14:paraId="3CB6D3D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QSPK @ 80 ksps: -114.5 and -112</w:t>
            </w:r>
          </w:p>
        </w:tc>
      </w:tr>
      <w:tr w:rsidR="007A30B7" w:rsidRPr="007A30B7" w14:paraId="553C73CA" w14:textId="77777777" w:rsidTr="00496525">
        <w:trPr>
          <w:cantSplit/>
          <w:jc w:val="center"/>
        </w:trPr>
        <w:tc>
          <w:tcPr>
            <w:tcW w:w="2433" w:type="dxa"/>
          </w:tcPr>
          <w:p w14:paraId="2D7A051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Receiver in band rejection – except the operating channel</w:t>
            </w:r>
          </w:p>
        </w:tc>
        <w:tc>
          <w:tcPr>
            <w:tcW w:w="992" w:type="dxa"/>
          </w:tcPr>
          <w:p w14:paraId="3D227A0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dB</w:t>
            </w:r>
          </w:p>
        </w:tc>
        <w:tc>
          <w:tcPr>
            <w:tcW w:w="3119" w:type="dxa"/>
          </w:tcPr>
          <w:p w14:paraId="6EB05899" w14:textId="18F60ACD"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One</w:t>
            </w:r>
            <w:ins w:id="26" w:author="Author">
              <w:r w:rsidR="00E3726C">
                <w:rPr>
                  <w:bCs/>
                  <w:sz w:val="20"/>
                </w:rPr>
                <w:t>-</w:t>
              </w:r>
            </w:ins>
            <w:del w:id="27" w:author="Author">
              <w:r w:rsidRPr="007A30B7" w:rsidDel="00E3726C">
                <w:rPr>
                  <w:bCs/>
                  <w:sz w:val="20"/>
                </w:rPr>
                <w:delText xml:space="preserve"> </w:delText>
              </w:r>
            </w:del>
            <w:r w:rsidRPr="007A30B7">
              <w:rPr>
                <w:bCs/>
                <w:sz w:val="20"/>
              </w:rPr>
              <w:t>channel separation: 23</w:t>
            </w:r>
          </w:p>
          <w:p w14:paraId="7E43E1A9" w14:textId="7CF5266F"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Two</w:t>
            </w:r>
            <w:ins w:id="28" w:author="Author">
              <w:r w:rsidR="00E3726C">
                <w:rPr>
                  <w:bCs/>
                  <w:sz w:val="20"/>
                </w:rPr>
                <w:t>-</w:t>
              </w:r>
            </w:ins>
            <w:del w:id="29" w:author="Author">
              <w:r w:rsidR="002A1351" w:rsidDel="00E3726C">
                <w:rPr>
                  <w:bCs/>
                  <w:sz w:val="20"/>
                </w:rPr>
                <w:delText xml:space="preserve"> </w:delText>
              </w:r>
            </w:del>
            <w:r w:rsidRPr="007A30B7">
              <w:rPr>
                <w:bCs/>
                <w:sz w:val="20"/>
              </w:rPr>
              <w:t>channel separation: 43</w:t>
            </w:r>
          </w:p>
          <w:p w14:paraId="0D3508CF" w14:textId="63D059AC"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Three</w:t>
            </w:r>
            <w:ins w:id="30" w:author="Author">
              <w:r w:rsidR="00E3726C">
                <w:rPr>
                  <w:bCs/>
                  <w:sz w:val="20"/>
                </w:rPr>
                <w:t>-</w:t>
              </w:r>
            </w:ins>
            <w:del w:id="31" w:author="Author">
              <w:r w:rsidR="002A1351" w:rsidDel="00E3726C">
                <w:rPr>
                  <w:bCs/>
                  <w:sz w:val="20"/>
                </w:rPr>
                <w:delText xml:space="preserve"> </w:delText>
              </w:r>
            </w:del>
            <w:r w:rsidRPr="007A30B7">
              <w:rPr>
                <w:bCs/>
                <w:sz w:val="20"/>
              </w:rPr>
              <w:t>channel separation: 57</w:t>
            </w:r>
          </w:p>
          <w:p w14:paraId="469F9CC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 MHz or more separation: 63</w:t>
            </w:r>
          </w:p>
        </w:tc>
        <w:tc>
          <w:tcPr>
            <w:tcW w:w="3086" w:type="dxa"/>
          </w:tcPr>
          <w:p w14:paraId="744E653E" w14:textId="320F888B"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One</w:t>
            </w:r>
            <w:ins w:id="32" w:author="Author">
              <w:r w:rsidR="00E3726C">
                <w:rPr>
                  <w:bCs/>
                  <w:sz w:val="20"/>
                </w:rPr>
                <w:t>-</w:t>
              </w:r>
            </w:ins>
            <w:del w:id="33" w:author="Author">
              <w:r w:rsidRPr="007A30B7" w:rsidDel="00E3726C">
                <w:rPr>
                  <w:bCs/>
                  <w:sz w:val="20"/>
                </w:rPr>
                <w:delText xml:space="preserve"> </w:delText>
              </w:r>
            </w:del>
            <w:r w:rsidRPr="007A30B7">
              <w:rPr>
                <w:bCs/>
                <w:sz w:val="20"/>
              </w:rPr>
              <w:t>channel separation: 23</w:t>
            </w:r>
          </w:p>
          <w:p w14:paraId="7E8EEB63" w14:textId="4B0D044F"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Two</w:t>
            </w:r>
            <w:ins w:id="34" w:author="Author">
              <w:r w:rsidR="00E3726C">
                <w:rPr>
                  <w:bCs/>
                  <w:sz w:val="20"/>
                </w:rPr>
                <w:t>-</w:t>
              </w:r>
            </w:ins>
            <w:del w:id="35" w:author="Author">
              <w:r w:rsidR="002A1351" w:rsidDel="00E3726C">
                <w:rPr>
                  <w:bCs/>
                  <w:sz w:val="20"/>
                </w:rPr>
                <w:delText xml:space="preserve"> </w:delText>
              </w:r>
            </w:del>
            <w:r w:rsidRPr="007A30B7">
              <w:rPr>
                <w:bCs/>
                <w:sz w:val="20"/>
              </w:rPr>
              <w:t>channel separation: 43</w:t>
            </w:r>
          </w:p>
          <w:p w14:paraId="4BE93C82" w14:textId="4D6B28F5"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Three</w:t>
            </w:r>
            <w:ins w:id="36" w:author="Author">
              <w:r w:rsidR="00E3726C">
                <w:rPr>
                  <w:bCs/>
                  <w:sz w:val="20"/>
                </w:rPr>
                <w:t>-</w:t>
              </w:r>
            </w:ins>
            <w:del w:id="37" w:author="Author">
              <w:r w:rsidR="002A1351" w:rsidDel="00E3726C">
                <w:rPr>
                  <w:bCs/>
                  <w:sz w:val="20"/>
                </w:rPr>
                <w:delText xml:space="preserve"> </w:delText>
              </w:r>
            </w:del>
            <w:r w:rsidRPr="007A30B7">
              <w:rPr>
                <w:bCs/>
                <w:sz w:val="20"/>
              </w:rPr>
              <w:t>channel separation: 57</w:t>
            </w:r>
          </w:p>
          <w:p w14:paraId="4DC337B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2 MHz or more separation: 63</w:t>
            </w:r>
          </w:p>
        </w:tc>
      </w:tr>
      <w:tr w:rsidR="007A30B7" w:rsidRPr="007A30B7" w14:paraId="3B0EC18D" w14:textId="77777777" w:rsidTr="00496525">
        <w:trPr>
          <w:cantSplit/>
          <w:jc w:val="center"/>
        </w:trPr>
        <w:tc>
          <w:tcPr>
            <w:tcW w:w="2433" w:type="dxa"/>
            <w:tcBorders>
              <w:bottom w:val="single" w:sz="4" w:space="0" w:color="auto"/>
            </w:tcBorders>
          </w:tcPr>
          <w:p w14:paraId="0B32FB3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sz w:val="20"/>
              </w:rPr>
            </w:pPr>
            <w:r w:rsidRPr="007A30B7">
              <w:rPr>
                <w:bCs/>
                <w:sz w:val="20"/>
              </w:rPr>
              <w:t xml:space="preserve">Protection criteria </w:t>
            </w:r>
            <w:r w:rsidRPr="007A30B7">
              <w:rPr>
                <w:bCs/>
                <w:i/>
                <w:iCs/>
                <w:sz w:val="20"/>
              </w:rPr>
              <w:t>I/N</w:t>
            </w:r>
            <w:r w:rsidRPr="007A30B7">
              <w:rPr>
                <w:bCs/>
                <w:sz w:val="20"/>
              </w:rPr>
              <w:t xml:space="preserve"> *</w:t>
            </w:r>
          </w:p>
        </w:tc>
        <w:tc>
          <w:tcPr>
            <w:tcW w:w="992" w:type="dxa"/>
            <w:tcBorders>
              <w:bottom w:val="single" w:sz="4" w:space="0" w:color="auto"/>
            </w:tcBorders>
          </w:tcPr>
          <w:p w14:paraId="3DDBC62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dB</w:t>
            </w:r>
          </w:p>
        </w:tc>
        <w:tc>
          <w:tcPr>
            <w:tcW w:w="3119" w:type="dxa"/>
            <w:tcBorders>
              <w:bottom w:val="single" w:sz="4" w:space="0" w:color="auto"/>
            </w:tcBorders>
          </w:tcPr>
          <w:p w14:paraId="334E360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 xml:space="preserve">[TBD (see </w:t>
            </w:r>
            <w:r w:rsidRPr="007A30B7">
              <w:rPr>
                <w:bCs/>
                <w:i/>
                <w:iCs/>
                <w:sz w:val="20"/>
              </w:rPr>
              <w:t>editor’s note</w:t>
            </w:r>
            <w:r w:rsidRPr="007A30B7">
              <w:rPr>
                <w:bCs/>
                <w:sz w:val="20"/>
              </w:rPr>
              <w:t>)]</w:t>
            </w:r>
          </w:p>
        </w:tc>
        <w:tc>
          <w:tcPr>
            <w:tcW w:w="3086" w:type="dxa"/>
            <w:tcBorders>
              <w:bottom w:val="single" w:sz="4" w:space="0" w:color="auto"/>
            </w:tcBorders>
          </w:tcPr>
          <w:p w14:paraId="5A7AFB7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7A30B7">
              <w:rPr>
                <w:bCs/>
                <w:sz w:val="20"/>
              </w:rPr>
              <w:t xml:space="preserve">[TBD (see </w:t>
            </w:r>
            <w:r w:rsidRPr="007A30B7">
              <w:rPr>
                <w:bCs/>
                <w:i/>
                <w:iCs/>
                <w:sz w:val="20"/>
              </w:rPr>
              <w:t>editor’s note</w:t>
            </w:r>
            <w:r w:rsidRPr="007A30B7">
              <w:rPr>
                <w:bCs/>
                <w:sz w:val="20"/>
              </w:rPr>
              <w:t>)]</w:t>
            </w:r>
          </w:p>
        </w:tc>
      </w:tr>
      <w:tr w:rsidR="007A30B7" w:rsidRPr="007A30B7" w14:paraId="50CDC98D" w14:textId="77777777" w:rsidTr="00496525">
        <w:trPr>
          <w:cantSplit/>
          <w:jc w:val="center"/>
        </w:trPr>
        <w:tc>
          <w:tcPr>
            <w:tcW w:w="9630" w:type="dxa"/>
            <w:gridSpan w:val="4"/>
            <w:tcBorders>
              <w:top w:val="single" w:sz="4" w:space="0" w:color="auto"/>
              <w:left w:val="nil"/>
              <w:bottom w:val="nil"/>
              <w:right w:val="nil"/>
            </w:tcBorders>
          </w:tcPr>
          <w:p w14:paraId="4024219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both"/>
              <w:rPr>
                <w:color w:val="FF0000"/>
                <w:sz w:val="20"/>
              </w:rPr>
            </w:pPr>
            <w:r w:rsidRPr="007A30B7">
              <w:rPr>
                <w:color w:val="FF0000"/>
                <w:sz w:val="20"/>
              </w:rPr>
              <w:t>*</w:t>
            </w:r>
          </w:p>
          <w:p w14:paraId="4528FF0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both"/>
              <w:rPr>
                <w:bCs/>
                <w:i/>
                <w:iCs/>
                <w:color w:val="FF0000"/>
                <w:sz w:val="20"/>
              </w:rPr>
            </w:pPr>
            <w:r w:rsidRPr="007A30B7">
              <w:rPr>
                <w:i/>
                <w:iCs/>
                <w:color w:val="FF0000"/>
                <w:sz w:val="20"/>
              </w:rPr>
              <w:t>[Editor’s note: ICAO is invited to provide the technical performance criteria contained in its official documentation on this topic.]</w:t>
            </w:r>
          </w:p>
        </w:tc>
      </w:tr>
    </w:tbl>
    <w:p w14:paraId="01B9FDAB" w14:textId="77777777" w:rsidR="007A30B7" w:rsidRPr="007A30B7" w:rsidRDefault="007A30B7" w:rsidP="007A30B7">
      <w:pPr>
        <w:tabs>
          <w:tab w:val="clear" w:pos="794"/>
          <w:tab w:val="clear" w:pos="1191"/>
          <w:tab w:val="clear" w:pos="1588"/>
          <w:tab w:val="clear" w:pos="1985"/>
        </w:tabs>
        <w:spacing w:before="0"/>
        <w:rPr>
          <w:sz w:val="20"/>
          <w:lang w:eastAsia="zh-CN"/>
        </w:rPr>
      </w:pPr>
    </w:p>
    <w:p w14:paraId="57453B9F"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240" w:after="120"/>
        <w:jc w:val="center"/>
        <w:rPr>
          <w:rFonts w:eastAsia="MS Mincho"/>
          <w:caps/>
          <w:sz w:val="20"/>
        </w:rPr>
      </w:pPr>
      <w:r w:rsidRPr="007A30B7">
        <w:rPr>
          <w:rFonts w:eastAsia="MS Mincho"/>
          <w:caps/>
          <w:sz w:val="20"/>
        </w:rPr>
        <w:t>TABLE 2</w:t>
      </w:r>
    </w:p>
    <w:p w14:paraId="160D2CF1" w14:textId="7DC44691"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7A30B7">
        <w:rPr>
          <w:rFonts w:ascii="Times New Roman Bold" w:eastAsia="MS Mincho" w:hAnsi="Times New Roman Bold"/>
          <w:b/>
          <w:sz w:val="20"/>
        </w:rPr>
        <w:t>Control station elevation antenna pattern</w:t>
      </w:r>
      <w:r w:rsidRPr="007A30B7">
        <w:rPr>
          <w:rFonts w:ascii="Times New Roman Bold" w:eastAsia="MS Mincho" w:hAnsi="Times New Roman Bold"/>
          <w:b/>
          <w:sz w:val="20"/>
        </w:rPr>
        <w:br/>
      </w:r>
      <w:r w:rsidR="002A1351">
        <w:rPr>
          <w:rFonts w:ascii="Times New Roman Bold" w:eastAsia="MS Mincho" w:hAnsi="Times New Roman Bold"/>
          <w:b/>
          <w:sz w:val="20"/>
        </w:rPr>
        <w:t xml:space="preserve">Pattern </w:t>
      </w:r>
      <w:r w:rsidRPr="007A30B7">
        <w:rPr>
          <w:rFonts w:ascii="Times New Roman Bold" w:eastAsia="MS Mincho" w:hAnsi="Times New Roman Bold"/>
          <w:b/>
          <w:sz w:val="20"/>
        </w:rPr>
        <w:t>is constant in azimuth</w:t>
      </w:r>
    </w:p>
    <w:tbl>
      <w:tblPr>
        <w:tblStyle w:val="TableGrid3"/>
        <w:tblW w:w="5670" w:type="dxa"/>
        <w:jc w:val="center"/>
        <w:tblLook w:val="04A0" w:firstRow="1" w:lastRow="0" w:firstColumn="1" w:lastColumn="0" w:noHBand="0" w:noVBand="1"/>
      </w:tblPr>
      <w:tblGrid>
        <w:gridCol w:w="2865"/>
        <w:gridCol w:w="2805"/>
      </w:tblGrid>
      <w:tr w:rsidR="007A30B7" w:rsidRPr="007A30B7" w14:paraId="5B22633E" w14:textId="77777777" w:rsidTr="00496525">
        <w:trPr>
          <w:jc w:val="center"/>
        </w:trPr>
        <w:tc>
          <w:tcPr>
            <w:tcW w:w="3209" w:type="dxa"/>
          </w:tcPr>
          <w:p w14:paraId="1281CC6E"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Elevation degrees</w:t>
            </w:r>
          </w:p>
        </w:tc>
        <w:tc>
          <w:tcPr>
            <w:tcW w:w="3210" w:type="dxa"/>
          </w:tcPr>
          <w:p w14:paraId="188C5841"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Gain dBi</w:t>
            </w:r>
          </w:p>
        </w:tc>
      </w:tr>
      <w:tr w:rsidR="007A30B7" w:rsidRPr="007A30B7" w14:paraId="30A7D13C" w14:textId="77777777" w:rsidTr="00496525">
        <w:trPr>
          <w:jc w:val="center"/>
        </w:trPr>
        <w:tc>
          <w:tcPr>
            <w:tcW w:w="3209" w:type="dxa"/>
          </w:tcPr>
          <w:p w14:paraId="5146331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0.5</w:t>
            </w:r>
          </w:p>
        </w:tc>
        <w:tc>
          <w:tcPr>
            <w:tcW w:w="3210" w:type="dxa"/>
          </w:tcPr>
          <w:p w14:paraId="0D23C77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21.5</w:t>
            </w:r>
          </w:p>
        </w:tc>
      </w:tr>
      <w:tr w:rsidR="007A30B7" w:rsidRPr="007A30B7" w14:paraId="74326F71" w14:textId="77777777" w:rsidTr="00496525">
        <w:trPr>
          <w:jc w:val="center"/>
        </w:trPr>
        <w:tc>
          <w:tcPr>
            <w:tcW w:w="3209" w:type="dxa"/>
          </w:tcPr>
          <w:p w14:paraId="3112BCB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1.5</w:t>
            </w:r>
          </w:p>
        </w:tc>
        <w:tc>
          <w:tcPr>
            <w:tcW w:w="3210" w:type="dxa"/>
          </w:tcPr>
          <w:p w14:paraId="36DDC09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22.0</w:t>
            </w:r>
          </w:p>
        </w:tc>
      </w:tr>
      <w:tr w:rsidR="007A30B7" w:rsidRPr="007A30B7" w14:paraId="239BBF91" w14:textId="77777777" w:rsidTr="00496525">
        <w:trPr>
          <w:jc w:val="center"/>
        </w:trPr>
        <w:tc>
          <w:tcPr>
            <w:tcW w:w="3209" w:type="dxa"/>
          </w:tcPr>
          <w:p w14:paraId="4DEA354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2.5</w:t>
            </w:r>
          </w:p>
        </w:tc>
        <w:tc>
          <w:tcPr>
            <w:tcW w:w="3210" w:type="dxa"/>
          </w:tcPr>
          <w:p w14:paraId="2D0B3FC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22.5</w:t>
            </w:r>
          </w:p>
        </w:tc>
      </w:tr>
      <w:tr w:rsidR="007A30B7" w:rsidRPr="007A30B7" w14:paraId="31377F1B" w14:textId="77777777" w:rsidTr="00496525">
        <w:trPr>
          <w:jc w:val="center"/>
        </w:trPr>
        <w:tc>
          <w:tcPr>
            <w:tcW w:w="3209" w:type="dxa"/>
          </w:tcPr>
          <w:p w14:paraId="2910EF9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3.5</w:t>
            </w:r>
          </w:p>
        </w:tc>
        <w:tc>
          <w:tcPr>
            <w:tcW w:w="3210" w:type="dxa"/>
          </w:tcPr>
          <w:p w14:paraId="09C3A25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22.0</w:t>
            </w:r>
          </w:p>
        </w:tc>
      </w:tr>
      <w:tr w:rsidR="007A30B7" w:rsidRPr="007A30B7" w14:paraId="1D365621" w14:textId="77777777" w:rsidTr="00496525">
        <w:trPr>
          <w:jc w:val="center"/>
        </w:trPr>
        <w:tc>
          <w:tcPr>
            <w:tcW w:w="3209" w:type="dxa"/>
          </w:tcPr>
          <w:p w14:paraId="3913FBB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7</w:t>
            </w:r>
          </w:p>
        </w:tc>
        <w:tc>
          <w:tcPr>
            <w:tcW w:w="3210" w:type="dxa"/>
          </w:tcPr>
          <w:p w14:paraId="4EAB505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19.5</w:t>
            </w:r>
          </w:p>
        </w:tc>
      </w:tr>
      <w:tr w:rsidR="007A30B7" w:rsidRPr="007A30B7" w14:paraId="04FAA7E0" w14:textId="77777777" w:rsidTr="00496525">
        <w:trPr>
          <w:jc w:val="center"/>
        </w:trPr>
        <w:tc>
          <w:tcPr>
            <w:tcW w:w="3209" w:type="dxa"/>
          </w:tcPr>
          <w:p w14:paraId="4892E3C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11.5</w:t>
            </w:r>
          </w:p>
        </w:tc>
        <w:tc>
          <w:tcPr>
            <w:tcW w:w="3210" w:type="dxa"/>
          </w:tcPr>
          <w:p w14:paraId="46389D6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16.5</w:t>
            </w:r>
          </w:p>
        </w:tc>
      </w:tr>
      <w:tr w:rsidR="007A30B7" w:rsidRPr="007A30B7" w14:paraId="5FDEF9CC" w14:textId="77777777" w:rsidTr="00496525">
        <w:trPr>
          <w:jc w:val="center"/>
        </w:trPr>
        <w:tc>
          <w:tcPr>
            <w:tcW w:w="3209" w:type="dxa"/>
          </w:tcPr>
          <w:p w14:paraId="1F06E5B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16</w:t>
            </w:r>
          </w:p>
        </w:tc>
        <w:tc>
          <w:tcPr>
            <w:tcW w:w="3210" w:type="dxa"/>
          </w:tcPr>
          <w:p w14:paraId="66A8415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14.0</w:t>
            </w:r>
          </w:p>
        </w:tc>
      </w:tr>
      <w:tr w:rsidR="007A30B7" w:rsidRPr="007A30B7" w14:paraId="612AD174" w14:textId="77777777" w:rsidTr="00496525">
        <w:trPr>
          <w:jc w:val="center"/>
        </w:trPr>
        <w:tc>
          <w:tcPr>
            <w:tcW w:w="3209" w:type="dxa"/>
          </w:tcPr>
          <w:p w14:paraId="0821EF7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32</w:t>
            </w:r>
          </w:p>
        </w:tc>
        <w:tc>
          <w:tcPr>
            <w:tcW w:w="3210" w:type="dxa"/>
          </w:tcPr>
          <w:p w14:paraId="18ED42D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9.0</w:t>
            </w:r>
          </w:p>
        </w:tc>
      </w:tr>
      <w:tr w:rsidR="007A30B7" w:rsidRPr="007A30B7" w14:paraId="3B945DD2" w14:textId="77777777" w:rsidTr="00496525">
        <w:trPr>
          <w:jc w:val="center"/>
        </w:trPr>
        <w:tc>
          <w:tcPr>
            <w:tcW w:w="3209" w:type="dxa"/>
          </w:tcPr>
          <w:p w14:paraId="42B23FA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64</w:t>
            </w:r>
          </w:p>
        </w:tc>
        <w:tc>
          <w:tcPr>
            <w:tcW w:w="3210" w:type="dxa"/>
          </w:tcPr>
          <w:p w14:paraId="4B41EFA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4.0</w:t>
            </w:r>
          </w:p>
        </w:tc>
      </w:tr>
      <w:tr w:rsidR="007A30B7" w:rsidRPr="007A30B7" w14:paraId="39076A07" w14:textId="77777777" w:rsidTr="00496525">
        <w:trPr>
          <w:jc w:val="center"/>
        </w:trPr>
        <w:tc>
          <w:tcPr>
            <w:tcW w:w="3209" w:type="dxa"/>
          </w:tcPr>
          <w:p w14:paraId="45E00DF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&gt;75</w:t>
            </w:r>
          </w:p>
        </w:tc>
        <w:tc>
          <w:tcPr>
            <w:tcW w:w="3210" w:type="dxa"/>
          </w:tcPr>
          <w:p w14:paraId="3F83A96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3.0</w:t>
            </w:r>
          </w:p>
        </w:tc>
      </w:tr>
    </w:tbl>
    <w:p w14:paraId="6C7B678E" w14:textId="77777777" w:rsidR="007A30B7" w:rsidRPr="007A30B7" w:rsidRDefault="007A30B7" w:rsidP="007A30B7">
      <w:pPr>
        <w:tabs>
          <w:tab w:val="clear" w:pos="794"/>
          <w:tab w:val="clear" w:pos="1191"/>
          <w:tab w:val="clear" w:pos="1588"/>
          <w:tab w:val="clear" w:pos="1985"/>
        </w:tabs>
        <w:spacing w:before="0"/>
        <w:rPr>
          <w:sz w:val="20"/>
          <w:lang w:eastAsia="zh-CN"/>
        </w:rPr>
      </w:pPr>
    </w:p>
    <w:p w14:paraId="5540AAB2"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7A30B7">
        <w:rPr>
          <w:rFonts w:eastAsia="MS Mincho"/>
          <w:caps/>
          <w:sz w:val="20"/>
        </w:rPr>
        <w:lastRenderedPageBreak/>
        <w:t>TABLE 3</w:t>
      </w:r>
    </w:p>
    <w:p w14:paraId="2CE14F19"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7A30B7">
        <w:rPr>
          <w:rFonts w:ascii="Times New Roman Bold" w:eastAsia="MS Mincho" w:hAnsi="Times New Roman Bold"/>
          <w:b/>
          <w:sz w:val="20"/>
        </w:rPr>
        <w:t>Transmitter in band emission limits</w:t>
      </w:r>
    </w:p>
    <w:tbl>
      <w:tblPr>
        <w:tblStyle w:val="TableGrid3"/>
        <w:tblW w:w="5670" w:type="dxa"/>
        <w:jc w:val="center"/>
        <w:tblLook w:val="04A0" w:firstRow="1" w:lastRow="0" w:firstColumn="1" w:lastColumn="0" w:noHBand="0" w:noVBand="1"/>
      </w:tblPr>
      <w:tblGrid>
        <w:gridCol w:w="3403"/>
        <w:gridCol w:w="2267"/>
      </w:tblGrid>
      <w:tr w:rsidR="007A30B7" w:rsidRPr="007A30B7" w14:paraId="27C6FFF7" w14:textId="77777777" w:rsidTr="00496525">
        <w:trPr>
          <w:jc w:val="center"/>
        </w:trPr>
        <w:tc>
          <w:tcPr>
            <w:tcW w:w="3403" w:type="dxa"/>
          </w:tcPr>
          <w:p w14:paraId="5AA44327"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Offset from carrier frequency</w:t>
            </w:r>
          </w:p>
        </w:tc>
        <w:tc>
          <w:tcPr>
            <w:tcW w:w="2267" w:type="dxa"/>
          </w:tcPr>
          <w:p w14:paraId="6AB11D89"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dBc/kHz</w:t>
            </w:r>
          </w:p>
        </w:tc>
      </w:tr>
      <w:tr w:rsidR="007A30B7" w:rsidRPr="007A30B7" w14:paraId="5EE2FA6F" w14:textId="77777777" w:rsidTr="00496525">
        <w:trPr>
          <w:jc w:val="center"/>
        </w:trPr>
        <w:tc>
          <w:tcPr>
            <w:tcW w:w="3403" w:type="dxa"/>
          </w:tcPr>
          <w:p w14:paraId="18566F7D" w14:textId="3119DB65"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 xml:space="preserve">Channel width </w:t>
            </w:r>
            <w:r w:rsidR="002A1351">
              <w:rPr>
                <w:sz w:val="20"/>
              </w:rPr>
              <w:t>÷ 2</w:t>
            </w:r>
          </w:p>
        </w:tc>
        <w:tc>
          <w:tcPr>
            <w:tcW w:w="2267" w:type="dxa"/>
          </w:tcPr>
          <w:p w14:paraId="46FFD03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−54</w:t>
            </w:r>
          </w:p>
        </w:tc>
      </w:tr>
      <w:tr w:rsidR="007A30B7" w:rsidRPr="007A30B7" w14:paraId="66049D80" w14:textId="77777777" w:rsidTr="00496525">
        <w:trPr>
          <w:jc w:val="center"/>
        </w:trPr>
        <w:tc>
          <w:tcPr>
            <w:tcW w:w="3403" w:type="dxa"/>
          </w:tcPr>
          <w:p w14:paraId="44AE603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1.5 × channel width</w:t>
            </w:r>
          </w:p>
        </w:tc>
        <w:tc>
          <w:tcPr>
            <w:tcW w:w="2267" w:type="dxa"/>
          </w:tcPr>
          <w:p w14:paraId="70AE33C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−74</w:t>
            </w:r>
          </w:p>
        </w:tc>
      </w:tr>
      <w:tr w:rsidR="007A30B7" w:rsidRPr="007A30B7" w14:paraId="437EFA1F" w14:textId="77777777" w:rsidTr="00496525">
        <w:trPr>
          <w:jc w:val="center"/>
        </w:trPr>
        <w:tc>
          <w:tcPr>
            <w:tcW w:w="3403" w:type="dxa"/>
          </w:tcPr>
          <w:p w14:paraId="5A1B137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500 kHz</w:t>
            </w:r>
          </w:p>
        </w:tc>
        <w:tc>
          <w:tcPr>
            <w:tcW w:w="2267" w:type="dxa"/>
          </w:tcPr>
          <w:p w14:paraId="5BC584A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−90</w:t>
            </w:r>
          </w:p>
        </w:tc>
      </w:tr>
      <w:tr w:rsidR="007A30B7" w:rsidRPr="007A30B7" w14:paraId="74783800" w14:textId="77777777" w:rsidTr="00496525">
        <w:trPr>
          <w:jc w:val="center"/>
        </w:trPr>
        <w:tc>
          <w:tcPr>
            <w:tcW w:w="3403" w:type="dxa"/>
          </w:tcPr>
          <w:p w14:paraId="794E4FF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2 000 kHz</w:t>
            </w:r>
          </w:p>
        </w:tc>
        <w:tc>
          <w:tcPr>
            <w:tcW w:w="2267" w:type="dxa"/>
          </w:tcPr>
          <w:p w14:paraId="4C5F060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−96</w:t>
            </w:r>
          </w:p>
        </w:tc>
      </w:tr>
    </w:tbl>
    <w:p w14:paraId="43094DF0" w14:textId="77777777" w:rsidR="007A30B7" w:rsidRPr="007A30B7" w:rsidRDefault="007A30B7" w:rsidP="007A30B7">
      <w:pPr>
        <w:tabs>
          <w:tab w:val="clear" w:pos="794"/>
          <w:tab w:val="clear" w:pos="1191"/>
          <w:tab w:val="clear" w:pos="1588"/>
          <w:tab w:val="clear" w:pos="1985"/>
        </w:tabs>
        <w:spacing w:before="0"/>
        <w:rPr>
          <w:sz w:val="20"/>
          <w:lang w:eastAsia="zh-CN"/>
        </w:rPr>
      </w:pPr>
    </w:p>
    <w:p w14:paraId="56FFC66E"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7A30B7">
        <w:rPr>
          <w:rFonts w:eastAsia="MS Mincho"/>
          <w:caps/>
          <w:sz w:val="20"/>
        </w:rPr>
        <w:t>TABLE 4</w:t>
      </w:r>
    </w:p>
    <w:p w14:paraId="2D6C466D"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7A30B7">
        <w:rPr>
          <w:rFonts w:ascii="Times New Roman Bold" w:eastAsia="MS Mincho" w:hAnsi="Times New Roman Bold"/>
          <w:b/>
          <w:sz w:val="20"/>
        </w:rPr>
        <w:t>Transmitter out of band emission limits</w:t>
      </w:r>
    </w:p>
    <w:tbl>
      <w:tblPr>
        <w:tblStyle w:val="TableGrid3"/>
        <w:tblW w:w="7371" w:type="dxa"/>
        <w:jc w:val="center"/>
        <w:tblLayout w:type="fixed"/>
        <w:tblLook w:val="04A0" w:firstRow="1" w:lastRow="0" w:firstColumn="1" w:lastColumn="0" w:noHBand="0" w:noVBand="1"/>
      </w:tblPr>
      <w:tblGrid>
        <w:gridCol w:w="3755"/>
        <w:gridCol w:w="3616"/>
      </w:tblGrid>
      <w:tr w:rsidR="007A30B7" w:rsidRPr="007A30B7" w14:paraId="18779C02" w14:textId="77777777" w:rsidTr="00496525">
        <w:trPr>
          <w:jc w:val="center"/>
        </w:trPr>
        <w:tc>
          <w:tcPr>
            <w:tcW w:w="9360" w:type="dxa"/>
            <w:gridSpan w:val="2"/>
          </w:tcPr>
          <w:p w14:paraId="2DD67C9F"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Maximum command and non-payload communication link system power spectral density</w:t>
            </w:r>
          </w:p>
        </w:tc>
      </w:tr>
      <w:tr w:rsidR="007A30B7" w:rsidRPr="007A30B7" w14:paraId="74B26B83" w14:textId="77777777" w:rsidTr="00496525">
        <w:trPr>
          <w:jc w:val="center"/>
        </w:trPr>
        <w:tc>
          <w:tcPr>
            <w:tcW w:w="4770" w:type="dxa"/>
          </w:tcPr>
          <w:p w14:paraId="3FA8ADB4"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 xml:space="preserve">Airborne </w:t>
            </w:r>
          </w:p>
        </w:tc>
        <w:tc>
          <w:tcPr>
            <w:tcW w:w="4590" w:type="dxa"/>
          </w:tcPr>
          <w:p w14:paraId="451C95FA"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 xml:space="preserve">Ground </w:t>
            </w:r>
          </w:p>
        </w:tc>
      </w:tr>
      <w:tr w:rsidR="007A30B7" w:rsidRPr="007A30B7" w14:paraId="124ECB5A" w14:textId="77777777" w:rsidTr="00496525">
        <w:trPr>
          <w:jc w:val="center"/>
        </w:trPr>
        <w:tc>
          <w:tcPr>
            <w:tcW w:w="4770" w:type="dxa"/>
          </w:tcPr>
          <w:p w14:paraId="7BD37CA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TBD</w:t>
            </w:r>
          </w:p>
        </w:tc>
        <w:tc>
          <w:tcPr>
            <w:tcW w:w="4590" w:type="dxa"/>
          </w:tcPr>
          <w:p w14:paraId="7B62A48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TBD</w:t>
            </w:r>
          </w:p>
        </w:tc>
      </w:tr>
    </w:tbl>
    <w:p w14:paraId="73DBFC5B" w14:textId="77777777" w:rsidR="007A30B7" w:rsidRPr="007A30B7" w:rsidRDefault="007A30B7" w:rsidP="007A30B7">
      <w:pPr>
        <w:tabs>
          <w:tab w:val="clear" w:pos="794"/>
          <w:tab w:val="clear" w:pos="1191"/>
          <w:tab w:val="clear" w:pos="1588"/>
          <w:tab w:val="clear" w:pos="1985"/>
        </w:tabs>
        <w:spacing w:before="0"/>
        <w:rPr>
          <w:sz w:val="20"/>
          <w:lang w:eastAsia="zh-CN"/>
        </w:rPr>
      </w:pPr>
    </w:p>
    <w:p w14:paraId="596D25E5" w14:textId="77777777" w:rsidR="007A30B7" w:rsidRPr="007A30B7" w:rsidRDefault="007A30B7" w:rsidP="007A30B7">
      <w:pPr>
        <w:tabs>
          <w:tab w:val="clear" w:pos="794"/>
          <w:tab w:val="clear" w:pos="1191"/>
          <w:tab w:val="clear" w:pos="1588"/>
          <w:tab w:val="clear" w:pos="1985"/>
          <w:tab w:val="left" w:pos="1134"/>
          <w:tab w:val="left" w:pos="1871"/>
          <w:tab w:val="left" w:pos="2268"/>
        </w:tabs>
        <w:spacing w:before="240" w:after="240"/>
        <w:jc w:val="both"/>
        <w:rPr>
          <w:rFonts w:eastAsia="MS Mincho"/>
          <w:i/>
          <w:iCs/>
          <w:color w:val="FF0000"/>
        </w:rPr>
      </w:pPr>
      <w:r w:rsidRPr="007A30B7">
        <w:rPr>
          <w:rFonts w:eastAsia="MS Mincho"/>
          <w:i/>
          <w:iCs/>
          <w:color w:val="FF0000"/>
          <w:spacing w:val="-4"/>
        </w:rPr>
        <w:t xml:space="preserve">[Editor’s note: It is envisioned that the proposed Recommendation </w:t>
      </w:r>
      <w:r w:rsidRPr="007A30B7">
        <w:rPr>
          <w:rFonts w:eastAsia="MS Mincho"/>
          <w:i/>
          <w:iCs/>
          <w:color w:val="FF0000"/>
        </w:rPr>
        <w:t xml:space="preserve">will eventually include the out of band emission characteristics of AM(R)S transmissions into adjacent bands including those below 5 030 MHz that would be necessary for sharing studies to resolve the provisional nature of the </w:t>
      </w:r>
      <w:r w:rsidRPr="007A30B7">
        <w:rPr>
          <w:rFonts w:eastAsia="MS Mincho"/>
          <w:i/>
          <w:iCs/>
          <w:color w:val="FF0000"/>
        </w:rPr>
        <w:noBreakHyphen/>
        <w:t>75 dBW/MHz protection value in RR No.</w:t>
      </w:r>
      <w:r w:rsidRPr="007A30B7">
        <w:rPr>
          <w:rFonts w:eastAsia="MS Mincho"/>
          <w:b/>
          <w:bCs/>
          <w:i/>
          <w:iCs/>
          <w:color w:val="FF0000"/>
        </w:rPr>
        <w:t xml:space="preserve"> 5.443C</w:t>
      </w:r>
      <w:r w:rsidRPr="007A30B7">
        <w:rPr>
          <w:rFonts w:eastAsia="MS Mincho"/>
          <w:i/>
          <w:iCs/>
          <w:color w:val="FF0000"/>
        </w:rPr>
        <w:t>.]</w:t>
      </w:r>
    </w:p>
    <w:p w14:paraId="4B539F54"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7A30B7">
        <w:rPr>
          <w:rFonts w:eastAsia="MS Mincho"/>
          <w:caps/>
          <w:sz w:val="20"/>
        </w:rPr>
        <w:t>TABLE 5</w:t>
      </w:r>
    </w:p>
    <w:p w14:paraId="62142AE3"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7A30B7">
        <w:rPr>
          <w:rFonts w:ascii="Times New Roman Bold" w:hAnsi="Times New Roman Bold"/>
          <w:b/>
          <w:sz w:val="20"/>
        </w:rPr>
        <w:t>Command and non-payload communication link system r</w:t>
      </w:r>
      <w:r w:rsidRPr="007A30B7">
        <w:rPr>
          <w:rFonts w:ascii="Times New Roman Bold" w:eastAsia="MS Mincho" w:hAnsi="Times New Roman Bold"/>
          <w:b/>
          <w:sz w:val="20"/>
        </w:rPr>
        <w:t>eceiver selectivity/blocking limits</w:t>
      </w:r>
    </w:p>
    <w:tbl>
      <w:tblPr>
        <w:tblStyle w:val="TableGrid3"/>
        <w:tblW w:w="7371" w:type="dxa"/>
        <w:jc w:val="center"/>
        <w:tblLayout w:type="fixed"/>
        <w:tblLook w:val="04A0" w:firstRow="1" w:lastRow="0" w:firstColumn="1" w:lastColumn="0" w:noHBand="0" w:noVBand="1"/>
      </w:tblPr>
      <w:tblGrid>
        <w:gridCol w:w="3755"/>
        <w:gridCol w:w="3616"/>
      </w:tblGrid>
      <w:tr w:rsidR="007A30B7" w:rsidRPr="007A30B7" w14:paraId="2C02ED77" w14:textId="77777777" w:rsidTr="00496525">
        <w:trPr>
          <w:jc w:val="center"/>
        </w:trPr>
        <w:tc>
          <w:tcPr>
            <w:tcW w:w="3755" w:type="dxa"/>
          </w:tcPr>
          <w:p w14:paraId="3ABE2A58"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Airborne</w:t>
            </w:r>
          </w:p>
        </w:tc>
        <w:tc>
          <w:tcPr>
            <w:tcW w:w="3616" w:type="dxa"/>
          </w:tcPr>
          <w:p w14:paraId="2C6B50AE"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7A30B7">
              <w:rPr>
                <w:rFonts w:ascii="Times New Roman Bold" w:hAnsi="Times New Roman Bold" w:cs="Times New Roman Bold"/>
                <w:b/>
                <w:sz w:val="20"/>
              </w:rPr>
              <w:t>Ground</w:t>
            </w:r>
          </w:p>
        </w:tc>
      </w:tr>
      <w:tr w:rsidR="007A30B7" w:rsidRPr="007A30B7" w14:paraId="07A42AAF" w14:textId="77777777" w:rsidTr="00496525">
        <w:trPr>
          <w:jc w:val="center"/>
        </w:trPr>
        <w:tc>
          <w:tcPr>
            <w:tcW w:w="3755" w:type="dxa"/>
          </w:tcPr>
          <w:p w14:paraId="075CC84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TBD</w:t>
            </w:r>
          </w:p>
        </w:tc>
        <w:tc>
          <w:tcPr>
            <w:tcW w:w="3616" w:type="dxa"/>
          </w:tcPr>
          <w:p w14:paraId="0D7CCBD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7A30B7">
              <w:rPr>
                <w:sz w:val="20"/>
              </w:rPr>
              <w:t>TBD</w:t>
            </w:r>
          </w:p>
        </w:tc>
      </w:tr>
    </w:tbl>
    <w:p w14:paraId="4006248F" w14:textId="77777777" w:rsidR="007A30B7" w:rsidRPr="007A30B7" w:rsidRDefault="007A30B7" w:rsidP="007A30B7">
      <w:pPr>
        <w:tabs>
          <w:tab w:val="clear" w:pos="794"/>
          <w:tab w:val="clear" w:pos="1191"/>
          <w:tab w:val="clear" w:pos="1588"/>
          <w:tab w:val="clear" w:pos="1985"/>
        </w:tabs>
        <w:spacing w:before="0"/>
        <w:rPr>
          <w:sz w:val="20"/>
          <w:lang w:eastAsia="zh-CN"/>
        </w:rPr>
      </w:pPr>
    </w:p>
    <w:p w14:paraId="46B56980"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7A30B7">
        <w:rPr>
          <w:b/>
        </w:rPr>
        <w:t>2.2</w:t>
      </w:r>
      <w:r w:rsidRPr="007A30B7">
        <w:rPr>
          <w:b/>
        </w:rPr>
        <w:tab/>
        <w:t>Unmanned aircraft and control station link characteristics beyond line-of-sight</w:t>
      </w:r>
    </w:p>
    <w:p w14:paraId="389D2E64" w14:textId="77777777" w:rsidR="007A30B7" w:rsidRPr="007A30B7" w:rsidRDefault="007A30B7" w:rsidP="007A30B7">
      <w:pPr>
        <w:tabs>
          <w:tab w:val="clear" w:pos="794"/>
          <w:tab w:val="clear" w:pos="1191"/>
          <w:tab w:val="clear" w:pos="1588"/>
          <w:tab w:val="clear" w:pos="1985"/>
          <w:tab w:val="left" w:pos="1134"/>
          <w:tab w:val="left" w:pos="1871"/>
          <w:tab w:val="left" w:pos="2268"/>
        </w:tabs>
      </w:pPr>
      <w:r w:rsidRPr="007A30B7">
        <w:t>It is to be noted that:</w:t>
      </w:r>
    </w:p>
    <w:p w14:paraId="01097279"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7A30B7">
        <w:t>–</w:t>
      </w:r>
      <w:r w:rsidRPr="007A30B7">
        <w:tab/>
        <w:t>feeder links between the UACS and the satellite are assumed to be in the frequency band 5 030-5 091 MHz, but may also be accommodated in other frequency bands;</w:t>
      </w:r>
    </w:p>
    <w:p w14:paraId="62792BA6"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7A30B7">
        <w:t>–</w:t>
      </w:r>
      <w:r w:rsidRPr="007A30B7">
        <w:tab/>
        <w:t>a QPSK 1/2 DVB-RCS type waveform is considered;</w:t>
      </w:r>
    </w:p>
    <w:p w14:paraId="5D8C7923"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7A30B7">
        <w:t>–</w:t>
      </w:r>
      <w:r w:rsidRPr="007A30B7">
        <w:tab/>
        <w:t>the availability (link availability from the ground earth station to the UA and from the UA to the ground earth station) considered in this example is 99.99%;</w:t>
      </w:r>
    </w:p>
    <w:p w14:paraId="7110265A"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7A30B7">
        <w:t>–</w:t>
      </w:r>
      <w:r w:rsidRPr="007A30B7">
        <w:tab/>
        <w:t>the link budgets are performed for UA and UACS located in Western Europe, corresponding to the worst case in terms of sharing with MLS (according to ICAO database used in Report ITU-R M.2205). On other areas more favourable from a sharing point of view, additional margin is available;</w:t>
      </w:r>
    </w:p>
    <w:p w14:paraId="139C4774"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7A30B7">
        <w:lastRenderedPageBreak/>
        <w:t>–</w:t>
      </w:r>
      <w:r w:rsidRPr="007A30B7">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6D6DF13F" w14:textId="77777777" w:rsidR="007A30B7" w:rsidRPr="007A30B7" w:rsidRDefault="007A30B7" w:rsidP="007A30B7">
      <w:pPr>
        <w:tabs>
          <w:tab w:val="clear" w:pos="794"/>
          <w:tab w:val="clear" w:pos="1191"/>
          <w:tab w:val="clear" w:pos="1588"/>
          <w:tab w:val="clear" w:pos="1985"/>
          <w:tab w:val="left" w:pos="1134"/>
          <w:tab w:val="left" w:pos="1871"/>
          <w:tab w:val="left" w:pos="2608"/>
          <w:tab w:val="left" w:pos="3345"/>
        </w:tabs>
        <w:spacing w:before="80"/>
        <w:ind w:left="1134" w:hanging="1134"/>
        <w:jc w:val="both"/>
      </w:pPr>
      <w:r w:rsidRPr="007A30B7">
        <w:t>–</w:t>
      </w:r>
      <w:r w:rsidRPr="007A30B7">
        <w:tab/>
        <w:t>the link budget is carried out considering rain loss on the satellite – UA link, this representing the worst case compared to the UACS – Satellite link.</w:t>
      </w:r>
    </w:p>
    <w:p w14:paraId="2DCD025D" w14:textId="77777777" w:rsidR="007A30B7" w:rsidRPr="007A30B7" w:rsidRDefault="007A30B7" w:rsidP="007A30B7">
      <w:pPr>
        <w:tabs>
          <w:tab w:val="clear" w:pos="794"/>
          <w:tab w:val="clear" w:pos="1191"/>
          <w:tab w:val="clear" w:pos="1588"/>
          <w:tab w:val="clear" w:pos="1985"/>
          <w:tab w:val="left" w:pos="1134"/>
          <w:tab w:val="left" w:pos="1871"/>
          <w:tab w:val="left" w:pos="2268"/>
        </w:tabs>
        <w:jc w:val="both"/>
      </w:pPr>
      <w:r w:rsidRPr="007A30B7">
        <w:t>The feeder link is assumed to be in the frequency band 5 030-5 091 MHz, this case being the most restrictive one. A QPSK 1/2 DVB-RCS type waveform is considered. The availability (link availability from the ground earth station to the UA and from the UA to the ground earth station) that is considered is 99.99%.</w:t>
      </w:r>
    </w:p>
    <w:p w14:paraId="2CE062A8"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560" w:after="120"/>
        <w:jc w:val="center"/>
        <w:rPr>
          <w:caps/>
          <w:sz w:val="20"/>
        </w:rPr>
      </w:pPr>
      <w:bookmarkStart w:id="38" w:name="_Toc237746957"/>
      <w:bookmarkStart w:id="39" w:name="_Toc237747005"/>
      <w:bookmarkStart w:id="40" w:name="_Toc237747033"/>
      <w:bookmarkStart w:id="41" w:name="_Toc239767463"/>
      <w:bookmarkStart w:id="42" w:name="_Toc246145806"/>
      <w:r w:rsidRPr="007A30B7">
        <w:rPr>
          <w:caps/>
          <w:sz w:val="20"/>
        </w:rPr>
        <w:t>TABLE 6</w:t>
      </w:r>
    </w:p>
    <w:p w14:paraId="37359BB3" w14:textId="77777777" w:rsidR="007A30B7" w:rsidRPr="007A30B7" w:rsidRDefault="007A30B7" w:rsidP="007A30B7">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7A30B7">
        <w:rPr>
          <w:rFonts w:ascii="Times New Roman Bold" w:hAnsi="Times New Roman Bold"/>
          <w:b/>
          <w:sz w:val="20"/>
        </w:rPr>
        <w:t>Aeronautical mobile satellite (route) service return link budget</w:t>
      </w:r>
      <w:bookmarkEnd w:id="38"/>
      <w:bookmarkEnd w:id="39"/>
      <w:bookmarkEnd w:id="40"/>
      <w:bookmarkEnd w:id="41"/>
      <w:bookmarkEnd w:id="42"/>
    </w:p>
    <w:tbl>
      <w:tblPr>
        <w:tblStyle w:val="TableGrid3"/>
        <w:tblW w:w="9750" w:type="dxa"/>
        <w:jc w:val="center"/>
        <w:tblLayout w:type="fixed"/>
        <w:tblLook w:val="0000" w:firstRow="0" w:lastRow="0" w:firstColumn="0" w:lastColumn="0" w:noHBand="0" w:noVBand="0"/>
      </w:tblPr>
      <w:tblGrid>
        <w:gridCol w:w="3691"/>
        <w:gridCol w:w="1280"/>
        <w:gridCol w:w="340"/>
        <w:gridCol w:w="3199"/>
        <w:gridCol w:w="1240"/>
      </w:tblGrid>
      <w:tr w:rsidR="007A30B7" w:rsidRPr="007A30B7" w14:paraId="2C516D34" w14:textId="77777777" w:rsidTr="00496525">
        <w:trPr>
          <w:trHeight w:val="255"/>
          <w:jc w:val="center"/>
        </w:trPr>
        <w:tc>
          <w:tcPr>
            <w:tcW w:w="3691" w:type="dxa"/>
            <w:noWrap/>
          </w:tcPr>
          <w:p w14:paraId="1EA3059C"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sz w:val="20"/>
              </w:rPr>
            </w:pPr>
            <w:r w:rsidRPr="007A30B7">
              <w:rPr>
                <w:rFonts w:ascii="Times New Roman Bold" w:eastAsia="MS PGothic" w:hAnsi="Times New Roman Bold" w:cs="Times New Roman Bold"/>
                <w:b/>
                <w:sz w:val="20"/>
              </w:rPr>
              <w:t>System</w:t>
            </w:r>
          </w:p>
        </w:tc>
        <w:tc>
          <w:tcPr>
            <w:tcW w:w="1280" w:type="dxa"/>
            <w:noWrap/>
          </w:tcPr>
          <w:p w14:paraId="6F1AF481"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p>
        </w:tc>
        <w:tc>
          <w:tcPr>
            <w:tcW w:w="340" w:type="dxa"/>
            <w:noWrap/>
          </w:tcPr>
          <w:p w14:paraId="7822F9F6"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rPr>
                <w:rFonts w:ascii="Times New Roman Bold" w:eastAsia="MS PGothic" w:hAnsi="Times New Roman Bold" w:cs="Times New Roman Bold"/>
                <w:b/>
                <w:sz w:val="20"/>
              </w:rPr>
            </w:pPr>
            <w:r w:rsidRPr="007A30B7">
              <w:rPr>
                <w:rFonts w:ascii="Times New Roman Bold" w:eastAsia="MS PGothic" w:hAnsi="Times New Roman Bold" w:cs="Times New Roman Bold"/>
                <w:b/>
                <w:sz w:val="20"/>
              </w:rPr>
              <w:t> </w:t>
            </w:r>
          </w:p>
        </w:tc>
        <w:tc>
          <w:tcPr>
            <w:tcW w:w="3199" w:type="dxa"/>
          </w:tcPr>
          <w:p w14:paraId="70DC515E"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sz w:val="20"/>
              </w:rPr>
            </w:pPr>
            <w:r w:rsidRPr="007A30B7">
              <w:rPr>
                <w:rFonts w:ascii="Times New Roman Bold" w:eastAsia="MS PGothic" w:hAnsi="Times New Roman Bold" w:cs="Times New Roman Bold"/>
                <w:b/>
                <w:sz w:val="20"/>
              </w:rPr>
              <w:t>Repeater</w:t>
            </w:r>
          </w:p>
        </w:tc>
        <w:tc>
          <w:tcPr>
            <w:tcW w:w="1240" w:type="dxa"/>
          </w:tcPr>
          <w:p w14:paraId="4F2A7EDB" w14:textId="77777777" w:rsidR="007A30B7" w:rsidRPr="007A30B7" w:rsidRDefault="007A30B7" w:rsidP="007A30B7">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rPr>
            </w:pPr>
          </w:p>
        </w:tc>
      </w:tr>
      <w:tr w:rsidR="007A30B7" w:rsidRPr="007A30B7" w14:paraId="715DF28E" w14:textId="77777777" w:rsidTr="00496525">
        <w:trPr>
          <w:trHeight w:val="255"/>
          <w:jc w:val="center"/>
        </w:trPr>
        <w:tc>
          <w:tcPr>
            <w:tcW w:w="3691" w:type="dxa"/>
            <w:noWrap/>
          </w:tcPr>
          <w:p w14:paraId="4AD72EF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Availability (%)</w:t>
            </w:r>
          </w:p>
        </w:tc>
        <w:tc>
          <w:tcPr>
            <w:tcW w:w="1280" w:type="dxa"/>
            <w:noWrap/>
          </w:tcPr>
          <w:p w14:paraId="3C31BA1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99.99%</w:t>
            </w:r>
          </w:p>
        </w:tc>
        <w:tc>
          <w:tcPr>
            <w:tcW w:w="340" w:type="dxa"/>
            <w:noWrap/>
          </w:tcPr>
          <w:p w14:paraId="5ABC973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1002D05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Repeater gain (dB)</w:t>
            </w:r>
          </w:p>
        </w:tc>
        <w:tc>
          <w:tcPr>
            <w:tcW w:w="1240" w:type="dxa"/>
            <w:noWrap/>
          </w:tcPr>
          <w:p w14:paraId="56FE35A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110.5</w:t>
            </w:r>
          </w:p>
        </w:tc>
      </w:tr>
      <w:tr w:rsidR="007A30B7" w:rsidRPr="007A30B7" w14:paraId="2A64D088" w14:textId="77777777" w:rsidTr="00496525">
        <w:trPr>
          <w:trHeight w:val="255"/>
          <w:jc w:val="center"/>
        </w:trPr>
        <w:tc>
          <w:tcPr>
            <w:tcW w:w="3691" w:type="dxa"/>
            <w:noWrap/>
          </w:tcPr>
          <w:p w14:paraId="3C2F211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color w:val="000000"/>
                <w:sz w:val="20"/>
                <w:lang w:eastAsia="fr-FR"/>
              </w:rPr>
              <w:t xml:space="preserve">Satellite longitude </w:t>
            </w:r>
            <w:r w:rsidRPr="007A30B7">
              <w:rPr>
                <w:rFonts w:eastAsia="MS PGothic"/>
                <w:sz w:val="20"/>
                <w:lang w:eastAsia="fr-FR"/>
              </w:rPr>
              <w:t>(degrees)</w:t>
            </w:r>
          </w:p>
        </w:tc>
        <w:tc>
          <w:tcPr>
            <w:tcW w:w="1280" w:type="dxa"/>
            <w:noWrap/>
          </w:tcPr>
          <w:p w14:paraId="7714E0E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–2.8</w:t>
            </w:r>
          </w:p>
        </w:tc>
        <w:tc>
          <w:tcPr>
            <w:tcW w:w="340" w:type="dxa"/>
            <w:noWrap/>
          </w:tcPr>
          <w:p w14:paraId="770488D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0403277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Tx feeder loss (dB)</w:t>
            </w:r>
          </w:p>
        </w:tc>
        <w:tc>
          <w:tcPr>
            <w:tcW w:w="1240" w:type="dxa"/>
            <w:noWrap/>
          </w:tcPr>
          <w:p w14:paraId="080E5F2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1.0</w:t>
            </w:r>
          </w:p>
        </w:tc>
      </w:tr>
      <w:tr w:rsidR="007A30B7" w:rsidRPr="007A30B7" w14:paraId="711E4650" w14:textId="77777777" w:rsidTr="00496525">
        <w:trPr>
          <w:trHeight w:val="255"/>
          <w:jc w:val="center"/>
        </w:trPr>
        <w:tc>
          <w:tcPr>
            <w:tcW w:w="3691" w:type="dxa"/>
            <w:noWrap/>
          </w:tcPr>
          <w:p w14:paraId="78A0ACD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Conditions</w:t>
            </w:r>
          </w:p>
        </w:tc>
        <w:tc>
          <w:tcPr>
            <w:tcW w:w="1280" w:type="dxa"/>
            <w:noWrap/>
          </w:tcPr>
          <w:p w14:paraId="4712F61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Rain UL</w:t>
            </w:r>
          </w:p>
        </w:tc>
        <w:tc>
          <w:tcPr>
            <w:tcW w:w="340" w:type="dxa"/>
            <w:noWrap/>
          </w:tcPr>
          <w:p w14:paraId="3D76B4B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0E00398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Amplifier BO (OBO) (dB)</w:t>
            </w:r>
          </w:p>
        </w:tc>
        <w:tc>
          <w:tcPr>
            <w:tcW w:w="1240" w:type="dxa"/>
            <w:noWrap/>
          </w:tcPr>
          <w:p w14:paraId="39AB065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3.5</w:t>
            </w:r>
          </w:p>
        </w:tc>
      </w:tr>
      <w:tr w:rsidR="007A30B7" w:rsidRPr="007A30B7" w14:paraId="7C245103" w14:textId="77777777" w:rsidTr="00496525">
        <w:trPr>
          <w:trHeight w:val="255"/>
          <w:jc w:val="center"/>
        </w:trPr>
        <w:tc>
          <w:tcPr>
            <w:tcW w:w="3691" w:type="dxa"/>
            <w:noWrap/>
          </w:tcPr>
          <w:p w14:paraId="317C52B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Modulation</w:t>
            </w:r>
          </w:p>
        </w:tc>
        <w:tc>
          <w:tcPr>
            <w:tcW w:w="1280" w:type="dxa"/>
            <w:noWrap/>
          </w:tcPr>
          <w:p w14:paraId="097D0BD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QPSK 1/2</w:t>
            </w:r>
          </w:p>
        </w:tc>
        <w:tc>
          <w:tcPr>
            <w:tcW w:w="340" w:type="dxa"/>
            <w:noWrap/>
          </w:tcPr>
          <w:p w14:paraId="1D3D2D0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4EF41B5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Amplifier NPR (dB)</w:t>
            </w:r>
          </w:p>
        </w:tc>
        <w:tc>
          <w:tcPr>
            <w:tcW w:w="1240" w:type="dxa"/>
            <w:noWrap/>
          </w:tcPr>
          <w:p w14:paraId="05C89C6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17.0</w:t>
            </w:r>
          </w:p>
        </w:tc>
      </w:tr>
      <w:tr w:rsidR="007A30B7" w:rsidRPr="007A30B7" w14:paraId="0192F7DD" w14:textId="77777777" w:rsidTr="00496525">
        <w:trPr>
          <w:trHeight w:val="255"/>
          <w:jc w:val="center"/>
        </w:trPr>
        <w:tc>
          <w:tcPr>
            <w:tcW w:w="3691" w:type="dxa"/>
            <w:noWrap/>
          </w:tcPr>
          <w:p w14:paraId="1844D22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Useful bit rate per carrier (kbps)</w:t>
            </w:r>
          </w:p>
        </w:tc>
        <w:tc>
          <w:tcPr>
            <w:tcW w:w="1280" w:type="dxa"/>
            <w:noWrap/>
          </w:tcPr>
          <w:p w14:paraId="233E278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44.0</w:t>
            </w:r>
          </w:p>
        </w:tc>
        <w:tc>
          <w:tcPr>
            <w:tcW w:w="340" w:type="dxa"/>
            <w:noWrap/>
          </w:tcPr>
          <w:p w14:paraId="227E992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6DC6D285" w14:textId="77777777" w:rsidR="007A30B7" w:rsidRPr="007A30B7" w:rsidRDefault="007A30B7" w:rsidP="007A30B7">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lang w:eastAsia="fr-FR"/>
              </w:rPr>
              <w:t>0 degradation (dB/Hz)</w:t>
            </w:r>
          </w:p>
        </w:tc>
        <w:tc>
          <w:tcPr>
            <w:tcW w:w="1240" w:type="dxa"/>
            <w:noWrap/>
          </w:tcPr>
          <w:p w14:paraId="7F87389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67.2</w:t>
            </w:r>
          </w:p>
        </w:tc>
      </w:tr>
      <w:tr w:rsidR="007A30B7" w:rsidRPr="007A30B7" w14:paraId="29570A60" w14:textId="77777777" w:rsidTr="00496525">
        <w:trPr>
          <w:trHeight w:val="270"/>
          <w:jc w:val="center"/>
        </w:trPr>
        <w:tc>
          <w:tcPr>
            <w:tcW w:w="3691" w:type="dxa"/>
            <w:noWrap/>
          </w:tcPr>
          <w:p w14:paraId="7E3B884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Duplex ratio</w:t>
            </w:r>
          </w:p>
        </w:tc>
        <w:tc>
          <w:tcPr>
            <w:tcW w:w="1280" w:type="dxa"/>
            <w:noWrap/>
          </w:tcPr>
          <w:p w14:paraId="4CE76E4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0.5</w:t>
            </w:r>
          </w:p>
        </w:tc>
        <w:tc>
          <w:tcPr>
            <w:tcW w:w="340" w:type="dxa"/>
            <w:noWrap/>
          </w:tcPr>
          <w:p w14:paraId="657E431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37E0335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240" w:type="dxa"/>
          </w:tcPr>
          <w:p w14:paraId="2F1DE7E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7A30B7" w:rsidRPr="007A30B7" w14:paraId="509D66C9" w14:textId="77777777" w:rsidTr="00496525">
        <w:trPr>
          <w:trHeight w:val="255"/>
          <w:jc w:val="center"/>
        </w:trPr>
        <w:tc>
          <w:tcPr>
            <w:tcW w:w="3691" w:type="dxa"/>
          </w:tcPr>
          <w:p w14:paraId="0B35BCD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Symbol rate per carrier (kbauds)</w:t>
            </w:r>
          </w:p>
        </w:tc>
        <w:tc>
          <w:tcPr>
            <w:tcW w:w="1280" w:type="dxa"/>
            <w:noWrap/>
          </w:tcPr>
          <w:p w14:paraId="279A9E9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103.5</w:t>
            </w:r>
          </w:p>
        </w:tc>
        <w:tc>
          <w:tcPr>
            <w:tcW w:w="340" w:type="dxa"/>
            <w:noWrap/>
          </w:tcPr>
          <w:p w14:paraId="71C38EF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7650F18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Satellite Tx antenna</w:t>
            </w:r>
          </w:p>
        </w:tc>
        <w:tc>
          <w:tcPr>
            <w:tcW w:w="1240" w:type="dxa"/>
          </w:tcPr>
          <w:p w14:paraId="1A4E805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7A30B7" w:rsidRPr="007A30B7" w14:paraId="08FE558E" w14:textId="77777777" w:rsidTr="00496525">
        <w:trPr>
          <w:trHeight w:val="255"/>
          <w:jc w:val="center"/>
        </w:trPr>
        <w:tc>
          <w:tcPr>
            <w:tcW w:w="3691" w:type="dxa"/>
            <w:noWrap/>
          </w:tcPr>
          <w:p w14:paraId="417D122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Minimum bandwidth per carrier (kHz)</w:t>
            </w:r>
          </w:p>
        </w:tc>
        <w:tc>
          <w:tcPr>
            <w:tcW w:w="1280" w:type="dxa"/>
            <w:noWrap/>
          </w:tcPr>
          <w:p w14:paraId="762F041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139.8</w:t>
            </w:r>
          </w:p>
        </w:tc>
        <w:tc>
          <w:tcPr>
            <w:tcW w:w="340" w:type="dxa"/>
            <w:noWrap/>
          </w:tcPr>
          <w:p w14:paraId="04BBD11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34518C8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Tx antenna diameter (m)</w:t>
            </w:r>
          </w:p>
        </w:tc>
        <w:tc>
          <w:tcPr>
            <w:tcW w:w="1240" w:type="dxa"/>
            <w:noWrap/>
          </w:tcPr>
          <w:p w14:paraId="3788750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6.0</w:t>
            </w:r>
          </w:p>
        </w:tc>
      </w:tr>
      <w:tr w:rsidR="007A30B7" w:rsidRPr="007A30B7" w14:paraId="214A2799" w14:textId="77777777" w:rsidTr="00496525">
        <w:trPr>
          <w:trHeight w:val="270"/>
          <w:jc w:val="center"/>
        </w:trPr>
        <w:tc>
          <w:tcPr>
            <w:tcW w:w="3691" w:type="dxa"/>
          </w:tcPr>
          <w:p w14:paraId="2024CB0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280" w:type="dxa"/>
          </w:tcPr>
          <w:p w14:paraId="3E8EA0D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noWrap/>
          </w:tcPr>
          <w:p w14:paraId="00BD404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7756E9E2" w14:textId="77777777" w:rsidR="007A30B7" w:rsidRPr="007A30B7" w:rsidRDefault="007A30B7" w:rsidP="007A30B7">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7A30B7">
              <w:rPr>
                <w:rFonts w:eastAsia="MS PGothic"/>
                <w:color w:val="000000"/>
                <w:sz w:val="20"/>
                <w:lang w:eastAsia="fr-FR"/>
              </w:rPr>
              <w:t>Tx e.i.r.p. per carrier (dBW)</w:t>
            </w:r>
          </w:p>
        </w:tc>
        <w:tc>
          <w:tcPr>
            <w:tcW w:w="1240" w:type="dxa"/>
            <w:noWrap/>
          </w:tcPr>
          <w:p w14:paraId="5C576F0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14.1</w:t>
            </w:r>
          </w:p>
        </w:tc>
      </w:tr>
      <w:tr w:rsidR="007A30B7" w:rsidRPr="007A30B7" w14:paraId="28868E6E" w14:textId="77777777" w:rsidTr="00496525">
        <w:trPr>
          <w:trHeight w:val="255"/>
          <w:jc w:val="center"/>
        </w:trPr>
        <w:tc>
          <w:tcPr>
            <w:tcW w:w="3691" w:type="dxa"/>
          </w:tcPr>
          <w:p w14:paraId="34DDCED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Aircraft Earth stations</w:t>
            </w:r>
          </w:p>
        </w:tc>
        <w:tc>
          <w:tcPr>
            <w:tcW w:w="1280" w:type="dxa"/>
          </w:tcPr>
          <w:p w14:paraId="3C54885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11FF259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04528766" w14:textId="77777777" w:rsidR="007A30B7" w:rsidRPr="007A30B7" w:rsidRDefault="007A30B7" w:rsidP="007A30B7">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7A30B7">
              <w:rPr>
                <w:rFonts w:eastAsia="MS PGothic"/>
                <w:color w:val="000000"/>
                <w:sz w:val="20"/>
                <w:lang w:eastAsia="fr-FR"/>
              </w:rPr>
              <w:t>Max Tx e.i.r.p. per carrier (dBW)</w:t>
            </w:r>
          </w:p>
        </w:tc>
        <w:tc>
          <w:tcPr>
            <w:tcW w:w="1240" w:type="dxa"/>
            <w:noWrap/>
          </w:tcPr>
          <w:p w14:paraId="6D21109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17.1</w:t>
            </w:r>
          </w:p>
        </w:tc>
      </w:tr>
      <w:tr w:rsidR="007A30B7" w:rsidRPr="007A30B7" w14:paraId="4DC7C22A" w14:textId="77777777" w:rsidTr="00496525">
        <w:trPr>
          <w:trHeight w:val="255"/>
          <w:jc w:val="center"/>
        </w:trPr>
        <w:tc>
          <w:tcPr>
            <w:tcW w:w="3691" w:type="dxa"/>
          </w:tcPr>
          <w:p w14:paraId="4D12EB8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Frequency (MHz)</w:t>
            </w:r>
          </w:p>
        </w:tc>
        <w:tc>
          <w:tcPr>
            <w:tcW w:w="1280" w:type="dxa"/>
            <w:noWrap/>
          </w:tcPr>
          <w:p w14:paraId="69E169A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5 000</w:t>
            </w:r>
          </w:p>
        </w:tc>
        <w:tc>
          <w:tcPr>
            <w:tcW w:w="340" w:type="dxa"/>
          </w:tcPr>
          <w:p w14:paraId="079F624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0889BDC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Downlink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 xml:space="preserve"> inter-spots (dB)</w:t>
            </w:r>
          </w:p>
        </w:tc>
        <w:tc>
          <w:tcPr>
            <w:tcW w:w="1240" w:type="dxa"/>
            <w:noWrap/>
          </w:tcPr>
          <w:p w14:paraId="2742EE9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17.0</w:t>
            </w:r>
          </w:p>
        </w:tc>
      </w:tr>
      <w:tr w:rsidR="007A30B7" w:rsidRPr="007A30B7" w14:paraId="0B0E09B7" w14:textId="77777777" w:rsidTr="00496525">
        <w:trPr>
          <w:trHeight w:val="255"/>
          <w:jc w:val="center"/>
        </w:trPr>
        <w:tc>
          <w:tcPr>
            <w:tcW w:w="3691" w:type="dxa"/>
            <w:noWrap/>
          </w:tcPr>
          <w:p w14:paraId="03709EA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Elevation (degrees)</w:t>
            </w:r>
          </w:p>
        </w:tc>
        <w:tc>
          <w:tcPr>
            <w:tcW w:w="1280" w:type="dxa"/>
            <w:noWrap/>
          </w:tcPr>
          <w:p w14:paraId="1283148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39.5</w:t>
            </w:r>
          </w:p>
        </w:tc>
        <w:tc>
          <w:tcPr>
            <w:tcW w:w="340" w:type="dxa"/>
          </w:tcPr>
          <w:p w14:paraId="49B7712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1D7CFDE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Downlink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0 inter-spots (dB/Hz)</w:t>
            </w:r>
          </w:p>
        </w:tc>
        <w:tc>
          <w:tcPr>
            <w:tcW w:w="1240" w:type="dxa"/>
            <w:noWrap/>
          </w:tcPr>
          <w:p w14:paraId="5F2434E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67.2</w:t>
            </w:r>
          </w:p>
        </w:tc>
      </w:tr>
      <w:tr w:rsidR="007A30B7" w:rsidRPr="007A30B7" w14:paraId="38CFB510" w14:textId="77777777" w:rsidTr="00496525">
        <w:trPr>
          <w:trHeight w:val="270"/>
          <w:jc w:val="center"/>
        </w:trPr>
        <w:tc>
          <w:tcPr>
            <w:tcW w:w="3691" w:type="dxa"/>
          </w:tcPr>
          <w:p w14:paraId="349760C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Carrier HPA power (W)</w:t>
            </w:r>
          </w:p>
        </w:tc>
        <w:tc>
          <w:tcPr>
            <w:tcW w:w="1280" w:type="dxa"/>
            <w:noWrap/>
          </w:tcPr>
          <w:p w14:paraId="2E67E3E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20.0</w:t>
            </w:r>
          </w:p>
        </w:tc>
        <w:tc>
          <w:tcPr>
            <w:tcW w:w="340" w:type="dxa"/>
            <w:noWrap/>
          </w:tcPr>
          <w:p w14:paraId="629F885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1D3F110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240" w:type="dxa"/>
          </w:tcPr>
          <w:p w14:paraId="177D310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7A30B7" w:rsidRPr="007A30B7" w14:paraId="5F6D7FFF" w14:textId="77777777" w:rsidTr="00496525">
        <w:trPr>
          <w:trHeight w:val="255"/>
          <w:jc w:val="center"/>
        </w:trPr>
        <w:tc>
          <w:tcPr>
            <w:tcW w:w="3691" w:type="dxa"/>
          </w:tcPr>
          <w:p w14:paraId="1361EB8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Antenna gain (dBi)</w:t>
            </w:r>
          </w:p>
        </w:tc>
        <w:tc>
          <w:tcPr>
            <w:tcW w:w="1280" w:type="dxa"/>
            <w:noWrap/>
          </w:tcPr>
          <w:p w14:paraId="2E953CD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3.0</w:t>
            </w:r>
          </w:p>
        </w:tc>
        <w:tc>
          <w:tcPr>
            <w:tcW w:w="340" w:type="dxa"/>
          </w:tcPr>
          <w:p w14:paraId="2E4AB5D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032E5DB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Downlink propagation</w:t>
            </w:r>
          </w:p>
        </w:tc>
        <w:tc>
          <w:tcPr>
            <w:tcW w:w="1240" w:type="dxa"/>
          </w:tcPr>
          <w:p w14:paraId="24CCC9F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7A30B7" w:rsidRPr="007A30B7" w14:paraId="77550971" w14:textId="77777777" w:rsidTr="00496525">
        <w:trPr>
          <w:trHeight w:val="255"/>
          <w:jc w:val="center"/>
        </w:trPr>
        <w:tc>
          <w:tcPr>
            <w:tcW w:w="3691" w:type="dxa"/>
          </w:tcPr>
          <w:p w14:paraId="06D4340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Tx loss (dB)</w:t>
            </w:r>
          </w:p>
        </w:tc>
        <w:tc>
          <w:tcPr>
            <w:tcW w:w="1280" w:type="dxa"/>
            <w:noWrap/>
          </w:tcPr>
          <w:p w14:paraId="15DBC01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2.0</w:t>
            </w:r>
          </w:p>
        </w:tc>
        <w:tc>
          <w:tcPr>
            <w:tcW w:w="340" w:type="dxa"/>
          </w:tcPr>
          <w:p w14:paraId="2A64EEE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7D2DBE6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Total path loss (dB)</w:t>
            </w:r>
          </w:p>
        </w:tc>
        <w:tc>
          <w:tcPr>
            <w:tcW w:w="1240" w:type="dxa"/>
            <w:noWrap/>
          </w:tcPr>
          <w:p w14:paraId="5EEE4EE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198.0</w:t>
            </w:r>
          </w:p>
        </w:tc>
      </w:tr>
      <w:tr w:rsidR="007A30B7" w:rsidRPr="007A30B7" w14:paraId="6D0EDA40" w14:textId="77777777" w:rsidTr="00496525">
        <w:trPr>
          <w:trHeight w:val="270"/>
          <w:jc w:val="center"/>
        </w:trPr>
        <w:tc>
          <w:tcPr>
            <w:tcW w:w="3691" w:type="dxa"/>
          </w:tcPr>
          <w:p w14:paraId="14582FF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Power control uncertainty (dB)</w:t>
            </w:r>
          </w:p>
        </w:tc>
        <w:tc>
          <w:tcPr>
            <w:tcW w:w="1280" w:type="dxa"/>
            <w:noWrap/>
          </w:tcPr>
          <w:p w14:paraId="16359AC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0.5</w:t>
            </w:r>
          </w:p>
        </w:tc>
        <w:tc>
          <w:tcPr>
            <w:tcW w:w="340" w:type="dxa"/>
          </w:tcPr>
          <w:p w14:paraId="2180BCE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62DB011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240" w:type="dxa"/>
          </w:tcPr>
          <w:p w14:paraId="06C5CB2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7A30B7" w:rsidRPr="007A30B7" w14:paraId="65A879B0" w14:textId="77777777" w:rsidTr="00496525">
        <w:trPr>
          <w:trHeight w:val="255"/>
          <w:jc w:val="center"/>
        </w:trPr>
        <w:tc>
          <w:tcPr>
            <w:tcW w:w="3691" w:type="dxa"/>
          </w:tcPr>
          <w:p w14:paraId="6DD7AF99" w14:textId="77777777" w:rsidR="007A30B7" w:rsidRPr="007A30B7" w:rsidRDefault="007A30B7" w:rsidP="007A30B7">
            <w:pPr>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7A30B7">
              <w:rPr>
                <w:rFonts w:eastAsia="MS PGothic"/>
                <w:color w:val="000000"/>
                <w:sz w:val="20"/>
                <w:lang w:eastAsia="fr-FR"/>
              </w:rPr>
              <w:t>Tx e.i.r.p. per carrier (dBW)</w:t>
            </w:r>
          </w:p>
        </w:tc>
        <w:tc>
          <w:tcPr>
            <w:tcW w:w="1280" w:type="dxa"/>
            <w:noWrap/>
          </w:tcPr>
          <w:p w14:paraId="0678859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13.5</w:t>
            </w:r>
          </w:p>
        </w:tc>
        <w:tc>
          <w:tcPr>
            <w:tcW w:w="340" w:type="dxa"/>
          </w:tcPr>
          <w:p w14:paraId="58A9687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761A688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Ground Earth station</w:t>
            </w:r>
          </w:p>
        </w:tc>
        <w:tc>
          <w:tcPr>
            <w:tcW w:w="1240" w:type="dxa"/>
          </w:tcPr>
          <w:p w14:paraId="6E2A3E6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7A30B7" w:rsidRPr="007A30B7" w14:paraId="40D3F835" w14:textId="77777777" w:rsidTr="00496525">
        <w:trPr>
          <w:trHeight w:val="270"/>
          <w:jc w:val="center"/>
        </w:trPr>
        <w:tc>
          <w:tcPr>
            <w:tcW w:w="3691" w:type="dxa"/>
          </w:tcPr>
          <w:p w14:paraId="0B513C6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280" w:type="dxa"/>
          </w:tcPr>
          <w:p w14:paraId="4687826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57A37A3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3594A26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Downlink frequency (MHz)</w:t>
            </w:r>
          </w:p>
        </w:tc>
        <w:tc>
          <w:tcPr>
            <w:tcW w:w="1240" w:type="dxa"/>
            <w:noWrap/>
          </w:tcPr>
          <w:p w14:paraId="2226AD5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5 000</w:t>
            </w:r>
          </w:p>
        </w:tc>
      </w:tr>
      <w:tr w:rsidR="007A30B7" w:rsidRPr="007A30B7" w14:paraId="59ECA4BF" w14:textId="77777777" w:rsidTr="00496525">
        <w:trPr>
          <w:trHeight w:val="255"/>
          <w:jc w:val="center"/>
        </w:trPr>
        <w:tc>
          <w:tcPr>
            <w:tcW w:w="3691" w:type="dxa"/>
          </w:tcPr>
          <w:p w14:paraId="1EE5E5C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Uplink propagation</w:t>
            </w:r>
          </w:p>
        </w:tc>
        <w:tc>
          <w:tcPr>
            <w:tcW w:w="1280" w:type="dxa"/>
          </w:tcPr>
          <w:p w14:paraId="74AD5CB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39CB76C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noWrap/>
          </w:tcPr>
          <w:p w14:paraId="4D98B27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Elevation (deg)</w:t>
            </w:r>
          </w:p>
        </w:tc>
        <w:tc>
          <w:tcPr>
            <w:tcW w:w="1240" w:type="dxa"/>
            <w:noWrap/>
          </w:tcPr>
          <w:p w14:paraId="7602867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39.5</w:t>
            </w:r>
          </w:p>
        </w:tc>
      </w:tr>
      <w:tr w:rsidR="007A30B7" w:rsidRPr="007A30B7" w14:paraId="0EF985F3" w14:textId="77777777" w:rsidTr="00496525">
        <w:trPr>
          <w:trHeight w:val="255"/>
          <w:jc w:val="center"/>
        </w:trPr>
        <w:tc>
          <w:tcPr>
            <w:tcW w:w="3691" w:type="dxa"/>
            <w:noWrap/>
          </w:tcPr>
          <w:p w14:paraId="66790B6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Total path loss (dB)</w:t>
            </w:r>
          </w:p>
        </w:tc>
        <w:tc>
          <w:tcPr>
            <w:tcW w:w="1280" w:type="dxa"/>
            <w:noWrap/>
          </w:tcPr>
          <w:p w14:paraId="4CB83ED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198.5</w:t>
            </w:r>
          </w:p>
        </w:tc>
        <w:tc>
          <w:tcPr>
            <w:tcW w:w="340" w:type="dxa"/>
          </w:tcPr>
          <w:p w14:paraId="534FD40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388648D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Antenna diameter (m)</w:t>
            </w:r>
          </w:p>
        </w:tc>
        <w:tc>
          <w:tcPr>
            <w:tcW w:w="1240" w:type="dxa"/>
            <w:noWrap/>
          </w:tcPr>
          <w:p w14:paraId="12A6403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3.8</w:t>
            </w:r>
          </w:p>
        </w:tc>
      </w:tr>
      <w:tr w:rsidR="007A30B7" w:rsidRPr="007A30B7" w14:paraId="41F63503" w14:textId="77777777" w:rsidTr="00496525">
        <w:trPr>
          <w:trHeight w:val="270"/>
          <w:jc w:val="center"/>
        </w:trPr>
        <w:tc>
          <w:tcPr>
            <w:tcW w:w="3691" w:type="dxa"/>
          </w:tcPr>
          <w:p w14:paraId="15946F3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280" w:type="dxa"/>
          </w:tcPr>
          <w:p w14:paraId="7A7AF30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noWrap/>
          </w:tcPr>
          <w:p w14:paraId="59C97AC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199" w:type="dxa"/>
          </w:tcPr>
          <w:p w14:paraId="21770EA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i/>
                <w:iCs/>
                <w:color w:val="000000"/>
                <w:sz w:val="20"/>
                <w:lang w:eastAsia="fr-FR"/>
              </w:rPr>
              <w:t>G</w:t>
            </w:r>
            <w:r w:rsidRPr="007A30B7">
              <w:rPr>
                <w:rFonts w:eastAsia="MS PGothic"/>
                <w:color w:val="000000"/>
                <w:sz w:val="20"/>
                <w:lang w:eastAsia="fr-FR"/>
              </w:rPr>
              <w:t>/</w:t>
            </w:r>
            <w:r w:rsidRPr="007A30B7">
              <w:rPr>
                <w:rFonts w:eastAsia="MS PGothic"/>
                <w:i/>
                <w:iCs/>
                <w:color w:val="000000"/>
                <w:sz w:val="20"/>
                <w:lang w:eastAsia="fr-FR"/>
              </w:rPr>
              <w:t>T</w:t>
            </w:r>
            <w:r w:rsidRPr="007A30B7">
              <w:rPr>
                <w:rFonts w:eastAsia="MS PGothic"/>
                <w:color w:val="000000"/>
                <w:sz w:val="20"/>
                <w:lang w:eastAsia="fr-FR"/>
              </w:rPr>
              <w:t xml:space="preserve"> (dB/K)</w:t>
            </w:r>
          </w:p>
        </w:tc>
        <w:tc>
          <w:tcPr>
            <w:tcW w:w="1240" w:type="dxa"/>
            <w:noWrap/>
          </w:tcPr>
          <w:p w14:paraId="6F7A4D5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18.8</w:t>
            </w:r>
          </w:p>
        </w:tc>
      </w:tr>
      <w:tr w:rsidR="007A30B7" w:rsidRPr="007A30B7" w14:paraId="3FA812E5" w14:textId="77777777" w:rsidTr="00496525">
        <w:trPr>
          <w:trHeight w:val="255"/>
          <w:jc w:val="center"/>
        </w:trPr>
        <w:tc>
          <w:tcPr>
            <w:tcW w:w="3691" w:type="dxa"/>
          </w:tcPr>
          <w:p w14:paraId="1D5C7A4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Satellite Rx antenna</w:t>
            </w:r>
          </w:p>
        </w:tc>
        <w:tc>
          <w:tcPr>
            <w:tcW w:w="1280" w:type="dxa"/>
          </w:tcPr>
          <w:p w14:paraId="7FCC970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66CA536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7AEDDC32"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Downlink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vertAlign w:val="subscript"/>
                <w:lang w:eastAsia="fr-FR"/>
              </w:rPr>
              <w:t>0</w:t>
            </w:r>
            <w:r w:rsidRPr="007A30B7">
              <w:rPr>
                <w:rFonts w:eastAsia="MS PGothic"/>
                <w:color w:val="000000"/>
                <w:sz w:val="20"/>
                <w:lang w:eastAsia="fr-FR"/>
              </w:rPr>
              <w:t xml:space="preserve"> (dB/Hz)</w:t>
            </w:r>
          </w:p>
        </w:tc>
        <w:tc>
          <w:tcPr>
            <w:tcW w:w="1240" w:type="dxa"/>
            <w:noWrap/>
          </w:tcPr>
          <w:p w14:paraId="1225653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63.5</w:t>
            </w:r>
          </w:p>
        </w:tc>
      </w:tr>
      <w:tr w:rsidR="007A30B7" w:rsidRPr="007A30B7" w14:paraId="5AC4CDBB" w14:textId="77777777" w:rsidTr="00496525">
        <w:trPr>
          <w:trHeight w:val="270"/>
          <w:jc w:val="center"/>
        </w:trPr>
        <w:tc>
          <w:tcPr>
            <w:tcW w:w="3691" w:type="dxa"/>
          </w:tcPr>
          <w:p w14:paraId="2DE9ABF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Rx antenna diameter (m)</w:t>
            </w:r>
          </w:p>
        </w:tc>
        <w:tc>
          <w:tcPr>
            <w:tcW w:w="1280" w:type="dxa"/>
            <w:noWrap/>
          </w:tcPr>
          <w:p w14:paraId="7876F53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6.0</w:t>
            </w:r>
          </w:p>
        </w:tc>
        <w:tc>
          <w:tcPr>
            <w:tcW w:w="340" w:type="dxa"/>
          </w:tcPr>
          <w:p w14:paraId="06AA8B63"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57B21C3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240" w:type="dxa"/>
          </w:tcPr>
          <w:p w14:paraId="66F1869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7A30B7" w:rsidRPr="007A30B7" w14:paraId="0A37661F" w14:textId="77777777" w:rsidTr="00496525">
        <w:trPr>
          <w:trHeight w:val="255"/>
          <w:jc w:val="center"/>
        </w:trPr>
        <w:tc>
          <w:tcPr>
            <w:tcW w:w="3691" w:type="dxa"/>
          </w:tcPr>
          <w:p w14:paraId="4B15635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Rx antenna gain (dBi)</w:t>
            </w:r>
          </w:p>
        </w:tc>
        <w:tc>
          <w:tcPr>
            <w:tcW w:w="1280" w:type="dxa"/>
            <w:noWrap/>
          </w:tcPr>
          <w:p w14:paraId="0E90C35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45.1</w:t>
            </w:r>
          </w:p>
        </w:tc>
        <w:tc>
          <w:tcPr>
            <w:tcW w:w="340" w:type="dxa"/>
          </w:tcPr>
          <w:p w14:paraId="62A3C0E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3F2CD40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Demodulation</w:t>
            </w:r>
          </w:p>
        </w:tc>
        <w:tc>
          <w:tcPr>
            <w:tcW w:w="1240" w:type="dxa"/>
          </w:tcPr>
          <w:p w14:paraId="35D0116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7A30B7" w:rsidRPr="007A30B7" w14:paraId="5D52E392" w14:textId="77777777" w:rsidTr="00496525">
        <w:trPr>
          <w:trHeight w:val="255"/>
          <w:jc w:val="center"/>
        </w:trPr>
        <w:tc>
          <w:tcPr>
            <w:tcW w:w="3691" w:type="dxa"/>
          </w:tcPr>
          <w:p w14:paraId="0A55695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Rx feeder loss (dB)</w:t>
            </w:r>
          </w:p>
        </w:tc>
        <w:tc>
          <w:tcPr>
            <w:tcW w:w="1280" w:type="dxa"/>
            <w:noWrap/>
          </w:tcPr>
          <w:p w14:paraId="09B7CDC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0.5</w:t>
            </w:r>
          </w:p>
        </w:tc>
        <w:tc>
          <w:tcPr>
            <w:tcW w:w="340" w:type="dxa"/>
          </w:tcPr>
          <w:p w14:paraId="6B5F3A7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3F51DC6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MLS degradation (dB)</w:t>
            </w:r>
          </w:p>
        </w:tc>
        <w:tc>
          <w:tcPr>
            <w:tcW w:w="1240" w:type="dxa"/>
            <w:noWrap/>
          </w:tcPr>
          <w:p w14:paraId="4280ABF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1.0</w:t>
            </w:r>
          </w:p>
        </w:tc>
      </w:tr>
      <w:tr w:rsidR="007A30B7" w:rsidRPr="007A30B7" w14:paraId="2714B875" w14:textId="77777777" w:rsidTr="00496525">
        <w:trPr>
          <w:trHeight w:val="255"/>
          <w:jc w:val="center"/>
        </w:trPr>
        <w:tc>
          <w:tcPr>
            <w:tcW w:w="3691" w:type="dxa"/>
          </w:tcPr>
          <w:p w14:paraId="4FF15000"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Satellite </w:t>
            </w:r>
            <w:r w:rsidRPr="007A30B7">
              <w:rPr>
                <w:rFonts w:eastAsia="MS PGothic"/>
                <w:i/>
                <w:iCs/>
                <w:color w:val="000000"/>
                <w:sz w:val="20"/>
                <w:lang w:eastAsia="fr-FR"/>
              </w:rPr>
              <w:t>G</w:t>
            </w:r>
            <w:r w:rsidRPr="007A30B7">
              <w:rPr>
                <w:rFonts w:eastAsia="MS PGothic"/>
                <w:color w:val="000000"/>
                <w:sz w:val="20"/>
                <w:lang w:eastAsia="fr-FR"/>
              </w:rPr>
              <w:t>/</w:t>
            </w:r>
            <w:r w:rsidRPr="007A30B7">
              <w:rPr>
                <w:rFonts w:eastAsia="MS PGothic"/>
                <w:i/>
                <w:iCs/>
                <w:color w:val="000000"/>
                <w:sz w:val="20"/>
                <w:lang w:eastAsia="fr-FR"/>
              </w:rPr>
              <w:t>T</w:t>
            </w:r>
            <w:r w:rsidRPr="007A30B7">
              <w:rPr>
                <w:rFonts w:eastAsia="MS PGothic"/>
                <w:color w:val="000000"/>
                <w:sz w:val="20"/>
                <w:lang w:eastAsia="fr-FR"/>
              </w:rPr>
              <w:t xml:space="preserve"> (dB/°K)</w:t>
            </w:r>
          </w:p>
        </w:tc>
        <w:tc>
          <w:tcPr>
            <w:tcW w:w="1280" w:type="dxa"/>
            <w:noWrap/>
          </w:tcPr>
          <w:p w14:paraId="7796E26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18.7</w:t>
            </w:r>
          </w:p>
        </w:tc>
        <w:tc>
          <w:tcPr>
            <w:tcW w:w="340" w:type="dxa"/>
          </w:tcPr>
          <w:p w14:paraId="72791B9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2B23EE95"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Total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vertAlign w:val="subscript"/>
                <w:lang w:eastAsia="fr-FR"/>
              </w:rPr>
              <w:t>0</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vertAlign w:val="subscript"/>
                <w:lang w:eastAsia="fr-FR"/>
              </w:rPr>
              <w:t>0</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vertAlign w:val="subscript"/>
                <w:lang w:eastAsia="fr-FR"/>
              </w:rPr>
              <w:t>0</w:t>
            </w:r>
            <w:r w:rsidRPr="007A30B7">
              <w:rPr>
                <w:rFonts w:eastAsia="MS PGothic"/>
                <w:color w:val="000000"/>
                <w:sz w:val="20"/>
                <w:lang w:eastAsia="fr-FR"/>
              </w:rPr>
              <w:t>) (dB/Hz)</w:t>
            </w:r>
          </w:p>
        </w:tc>
        <w:tc>
          <w:tcPr>
            <w:tcW w:w="1240" w:type="dxa"/>
            <w:noWrap/>
          </w:tcPr>
          <w:p w14:paraId="1C84A0A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57.0</w:t>
            </w:r>
          </w:p>
        </w:tc>
      </w:tr>
      <w:tr w:rsidR="007A30B7" w:rsidRPr="007A30B7" w14:paraId="6CB97021" w14:textId="77777777" w:rsidTr="00496525">
        <w:trPr>
          <w:trHeight w:val="255"/>
          <w:jc w:val="center"/>
        </w:trPr>
        <w:tc>
          <w:tcPr>
            <w:tcW w:w="3691" w:type="dxa"/>
          </w:tcPr>
          <w:p w14:paraId="60F52F6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lastRenderedPageBreak/>
              <w:t xml:space="preserve">Uplink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vertAlign w:val="subscript"/>
                <w:lang w:eastAsia="fr-FR"/>
              </w:rPr>
              <w:t>0</w:t>
            </w:r>
            <w:r w:rsidRPr="007A30B7">
              <w:rPr>
                <w:rFonts w:eastAsia="MS PGothic"/>
                <w:color w:val="000000"/>
                <w:sz w:val="20"/>
                <w:lang w:eastAsia="fr-FR"/>
              </w:rPr>
              <w:t xml:space="preserve"> (dB/Hz)</w:t>
            </w:r>
          </w:p>
        </w:tc>
        <w:tc>
          <w:tcPr>
            <w:tcW w:w="1280" w:type="dxa"/>
            <w:noWrap/>
          </w:tcPr>
          <w:p w14:paraId="3928668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62.4</w:t>
            </w:r>
          </w:p>
        </w:tc>
        <w:tc>
          <w:tcPr>
            <w:tcW w:w="340" w:type="dxa"/>
          </w:tcPr>
          <w:p w14:paraId="5DF1EFE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258E61B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Total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 (dB)</w:t>
            </w:r>
          </w:p>
        </w:tc>
        <w:tc>
          <w:tcPr>
            <w:tcW w:w="1240" w:type="dxa"/>
            <w:noWrap/>
          </w:tcPr>
          <w:p w14:paraId="624784A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6.8</w:t>
            </w:r>
          </w:p>
        </w:tc>
      </w:tr>
      <w:tr w:rsidR="007A30B7" w:rsidRPr="007A30B7" w14:paraId="709C150C" w14:textId="77777777" w:rsidTr="00496525">
        <w:trPr>
          <w:trHeight w:val="255"/>
          <w:jc w:val="center"/>
        </w:trPr>
        <w:tc>
          <w:tcPr>
            <w:tcW w:w="3691" w:type="dxa"/>
          </w:tcPr>
          <w:p w14:paraId="210FA44A"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Uplink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vertAlign w:val="subscript"/>
                <w:lang w:eastAsia="fr-FR"/>
              </w:rPr>
              <w:t>0</w:t>
            </w:r>
            <w:r w:rsidRPr="007A30B7">
              <w:rPr>
                <w:rFonts w:eastAsia="MS PGothic"/>
                <w:color w:val="000000"/>
                <w:sz w:val="20"/>
                <w:lang w:eastAsia="fr-FR"/>
              </w:rPr>
              <w:t xml:space="preserve"> inter-spots (dB/Hz)</w:t>
            </w:r>
          </w:p>
        </w:tc>
        <w:tc>
          <w:tcPr>
            <w:tcW w:w="1280" w:type="dxa"/>
            <w:noWrap/>
          </w:tcPr>
          <w:p w14:paraId="701E7FEC"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67.2</w:t>
            </w:r>
          </w:p>
        </w:tc>
        <w:tc>
          <w:tcPr>
            <w:tcW w:w="340" w:type="dxa"/>
          </w:tcPr>
          <w:p w14:paraId="5D1E872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7733DE4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Required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vertAlign w:val="subscript"/>
                <w:lang w:eastAsia="fr-FR"/>
              </w:rPr>
              <w:t>0</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vertAlign w:val="subscript"/>
                <w:lang w:eastAsia="fr-FR"/>
              </w:rPr>
              <w:t>0</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vertAlign w:val="subscript"/>
                <w:lang w:eastAsia="fr-FR"/>
              </w:rPr>
              <w:t>0</w:t>
            </w:r>
            <w:r w:rsidRPr="007A30B7">
              <w:rPr>
                <w:rFonts w:eastAsia="MS PGothic"/>
                <w:color w:val="000000"/>
                <w:sz w:val="20"/>
                <w:lang w:eastAsia="fr-FR"/>
              </w:rPr>
              <w:t>) (dB/Hz)</w:t>
            </w:r>
          </w:p>
        </w:tc>
        <w:tc>
          <w:tcPr>
            <w:tcW w:w="1240" w:type="dxa"/>
            <w:noWrap/>
          </w:tcPr>
          <w:p w14:paraId="1BE30DFB"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54.0</w:t>
            </w:r>
          </w:p>
        </w:tc>
      </w:tr>
      <w:tr w:rsidR="007A30B7" w:rsidRPr="007A30B7" w14:paraId="21D6E3C0" w14:textId="77777777" w:rsidTr="00496525">
        <w:trPr>
          <w:trHeight w:val="255"/>
          <w:jc w:val="center"/>
        </w:trPr>
        <w:tc>
          <w:tcPr>
            <w:tcW w:w="3691" w:type="dxa"/>
          </w:tcPr>
          <w:p w14:paraId="2EE05669"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Uplink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 xml:space="preserve"> inter-spots (dB)</w:t>
            </w:r>
          </w:p>
        </w:tc>
        <w:tc>
          <w:tcPr>
            <w:tcW w:w="1280" w:type="dxa"/>
            <w:noWrap/>
          </w:tcPr>
          <w:p w14:paraId="6F5FC718"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17.0</w:t>
            </w:r>
          </w:p>
        </w:tc>
        <w:tc>
          <w:tcPr>
            <w:tcW w:w="340" w:type="dxa"/>
          </w:tcPr>
          <w:p w14:paraId="4865D276"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0547E4B1"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Required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 (dB)</w:t>
            </w:r>
          </w:p>
        </w:tc>
        <w:tc>
          <w:tcPr>
            <w:tcW w:w="1240" w:type="dxa"/>
            <w:noWrap/>
          </w:tcPr>
          <w:p w14:paraId="321D1C64"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3.8</w:t>
            </w:r>
          </w:p>
        </w:tc>
      </w:tr>
      <w:tr w:rsidR="007A30B7" w:rsidRPr="007A30B7" w14:paraId="5D036FBC" w14:textId="77777777" w:rsidTr="00496525">
        <w:trPr>
          <w:trHeight w:val="270"/>
          <w:jc w:val="center"/>
        </w:trPr>
        <w:tc>
          <w:tcPr>
            <w:tcW w:w="3691" w:type="dxa"/>
          </w:tcPr>
          <w:p w14:paraId="4BEBF1C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280" w:type="dxa"/>
          </w:tcPr>
          <w:p w14:paraId="35A81007"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0" w:type="dxa"/>
          </w:tcPr>
          <w:p w14:paraId="0B7BAC1F"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199" w:type="dxa"/>
          </w:tcPr>
          <w:p w14:paraId="2286D0FE"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Margin (dB)</w:t>
            </w:r>
          </w:p>
        </w:tc>
        <w:tc>
          <w:tcPr>
            <w:tcW w:w="1240" w:type="dxa"/>
            <w:noWrap/>
          </w:tcPr>
          <w:p w14:paraId="290C6ECD" w14:textId="77777777" w:rsidR="007A30B7" w:rsidRPr="007A30B7" w:rsidRDefault="007A30B7" w:rsidP="007A30B7">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3.0</w:t>
            </w:r>
          </w:p>
        </w:tc>
      </w:tr>
    </w:tbl>
    <w:p w14:paraId="67E26127" w14:textId="0399B267" w:rsidR="007A30B7" w:rsidRDefault="007A30B7" w:rsidP="0022588D">
      <w:pPr>
        <w:tabs>
          <w:tab w:val="clear" w:pos="794"/>
          <w:tab w:val="clear" w:pos="1191"/>
          <w:tab w:val="clear" w:pos="1588"/>
          <w:tab w:val="clear" w:pos="1985"/>
        </w:tabs>
        <w:spacing w:before="0"/>
        <w:rPr>
          <w:sz w:val="20"/>
          <w:lang w:eastAsia="zh-CN"/>
        </w:rPr>
      </w:pPr>
      <w:bookmarkStart w:id="43" w:name="_Toc237746958"/>
      <w:bookmarkStart w:id="44" w:name="_Toc237747006"/>
      <w:bookmarkStart w:id="45" w:name="_Toc237747034"/>
      <w:bookmarkStart w:id="46" w:name="_Toc239767464"/>
      <w:bookmarkStart w:id="47" w:name="_Toc246145807"/>
    </w:p>
    <w:p w14:paraId="6313F5F7" w14:textId="77777777" w:rsidR="0022588D" w:rsidRPr="007A30B7" w:rsidRDefault="0022588D" w:rsidP="0022588D">
      <w:pPr>
        <w:keepNext/>
        <w:tabs>
          <w:tab w:val="clear" w:pos="794"/>
          <w:tab w:val="clear" w:pos="1191"/>
          <w:tab w:val="clear" w:pos="1588"/>
          <w:tab w:val="clear" w:pos="1985"/>
          <w:tab w:val="left" w:pos="1134"/>
          <w:tab w:val="left" w:pos="1871"/>
          <w:tab w:val="left" w:pos="2268"/>
        </w:tabs>
        <w:spacing w:before="0"/>
        <w:jc w:val="center"/>
        <w:rPr>
          <w:caps/>
          <w:sz w:val="20"/>
        </w:rPr>
      </w:pPr>
      <w:r w:rsidRPr="007A30B7">
        <w:rPr>
          <w:caps/>
          <w:sz w:val="20"/>
        </w:rPr>
        <w:t>TABLE 7</w:t>
      </w:r>
    </w:p>
    <w:p w14:paraId="0FCFEB29" w14:textId="77777777" w:rsidR="0022588D" w:rsidRDefault="0022588D" w:rsidP="0022588D">
      <w:pPr>
        <w:keepNext/>
        <w:keepLines/>
        <w:tabs>
          <w:tab w:val="clear" w:pos="794"/>
          <w:tab w:val="clear" w:pos="1191"/>
          <w:tab w:val="clear" w:pos="1588"/>
          <w:tab w:val="clear" w:pos="1985"/>
          <w:tab w:val="left" w:pos="1134"/>
          <w:tab w:val="left" w:pos="1871"/>
          <w:tab w:val="left" w:pos="2268"/>
        </w:tabs>
        <w:spacing w:before="0"/>
        <w:jc w:val="center"/>
        <w:rPr>
          <w:rFonts w:ascii="Times New Roman Bold" w:hAnsi="Times New Roman Bold"/>
          <w:b/>
          <w:sz w:val="20"/>
        </w:rPr>
      </w:pPr>
      <w:r w:rsidRPr="007A30B7">
        <w:rPr>
          <w:rFonts w:ascii="Times New Roman Bold" w:hAnsi="Times New Roman Bold"/>
          <w:b/>
          <w:sz w:val="20"/>
        </w:rPr>
        <w:t>Aeronautical mobile satellite (route) service forward link budget</w:t>
      </w:r>
    </w:p>
    <w:p w14:paraId="3A5DDDAE" w14:textId="3E0E21E5" w:rsidR="0022588D" w:rsidRDefault="0022588D" w:rsidP="0022588D">
      <w:pPr>
        <w:tabs>
          <w:tab w:val="clear" w:pos="794"/>
          <w:tab w:val="clear" w:pos="1191"/>
          <w:tab w:val="clear" w:pos="1588"/>
          <w:tab w:val="clear" w:pos="1985"/>
        </w:tabs>
        <w:spacing w:before="0"/>
        <w:rPr>
          <w:sz w:val="20"/>
          <w:lang w:eastAsia="zh-CN"/>
        </w:rPr>
      </w:pPr>
    </w:p>
    <w:tbl>
      <w:tblPr>
        <w:tblpPr w:leftFromText="180" w:rightFromText="180" w:vertAnchor="text" w:horzAnchor="margin" w:tblpX="-185" w:tblpY="96"/>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951"/>
      </w:tblGrid>
      <w:tr w:rsidR="0022588D" w:rsidRPr="007A30B7" w14:paraId="7BAD91C6" w14:textId="77777777" w:rsidTr="0022588D">
        <w:trPr>
          <w:trHeight w:val="255"/>
        </w:trPr>
        <w:tc>
          <w:tcPr>
            <w:tcW w:w="3649" w:type="dxa"/>
            <w:noWrap/>
          </w:tcPr>
          <w:p w14:paraId="526C7F3D" w14:textId="77777777" w:rsidR="0022588D" w:rsidRPr="007A30B7" w:rsidRDefault="0022588D" w:rsidP="0022588D">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7A30B7">
              <w:rPr>
                <w:rFonts w:ascii="Times New Roman Bold" w:eastAsia="MS PGothic" w:hAnsi="Times New Roman Bold" w:cs="Times New Roman Bold"/>
                <w:b/>
                <w:sz w:val="20"/>
                <w:lang w:eastAsia="fr-FR"/>
              </w:rPr>
              <w:t>System</w:t>
            </w:r>
          </w:p>
        </w:tc>
        <w:tc>
          <w:tcPr>
            <w:tcW w:w="1121" w:type="dxa"/>
            <w:noWrap/>
          </w:tcPr>
          <w:p w14:paraId="275A2F03" w14:textId="77777777" w:rsidR="0022588D" w:rsidRPr="007A30B7" w:rsidRDefault="0022588D" w:rsidP="0022588D">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c>
          <w:tcPr>
            <w:tcW w:w="575" w:type="dxa"/>
            <w:noWrap/>
          </w:tcPr>
          <w:p w14:paraId="49CA567D" w14:textId="77777777" w:rsidR="0022588D" w:rsidRPr="007A30B7" w:rsidRDefault="0022588D" w:rsidP="0022588D">
            <w:pPr>
              <w:keepNext/>
              <w:keepLines/>
              <w:tabs>
                <w:tab w:val="clear" w:pos="794"/>
                <w:tab w:val="clear" w:pos="1191"/>
                <w:tab w:val="clear" w:pos="1588"/>
                <w:tab w:val="clear" w:pos="1985"/>
                <w:tab w:val="left" w:pos="1134"/>
                <w:tab w:val="left" w:pos="1871"/>
                <w:tab w:val="left" w:pos="2268"/>
              </w:tabs>
              <w:spacing w:before="80" w:after="80"/>
              <w:rPr>
                <w:rFonts w:ascii="Times New Roman Bold" w:eastAsia="MS PGothic" w:hAnsi="Times New Roman Bold" w:cs="Times New Roman Bold"/>
                <w:b/>
                <w:sz w:val="20"/>
                <w:lang w:eastAsia="fr-FR"/>
              </w:rPr>
            </w:pPr>
            <w:r w:rsidRPr="007A30B7">
              <w:rPr>
                <w:rFonts w:ascii="Times New Roman Bold" w:eastAsia="MS PGothic" w:hAnsi="Times New Roman Bold" w:cs="Times New Roman Bold"/>
                <w:b/>
                <w:sz w:val="20"/>
                <w:lang w:eastAsia="fr-FR"/>
              </w:rPr>
              <w:t> </w:t>
            </w:r>
          </w:p>
        </w:tc>
        <w:tc>
          <w:tcPr>
            <w:tcW w:w="3419" w:type="dxa"/>
          </w:tcPr>
          <w:p w14:paraId="7264CF6D" w14:textId="77777777" w:rsidR="0022588D" w:rsidRPr="007A30B7" w:rsidRDefault="0022588D" w:rsidP="0022588D">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r w:rsidRPr="007A30B7">
              <w:rPr>
                <w:rFonts w:ascii="Times New Roman Bold" w:eastAsia="MS PGothic" w:hAnsi="Times New Roman Bold" w:cs="Times New Roman Bold"/>
                <w:b/>
                <w:color w:val="000000"/>
                <w:sz w:val="20"/>
                <w:lang w:eastAsia="fr-FR"/>
              </w:rPr>
              <w:t>Repeater</w:t>
            </w:r>
          </w:p>
        </w:tc>
        <w:tc>
          <w:tcPr>
            <w:tcW w:w="951" w:type="dxa"/>
          </w:tcPr>
          <w:p w14:paraId="20767685" w14:textId="77777777" w:rsidR="0022588D" w:rsidRPr="007A30B7" w:rsidRDefault="0022588D" w:rsidP="0022588D">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p>
        </w:tc>
      </w:tr>
      <w:tr w:rsidR="0022588D" w:rsidRPr="007A30B7" w14:paraId="50C646E0" w14:textId="77777777" w:rsidTr="0022588D">
        <w:trPr>
          <w:trHeight w:val="255"/>
        </w:trPr>
        <w:tc>
          <w:tcPr>
            <w:tcW w:w="3649" w:type="dxa"/>
            <w:noWrap/>
          </w:tcPr>
          <w:p w14:paraId="4CBE416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Availability (%)</w:t>
            </w:r>
          </w:p>
        </w:tc>
        <w:tc>
          <w:tcPr>
            <w:tcW w:w="1121" w:type="dxa"/>
            <w:noWrap/>
          </w:tcPr>
          <w:p w14:paraId="39DF082C"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99.99%</w:t>
            </w:r>
          </w:p>
        </w:tc>
        <w:tc>
          <w:tcPr>
            <w:tcW w:w="575" w:type="dxa"/>
            <w:noWrap/>
          </w:tcPr>
          <w:p w14:paraId="3C4942F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619B0CC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Repeater gain (dB)</w:t>
            </w:r>
          </w:p>
        </w:tc>
        <w:tc>
          <w:tcPr>
            <w:tcW w:w="951" w:type="dxa"/>
            <w:noWrap/>
          </w:tcPr>
          <w:p w14:paraId="1445B1E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104.5</w:t>
            </w:r>
          </w:p>
        </w:tc>
      </w:tr>
      <w:tr w:rsidR="0022588D" w:rsidRPr="007A30B7" w14:paraId="27B6DBB4" w14:textId="77777777" w:rsidTr="0022588D">
        <w:trPr>
          <w:trHeight w:val="255"/>
        </w:trPr>
        <w:tc>
          <w:tcPr>
            <w:tcW w:w="3649" w:type="dxa"/>
            <w:noWrap/>
          </w:tcPr>
          <w:p w14:paraId="6199F16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color w:val="000000"/>
                <w:sz w:val="20"/>
                <w:lang w:eastAsia="fr-FR"/>
              </w:rPr>
              <w:t xml:space="preserve">Satellite longitude </w:t>
            </w:r>
            <w:r w:rsidRPr="007A30B7">
              <w:rPr>
                <w:rFonts w:eastAsia="MS PGothic"/>
                <w:sz w:val="20"/>
                <w:lang w:eastAsia="fr-FR"/>
              </w:rPr>
              <w:t>(degrees)</w:t>
            </w:r>
          </w:p>
        </w:tc>
        <w:tc>
          <w:tcPr>
            <w:tcW w:w="1121" w:type="dxa"/>
            <w:noWrap/>
          </w:tcPr>
          <w:p w14:paraId="69CF5AE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–2.8</w:t>
            </w:r>
          </w:p>
        </w:tc>
        <w:tc>
          <w:tcPr>
            <w:tcW w:w="575" w:type="dxa"/>
            <w:noWrap/>
          </w:tcPr>
          <w:p w14:paraId="52DE4EB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357FA32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Tx feeder loss (dB)</w:t>
            </w:r>
          </w:p>
        </w:tc>
        <w:tc>
          <w:tcPr>
            <w:tcW w:w="951" w:type="dxa"/>
            <w:noWrap/>
          </w:tcPr>
          <w:p w14:paraId="7CA381C8"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1.0</w:t>
            </w:r>
          </w:p>
        </w:tc>
      </w:tr>
      <w:tr w:rsidR="0022588D" w:rsidRPr="007A30B7" w14:paraId="3CBEC385" w14:textId="77777777" w:rsidTr="0022588D">
        <w:trPr>
          <w:trHeight w:val="255"/>
        </w:trPr>
        <w:tc>
          <w:tcPr>
            <w:tcW w:w="3649" w:type="dxa"/>
            <w:noWrap/>
          </w:tcPr>
          <w:p w14:paraId="2D17609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Conditions</w:t>
            </w:r>
          </w:p>
        </w:tc>
        <w:tc>
          <w:tcPr>
            <w:tcW w:w="1121" w:type="dxa"/>
            <w:noWrap/>
          </w:tcPr>
          <w:p w14:paraId="74E105F3"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Rain DL</w:t>
            </w:r>
          </w:p>
        </w:tc>
        <w:tc>
          <w:tcPr>
            <w:tcW w:w="575" w:type="dxa"/>
            <w:noWrap/>
          </w:tcPr>
          <w:p w14:paraId="77AE229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6E725A5D"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Amplifier BO (OBO) (dB)</w:t>
            </w:r>
          </w:p>
        </w:tc>
        <w:tc>
          <w:tcPr>
            <w:tcW w:w="951" w:type="dxa"/>
            <w:noWrap/>
          </w:tcPr>
          <w:p w14:paraId="34019BB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4.0</w:t>
            </w:r>
          </w:p>
        </w:tc>
      </w:tr>
      <w:tr w:rsidR="0022588D" w:rsidRPr="007A30B7" w14:paraId="7FCBDCF9" w14:textId="77777777" w:rsidTr="0022588D">
        <w:trPr>
          <w:trHeight w:val="255"/>
        </w:trPr>
        <w:tc>
          <w:tcPr>
            <w:tcW w:w="3649" w:type="dxa"/>
            <w:noWrap/>
          </w:tcPr>
          <w:p w14:paraId="7D5FA69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Modulation</w:t>
            </w:r>
          </w:p>
        </w:tc>
        <w:tc>
          <w:tcPr>
            <w:tcW w:w="1121" w:type="dxa"/>
            <w:noWrap/>
          </w:tcPr>
          <w:p w14:paraId="5986266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QPSK ½</w:t>
            </w:r>
          </w:p>
        </w:tc>
        <w:tc>
          <w:tcPr>
            <w:tcW w:w="575" w:type="dxa"/>
            <w:noWrap/>
          </w:tcPr>
          <w:p w14:paraId="0A7BFE8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51E07B53"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Amplifier NPR (dB)</w:t>
            </w:r>
          </w:p>
        </w:tc>
        <w:tc>
          <w:tcPr>
            <w:tcW w:w="951" w:type="dxa"/>
            <w:noWrap/>
          </w:tcPr>
          <w:p w14:paraId="2BE809C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17.0</w:t>
            </w:r>
          </w:p>
        </w:tc>
      </w:tr>
      <w:tr w:rsidR="0022588D" w:rsidRPr="007A30B7" w14:paraId="6B262262" w14:textId="77777777" w:rsidTr="0022588D">
        <w:trPr>
          <w:trHeight w:val="255"/>
        </w:trPr>
        <w:tc>
          <w:tcPr>
            <w:tcW w:w="3649" w:type="dxa"/>
            <w:noWrap/>
          </w:tcPr>
          <w:p w14:paraId="4AE939D0"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Useful bit rate per carrier (kbps)</w:t>
            </w:r>
          </w:p>
        </w:tc>
        <w:tc>
          <w:tcPr>
            <w:tcW w:w="1121" w:type="dxa"/>
            <w:noWrap/>
          </w:tcPr>
          <w:p w14:paraId="705BB60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7.0</w:t>
            </w:r>
          </w:p>
        </w:tc>
        <w:tc>
          <w:tcPr>
            <w:tcW w:w="575" w:type="dxa"/>
            <w:noWrap/>
          </w:tcPr>
          <w:p w14:paraId="09641A98"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605CF51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lang w:eastAsia="fr-FR"/>
              </w:rPr>
              <w:t>0 degradation (dB/Hz)</w:t>
            </w:r>
          </w:p>
        </w:tc>
        <w:tc>
          <w:tcPr>
            <w:tcW w:w="951" w:type="dxa"/>
            <w:noWrap/>
          </w:tcPr>
          <w:p w14:paraId="69332BD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59.2</w:t>
            </w:r>
          </w:p>
        </w:tc>
      </w:tr>
      <w:tr w:rsidR="0022588D" w:rsidRPr="007A30B7" w14:paraId="70B859B9" w14:textId="77777777" w:rsidTr="0022588D">
        <w:trPr>
          <w:trHeight w:val="270"/>
        </w:trPr>
        <w:tc>
          <w:tcPr>
            <w:tcW w:w="3649" w:type="dxa"/>
            <w:noWrap/>
          </w:tcPr>
          <w:p w14:paraId="310201C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Duplex ratio</w:t>
            </w:r>
          </w:p>
        </w:tc>
        <w:tc>
          <w:tcPr>
            <w:tcW w:w="1121" w:type="dxa"/>
            <w:noWrap/>
          </w:tcPr>
          <w:p w14:paraId="350B635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0.5</w:t>
            </w:r>
          </w:p>
        </w:tc>
        <w:tc>
          <w:tcPr>
            <w:tcW w:w="575" w:type="dxa"/>
            <w:noWrap/>
          </w:tcPr>
          <w:p w14:paraId="10EF135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3EC4D6E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951" w:type="dxa"/>
          </w:tcPr>
          <w:p w14:paraId="20762D6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2588D" w:rsidRPr="007A30B7" w14:paraId="4011EA1E" w14:textId="77777777" w:rsidTr="0022588D">
        <w:trPr>
          <w:trHeight w:val="255"/>
        </w:trPr>
        <w:tc>
          <w:tcPr>
            <w:tcW w:w="3649" w:type="dxa"/>
          </w:tcPr>
          <w:p w14:paraId="6B570CD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Symbol rate per carrier (kbauds)</w:t>
            </w:r>
          </w:p>
        </w:tc>
        <w:tc>
          <w:tcPr>
            <w:tcW w:w="1121" w:type="dxa"/>
            <w:noWrap/>
          </w:tcPr>
          <w:p w14:paraId="059446B0"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16.5</w:t>
            </w:r>
          </w:p>
        </w:tc>
        <w:tc>
          <w:tcPr>
            <w:tcW w:w="575" w:type="dxa"/>
            <w:noWrap/>
          </w:tcPr>
          <w:p w14:paraId="2468726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55FAAB0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Satellite Tx antenna</w:t>
            </w:r>
          </w:p>
        </w:tc>
        <w:tc>
          <w:tcPr>
            <w:tcW w:w="951" w:type="dxa"/>
          </w:tcPr>
          <w:p w14:paraId="0C80B0F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2588D" w:rsidRPr="007A30B7" w14:paraId="3752B65A" w14:textId="77777777" w:rsidTr="0022588D">
        <w:trPr>
          <w:trHeight w:val="255"/>
        </w:trPr>
        <w:tc>
          <w:tcPr>
            <w:tcW w:w="3649" w:type="dxa"/>
            <w:noWrap/>
          </w:tcPr>
          <w:p w14:paraId="0A4F5A7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Minimum bandwidth per carrier (kHz)</w:t>
            </w:r>
          </w:p>
        </w:tc>
        <w:tc>
          <w:tcPr>
            <w:tcW w:w="1121" w:type="dxa"/>
            <w:noWrap/>
          </w:tcPr>
          <w:p w14:paraId="214D56D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22.2</w:t>
            </w:r>
          </w:p>
        </w:tc>
        <w:tc>
          <w:tcPr>
            <w:tcW w:w="575" w:type="dxa"/>
            <w:noWrap/>
          </w:tcPr>
          <w:p w14:paraId="2F09ACB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2133687C"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Tx antenna diameter (m)</w:t>
            </w:r>
          </w:p>
        </w:tc>
        <w:tc>
          <w:tcPr>
            <w:tcW w:w="951" w:type="dxa"/>
            <w:noWrap/>
          </w:tcPr>
          <w:p w14:paraId="4C3C108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6.0</w:t>
            </w:r>
          </w:p>
        </w:tc>
      </w:tr>
      <w:tr w:rsidR="0022588D" w:rsidRPr="007A30B7" w14:paraId="5CFCA223" w14:textId="77777777" w:rsidTr="0022588D">
        <w:trPr>
          <w:trHeight w:val="270"/>
        </w:trPr>
        <w:tc>
          <w:tcPr>
            <w:tcW w:w="3649" w:type="dxa"/>
          </w:tcPr>
          <w:p w14:paraId="7B2A741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121" w:type="dxa"/>
          </w:tcPr>
          <w:p w14:paraId="26B43E38"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6BC3B618"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4E2DA90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7A30B7">
              <w:rPr>
                <w:rFonts w:eastAsia="MS PGothic"/>
                <w:color w:val="000000"/>
                <w:sz w:val="20"/>
                <w:lang w:eastAsia="fr-FR"/>
              </w:rPr>
              <w:t>Tx e.i.r.p. per carrier (dBW)</w:t>
            </w:r>
          </w:p>
        </w:tc>
        <w:tc>
          <w:tcPr>
            <w:tcW w:w="951" w:type="dxa"/>
            <w:noWrap/>
          </w:tcPr>
          <w:p w14:paraId="48BB857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44.7</w:t>
            </w:r>
          </w:p>
        </w:tc>
      </w:tr>
      <w:tr w:rsidR="0022588D" w:rsidRPr="007A30B7" w14:paraId="522B3818" w14:textId="77777777" w:rsidTr="0022588D">
        <w:trPr>
          <w:trHeight w:val="255"/>
        </w:trPr>
        <w:tc>
          <w:tcPr>
            <w:tcW w:w="3649" w:type="dxa"/>
          </w:tcPr>
          <w:p w14:paraId="62E50C7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Ground Earth station</w:t>
            </w:r>
          </w:p>
        </w:tc>
        <w:tc>
          <w:tcPr>
            <w:tcW w:w="1121" w:type="dxa"/>
          </w:tcPr>
          <w:p w14:paraId="081C968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4BC6F28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2A534E88"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7A30B7">
              <w:rPr>
                <w:rFonts w:eastAsia="MS PGothic"/>
                <w:color w:val="000000"/>
                <w:sz w:val="20"/>
                <w:lang w:eastAsia="fr-FR"/>
              </w:rPr>
              <w:t>Max Tx e.i.r.p. per carrier (dBW)</w:t>
            </w:r>
          </w:p>
        </w:tc>
        <w:tc>
          <w:tcPr>
            <w:tcW w:w="951" w:type="dxa"/>
            <w:noWrap/>
          </w:tcPr>
          <w:p w14:paraId="58F88C4C"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47.7</w:t>
            </w:r>
          </w:p>
        </w:tc>
      </w:tr>
      <w:tr w:rsidR="0022588D" w:rsidRPr="007A30B7" w14:paraId="379BF3A6" w14:textId="77777777" w:rsidTr="0022588D">
        <w:trPr>
          <w:trHeight w:val="255"/>
        </w:trPr>
        <w:tc>
          <w:tcPr>
            <w:tcW w:w="3649" w:type="dxa"/>
          </w:tcPr>
          <w:p w14:paraId="5F13CD8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Frequency (MHz)</w:t>
            </w:r>
          </w:p>
        </w:tc>
        <w:tc>
          <w:tcPr>
            <w:tcW w:w="1121" w:type="dxa"/>
            <w:noWrap/>
          </w:tcPr>
          <w:p w14:paraId="15C19C73"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5.000</w:t>
            </w:r>
          </w:p>
        </w:tc>
        <w:tc>
          <w:tcPr>
            <w:tcW w:w="575" w:type="dxa"/>
            <w:noWrap/>
          </w:tcPr>
          <w:p w14:paraId="3F9BB5C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5399708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Downlink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 xml:space="preserve"> inter-spots (dB)</w:t>
            </w:r>
          </w:p>
        </w:tc>
        <w:tc>
          <w:tcPr>
            <w:tcW w:w="951" w:type="dxa"/>
            <w:noWrap/>
          </w:tcPr>
          <w:p w14:paraId="407DDD3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17.0</w:t>
            </w:r>
          </w:p>
        </w:tc>
      </w:tr>
      <w:tr w:rsidR="0022588D" w:rsidRPr="007A30B7" w14:paraId="4CC93B86" w14:textId="77777777" w:rsidTr="0022588D">
        <w:trPr>
          <w:trHeight w:val="255"/>
        </w:trPr>
        <w:tc>
          <w:tcPr>
            <w:tcW w:w="3649" w:type="dxa"/>
            <w:noWrap/>
          </w:tcPr>
          <w:p w14:paraId="74DF0663"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Elevation (degrees)</w:t>
            </w:r>
          </w:p>
        </w:tc>
        <w:tc>
          <w:tcPr>
            <w:tcW w:w="1121" w:type="dxa"/>
            <w:noWrap/>
          </w:tcPr>
          <w:p w14:paraId="2B04F110"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39.5</w:t>
            </w:r>
          </w:p>
        </w:tc>
        <w:tc>
          <w:tcPr>
            <w:tcW w:w="575" w:type="dxa"/>
          </w:tcPr>
          <w:p w14:paraId="77A0B84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6BCA178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Downlink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0 inter-spots (dB/Hz)</w:t>
            </w:r>
          </w:p>
        </w:tc>
        <w:tc>
          <w:tcPr>
            <w:tcW w:w="951" w:type="dxa"/>
            <w:noWrap/>
          </w:tcPr>
          <w:p w14:paraId="42F504E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59.2</w:t>
            </w:r>
          </w:p>
        </w:tc>
      </w:tr>
      <w:tr w:rsidR="0022588D" w:rsidRPr="007A30B7" w14:paraId="003D42E9" w14:textId="77777777" w:rsidTr="0022588D">
        <w:trPr>
          <w:trHeight w:val="270"/>
        </w:trPr>
        <w:tc>
          <w:tcPr>
            <w:tcW w:w="3649" w:type="dxa"/>
            <w:noWrap/>
          </w:tcPr>
          <w:p w14:paraId="5EFD735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Number of carriers</w:t>
            </w:r>
          </w:p>
        </w:tc>
        <w:tc>
          <w:tcPr>
            <w:tcW w:w="1121" w:type="dxa"/>
            <w:noWrap/>
          </w:tcPr>
          <w:p w14:paraId="3C3E035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20</w:t>
            </w:r>
          </w:p>
        </w:tc>
        <w:tc>
          <w:tcPr>
            <w:tcW w:w="575" w:type="dxa"/>
          </w:tcPr>
          <w:p w14:paraId="3213897C"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328E223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951" w:type="dxa"/>
          </w:tcPr>
          <w:p w14:paraId="11C2FBA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2588D" w:rsidRPr="007A30B7" w14:paraId="3FC43CD4" w14:textId="77777777" w:rsidTr="0022588D">
        <w:trPr>
          <w:trHeight w:val="255"/>
        </w:trPr>
        <w:tc>
          <w:tcPr>
            <w:tcW w:w="3649" w:type="dxa"/>
          </w:tcPr>
          <w:p w14:paraId="493CA72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HPA power (W)</w:t>
            </w:r>
          </w:p>
        </w:tc>
        <w:tc>
          <w:tcPr>
            <w:tcW w:w="1121" w:type="dxa"/>
            <w:noWrap/>
          </w:tcPr>
          <w:p w14:paraId="36E674F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100.0</w:t>
            </w:r>
          </w:p>
        </w:tc>
        <w:tc>
          <w:tcPr>
            <w:tcW w:w="575" w:type="dxa"/>
          </w:tcPr>
          <w:p w14:paraId="422112A0"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09D44C2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Downlink propagation</w:t>
            </w:r>
          </w:p>
        </w:tc>
        <w:tc>
          <w:tcPr>
            <w:tcW w:w="951" w:type="dxa"/>
          </w:tcPr>
          <w:p w14:paraId="30797D2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2588D" w:rsidRPr="007A30B7" w14:paraId="3963A0E2" w14:textId="77777777" w:rsidTr="0022588D">
        <w:trPr>
          <w:trHeight w:val="255"/>
        </w:trPr>
        <w:tc>
          <w:tcPr>
            <w:tcW w:w="3649" w:type="dxa"/>
          </w:tcPr>
          <w:p w14:paraId="665E792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Antenna diameter (m)</w:t>
            </w:r>
          </w:p>
        </w:tc>
        <w:tc>
          <w:tcPr>
            <w:tcW w:w="1121" w:type="dxa"/>
            <w:noWrap/>
          </w:tcPr>
          <w:p w14:paraId="515B2C8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3.8</w:t>
            </w:r>
          </w:p>
        </w:tc>
        <w:tc>
          <w:tcPr>
            <w:tcW w:w="575" w:type="dxa"/>
            <w:noWrap/>
          </w:tcPr>
          <w:p w14:paraId="31C822F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65F1409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Total path loss (dB)</w:t>
            </w:r>
          </w:p>
        </w:tc>
        <w:tc>
          <w:tcPr>
            <w:tcW w:w="951" w:type="dxa"/>
            <w:noWrap/>
          </w:tcPr>
          <w:p w14:paraId="734857F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198.5</w:t>
            </w:r>
          </w:p>
        </w:tc>
      </w:tr>
      <w:tr w:rsidR="0022588D" w:rsidRPr="007A30B7" w14:paraId="065C8496" w14:textId="77777777" w:rsidTr="0022588D">
        <w:trPr>
          <w:trHeight w:val="270"/>
        </w:trPr>
        <w:tc>
          <w:tcPr>
            <w:tcW w:w="3649" w:type="dxa"/>
          </w:tcPr>
          <w:p w14:paraId="3E1FC53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Antenna gain (dBi)</w:t>
            </w:r>
          </w:p>
        </w:tc>
        <w:tc>
          <w:tcPr>
            <w:tcW w:w="1121" w:type="dxa"/>
            <w:noWrap/>
          </w:tcPr>
          <w:p w14:paraId="63DD6A8D"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44.1</w:t>
            </w:r>
          </w:p>
        </w:tc>
        <w:tc>
          <w:tcPr>
            <w:tcW w:w="575" w:type="dxa"/>
            <w:noWrap/>
          </w:tcPr>
          <w:p w14:paraId="404D9D6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7C9D689D"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951" w:type="dxa"/>
          </w:tcPr>
          <w:p w14:paraId="3DC33F3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2588D" w:rsidRPr="007A30B7" w14:paraId="2C7086CE" w14:textId="77777777" w:rsidTr="0022588D">
        <w:trPr>
          <w:trHeight w:val="255"/>
        </w:trPr>
        <w:tc>
          <w:tcPr>
            <w:tcW w:w="3649" w:type="dxa"/>
          </w:tcPr>
          <w:p w14:paraId="2657280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Tx loss (dB)</w:t>
            </w:r>
          </w:p>
        </w:tc>
        <w:tc>
          <w:tcPr>
            <w:tcW w:w="1121" w:type="dxa"/>
            <w:noWrap/>
          </w:tcPr>
          <w:p w14:paraId="78A7CE4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1.0</w:t>
            </w:r>
          </w:p>
        </w:tc>
        <w:tc>
          <w:tcPr>
            <w:tcW w:w="575" w:type="dxa"/>
            <w:noWrap/>
          </w:tcPr>
          <w:p w14:paraId="58A1D1BC"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52F8060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Aircraft Earth station</w:t>
            </w:r>
          </w:p>
        </w:tc>
        <w:tc>
          <w:tcPr>
            <w:tcW w:w="951" w:type="dxa"/>
          </w:tcPr>
          <w:p w14:paraId="100BB6CD"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2588D" w:rsidRPr="007A30B7" w14:paraId="1409BAB2" w14:textId="77777777" w:rsidTr="0022588D">
        <w:trPr>
          <w:trHeight w:val="255"/>
        </w:trPr>
        <w:tc>
          <w:tcPr>
            <w:tcW w:w="3649" w:type="dxa"/>
          </w:tcPr>
          <w:p w14:paraId="73F0466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Power control uncertainty (dB)</w:t>
            </w:r>
          </w:p>
        </w:tc>
        <w:tc>
          <w:tcPr>
            <w:tcW w:w="1121" w:type="dxa"/>
            <w:noWrap/>
          </w:tcPr>
          <w:p w14:paraId="63C8E44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0.5</w:t>
            </w:r>
          </w:p>
        </w:tc>
        <w:tc>
          <w:tcPr>
            <w:tcW w:w="575" w:type="dxa"/>
            <w:noWrap/>
          </w:tcPr>
          <w:p w14:paraId="2CE99CE8"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19353D7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Downlink frequency (MHz)</w:t>
            </w:r>
          </w:p>
        </w:tc>
        <w:tc>
          <w:tcPr>
            <w:tcW w:w="951" w:type="dxa"/>
            <w:noWrap/>
          </w:tcPr>
          <w:p w14:paraId="2A838EC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5.000</w:t>
            </w:r>
          </w:p>
        </w:tc>
      </w:tr>
      <w:tr w:rsidR="0022588D" w:rsidRPr="007A30B7" w14:paraId="3143A24D" w14:textId="77777777" w:rsidTr="0022588D">
        <w:trPr>
          <w:trHeight w:val="255"/>
        </w:trPr>
        <w:tc>
          <w:tcPr>
            <w:tcW w:w="3649" w:type="dxa"/>
          </w:tcPr>
          <w:p w14:paraId="544BF3F0"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rFonts w:eastAsia="MS PGothic"/>
                <w:b/>
                <w:color w:val="000000"/>
                <w:sz w:val="20"/>
                <w:lang w:eastAsia="fr-FR"/>
              </w:rPr>
            </w:pPr>
            <w:r w:rsidRPr="007A30B7">
              <w:rPr>
                <w:rFonts w:eastAsia="MS PGothic"/>
                <w:color w:val="000000"/>
                <w:sz w:val="20"/>
                <w:lang w:eastAsia="fr-FR"/>
              </w:rPr>
              <w:t>Tx e.i.r.p. per carrier (dBW)</w:t>
            </w:r>
          </w:p>
        </w:tc>
        <w:tc>
          <w:tcPr>
            <w:tcW w:w="1121" w:type="dxa"/>
            <w:noWrap/>
          </w:tcPr>
          <w:p w14:paraId="00DA1DA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49.6</w:t>
            </w:r>
          </w:p>
        </w:tc>
        <w:tc>
          <w:tcPr>
            <w:tcW w:w="575" w:type="dxa"/>
          </w:tcPr>
          <w:p w14:paraId="4AB02C8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noWrap/>
          </w:tcPr>
          <w:p w14:paraId="63A89B2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Elevation (deg)</w:t>
            </w:r>
          </w:p>
        </w:tc>
        <w:tc>
          <w:tcPr>
            <w:tcW w:w="951" w:type="dxa"/>
            <w:noWrap/>
          </w:tcPr>
          <w:p w14:paraId="5655B668"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39.5</w:t>
            </w:r>
          </w:p>
        </w:tc>
      </w:tr>
      <w:tr w:rsidR="0022588D" w:rsidRPr="007A30B7" w14:paraId="58773767" w14:textId="77777777" w:rsidTr="0022588D">
        <w:trPr>
          <w:trHeight w:val="270"/>
        </w:trPr>
        <w:tc>
          <w:tcPr>
            <w:tcW w:w="3649" w:type="dxa"/>
          </w:tcPr>
          <w:p w14:paraId="0AB63AB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121" w:type="dxa"/>
          </w:tcPr>
          <w:p w14:paraId="0BF84B8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4F76AFA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173E185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i/>
                <w:iCs/>
                <w:color w:val="000000"/>
                <w:sz w:val="20"/>
                <w:lang w:eastAsia="fr-FR"/>
              </w:rPr>
              <w:t>G</w:t>
            </w:r>
            <w:r w:rsidRPr="007A30B7">
              <w:rPr>
                <w:rFonts w:eastAsia="MS PGothic"/>
                <w:color w:val="000000"/>
                <w:sz w:val="20"/>
                <w:lang w:eastAsia="fr-FR"/>
              </w:rPr>
              <w:t>/</w:t>
            </w:r>
            <w:r w:rsidRPr="007A30B7">
              <w:rPr>
                <w:rFonts w:eastAsia="MS PGothic"/>
                <w:i/>
                <w:iCs/>
                <w:color w:val="000000"/>
                <w:sz w:val="20"/>
                <w:lang w:eastAsia="fr-FR"/>
              </w:rPr>
              <w:t xml:space="preserve">T </w:t>
            </w:r>
            <w:r w:rsidRPr="007A30B7">
              <w:rPr>
                <w:rFonts w:eastAsia="MS PGothic"/>
                <w:color w:val="000000"/>
                <w:sz w:val="20"/>
                <w:lang w:eastAsia="fr-FR"/>
              </w:rPr>
              <w:t>(dB/K0</w:t>
            </w:r>
          </w:p>
        </w:tc>
        <w:tc>
          <w:tcPr>
            <w:tcW w:w="951" w:type="dxa"/>
            <w:noWrap/>
          </w:tcPr>
          <w:p w14:paraId="4438F76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–23.0</w:t>
            </w:r>
          </w:p>
        </w:tc>
      </w:tr>
      <w:tr w:rsidR="0022588D" w:rsidRPr="007A30B7" w14:paraId="2CFB3C9C" w14:textId="77777777" w:rsidTr="0022588D">
        <w:trPr>
          <w:trHeight w:val="255"/>
        </w:trPr>
        <w:tc>
          <w:tcPr>
            <w:tcW w:w="3649" w:type="dxa"/>
          </w:tcPr>
          <w:p w14:paraId="70954B3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Uplink propagation</w:t>
            </w:r>
          </w:p>
        </w:tc>
        <w:tc>
          <w:tcPr>
            <w:tcW w:w="1121" w:type="dxa"/>
          </w:tcPr>
          <w:p w14:paraId="2A73BD9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353E569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338D239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Downlink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lang w:eastAsia="fr-FR"/>
              </w:rPr>
              <w:t>0 (dB/Hz)</w:t>
            </w:r>
          </w:p>
        </w:tc>
        <w:tc>
          <w:tcPr>
            <w:tcW w:w="951" w:type="dxa"/>
            <w:noWrap/>
          </w:tcPr>
          <w:p w14:paraId="489C3DC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51.9</w:t>
            </w:r>
          </w:p>
        </w:tc>
      </w:tr>
      <w:tr w:rsidR="0022588D" w:rsidRPr="007A30B7" w14:paraId="27180DF3" w14:textId="77777777" w:rsidTr="0022588D">
        <w:trPr>
          <w:trHeight w:val="255"/>
        </w:trPr>
        <w:tc>
          <w:tcPr>
            <w:tcW w:w="3649" w:type="dxa"/>
            <w:noWrap/>
          </w:tcPr>
          <w:p w14:paraId="3D50F86D"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sz w:val="20"/>
                <w:lang w:eastAsia="fr-FR"/>
              </w:rPr>
            </w:pPr>
            <w:r w:rsidRPr="007A30B7">
              <w:rPr>
                <w:rFonts w:eastAsia="MS PGothic"/>
                <w:sz w:val="20"/>
                <w:lang w:eastAsia="fr-FR"/>
              </w:rPr>
              <w:t>Total path loss (dB)</w:t>
            </w:r>
          </w:p>
        </w:tc>
        <w:tc>
          <w:tcPr>
            <w:tcW w:w="1121" w:type="dxa"/>
            <w:noWrap/>
          </w:tcPr>
          <w:p w14:paraId="66573993"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198.0</w:t>
            </w:r>
          </w:p>
        </w:tc>
        <w:tc>
          <w:tcPr>
            <w:tcW w:w="575" w:type="dxa"/>
          </w:tcPr>
          <w:p w14:paraId="3B489D4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6BC6CE0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Downlink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lang w:eastAsia="fr-FR"/>
              </w:rPr>
              <w:t xml:space="preserve"> (dB)</w:t>
            </w:r>
          </w:p>
        </w:tc>
        <w:tc>
          <w:tcPr>
            <w:tcW w:w="951" w:type="dxa"/>
            <w:noWrap/>
          </w:tcPr>
          <w:p w14:paraId="44DB2B4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9.7</w:t>
            </w:r>
          </w:p>
        </w:tc>
      </w:tr>
      <w:tr w:rsidR="0022588D" w:rsidRPr="007A30B7" w14:paraId="50B855CB" w14:textId="77777777" w:rsidTr="0022588D">
        <w:trPr>
          <w:trHeight w:val="270"/>
        </w:trPr>
        <w:tc>
          <w:tcPr>
            <w:tcW w:w="3649" w:type="dxa"/>
          </w:tcPr>
          <w:p w14:paraId="60DBDDD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1121" w:type="dxa"/>
          </w:tcPr>
          <w:p w14:paraId="6DDB8F7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1B1CF30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40A3F8A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951" w:type="dxa"/>
          </w:tcPr>
          <w:p w14:paraId="6D863551"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2588D" w:rsidRPr="007A30B7" w14:paraId="0996504C" w14:textId="77777777" w:rsidTr="0022588D">
        <w:trPr>
          <w:trHeight w:val="255"/>
        </w:trPr>
        <w:tc>
          <w:tcPr>
            <w:tcW w:w="3649" w:type="dxa"/>
          </w:tcPr>
          <w:p w14:paraId="4AC01FD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Satellite Rx antenna</w:t>
            </w:r>
          </w:p>
        </w:tc>
        <w:tc>
          <w:tcPr>
            <w:tcW w:w="1121" w:type="dxa"/>
          </w:tcPr>
          <w:p w14:paraId="479265C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56585C7D"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16E0FA4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b/>
                <w:bCs/>
                <w:color w:val="000000"/>
                <w:sz w:val="20"/>
                <w:u w:val="single"/>
                <w:lang w:eastAsia="fr-FR"/>
              </w:rPr>
              <w:t>Demodulation</w:t>
            </w:r>
          </w:p>
        </w:tc>
        <w:tc>
          <w:tcPr>
            <w:tcW w:w="951" w:type="dxa"/>
          </w:tcPr>
          <w:p w14:paraId="4FEE71F3"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22588D" w:rsidRPr="007A30B7" w14:paraId="001B127B" w14:textId="77777777" w:rsidTr="0022588D">
        <w:trPr>
          <w:trHeight w:val="255"/>
        </w:trPr>
        <w:tc>
          <w:tcPr>
            <w:tcW w:w="3649" w:type="dxa"/>
          </w:tcPr>
          <w:p w14:paraId="66931EF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Rx antenna diameter (m)</w:t>
            </w:r>
          </w:p>
        </w:tc>
        <w:tc>
          <w:tcPr>
            <w:tcW w:w="1121" w:type="dxa"/>
            <w:noWrap/>
          </w:tcPr>
          <w:p w14:paraId="3518D6A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6.0</w:t>
            </w:r>
          </w:p>
        </w:tc>
        <w:tc>
          <w:tcPr>
            <w:tcW w:w="575" w:type="dxa"/>
          </w:tcPr>
          <w:p w14:paraId="14EECEF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28865922"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MLS degradation (dB)</w:t>
            </w:r>
          </w:p>
        </w:tc>
        <w:tc>
          <w:tcPr>
            <w:tcW w:w="951" w:type="dxa"/>
            <w:noWrap/>
          </w:tcPr>
          <w:p w14:paraId="451635C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1.0</w:t>
            </w:r>
          </w:p>
        </w:tc>
      </w:tr>
      <w:tr w:rsidR="0022588D" w:rsidRPr="007A30B7" w14:paraId="49439432" w14:textId="77777777" w:rsidTr="0022588D">
        <w:trPr>
          <w:trHeight w:val="255"/>
        </w:trPr>
        <w:tc>
          <w:tcPr>
            <w:tcW w:w="3649" w:type="dxa"/>
          </w:tcPr>
          <w:p w14:paraId="29A0A8B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Rx antenna gain (dBi)</w:t>
            </w:r>
          </w:p>
        </w:tc>
        <w:tc>
          <w:tcPr>
            <w:tcW w:w="1121" w:type="dxa"/>
            <w:noWrap/>
          </w:tcPr>
          <w:p w14:paraId="1375388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45.1</w:t>
            </w:r>
          </w:p>
        </w:tc>
        <w:tc>
          <w:tcPr>
            <w:tcW w:w="575" w:type="dxa"/>
          </w:tcPr>
          <w:p w14:paraId="1306057C"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690D1E3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Total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vertAlign w:val="subscript"/>
                <w:lang w:eastAsia="fr-FR"/>
              </w:rPr>
              <w:t>0</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vertAlign w:val="subscript"/>
                <w:lang w:eastAsia="fr-FR"/>
              </w:rPr>
              <w:t>0</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vertAlign w:val="subscript"/>
                <w:lang w:eastAsia="fr-FR"/>
              </w:rPr>
              <w:t>0</w:t>
            </w:r>
            <w:r w:rsidRPr="007A30B7">
              <w:rPr>
                <w:rFonts w:eastAsia="MS PGothic"/>
                <w:color w:val="000000"/>
                <w:sz w:val="20"/>
                <w:lang w:eastAsia="fr-FR"/>
              </w:rPr>
              <w:t>) (dB/Hz)</w:t>
            </w:r>
          </w:p>
        </w:tc>
        <w:tc>
          <w:tcPr>
            <w:tcW w:w="951" w:type="dxa"/>
            <w:noWrap/>
          </w:tcPr>
          <w:p w14:paraId="374E133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49.0</w:t>
            </w:r>
          </w:p>
        </w:tc>
      </w:tr>
      <w:tr w:rsidR="0022588D" w:rsidRPr="007A30B7" w14:paraId="25436EF6" w14:textId="77777777" w:rsidTr="0022588D">
        <w:trPr>
          <w:trHeight w:val="255"/>
        </w:trPr>
        <w:tc>
          <w:tcPr>
            <w:tcW w:w="3649" w:type="dxa"/>
          </w:tcPr>
          <w:p w14:paraId="409927F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Rx feeder loss (dB)</w:t>
            </w:r>
          </w:p>
        </w:tc>
        <w:tc>
          <w:tcPr>
            <w:tcW w:w="1121" w:type="dxa"/>
            <w:noWrap/>
          </w:tcPr>
          <w:p w14:paraId="4EA00F58"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0.5</w:t>
            </w:r>
          </w:p>
        </w:tc>
        <w:tc>
          <w:tcPr>
            <w:tcW w:w="575" w:type="dxa"/>
          </w:tcPr>
          <w:p w14:paraId="6D79752A"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7A30B7">
              <w:rPr>
                <w:rFonts w:eastAsia="MS PGothic"/>
                <w:color w:val="000000"/>
                <w:sz w:val="20"/>
                <w:lang w:eastAsia="fr-FR"/>
              </w:rPr>
              <w:t> </w:t>
            </w:r>
          </w:p>
        </w:tc>
        <w:tc>
          <w:tcPr>
            <w:tcW w:w="3419" w:type="dxa"/>
          </w:tcPr>
          <w:p w14:paraId="6790B00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Total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 (dB)</w:t>
            </w:r>
          </w:p>
        </w:tc>
        <w:tc>
          <w:tcPr>
            <w:tcW w:w="951" w:type="dxa"/>
            <w:noWrap/>
          </w:tcPr>
          <w:p w14:paraId="34BF2D8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6.8</w:t>
            </w:r>
          </w:p>
        </w:tc>
      </w:tr>
      <w:tr w:rsidR="0022588D" w:rsidRPr="007A30B7" w14:paraId="78631F4C" w14:textId="77777777" w:rsidTr="0022588D">
        <w:trPr>
          <w:trHeight w:val="255"/>
        </w:trPr>
        <w:tc>
          <w:tcPr>
            <w:tcW w:w="3649" w:type="dxa"/>
          </w:tcPr>
          <w:p w14:paraId="2704AD0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Satellite </w:t>
            </w:r>
            <w:r w:rsidRPr="007A30B7">
              <w:rPr>
                <w:rFonts w:eastAsia="MS PGothic"/>
                <w:i/>
                <w:iCs/>
                <w:color w:val="000000"/>
                <w:sz w:val="20"/>
                <w:lang w:eastAsia="fr-FR"/>
              </w:rPr>
              <w:t>G</w:t>
            </w:r>
            <w:r w:rsidRPr="007A30B7">
              <w:rPr>
                <w:rFonts w:eastAsia="MS PGothic"/>
                <w:color w:val="000000"/>
                <w:sz w:val="20"/>
                <w:lang w:eastAsia="fr-FR"/>
              </w:rPr>
              <w:t>/</w:t>
            </w:r>
            <w:r w:rsidRPr="007A30B7">
              <w:rPr>
                <w:rFonts w:eastAsia="MS PGothic"/>
                <w:i/>
                <w:iCs/>
                <w:color w:val="000000"/>
                <w:sz w:val="20"/>
                <w:lang w:eastAsia="fr-FR"/>
              </w:rPr>
              <w:t>T</w:t>
            </w:r>
            <w:r w:rsidRPr="007A30B7">
              <w:rPr>
                <w:rFonts w:eastAsia="MS PGothic"/>
                <w:color w:val="000000"/>
                <w:sz w:val="20"/>
                <w:lang w:eastAsia="fr-FR"/>
              </w:rPr>
              <w:t xml:space="preserve"> (dB/K)</w:t>
            </w:r>
          </w:p>
        </w:tc>
        <w:tc>
          <w:tcPr>
            <w:tcW w:w="1121" w:type="dxa"/>
            <w:noWrap/>
          </w:tcPr>
          <w:p w14:paraId="796FDC2E"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18.7</w:t>
            </w:r>
          </w:p>
        </w:tc>
        <w:tc>
          <w:tcPr>
            <w:tcW w:w="575" w:type="dxa"/>
            <w:noWrap/>
          </w:tcPr>
          <w:p w14:paraId="535ED8B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78AC654D"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Required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vertAlign w:val="subscript"/>
                <w:lang w:eastAsia="fr-FR"/>
              </w:rPr>
              <w:t>0</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vertAlign w:val="subscript"/>
                <w:lang w:eastAsia="fr-FR"/>
              </w:rPr>
              <w:t>0</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vertAlign w:val="subscript"/>
                <w:lang w:eastAsia="fr-FR"/>
              </w:rPr>
              <w:t>0</w:t>
            </w:r>
            <w:r w:rsidRPr="007A30B7">
              <w:rPr>
                <w:rFonts w:eastAsia="MS PGothic"/>
                <w:color w:val="000000"/>
                <w:sz w:val="20"/>
                <w:lang w:eastAsia="fr-FR"/>
              </w:rPr>
              <w:t>) (dB/Hz)</w:t>
            </w:r>
          </w:p>
        </w:tc>
        <w:tc>
          <w:tcPr>
            <w:tcW w:w="951" w:type="dxa"/>
            <w:noWrap/>
          </w:tcPr>
          <w:p w14:paraId="08B73B1B"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46.0</w:t>
            </w:r>
          </w:p>
        </w:tc>
      </w:tr>
      <w:tr w:rsidR="0022588D" w:rsidRPr="007A30B7" w14:paraId="20166D39" w14:textId="77777777" w:rsidTr="0022588D">
        <w:trPr>
          <w:trHeight w:val="255"/>
        </w:trPr>
        <w:tc>
          <w:tcPr>
            <w:tcW w:w="3649" w:type="dxa"/>
          </w:tcPr>
          <w:p w14:paraId="0DB4920F"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Uplink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vertAlign w:val="subscript"/>
                <w:lang w:eastAsia="fr-FR"/>
              </w:rPr>
              <w:t>0</w:t>
            </w:r>
            <w:r w:rsidRPr="007A30B7">
              <w:rPr>
                <w:rFonts w:eastAsia="MS PGothic"/>
                <w:color w:val="000000"/>
                <w:sz w:val="20"/>
                <w:lang w:eastAsia="fr-FR"/>
              </w:rPr>
              <w:t xml:space="preserve"> (dB/Hz)</w:t>
            </w:r>
          </w:p>
        </w:tc>
        <w:tc>
          <w:tcPr>
            <w:tcW w:w="1121" w:type="dxa"/>
            <w:noWrap/>
          </w:tcPr>
          <w:p w14:paraId="63540F3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98.9</w:t>
            </w:r>
          </w:p>
        </w:tc>
        <w:tc>
          <w:tcPr>
            <w:tcW w:w="575" w:type="dxa"/>
            <w:noWrap/>
          </w:tcPr>
          <w:p w14:paraId="2AD8423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4571094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Required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N</w:t>
            </w:r>
            <w:r w:rsidRPr="007A30B7">
              <w:rPr>
                <w:rFonts w:eastAsia="MS PGothic"/>
                <w:color w:val="000000"/>
                <w:sz w:val="20"/>
                <w:lang w:eastAsia="fr-FR"/>
              </w:rPr>
              <w:t>+</w:t>
            </w:r>
            <w:r w:rsidRPr="007A30B7">
              <w:rPr>
                <w:rFonts w:eastAsia="MS PGothic"/>
                <w:i/>
                <w:iCs/>
                <w:color w:val="000000"/>
                <w:sz w:val="20"/>
                <w:lang w:eastAsia="fr-FR"/>
              </w:rPr>
              <w:t>IM</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 (dB)</w:t>
            </w:r>
          </w:p>
        </w:tc>
        <w:tc>
          <w:tcPr>
            <w:tcW w:w="951" w:type="dxa"/>
            <w:noWrap/>
          </w:tcPr>
          <w:p w14:paraId="1C7DC5B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3.8</w:t>
            </w:r>
          </w:p>
        </w:tc>
      </w:tr>
      <w:tr w:rsidR="0022588D" w:rsidRPr="007A30B7" w14:paraId="47D3D48B" w14:textId="77777777" w:rsidTr="0022588D">
        <w:trPr>
          <w:trHeight w:val="255"/>
        </w:trPr>
        <w:tc>
          <w:tcPr>
            <w:tcW w:w="3649" w:type="dxa"/>
          </w:tcPr>
          <w:p w14:paraId="1768ED9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Uplink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vertAlign w:val="subscript"/>
                <w:lang w:eastAsia="fr-FR"/>
              </w:rPr>
              <w:t>0</w:t>
            </w:r>
            <w:r w:rsidRPr="007A30B7">
              <w:rPr>
                <w:rFonts w:eastAsia="MS PGothic"/>
                <w:color w:val="000000"/>
                <w:sz w:val="20"/>
                <w:lang w:eastAsia="fr-FR"/>
              </w:rPr>
              <w:t xml:space="preserve"> inter-spots (dB/Hz)</w:t>
            </w:r>
          </w:p>
        </w:tc>
        <w:tc>
          <w:tcPr>
            <w:tcW w:w="1121" w:type="dxa"/>
            <w:noWrap/>
          </w:tcPr>
          <w:p w14:paraId="2F6F711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59.2</w:t>
            </w:r>
          </w:p>
        </w:tc>
        <w:tc>
          <w:tcPr>
            <w:tcW w:w="575" w:type="dxa"/>
            <w:noWrap/>
          </w:tcPr>
          <w:p w14:paraId="6151E11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1D34D42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Margin (dB)</w:t>
            </w:r>
          </w:p>
        </w:tc>
        <w:tc>
          <w:tcPr>
            <w:tcW w:w="951" w:type="dxa"/>
            <w:noWrap/>
          </w:tcPr>
          <w:p w14:paraId="0EBB7067"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3.0</w:t>
            </w:r>
          </w:p>
        </w:tc>
      </w:tr>
      <w:tr w:rsidR="0022588D" w:rsidRPr="007A30B7" w14:paraId="6B9E3401" w14:textId="77777777" w:rsidTr="0022588D">
        <w:trPr>
          <w:trHeight w:val="270"/>
        </w:trPr>
        <w:tc>
          <w:tcPr>
            <w:tcW w:w="3649" w:type="dxa"/>
          </w:tcPr>
          <w:p w14:paraId="248DAA05"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7A30B7">
              <w:rPr>
                <w:rFonts w:eastAsia="MS PGothic"/>
                <w:color w:val="000000"/>
                <w:sz w:val="20"/>
                <w:lang w:eastAsia="fr-FR"/>
              </w:rPr>
              <w:t xml:space="preserve">Uplink </w:t>
            </w:r>
            <w:r w:rsidRPr="007A30B7">
              <w:rPr>
                <w:rFonts w:eastAsia="MS PGothic"/>
                <w:i/>
                <w:iCs/>
                <w:color w:val="000000"/>
                <w:sz w:val="20"/>
                <w:lang w:eastAsia="fr-FR"/>
              </w:rPr>
              <w:t>C</w:t>
            </w:r>
            <w:r w:rsidRPr="007A30B7">
              <w:rPr>
                <w:rFonts w:eastAsia="MS PGothic"/>
                <w:color w:val="000000"/>
                <w:sz w:val="20"/>
                <w:lang w:eastAsia="fr-FR"/>
              </w:rPr>
              <w:t>/</w:t>
            </w:r>
            <w:r w:rsidRPr="007A30B7">
              <w:rPr>
                <w:rFonts w:eastAsia="MS PGothic"/>
                <w:i/>
                <w:iCs/>
                <w:color w:val="000000"/>
                <w:sz w:val="20"/>
                <w:lang w:eastAsia="fr-FR"/>
              </w:rPr>
              <w:t>I</w:t>
            </w:r>
            <w:r w:rsidRPr="007A30B7">
              <w:rPr>
                <w:rFonts w:eastAsia="MS PGothic"/>
                <w:color w:val="000000"/>
                <w:sz w:val="20"/>
                <w:lang w:eastAsia="fr-FR"/>
              </w:rPr>
              <w:t xml:space="preserve"> inter-spots (dB)</w:t>
            </w:r>
          </w:p>
        </w:tc>
        <w:tc>
          <w:tcPr>
            <w:tcW w:w="1121" w:type="dxa"/>
            <w:noWrap/>
          </w:tcPr>
          <w:p w14:paraId="69C04D4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7A30B7">
              <w:rPr>
                <w:rFonts w:eastAsia="MS PGothic"/>
                <w:sz w:val="20"/>
                <w:lang w:eastAsia="fr-FR"/>
              </w:rPr>
              <w:t>17.0</w:t>
            </w:r>
          </w:p>
        </w:tc>
        <w:tc>
          <w:tcPr>
            <w:tcW w:w="575" w:type="dxa"/>
            <w:noWrap/>
          </w:tcPr>
          <w:p w14:paraId="11612689"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7A30B7">
              <w:rPr>
                <w:rFonts w:eastAsia="MS PGothic"/>
                <w:sz w:val="20"/>
                <w:lang w:eastAsia="fr-FR"/>
              </w:rPr>
              <w:t> </w:t>
            </w:r>
          </w:p>
        </w:tc>
        <w:tc>
          <w:tcPr>
            <w:tcW w:w="3419" w:type="dxa"/>
          </w:tcPr>
          <w:p w14:paraId="571020C6"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r w:rsidRPr="007A30B7">
              <w:rPr>
                <w:rFonts w:eastAsia="MS PGothic"/>
                <w:color w:val="000000"/>
                <w:sz w:val="20"/>
                <w:lang w:eastAsia="fr-FR"/>
              </w:rPr>
              <w:t> </w:t>
            </w:r>
          </w:p>
        </w:tc>
        <w:tc>
          <w:tcPr>
            <w:tcW w:w="951" w:type="dxa"/>
          </w:tcPr>
          <w:p w14:paraId="20C61EF4" w14:textId="77777777" w:rsidR="0022588D" w:rsidRPr="007A30B7" w:rsidRDefault="0022588D" w:rsidP="0022588D">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3F37252F" w14:textId="419A517E" w:rsidR="0022588D" w:rsidRDefault="0022588D" w:rsidP="0022588D">
      <w:pPr>
        <w:tabs>
          <w:tab w:val="clear" w:pos="794"/>
          <w:tab w:val="clear" w:pos="1191"/>
          <w:tab w:val="clear" w:pos="1588"/>
          <w:tab w:val="clear" w:pos="1985"/>
        </w:tabs>
        <w:spacing w:before="0"/>
        <w:rPr>
          <w:sz w:val="20"/>
          <w:lang w:eastAsia="zh-CN"/>
        </w:rPr>
      </w:pPr>
    </w:p>
    <w:p w14:paraId="6F13F86D" w14:textId="77777777" w:rsidR="007A30B7" w:rsidRPr="007A30B7" w:rsidRDefault="007A30B7" w:rsidP="007A30B7">
      <w:pPr>
        <w:tabs>
          <w:tab w:val="clear" w:pos="794"/>
          <w:tab w:val="clear" w:pos="1191"/>
          <w:tab w:val="clear" w:pos="1588"/>
          <w:tab w:val="clear" w:pos="1985"/>
          <w:tab w:val="left" w:pos="1134"/>
          <w:tab w:val="left" w:pos="1871"/>
          <w:tab w:val="left" w:pos="2268"/>
        </w:tabs>
        <w:spacing w:before="240" w:after="240"/>
        <w:jc w:val="both"/>
        <w:rPr>
          <w:i/>
          <w:iCs/>
          <w:color w:val="FF0000"/>
        </w:rPr>
      </w:pPr>
      <w:bookmarkStart w:id="48" w:name="RANGE_A3_G34"/>
      <w:bookmarkEnd w:id="43"/>
      <w:bookmarkEnd w:id="44"/>
      <w:bookmarkEnd w:id="45"/>
      <w:bookmarkEnd w:id="46"/>
      <w:bookmarkEnd w:id="47"/>
      <w:bookmarkEnd w:id="48"/>
      <w:r w:rsidRPr="007A30B7">
        <w:rPr>
          <w:i/>
          <w:iCs/>
          <w:color w:val="FF0000"/>
        </w:rPr>
        <w:lastRenderedPageBreak/>
        <w:t>[Editor’s note: The previous table was quoted from Report ITU-R M.2233 (Annex 3 § 6) Comparison should be made with other reports dealing with the same topic, in order to identify and complete missing parameters. Satellite antenna diameters should be checked as well for consistency.]</w:t>
      </w:r>
    </w:p>
    <w:p w14:paraId="6C2E6807" w14:textId="77777777" w:rsidR="007A30B7" w:rsidRPr="007A30B7" w:rsidRDefault="007A30B7" w:rsidP="007A30B7">
      <w:pPr>
        <w:tabs>
          <w:tab w:val="clear" w:pos="794"/>
          <w:tab w:val="clear" w:pos="1191"/>
          <w:tab w:val="left" w:pos="1134"/>
        </w:tabs>
      </w:pPr>
    </w:p>
    <w:p w14:paraId="33AC2E25" w14:textId="77777777" w:rsidR="00E34912" w:rsidRPr="00514A3F" w:rsidRDefault="00E34912" w:rsidP="0073325C">
      <w:pPr>
        <w:rPr>
          <w:szCs w:val="24"/>
        </w:rPr>
      </w:pPr>
    </w:p>
    <w:sectPr w:rsidR="00E34912" w:rsidRPr="00514A3F" w:rsidSect="00FE0EEA">
      <w:headerReference w:type="default" r:id="rId12"/>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41C34" w14:textId="77777777" w:rsidR="0065477E" w:rsidRDefault="0065477E">
      <w:r>
        <w:separator/>
      </w:r>
    </w:p>
  </w:endnote>
  <w:endnote w:type="continuationSeparator" w:id="0">
    <w:p w14:paraId="65C888E1" w14:textId="77777777" w:rsidR="0065477E" w:rsidRDefault="00654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FD926" w14:textId="77777777" w:rsidR="0065477E" w:rsidRDefault="0065477E">
      <w:r>
        <w:t>____________________</w:t>
      </w:r>
    </w:p>
  </w:footnote>
  <w:footnote w:type="continuationSeparator" w:id="0">
    <w:p w14:paraId="2F75D64B" w14:textId="77777777" w:rsidR="0065477E" w:rsidRDefault="006547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6EE22"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6281F7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3A2D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FCCF94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0B868FE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D1A9B5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DA2F5C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9C239C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FBC9CF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D42E7F5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6"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7"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2"/>
  </w:num>
  <w:num w:numId="4">
    <w:abstractNumId w:val="15"/>
  </w:num>
  <w:num w:numId="5">
    <w:abstractNumId w:val="14"/>
  </w:num>
  <w:num w:numId="6">
    <w:abstractNumId w:val="17"/>
  </w:num>
  <w:num w:numId="7">
    <w:abstractNumId w:val="0"/>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removePersonalInformation/>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31717"/>
    <w:rsid w:val="000328A7"/>
    <w:rsid w:val="00037ABB"/>
    <w:rsid w:val="000423A9"/>
    <w:rsid w:val="00045179"/>
    <w:rsid w:val="00050894"/>
    <w:rsid w:val="00051FEC"/>
    <w:rsid w:val="00053794"/>
    <w:rsid w:val="0006109B"/>
    <w:rsid w:val="00074F49"/>
    <w:rsid w:val="0008277E"/>
    <w:rsid w:val="00083B3D"/>
    <w:rsid w:val="00087ED5"/>
    <w:rsid w:val="00095EC1"/>
    <w:rsid w:val="000B1040"/>
    <w:rsid w:val="000C3C3C"/>
    <w:rsid w:val="000D24F6"/>
    <w:rsid w:val="000F5349"/>
    <w:rsid w:val="00103467"/>
    <w:rsid w:val="00115AB5"/>
    <w:rsid w:val="00115AEC"/>
    <w:rsid w:val="0014430B"/>
    <w:rsid w:val="00155EAF"/>
    <w:rsid w:val="001616A4"/>
    <w:rsid w:val="00170C40"/>
    <w:rsid w:val="00176055"/>
    <w:rsid w:val="001762AC"/>
    <w:rsid w:val="00181569"/>
    <w:rsid w:val="001A2611"/>
    <w:rsid w:val="001A2B81"/>
    <w:rsid w:val="001A3DE6"/>
    <w:rsid w:val="001A4F5E"/>
    <w:rsid w:val="001C6923"/>
    <w:rsid w:val="001C6BCC"/>
    <w:rsid w:val="001D3303"/>
    <w:rsid w:val="001D76B5"/>
    <w:rsid w:val="001F287F"/>
    <w:rsid w:val="002071BD"/>
    <w:rsid w:val="00211DE2"/>
    <w:rsid w:val="0022588D"/>
    <w:rsid w:val="00233664"/>
    <w:rsid w:val="00246858"/>
    <w:rsid w:val="0025651B"/>
    <w:rsid w:val="00261BCA"/>
    <w:rsid w:val="00272B66"/>
    <w:rsid w:val="00286F87"/>
    <w:rsid w:val="002968C7"/>
    <w:rsid w:val="00297CAC"/>
    <w:rsid w:val="002A1351"/>
    <w:rsid w:val="002C44F8"/>
    <w:rsid w:val="002C6D77"/>
    <w:rsid w:val="002F41B5"/>
    <w:rsid w:val="002F5E8A"/>
    <w:rsid w:val="00323743"/>
    <w:rsid w:val="003307DB"/>
    <w:rsid w:val="00346874"/>
    <w:rsid w:val="003808B6"/>
    <w:rsid w:val="00380DF8"/>
    <w:rsid w:val="003B0C56"/>
    <w:rsid w:val="003B6663"/>
    <w:rsid w:val="003C13DB"/>
    <w:rsid w:val="003C2531"/>
    <w:rsid w:val="003D2487"/>
    <w:rsid w:val="003F7D34"/>
    <w:rsid w:val="00406EE2"/>
    <w:rsid w:val="00412607"/>
    <w:rsid w:val="004126E3"/>
    <w:rsid w:val="00424E04"/>
    <w:rsid w:val="004356FA"/>
    <w:rsid w:val="00435B13"/>
    <w:rsid w:val="00441294"/>
    <w:rsid w:val="004556C6"/>
    <w:rsid w:val="00461607"/>
    <w:rsid w:val="0047247F"/>
    <w:rsid w:val="004758EF"/>
    <w:rsid w:val="00490665"/>
    <w:rsid w:val="00493EE0"/>
    <w:rsid w:val="004C1A6F"/>
    <w:rsid w:val="004C6A62"/>
    <w:rsid w:val="004C6BA5"/>
    <w:rsid w:val="004D1E6B"/>
    <w:rsid w:val="004D45FD"/>
    <w:rsid w:val="004D6137"/>
    <w:rsid w:val="004E1EDF"/>
    <w:rsid w:val="005011AE"/>
    <w:rsid w:val="005056D1"/>
    <w:rsid w:val="00511793"/>
    <w:rsid w:val="00514A3F"/>
    <w:rsid w:val="005207DF"/>
    <w:rsid w:val="00527A25"/>
    <w:rsid w:val="00545C87"/>
    <w:rsid w:val="005464F5"/>
    <w:rsid w:val="005479A3"/>
    <w:rsid w:val="00565B71"/>
    <w:rsid w:val="00573D1D"/>
    <w:rsid w:val="00574F58"/>
    <w:rsid w:val="00575242"/>
    <w:rsid w:val="00575BC4"/>
    <w:rsid w:val="00577EF8"/>
    <w:rsid w:val="00580EAC"/>
    <w:rsid w:val="00582985"/>
    <w:rsid w:val="00595208"/>
    <w:rsid w:val="0059695B"/>
    <w:rsid w:val="005A0308"/>
    <w:rsid w:val="005B77F5"/>
    <w:rsid w:val="005B7A09"/>
    <w:rsid w:val="005C3350"/>
    <w:rsid w:val="005D2BD7"/>
    <w:rsid w:val="006241E7"/>
    <w:rsid w:val="0062684F"/>
    <w:rsid w:val="00646B80"/>
    <w:rsid w:val="0065477E"/>
    <w:rsid w:val="00664890"/>
    <w:rsid w:val="0068258D"/>
    <w:rsid w:val="006C6080"/>
    <w:rsid w:val="006D53DE"/>
    <w:rsid w:val="006E6BFC"/>
    <w:rsid w:val="006F661E"/>
    <w:rsid w:val="00701806"/>
    <w:rsid w:val="00721944"/>
    <w:rsid w:val="00723BA8"/>
    <w:rsid w:val="0073325C"/>
    <w:rsid w:val="007402C3"/>
    <w:rsid w:val="007423FE"/>
    <w:rsid w:val="007512D4"/>
    <w:rsid w:val="00764EB5"/>
    <w:rsid w:val="00765AFA"/>
    <w:rsid w:val="00775DCC"/>
    <w:rsid w:val="00783304"/>
    <w:rsid w:val="00784DF7"/>
    <w:rsid w:val="00785ADD"/>
    <w:rsid w:val="007869BE"/>
    <w:rsid w:val="007A30B7"/>
    <w:rsid w:val="007A7E9C"/>
    <w:rsid w:val="007B15D2"/>
    <w:rsid w:val="007B3FE2"/>
    <w:rsid w:val="007C6132"/>
    <w:rsid w:val="007F703D"/>
    <w:rsid w:val="00807158"/>
    <w:rsid w:val="00822DE6"/>
    <w:rsid w:val="00853103"/>
    <w:rsid w:val="00892A9D"/>
    <w:rsid w:val="008B23AE"/>
    <w:rsid w:val="008B42DB"/>
    <w:rsid w:val="008C3CDE"/>
    <w:rsid w:val="008D1CCD"/>
    <w:rsid w:val="008D1E9D"/>
    <w:rsid w:val="008E4709"/>
    <w:rsid w:val="008E5CCE"/>
    <w:rsid w:val="009076BE"/>
    <w:rsid w:val="009318E1"/>
    <w:rsid w:val="00943AB7"/>
    <w:rsid w:val="009465A2"/>
    <w:rsid w:val="00946EC6"/>
    <w:rsid w:val="00967DEA"/>
    <w:rsid w:val="00973D61"/>
    <w:rsid w:val="00980405"/>
    <w:rsid w:val="00980998"/>
    <w:rsid w:val="00986D8C"/>
    <w:rsid w:val="009B746E"/>
    <w:rsid w:val="009C187E"/>
    <w:rsid w:val="009C6126"/>
    <w:rsid w:val="009D18DA"/>
    <w:rsid w:val="009E2C93"/>
    <w:rsid w:val="009E3088"/>
    <w:rsid w:val="009E4AE7"/>
    <w:rsid w:val="009E4CD8"/>
    <w:rsid w:val="009E7823"/>
    <w:rsid w:val="00A14235"/>
    <w:rsid w:val="00A20242"/>
    <w:rsid w:val="00A54C8A"/>
    <w:rsid w:val="00A600CB"/>
    <w:rsid w:val="00A703EC"/>
    <w:rsid w:val="00A71BFB"/>
    <w:rsid w:val="00A72792"/>
    <w:rsid w:val="00A82078"/>
    <w:rsid w:val="00A9004C"/>
    <w:rsid w:val="00A915CD"/>
    <w:rsid w:val="00A9347D"/>
    <w:rsid w:val="00A95E09"/>
    <w:rsid w:val="00AB5F43"/>
    <w:rsid w:val="00AC3A8F"/>
    <w:rsid w:val="00AD6A07"/>
    <w:rsid w:val="00AD7219"/>
    <w:rsid w:val="00B21BB3"/>
    <w:rsid w:val="00B252A6"/>
    <w:rsid w:val="00B56EB8"/>
    <w:rsid w:val="00B72F4F"/>
    <w:rsid w:val="00B748BA"/>
    <w:rsid w:val="00BC688C"/>
    <w:rsid w:val="00BE4F28"/>
    <w:rsid w:val="00BF0224"/>
    <w:rsid w:val="00BF4F6D"/>
    <w:rsid w:val="00C23AB8"/>
    <w:rsid w:val="00C33A8B"/>
    <w:rsid w:val="00C42293"/>
    <w:rsid w:val="00C74E3E"/>
    <w:rsid w:val="00CD5D2E"/>
    <w:rsid w:val="00CD7BFA"/>
    <w:rsid w:val="00CF28BC"/>
    <w:rsid w:val="00CF47CE"/>
    <w:rsid w:val="00CF78CB"/>
    <w:rsid w:val="00D05A1E"/>
    <w:rsid w:val="00D1260D"/>
    <w:rsid w:val="00D2324C"/>
    <w:rsid w:val="00D52A2C"/>
    <w:rsid w:val="00D638F9"/>
    <w:rsid w:val="00D6573F"/>
    <w:rsid w:val="00D67554"/>
    <w:rsid w:val="00D71648"/>
    <w:rsid w:val="00D742F3"/>
    <w:rsid w:val="00D8010A"/>
    <w:rsid w:val="00D80403"/>
    <w:rsid w:val="00DA31B2"/>
    <w:rsid w:val="00DA44BA"/>
    <w:rsid w:val="00DB4701"/>
    <w:rsid w:val="00DC1AD5"/>
    <w:rsid w:val="00DE0AFE"/>
    <w:rsid w:val="00DE5034"/>
    <w:rsid w:val="00DF3E2B"/>
    <w:rsid w:val="00DF6A76"/>
    <w:rsid w:val="00E00E7F"/>
    <w:rsid w:val="00E165EF"/>
    <w:rsid w:val="00E21304"/>
    <w:rsid w:val="00E25712"/>
    <w:rsid w:val="00E31FED"/>
    <w:rsid w:val="00E34912"/>
    <w:rsid w:val="00E34FFC"/>
    <w:rsid w:val="00E3726C"/>
    <w:rsid w:val="00E5054A"/>
    <w:rsid w:val="00E526AF"/>
    <w:rsid w:val="00E62779"/>
    <w:rsid w:val="00E70D54"/>
    <w:rsid w:val="00E818F3"/>
    <w:rsid w:val="00E81B8A"/>
    <w:rsid w:val="00EA363F"/>
    <w:rsid w:val="00EB7F8B"/>
    <w:rsid w:val="00EC6D89"/>
    <w:rsid w:val="00ED59F2"/>
    <w:rsid w:val="00ED7D3A"/>
    <w:rsid w:val="00EE4E5A"/>
    <w:rsid w:val="00F27B38"/>
    <w:rsid w:val="00F27F61"/>
    <w:rsid w:val="00F350A1"/>
    <w:rsid w:val="00F636D5"/>
    <w:rsid w:val="00F668CB"/>
    <w:rsid w:val="00F675E3"/>
    <w:rsid w:val="00F82CAD"/>
    <w:rsid w:val="00F82FCC"/>
    <w:rsid w:val="00F8415A"/>
    <w:rsid w:val="00F92F07"/>
    <w:rsid w:val="00FA122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026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uiPriority w:val="99"/>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uiPriority w:val="99"/>
    <w:rsid w:val="00E62779"/>
    <w:pPr>
      <w:keepNext/>
      <w:spacing w:before="560" w:after="120"/>
      <w:jc w:val="center"/>
    </w:pPr>
    <w:rPr>
      <w:caps/>
    </w:rPr>
  </w:style>
  <w:style w:type="paragraph" w:customStyle="1" w:styleId="Tabletitle">
    <w:name w:val="Table_title"/>
    <w:basedOn w:val="Normal"/>
    <w:next w:val="Tablehead"/>
    <w:link w:val="TabletitleChar"/>
    <w:uiPriority w:val="99"/>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uiPriority w:val="99"/>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uiPriority w:val="99"/>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uiPriority w:val="99"/>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7A30B7"/>
  </w:style>
  <w:style w:type="paragraph" w:customStyle="1" w:styleId="Agendaitem">
    <w:name w:val="Agenda_item"/>
    <w:basedOn w:val="Normal"/>
    <w:next w:val="Normal"/>
    <w:qFormat/>
    <w:rsid w:val="007A30B7"/>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7A30B7"/>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7A30B7"/>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7A30B7"/>
    <w:rPr>
      <w:rFonts w:eastAsia="Times New Roman"/>
    </w:rPr>
  </w:style>
  <w:style w:type="paragraph" w:customStyle="1" w:styleId="Committee">
    <w:name w:val="Committee"/>
    <w:basedOn w:val="Normal"/>
    <w:qFormat/>
    <w:rsid w:val="007A30B7"/>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7A30B7"/>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7A30B7"/>
    <w:pPr>
      <w:keepNext/>
      <w:keepLines/>
      <w:tabs>
        <w:tab w:val="center" w:pos="4820"/>
      </w:tabs>
      <w:spacing w:before="360"/>
    </w:pPr>
  </w:style>
  <w:style w:type="paragraph" w:customStyle="1" w:styleId="Subsection1">
    <w:name w:val="Subsection_1"/>
    <w:basedOn w:val="Section1"/>
    <w:next w:val="Normalaftertitle0"/>
    <w:qFormat/>
    <w:rsid w:val="007A30B7"/>
    <w:pPr>
      <w:tabs>
        <w:tab w:val="center" w:pos="4820"/>
      </w:tabs>
      <w:spacing w:before="360"/>
    </w:pPr>
  </w:style>
  <w:style w:type="paragraph" w:customStyle="1" w:styleId="Volumetitle">
    <w:name w:val="Volume_title"/>
    <w:basedOn w:val="Normal"/>
    <w:qFormat/>
    <w:rsid w:val="007A30B7"/>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7A30B7"/>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7A30B7"/>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7A30B7"/>
    <w:rPr>
      <w:rFonts w:ascii="Times New Roman" w:hAnsi="Times New Roman"/>
      <w:b w:val="0"/>
    </w:rPr>
  </w:style>
  <w:style w:type="paragraph" w:customStyle="1" w:styleId="Tablesplit">
    <w:name w:val="Table_split"/>
    <w:basedOn w:val="Tabletext"/>
    <w:qFormat/>
    <w:rsid w:val="007A30B7"/>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7A30B7"/>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7A30B7"/>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7A30B7"/>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7A30B7"/>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7A30B7"/>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7A30B7"/>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7A30B7"/>
    <w:rPr>
      <w:rFonts w:ascii="Times New Roman" w:hAnsi="Times New Roman"/>
      <w:b/>
      <w:sz w:val="24"/>
      <w:lang w:val="en-GB"/>
    </w:rPr>
  </w:style>
  <w:style w:type="paragraph" w:customStyle="1" w:styleId="Figurewithlegend">
    <w:name w:val="Figure_with_legend"/>
    <w:basedOn w:val="Figure"/>
    <w:rsid w:val="007A30B7"/>
    <w:pPr>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7A30B7"/>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7A30B7"/>
    <w:rPr>
      <w:rFonts w:ascii="Times New Roman" w:hAnsi="Times New Roman"/>
      <w:sz w:val="24"/>
      <w:lang w:val="en-GB"/>
    </w:rPr>
  </w:style>
  <w:style w:type="paragraph" w:styleId="Revision">
    <w:name w:val="Revision"/>
    <w:hidden/>
    <w:uiPriority w:val="99"/>
    <w:semiHidden/>
    <w:rsid w:val="007A30B7"/>
    <w:rPr>
      <w:rFonts w:ascii="Times New Roman" w:hAnsi="Times New Roman"/>
      <w:sz w:val="24"/>
      <w:lang w:val="en-GB"/>
    </w:rPr>
  </w:style>
  <w:style w:type="table" w:customStyle="1" w:styleId="TableGrid3">
    <w:name w:val="Table Grid3"/>
    <w:basedOn w:val="TableNormal"/>
    <w:next w:val="TableGrid"/>
    <w:rsid w:val="007A30B7"/>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7A30B7"/>
    <w:rPr>
      <w:color w:val="605E5C"/>
      <w:shd w:val="clear" w:color="auto" w:fill="E1DFDD"/>
    </w:rPr>
  </w:style>
  <w:style w:type="character" w:customStyle="1" w:styleId="UnresolvedMention3">
    <w:name w:val="Unresolved Mention3"/>
    <w:basedOn w:val="DefaultParagraphFont"/>
    <w:uiPriority w:val="99"/>
    <w:semiHidden/>
    <w:unhideWhenUsed/>
    <w:rsid w:val="007A30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itu.int/pub/R-REP-M.2205-201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3196</Words>
  <Characters>18219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21373</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2021-09-15T17:27:00Z</dcterms:created>
  <dcterms:modified xsi:type="dcterms:W3CDTF">2021-09-15T17:52:00Z</dcterms:modified>
</cp:coreProperties>
</file>