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247"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20" w:type="dxa"/>
          <w:right w:w="120" w:type="dxa"/>
        </w:tblCellMar>
        <w:tblLook w:val="0000" w:firstRow="0" w:lastRow="0" w:firstColumn="0" w:lastColumn="0" w:noHBand="0" w:noVBand="0"/>
      </w:tblPr>
      <w:tblGrid>
        <w:gridCol w:w="3931"/>
        <w:gridCol w:w="775"/>
        <w:gridCol w:w="941"/>
        <w:gridCol w:w="3600"/>
      </w:tblGrid>
      <w:tr w:rsidR="00953B5F" w:rsidRPr="003D3E6F" w14:paraId="7B67D404" w14:textId="77777777" w:rsidTr="0080119F">
        <w:trPr>
          <w:tblHeader/>
          <w:jc w:val="center"/>
        </w:trPr>
        <w:tc>
          <w:tcPr>
            <w:tcW w:w="9247" w:type="dxa"/>
            <w:gridSpan w:val="4"/>
            <w:tcBorders>
              <w:top w:val="double" w:sz="6" w:space="0" w:color="000000"/>
              <w:right w:val="double" w:sz="6" w:space="0" w:color="000000"/>
            </w:tcBorders>
            <w:shd w:val="pct5" w:color="000000" w:fill="FFFFFF"/>
          </w:tcPr>
          <w:p w14:paraId="5AC05178" w14:textId="77777777" w:rsidR="00953B5F" w:rsidRPr="003D3E6F" w:rsidRDefault="00953B5F" w:rsidP="002867E7">
            <w:pPr>
              <w:spacing w:line="120" w:lineRule="exact"/>
              <w:rPr>
                <w:b/>
              </w:rPr>
            </w:pPr>
            <w:bookmarkStart w:id="0" w:name="dbreak"/>
            <w:bookmarkEnd w:id="0"/>
          </w:p>
          <w:p w14:paraId="1F0254F1" w14:textId="77777777" w:rsidR="00953B5F" w:rsidRPr="003D3E6F" w:rsidRDefault="00953B5F" w:rsidP="002867E7">
            <w:pPr>
              <w:tabs>
                <w:tab w:val="center" w:pos="2085"/>
              </w:tabs>
              <w:jc w:val="center"/>
              <w:rPr>
                <w:b/>
              </w:rPr>
            </w:pPr>
            <w:r w:rsidRPr="003D3E6F">
              <w:rPr>
                <w:b/>
              </w:rPr>
              <w:t xml:space="preserve">US Radiocommunication Sector </w:t>
            </w:r>
          </w:p>
          <w:p w14:paraId="37816E0E" w14:textId="77777777" w:rsidR="00953B5F" w:rsidRPr="003D3E6F" w:rsidRDefault="00953B5F" w:rsidP="002867E7">
            <w:pPr>
              <w:tabs>
                <w:tab w:val="center" w:pos="2085"/>
              </w:tabs>
              <w:spacing w:after="58"/>
              <w:jc w:val="center"/>
              <w:rPr>
                <w:b/>
              </w:rPr>
            </w:pPr>
            <w:r w:rsidRPr="003D3E6F">
              <w:rPr>
                <w:b/>
              </w:rPr>
              <w:t>FACT SHEET</w:t>
            </w:r>
          </w:p>
        </w:tc>
      </w:tr>
      <w:tr w:rsidR="00953B5F" w:rsidRPr="003D3E6F" w14:paraId="6C5C6787" w14:textId="77777777" w:rsidTr="0080119F">
        <w:trPr>
          <w:jc w:val="center"/>
        </w:trPr>
        <w:tc>
          <w:tcPr>
            <w:tcW w:w="4706" w:type="dxa"/>
            <w:gridSpan w:val="2"/>
          </w:tcPr>
          <w:p w14:paraId="593DA1DA" w14:textId="77777777" w:rsidR="00953B5F" w:rsidRPr="003D3E6F" w:rsidRDefault="00953B5F" w:rsidP="00D45199">
            <w:pPr>
              <w:spacing w:after="58"/>
            </w:pPr>
            <w:r w:rsidRPr="003D3E6F">
              <w:rPr>
                <w:b/>
              </w:rPr>
              <w:t>Study Group:</w:t>
            </w:r>
            <w:r w:rsidRPr="003D3E6F">
              <w:t xml:space="preserve"> USWP </w:t>
            </w:r>
            <w:r w:rsidR="00CF6E64">
              <w:t>5</w:t>
            </w:r>
            <w:r w:rsidR="00D45199">
              <w:t>B</w:t>
            </w:r>
          </w:p>
        </w:tc>
        <w:tc>
          <w:tcPr>
            <w:tcW w:w="4541" w:type="dxa"/>
            <w:gridSpan w:val="2"/>
          </w:tcPr>
          <w:p w14:paraId="2C77008A" w14:textId="1AC9D28A" w:rsidR="00953B5F" w:rsidRPr="003D3E6F" w:rsidRDefault="00953B5F" w:rsidP="00D45199">
            <w:pPr>
              <w:spacing w:after="58"/>
            </w:pPr>
            <w:r w:rsidRPr="003D3E6F">
              <w:rPr>
                <w:b/>
              </w:rPr>
              <w:t xml:space="preserve">Document No: </w:t>
            </w:r>
            <w:r w:rsidR="003D03A7">
              <w:t>USWP5</w:t>
            </w:r>
            <w:r w:rsidR="00D45199">
              <w:t>B</w:t>
            </w:r>
            <w:r w:rsidR="003D03A7">
              <w:t>-</w:t>
            </w:r>
            <w:r w:rsidR="00AC4DE7">
              <w:t>26-FS</w:t>
            </w:r>
          </w:p>
        </w:tc>
      </w:tr>
      <w:tr w:rsidR="00953B5F" w:rsidRPr="003D3E6F" w14:paraId="6860A389" w14:textId="77777777" w:rsidTr="0080119F">
        <w:trPr>
          <w:jc w:val="center"/>
        </w:trPr>
        <w:tc>
          <w:tcPr>
            <w:tcW w:w="4706" w:type="dxa"/>
            <w:gridSpan w:val="2"/>
          </w:tcPr>
          <w:p w14:paraId="2FFC8521" w14:textId="4EAE3772" w:rsidR="00DB3AAF" w:rsidRPr="003D3E6F" w:rsidRDefault="00953B5F" w:rsidP="00D45199">
            <w:pPr>
              <w:spacing w:after="58"/>
            </w:pPr>
            <w:r w:rsidRPr="003D3E6F">
              <w:rPr>
                <w:b/>
              </w:rPr>
              <w:t>Reference:</w:t>
            </w:r>
            <w:r w:rsidRPr="003D3E6F">
              <w:t xml:space="preserve">  </w:t>
            </w:r>
            <w:hyperlink r:id="rId11" w:history="1">
              <w:r w:rsidR="005342F8" w:rsidRPr="00245DCB">
                <w:rPr>
                  <w:rStyle w:val="Hyperlink"/>
                </w:rPr>
                <w:t>Document 5</w:t>
              </w:r>
              <w:r w:rsidR="00D45199" w:rsidRPr="00245DCB">
                <w:rPr>
                  <w:rStyle w:val="Hyperlink"/>
                </w:rPr>
                <w:t>B/</w:t>
              </w:r>
              <w:r w:rsidR="00245DCB" w:rsidRPr="00245DCB">
                <w:rPr>
                  <w:rStyle w:val="Hyperlink"/>
                </w:rPr>
                <w:t>355</w:t>
              </w:r>
            </w:hyperlink>
            <w:r w:rsidR="00C94746">
              <w:t xml:space="preserve"> Annex </w:t>
            </w:r>
            <w:r w:rsidR="006B77E1">
              <w:t>27</w:t>
            </w:r>
          </w:p>
        </w:tc>
        <w:tc>
          <w:tcPr>
            <w:tcW w:w="4541" w:type="dxa"/>
            <w:gridSpan w:val="2"/>
          </w:tcPr>
          <w:p w14:paraId="058C09CD" w14:textId="01907A6C" w:rsidR="00953B5F" w:rsidRPr="003D3E6F" w:rsidRDefault="00953B5F" w:rsidP="00E71BD3">
            <w:pPr>
              <w:spacing w:after="58"/>
            </w:pPr>
            <w:r w:rsidRPr="003D3E6F">
              <w:rPr>
                <w:b/>
              </w:rPr>
              <w:t xml:space="preserve">Date: </w:t>
            </w:r>
            <w:del w:id="1" w:author="NASA" w:date="2021-09-15T09:05:00Z">
              <w:r w:rsidR="00245DCB" w:rsidDel="00CA7788">
                <w:delText>12</w:delText>
              </w:r>
              <w:r w:rsidR="00E71BD3" w:rsidDel="00CA7788">
                <w:delText xml:space="preserve"> </w:delText>
              </w:r>
            </w:del>
            <w:ins w:id="2" w:author="NASA" w:date="2021-09-15T09:05:00Z">
              <w:r w:rsidR="00CA7788">
                <w:t>15 September</w:t>
              </w:r>
            </w:ins>
            <w:del w:id="3" w:author="NASA" w:date="2021-09-15T09:05:00Z">
              <w:r w:rsidR="00245DCB" w:rsidDel="00CA7788">
                <w:delText>August</w:delText>
              </w:r>
            </w:del>
            <w:r w:rsidRPr="003D3E6F">
              <w:t xml:space="preserve"> 20</w:t>
            </w:r>
            <w:r>
              <w:t>2</w:t>
            </w:r>
            <w:r w:rsidR="00D45199">
              <w:t>1</w:t>
            </w:r>
          </w:p>
        </w:tc>
      </w:tr>
      <w:tr w:rsidR="00953B5F" w:rsidRPr="003D3E6F" w14:paraId="5573D83D" w14:textId="77777777" w:rsidTr="0080119F">
        <w:trPr>
          <w:jc w:val="center"/>
        </w:trPr>
        <w:tc>
          <w:tcPr>
            <w:tcW w:w="9247" w:type="dxa"/>
            <w:gridSpan w:val="4"/>
            <w:tcBorders>
              <w:bottom w:val="nil"/>
              <w:right w:val="double" w:sz="6" w:space="0" w:color="000000"/>
            </w:tcBorders>
          </w:tcPr>
          <w:p w14:paraId="5E6EA319" w14:textId="4EE29C6A" w:rsidR="00953B5F" w:rsidRPr="00D45199" w:rsidRDefault="00953B5F" w:rsidP="00CF6E64">
            <w:pPr>
              <w:spacing w:before="0" w:line="276" w:lineRule="auto"/>
              <w:rPr>
                <w:bCs/>
              </w:rPr>
            </w:pPr>
            <w:r w:rsidRPr="003D3E6F">
              <w:rPr>
                <w:b/>
              </w:rPr>
              <w:t>Document Title:</w:t>
            </w:r>
            <w:r w:rsidRPr="003D3E6F">
              <w:t xml:space="preserve"> </w:t>
            </w:r>
            <w:r w:rsidR="00B36B50">
              <w:t xml:space="preserve">Updates to </w:t>
            </w:r>
            <w:r w:rsidR="00D45199" w:rsidRPr="00D45199">
              <w:rPr>
                <w:bCs/>
              </w:rPr>
              <w:t xml:space="preserve">Working document towards a preliminary draft new </w:t>
            </w:r>
            <w:r w:rsidR="00D45199" w:rsidRPr="00D45199">
              <w:rPr>
                <w:bCs/>
              </w:rPr>
              <w:br/>
              <w:t xml:space="preserve">report ITU-R </w:t>
            </w:r>
            <w:r w:rsidR="00157E0A">
              <w:rPr>
                <w:bCs/>
              </w:rPr>
              <w:t>M.</w:t>
            </w:r>
            <w:r w:rsidR="007C0645" w:rsidRPr="00D45199">
              <w:rPr>
                <w:bCs/>
              </w:rPr>
              <w:t>[</w:t>
            </w:r>
            <w:r w:rsidR="007C0645" w:rsidRPr="006B77E1">
              <w:rPr>
                <w:bCs/>
              </w:rPr>
              <w:t>FOD_EESS_SHARE</w:t>
            </w:r>
            <w:r w:rsidR="007C0645" w:rsidRPr="00D45199">
              <w:rPr>
                <w:bCs/>
              </w:rPr>
              <w:t>]</w:t>
            </w:r>
          </w:p>
        </w:tc>
      </w:tr>
      <w:tr w:rsidR="00C94746" w:rsidRPr="003D3E6F" w14:paraId="6FC66467" w14:textId="77777777" w:rsidTr="0080119F">
        <w:trPr>
          <w:cantSplit/>
          <w:trHeight w:val="259"/>
          <w:jc w:val="center"/>
        </w:trPr>
        <w:tc>
          <w:tcPr>
            <w:tcW w:w="3931" w:type="dxa"/>
            <w:tcBorders>
              <w:top w:val="single" w:sz="6" w:space="0" w:color="auto"/>
              <w:left w:val="double" w:sz="6" w:space="0" w:color="auto"/>
              <w:bottom w:val="nil"/>
              <w:right w:val="nil"/>
            </w:tcBorders>
          </w:tcPr>
          <w:p w14:paraId="583B740D" w14:textId="77777777" w:rsidR="00C94746" w:rsidRPr="003D3E6F" w:rsidRDefault="00C94746" w:rsidP="00C94746">
            <w:pPr>
              <w:spacing w:before="60" w:after="60"/>
              <w:rPr>
                <w:b/>
              </w:rPr>
            </w:pPr>
            <w:r w:rsidRPr="003D3E6F">
              <w:rPr>
                <w:b/>
              </w:rPr>
              <w:t>Authors</w:t>
            </w:r>
          </w:p>
        </w:tc>
        <w:tc>
          <w:tcPr>
            <w:tcW w:w="1716" w:type="dxa"/>
            <w:gridSpan w:val="2"/>
            <w:tcBorders>
              <w:top w:val="single" w:sz="6" w:space="0" w:color="auto"/>
              <w:left w:val="nil"/>
              <w:bottom w:val="nil"/>
              <w:right w:val="nil"/>
            </w:tcBorders>
          </w:tcPr>
          <w:p w14:paraId="7BDFF308" w14:textId="77777777" w:rsidR="00C94746" w:rsidRPr="003D3E6F" w:rsidRDefault="00C94746" w:rsidP="00C94746">
            <w:pPr>
              <w:spacing w:before="60" w:after="60"/>
              <w:rPr>
                <w:b/>
              </w:rPr>
            </w:pPr>
            <w:r w:rsidRPr="003D3E6F">
              <w:rPr>
                <w:b/>
              </w:rPr>
              <w:t>Telephone</w:t>
            </w:r>
          </w:p>
        </w:tc>
        <w:tc>
          <w:tcPr>
            <w:tcW w:w="3600" w:type="dxa"/>
            <w:tcBorders>
              <w:top w:val="single" w:sz="6" w:space="0" w:color="auto"/>
              <w:left w:val="nil"/>
              <w:bottom w:val="nil"/>
              <w:right w:val="double" w:sz="6" w:space="0" w:color="000000"/>
            </w:tcBorders>
          </w:tcPr>
          <w:p w14:paraId="597B71B7" w14:textId="77777777" w:rsidR="00C94746" w:rsidRPr="003D3E6F" w:rsidRDefault="00C94746" w:rsidP="00C94746">
            <w:pPr>
              <w:spacing w:before="60" w:after="60"/>
              <w:rPr>
                <w:b/>
              </w:rPr>
            </w:pPr>
            <w:r w:rsidRPr="003D3E6F">
              <w:rPr>
                <w:b/>
              </w:rPr>
              <w:t>E-Mail</w:t>
            </w:r>
          </w:p>
        </w:tc>
      </w:tr>
      <w:tr w:rsidR="00C94746" w:rsidRPr="003D3E6F" w14:paraId="20AD2EFB" w14:textId="77777777" w:rsidTr="0080119F">
        <w:trPr>
          <w:cantSplit/>
          <w:trHeight w:val="256"/>
          <w:jc w:val="center"/>
        </w:trPr>
        <w:tc>
          <w:tcPr>
            <w:tcW w:w="3931" w:type="dxa"/>
            <w:tcBorders>
              <w:top w:val="nil"/>
              <w:left w:val="double" w:sz="6" w:space="0" w:color="auto"/>
              <w:bottom w:val="nil"/>
              <w:right w:val="nil"/>
            </w:tcBorders>
          </w:tcPr>
          <w:p w14:paraId="2906A4FA" w14:textId="77777777" w:rsidR="00F24FBC" w:rsidRDefault="00F24FBC" w:rsidP="00F24FBC">
            <w:pPr>
              <w:keepLines/>
              <w:tabs>
                <w:tab w:val="left" w:pos="255"/>
              </w:tabs>
              <w:spacing w:before="60" w:after="60" w:line="480" w:lineRule="auto"/>
              <w:rPr>
                <w:lang w:eastAsia="zh-CN"/>
              </w:rPr>
            </w:pPr>
            <w:r>
              <w:rPr>
                <w:lang w:eastAsia="zh-CN"/>
              </w:rPr>
              <w:t>Daniel Bishop, NASA</w:t>
            </w:r>
          </w:p>
          <w:p w14:paraId="6AB81A2C" w14:textId="48FBCB06" w:rsidR="00137680" w:rsidRPr="00137680" w:rsidRDefault="00157E0A" w:rsidP="00245DCB">
            <w:pPr>
              <w:keepLines/>
              <w:tabs>
                <w:tab w:val="left" w:pos="255"/>
              </w:tabs>
              <w:spacing w:before="60" w:after="60" w:line="480" w:lineRule="auto"/>
              <w:rPr>
                <w:lang w:eastAsia="zh-CN"/>
              </w:rPr>
            </w:pPr>
            <w:r w:rsidRPr="6090BF7B">
              <w:t>Josh Whitlinger</w:t>
            </w:r>
            <w:r>
              <w:t xml:space="preserve">, </w:t>
            </w:r>
            <w:r w:rsidRPr="6090BF7B">
              <w:t>NASA (ADS)</w:t>
            </w:r>
            <w:r>
              <w:br/>
            </w:r>
            <w:r w:rsidR="00C94746">
              <w:rPr>
                <w:lang w:eastAsia="zh-CN"/>
              </w:rPr>
              <w:t>Michael Gasper, NASA</w:t>
            </w:r>
          </w:p>
        </w:tc>
        <w:tc>
          <w:tcPr>
            <w:tcW w:w="1716" w:type="dxa"/>
            <w:gridSpan w:val="2"/>
            <w:tcBorders>
              <w:top w:val="nil"/>
              <w:left w:val="nil"/>
              <w:bottom w:val="nil"/>
              <w:right w:val="nil"/>
            </w:tcBorders>
          </w:tcPr>
          <w:p w14:paraId="33D0F6B5" w14:textId="77777777" w:rsidR="00F24FBC" w:rsidRDefault="00F24FBC" w:rsidP="00C94746">
            <w:pPr>
              <w:spacing w:before="60" w:after="60" w:line="480" w:lineRule="auto"/>
              <w:rPr>
                <w:szCs w:val="24"/>
                <w:lang w:eastAsia="zh-CN"/>
              </w:rPr>
            </w:pPr>
            <w:r>
              <w:rPr>
                <w:szCs w:val="24"/>
                <w:lang w:eastAsia="zh-CN"/>
              </w:rPr>
              <w:t>216-433</w:t>
            </w:r>
            <w:r w:rsidRPr="006A4C95">
              <w:rPr>
                <w:szCs w:val="24"/>
                <w:lang w:eastAsia="zh-CN"/>
              </w:rPr>
              <w:t>-</w:t>
            </w:r>
            <w:r>
              <w:rPr>
                <w:szCs w:val="24"/>
                <w:lang w:eastAsia="zh-CN"/>
              </w:rPr>
              <w:t>5220</w:t>
            </w:r>
          </w:p>
          <w:p w14:paraId="63C770FD" w14:textId="5C498D4C" w:rsidR="00137680" w:rsidRPr="00137680" w:rsidRDefault="00157E0A" w:rsidP="00245DCB">
            <w:pPr>
              <w:spacing w:before="60" w:after="60" w:line="480" w:lineRule="auto"/>
            </w:pPr>
            <w:r>
              <w:t>216-433-6288</w:t>
            </w:r>
            <w:r>
              <w:br/>
            </w:r>
            <w:r w:rsidR="00C94746">
              <w:t>216-433-3881</w:t>
            </w:r>
          </w:p>
        </w:tc>
        <w:tc>
          <w:tcPr>
            <w:tcW w:w="3600" w:type="dxa"/>
            <w:tcBorders>
              <w:top w:val="nil"/>
              <w:left w:val="nil"/>
              <w:bottom w:val="nil"/>
              <w:right w:val="double" w:sz="6" w:space="0" w:color="000000"/>
            </w:tcBorders>
          </w:tcPr>
          <w:p w14:paraId="754679E4" w14:textId="77777777" w:rsidR="00F24FBC" w:rsidRDefault="003704DC" w:rsidP="00F24FBC">
            <w:pPr>
              <w:spacing w:before="60" w:after="60" w:line="480" w:lineRule="auto"/>
            </w:pPr>
            <w:hyperlink r:id="rId12" w:history="1">
              <w:r w:rsidR="00F24FBC" w:rsidRPr="0017495F">
                <w:rPr>
                  <w:rStyle w:val="Hyperlink"/>
                </w:rPr>
                <w:t>daniel.w.bishop@nasa.gov</w:t>
              </w:r>
            </w:hyperlink>
          </w:p>
          <w:p w14:paraId="5C6819A8" w14:textId="4BFE6D16" w:rsidR="00C21FC7" w:rsidRPr="00245DCB" w:rsidRDefault="003704DC" w:rsidP="00245DCB">
            <w:pPr>
              <w:spacing w:before="60" w:after="60" w:line="480" w:lineRule="auto"/>
              <w:rPr>
                <w:color w:val="0000FF" w:themeColor="hyperlink"/>
                <w:szCs w:val="24"/>
                <w:u w:val="single"/>
                <w:lang w:eastAsia="zh-CN"/>
              </w:rPr>
            </w:pPr>
            <w:hyperlink r:id="rId13" w:history="1">
              <w:r w:rsidR="00157E0A" w:rsidRPr="00922297">
                <w:rPr>
                  <w:rStyle w:val="Hyperlink"/>
                </w:rPr>
                <w:t>joshua.m.whitlinger@nasa.gov</w:t>
              </w:r>
            </w:hyperlink>
            <w:r w:rsidR="00157E0A">
              <w:t xml:space="preserve"> </w:t>
            </w:r>
            <w:hyperlink r:id="rId14" w:history="1">
              <w:r w:rsidR="00B74490" w:rsidRPr="00B74490">
                <w:rPr>
                  <w:rStyle w:val="Hyperlink"/>
                  <w:szCs w:val="24"/>
                  <w:lang w:eastAsia="zh-CN"/>
                </w:rPr>
                <w:t>michael.r.gasper@nasa.gov</w:t>
              </w:r>
            </w:hyperlink>
          </w:p>
        </w:tc>
      </w:tr>
      <w:tr w:rsidR="00953B5F" w:rsidRPr="003D3E6F" w14:paraId="6D25E2A9" w14:textId="77777777" w:rsidTr="0080119F">
        <w:trPr>
          <w:jc w:val="center"/>
        </w:trPr>
        <w:tc>
          <w:tcPr>
            <w:tcW w:w="9247" w:type="dxa"/>
            <w:gridSpan w:val="4"/>
            <w:tcBorders>
              <w:right w:val="double" w:sz="6" w:space="0" w:color="000000"/>
            </w:tcBorders>
          </w:tcPr>
          <w:p w14:paraId="2EF00AB5" w14:textId="77777777" w:rsidR="00953B5F" w:rsidRPr="004B5DA8" w:rsidRDefault="00953B5F" w:rsidP="00F01CCA">
            <w:pPr>
              <w:spacing w:before="0" w:line="276" w:lineRule="auto"/>
            </w:pPr>
            <w:r w:rsidRPr="003D3E6F">
              <w:rPr>
                <w:b/>
              </w:rPr>
              <w:t>Purpose/Objective</w:t>
            </w:r>
            <w:r w:rsidRPr="003D3E6F">
              <w:t xml:space="preserve">:  </w:t>
            </w:r>
          </w:p>
          <w:p w14:paraId="49D78C15" w14:textId="12C61361" w:rsidR="00953B5F" w:rsidRPr="003D3E6F" w:rsidRDefault="00CF6E64" w:rsidP="00D45199">
            <w:pPr>
              <w:spacing w:before="0" w:line="276" w:lineRule="auto"/>
            </w:pPr>
            <w:r w:rsidRPr="00A34613">
              <w:rPr>
                <w:bCs/>
              </w:rPr>
              <w:t>Pro</w:t>
            </w:r>
            <w:r>
              <w:rPr>
                <w:bCs/>
              </w:rPr>
              <w:t xml:space="preserve">pose updates to </w:t>
            </w:r>
            <w:r w:rsidR="00D45199" w:rsidRPr="00D45199">
              <w:rPr>
                <w:bCs/>
              </w:rPr>
              <w:t xml:space="preserve">Working document towards a preliminary draft new </w:t>
            </w:r>
            <w:r w:rsidR="00D45199" w:rsidRPr="00D45199">
              <w:rPr>
                <w:bCs/>
              </w:rPr>
              <w:br/>
              <w:t xml:space="preserve">report ITU-R </w:t>
            </w:r>
            <w:r w:rsidR="00157E0A">
              <w:rPr>
                <w:bCs/>
              </w:rPr>
              <w:t>M.</w:t>
            </w:r>
            <w:r w:rsidR="00D45199" w:rsidRPr="00D45199">
              <w:rPr>
                <w:bCs/>
              </w:rPr>
              <w:t>[</w:t>
            </w:r>
            <w:r w:rsidR="006B77E1" w:rsidRPr="006B77E1">
              <w:rPr>
                <w:bCs/>
              </w:rPr>
              <w:t>FOD_EESS_SHARE</w:t>
            </w:r>
            <w:r w:rsidR="00D45199" w:rsidRPr="00D45199">
              <w:rPr>
                <w:bCs/>
              </w:rPr>
              <w:t>]</w:t>
            </w:r>
            <w:r w:rsidR="00F91ADA">
              <w:rPr>
                <w:bCs/>
              </w:rPr>
              <w:t>,</w:t>
            </w:r>
            <w:r>
              <w:rPr>
                <w:bCs/>
              </w:rPr>
              <w:t xml:space="preserve"> </w:t>
            </w:r>
            <w:r w:rsidR="00157E0A">
              <w:rPr>
                <w:bCs/>
              </w:rPr>
              <w:t>building upon discussions and proposals at the May 2021 WP 5B meeting.</w:t>
            </w:r>
          </w:p>
        </w:tc>
      </w:tr>
      <w:tr w:rsidR="00953B5F" w:rsidRPr="003D3E6F" w14:paraId="4BEC1827" w14:textId="77777777" w:rsidTr="0080119F">
        <w:trPr>
          <w:jc w:val="center"/>
        </w:trPr>
        <w:tc>
          <w:tcPr>
            <w:tcW w:w="9247" w:type="dxa"/>
            <w:gridSpan w:val="4"/>
            <w:tcBorders>
              <w:right w:val="double" w:sz="6" w:space="0" w:color="000000"/>
            </w:tcBorders>
          </w:tcPr>
          <w:p w14:paraId="61754FD9" w14:textId="77777777" w:rsidR="00953B5F" w:rsidRDefault="00953B5F" w:rsidP="00F01CCA">
            <w:pPr>
              <w:spacing w:before="0" w:line="276" w:lineRule="auto"/>
            </w:pPr>
            <w:r>
              <w:rPr>
                <w:b/>
              </w:rPr>
              <w:t>Abstract</w:t>
            </w:r>
            <w:r w:rsidRPr="003D3E6F">
              <w:t xml:space="preserve">:  </w:t>
            </w:r>
          </w:p>
          <w:p w14:paraId="6C852BBE" w14:textId="4C874881" w:rsidR="00953B5F" w:rsidRPr="003D3E6F" w:rsidRDefault="00EC2E81" w:rsidP="00E71BD3">
            <w:pPr>
              <w:spacing w:before="0" w:line="276" w:lineRule="auto"/>
              <w:rPr>
                <w:b/>
              </w:rPr>
            </w:pPr>
            <w:r>
              <w:rPr>
                <w:rFonts w:cs="Arial"/>
                <w:color w:val="000000"/>
                <w:lang w:eastAsia="fr-FR"/>
              </w:rPr>
              <w:t>This contribution</w:t>
            </w:r>
            <w:r w:rsidR="00C21FC7">
              <w:rPr>
                <w:rFonts w:cs="Arial"/>
                <w:color w:val="000000"/>
                <w:lang w:eastAsia="fr-FR"/>
              </w:rPr>
              <w:t xml:space="preserve"> </w:t>
            </w:r>
            <w:r>
              <w:rPr>
                <w:rFonts w:cs="Arial"/>
                <w:color w:val="000000"/>
                <w:lang w:eastAsia="fr-FR"/>
              </w:rPr>
              <w:t xml:space="preserve">seeks to further this work by </w:t>
            </w:r>
            <w:r w:rsidR="006B77E1">
              <w:rPr>
                <w:rFonts w:cs="Arial"/>
                <w:color w:val="000000"/>
                <w:lang w:eastAsia="fr-FR"/>
              </w:rPr>
              <w:t>updating</w:t>
            </w:r>
            <w:r w:rsidR="00245DCB">
              <w:rPr>
                <w:rFonts w:cs="Arial"/>
                <w:color w:val="000000"/>
                <w:lang w:eastAsia="fr-FR"/>
              </w:rPr>
              <w:t xml:space="preserve"> the</w:t>
            </w:r>
            <w:r>
              <w:rPr>
                <w:rFonts w:cs="Arial"/>
                <w:color w:val="000000"/>
                <w:lang w:eastAsia="fr-FR"/>
              </w:rPr>
              <w:t xml:space="preserve"> studies </w:t>
            </w:r>
            <w:r w:rsidR="00EC6148">
              <w:rPr>
                <w:rFonts w:cs="Arial"/>
                <w:color w:val="000000"/>
                <w:lang w:eastAsia="fr-FR"/>
              </w:rPr>
              <w:t xml:space="preserve">between </w:t>
            </w:r>
            <w:r w:rsidR="006B77E1">
              <w:rPr>
                <w:rFonts w:cs="Arial"/>
                <w:color w:val="000000"/>
                <w:lang w:eastAsia="fr-FR"/>
              </w:rPr>
              <w:t xml:space="preserve">FOD detection radars in </w:t>
            </w:r>
            <w:r w:rsidR="00157E0A">
              <w:rPr>
                <w:rFonts w:cs="Arial"/>
                <w:color w:val="000000"/>
                <w:lang w:eastAsia="fr-FR"/>
              </w:rPr>
              <w:t>the 92-100</w:t>
            </w:r>
            <w:r>
              <w:rPr>
                <w:rFonts w:cs="Arial"/>
                <w:color w:val="000000"/>
                <w:lang w:eastAsia="fr-FR"/>
              </w:rPr>
              <w:t xml:space="preserve"> GHz</w:t>
            </w:r>
            <w:r w:rsidR="00157E0A">
              <w:rPr>
                <w:rFonts w:cs="Arial"/>
                <w:color w:val="000000"/>
                <w:lang w:eastAsia="fr-FR"/>
              </w:rPr>
              <w:t xml:space="preserve"> frequency range</w:t>
            </w:r>
            <w:r w:rsidR="006B77E1">
              <w:rPr>
                <w:rFonts w:cs="Arial"/>
                <w:color w:val="000000"/>
                <w:lang w:eastAsia="fr-FR"/>
              </w:rPr>
              <w:t>, to account for updated characteristics provided at the last meeting of WP 5B,</w:t>
            </w:r>
            <w:r>
              <w:rPr>
                <w:rFonts w:cs="Arial"/>
                <w:color w:val="000000"/>
                <w:lang w:eastAsia="fr-FR"/>
              </w:rPr>
              <w:t xml:space="preserve"> and EESS (passive) in </w:t>
            </w:r>
            <w:r w:rsidR="00157E0A">
              <w:rPr>
                <w:rFonts w:cs="Arial"/>
                <w:color w:val="000000"/>
                <w:lang w:eastAsia="fr-FR"/>
              </w:rPr>
              <w:t>86-92</w:t>
            </w:r>
            <w:r>
              <w:rPr>
                <w:rFonts w:cs="Arial"/>
                <w:color w:val="000000"/>
                <w:lang w:eastAsia="fr-FR"/>
              </w:rPr>
              <w:t xml:space="preserve"> GHz</w:t>
            </w:r>
            <w:r w:rsidR="006B77E1">
              <w:rPr>
                <w:rFonts w:cs="Arial"/>
                <w:color w:val="000000"/>
                <w:lang w:eastAsia="fr-FR"/>
              </w:rPr>
              <w:t xml:space="preserve"> and EESS (active) in </w:t>
            </w:r>
            <w:r w:rsidR="00157E0A">
              <w:rPr>
                <w:rFonts w:cs="Arial"/>
                <w:color w:val="000000"/>
                <w:lang w:eastAsia="fr-FR"/>
              </w:rPr>
              <w:t>94-94.1</w:t>
            </w:r>
            <w:r w:rsidR="006B77E1">
              <w:rPr>
                <w:rFonts w:cs="Arial"/>
                <w:color w:val="000000"/>
                <w:lang w:eastAsia="fr-FR"/>
              </w:rPr>
              <w:t xml:space="preserve"> GHz.</w:t>
            </w:r>
          </w:p>
        </w:tc>
      </w:tr>
      <w:tr w:rsidR="00953B5F" w:rsidRPr="003D3E6F" w14:paraId="071BBA44" w14:textId="77777777" w:rsidTr="0080119F">
        <w:trPr>
          <w:jc w:val="center"/>
        </w:trPr>
        <w:tc>
          <w:tcPr>
            <w:tcW w:w="9247" w:type="dxa"/>
            <w:gridSpan w:val="4"/>
            <w:tcBorders>
              <w:bottom w:val="double" w:sz="6" w:space="0" w:color="000000"/>
              <w:right w:val="double" w:sz="6" w:space="0" w:color="000000"/>
            </w:tcBorders>
          </w:tcPr>
          <w:p w14:paraId="3B675B06" w14:textId="77777777" w:rsidR="00953B5F" w:rsidRPr="003D3E6F" w:rsidRDefault="00953B5F" w:rsidP="00DB3AAF">
            <w:pPr>
              <w:tabs>
                <w:tab w:val="left" w:pos="2857"/>
              </w:tabs>
              <w:spacing w:before="60" w:after="60"/>
              <w:rPr>
                <w:b/>
              </w:rPr>
            </w:pPr>
            <w:r w:rsidRPr="003D3E6F">
              <w:rPr>
                <w:b/>
              </w:rPr>
              <w:t>Fact Sheet Preparer:</w:t>
            </w:r>
            <w:r w:rsidRPr="003D3E6F">
              <w:t xml:space="preserve"> </w:t>
            </w:r>
            <w:r w:rsidRPr="003D3E6F">
              <w:tab/>
            </w:r>
            <w:r w:rsidR="00DB3AAF">
              <w:t>Michael Gasper</w:t>
            </w:r>
            <w:r w:rsidR="006107B1">
              <w:t>, NASA</w:t>
            </w:r>
          </w:p>
        </w:tc>
      </w:tr>
    </w:tbl>
    <w:p w14:paraId="7E259A5E" w14:textId="77777777" w:rsidR="00BD7AA7" w:rsidRPr="00F3069A" w:rsidRDefault="00BD7AA7" w:rsidP="00BD7AA7"/>
    <w:p w14:paraId="5FBD03AA" w14:textId="77777777" w:rsidR="007744B7" w:rsidRDefault="007744B7">
      <w:pPr>
        <w:tabs>
          <w:tab w:val="clear" w:pos="1134"/>
          <w:tab w:val="clear" w:pos="1871"/>
          <w:tab w:val="clear" w:pos="2268"/>
        </w:tabs>
        <w:overflowPunct/>
        <w:autoSpaceDE/>
        <w:autoSpaceDN/>
        <w:adjustRightInd/>
        <w:spacing w:before="0"/>
        <w:textAlignment w:val="auto"/>
        <w:rPr>
          <w:ins w:id="4" w:author="NASA" w:date="2021-09-15T08:48:00Z"/>
        </w:rPr>
      </w:pPr>
      <w:ins w:id="5" w:author="NASA" w:date="2021-09-15T08:48:00Z">
        <w:r>
          <w:br w:type="page"/>
        </w:r>
      </w:ins>
    </w:p>
    <w:tbl>
      <w:tblPr>
        <w:tblpPr w:leftFromText="180" w:rightFromText="180" w:bottomFromText="160" w:horzAnchor="margin" w:tblpY="-687"/>
        <w:tblW w:w="9885" w:type="dxa"/>
        <w:tblLayout w:type="fixed"/>
        <w:tblLook w:val="04A0" w:firstRow="1" w:lastRow="0" w:firstColumn="1" w:lastColumn="0" w:noHBand="0" w:noVBand="1"/>
      </w:tblPr>
      <w:tblGrid>
        <w:gridCol w:w="6484"/>
        <w:gridCol w:w="3401"/>
      </w:tblGrid>
      <w:tr w:rsidR="007744B7" w14:paraId="46B62E39" w14:textId="77777777" w:rsidTr="00630C9A">
        <w:trPr>
          <w:cantSplit/>
          <w:ins w:id="6" w:author="NASA" w:date="2021-09-15T08:48:00Z"/>
        </w:trPr>
        <w:tc>
          <w:tcPr>
            <w:tcW w:w="6487" w:type="dxa"/>
            <w:vAlign w:val="center"/>
            <w:hideMark/>
          </w:tcPr>
          <w:p w14:paraId="71427575" w14:textId="77777777" w:rsidR="007744B7" w:rsidRDefault="007744B7" w:rsidP="00630C9A">
            <w:pPr>
              <w:shd w:val="solid" w:color="FFFFFF" w:fill="FFFFFF"/>
              <w:spacing w:before="0" w:line="256" w:lineRule="auto"/>
              <w:rPr>
                <w:ins w:id="7" w:author="NASA" w:date="2021-09-15T08:48:00Z"/>
                <w:rFonts w:ascii="Verdana" w:hAnsi="Verdana" w:cs="Times New Roman Bold"/>
                <w:b/>
                <w:bCs/>
                <w:sz w:val="26"/>
                <w:szCs w:val="26"/>
                <w:lang w:val="en-US"/>
              </w:rPr>
            </w:pPr>
            <w:ins w:id="8" w:author="NASA" w:date="2021-09-15T08:48:00Z">
              <w:r>
                <w:rPr>
                  <w:rFonts w:ascii="Verdana" w:hAnsi="Verdana" w:cs="Times New Roman Bold"/>
                  <w:b/>
                  <w:bCs/>
                  <w:sz w:val="26"/>
                  <w:szCs w:val="26"/>
                </w:rPr>
                <w:lastRenderedPageBreak/>
                <w:t>Radiocommunication Study Groups</w:t>
              </w:r>
            </w:ins>
          </w:p>
        </w:tc>
        <w:tc>
          <w:tcPr>
            <w:tcW w:w="3402" w:type="dxa"/>
            <w:hideMark/>
          </w:tcPr>
          <w:p w14:paraId="1DA10E81" w14:textId="77777777" w:rsidR="007744B7" w:rsidRDefault="007744B7" w:rsidP="00630C9A">
            <w:pPr>
              <w:shd w:val="solid" w:color="FFFFFF" w:fill="FFFFFF"/>
              <w:spacing w:before="0" w:line="240" w:lineRule="atLeast"/>
              <w:rPr>
                <w:ins w:id="9" w:author="NASA" w:date="2021-09-15T08:48:00Z"/>
                <w:szCs w:val="24"/>
              </w:rPr>
            </w:pPr>
            <w:ins w:id="10" w:author="NASA" w:date="2021-09-15T08:48:00Z">
              <w:r>
                <w:rPr>
                  <w:noProof/>
                  <w:lang w:eastAsia="en-GB"/>
                </w:rPr>
                <w:drawing>
                  <wp:inline distT="0" distB="0" distL="0" distR="0" wp14:anchorId="3AF63D0F" wp14:editId="139138A0">
                    <wp:extent cx="762000" cy="76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ins>
          </w:p>
        </w:tc>
      </w:tr>
      <w:tr w:rsidR="007744B7" w14:paraId="50573649" w14:textId="77777777" w:rsidTr="00630C9A">
        <w:trPr>
          <w:cantSplit/>
          <w:ins w:id="11" w:author="NASA" w:date="2021-09-15T08:48:00Z"/>
        </w:trPr>
        <w:tc>
          <w:tcPr>
            <w:tcW w:w="6487" w:type="dxa"/>
            <w:tcBorders>
              <w:top w:val="nil"/>
              <w:left w:val="nil"/>
              <w:bottom w:val="single" w:sz="12" w:space="0" w:color="auto"/>
              <w:right w:val="nil"/>
            </w:tcBorders>
          </w:tcPr>
          <w:p w14:paraId="561825DC" w14:textId="77777777" w:rsidR="007744B7" w:rsidRDefault="007744B7" w:rsidP="00630C9A">
            <w:pPr>
              <w:shd w:val="solid" w:color="FFFFFF" w:fill="FFFFFF"/>
              <w:spacing w:before="0" w:after="48" w:line="256" w:lineRule="auto"/>
              <w:rPr>
                <w:ins w:id="12" w:author="NASA" w:date="2021-09-15T08:48:00Z"/>
                <w:rFonts w:ascii="Verdana" w:hAnsi="Verdana" w:cs="Times New Roman Bold"/>
                <w:b/>
                <w:sz w:val="22"/>
                <w:szCs w:val="22"/>
              </w:rPr>
            </w:pPr>
          </w:p>
        </w:tc>
        <w:tc>
          <w:tcPr>
            <w:tcW w:w="3402" w:type="dxa"/>
            <w:tcBorders>
              <w:top w:val="nil"/>
              <w:left w:val="nil"/>
              <w:bottom w:val="single" w:sz="12" w:space="0" w:color="auto"/>
              <w:right w:val="nil"/>
            </w:tcBorders>
          </w:tcPr>
          <w:p w14:paraId="77714B00" w14:textId="77777777" w:rsidR="007744B7" w:rsidRDefault="007744B7" w:rsidP="00630C9A">
            <w:pPr>
              <w:shd w:val="solid" w:color="FFFFFF" w:fill="FFFFFF"/>
              <w:spacing w:before="0" w:after="48" w:line="240" w:lineRule="atLeast"/>
              <w:rPr>
                <w:ins w:id="13" w:author="NASA" w:date="2021-09-15T08:48:00Z"/>
                <w:sz w:val="22"/>
                <w:szCs w:val="22"/>
              </w:rPr>
            </w:pPr>
          </w:p>
        </w:tc>
      </w:tr>
      <w:tr w:rsidR="007744B7" w14:paraId="10A4CF7D" w14:textId="77777777" w:rsidTr="00630C9A">
        <w:trPr>
          <w:cantSplit/>
          <w:ins w:id="14" w:author="NASA" w:date="2021-09-15T08:48:00Z"/>
        </w:trPr>
        <w:tc>
          <w:tcPr>
            <w:tcW w:w="6487" w:type="dxa"/>
            <w:tcBorders>
              <w:top w:val="single" w:sz="12" w:space="0" w:color="auto"/>
              <w:left w:val="nil"/>
              <w:bottom w:val="nil"/>
              <w:right w:val="nil"/>
            </w:tcBorders>
          </w:tcPr>
          <w:p w14:paraId="3CCA6EF4" w14:textId="77777777" w:rsidR="007744B7" w:rsidRDefault="007744B7" w:rsidP="00630C9A">
            <w:pPr>
              <w:shd w:val="solid" w:color="FFFFFF" w:fill="FFFFFF"/>
              <w:spacing w:before="0" w:after="48" w:line="256" w:lineRule="auto"/>
              <w:rPr>
                <w:ins w:id="15" w:author="NASA" w:date="2021-09-15T08:48:00Z"/>
                <w:rFonts w:ascii="Verdana" w:hAnsi="Verdana" w:cs="Times New Roman Bold"/>
                <w:bCs/>
                <w:sz w:val="22"/>
                <w:szCs w:val="22"/>
              </w:rPr>
            </w:pPr>
          </w:p>
        </w:tc>
        <w:tc>
          <w:tcPr>
            <w:tcW w:w="3402" w:type="dxa"/>
            <w:tcBorders>
              <w:top w:val="single" w:sz="12" w:space="0" w:color="auto"/>
              <w:left w:val="nil"/>
              <w:bottom w:val="nil"/>
              <w:right w:val="nil"/>
            </w:tcBorders>
          </w:tcPr>
          <w:p w14:paraId="3D0F57B7" w14:textId="77777777" w:rsidR="007744B7" w:rsidRDefault="007744B7" w:rsidP="00630C9A">
            <w:pPr>
              <w:shd w:val="solid" w:color="FFFFFF" w:fill="FFFFFF"/>
              <w:spacing w:before="0" w:after="48" w:line="240" w:lineRule="atLeast"/>
              <w:rPr>
                <w:ins w:id="16" w:author="NASA" w:date="2021-09-15T08:48:00Z"/>
                <w:szCs w:val="24"/>
              </w:rPr>
            </w:pPr>
          </w:p>
        </w:tc>
      </w:tr>
      <w:tr w:rsidR="007744B7" w14:paraId="675006D2" w14:textId="77777777" w:rsidTr="00630C9A">
        <w:trPr>
          <w:cantSplit/>
          <w:ins w:id="17" w:author="NASA" w:date="2021-09-15T08:48:00Z"/>
        </w:trPr>
        <w:tc>
          <w:tcPr>
            <w:tcW w:w="6487" w:type="dxa"/>
            <w:hideMark/>
          </w:tcPr>
          <w:p w14:paraId="1DB8B73E" w14:textId="77777777" w:rsidR="007744B7" w:rsidRDefault="007744B7" w:rsidP="00630C9A">
            <w:pPr>
              <w:shd w:val="solid" w:color="FFFFFF" w:fill="FFFFFF"/>
              <w:spacing w:before="0" w:after="240" w:line="256" w:lineRule="auto"/>
              <w:ind w:left="1134" w:hanging="1134"/>
              <w:rPr>
                <w:ins w:id="18" w:author="NASA" w:date="2021-09-15T08:48:00Z"/>
                <w:rFonts w:ascii="Verdana" w:hAnsi="Verdana"/>
                <w:sz w:val="20"/>
              </w:rPr>
            </w:pPr>
            <w:ins w:id="19" w:author="NASA" w:date="2021-09-15T08:48:00Z">
              <w:r>
                <w:rPr>
                  <w:rFonts w:ascii="Verdana" w:hAnsi="Verdana"/>
                  <w:sz w:val="20"/>
                </w:rPr>
                <w:t>Source:</w:t>
              </w:r>
              <w:r>
                <w:rPr>
                  <w:rFonts w:ascii="Verdana" w:hAnsi="Verdana"/>
                  <w:sz w:val="20"/>
                </w:rPr>
                <w:tab/>
              </w:r>
            </w:ins>
          </w:p>
          <w:p w14:paraId="525A8E47" w14:textId="12CAAC84" w:rsidR="007744B7" w:rsidRDefault="007744B7" w:rsidP="00630C9A">
            <w:pPr>
              <w:shd w:val="solid" w:color="FFFFFF" w:fill="FFFFFF"/>
              <w:spacing w:before="0" w:after="240" w:line="256" w:lineRule="auto"/>
              <w:ind w:left="1134" w:hanging="1134"/>
              <w:rPr>
                <w:ins w:id="20" w:author="NASA" w:date="2021-09-15T08:48:00Z"/>
                <w:rFonts w:ascii="Verdana" w:hAnsi="Verdana"/>
                <w:sz w:val="20"/>
              </w:rPr>
            </w:pPr>
            <w:ins w:id="21" w:author="NASA" w:date="2021-09-15T08:48:00Z">
              <w:r>
                <w:rPr>
                  <w:rFonts w:ascii="Verdana" w:eastAsia="Calibri" w:hAnsi="Verdana"/>
                  <w:sz w:val="20"/>
                  <w:szCs w:val="22"/>
                </w:rPr>
                <w:t>Subject:</w:t>
              </w:r>
              <w:r>
                <w:rPr>
                  <w:rFonts w:ascii="Verdana" w:eastAsia="Calibri" w:hAnsi="Verdana"/>
                  <w:sz w:val="20"/>
                  <w:szCs w:val="22"/>
                </w:rPr>
                <w:tab/>
              </w:r>
            </w:ins>
            <w:ins w:id="22" w:author="NASA" w:date="2021-09-15T08:49:00Z">
              <w:r>
                <w:rPr>
                  <w:rFonts w:ascii="Verdana" w:eastAsia="Calibri" w:hAnsi="Verdana"/>
                  <w:sz w:val="20"/>
                  <w:szCs w:val="22"/>
                </w:rPr>
                <w:t>FOD</w:t>
              </w:r>
            </w:ins>
          </w:p>
        </w:tc>
        <w:tc>
          <w:tcPr>
            <w:tcW w:w="3402" w:type="dxa"/>
            <w:hideMark/>
          </w:tcPr>
          <w:p w14:paraId="771121F1" w14:textId="74695065" w:rsidR="007744B7" w:rsidRDefault="007744B7" w:rsidP="00630C9A">
            <w:pPr>
              <w:shd w:val="solid" w:color="FFFFFF" w:fill="FFFFFF"/>
              <w:spacing w:before="0" w:line="240" w:lineRule="atLeast"/>
              <w:rPr>
                <w:ins w:id="23" w:author="NASA" w:date="2021-09-15T08:48:00Z"/>
                <w:rFonts w:ascii="Verdana" w:hAnsi="Verdana"/>
                <w:sz w:val="20"/>
                <w:lang w:eastAsia="zh-CN"/>
              </w:rPr>
            </w:pPr>
            <w:ins w:id="24" w:author="NASA" w:date="2021-09-15T08:48:00Z">
              <w:r>
                <w:rPr>
                  <w:rFonts w:ascii="Verdana" w:eastAsia="Calibri" w:hAnsi="Verdana"/>
                  <w:b/>
                  <w:sz w:val="20"/>
                  <w:szCs w:val="22"/>
                  <w:lang w:eastAsia="zh-CN"/>
                </w:rPr>
                <w:t xml:space="preserve">Document </w:t>
              </w:r>
            </w:ins>
            <w:ins w:id="25" w:author="NASA" w:date="2021-09-15T08:49:00Z">
              <w:r>
                <w:rPr>
                  <w:rFonts w:ascii="Verdana" w:eastAsia="Calibri" w:hAnsi="Verdana"/>
                  <w:b/>
                  <w:sz w:val="20"/>
                  <w:szCs w:val="22"/>
                  <w:lang w:eastAsia="zh-CN"/>
                </w:rPr>
                <w:t>5B</w:t>
              </w:r>
            </w:ins>
            <w:ins w:id="26" w:author="NASA" w:date="2021-09-15T08:48:00Z">
              <w:r>
                <w:rPr>
                  <w:rFonts w:ascii="Verdana" w:eastAsia="Calibri" w:hAnsi="Verdana"/>
                  <w:b/>
                  <w:sz w:val="20"/>
                  <w:szCs w:val="22"/>
                  <w:lang w:eastAsia="zh-CN"/>
                </w:rPr>
                <w:t>C/XXX-E</w:t>
              </w:r>
              <w:r>
                <w:rPr>
                  <w:rFonts w:ascii="Verdana" w:eastAsia="Calibri" w:hAnsi="Verdana"/>
                  <w:b/>
                  <w:sz w:val="20"/>
                  <w:szCs w:val="22"/>
                  <w:lang w:eastAsia="zh-CN"/>
                </w:rPr>
                <w:br/>
                <w:t>2021</w:t>
              </w:r>
              <w:r>
                <w:rPr>
                  <w:rFonts w:ascii="Verdana" w:eastAsia="Calibri" w:hAnsi="Verdana"/>
                  <w:b/>
                  <w:sz w:val="20"/>
                  <w:szCs w:val="22"/>
                  <w:lang w:eastAsia="zh-CN"/>
                </w:rPr>
                <w:br/>
              </w:r>
              <w:r>
                <w:rPr>
                  <w:rFonts w:ascii="Verdana" w:eastAsia="SimSun" w:hAnsi="Verdana"/>
                  <w:b/>
                  <w:sz w:val="20"/>
                  <w:szCs w:val="22"/>
                  <w:lang w:eastAsia="zh-CN"/>
                </w:rPr>
                <w:t>English only</w:t>
              </w:r>
            </w:ins>
          </w:p>
        </w:tc>
      </w:tr>
      <w:tr w:rsidR="007744B7" w14:paraId="3D51E45D" w14:textId="77777777" w:rsidTr="00630C9A">
        <w:trPr>
          <w:cantSplit/>
          <w:ins w:id="27" w:author="NASA" w:date="2021-09-15T08:48:00Z"/>
        </w:trPr>
        <w:tc>
          <w:tcPr>
            <w:tcW w:w="9889" w:type="dxa"/>
            <w:gridSpan w:val="2"/>
            <w:hideMark/>
          </w:tcPr>
          <w:p w14:paraId="04229244" w14:textId="77777777" w:rsidR="007744B7" w:rsidRDefault="007744B7" w:rsidP="00630C9A">
            <w:pPr>
              <w:pStyle w:val="Source"/>
              <w:spacing w:line="256" w:lineRule="auto"/>
              <w:rPr>
                <w:ins w:id="28" w:author="NASA" w:date="2021-09-15T08:48:00Z"/>
                <w:lang w:eastAsia="zh-CN"/>
              </w:rPr>
            </w:pPr>
            <w:ins w:id="29" w:author="NASA" w:date="2021-09-15T08:48:00Z">
              <w:r>
                <w:rPr>
                  <w:lang w:eastAsia="zh-CN"/>
                </w:rPr>
                <w:t>United States of America</w:t>
              </w:r>
            </w:ins>
          </w:p>
        </w:tc>
      </w:tr>
      <w:tr w:rsidR="007744B7" w14:paraId="244A5551" w14:textId="77777777" w:rsidTr="00630C9A">
        <w:trPr>
          <w:cantSplit/>
          <w:ins w:id="30" w:author="NASA" w:date="2021-09-15T08:48:00Z"/>
        </w:trPr>
        <w:tc>
          <w:tcPr>
            <w:tcW w:w="9889" w:type="dxa"/>
            <w:gridSpan w:val="2"/>
            <w:hideMark/>
          </w:tcPr>
          <w:p w14:paraId="09B29D54" w14:textId="357C937C" w:rsidR="007744B7" w:rsidRDefault="007744B7" w:rsidP="00630C9A">
            <w:pPr>
              <w:spacing w:before="280" w:line="256" w:lineRule="auto"/>
              <w:jc w:val="center"/>
              <w:rPr>
                <w:ins w:id="31" w:author="NASA" w:date="2021-09-15T08:48:00Z"/>
                <w:b/>
                <w:sz w:val="28"/>
                <w:lang w:eastAsia="zh-CN"/>
              </w:rPr>
            </w:pPr>
            <w:ins w:id="32" w:author="NASA" w:date="2021-09-15T08:49:00Z">
              <w:r w:rsidRPr="007744B7">
                <w:rPr>
                  <w:caps/>
                  <w:sz w:val="28"/>
                  <w:lang w:eastAsia="zh-CN"/>
                </w:rPr>
                <w:t xml:space="preserve">Updates to </w:t>
              </w:r>
              <w:r w:rsidRPr="007744B7">
                <w:rPr>
                  <w:bCs/>
                  <w:caps/>
                  <w:sz w:val="28"/>
                  <w:lang w:eastAsia="zh-CN"/>
                </w:rPr>
                <w:t>Working document towards a preliminary draft new report ITU-R M.[FOD_EESS_SHARE]</w:t>
              </w:r>
            </w:ins>
          </w:p>
        </w:tc>
      </w:tr>
      <w:tr w:rsidR="007744B7" w14:paraId="6F7E0EE9" w14:textId="77777777" w:rsidTr="00630C9A">
        <w:trPr>
          <w:cantSplit/>
          <w:ins w:id="33" w:author="NASA" w:date="2021-09-15T08:48:00Z"/>
        </w:trPr>
        <w:tc>
          <w:tcPr>
            <w:tcW w:w="9889" w:type="dxa"/>
            <w:gridSpan w:val="2"/>
            <w:hideMark/>
          </w:tcPr>
          <w:p w14:paraId="52B7C7EF" w14:textId="77777777" w:rsidR="007744B7" w:rsidRDefault="007744B7" w:rsidP="00630C9A">
            <w:pPr>
              <w:spacing w:before="280" w:line="256" w:lineRule="auto"/>
              <w:rPr>
                <w:ins w:id="34" w:author="NASA" w:date="2021-09-15T08:48:00Z"/>
                <w:b/>
                <w:sz w:val="28"/>
                <w:lang w:eastAsia="zh-CN"/>
              </w:rPr>
            </w:pPr>
          </w:p>
        </w:tc>
      </w:tr>
    </w:tbl>
    <w:p w14:paraId="520F00D9" w14:textId="77777777" w:rsidR="007744B7" w:rsidRDefault="007744B7" w:rsidP="007744B7">
      <w:pPr>
        <w:pStyle w:val="Headingb"/>
        <w:rPr>
          <w:ins w:id="35" w:author="NASA" w:date="2021-09-15T08:48:00Z"/>
        </w:rPr>
      </w:pPr>
      <w:ins w:id="36" w:author="NASA" w:date="2021-09-15T08:48:00Z">
        <w:r>
          <w:t>Introduction</w:t>
        </w:r>
      </w:ins>
    </w:p>
    <w:p w14:paraId="36264C20" w14:textId="77777777" w:rsidR="007744B7" w:rsidRDefault="007744B7" w:rsidP="007744B7">
      <w:pPr>
        <w:jc w:val="both"/>
        <w:rPr>
          <w:ins w:id="37" w:author="NASA" w:date="2021-09-15T08:48:00Z"/>
        </w:rPr>
      </w:pPr>
    </w:p>
    <w:p w14:paraId="135D45D7" w14:textId="229B203D" w:rsidR="00CE49C7" w:rsidRDefault="00CE49C7" w:rsidP="00CE49C7">
      <w:pPr>
        <w:jc w:val="both"/>
        <w:rPr>
          <w:ins w:id="38" w:author="NASA" w:date="2021-09-15T09:03:00Z"/>
        </w:rPr>
      </w:pPr>
      <w:ins w:id="39" w:author="NASA" w:date="2021-09-15T09:03:00Z">
        <w:r>
          <w:t xml:space="preserve">This contribution proposes to provide updates to Annex </w:t>
        </w:r>
        <w:r>
          <w:t xml:space="preserve">2 </w:t>
        </w:r>
      </w:ins>
      <w:ins w:id="40" w:author="NASA" w:date="2021-09-15T09:06:00Z">
        <w:r w:rsidR="00D462FA">
          <w:t xml:space="preserve">of </w:t>
        </w:r>
      </w:ins>
      <w:ins w:id="41" w:author="NASA" w:date="2021-09-15T09:03:00Z">
        <w:r>
          <w:t>Preliminary Draft New Report</w:t>
        </w:r>
        <w:r w:rsidRPr="00CE49C7">
          <w:t xml:space="preserve"> ITU-R M.[FOD_EESS_SHARE]</w:t>
        </w:r>
        <w:r>
          <w:t xml:space="preserve">, which contains </w:t>
        </w:r>
        <w:r w:rsidRPr="00C97065">
          <w:t xml:space="preserve">compatibility studies </w:t>
        </w:r>
      </w:ins>
      <w:ins w:id="42" w:author="NASA" w:date="2021-09-15T09:04:00Z">
        <w:r>
          <w:t>between FOD and EESS (passive)</w:t>
        </w:r>
      </w:ins>
      <w:ins w:id="43" w:author="NASA" w:date="2021-09-15T09:03:00Z">
        <w:r w:rsidRPr="00C97065">
          <w:t xml:space="preserve">. </w:t>
        </w:r>
        <w:r>
          <w:t>Specifically, t</w:t>
        </w:r>
        <w:r w:rsidRPr="00C97065">
          <w:t>his contribution will incorporate</w:t>
        </w:r>
      </w:ins>
      <w:ins w:id="44" w:author="NASA" w:date="2021-09-15T09:04:00Z">
        <w:r>
          <w:t xml:space="preserve"> changes to FOD characteristics and update the analyses accordingly.</w:t>
        </w:r>
      </w:ins>
    </w:p>
    <w:p w14:paraId="764331BA" w14:textId="6AF9F363" w:rsidR="007744B7" w:rsidRDefault="007744B7" w:rsidP="007744B7">
      <w:pPr>
        <w:jc w:val="both"/>
        <w:rPr>
          <w:ins w:id="45" w:author="NASA" w:date="2021-09-15T08:48:00Z"/>
        </w:rPr>
      </w:pPr>
      <w:ins w:id="46" w:author="NASA" w:date="2021-09-15T08:48:00Z">
        <w:r>
          <w:t xml:space="preserve">Modifications against the existing text in the Chairman’s Report </w:t>
        </w:r>
      </w:ins>
      <w:ins w:id="47" w:author="NASA" w:date="2021-09-15T09:04:00Z">
        <w:r w:rsidR="00CE49C7">
          <w:t>are</w:t>
        </w:r>
      </w:ins>
      <w:ins w:id="48" w:author="NASA" w:date="2021-09-15T08:48:00Z">
        <w:r>
          <w:t xml:space="preserve"> shown in track changes</w:t>
        </w:r>
      </w:ins>
      <w:ins w:id="49" w:author="NASA" w:date="2021-09-15T08:49:00Z">
        <w:r>
          <w:t>.</w:t>
        </w:r>
      </w:ins>
      <w:ins w:id="50" w:author="NASA" w:date="2021-09-15T08:48:00Z">
        <w:r>
          <w:t xml:space="preserve"> </w:t>
        </w:r>
      </w:ins>
    </w:p>
    <w:p w14:paraId="0AD79F10" w14:textId="77777777" w:rsidR="007744B7" w:rsidRDefault="007744B7" w:rsidP="007744B7">
      <w:pPr>
        <w:pStyle w:val="Normalaftertitle"/>
        <w:spacing w:before="960"/>
        <w:rPr>
          <w:ins w:id="51" w:author="NASA" w:date="2021-09-15T08:48:00Z"/>
        </w:rPr>
      </w:pPr>
      <w:ins w:id="52" w:author="NASA" w:date="2021-09-15T08:48:00Z">
        <w:r>
          <w:rPr>
            <w:b/>
            <w:bCs/>
          </w:rPr>
          <w:t xml:space="preserve">Attachment: </w:t>
        </w:r>
        <w:r>
          <w:t>1</w:t>
        </w:r>
      </w:ins>
    </w:p>
    <w:p w14:paraId="0CFDF146" w14:textId="77777777" w:rsidR="007744B7" w:rsidRDefault="007744B7" w:rsidP="007744B7">
      <w:pPr>
        <w:tabs>
          <w:tab w:val="clear" w:pos="1134"/>
          <w:tab w:val="clear" w:pos="1871"/>
          <w:tab w:val="clear" w:pos="2268"/>
        </w:tabs>
        <w:overflowPunct/>
        <w:autoSpaceDE/>
        <w:autoSpaceDN/>
        <w:adjustRightInd/>
        <w:spacing w:before="0"/>
        <w:rPr>
          <w:ins w:id="53" w:author="NASA" w:date="2021-09-15T08:48:00Z"/>
        </w:rPr>
      </w:pPr>
    </w:p>
    <w:p w14:paraId="051DB059" w14:textId="77777777" w:rsidR="007744B7" w:rsidRDefault="007744B7" w:rsidP="007744B7">
      <w:pPr>
        <w:tabs>
          <w:tab w:val="clear" w:pos="1134"/>
          <w:tab w:val="clear" w:pos="1871"/>
          <w:tab w:val="clear" w:pos="2268"/>
        </w:tabs>
        <w:overflowPunct/>
        <w:autoSpaceDE/>
        <w:autoSpaceDN/>
        <w:adjustRightInd/>
        <w:spacing w:before="0"/>
        <w:rPr>
          <w:ins w:id="54" w:author="NASA" w:date="2021-09-15T08:48:00Z"/>
        </w:rPr>
      </w:pPr>
    </w:p>
    <w:p w14:paraId="5F02F65C" w14:textId="77777777" w:rsidR="007744B7" w:rsidRDefault="007744B7" w:rsidP="007744B7">
      <w:pPr>
        <w:tabs>
          <w:tab w:val="clear" w:pos="1134"/>
          <w:tab w:val="clear" w:pos="1871"/>
          <w:tab w:val="clear" w:pos="2268"/>
        </w:tabs>
        <w:overflowPunct/>
        <w:autoSpaceDE/>
        <w:autoSpaceDN/>
        <w:adjustRightInd/>
        <w:spacing w:before="0"/>
        <w:rPr>
          <w:ins w:id="55" w:author="NASA" w:date="2021-09-15T08:48:00Z"/>
        </w:rPr>
      </w:pPr>
    </w:p>
    <w:p w14:paraId="0FB211D3" w14:textId="77777777" w:rsidR="007744B7" w:rsidRDefault="007744B7" w:rsidP="007744B7">
      <w:pPr>
        <w:tabs>
          <w:tab w:val="clear" w:pos="1134"/>
          <w:tab w:val="clear" w:pos="1871"/>
          <w:tab w:val="clear" w:pos="2268"/>
        </w:tabs>
        <w:overflowPunct/>
        <w:autoSpaceDE/>
        <w:autoSpaceDN/>
        <w:adjustRightInd/>
        <w:spacing w:before="0"/>
        <w:rPr>
          <w:ins w:id="56" w:author="NASA" w:date="2021-09-15T08:48:00Z"/>
        </w:rPr>
      </w:pPr>
    </w:p>
    <w:p w14:paraId="3D627C6E" w14:textId="77777777" w:rsidR="007744B7" w:rsidRDefault="007744B7" w:rsidP="007744B7">
      <w:pPr>
        <w:tabs>
          <w:tab w:val="clear" w:pos="1134"/>
          <w:tab w:val="clear" w:pos="1871"/>
          <w:tab w:val="clear" w:pos="2268"/>
        </w:tabs>
        <w:overflowPunct/>
        <w:autoSpaceDE/>
        <w:autoSpaceDN/>
        <w:adjustRightInd/>
        <w:spacing w:before="0"/>
        <w:rPr>
          <w:ins w:id="57" w:author="NASA" w:date="2021-09-15T08:48:00Z"/>
        </w:rPr>
      </w:pPr>
    </w:p>
    <w:p w14:paraId="064C6B52" w14:textId="77777777" w:rsidR="007744B7" w:rsidRDefault="007744B7" w:rsidP="007744B7">
      <w:pPr>
        <w:tabs>
          <w:tab w:val="clear" w:pos="1134"/>
          <w:tab w:val="clear" w:pos="1871"/>
          <w:tab w:val="clear" w:pos="2268"/>
        </w:tabs>
        <w:overflowPunct/>
        <w:autoSpaceDE/>
        <w:autoSpaceDN/>
        <w:adjustRightInd/>
        <w:spacing w:before="0"/>
        <w:rPr>
          <w:ins w:id="58" w:author="NASA" w:date="2021-09-15T08:48:00Z"/>
        </w:rPr>
      </w:pPr>
    </w:p>
    <w:p w14:paraId="3CBDD6B8" w14:textId="77777777" w:rsidR="007744B7" w:rsidRDefault="007744B7" w:rsidP="007744B7">
      <w:pPr>
        <w:tabs>
          <w:tab w:val="clear" w:pos="1134"/>
          <w:tab w:val="clear" w:pos="1871"/>
          <w:tab w:val="clear" w:pos="2268"/>
        </w:tabs>
        <w:overflowPunct/>
        <w:autoSpaceDE/>
        <w:autoSpaceDN/>
        <w:adjustRightInd/>
        <w:spacing w:before="0"/>
        <w:rPr>
          <w:ins w:id="59" w:author="NASA" w:date="2021-09-15T08:48:00Z"/>
        </w:rPr>
      </w:pPr>
    </w:p>
    <w:p w14:paraId="59E337F2" w14:textId="77777777" w:rsidR="007744B7" w:rsidRDefault="007744B7" w:rsidP="007744B7">
      <w:pPr>
        <w:tabs>
          <w:tab w:val="clear" w:pos="1134"/>
          <w:tab w:val="clear" w:pos="1871"/>
          <w:tab w:val="clear" w:pos="2268"/>
        </w:tabs>
        <w:overflowPunct/>
        <w:autoSpaceDE/>
        <w:autoSpaceDN/>
        <w:adjustRightInd/>
        <w:spacing w:before="0"/>
        <w:rPr>
          <w:ins w:id="60" w:author="NASA" w:date="2021-09-15T08:48:00Z"/>
        </w:rPr>
      </w:pPr>
    </w:p>
    <w:p w14:paraId="7CE6165A" w14:textId="77777777" w:rsidR="007744B7" w:rsidRDefault="007744B7" w:rsidP="007744B7">
      <w:pPr>
        <w:tabs>
          <w:tab w:val="clear" w:pos="1134"/>
          <w:tab w:val="clear" w:pos="1871"/>
          <w:tab w:val="clear" w:pos="2268"/>
        </w:tabs>
        <w:overflowPunct/>
        <w:autoSpaceDE/>
        <w:autoSpaceDN/>
        <w:adjustRightInd/>
        <w:spacing w:before="0"/>
        <w:rPr>
          <w:ins w:id="61" w:author="NASA" w:date="2021-09-15T08:48:00Z"/>
        </w:rPr>
      </w:pPr>
    </w:p>
    <w:p w14:paraId="21F479ED" w14:textId="77777777" w:rsidR="007744B7" w:rsidRDefault="007744B7" w:rsidP="007744B7">
      <w:pPr>
        <w:tabs>
          <w:tab w:val="clear" w:pos="1134"/>
          <w:tab w:val="clear" w:pos="1871"/>
          <w:tab w:val="clear" w:pos="2268"/>
        </w:tabs>
        <w:overflowPunct/>
        <w:autoSpaceDE/>
        <w:autoSpaceDN/>
        <w:adjustRightInd/>
        <w:spacing w:before="0"/>
        <w:rPr>
          <w:ins w:id="62" w:author="NASA" w:date="2021-09-15T08:48:00Z"/>
        </w:rPr>
      </w:pPr>
    </w:p>
    <w:p w14:paraId="4DC58850" w14:textId="1E73049B" w:rsidR="007F1886" w:rsidRDefault="00394805">
      <w:pPr>
        <w:tabs>
          <w:tab w:val="clear" w:pos="1134"/>
          <w:tab w:val="clear" w:pos="1871"/>
          <w:tab w:val="clear" w:pos="2268"/>
        </w:tabs>
        <w:overflowPunct/>
        <w:autoSpaceDE/>
        <w:autoSpaceDN/>
        <w:adjustRightInd/>
        <w:spacing w:before="0"/>
        <w:textAlignment w:val="auto"/>
        <w:rPr>
          <w:ins w:id="63" w:author="NASA" w:date="2021-09-15T08:50:00Z"/>
        </w:rPr>
      </w:pPr>
      <w:r>
        <w:br w:type="page"/>
      </w:r>
    </w:p>
    <w:p w14:paraId="01E2DD12" w14:textId="2768AE39" w:rsidR="007744B7" w:rsidRDefault="007744B7">
      <w:pPr>
        <w:tabs>
          <w:tab w:val="clear" w:pos="1134"/>
          <w:tab w:val="clear" w:pos="1871"/>
          <w:tab w:val="clear" w:pos="2268"/>
        </w:tabs>
        <w:overflowPunct/>
        <w:autoSpaceDE/>
        <w:autoSpaceDN/>
        <w:adjustRightInd/>
        <w:spacing w:before="0"/>
        <w:textAlignment w:val="auto"/>
        <w:rPr>
          <w:ins w:id="64" w:author="NASA" w:date="2021-09-15T08:51:00Z"/>
        </w:rPr>
      </w:pPr>
      <w:ins w:id="65" w:author="NASA" w:date="2021-09-15T08:51:00Z">
        <w:r w:rsidRPr="007F1886">
          <w:rPr>
            <w:highlight w:val="yellow"/>
          </w:rPr>
          <w:lastRenderedPageBreak/>
          <w:t>[Content prior to section A</w:t>
        </w:r>
        <w:r>
          <w:rPr>
            <w:highlight w:val="yellow"/>
          </w:rPr>
          <w:t>2</w:t>
        </w:r>
        <w:r w:rsidRPr="007F1886">
          <w:rPr>
            <w:highlight w:val="yellow"/>
          </w:rPr>
          <w:t>-1.2 remains unchanged</w:t>
        </w:r>
        <w:r>
          <w:rPr>
            <w:highlight w:val="yellow"/>
          </w:rPr>
          <w:t xml:space="preserve"> in this draft.</w:t>
        </w:r>
        <w:r w:rsidRPr="007F1886">
          <w:rPr>
            <w:highlight w:val="yellow"/>
          </w:rPr>
          <w:t>]</w:t>
        </w:r>
      </w:ins>
    </w:p>
    <w:p w14:paraId="75F09659" w14:textId="77777777" w:rsidR="007744B7" w:rsidRDefault="007744B7">
      <w:pPr>
        <w:tabs>
          <w:tab w:val="clear" w:pos="1134"/>
          <w:tab w:val="clear" w:pos="1871"/>
          <w:tab w:val="clear" w:pos="2268"/>
        </w:tabs>
        <w:overflowPunct/>
        <w:autoSpaceDE/>
        <w:autoSpaceDN/>
        <w:adjustRightInd/>
        <w:spacing w:before="0"/>
        <w:textAlignment w:val="auto"/>
        <w:rPr>
          <w:ins w:id="66" w:author="NASA" w:date="2021-09-15T08:50:00Z"/>
        </w:rPr>
      </w:pPr>
    </w:p>
    <w:p w14:paraId="139F034E" w14:textId="29C4C5C6" w:rsidR="007744B7" w:rsidDel="007744B7" w:rsidRDefault="007744B7" w:rsidP="007744B7">
      <w:pPr>
        <w:jc w:val="both"/>
        <w:rPr>
          <w:del w:id="67" w:author="NASA" w:date="2021-09-15T08:51:00Z"/>
        </w:rPr>
      </w:pPr>
      <w:ins w:id="68" w:author="NASA" w:date="2021-09-15T08:50:00Z">
        <w:r w:rsidRPr="00630C9A">
          <w:rPr>
            <w:highlight w:val="yellow"/>
          </w:rPr>
          <w:t>[USA Note: Seek comment on dynamic simulations for FOD into EESS (active). Given that this is a system provided by Japan, should a world</w:t>
        </w:r>
        <w:r>
          <w:rPr>
            <w:highlight w:val="yellow"/>
          </w:rPr>
          <w:t>-</w:t>
        </w:r>
        <w:r w:rsidRPr="00630C9A">
          <w:rPr>
            <w:highlight w:val="yellow"/>
          </w:rPr>
          <w:t>wide deployment be considered</w:t>
        </w:r>
        <w:r>
          <w:rPr>
            <w:highlight w:val="yellow"/>
          </w:rPr>
          <w:t xml:space="preserve"> for a study of EESS (active)</w:t>
        </w:r>
        <w:r w:rsidRPr="00630C9A">
          <w:rPr>
            <w:highlight w:val="yellow"/>
          </w:rPr>
          <w:t>?]</w:t>
        </w:r>
      </w:ins>
    </w:p>
    <w:p w14:paraId="7CA2675B" w14:textId="77777777" w:rsidR="00394805" w:rsidDel="007744B7" w:rsidRDefault="00394805">
      <w:pPr>
        <w:tabs>
          <w:tab w:val="clear" w:pos="1134"/>
          <w:tab w:val="clear" w:pos="1871"/>
          <w:tab w:val="clear" w:pos="2268"/>
        </w:tabs>
        <w:overflowPunct/>
        <w:autoSpaceDE/>
        <w:autoSpaceDN/>
        <w:adjustRightInd/>
        <w:spacing w:before="0"/>
        <w:textAlignment w:val="auto"/>
        <w:rPr>
          <w:del w:id="69" w:author="NASA" w:date="2021-09-15T08:51:00Z"/>
        </w:rPr>
      </w:pPr>
    </w:p>
    <w:p w14:paraId="02F897FC" w14:textId="15EB528D" w:rsidR="007F1886" w:rsidRDefault="007F1886" w:rsidP="007F1886"/>
    <w:p w14:paraId="7FCAA0F2" w14:textId="7D6DCEFF" w:rsidR="007F1886" w:rsidRPr="00394805" w:rsidRDefault="007F1886" w:rsidP="007F1886">
      <w:r w:rsidRPr="007F1886">
        <w:rPr>
          <w:highlight w:val="yellow"/>
        </w:rPr>
        <w:t>[…]</w:t>
      </w:r>
    </w:p>
    <w:p w14:paraId="2FAFF70E" w14:textId="59E77E3D" w:rsidR="00394805" w:rsidRPr="005F1D45" w:rsidRDefault="00394805" w:rsidP="00394805">
      <w:pPr>
        <w:pStyle w:val="Heading2"/>
      </w:pPr>
      <w:r w:rsidRPr="005F1D45">
        <w:t xml:space="preserve">A2-1.2 </w:t>
      </w:r>
      <w:r w:rsidRPr="005F1D45">
        <w:tab/>
        <w:t>Dynamic analysis based on interference observed with spacecraft orbit simulation</w:t>
      </w:r>
    </w:p>
    <w:p w14:paraId="05EAEE6E" w14:textId="21C12BD3" w:rsidR="00DD6FD4" w:rsidRDefault="00DD6FD4" w:rsidP="00DD6FD4">
      <w:pPr>
        <w:rPr>
          <w:ins w:id="70" w:author="NASA" w:date="2021-09-15T08:35:00Z"/>
        </w:rPr>
      </w:pPr>
      <w:ins w:id="71" w:author="NASA" w:date="2021-09-15T08:35:00Z">
        <w:r>
          <w:t>The analysis will be conducted in which the orbit of the EESS (passive) spacecraft under investigation is dynamically simulated, retaining only the data points when the EESS (passive) sensor antenna boresight points within a defined Measurement Area of Interest (MAI), as defined in Recommendation ITU-R RS.2017. C</w:t>
        </w:r>
        <w:r>
          <w:rPr>
            <w:rFonts w:eastAsia="MS Mincho"/>
          </w:rPr>
          <w:t xml:space="preserve">alculations will be performed to determine the potential interference from each of the </w:t>
        </w:r>
        <w:r>
          <w:rPr>
            <w:rFonts w:eastAsia="MS Mincho"/>
          </w:rPr>
          <w:t>FOD detection radars</w:t>
        </w:r>
        <w:r>
          <w:rPr>
            <w:rFonts w:eastAsia="MS Mincho"/>
          </w:rPr>
          <w:t xml:space="preserve"> into the EESS (passive) sensors under study and will consider the aggregate effect from multiple </w:t>
        </w:r>
        <w:r>
          <w:rPr>
            <w:rFonts w:eastAsia="MS Mincho"/>
          </w:rPr>
          <w:t>FOD transmitters</w:t>
        </w:r>
        <w:r>
          <w:rPr>
            <w:rFonts w:eastAsia="MS Mincho"/>
          </w:rPr>
          <w:t xml:space="preserve">. The simulation will propagate the satellite based on its orbital parameters, and the simulation step size is selected to be an irrational number to ensure that the beam dynamics of the passive sensor do not exhibit periodic behavior. At each simulation step, a snapshot of the interference scenario will be generated where the directional vectors from each </w:t>
        </w:r>
        <w:r>
          <w:rPr>
            <w:rFonts w:eastAsia="MS Mincho"/>
          </w:rPr>
          <w:t>FOD</w:t>
        </w:r>
        <w:r>
          <w:rPr>
            <w:rFonts w:eastAsia="MS Mincho"/>
          </w:rPr>
          <w:t xml:space="preserve"> source to the EESS (passive) sensor will be computed along with the gain of the transmit and receive antennas using their respective antenna patterns.  </w:t>
        </w:r>
      </w:ins>
    </w:p>
    <w:p w14:paraId="2D576C49" w14:textId="0A204201" w:rsidR="00320DB4" w:rsidRDefault="00320DB4" w:rsidP="00320DB4">
      <w:pPr>
        <w:rPr>
          <w:ins w:id="72" w:author="NASA" w:date="2021-09-14T08:26:00Z"/>
        </w:rPr>
      </w:pPr>
      <w:ins w:id="73" w:author="NASA" w:date="2021-09-14T08:26:00Z">
        <w:r>
          <w:t xml:space="preserve">The interfering signal power level, </w:t>
        </w:r>
      </w:ins>
      <m:oMath>
        <m:r>
          <w:ins w:id="74" w:author="NASA" w:date="2021-09-14T08:26:00Z">
            <w:rPr>
              <w:rFonts w:ascii="Cambria Math" w:hAnsi="Cambria Math"/>
            </w:rPr>
            <m:t xml:space="preserve"> </m:t>
          </w:ins>
        </m:r>
        <m:sSub>
          <m:sSubPr>
            <m:ctrlPr>
              <w:ins w:id="75" w:author="NASA" w:date="2021-09-14T08:26:00Z">
                <w:rPr>
                  <w:rFonts w:ascii="Cambria Math" w:hAnsi="Cambria Math"/>
                  <w:i/>
                  <w:szCs w:val="24"/>
                </w:rPr>
              </w:ins>
            </m:ctrlPr>
          </m:sSubPr>
          <m:e>
            <m:r>
              <w:ins w:id="76" w:author="NASA" w:date="2021-09-14T08:26:00Z">
                <w:rPr>
                  <w:rFonts w:ascii="Cambria Math" w:hAnsi="Cambria Math"/>
                </w:rPr>
                <m:t>I</m:t>
              </w:ins>
            </m:r>
          </m:e>
          <m:sub>
            <m:r>
              <w:ins w:id="77" w:author="NASA" w:date="2021-09-14T08:26:00Z">
                <w:rPr>
                  <w:rFonts w:ascii="Cambria Math" w:hAnsi="Cambria Math"/>
                </w:rPr>
                <m:t>i,n</m:t>
              </w:ins>
            </m:r>
          </m:sub>
        </m:sSub>
      </m:oMath>
      <w:ins w:id="78" w:author="NASA" w:date="2021-09-14T08:26:00Z">
        <w:r>
          <w:t xml:space="preserve"> (dBW/</w:t>
        </w:r>
      </w:ins>
      <w:ins w:id="79" w:author="NASA" w:date="2021-09-15T08:40:00Z">
        <w:r w:rsidR="00DD6FD4">
          <w:t>100 M</w:t>
        </w:r>
      </w:ins>
      <w:ins w:id="80" w:author="NASA" w:date="2021-09-14T08:26:00Z">
        <w:r>
          <w:t xml:space="preserve">Hz), received by </w:t>
        </w:r>
      </w:ins>
      <w:ins w:id="81" w:author="NASA" w:date="2021-09-14T08:32:00Z">
        <w:r w:rsidR="00565A57" w:rsidRPr="005F1D45">
          <w:t>a spaceborne radiometer</w:t>
        </w:r>
        <w:r w:rsidR="00565A57">
          <w:t xml:space="preserve"> </w:t>
        </w:r>
      </w:ins>
      <w:ins w:id="82" w:author="NASA" w:date="2021-09-14T08:26:00Z">
        <w:r>
          <w:t xml:space="preserve">at the </w:t>
        </w:r>
      </w:ins>
      <m:oMath>
        <m:sSup>
          <m:sSupPr>
            <m:ctrlPr>
              <w:ins w:id="83" w:author="NASA" w:date="2021-09-14T08:26:00Z">
                <w:rPr>
                  <w:rFonts w:ascii="Cambria Math" w:hAnsi="Cambria Math"/>
                  <w:i/>
                  <w:szCs w:val="24"/>
                </w:rPr>
              </w:ins>
            </m:ctrlPr>
          </m:sSupPr>
          <m:e>
            <m:r>
              <w:ins w:id="84" w:author="NASA" w:date="2021-09-14T08:26:00Z">
                <w:rPr>
                  <w:rFonts w:ascii="Cambria Math" w:hAnsi="Cambria Math"/>
                </w:rPr>
                <m:t>n</m:t>
              </w:ins>
            </m:r>
          </m:e>
          <m:sup>
            <m:r>
              <w:ins w:id="85" w:author="NASA" w:date="2021-09-14T08:26:00Z">
                <m:rPr>
                  <m:sty m:val="p"/>
                </m:rPr>
                <w:rPr>
                  <w:rFonts w:ascii="Cambria Math" w:hAnsi="Cambria Math"/>
                </w:rPr>
                <m:t>th</m:t>
              </w:ins>
            </m:r>
          </m:sup>
        </m:sSup>
      </m:oMath>
      <w:ins w:id="86" w:author="NASA" w:date="2021-09-14T08:26:00Z">
        <w:r>
          <w:t xml:space="preserve"> simulation step from the </w:t>
        </w:r>
      </w:ins>
      <m:oMath>
        <m:sSup>
          <m:sSupPr>
            <m:ctrlPr>
              <w:ins w:id="87" w:author="NASA" w:date="2021-09-14T08:26:00Z">
                <w:rPr>
                  <w:rFonts w:ascii="Cambria Math" w:hAnsi="Cambria Math"/>
                  <w:i/>
                  <w:szCs w:val="24"/>
                </w:rPr>
              </w:ins>
            </m:ctrlPr>
          </m:sSupPr>
          <m:e>
            <m:r>
              <w:ins w:id="88" w:author="NASA" w:date="2021-09-14T08:26:00Z">
                <w:rPr>
                  <w:rFonts w:ascii="Cambria Math" w:hAnsi="Cambria Math"/>
                </w:rPr>
                <m:t>i</m:t>
              </w:ins>
            </m:r>
          </m:e>
          <m:sup>
            <m:r>
              <w:ins w:id="89" w:author="NASA" w:date="2021-09-14T08:26:00Z">
                <m:rPr>
                  <m:sty m:val="p"/>
                </m:rPr>
                <w:rPr>
                  <w:rFonts w:ascii="Cambria Math" w:hAnsi="Cambria Math"/>
                </w:rPr>
                <m:t>th</m:t>
              </w:ins>
            </m:r>
          </m:sup>
        </m:sSup>
      </m:oMath>
      <w:ins w:id="90" w:author="NASA" w:date="2021-09-14T08:26:00Z">
        <w:r>
          <w:t xml:space="preserve"> </w:t>
        </w:r>
      </w:ins>
      <w:ins w:id="91" w:author="NASA" w:date="2021-09-14T08:32:00Z">
        <w:r w:rsidR="00565A57" w:rsidRPr="005F1D45">
          <w:t>terrestrial source</w:t>
        </w:r>
      </w:ins>
      <w:ins w:id="92" w:author="NASA" w:date="2021-09-14T08:26:00Z">
        <w:r>
          <w:t xml:space="preserve"> is calculated from:</w:t>
        </w:r>
      </w:ins>
    </w:p>
    <w:p w14:paraId="0DE1E8B1" w14:textId="6E935F97" w:rsidR="00320DB4" w:rsidRDefault="00320DB4" w:rsidP="00320DB4">
      <w:pPr>
        <w:spacing w:after="120"/>
        <w:rPr>
          <w:ins w:id="93" w:author="NASA" w:date="2021-09-14T08:26:00Z"/>
        </w:rPr>
      </w:pPr>
      <m:oMathPara>
        <m:oMath>
          <m:eqArr>
            <m:eqArrPr>
              <m:maxDist m:val="1"/>
              <m:ctrlPr>
                <w:ins w:id="94" w:author="NASA" w:date="2021-09-14T08:26:00Z">
                  <w:rPr>
                    <w:rFonts w:ascii="Cambria Math" w:hAnsi="Cambria Math"/>
                    <w:i/>
                    <w:szCs w:val="24"/>
                  </w:rPr>
                </w:ins>
              </m:ctrlPr>
            </m:eqArrPr>
            <m:e>
              <m:sSub>
                <m:sSubPr>
                  <m:ctrlPr>
                    <w:ins w:id="95" w:author="NASA" w:date="2021-09-14T08:26:00Z">
                      <w:rPr>
                        <w:rFonts w:ascii="Cambria Math" w:hAnsi="Cambria Math"/>
                        <w:i/>
                        <w:szCs w:val="24"/>
                      </w:rPr>
                    </w:ins>
                  </m:ctrlPr>
                </m:sSubPr>
                <m:e>
                  <m:r>
                    <w:ins w:id="96" w:author="NASA" w:date="2021-09-14T08:26:00Z">
                      <w:rPr>
                        <w:rFonts w:ascii="Cambria Math" w:hAnsi="Cambria Math"/>
                      </w:rPr>
                      <m:t>I</m:t>
                    </w:ins>
                  </m:r>
                </m:e>
                <m:sub>
                  <m:r>
                    <w:ins w:id="97" w:author="NASA" w:date="2021-09-14T08:26:00Z">
                      <w:rPr>
                        <w:rFonts w:ascii="Cambria Math" w:hAnsi="Cambria Math"/>
                      </w:rPr>
                      <m:t>i,n</m:t>
                    </w:ins>
                  </m:r>
                  <m:r>
                    <w:ins w:id="98" w:author="NASA" w:date="2021-09-14T08:26:00Z">
                      <m:rPr>
                        <m:nor/>
                      </m:rPr>
                      <w:rPr>
                        <w:rFonts w:ascii="Cambria Math" w:hAnsi="Cambria Math"/>
                      </w:rPr>
                      <m:t>[dBW/</m:t>
                    </w:ins>
                  </m:r>
                  <m:r>
                    <w:ins w:id="99" w:author="NASA" w:date="2021-09-14T08:30:00Z">
                      <m:rPr>
                        <m:nor/>
                      </m:rPr>
                      <w:rPr>
                        <w:rFonts w:ascii="Cambria Math" w:hAnsi="Cambria Math"/>
                      </w:rPr>
                      <m:t xml:space="preserve">100 </m:t>
                    </w:ins>
                  </m:r>
                  <m:r>
                    <w:ins w:id="100" w:author="NASA" w:date="2021-09-14T08:29:00Z">
                      <m:rPr>
                        <m:nor/>
                      </m:rPr>
                      <w:rPr>
                        <w:rFonts w:ascii="Cambria Math" w:hAnsi="Cambria Math"/>
                      </w:rPr>
                      <m:t>M</m:t>
                    </w:ins>
                  </m:r>
                  <m:r>
                    <w:ins w:id="101" w:author="NASA" w:date="2021-09-14T08:26:00Z">
                      <m:rPr>
                        <m:nor/>
                      </m:rPr>
                      <w:rPr>
                        <w:rFonts w:ascii="Cambria Math" w:hAnsi="Cambria Math"/>
                      </w:rPr>
                      <m:t>Hz]</m:t>
                    </w:ins>
                  </m:r>
                </m:sub>
              </m:sSub>
              <m:r>
                <w:ins w:id="102" w:author="NASA" w:date="2021-09-14T08:26:00Z">
                  <w:rPr>
                    <w:rFonts w:ascii="Cambria Math" w:hAnsi="Cambria Math"/>
                  </w:rPr>
                  <m:t>=</m:t>
                </w:ins>
              </m:r>
              <m:sSub>
                <m:sSubPr>
                  <m:ctrlPr>
                    <w:ins w:id="103" w:author="NASA" w:date="2021-09-14T08:26:00Z">
                      <w:rPr>
                        <w:rFonts w:ascii="Cambria Math" w:hAnsi="Cambria Math"/>
                        <w:i/>
                        <w:szCs w:val="24"/>
                      </w:rPr>
                    </w:ins>
                  </m:ctrlPr>
                </m:sSubPr>
                <m:e>
                  <m:r>
                    <w:ins w:id="104" w:author="NASA" w:date="2021-09-14T08:26:00Z">
                      <w:rPr>
                        <w:rFonts w:ascii="Cambria Math" w:hAnsi="Cambria Math"/>
                      </w:rPr>
                      <m:t xml:space="preserve"> P</m:t>
                    </w:ins>
                  </m:r>
                </m:e>
                <m:sub>
                  <m:r>
                    <w:ins w:id="105" w:author="NASA" w:date="2021-09-14T08:26:00Z">
                      <m:rPr>
                        <m:sty m:val="p"/>
                      </m:rPr>
                      <w:rPr>
                        <w:rFonts w:ascii="Cambria Math" w:hAnsi="Cambria Math"/>
                      </w:rPr>
                      <m:t>TX</m:t>
                    </w:ins>
                  </m:r>
                  <m:r>
                    <w:ins w:id="106" w:author="NASA" w:date="2021-09-14T08:26:00Z">
                      <w:rPr>
                        <w:rFonts w:ascii="Cambria Math" w:hAnsi="Cambria Math"/>
                      </w:rPr>
                      <m:t xml:space="preserve"> i,n</m:t>
                    </w:ins>
                  </m:r>
                </m:sub>
              </m:sSub>
              <m:r>
                <w:ins w:id="107" w:author="NASA" w:date="2021-09-14T08:26:00Z">
                  <w:rPr>
                    <w:rFonts w:ascii="Cambria Math" w:hAnsi="Cambria Math"/>
                  </w:rPr>
                  <m:t>+</m:t>
                </w:ins>
              </m:r>
              <m:sSub>
                <m:sSubPr>
                  <m:ctrlPr>
                    <w:ins w:id="108" w:author="NASA" w:date="2021-09-14T08:26:00Z">
                      <w:rPr>
                        <w:rFonts w:ascii="Cambria Math" w:hAnsi="Cambria Math"/>
                        <w:i/>
                        <w:szCs w:val="24"/>
                      </w:rPr>
                    </w:ins>
                  </m:ctrlPr>
                </m:sSubPr>
                <m:e>
                  <m:r>
                    <w:ins w:id="109" w:author="NASA" w:date="2021-09-14T08:26:00Z">
                      <w:rPr>
                        <w:rFonts w:ascii="Cambria Math" w:hAnsi="Cambria Math"/>
                      </w:rPr>
                      <m:t>G</m:t>
                    </w:ins>
                  </m:r>
                </m:e>
                <m:sub>
                  <m:r>
                    <w:ins w:id="110" w:author="NASA" w:date="2021-09-14T08:26:00Z">
                      <m:rPr>
                        <m:sty m:val="p"/>
                      </m:rPr>
                      <w:rPr>
                        <w:rFonts w:ascii="Cambria Math" w:hAnsi="Cambria Math"/>
                      </w:rPr>
                      <m:t>TX</m:t>
                    </w:ins>
                  </m:r>
                  <m:r>
                    <w:ins w:id="111" w:author="NASA" w:date="2021-09-14T08:26:00Z">
                      <w:rPr>
                        <w:rFonts w:ascii="Cambria Math" w:hAnsi="Cambria Math"/>
                      </w:rPr>
                      <m:t xml:space="preserve"> i,n</m:t>
                    </w:ins>
                  </m:r>
                </m:sub>
              </m:sSub>
              <m:r>
                <w:ins w:id="112" w:author="NASA" w:date="2021-09-14T08:26:00Z">
                  <w:rPr>
                    <w:rFonts w:ascii="Cambria Math" w:hAnsi="Cambria Math"/>
                  </w:rPr>
                  <m:t>+</m:t>
                </w:ins>
              </m:r>
              <m:sSub>
                <m:sSubPr>
                  <m:ctrlPr>
                    <w:ins w:id="113" w:author="NASA" w:date="2021-09-14T08:26:00Z">
                      <w:rPr>
                        <w:rFonts w:ascii="Cambria Math" w:hAnsi="Cambria Math"/>
                        <w:i/>
                        <w:szCs w:val="24"/>
                      </w:rPr>
                    </w:ins>
                  </m:ctrlPr>
                </m:sSubPr>
                <m:e>
                  <m:r>
                    <w:ins w:id="114" w:author="NASA" w:date="2021-09-14T08:26:00Z">
                      <w:rPr>
                        <w:rFonts w:ascii="Cambria Math" w:hAnsi="Cambria Math"/>
                      </w:rPr>
                      <m:t xml:space="preserve"> G</m:t>
                    </w:ins>
                  </m:r>
                </m:e>
                <m:sub>
                  <m:r>
                    <w:ins w:id="115" w:author="NASA" w:date="2021-09-14T08:26:00Z">
                      <m:rPr>
                        <m:sty m:val="p"/>
                      </m:rPr>
                      <w:rPr>
                        <w:rFonts w:ascii="Cambria Math" w:hAnsi="Cambria Math"/>
                      </w:rPr>
                      <m:t>RX</m:t>
                    </w:ins>
                  </m:r>
                  <m:r>
                    <w:ins w:id="116" w:author="NASA" w:date="2021-09-14T08:26:00Z">
                      <w:rPr>
                        <w:rFonts w:ascii="Cambria Math" w:hAnsi="Cambria Math"/>
                      </w:rPr>
                      <m:t xml:space="preserve"> i,n</m:t>
                    </w:ins>
                  </m:r>
                </m:sub>
              </m:sSub>
              <m:r>
                <w:ins w:id="117" w:author="NASA" w:date="2021-09-14T08:26:00Z">
                  <w:rPr>
                    <w:rFonts w:ascii="Cambria Math" w:hAnsi="Cambria Math"/>
                  </w:rPr>
                  <m:t>-</m:t>
                </w:ins>
              </m:r>
              <m:sSub>
                <m:sSubPr>
                  <m:ctrlPr>
                    <w:ins w:id="118" w:author="NASA" w:date="2021-09-14T08:26:00Z">
                      <w:rPr>
                        <w:rFonts w:ascii="Cambria Math" w:hAnsi="Cambria Math"/>
                        <w:i/>
                        <w:szCs w:val="24"/>
                      </w:rPr>
                    </w:ins>
                  </m:ctrlPr>
                </m:sSubPr>
                <m:e>
                  <m:r>
                    <w:ins w:id="119" w:author="NASA" w:date="2021-09-14T08:26:00Z">
                      <w:rPr>
                        <w:rFonts w:ascii="Cambria Math" w:hAnsi="Cambria Math"/>
                      </w:rPr>
                      <m:t xml:space="preserve"> L</m:t>
                    </w:ins>
                  </m:r>
                </m:e>
                <m:sub>
                  <m:r>
                    <w:ins w:id="120" w:author="NASA" w:date="2021-09-14T08:26:00Z">
                      <m:rPr>
                        <m:sty m:val="p"/>
                      </m:rPr>
                      <w:rPr>
                        <w:rFonts w:ascii="Cambria Math" w:hAnsi="Cambria Math"/>
                      </w:rPr>
                      <m:t>FSPL</m:t>
                    </w:ins>
                  </m:r>
                  <m:r>
                    <w:ins w:id="121" w:author="NASA" w:date="2021-09-14T08:26:00Z">
                      <w:rPr>
                        <w:rFonts w:ascii="Cambria Math" w:hAnsi="Cambria Math"/>
                      </w:rPr>
                      <m:t xml:space="preserve"> i,n</m:t>
                    </w:ins>
                  </m:r>
                </m:sub>
              </m:sSub>
              <m:r>
                <w:ins w:id="122" w:author="NASA" w:date="2021-09-14T08:26:00Z">
                  <w:rPr>
                    <w:rFonts w:ascii="Cambria Math" w:hAnsi="Cambria Math"/>
                  </w:rPr>
                  <m:t>-</m:t>
                </w:ins>
              </m:r>
              <m:sSub>
                <m:sSubPr>
                  <m:ctrlPr>
                    <w:ins w:id="123" w:author="NASA" w:date="2021-09-14T08:26:00Z">
                      <w:rPr>
                        <w:rFonts w:ascii="Cambria Math" w:hAnsi="Cambria Math"/>
                        <w:i/>
                        <w:szCs w:val="24"/>
                      </w:rPr>
                    </w:ins>
                  </m:ctrlPr>
                </m:sSubPr>
                <m:e>
                  <m:r>
                    <w:ins w:id="124" w:author="NASA" w:date="2021-09-14T08:26:00Z">
                      <w:rPr>
                        <w:rFonts w:ascii="Cambria Math" w:hAnsi="Cambria Math"/>
                      </w:rPr>
                      <m:t>L</m:t>
                    </w:ins>
                  </m:r>
                </m:e>
                <m:sub>
                  <m:r>
                    <w:ins w:id="125" w:author="NASA" w:date="2021-09-14T08:26:00Z">
                      <m:rPr>
                        <m:sty m:val="p"/>
                      </m:rPr>
                      <w:rPr>
                        <w:rFonts w:ascii="Cambria Math" w:hAnsi="Cambria Math"/>
                      </w:rPr>
                      <m:t>Misc</m:t>
                    </w:ins>
                  </m:r>
                  <m:r>
                    <w:ins w:id="126" w:author="NASA" w:date="2021-09-14T08:26:00Z">
                      <w:rPr>
                        <w:rFonts w:ascii="Cambria Math" w:hAnsi="Cambria Math"/>
                      </w:rPr>
                      <m:t xml:space="preserve"> i,n</m:t>
                    </w:ins>
                  </m:r>
                </m:sub>
              </m:sSub>
              <m:r>
                <w:ins w:id="127" w:author="NASA" w:date="2021-09-14T08:26:00Z">
                  <w:rPr>
                    <w:rFonts w:ascii="Cambria Math" w:hAnsi="Cambria Math"/>
                  </w:rPr>
                  <m:t>#</m:t>
                </w:ins>
              </m:r>
              <m:d>
                <m:dPr>
                  <m:ctrlPr>
                    <w:ins w:id="128" w:author="NASA" w:date="2021-09-14T08:26:00Z">
                      <w:rPr>
                        <w:rFonts w:ascii="Cambria Math" w:hAnsi="Cambria Math"/>
                        <w:i/>
                        <w:szCs w:val="24"/>
                      </w:rPr>
                    </w:ins>
                  </m:ctrlPr>
                </m:dPr>
                <m:e>
                  <m:r>
                    <w:ins w:id="129" w:author="NASA" w:date="2021-09-14T08:26:00Z">
                      <m:rPr>
                        <m:sty m:val="p"/>
                      </m:rPr>
                      <w:rPr>
                        <w:rFonts w:ascii="Cambria Math" w:hAnsi="Cambria Math"/>
                      </w:rPr>
                      <m:t>1</m:t>
                    </w:ins>
                  </m:r>
                </m:e>
              </m:d>
            </m:e>
          </m:eqArr>
        </m:oMath>
      </m:oMathPara>
    </w:p>
    <w:p w14:paraId="2EA87C4F" w14:textId="77777777" w:rsidR="00320DB4" w:rsidRDefault="00320DB4" w:rsidP="00320DB4">
      <w:pPr>
        <w:keepNext/>
        <w:rPr>
          <w:ins w:id="130" w:author="NASA" w:date="2021-09-14T08:26:00Z"/>
        </w:rPr>
      </w:pPr>
      <w:ins w:id="131" w:author="NASA" w:date="2021-09-14T08:26:00Z">
        <w:r>
          <w:t>where:</w:t>
        </w:r>
      </w:ins>
    </w:p>
    <w:p w14:paraId="10B5AA69" w14:textId="445F1642" w:rsidR="00320DB4" w:rsidRDefault="00320DB4" w:rsidP="00320DB4">
      <w:pPr>
        <w:pStyle w:val="Equationlegend"/>
        <w:tabs>
          <w:tab w:val="left" w:pos="720"/>
        </w:tabs>
        <w:ind w:left="2552" w:hanging="851"/>
        <w:rPr>
          <w:ins w:id="132" w:author="NASA" w:date="2021-09-14T08:26:00Z"/>
          <w:szCs w:val="24"/>
          <w:lang w:val="en-US"/>
        </w:rPr>
      </w:pPr>
      <m:oMath>
        <m:sSub>
          <m:sSubPr>
            <m:ctrlPr>
              <w:ins w:id="133" w:author="NASA" w:date="2021-09-14T08:26:00Z">
                <w:rPr>
                  <w:rFonts w:ascii="Cambria Math" w:hAnsi="Cambria Math"/>
                  <w:i/>
                  <w:szCs w:val="24"/>
                </w:rPr>
              </w:ins>
            </m:ctrlPr>
          </m:sSubPr>
          <m:e>
            <m:r>
              <w:ins w:id="134" w:author="NASA" w:date="2021-09-14T08:26:00Z">
                <w:rPr>
                  <w:rFonts w:ascii="Cambria Math" w:hAnsi="Cambria Math"/>
                  <w:szCs w:val="24"/>
                  <w:lang w:val="en-US"/>
                </w:rPr>
                <m:t xml:space="preserve"> P</m:t>
              </w:ins>
            </m:r>
          </m:e>
          <m:sub>
            <m:r>
              <w:ins w:id="135" w:author="NASA" w:date="2021-09-14T08:26:00Z">
                <m:rPr>
                  <m:sty m:val="p"/>
                </m:rPr>
                <w:rPr>
                  <w:rFonts w:ascii="Cambria Math" w:hAnsi="Cambria Math"/>
                  <w:szCs w:val="24"/>
                  <w:lang w:val="en-US"/>
                </w:rPr>
                <m:t>TX</m:t>
              </w:ins>
            </m:r>
            <m:r>
              <w:ins w:id="136" w:author="NASA" w:date="2021-09-14T08:26:00Z">
                <w:rPr>
                  <w:rFonts w:ascii="Cambria Math" w:hAnsi="Cambria Math"/>
                  <w:szCs w:val="24"/>
                  <w:lang w:val="en-US"/>
                </w:rPr>
                <m:t xml:space="preserve"> i,n</m:t>
              </w:ins>
            </m:r>
          </m:sub>
        </m:sSub>
      </m:oMath>
      <w:ins w:id="137" w:author="NASA" w:date="2021-09-14T08:26:00Z">
        <w:r>
          <w:rPr>
            <w:rFonts w:ascii="Tms Rmn" w:hAnsi="Tms Rmn"/>
            <w:lang w:val="en-US"/>
          </w:rPr>
          <w:t>:</w:t>
        </w:r>
        <w:r>
          <w:rPr>
            <w:rFonts w:ascii="Tms Rmn" w:hAnsi="Tms Rmn"/>
            <w:lang w:val="en-US"/>
          </w:rPr>
          <w:tab/>
        </w:r>
        <w:r>
          <w:rPr>
            <w:rFonts w:ascii="Tms Rmn" w:hAnsi="Tms Rmn"/>
            <w:lang w:val="en-US"/>
          </w:rPr>
          <w:tab/>
        </w:r>
      </w:ins>
      <w:ins w:id="138" w:author="NASA" w:date="2021-09-14T08:27:00Z">
        <w:r w:rsidRPr="005F1D45">
          <w:t>peak terrestrial source transmitter</w:t>
        </w:r>
      </w:ins>
      <w:ins w:id="139" w:author="NASA" w:date="2021-09-14T08:30:00Z">
        <w:r w:rsidR="00565A57">
          <w:t xml:space="preserve"> </w:t>
        </w:r>
        <w:r w:rsidR="00565A57">
          <w:rPr>
            <w:lang w:eastAsia="ja-JP" w:bidi="he-IL"/>
          </w:rPr>
          <w:t xml:space="preserve">out-of-band emission power </w:t>
        </w:r>
      </w:ins>
      <w:ins w:id="140" w:author="NASA" w:date="2021-09-14T08:27:00Z">
        <w:r w:rsidRPr="005F1D45">
          <w:t>(</w:t>
        </w:r>
      </w:ins>
      <w:ins w:id="141" w:author="NASA" w:date="2021-09-14T08:29:00Z">
        <w:r w:rsidR="00565A57">
          <w:t>dB</w:t>
        </w:r>
      </w:ins>
      <w:ins w:id="142" w:author="NASA" w:date="2021-09-14T08:27:00Z">
        <w:r w:rsidRPr="005F1D45">
          <w:t>W</w:t>
        </w:r>
      </w:ins>
      <w:ins w:id="143" w:author="NASA" w:date="2021-09-14T08:29:00Z">
        <w:r w:rsidR="00565A57">
          <w:t>/</w:t>
        </w:r>
      </w:ins>
      <w:ins w:id="144" w:author="NASA" w:date="2021-09-15T08:40:00Z">
        <w:r w:rsidR="00DD6FD4">
          <w:t>1</w:t>
        </w:r>
      </w:ins>
      <w:ins w:id="145" w:author="NASA" w:date="2021-09-14T08:30:00Z">
        <w:r w:rsidR="00565A57">
          <w:t xml:space="preserve">00 </w:t>
        </w:r>
      </w:ins>
      <w:ins w:id="146" w:author="NASA" w:date="2021-09-14T08:29:00Z">
        <w:r w:rsidR="00565A57">
          <w:t>MHz</w:t>
        </w:r>
      </w:ins>
      <w:ins w:id="147" w:author="NASA" w:date="2021-09-14T08:27:00Z">
        <w:r w:rsidRPr="005F1D45">
          <w:t>)</w:t>
        </w:r>
      </w:ins>
      <w:ins w:id="148" w:author="NASA" w:date="2021-09-14T08:26:00Z">
        <w:r>
          <w:rPr>
            <w:szCs w:val="24"/>
            <w:lang w:val="en-US"/>
          </w:rPr>
          <w:t>;</w:t>
        </w:r>
      </w:ins>
    </w:p>
    <w:p w14:paraId="24572B1B" w14:textId="789136F9" w:rsidR="00320DB4" w:rsidRDefault="00320DB4" w:rsidP="00320DB4">
      <w:pPr>
        <w:pStyle w:val="Equationlegend"/>
        <w:tabs>
          <w:tab w:val="left" w:pos="720"/>
        </w:tabs>
        <w:ind w:left="2552" w:hanging="851"/>
        <w:rPr>
          <w:ins w:id="149" w:author="NASA" w:date="2021-09-14T08:26:00Z"/>
          <w:szCs w:val="24"/>
          <w:lang w:val="en-US"/>
        </w:rPr>
      </w:pPr>
      <m:oMath>
        <m:sSub>
          <m:sSubPr>
            <m:ctrlPr>
              <w:ins w:id="150" w:author="NASA" w:date="2021-09-14T08:26:00Z">
                <w:rPr>
                  <w:rFonts w:ascii="Cambria Math" w:hAnsi="Cambria Math"/>
                  <w:i/>
                  <w:szCs w:val="24"/>
                </w:rPr>
              </w:ins>
            </m:ctrlPr>
          </m:sSubPr>
          <m:e>
            <m:r>
              <w:ins w:id="151" w:author="NASA" w:date="2021-09-14T08:26:00Z">
                <w:rPr>
                  <w:rFonts w:ascii="Cambria Math" w:hAnsi="Cambria Math"/>
                  <w:szCs w:val="24"/>
                  <w:lang w:val="en-US"/>
                </w:rPr>
                <m:t>G</m:t>
              </w:ins>
            </m:r>
          </m:e>
          <m:sub>
            <m:r>
              <w:ins w:id="152" w:author="NASA" w:date="2021-09-14T08:26:00Z">
                <m:rPr>
                  <m:sty m:val="p"/>
                </m:rPr>
                <w:rPr>
                  <w:rFonts w:ascii="Cambria Math" w:hAnsi="Cambria Math"/>
                  <w:szCs w:val="24"/>
                  <w:lang w:val="en-US"/>
                </w:rPr>
                <m:t>TX</m:t>
              </w:ins>
            </m:r>
            <m:r>
              <w:ins w:id="153" w:author="NASA" w:date="2021-09-14T08:26:00Z">
                <w:rPr>
                  <w:rFonts w:ascii="Cambria Math" w:hAnsi="Cambria Math"/>
                  <w:szCs w:val="24"/>
                  <w:lang w:val="en-US"/>
                </w:rPr>
                <m:t xml:space="preserve"> i,n</m:t>
              </w:ins>
            </m:r>
          </m:sub>
        </m:sSub>
      </m:oMath>
      <w:ins w:id="154" w:author="NASA" w:date="2021-09-14T08:26:00Z">
        <w:r>
          <w:rPr>
            <w:rFonts w:ascii="Tms Rmn" w:hAnsi="Tms Rmn"/>
            <w:szCs w:val="24"/>
            <w:lang w:val="en-US"/>
          </w:rPr>
          <w:t>:</w:t>
        </w:r>
        <w:r>
          <w:rPr>
            <w:szCs w:val="24"/>
            <w:lang w:val="en-US"/>
          </w:rPr>
          <w:tab/>
        </w:r>
        <w:r>
          <w:rPr>
            <w:szCs w:val="24"/>
            <w:lang w:val="en-US"/>
          </w:rPr>
          <w:tab/>
        </w:r>
      </w:ins>
      <w:ins w:id="155" w:author="NASA" w:date="2021-09-14T08:31:00Z">
        <w:r w:rsidR="00565A57" w:rsidRPr="005F1D45">
          <w:t>terrestrial source antenna gain towards spaceborne sensor (dBi)</w:t>
        </w:r>
      </w:ins>
      <w:ins w:id="156" w:author="NASA" w:date="2021-09-14T08:26:00Z">
        <w:r>
          <w:rPr>
            <w:szCs w:val="24"/>
            <w:lang w:val="en-US"/>
          </w:rPr>
          <w:t>;</w:t>
        </w:r>
      </w:ins>
    </w:p>
    <w:p w14:paraId="3F1D5DAF" w14:textId="5C0D87E3" w:rsidR="00320DB4" w:rsidRDefault="00320DB4" w:rsidP="00320DB4">
      <w:pPr>
        <w:pStyle w:val="Equationlegend"/>
        <w:tabs>
          <w:tab w:val="left" w:pos="720"/>
        </w:tabs>
        <w:ind w:left="2552" w:hanging="851"/>
        <w:rPr>
          <w:ins w:id="157" w:author="NASA" w:date="2021-09-14T08:26:00Z"/>
          <w:szCs w:val="24"/>
          <w:lang w:val="en-US"/>
        </w:rPr>
      </w:pPr>
      <m:oMath>
        <m:sSub>
          <m:sSubPr>
            <m:ctrlPr>
              <w:ins w:id="158" w:author="NASA" w:date="2021-09-14T08:26:00Z">
                <w:rPr>
                  <w:rFonts w:ascii="Cambria Math" w:hAnsi="Cambria Math"/>
                  <w:i/>
                  <w:szCs w:val="24"/>
                </w:rPr>
              </w:ins>
            </m:ctrlPr>
          </m:sSubPr>
          <m:e>
            <m:r>
              <w:ins w:id="159" w:author="NASA" w:date="2021-09-14T08:26:00Z">
                <w:rPr>
                  <w:rFonts w:ascii="Cambria Math" w:hAnsi="Cambria Math"/>
                  <w:szCs w:val="24"/>
                  <w:lang w:val="en-US"/>
                </w:rPr>
                <m:t>G</m:t>
              </w:ins>
            </m:r>
          </m:e>
          <m:sub>
            <m:r>
              <w:ins w:id="160" w:author="NASA" w:date="2021-09-14T08:26:00Z">
                <m:rPr>
                  <m:sty m:val="p"/>
                </m:rPr>
                <w:rPr>
                  <w:rFonts w:ascii="Cambria Math" w:hAnsi="Cambria Math"/>
                  <w:szCs w:val="24"/>
                  <w:lang w:val="en-US"/>
                </w:rPr>
                <m:t>RX</m:t>
              </w:ins>
            </m:r>
            <m:r>
              <w:ins w:id="161" w:author="NASA" w:date="2021-09-14T08:26:00Z">
                <w:rPr>
                  <w:rFonts w:ascii="Cambria Math" w:hAnsi="Cambria Math"/>
                  <w:szCs w:val="24"/>
                  <w:lang w:val="en-US"/>
                </w:rPr>
                <m:t xml:space="preserve"> i,n</m:t>
              </w:ins>
            </m:r>
          </m:sub>
        </m:sSub>
      </m:oMath>
      <w:ins w:id="162" w:author="NASA" w:date="2021-09-14T08:26:00Z">
        <w:r>
          <w:rPr>
            <w:rFonts w:ascii="Tms Rmn" w:hAnsi="Tms Rmn"/>
            <w:szCs w:val="24"/>
            <w:lang w:val="en-US"/>
          </w:rPr>
          <w:t>:</w:t>
        </w:r>
        <w:r>
          <w:rPr>
            <w:szCs w:val="24"/>
            <w:lang w:val="en-US"/>
          </w:rPr>
          <w:tab/>
        </w:r>
        <w:r>
          <w:rPr>
            <w:szCs w:val="24"/>
            <w:lang w:val="en-US"/>
          </w:rPr>
          <w:tab/>
        </w:r>
      </w:ins>
      <w:ins w:id="163" w:author="NASA" w:date="2021-09-14T08:31:00Z">
        <w:r w:rsidR="00565A57" w:rsidRPr="005F1D45">
          <w:t>spaceborne radar antenna gain towards terrestrial source (dBi)</w:t>
        </w:r>
      </w:ins>
      <w:ins w:id="164" w:author="NASA" w:date="2021-09-14T08:26:00Z">
        <w:r>
          <w:rPr>
            <w:szCs w:val="24"/>
            <w:lang w:val="en-US"/>
          </w:rPr>
          <w:t>;</w:t>
        </w:r>
      </w:ins>
    </w:p>
    <w:p w14:paraId="649FE939" w14:textId="77777777" w:rsidR="00320DB4" w:rsidRDefault="00320DB4" w:rsidP="00320DB4">
      <w:pPr>
        <w:pStyle w:val="Equationlegend"/>
        <w:tabs>
          <w:tab w:val="left" w:pos="720"/>
        </w:tabs>
        <w:ind w:left="2552" w:hanging="851"/>
        <w:rPr>
          <w:ins w:id="165" w:author="NASA" w:date="2021-09-14T08:26:00Z"/>
          <w:szCs w:val="24"/>
          <w:lang w:val="en-US"/>
        </w:rPr>
      </w:pPr>
      <m:oMath>
        <m:sSub>
          <m:sSubPr>
            <m:ctrlPr>
              <w:ins w:id="166" w:author="NASA" w:date="2021-09-14T08:26:00Z">
                <w:rPr>
                  <w:rFonts w:ascii="Cambria Math" w:hAnsi="Cambria Math"/>
                  <w:i/>
                  <w:szCs w:val="24"/>
                </w:rPr>
              </w:ins>
            </m:ctrlPr>
          </m:sSubPr>
          <m:e>
            <m:r>
              <w:ins w:id="167" w:author="NASA" w:date="2021-09-14T08:26:00Z">
                <w:rPr>
                  <w:rFonts w:ascii="Cambria Math" w:hAnsi="Cambria Math"/>
                  <w:szCs w:val="24"/>
                  <w:lang w:val="en-US"/>
                </w:rPr>
                <m:t>L</m:t>
              </w:ins>
            </m:r>
          </m:e>
          <m:sub>
            <m:r>
              <w:ins w:id="168" w:author="NASA" w:date="2021-09-14T08:26:00Z">
                <m:rPr>
                  <m:sty m:val="p"/>
                </m:rPr>
                <w:rPr>
                  <w:rFonts w:ascii="Cambria Math" w:hAnsi="Cambria Math"/>
                  <w:szCs w:val="24"/>
                  <w:lang w:val="en-US"/>
                </w:rPr>
                <m:t>FSPL</m:t>
              </w:ins>
            </m:r>
            <m:r>
              <w:ins w:id="169" w:author="NASA" w:date="2021-09-14T08:26:00Z">
                <w:rPr>
                  <w:rFonts w:ascii="Cambria Math" w:hAnsi="Cambria Math"/>
                  <w:szCs w:val="24"/>
                  <w:lang w:val="en-US"/>
                </w:rPr>
                <m:t xml:space="preserve"> i,n</m:t>
              </w:ins>
            </m:r>
          </m:sub>
        </m:sSub>
      </m:oMath>
      <w:ins w:id="170" w:author="NASA" w:date="2021-09-14T08:26:00Z">
        <w:r>
          <w:rPr>
            <w:i/>
            <w:szCs w:val="24"/>
            <w:vertAlign w:val="subscript"/>
            <w:lang w:val="en-US"/>
          </w:rPr>
          <w:t xml:space="preserve">: </w:t>
        </w:r>
        <w:r>
          <w:rPr>
            <w:i/>
            <w:szCs w:val="24"/>
            <w:lang w:val="en-US"/>
          </w:rPr>
          <w:tab/>
        </w:r>
        <w:r>
          <w:rPr>
            <w:szCs w:val="24"/>
            <w:lang w:val="en-US"/>
          </w:rPr>
          <w:t>Free Space Path Loss (dB);</w:t>
        </w:r>
      </w:ins>
    </w:p>
    <w:p w14:paraId="65C32A10" w14:textId="77777777" w:rsidR="00320DB4" w:rsidRDefault="00320DB4" w:rsidP="00320DB4">
      <w:pPr>
        <w:pStyle w:val="Equationlegend"/>
        <w:tabs>
          <w:tab w:val="left" w:pos="720"/>
        </w:tabs>
        <w:ind w:left="2552" w:hanging="851"/>
        <w:rPr>
          <w:ins w:id="171" w:author="NASA" w:date="2021-09-14T08:26:00Z"/>
          <w:szCs w:val="24"/>
          <w:lang w:val="en-US"/>
        </w:rPr>
      </w:pPr>
      <m:oMath>
        <m:sSub>
          <m:sSubPr>
            <m:ctrlPr>
              <w:ins w:id="172" w:author="NASA" w:date="2021-09-14T08:26:00Z">
                <w:rPr>
                  <w:rFonts w:ascii="Cambria Math" w:hAnsi="Cambria Math"/>
                  <w:i/>
                  <w:szCs w:val="24"/>
                </w:rPr>
              </w:ins>
            </m:ctrlPr>
          </m:sSubPr>
          <m:e>
            <m:r>
              <w:ins w:id="173" w:author="NASA" w:date="2021-09-14T08:26:00Z">
                <w:rPr>
                  <w:rFonts w:ascii="Cambria Math" w:hAnsi="Cambria Math"/>
                  <w:szCs w:val="24"/>
                  <w:lang w:val="en-US"/>
                </w:rPr>
                <m:t>L</m:t>
              </w:ins>
            </m:r>
          </m:e>
          <m:sub>
            <m:r>
              <w:ins w:id="174" w:author="NASA" w:date="2021-09-14T08:26:00Z">
                <m:rPr>
                  <m:sty m:val="p"/>
                </m:rPr>
                <w:rPr>
                  <w:rFonts w:ascii="Cambria Math" w:hAnsi="Cambria Math"/>
                  <w:szCs w:val="24"/>
                  <w:lang w:val="en-US"/>
                </w:rPr>
                <m:t>Misc</m:t>
              </w:ins>
            </m:r>
            <m:r>
              <w:ins w:id="175" w:author="NASA" w:date="2021-09-14T08:26:00Z">
                <w:rPr>
                  <w:rFonts w:ascii="Cambria Math" w:hAnsi="Cambria Math"/>
                  <w:szCs w:val="24"/>
                  <w:lang w:val="en-US"/>
                </w:rPr>
                <m:t xml:space="preserve"> i,n</m:t>
              </w:ins>
            </m:r>
          </m:sub>
        </m:sSub>
      </m:oMath>
      <w:ins w:id="176" w:author="NASA" w:date="2021-09-14T08:26:00Z">
        <w:r>
          <w:rPr>
            <w:szCs w:val="24"/>
            <w:lang w:val="en-US"/>
          </w:rPr>
          <w:t>:</w:t>
        </w:r>
        <w:r>
          <w:rPr>
            <w:szCs w:val="24"/>
            <w:lang w:val="en-US"/>
          </w:rPr>
          <w:tab/>
        </w:r>
        <w:r>
          <w:rPr>
            <w:szCs w:val="24"/>
            <w:lang w:val="en-US"/>
          </w:rPr>
          <w:tab/>
          <w:t>other losses considered (dB).</w:t>
        </w:r>
      </w:ins>
    </w:p>
    <w:p w14:paraId="0B319968" w14:textId="77777777" w:rsidR="00320DB4" w:rsidRDefault="00320DB4" w:rsidP="00320DB4">
      <w:pPr>
        <w:pStyle w:val="Equationlegend"/>
        <w:tabs>
          <w:tab w:val="left" w:pos="720"/>
        </w:tabs>
        <w:ind w:left="2552" w:hanging="851"/>
        <w:rPr>
          <w:ins w:id="177" w:author="NASA" w:date="2021-09-14T08:26:00Z"/>
          <w:szCs w:val="24"/>
          <w:lang w:val="en-US"/>
        </w:rPr>
      </w:pPr>
    </w:p>
    <w:p w14:paraId="08D6EC59" w14:textId="63292A94" w:rsidR="00320DB4" w:rsidRDefault="00320DB4" w:rsidP="00320DB4">
      <w:pPr>
        <w:rPr>
          <w:ins w:id="178" w:author="NASA" w:date="2021-09-14T08:26:00Z"/>
          <w:szCs w:val="24"/>
          <w:lang w:val="en-US"/>
        </w:rPr>
      </w:pPr>
      <w:ins w:id="179" w:author="NASA" w:date="2021-09-14T08:26:00Z">
        <w:r>
          <w:t xml:space="preserve">The aggregate interference at the </w:t>
        </w:r>
      </w:ins>
      <m:oMath>
        <m:sSup>
          <m:sSupPr>
            <m:ctrlPr>
              <w:ins w:id="180" w:author="NASA" w:date="2021-09-14T08:26:00Z">
                <w:rPr>
                  <w:rFonts w:ascii="Cambria Math" w:hAnsi="Cambria Math"/>
                  <w:i/>
                  <w:szCs w:val="24"/>
                </w:rPr>
              </w:ins>
            </m:ctrlPr>
          </m:sSupPr>
          <m:e>
            <m:r>
              <w:ins w:id="181" w:author="NASA" w:date="2021-09-14T08:26:00Z">
                <w:rPr>
                  <w:rFonts w:ascii="Cambria Math" w:hAnsi="Cambria Math"/>
                </w:rPr>
                <m:t>n</m:t>
              </w:ins>
            </m:r>
          </m:e>
          <m:sup>
            <m:r>
              <w:ins w:id="182" w:author="NASA" w:date="2021-09-14T08:26:00Z">
                <m:rPr>
                  <m:sty m:val="p"/>
                </m:rPr>
                <w:rPr>
                  <w:rFonts w:ascii="Cambria Math" w:hAnsi="Cambria Math"/>
                </w:rPr>
                <m:t>th</m:t>
              </w:ins>
            </m:r>
          </m:sup>
        </m:sSup>
      </m:oMath>
      <w:ins w:id="183" w:author="NASA" w:date="2021-09-14T08:26:00Z">
        <w:r>
          <w:t xml:space="preserve"> simulation step,</w:t>
        </w:r>
      </w:ins>
      <m:oMath>
        <m:sSub>
          <m:sSubPr>
            <m:ctrlPr>
              <w:ins w:id="184" w:author="NASA" w:date="2021-09-14T08:26:00Z">
                <w:rPr>
                  <w:rFonts w:ascii="Cambria Math" w:hAnsi="Cambria Math"/>
                  <w:i/>
                  <w:szCs w:val="24"/>
                </w:rPr>
              </w:ins>
            </m:ctrlPr>
          </m:sSubPr>
          <m:e>
            <m:r>
              <w:ins w:id="185" w:author="NASA" w:date="2021-09-14T08:26:00Z">
                <w:rPr>
                  <w:rFonts w:ascii="Cambria Math" w:hAnsi="Cambria Math"/>
                </w:rPr>
                <m:t xml:space="preserve"> AggI</m:t>
              </w:ins>
            </m:r>
          </m:e>
          <m:sub>
            <m:r>
              <w:ins w:id="186" w:author="NASA" w:date="2021-09-14T08:26:00Z">
                <w:rPr>
                  <w:rFonts w:ascii="Cambria Math" w:hAnsi="Cambria Math"/>
                </w:rPr>
                <m:t>n</m:t>
              </w:ins>
            </m:r>
          </m:sub>
        </m:sSub>
      </m:oMath>
      <w:ins w:id="187" w:author="NASA" w:date="2021-09-14T08:26:00Z">
        <w:r>
          <w:t xml:space="preserve"> (</w:t>
        </w:r>
      </w:ins>
      <w:ins w:id="188" w:author="NASA" w:date="2021-09-14T08:32:00Z">
        <w:r w:rsidR="00565A57">
          <w:t>dB</w:t>
        </w:r>
      </w:ins>
      <w:ins w:id="189" w:author="NASA" w:date="2021-09-14T08:26:00Z">
        <w:r>
          <w:t>W/</w:t>
        </w:r>
      </w:ins>
      <w:ins w:id="190" w:author="NASA" w:date="2021-09-14T08:32:00Z">
        <w:r w:rsidR="00565A57">
          <w:t xml:space="preserve">100 </w:t>
        </w:r>
      </w:ins>
      <w:ins w:id="191" w:author="NASA" w:date="2021-09-14T08:26:00Z">
        <w:r>
          <w:t xml:space="preserve">Hz), is calculated by the linear summation of the received interference from all </w:t>
        </w:r>
      </w:ins>
      <m:oMath>
        <m:r>
          <w:ins w:id="192" w:author="NASA" w:date="2021-09-14T08:26:00Z">
            <w:rPr>
              <w:rFonts w:ascii="Cambria Math" w:hAnsi="Cambria Math"/>
            </w:rPr>
            <m:t xml:space="preserve">i </m:t>
          </w:ins>
        </m:r>
      </m:oMath>
      <w:ins w:id="193" w:author="NASA" w:date="2021-09-14T08:26:00Z">
        <w:r>
          <w:t xml:space="preserve">transmitting, </w:t>
        </w:r>
      </w:ins>
      <w:ins w:id="194" w:author="NASA" w:date="2021-09-14T08:33:00Z">
        <w:r w:rsidR="00565A57" w:rsidRPr="005F1D45">
          <w:t>terrestrial source</w:t>
        </w:r>
        <w:r w:rsidR="00565A57">
          <w:t>s</w:t>
        </w:r>
      </w:ins>
      <w:ins w:id="195" w:author="NASA" w:date="2021-09-14T08:26:00Z">
        <w:r>
          <w:t xml:space="preserve"> within line of sight of </w:t>
        </w:r>
      </w:ins>
      <w:ins w:id="196" w:author="NASA" w:date="2021-09-14T08:33:00Z">
        <w:r w:rsidR="00565A57" w:rsidRPr="005F1D45">
          <w:t>spaceborne radiometer</w:t>
        </w:r>
        <w:r w:rsidR="00565A57">
          <w:t xml:space="preserve"> </w:t>
        </w:r>
      </w:ins>
      <w:ins w:id="197" w:author="NASA" w:date="2021-09-14T08:26:00Z">
        <w:r>
          <w:t>under consideration:</w:t>
        </w:r>
      </w:ins>
    </w:p>
    <w:p w14:paraId="13B7B0E8" w14:textId="3E2A045B" w:rsidR="00320DB4" w:rsidRDefault="00320DB4" w:rsidP="00131592">
      <w:pPr>
        <w:spacing w:after="120"/>
        <w:rPr>
          <w:ins w:id="198" w:author="NASA" w:date="2021-09-14T08:26:00Z"/>
        </w:rPr>
        <w:pPrChange w:id="199" w:author="NASA" w:date="2021-09-14T08:33:00Z">
          <w:pPr/>
        </w:pPrChange>
      </w:pPr>
      <m:oMathPara>
        <m:oMath>
          <m:eqArr>
            <m:eqArrPr>
              <m:maxDist m:val="1"/>
              <m:ctrlPr>
                <w:ins w:id="200" w:author="NASA" w:date="2021-09-14T08:26:00Z">
                  <w:rPr>
                    <w:rFonts w:ascii="Cambria Math" w:hAnsi="Cambria Math"/>
                    <w:i/>
                    <w:szCs w:val="24"/>
                  </w:rPr>
                </w:ins>
              </m:ctrlPr>
            </m:eqArrPr>
            <m:e>
              <m:sSub>
                <m:sSubPr>
                  <m:ctrlPr>
                    <w:ins w:id="201" w:author="NASA" w:date="2021-09-14T08:26:00Z">
                      <w:rPr>
                        <w:rFonts w:ascii="Cambria Math" w:hAnsi="Cambria Math"/>
                        <w:i/>
                        <w:szCs w:val="24"/>
                      </w:rPr>
                    </w:ins>
                  </m:ctrlPr>
                </m:sSubPr>
                <m:e>
                  <m:r>
                    <w:ins w:id="202" w:author="NASA" w:date="2021-09-14T08:26:00Z">
                      <w:rPr>
                        <w:rFonts w:ascii="Cambria Math" w:hAnsi="Cambria Math"/>
                      </w:rPr>
                      <m:t>AggI</m:t>
                    </w:ins>
                  </m:r>
                </m:e>
                <m:sub>
                  <m:r>
                    <w:ins w:id="203" w:author="NASA" w:date="2021-09-14T08:26:00Z">
                      <w:rPr>
                        <w:rFonts w:ascii="Cambria Math" w:hAnsi="Cambria Math"/>
                      </w:rPr>
                      <m:t>n</m:t>
                    </w:ins>
                  </m:r>
                  <m:r>
                    <w:ins w:id="204" w:author="NASA" w:date="2021-09-14T08:26:00Z">
                      <m:rPr>
                        <m:nor/>
                      </m:rPr>
                      <w:rPr>
                        <w:rFonts w:ascii="Cambria Math" w:hAnsi="Cambria Math"/>
                      </w:rPr>
                      <m:t>[</m:t>
                    </w:ins>
                  </m:r>
                  <m:r>
                    <w:ins w:id="205" w:author="NASA" w:date="2021-09-14T08:28:00Z">
                      <m:rPr>
                        <m:nor/>
                      </m:rPr>
                      <w:rPr>
                        <w:rFonts w:ascii="Cambria Math" w:hAnsi="Cambria Math"/>
                      </w:rPr>
                      <m:t>dB</m:t>
                    </w:ins>
                  </m:r>
                  <m:r>
                    <w:ins w:id="206" w:author="NASA" w:date="2021-09-14T08:26:00Z">
                      <m:rPr>
                        <m:nor/>
                      </m:rPr>
                      <w:rPr>
                        <w:rFonts w:ascii="Cambria Math" w:hAnsi="Cambria Math"/>
                      </w:rPr>
                      <m:t>W/</m:t>
                    </w:ins>
                  </m:r>
                  <m:r>
                    <w:ins w:id="207" w:author="NASA" w:date="2021-09-14T08:30:00Z">
                      <m:rPr>
                        <m:nor/>
                      </m:rPr>
                      <w:rPr>
                        <w:rFonts w:ascii="Cambria Math" w:hAnsi="Cambria Math"/>
                      </w:rPr>
                      <m:t>100 M</m:t>
                    </w:ins>
                  </m:r>
                  <m:r>
                    <w:ins w:id="208" w:author="NASA" w:date="2021-09-14T08:26:00Z">
                      <m:rPr>
                        <m:nor/>
                      </m:rPr>
                      <w:rPr>
                        <w:rFonts w:ascii="Cambria Math" w:hAnsi="Cambria Math"/>
                      </w:rPr>
                      <m:t>Hz]</m:t>
                    </w:ins>
                  </m:r>
                </m:sub>
              </m:sSub>
              <m:r>
                <w:ins w:id="209" w:author="NASA" w:date="2021-09-14T08:26:00Z">
                  <w:rPr>
                    <w:rFonts w:ascii="Cambria Math" w:hAnsi="Cambria Math"/>
                  </w:rPr>
                  <m:t>=</m:t>
                </w:ins>
              </m:r>
              <m:func>
                <m:funcPr>
                  <m:ctrlPr>
                    <w:ins w:id="210" w:author="NASA" w:date="2021-09-14T08:27:00Z">
                      <w:rPr>
                        <w:rFonts w:ascii="Cambria Math" w:hAnsi="Cambria Math"/>
                        <w:i/>
                      </w:rPr>
                    </w:ins>
                  </m:ctrlPr>
                </m:funcPr>
                <m:fName>
                  <m:sSub>
                    <m:sSubPr>
                      <m:ctrlPr>
                        <w:ins w:id="211" w:author="NASA" w:date="2021-09-14T08:27:00Z">
                          <w:rPr>
                            <w:rFonts w:ascii="Cambria Math" w:hAnsi="Cambria Math"/>
                            <w:i/>
                          </w:rPr>
                        </w:ins>
                      </m:ctrlPr>
                    </m:sSubPr>
                    <m:e>
                      <m:r>
                        <w:ins w:id="212" w:author="NASA" w:date="2021-09-14T08:27:00Z">
                          <m:rPr>
                            <m:sty m:val="p"/>
                          </m:rPr>
                          <w:rPr>
                            <w:rFonts w:ascii="Cambria Math" w:hAnsi="Cambria Math"/>
                          </w:rPr>
                          <m:t>log</m:t>
                        </w:ins>
                      </m:r>
                    </m:e>
                    <m:sub>
                      <m:r>
                        <w:ins w:id="213" w:author="NASA" w:date="2021-09-14T08:28:00Z">
                          <w:rPr>
                            <w:rFonts w:ascii="Cambria Math" w:hAnsi="Cambria Math"/>
                          </w:rPr>
                          <m:t>10</m:t>
                        </w:ins>
                      </m:r>
                    </m:sub>
                  </m:sSub>
                </m:fName>
                <m:e>
                  <m:d>
                    <m:dPr>
                      <m:ctrlPr>
                        <w:ins w:id="214" w:author="NASA" w:date="2021-09-14T08:28:00Z">
                          <w:rPr>
                            <w:rFonts w:ascii="Cambria Math" w:hAnsi="Cambria Math"/>
                            <w:i/>
                          </w:rPr>
                        </w:ins>
                      </m:ctrlPr>
                    </m:dPr>
                    <m:e>
                      <m:nary>
                        <m:naryPr>
                          <m:chr m:val="∑"/>
                          <m:limLoc m:val="undOvr"/>
                          <m:supHide m:val="1"/>
                          <m:ctrlPr>
                            <w:ins w:id="215" w:author="NASA" w:date="2021-09-14T08:28:00Z">
                              <w:rPr>
                                <w:rFonts w:ascii="Cambria Math" w:hAnsi="Cambria Math"/>
                                <w:i/>
                                <w:szCs w:val="24"/>
                              </w:rPr>
                            </w:ins>
                          </m:ctrlPr>
                        </m:naryPr>
                        <m:sub>
                          <m:r>
                            <w:ins w:id="216" w:author="NASA" w:date="2021-09-14T08:28:00Z">
                              <w:rPr>
                                <w:rFonts w:ascii="Cambria Math" w:hAnsi="Cambria Math"/>
                              </w:rPr>
                              <m:t>i</m:t>
                            </w:ins>
                          </m:r>
                        </m:sub>
                        <m:sup/>
                        <m:e>
                          <m:sSub>
                            <m:sSubPr>
                              <m:ctrlPr>
                                <w:ins w:id="217" w:author="NASA" w:date="2021-09-14T08:28:00Z">
                                  <w:rPr>
                                    <w:rFonts w:ascii="Cambria Math" w:hAnsi="Cambria Math"/>
                                    <w:i/>
                                    <w:szCs w:val="24"/>
                                  </w:rPr>
                                </w:ins>
                              </m:ctrlPr>
                            </m:sSubPr>
                            <m:e>
                              <m:r>
                                <w:ins w:id="218" w:author="NASA" w:date="2021-09-14T08:28:00Z">
                                  <w:rPr>
                                    <w:rFonts w:ascii="Cambria Math" w:hAnsi="Cambria Math"/>
                                  </w:rPr>
                                  <m:t>I</m:t>
                                </w:ins>
                              </m:r>
                            </m:e>
                            <m:sub>
                              <m:r>
                                <w:ins w:id="219" w:author="NASA" w:date="2021-09-14T08:28:00Z">
                                  <w:rPr>
                                    <w:rFonts w:ascii="Cambria Math" w:hAnsi="Cambria Math"/>
                                  </w:rPr>
                                  <m:t>i,n</m:t>
                                </w:ins>
                              </m:r>
                              <m:r>
                                <w:ins w:id="220" w:author="NASA" w:date="2021-09-14T08:28:00Z">
                                  <m:rPr>
                                    <m:nor/>
                                  </m:rPr>
                                  <w:rPr>
                                    <w:rFonts w:ascii="Cambria Math" w:hAnsi="Cambria Math"/>
                                  </w:rPr>
                                  <m:t>[W/</m:t>
                                </w:ins>
                              </m:r>
                              <m:r>
                                <w:ins w:id="221" w:author="NASA" w:date="2021-09-14T08:30:00Z">
                                  <m:rPr>
                                    <m:nor/>
                                  </m:rPr>
                                  <w:rPr>
                                    <w:rFonts w:ascii="Cambria Math" w:hAnsi="Cambria Math"/>
                                  </w:rPr>
                                  <m:t>100 M</m:t>
                                </w:ins>
                              </m:r>
                              <m:r>
                                <w:ins w:id="222" w:author="NASA" w:date="2021-09-14T08:28:00Z">
                                  <m:rPr>
                                    <m:nor/>
                                  </m:rPr>
                                  <w:rPr>
                                    <w:rFonts w:ascii="Cambria Math" w:hAnsi="Cambria Math"/>
                                  </w:rPr>
                                  <m:t>Hz]</m:t>
                                </w:ins>
                              </m:r>
                            </m:sub>
                          </m:sSub>
                        </m:e>
                      </m:nary>
                    </m:e>
                  </m:d>
                </m:e>
              </m:func>
              <m:r>
                <w:ins w:id="223" w:author="NASA" w:date="2021-09-14T08:26:00Z">
                  <w:rPr>
                    <w:rFonts w:ascii="Cambria Math" w:hAnsi="Cambria Math"/>
                  </w:rPr>
                  <m:t>#</m:t>
                </w:ins>
              </m:r>
              <m:d>
                <m:dPr>
                  <m:ctrlPr>
                    <w:ins w:id="224" w:author="NASA" w:date="2021-09-14T08:26:00Z">
                      <w:rPr>
                        <w:rFonts w:ascii="Cambria Math" w:hAnsi="Cambria Math"/>
                        <w:i/>
                        <w:szCs w:val="24"/>
                      </w:rPr>
                    </w:ins>
                  </m:ctrlPr>
                </m:dPr>
                <m:e>
                  <m:r>
                    <w:ins w:id="225" w:author="NASA" w:date="2021-09-14T08:26:00Z">
                      <m:rPr>
                        <m:sty m:val="p"/>
                      </m:rPr>
                      <w:rPr>
                        <w:rFonts w:ascii="Cambria Math" w:hAnsi="Cambria Math"/>
                      </w:rPr>
                      <m:t>2</m:t>
                    </w:ins>
                  </m:r>
                </m:e>
              </m:d>
            </m:e>
          </m:eqArr>
        </m:oMath>
      </m:oMathPara>
    </w:p>
    <w:p w14:paraId="0CA5A935" w14:textId="0000A12A" w:rsidR="00394805" w:rsidRPr="005F1D45" w:rsidDel="00131592" w:rsidRDefault="00394805" w:rsidP="00394805">
      <w:pPr>
        <w:rPr>
          <w:del w:id="226" w:author="NASA" w:date="2021-09-14T08:33:00Z"/>
          <w:sz w:val="20"/>
        </w:rPr>
      </w:pPr>
      <w:del w:id="227" w:author="NASA" w:date="2021-09-14T08:33:00Z">
        <w:r w:rsidRPr="005F1D45" w:rsidDel="00131592">
          <w:delText xml:space="preserve">The peak interfering signal power level, </w:delText>
        </w:r>
        <w:r w:rsidRPr="005F1D45" w:rsidDel="00131592">
          <w:rPr>
            <w:i/>
          </w:rPr>
          <w:delText>I</w:delText>
        </w:r>
        <w:r w:rsidRPr="005F1D45" w:rsidDel="00131592">
          <w:delText xml:space="preserve"> (dBW), received by a spaceborne radiometer from a terrestrial source is calculated from:</w:delText>
        </w:r>
      </w:del>
    </w:p>
    <w:p w14:paraId="4A5916EB" w14:textId="0BC421E4" w:rsidR="00394805" w:rsidRPr="005F1D45" w:rsidDel="00565A57" w:rsidRDefault="00394805" w:rsidP="00394805">
      <w:pPr>
        <w:pStyle w:val="Equation"/>
        <w:rPr>
          <w:del w:id="228" w:author="NASA" w:date="2021-09-14T08:32:00Z"/>
        </w:rPr>
      </w:pPr>
      <w:del w:id="229" w:author="NASA" w:date="2021-09-14T08:32:00Z">
        <w:r w:rsidRPr="005F1D45" w:rsidDel="00565A57">
          <w:tab/>
        </w:r>
        <w:r w:rsidRPr="005F1D45" w:rsidDel="00565A57">
          <w:tab/>
        </w:r>
        <w:r w:rsidRPr="005F1D45" w:rsidDel="00565A57">
          <w:rPr>
            <w:i/>
          </w:rPr>
          <w:delText>I</w:delText>
        </w:r>
        <w:r w:rsidRPr="005F1D45" w:rsidDel="00565A57">
          <w:delText xml:space="preserve">  </w:delText>
        </w:r>
        <w:r w:rsidRPr="005F1D45" w:rsidDel="00565A57">
          <w:rPr>
            <w:rFonts w:ascii="Symbol" w:hAnsi="Symbol"/>
          </w:rPr>
          <w:delText></w:delText>
        </w:r>
        <w:r w:rsidRPr="005F1D45" w:rsidDel="00565A57">
          <w:delText xml:space="preserve">  10 log </w:delText>
        </w:r>
        <w:r w:rsidRPr="005F1D45" w:rsidDel="00565A57">
          <w:rPr>
            <w:i/>
          </w:rPr>
          <w:delText>P</w:delText>
        </w:r>
        <w:r w:rsidRPr="005F1D45" w:rsidDel="00565A57">
          <w:rPr>
            <w:i/>
            <w:position w:val="-4"/>
            <w:sz w:val="18"/>
          </w:rPr>
          <w:delText>t</w:delText>
        </w:r>
        <w:r w:rsidRPr="005F1D45" w:rsidDel="00565A57">
          <w:delText xml:space="preserve"> </w:delText>
        </w:r>
        <w:r w:rsidRPr="005F1D45" w:rsidDel="00565A57">
          <w:rPr>
            <w:rFonts w:ascii="Symbol" w:hAnsi="Symbol"/>
          </w:rPr>
          <w:delText></w:delText>
        </w:r>
        <w:r w:rsidRPr="005F1D45" w:rsidDel="00565A57">
          <w:delText xml:space="preserve"> </w:delText>
        </w:r>
        <w:r w:rsidRPr="005F1D45" w:rsidDel="00565A57">
          <w:rPr>
            <w:i/>
          </w:rPr>
          <w:delText>G</w:delText>
        </w:r>
        <w:r w:rsidRPr="005F1D45" w:rsidDel="00565A57">
          <w:rPr>
            <w:i/>
            <w:position w:val="-4"/>
            <w:sz w:val="18"/>
          </w:rPr>
          <w:delText>t</w:delText>
        </w:r>
        <w:r w:rsidRPr="005F1D45" w:rsidDel="00565A57">
          <w:delText xml:space="preserve"> </w:delText>
        </w:r>
        <w:r w:rsidRPr="005F1D45" w:rsidDel="00565A57">
          <w:rPr>
            <w:rFonts w:ascii="Symbol" w:hAnsi="Symbol"/>
          </w:rPr>
          <w:delText></w:delText>
        </w:r>
        <w:r w:rsidRPr="005F1D45" w:rsidDel="00565A57">
          <w:delText xml:space="preserve"> </w:delText>
        </w:r>
        <w:r w:rsidRPr="005F1D45" w:rsidDel="00565A57">
          <w:rPr>
            <w:i/>
          </w:rPr>
          <w:delText>G</w:delText>
        </w:r>
        <w:r w:rsidRPr="005F1D45" w:rsidDel="00565A57">
          <w:rPr>
            <w:i/>
            <w:position w:val="-4"/>
            <w:sz w:val="18"/>
          </w:rPr>
          <w:delText>r</w:delText>
        </w:r>
        <w:r w:rsidRPr="005F1D45" w:rsidDel="00565A57">
          <w:delText xml:space="preserve"> – (32.44 </w:delText>
        </w:r>
        <w:r w:rsidRPr="005F1D45" w:rsidDel="00565A57">
          <w:rPr>
            <w:rFonts w:ascii="Symbol" w:hAnsi="Symbol"/>
          </w:rPr>
          <w:delText></w:delText>
        </w:r>
        <w:r w:rsidRPr="005F1D45" w:rsidDel="00565A57">
          <w:delText xml:space="preserve"> 20 log (</w:delText>
        </w:r>
        <w:r w:rsidRPr="005F1D45" w:rsidDel="00565A57">
          <w:rPr>
            <w:rFonts w:ascii="Tms Rmn" w:hAnsi="Tms Rmn"/>
            <w:sz w:val="12"/>
          </w:rPr>
          <w:delText> </w:delText>
        </w:r>
        <w:r w:rsidRPr="005F1D45" w:rsidDel="00565A57">
          <w:rPr>
            <w:i/>
          </w:rPr>
          <w:delText>fR</w:delText>
        </w:r>
        <w:r w:rsidRPr="005F1D45" w:rsidDel="00565A57">
          <w:rPr>
            <w:sz w:val="8"/>
          </w:rPr>
          <w:delText> </w:delText>
        </w:r>
        <w:r w:rsidRPr="005F1D45" w:rsidDel="00565A57">
          <w:delText xml:space="preserve">)) – </w:delText>
        </w:r>
        <w:r w:rsidRPr="005F1D45" w:rsidDel="00565A57">
          <w:rPr>
            <w:i/>
          </w:rPr>
          <w:delText>L</w:delText>
        </w:r>
        <w:r w:rsidRPr="005F1D45" w:rsidDel="00565A57">
          <w:rPr>
            <w:i/>
            <w:vertAlign w:val="subscript"/>
          </w:rPr>
          <w:delText xml:space="preserve">a </w:delText>
        </w:r>
        <w:r w:rsidRPr="005F1D45" w:rsidDel="00565A57">
          <w:delText>– FDR</w:delText>
        </w:r>
        <w:r w:rsidRPr="005F1D45" w:rsidDel="00565A57">
          <w:rPr>
            <w:i/>
            <w:vertAlign w:val="subscript"/>
          </w:rPr>
          <w:delText>IF</w:delText>
        </w:r>
        <w:r w:rsidRPr="005F1D45" w:rsidDel="00565A57">
          <w:rPr>
            <w:i/>
          </w:rPr>
          <w:delText xml:space="preserve"> - </w:delText>
        </w:r>
        <w:r w:rsidRPr="005F1D45" w:rsidDel="00565A57">
          <w:delText>X</w:delText>
        </w:r>
        <w:r w:rsidRPr="005F1D45" w:rsidDel="00565A57">
          <w:rPr>
            <w:vertAlign w:val="subscript"/>
          </w:rPr>
          <w:delText>r</w:delText>
        </w:r>
        <w:r w:rsidRPr="005F1D45" w:rsidDel="00565A57">
          <w:tab/>
          <w:delText>(A2-2)</w:delText>
        </w:r>
      </w:del>
    </w:p>
    <w:p w14:paraId="56D105D8" w14:textId="1B341111" w:rsidR="00394805" w:rsidRPr="005F1D45" w:rsidDel="00565A57" w:rsidRDefault="00394805" w:rsidP="00394805">
      <w:pPr>
        <w:keepNext/>
        <w:rPr>
          <w:del w:id="230" w:author="NASA" w:date="2021-09-14T08:32:00Z"/>
        </w:rPr>
      </w:pPr>
      <w:del w:id="231" w:author="NASA" w:date="2021-09-14T08:32:00Z">
        <w:r w:rsidRPr="005F1D45" w:rsidDel="00565A57">
          <w:delText>where:</w:delText>
        </w:r>
      </w:del>
    </w:p>
    <w:p w14:paraId="2BDA0C75" w14:textId="2746F8B3" w:rsidR="00394805" w:rsidRPr="005F1D45" w:rsidDel="00565A57" w:rsidRDefault="00394805" w:rsidP="00394805">
      <w:pPr>
        <w:pStyle w:val="Equationlegend"/>
        <w:rPr>
          <w:del w:id="232" w:author="NASA" w:date="2021-09-14T08:32:00Z"/>
        </w:rPr>
      </w:pPr>
      <w:del w:id="233" w:author="NASA" w:date="2021-09-14T08:32:00Z">
        <w:r w:rsidRPr="005F1D45" w:rsidDel="00565A57">
          <w:rPr>
            <w:i/>
          </w:rPr>
          <w:tab/>
          <w:delText>P</w:delText>
        </w:r>
        <w:r w:rsidRPr="005F1D45" w:rsidDel="00565A57">
          <w:rPr>
            <w:i/>
            <w:position w:val="-4"/>
            <w:sz w:val="16"/>
          </w:rPr>
          <w:delText>t</w:delText>
        </w:r>
        <w:r w:rsidRPr="005F1D45" w:rsidDel="00565A57">
          <w:rPr>
            <w:rFonts w:ascii="Tms Rmn" w:hAnsi="Tms Rmn"/>
            <w:sz w:val="12"/>
          </w:rPr>
          <w:delText> </w:delText>
        </w:r>
        <w:r w:rsidRPr="005F1D45" w:rsidDel="00565A57">
          <w:rPr>
            <w:rFonts w:ascii="Tms Rmn" w:hAnsi="Tms Rmn"/>
          </w:rPr>
          <w:delText>:</w:delText>
        </w:r>
        <w:r w:rsidRPr="005F1D45" w:rsidDel="00565A57">
          <w:rPr>
            <w:rFonts w:ascii="Tms Rmn" w:hAnsi="Tms Rmn"/>
          </w:rPr>
          <w:tab/>
        </w:r>
        <w:r w:rsidRPr="005F1D45" w:rsidDel="00565A57">
          <w:delText>peak terrestrial source transmitter power (W);</w:delText>
        </w:r>
      </w:del>
    </w:p>
    <w:p w14:paraId="671CA7F0" w14:textId="3863B737" w:rsidR="00394805" w:rsidRPr="005F1D45" w:rsidDel="00565A57" w:rsidRDefault="00394805" w:rsidP="00394805">
      <w:pPr>
        <w:pStyle w:val="Equationlegend"/>
        <w:rPr>
          <w:del w:id="234" w:author="NASA" w:date="2021-09-14T08:32:00Z"/>
        </w:rPr>
      </w:pPr>
      <w:del w:id="235" w:author="NASA" w:date="2021-09-14T08:32:00Z">
        <w:r w:rsidRPr="005F1D45" w:rsidDel="00565A57">
          <w:rPr>
            <w:i/>
          </w:rPr>
          <w:tab/>
          <w:delText>G</w:delText>
        </w:r>
        <w:r w:rsidRPr="005F1D45" w:rsidDel="00565A57">
          <w:rPr>
            <w:i/>
            <w:position w:val="-4"/>
            <w:sz w:val="16"/>
          </w:rPr>
          <w:delText>t</w:delText>
        </w:r>
        <w:r w:rsidRPr="005F1D45" w:rsidDel="00565A57">
          <w:rPr>
            <w:rFonts w:ascii="Tms Rmn" w:hAnsi="Tms Rmn"/>
            <w:sz w:val="12"/>
          </w:rPr>
          <w:delText> </w:delText>
        </w:r>
        <w:r w:rsidRPr="005F1D45" w:rsidDel="00565A57">
          <w:rPr>
            <w:rFonts w:ascii="Tms Rmn" w:hAnsi="Tms Rmn"/>
          </w:rPr>
          <w:delText>:</w:delText>
        </w:r>
        <w:r w:rsidRPr="005F1D45" w:rsidDel="00565A57">
          <w:rPr>
            <w:sz w:val="22"/>
          </w:rPr>
          <w:tab/>
        </w:r>
        <w:r w:rsidRPr="005F1D45" w:rsidDel="00565A57">
          <w:delText>terrestrial source antenna gain towards spaceborne sensor (dBi);</w:delText>
        </w:r>
      </w:del>
    </w:p>
    <w:p w14:paraId="51638E4F" w14:textId="47E16FDE" w:rsidR="00394805" w:rsidRPr="005F1D45" w:rsidDel="00565A57" w:rsidRDefault="00394805" w:rsidP="00394805">
      <w:pPr>
        <w:pStyle w:val="Equationlegend"/>
        <w:rPr>
          <w:del w:id="236" w:author="NASA" w:date="2021-09-14T08:32:00Z"/>
        </w:rPr>
      </w:pPr>
      <w:del w:id="237" w:author="NASA" w:date="2021-09-14T08:32:00Z">
        <w:r w:rsidRPr="005F1D45" w:rsidDel="00565A57">
          <w:rPr>
            <w:i/>
          </w:rPr>
          <w:tab/>
          <w:delText>G</w:delText>
        </w:r>
        <w:r w:rsidRPr="005F1D45" w:rsidDel="00565A57">
          <w:rPr>
            <w:i/>
            <w:position w:val="-4"/>
            <w:sz w:val="16"/>
          </w:rPr>
          <w:delText>r</w:delText>
        </w:r>
        <w:r w:rsidRPr="005F1D45" w:rsidDel="00565A57">
          <w:rPr>
            <w:rFonts w:ascii="Tms Rmn" w:hAnsi="Tms Rmn"/>
            <w:sz w:val="12"/>
          </w:rPr>
          <w:delText> </w:delText>
        </w:r>
        <w:r w:rsidRPr="005F1D45" w:rsidDel="00565A57">
          <w:rPr>
            <w:rFonts w:ascii="Tms Rmn" w:hAnsi="Tms Rmn"/>
          </w:rPr>
          <w:delText>:</w:delText>
        </w:r>
        <w:r w:rsidRPr="005F1D45" w:rsidDel="00565A57">
          <w:rPr>
            <w:sz w:val="22"/>
          </w:rPr>
          <w:tab/>
        </w:r>
        <w:r w:rsidRPr="005F1D45" w:rsidDel="00565A57">
          <w:delText>spaceborne radar antenna gain towards terrestrial source (dBi);</w:delText>
        </w:r>
      </w:del>
    </w:p>
    <w:p w14:paraId="73574AA8" w14:textId="7B75B0FF" w:rsidR="00394805" w:rsidRPr="005F1D45" w:rsidDel="00565A57" w:rsidRDefault="00394805" w:rsidP="00394805">
      <w:pPr>
        <w:pStyle w:val="Equationlegend"/>
        <w:rPr>
          <w:del w:id="238" w:author="NASA" w:date="2021-09-14T08:32:00Z"/>
        </w:rPr>
      </w:pPr>
      <w:del w:id="239" w:author="NASA" w:date="2021-09-14T08:32:00Z">
        <w:r w:rsidRPr="005F1D45" w:rsidDel="00565A57">
          <w:rPr>
            <w:i/>
          </w:rPr>
          <w:tab/>
          <w:delText>f</w:delText>
        </w:r>
        <w:r w:rsidRPr="005F1D45" w:rsidDel="00565A57">
          <w:rPr>
            <w:rFonts w:ascii="Tms Rmn" w:hAnsi="Tms Rmn"/>
            <w:sz w:val="12"/>
          </w:rPr>
          <w:delText> </w:delText>
        </w:r>
        <w:r w:rsidRPr="005F1D45" w:rsidDel="00565A57">
          <w:rPr>
            <w:rFonts w:ascii="Tms Rmn" w:hAnsi="Tms Rmn"/>
          </w:rPr>
          <w:delText>:</w:delText>
        </w:r>
        <w:r w:rsidRPr="005F1D45" w:rsidDel="00565A57">
          <w:rPr>
            <w:sz w:val="22"/>
          </w:rPr>
          <w:tab/>
        </w:r>
        <w:r w:rsidRPr="005F1D45" w:rsidDel="00565A57">
          <w:delText>frequency (MHz);</w:delText>
        </w:r>
      </w:del>
    </w:p>
    <w:p w14:paraId="76D806B0" w14:textId="5E7A1BDE" w:rsidR="00394805" w:rsidRPr="005F1D45" w:rsidDel="00565A57" w:rsidRDefault="00394805" w:rsidP="00394805">
      <w:pPr>
        <w:pStyle w:val="Equationlegend"/>
        <w:rPr>
          <w:del w:id="240" w:author="NASA" w:date="2021-09-14T08:32:00Z"/>
        </w:rPr>
      </w:pPr>
      <w:del w:id="241" w:author="NASA" w:date="2021-09-14T08:32:00Z">
        <w:r w:rsidRPr="005F1D45" w:rsidDel="00565A57">
          <w:rPr>
            <w:i/>
          </w:rPr>
          <w:tab/>
          <w:delText>R</w:delText>
        </w:r>
        <w:r w:rsidRPr="005F1D45" w:rsidDel="00565A57">
          <w:rPr>
            <w:rFonts w:ascii="Tms Rmn" w:hAnsi="Tms Rmn"/>
            <w:sz w:val="12"/>
          </w:rPr>
          <w:delText> </w:delText>
        </w:r>
        <w:r w:rsidRPr="005F1D45" w:rsidDel="00565A57">
          <w:rPr>
            <w:rFonts w:ascii="Tms Rmn" w:hAnsi="Tms Rmn"/>
          </w:rPr>
          <w:delText>:</w:delText>
        </w:r>
        <w:r w:rsidRPr="005F1D45" w:rsidDel="00565A57">
          <w:rPr>
            <w:sz w:val="22"/>
          </w:rPr>
          <w:tab/>
        </w:r>
        <w:r w:rsidRPr="005F1D45" w:rsidDel="00565A57">
          <w:delText>slant range between spaceborne sensor and terrestrial source (km);</w:delText>
        </w:r>
      </w:del>
    </w:p>
    <w:p w14:paraId="58859149" w14:textId="7FDA417F" w:rsidR="00394805" w:rsidRPr="005F1D45" w:rsidDel="00565A57" w:rsidRDefault="00394805" w:rsidP="00394805">
      <w:pPr>
        <w:pStyle w:val="Equationlegend"/>
        <w:rPr>
          <w:del w:id="242" w:author="NASA" w:date="2021-09-14T08:32:00Z"/>
        </w:rPr>
      </w:pPr>
      <w:del w:id="243" w:author="NASA" w:date="2021-09-14T08:32:00Z">
        <w:r w:rsidRPr="005F1D45" w:rsidDel="00565A57">
          <w:rPr>
            <w:i/>
          </w:rPr>
          <w:tab/>
          <w:delText>L</w:delText>
        </w:r>
        <w:r w:rsidRPr="005F1D45" w:rsidDel="00565A57">
          <w:rPr>
            <w:i/>
            <w:vertAlign w:val="subscript"/>
          </w:rPr>
          <w:delText>a</w:delText>
        </w:r>
        <w:r w:rsidRPr="005F1D45" w:rsidDel="00565A57">
          <w:rPr>
            <w:rFonts w:ascii="Tms Rmn" w:hAnsi="Tms Rmn"/>
            <w:sz w:val="12"/>
          </w:rPr>
          <w:delText> </w:delText>
        </w:r>
        <w:r w:rsidRPr="005F1D45" w:rsidDel="00565A57">
          <w:rPr>
            <w:rFonts w:ascii="Tms Rmn" w:hAnsi="Tms Rmn"/>
          </w:rPr>
          <w:delText>:</w:delText>
        </w:r>
        <w:r w:rsidRPr="005F1D45" w:rsidDel="00565A57">
          <w:rPr>
            <w:sz w:val="22"/>
          </w:rPr>
          <w:tab/>
          <w:delText xml:space="preserve">attenuation </w:delText>
        </w:r>
        <w:r w:rsidRPr="00971C2B" w:rsidDel="00565A57">
          <w:delText>due</w:delText>
        </w:r>
        <w:r w:rsidRPr="005F1D45" w:rsidDel="00565A57">
          <w:rPr>
            <w:sz w:val="22"/>
          </w:rPr>
          <w:delText xml:space="preserve"> to </w:delText>
        </w:r>
        <w:r w:rsidRPr="005F1D45" w:rsidDel="00565A57">
          <w:delText>atmospheric absorption (dB);</w:delText>
        </w:r>
      </w:del>
    </w:p>
    <w:p w14:paraId="17238765" w14:textId="3731D548" w:rsidR="00394805" w:rsidRPr="005F1D45" w:rsidDel="00565A57" w:rsidRDefault="00394805" w:rsidP="00394805">
      <w:pPr>
        <w:pStyle w:val="Equationlegend"/>
        <w:rPr>
          <w:del w:id="244" w:author="NASA" w:date="2021-09-14T08:32:00Z"/>
        </w:rPr>
      </w:pPr>
      <w:del w:id="245" w:author="NASA" w:date="2021-09-14T08:32:00Z">
        <w:r w:rsidRPr="005F1D45" w:rsidDel="00565A57">
          <w:rPr>
            <w:i/>
            <w:iCs/>
          </w:rPr>
          <w:tab/>
          <w:delText>FDR</w:delText>
        </w:r>
        <w:r w:rsidRPr="005F1D45" w:rsidDel="00565A57">
          <w:rPr>
            <w:i/>
            <w:iCs/>
            <w:vertAlign w:val="subscript"/>
          </w:rPr>
          <w:delText>IF</w:delText>
        </w:r>
        <w:r w:rsidRPr="005F1D45" w:rsidDel="00565A57">
          <w:rPr>
            <w:i/>
            <w:vertAlign w:val="subscript"/>
          </w:rPr>
          <w:delText xml:space="preserve">: </w:delText>
        </w:r>
        <w:r w:rsidRPr="005F1D45" w:rsidDel="00565A57">
          <w:rPr>
            <w:i/>
            <w:vertAlign w:val="subscript"/>
          </w:rPr>
          <w:tab/>
        </w:r>
        <w:r w:rsidRPr="005F1D45" w:rsidDel="00565A57">
          <w:delText>frequency-dependent rejection produced by the receiver IF selectivity curve on an unwanted transmitter emission spectra (dB);</w:delText>
        </w:r>
      </w:del>
    </w:p>
    <w:p w14:paraId="490DFA6B" w14:textId="07B1E9C4" w:rsidR="00394805" w:rsidRPr="005F1D45" w:rsidDel="00565A57" w:rsidRDefault="00394805" w:rsidP="00394805">
      <w:pPr>
        <w:pStyle w:val="Equationlegend"/>
        <w:rPr>
          <w:del w:id="246" w:author="NASA" w:date="2021-09-14T08:32:00Z"/>
        </w:rPr>
      </w:pPr>
      <w:del w:id="247" w:author="NASA" w:date="2021-09-14T08:32:00Z">
        <w:r w:rsidRPr="005F1D45" w:rsidDel="00565A57">
          <w:rPr>
            <w:i/>
            <w:iCs/>
          </w:rPr>
          <w:tab/>
          <w:delText>X</w:delText>
        </w:r>
        <w:r w:rsidRPr="005F1D45" w:rsidDel="00565A57">
          <w:rPr>
            <w:i/>
            <w:iCs/>
            <w:vertAlign w:val="subscript"/>
          </w:rPr>
          <w:delText>r</w:delText>
        </w:r>
        <w:r w:rsidRPr="005F1D45" w:rsidDel="00565A57">
          <w:delText>:</w:delText>
        </w:r>
        <w:r w:rsidRPr="005F1D45" w:rsidDel="00565A57">
          <w:tab/>
          <w:delText>losses due to polarization mismatch (dB).</w:delText>
        </w:r>
      </w:del>
    </w:p>
    <w:p w14:paraId="384CB4B6" w14:textId="2C36C161" w:rsidR="00394805" w:rsidRPr="005F1D45" w:rsidDel="00DD6FD4" w:rsidRDefault="00394805" w:rsidP="00394805">
      <w:pPr>
        <w:jc w:val="both"/>
        <w:rPr>
          <w:del w:id="248" w:author="NASA" w:date="2021-09-15T08:36:00Z"/>
        </w:rPr>
      </w:pPr>
      <w:del w:id="249" w:author="NASA" w:date="2021-09-15T08:36:00Z">
        <w:r w:rsidRPr="005F1D45" w:rsidDel="00DD6FD4">
          <w:delText>To obtain a more realistic assessment of the interference expected to be observed from FOD detection systems into EESS passive systems, an analysis was conducted in which the orbit of the EESS spacecraft under investigation (i.e., the radiometer L8 described in Table 1) was dynamically simulated.</w:delText>
        </w:r>
      </w:del>
      <w:del w:id="250" w:author="NASA" w:date="2021-09-14T08:34:00Z">
        <w:r w:rsidRPr="005F1D45" w:rsidDel="00131592">
          <w:delText xml:space="preserve"> </w:delText>
        </w:r>
      </w:del>
      <m:oMath>
        <m:r>
          <w:del w:id="251" w:author="NASA" w:date="2021-09-14T08:34:00Z">
            <w:rPr>
              <w:rFonts w:ascii="Cambria Math" w:hAnsi="Cambria Math"/>
            </w:rPr>
            <m:t>I</m:t>
          </w:del>
        </m:r>
      </m:oMath>
    </w:p>
    <w:p w14:paraId="71BD7BC9" w14:textId="3AEFB679" w:rsidR="00394805" w:rsidRPr="005F1D45" w:rsidDel="00DD6FD4" w:rsidRDefault="00394805" w:rsidP="00DD6FD4">
      <w:pPr>
        <w:jc w:val="both"/>
        <w:rPr>
          <w:moveFrom w:id="252" w:author="NASA" w:date="2021-09-15T08:38:00Z"/>
        </w:rPr>
      </w:pPr>
      <w:del w:id="253" w:author="NASA" w:date="2021-09-15T08:37:00Z">
        <w:r w:rsidRPr="005F1D45" w:rsidDel="00DD6FD4">
          <w:delText xml:space="preserve">Based on time series values for the peak interfering signal power level, </w:delText>
        </w:r>
      </w:del>
      <w:ins w:id="254" w:author="NASA" w:date="2021-09-15T08:37:00Z">
        <w:r w:rsidR="00DD6FD4">
          <w:t xml:space="preserve">Using the resulting data containing received interfering power levels, </w:t>
        </w:r>
      </w:ins>
      <w:r w:rsidRPr="005F1D45">
        <w:t xml:space="preserve">CCDF curves will be generated </w:t>
      </w:r>
      <w:del w:id="255" w:author="NASA" w:date="2021-09-15T08:42:00Z">
        <w:r w:rsidRPr="005F1D45" w:rsidDel="00AA00F1">
          <w:delText xml:space="preserve">in order </w:delText>
        </w:r>
      </w:del>
      <w:r w:rsidRPr="005F1D45">
        <w:t xml:space="preserve">to assess </w:t>
      </w:r>
      <w:ins w:id="256" w:author="NASA" w:date="2021-09-15T08:37:00Z">
        <w:r w:rsidR="00DD6FD4">
          <w:t>interference observed over the MAI.</w:t>
        </w:r>
      </w:ins>
      <w:ins w:id="257" w:author="NASA" w:date="2021-09-15T08:38:00Z">
        <w:r w:rsidR="00DD6FD4">
          <w:t xml:space="preserve"> </w:t>
        </w:r>
      </w:ins>
      <w:moveFromRangeStart w:id="258" w:author="NASA" w:date="2021-09-15T08:38:00Z" w:name="move82587514"/>
      <w:moveFrom w:id="259" w:author="NASA" w:date="2021-09-15T08:38:00Z">
        <w:r w:rsidRPr="005F1D45" w:rsidDel="00DD6FD4">
          <w:t>the percentage of time for which violations of the limit specified in Recommendation ITU-R RS.2017-0 occurred. From Recommendation ITU-R RS.2017-0, the following limits should hold:</w:t>
        </w:r>
      </w:moveFrom>
    </w:p>
    <w:p w14:paraId="0D42CDC7" w14:textId="57C9E20C" w:rsidR="00394805" w:rsidRPr="005F1D45" w:rsidDel="00DD6FD4" w:rsidRDefault="00394805" w:rsidP="00DD6FD4">
      <w:pPr>
        <w:jc w:val="both"/>
        <w:rPr>
          <w:moveFrom w:id="260" w:author="NASA" w:date="2021-09-15T08:38:00Z"/>
        </w:rPr>
        <w:pPrChange w:id="261" w:author="NASA" w:date="2021-09-15T08:38:00Z">
          <w:pPr>
            <w:pStyle w:val="enumlev1"/>
          </w:pPr>
        </w:pPrChange>
      </w:pPr>
      <w:moveFrom w:id="262" w:author="NASA" w:date="2021-09-15T08:38:00Z">
        <w:r w:rsidRPr="005F1D45" w:rsidDel="00DD6FD4">
          <w:t>–</w:t>
        </w:r>
        <w:r w:rsidRPr="005F1D45" w:rsidDel="00DD6FD4">
          <w:tab/>
          <w:t>For frequency band: 86-92 GHz, reference bandwidth: 100 MHz,</w:t>
        </w:r>
      </w:moveFrom>
    </w:p>
    <w:p w14:paraId="56DCF33B" w14:textId="3973E329" w:rsidR="00394805" w:rsidRPr="005F1D45" w:rsidDel="00DD6FD4" w:rsidRDefault="00394805" w:rsidP="00DD6FD4">
      <w:pPr>
        <w:jc w:val="both"/>
        <w:rPr>
          <w:moveFrom w:id="263" w:author="NASA" w:date="2021-09-15T08:38:00Z"/>
        </w:rPr>
        <w:pPrChange w:id="264" w:author="NASA" w:date="2021-09-15T08:38:00Z">
          <w:pPr>
            <w:pStyle w:val="enumlev2"/>
          </w:pPr>
        </w:pPrChange>
      </w:pPr>
      <w:moveFrom w:id="265" w:author="NASA" w:date="2021-09-15T08:38:00Z">
        <w:r w:rsidRPr="005F1D45" w:rsidDel="00DD6FD4">
          <w:t>•</w:t>
        </w:r>
        <w:r w:rsidRPr="005F1D45" w:rsidDel="00DD6FD4">
          <w:tab/>
          <w:t xml:space="preserve">Maximum interference level: </w:t>
        </w:r>
        <w:r w:rsidDel="00DD6FD4">
          <w:rPr>
            <w:color w:val="000000"/>
          </w:rPr>
          <w:t>−</w:t>
        </w:r>
        <w:r w:rsidRPr="005F1D45" w:rsidDel="00DD6FD4">
          <w:t>169 dBW,</w:t>
        </w:r>
      </w:moveFrom>
    </w:p>
    <w:p w14:paraId="756BF127" w14:textId="05C579E4" w:rsidR="00394805" w:rsidRPr="005F1D45" w:rsidRDefault="00394805" w:rsidP="00DD6FD4">
      <w:pPr>
        <w:jc w:val="both"/>
        <w:rPr>
          <w:highlight w:val="lightGray"/>
        </w:rPr>
        <w:pPrChange w:id="266" w:author="NASA" w:date="2021-09-15T08:38:00Z">
          <w:pPr>
            <w:pStyle w:val="enumlev2"/>
          </w:pPr>
        </w:pPrChange>
      </w:pPr>
      <w:moveFrom w:id="267" w:author="NASA" w:date="2021-09-15T08:38:00Z">
        <w:r w:rsidRPr="005F1D45" w:rsidDel="00DD6FD4">
          <w:t>•</w:t>
        </w:r>
        <w:r w:rsidRPr="005F1D45" w:rsidDel="00DD6FD4">
          <w:tab/>
          <w:t xml:space="preserve">Percentage of area or time permissible interference level may be exceeded: 0.01%. </w:t>
        </w:r>
        <w:r w:rsidRPr="005F1D45" w:rsidDel="00DD6FD4">
          <w:rPr>
            <w:highlight w:val="lightGray"/>
          </w:rPr>
          <w:t>The area analyzed should be 2 000 000 km</w:t>
        </w:r>
        <w:r w:rsidRPr="005F1D45" w:rsidDel="00DD6FD4">
          <w:rPr>
            <w:highlight w:val="lightGray"/>
            <w:vertAlign w:val="superscript"/>
          </w:rPr>
          <w:t>2</w:t>
        </w:r>
        <w:r w:rsidRPr="005F1D45" w:rsidDel="00DD6FD4">
          <w:rPr>
            <w:highlight w:val="lightGray"/>
          </w:rPr>
          <w:t>.</w:t>
        </w:r>
      </w:moveFrom>
      <w:moveFromRangeEnd w:id="258"/>
    </w:p>
    <w:p w14:paraId="490F5363" w14:textId="1ECC0F27" w:rsidR="00394805" w:rsidRPr="005F1D45" w:rsidDel="009428C0" w:rsidRDefault="00394805" w:rsidP="00394805">
      <w:pPr>
        <w:pStyle w:val="enumlev1"/>
        <w:rPr>
          <w:del w:id="268" w:author="USA" w:date="2021-09-14T12:11:00Z"/>
        </w:rPr>
      </w:pPr>
      <w:del w:id="269" w:author="USA" w:date="2021-09-14T12:11:00Z">
        <w:r w:rsidRPr="005F1D45" w:rsidDel="009428C0">
          <w:delText>–</w:delText>
        </w:r>
        <w:r w:rsidRPr="005F1D45" w:rsidDel="009428C0">
          <w:tab/>
          <w:delText>For frequency band: 100-102 GHz, reference bandwidth 10 MHZ,</w:delText>
        </w:r>
      </w:del>
    </w:p>
    <w:p w14:paraId="6BFEDE4B" w14:textId="68EF6506" w:rsidR="00394805" w:rsidRPr="005F1D45" w:rsidDel="009428C0" w:rsidRDefault="00394805" w:rsidP="00394805">
      <w:pPr>
        <w:pStyle w:val="enumlev2"/>
        <w:rPr>
          <w:del w:id="270" w:author="USA" w:date="2021-09-14T12:11:00Z"/>
        </w:rPr>
      </w:pPr>
      <w:del w:id="271" w:author="USA" w:date="2021-09-14T12:11:00Z">
        <w:r w:rsidRPr="005F1D45" w:rsidDel="009428C0">
          <w:delText>•</w:delText>
        </w:r>
        <w:r w:rsidRPr="005F1D45" w:rsidDel="009428C0">
          <w:tab/>
          <w:delText xml:space="preserve">Maximum interference level: </w:delText>
        </w:r>
        <w:r w:rsidDel="009428C0">
          <w:rPr>
            <w:color w:val="000000"/>
          </w:rPr>
          <w:delText>−</w:delText>
        </w:r>
        <w:r w:rsidRPr="005F1D45" w:rsidDel="009428C0">
          <w:delText>189 dBW,</w:delText>
        </w:r>
      </w:del>
    </w:p>
    <w:p w14:paraId="2BA2E194" w14:textId="7A1E6FED" w:rsidR="00394805" w:rsidRPr="005F1D45" w:rsidDel="009428C0" w:rsidRDefault="00394805" w:rsidP="00394805">
      <w:pPr>
        <w:pStyle w:val="enumlev2"/>
        <w:rPr>
          <w:del w:id="272" w:author="USA" w:date="2021-09-14T12:11:00Z"/>
        </w:rPr>
      </w:pPr>
      <w:del w:id="273" w:author="USA" w:date="2021-09-14T12:11:00Z">
        <w:r w:rsidRPr="005F1D45" w:rsidDel="009428C0">
          <w:delText>•</w:delText>
        </w:r>
        <w:r w:rsidRPr="005F1D45" w:rsidDel="009428C0">
          <w:tab/>
          <w:delText>Percentage of time 1% over a 24H measurement time.</w:delText>
        </w:r>
      </w:del>
    </w:p>
    <w:p w14:paraId="22B4A7D6" w14:textId="5D22A9DE" w:rsidR="00394805" w:rsidRPr="005F1D45" w:rsidDel="00131592" w:rsidRDefault="00394805" w:rsidP="00394805">
      <w:pPr>
        <w:jc w:val="both"/>
        <w:rPr>
          <w:moveFrom w:id="274" w:author="NASA" w:date="2021-09-14T08:34:00Z"/>
        </w:rPr>
      </w:pPr>
      <w:moveFromRangeStart w:id="275" w:author="NASA" w:date="2021-09-14T08:34:00Z" w:name="move82500900"/>
      <w:moveFrom w:id="276" w:author="NASA" w:date="2021-09-14T08:34:00Z">
        <w:r w:rsidRPr="005F1D45" w:rsidDel="00131592">
          <w:t>Recommendation ITU-R RS.1861-0 contains the operating characteristics for the 86-92 GHz and the 100-102 GHz band EESS passive sensors.</w:t>
        </w:r>
      </w:moveFrom>
    </w:p>
    <w:moveFromRangeEnd w:id="275"/>
    <w:p w14:paraId="079771A5" w14:textId="77777777" w:rsidR="00394805" w:rsidRPr="005F1D45" w:rsidRDefault="00394805" w:rsidP="00394805">
      <w:pPr>
        <w:pStyle w:val="Heading3"/>
      </w:pPr>
      <w:r w:rsidRPr="005F1D45">
        <w:t>A2-1.2.1</w:t>
      </w:r>
      <w:r w:rsidRPr="005F1D45">
        <w:tab/>
        <w:t>Deployment of foreign object debris detection systems</w:t>
      </w:r>
    </w:p>
    <w:p w14:paraId="16081422" w14:textId="176A2D57" w:rsidR="003704DC" w:rsidRPr="003704DC" w:rsidRDefault="003704DC" w:rsidP="003704DC">
      <w:pPr>
        <w:rPr>
          <w:ins w:id="277" w:author="NASA" w:date="2021-09-15T07:37:00Z"/>
        </w:rPr>
      </w:pPr>
      <w:ins w:id="278" w:author="NASA" w:date="2021-09-15T07:37:00Z">
        <w:r w:rsidRPr="003704DC">
          <w:t>For this initial analysis, the FOD detection systems were assumed to be deployed along the runways of the airports that are classified as</w:t>
        </w:r>
        <w:r w:rsidRPr="0021533A">
          <w:t xml:space="preserve"> large hubs. </w:t>
        </w:r>
        <w:r w:rsidRPr="00E07DCE">
          <w:t>A large hub is defined as one with greater than 1% of total annual passenger boarding annually.</w:t>
        </w:r>
        <w:r w:rsidRPr="007744B7">
          <w:t xml:space="preserve"> This criterion results in deployment at 1119 runways </w:t>
        </w:r>
        <w:r w:rsidRPr="003704DC">
          <w:rPr>
            <w:rPrChange w:id="279" w:author="NASA" w:date="2021-09-15T07:38:00Z">
              <w:rPr/>
            </w:rPrChange>
          </w:rPr>
          <w:t xml:space="preserve">globally. </w:t>
        </w:r>
      </w:ins>
    </w:p>
    <w:p w14:paraId="75BF8923" w14:textId="427CF72F" w:rsidR="0021533A" w:rsidRDefault="003704DC" w:rsidP="003704DC">
      <w:pPr>
        <w:spacing w:after="240"/>
        <w:rPr>
          <w:ins w:id="280" w:author="NASA" w:date="2021-09-15T07:37:00Z"/>
        </w:rPr>
      </w:pPr>
      <w:ins w:id="281" w:author="NASA" w:date="2021-09-15T07:37:00Z">
        <w:r w:rsidRPr="003704DC">
          <w:lastRenderedPageBreak/>
          <w:t>Th</w:t>
        </w:r>
      </w:ins>
      <w:ins w:id="282" w:author="NASA" w:date="2021-09-15T08:42:00Z">
        <w:r w:rsidR="00AA00F1">
          <w:t>is</w:t>
        </w:r>
      </w:ins>
      <w:ins w:id="283" w:author="NASA" w:date="2021-09-15T07:37:00Z">
        <w:r w:rsidRPr="003704DC">
          <w:t xml:space="preserve"> initial analysis considers </w:t>
        </w:r>
      </w:ins>
      <w:ins w:id="284" w:author="NASA" w:date="2021-09-15T08:02:00Z">
        <w:r w:rsidR="0021533A">
          <w:t>a deployment over Japan</w:t>
        </w:r>
      </w:ins>
      <w:ins w:id="285" w:author="NASA" w:date="2021-09-15T07:37:00Z">
        <w:r w:rsidRPr="003704DC">
          <w:t>.</w:t>
        </w:r>
        <w:r>
          <w:t xml:space="preserve"> The </w:t>
        </w:r>
      </w:ins>
      <w:ins w:id="286" w:author="NASA" w:date="2021-09-15T08:43:00Z">
        <w:r w:rsidR="00AA00F1">
          <w:t xml:space="preserve">FOD </w:t>
        </w:r>
      </w:ins>
      <w:ins w:id="287" w:author="NASA" w:date="2021-09-15T07:37:00Z">
        <w:r>
          <w:t xml:space="preserve">detection systems have a down tilt focused on the runways. </w:t>
        </w:r>
        <w:r w:rsidRPr="00E07DCE">
          <w:t xml:space="preserve">The FOD detection systems are placed every </w:t>
        </w:r>
      </w:ins>
      <w:ins w:id="288" w:author="NASA" w:date="2021-09-15T08:12:00Z">
        <w:r w:rsidR="00E07DCE" w:rsidRPr="00E07DCE">
          <w:t>2</w:t>
        </w:r>
      </w:ins>
      <w:ins w:id="289" w:author="NASA" w:date="2021-09-15T07:37:00Z">
        <w:r w:rsidRPr="00E07DCE">
          <w:t>00 meters along the runways</w:t>
        </w:r>
      </w:ins>
      <w:ins w:id="290" w:author="NASA" w:date="2021-09-15T08:12:00Z">
        <w:r w:rsidR="00E07DCE" w:rsidRPr="00E07DCE">
          <w:t xml:space="preserve">. </w:t>
        </w:r>
      </w:ins>
      <w:ins w:id="291" w:author="NASA" w:date="2021-09-15T07:37:00Z">
        <w:r w:rsidRPr="00E07DCE">
          <w:t xml:space="preserve">In the case where the runway was not a multiple of </w:t>
        </w:r>
      </w:ins>
      <w:ins w:id="292" w:author="NASA" w:date="2021-09-15T08:12:00Z">
        <w:r w:rsidR="00E07DCE" w:rsidRPr="00E07DCE">
          <w:t>2</w:t>
        </w:r>
      </w:ins>
      <w:ins w:id="293" w:author="NASA" w:date="2021-09-15T07:37:00Z">
        <w:r w:rsidRPr="00E07DCE">
          <w:t>00</w:t>
        </w:r>
      </w:ins>
      <w:ins w:id="294" w:author="NASA" w:date="2021-09-15T08:12:00Z">
        <w:r w:rsidR="00E07DCE" w:rsidRPr="00E07DCE">
          <w:t xml:space="preserve"> </w:t>
        </w:r>
      </w:ins>
      <w:ins w:id="295" w:author="NASA" w:date="2021-09-15T07:37:00Z">
        <w:r w:rsidRPr="00E07DCE">
          <w:t>m, a ceiling function was used to ensure that the entire runway surface would be covered for detection of foreign objects.</w:t>
        </w:r>
        <w:r>
          <w:t xml:space="preserve"> </w:t>
        </w:r>
        <w:bookmarkStart w:id="296" w:name="att1"/>
        <w:bookmarkEnd w:id="296"/>
      </w:ins>
    </w:p>
    <w:p w14:paraId="57EF838F" w14:textId="6E08DA33" w:rsidR="00394805" w:rsidRPr="005F1D45" w:rsidDel="003704DC" w:rsidRDefault="00394805" w:rsidP="00394805">
      <w:pPr>
        <w:rPr>
          <w:del w:id="297" w:author="NASA" w:date="2021-09-15T07:37:00Z"/>
        </w:rPr>
      </w:pPr>
      <w:del w:id="298" w:author="NASA" w:date="2021-09-15T07:37:00Z">
        <w:r w:rsidRPr="005F1D45" w:rsidDel="003704DC">
          <w:delText>Use same as section A1-1.2.</w:delText>
        </w:r>
      </w:del>
    </w:p>
    <w:p w14:paraId="1A96DCC5" w14:textId="77777777" w:rsidR="00394805" w:rsidRPr="005F1D45" w:rsidRDefault="00394805" w:rsidP="00394805">
      <w:pPr>
        <w:pStyle w:val="Heading3"/>
      </w:pPr>
      <w:r w:rsidRPr="005F1D45">
        <w:t>A2-1.2.2</w:t>
      </w:r>
      <w:r w:rsidRPr="005F1D45">
        <w:tab/>
      </w:r>
      <w:r w:rsidRPr="0021533A">
        <w:rPr>
          <w:highlight w:val="yellow"/>
          <w:rPrChange w:id="299" w:author="NASA" w:date="2021-09-15T08:03:00Z">
            <w:rPr/>
          </w:rPrChange>
        </w:rPr>
        <w:t>Characteristics of foreign object debris detection systems</w:t>
      </w:r>
    </w:p>
    <w:p w14:paraId="043D620C" w14:textId="6916F9F0" w:rsidR="007004B6" w:rsidRDefault="00394805" w:rsidP="007004B6">
      <w:pPr>
        <w:rPr>
          <w:ins w:id="300" w:author="NASA" w:date="2021-09-15T08:22:00Z"/>
        </w:rPr>
      </w:pPr>
      <w:del w:id="301" w:author="NASA" w:date="2021-09-15T06:20:00Z">
        <w:r w:rsidRPr="005F1D45" w:rsidDel="007004B6">
          <w:delText xml:space="preserve">Use same </w:delText>
        </w:r>
      </w:del>
      <w:ins w:id="302" w:author="NASA" w:date="2021-09-15T06:20:00Z">
        <w:r w:rsidR="007004B6">
          <w:t xml:space="preserve">The </w:t>
        </w:r>
      </w:ins>
      <w:ins w:id="303" w:author="NASA" w:date="2021-09-15T08:18:00Z">
        <w:r w:rsidR="00E335F1">
          <w:t>para</w:t>
        </w:r>
      </w:ins>
      <w:ins w:id="304" w:author="NASA" w:date="2021-09-15T08:19:00Z">
        <w:r w:rsidR="00E335F1">
          <w:t>meters</w:t>
        </w:r>
      </w:ins>
      <w:ins w:id="305" w:author="NASA" w:date="2021-09-15T06:20:00Z">
        <w:r w:rsidR="007004B6">
          <w:t xml:space="preserve"> of the FOD detection systems used for this </w:t>
        </w:r>
        <w:r w:rsidR="007004B6" w:rsidRPr="007004B6">
          <w:t xml:space="preserve">initial analysis </w:t>
        </w:r>
      </w:ins>
      <w:ins w:id="306" w:author="NASA" w:date="2021-09-15T08:19:00Z">
        <w:r w:rsidR="00E335F1">
          <w:t>are</w:t>
        </w:r>
      </w:ins>
      <w:ins w:id="307" w:author="NASA" w:date="2021-09-15T06:20:00Z">
        <w:r w:rsidR="007004B6">
          <w:t xml:space="preserve"> </w:t>
        </w:r>
      </w:ins>
      <w:ins w:id="308" w:author="NASA" w:date="2021-09-15T08:19:00Z">
        <w:r w:rsidR="00E335F1">
          <w:t>summarized</w:t>
        </w:r>
      </w:ins>
      <w:ins w:id="309" w:author="NASA" w:date="2021-09-15T06:20:00Z">
        <w:r w:rsidR="007004B6">
          <w:t xml:space="preserve"> in </w:t>
        </w:r>
        <w:r w:rsidR="007004B6" w:rsidRPr="00E335F1">
          <w:rPr>
            <w:highlight w:val="yellow"/>
            <w:rPrChange w:id="310" w:author="NASA" w:date="2021-09-15T08:19:00Z">
              <w:rPr/>
            </w:rPrChange>
          </w:rPr>
          <w:t xml:space="preserve">Table </w:t>
        </w:r>
      </w:ins>
      <w:ins w:id="311" w:author="NASA" w:date="2021-09-15T08:18:00Z">
        <w:r w:rsidR="00E335F1" w:rsidRPr="00E335F1">
          <w:rPr>
            <w:highlight w:val="yellow"/>
            <w:rPrChange w:id="312" w:author="NASA" w:date="2021-09-15T08:19:00Z">
              <w:rPr/>
            </w:rPrChange>
          </w:rPr>
          <w:t>X</w:t>
        </w:r>
        <w:r w:rsidR="00E335F1">
          <w:t>, with parameters taken from Table 1</w:t>
        </w:r>
      </w:ins>
      <w:ins w:id="313" w:author="NASA" w:date="2021-09-15T06:20:00Z">
        <w:r w:rsidR="007004B6">
          <w:t xml:space="preserve">. </w:t>
        </w:r>
        <w:r w:rsidR="007004B6" w:rsidRPr="00B314F6">
          <w:t>The received interference is calculated based on the aggregate power received by all FOD detection systems.</w:t>
        </w:r>
        <w:r w:rsidR="007004B6">
          <w:t xml:space="preserve"> </w:t>
        </w:r>
        <w:r w:rsidR="007004B6" w:rsidRPr="00770B4B">
          <w:t>The analysis uses the</w:t>
        </w:r>
      </w:ins>
      <w:ins w:id="314" w:author="NASA" w:date="2021-09-15T08:17:00Z">
        <w:r w:rsidR="00E335F1">
          <w:t xml:space="preserve"> FOD</w:t>
        </w:r>
      </w:ins>
      <w:ins w:id="315" w:author="NASA" w:date="2021-09-15T06:20:00Z">
        <w:r w:rsidR="007004B6" w:rsidRPr="00770B4B">
          <w:t xml:space="preserve"> </w:t>
        </w:r>
      </w:ins>
      <w:ins w:id="316" w:author="NASA" w:date="2021-09-15T08:17:00Z">
        <w:r w:rsidR="00E335F1">
          <w:t>out-of</w:t>
        </w:r>
      </w:ins>
      <w:ins w:id="317" w:author="NASA" w:date="2021-09-15T06:20:00Z">
        <w:r w:rsidR="007004B6" w:rsidRPr="00770B4B">
          <w:t>-band power</w:t>
        </w:r>
        <w:r w:rsidR="007004B6">
          <w:t xml:space="preserve"> within the </w:t>
        </w:r>
      </w:ins>
      <w:ins w:id="318" w:author="NASA" w:date="2021-09-15T08:17:00Z">
        <w:r w:rsidR="00E335F1">
          <w:t>86-82 GHz</w:t>
        </w:r>
      </w:ins>
      <w:ins w:id="319" w:author="NASA" w:date="2021-09-15T06:20:00Z">
        <w:r w:rsidR="007004B6">
          <w:t xml:space="preserve"> EESS (passive)</w:t>
        </w:r>
      </w:ins>
      <w:ins w:id="320" w:author="NASA" w:date="2021-09-15T08:17:00Z">
        <w:r w:rsidR="00E335F1">
          <w:t xml:space="preserve"> band.</w:t>
        </w:r>
      </w:ins>
    </w:p>
    <w:p w14:paraId="317F5D68" w14:textId="730921EB" w:rsidR="00E335F1" w:rsidRDefault="00E335F1" w:rsidP="007004B6">
      <w:pPr>
        <w:rPr>
          <w:ins w:id="321" w:author="NASA" w:date="2021-09-15T06:20:00Z"/>
        </w:rPr>
      </w:pPr>
      <w:ins w:id="322" w:author="NASA" w:date="2021-09-15T08:22:00Z">
        <w:r w:rsidRPr="00E335F1">
          <w:rPr>
            <w:highlight w:val="yellow"/>
            <w:rPrChange w:id="323" w:author="NASA" w:date="2021-09-15T08:23:00Z">
              <w:rPr/>
            </w:rPrChange>
          </w:rPr>
          <w:t>[USA Note: Power and</w:t>
        </w:r>
      </w:ins>
      <w:ins w:id="324" w:author="NASA" w:date="2021-09-15T08:23:00Z">
        <w:r w:rsidRPr="00E335F1">
          <w:rPr>
            <w:highlight w:val="yellow"/>
            <w:rPrChange w:id="325" w:author="NASA" w:date="2021-09-15T08:23:00Z">
              <w:rPr/>
            </w:rPrChange>
          </w:rPr>
          <w:t xml:space="preserve"> spacing taken from liaison statement to 7C, document 7C/204]</w:t>
        </w:r>
      </w:ins>
    </w:p>
    <w:p w14:paraId="41E706F4" w14:textId="72251093" w:rsidR="007004B6" w:rsidRPr="00EB77BB" w:rsidRDefault="007004B6" w:rsidP="007004B6">
      <w:pPr>
        <w:pStyle w:val="TableNo"/>
        <w:rPr>
          <w:ins w:id="326" w:author="NASA" w:date="2021-09-15T06:20:00Z"/>
          <w:lang w:eastAsia="ja-JP"/>
        </w:rPr>
      </w:pPr>
      <w:ins w:id="327" w:author="NASA" w:date="2021-09-15T06:20:00Z">
        <w:r w:rsidRPr="00E335F1">
          <w:rPr>
            <w:highlight w:val="yellow"/>
            <w:rPrChange w:id="328" w:author="NASA" w:date="2021-09-15T08:19:00Z">
              <w:rPr/>
            </w:rPrChange>
          </w:rPr>
          <w:t xml:space="preserve">Table </w:t>
        </w:r>
      </w:ins>
      <w:ins w:id="329" w:author="NASA" w:date="2021-09-15T08:18:00Z">
        <w:r w:rsidR="00E335F1" w:rsidRPr="00E335F1">
          <w:rPr>
            <w:rFonts w:eastAsia="SimSun"/>
            <w:highlight w:val="yellow"/>
            <w:lang w:eastAsia="zh-CN"/>
            <w:rPrChange w:id="330" w:author="NASA" w:date="2021-09-15T08:19:00Z">
              <w:rPr>
                <w:rFonts w:eastAsia="SimSun"/>
                <w:lang w:eastAsia="zh-CN"/>
              </w:rPr>
            </w:rPrChange>
          </w:rPr>
          <w:t>X</w:t>
        </w:r>
      </w:ins>
    </w:p>
    <w:p w14:paraId="57029901" w14:textId="32EE8C56" w:rsidR="007004B6" w:rsidRPr="00F36C9E" w:rsidRDefault="007004B6" w:rsidP="007004B6">
      <w:pPr>
        <w:pStyle w:val="Tabletitle"/>
        <w:rPr>
          <w:ins w:id="331" w:author="NASA" w:date="2021-09-15T06:20:00Z"/>
        </w:rPr>
      </w:pPr>
      <w:ins w:id="332" w:author="NASA" w:date="2021-09-15T06:20:00Z">
        <w:r w:rsidRPr="007004B6">
          <w:t>Characteristics</w:t>
        </w:r>
        <w:r>
          <w:t xml:space="preserve"> of FOD detection system networks </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1389"/>
      </w:tblGrid>
      <w:tr w:rsidR="007004B6" w:rsidRPr="00C75498" w14:paraId="18D17F6D" w14:textId="77777777" w:rsidTr="003704DC">
        <w:trPr>
          <w:jc w:val="center"/>
          <w:ins w:id="333" w:author="NASA" w:date="2021-09-15T06:20:00Z"/>
        </w:trPr>
        <w:tc>
          <w:tcPr>
            <w:tcW w:w="0" w:type="auto"/>
            <w:shd w:val="clear" w:color="auto" w:fill="auto"/>
            <w:vAlign w:val="center"/>
          </w:tcPr>
          <w:p w14:paraId="19B49774" w14:textId="77777777" w:rsidR="007004B6" w:rsidRPr="006121A2" w:rsidRDefault="007004B6" w:rsidP="003704DC">
            <w:pPr>
              <w:pStyle w:val="Tablehead"/>
              <w:rPr>
                <w:ins w:id="334" w:author="NASA" w:date="2021-09-15T06:20:00Z"/>
                <w:lang w:eastAsia="nb-NO"/>
              </w:rPr>
            </w:pPr>
            <w:ins w:id="335" w:author="NASA" w:date="2021-09-15T06:20:00Z">
              <w:r w:rsidRPr="006121A2">
                <w:rPr>
                  <w:lang w:eastAsia="nb-NO"/>
                </w:rPr>
                <w:t>Parameter</w:t>
              </w:r>
            </w:ins>
          </w:p>
        </w:tc>
        <w:tc>
          <w:tcPr>
            <w:tcW w:w="0" w:type="auto"/>
            <w:shd w:val="clear" w:color="auto" w:fill="auto"/>
            <w:vAlign w:val="center"/>
          </w:tcPr>
          <w:p w14:paraId="4022F9AF" w14:textId="77777777" w:rsidR="007004B6" w:rsidRPr="006121A2" w:rsidRDefault="007004B6" w:rsidP="003704DC">
            <w:pPr>
              <w:pStyle w:val="Tablehead"/>
              <w:rPr>
                <w:ins w:id="336" w:author="NASA" w:date="2021-09-15T06:20:00Z"/>
                <w:lang w:eastAsia="nb-NO"/>
              </w:rPr>
            </w:pPr>
            <w:ins w:id="337" w:author="NASA" w:date="2021-09-15T06:20:00Z">
              <w:r w:rsidRPr="006121A2">
                <w:rPr>
                  <w:lang w:eastAsia="nb-NO"/>
                </w:rPr>
                <w:t>Value</w:t>
              </w:r>
            </w:ins>
          </w:p>
        </w:tc>
      </w:tr>
      <w:tr w:rsidR="007004B6" w14:paraId="2C730763" w14:textId="77777777" w:rsidTr="003704DC">
        <w:trPr>
          <w:jc w:val="center"/>
          <w:ins w:id="338" w:author="NASA" w:date="2021-09-15T06:20:00Z"/>
        </w:trPr>
        <w:tc>
          <w:tcPr>
            <w:tcW w:w="0" w:type="auto"/>
            <w:shd w:val="clear" w:color="auto" w:fill="auto"/>
            <w:vAlign w:val="center"/>
          </w:tcPr>
          <w:p w14:paraId="0BE00555" w14:textId="520C1EC9" w:rsidR="007004B6" w:rsidRPr="006121A2" w:rsidRDefault="00E07DCE" w:rsidP="003704DC">
            <w:pPr>
              <w:pStyle w:val="Tabletext"/>
              <w:rPr>
                <w:ins w:id="339" w:author="NASA" w:date="2021-09-15T06:20:00Z"/>
                <w:lang w:eastAsia="nb-NO"/>
              </w:rPr>
            </w:pPr>
            <w:ins w:id="340" w:author="NASA" w:date="2021-09-15T08:13:00Z">
              <w:r>
                <w:rPr>
                  <w:lang w:eastAsia="ja-JP" w:bidi="he-IL"/>
                </w:rPr>
                <w:t>M</w:t>
              </w:r>
              <w:r>
                <w:rPr>
                  <w:lang w:eastAsia="ja-JP" w:bidi="he-IL"/>
                </w:rPr>
                <w:t>aximum out-of-band emission power</w:t>
              </w:r>
            </w:ins>
          </w:p>
        </w:tc>
        <w:tc>
          <w:tcPr>
            <w:tcW w:w="0" w:type="auto"/>
            <w:shd w:val="clear" w:color="auto" w:fill="auto"/>
            <w:vAlign w:val="center"/>
          </w:tcPr>
          <w:p w14:paraId="2C39475A" w14:textId="3C70F5E3" w:rsidR="007004B6" w:rsidRPr="006121A2" w:rsidRDefault="00E07DCE" w:rsidP="003704DC">
            <w:pPr>
              <w:pStyle w:val="Tabletext"/>
              <w:jc w:val="center"/>
              <w:rPr>
                <w:ins w:id="341" w:author="NASA" w:date="2021-09-15T06:20:00Z"/>
                <w:lang w:eastAsia="nb-NO"/>
              </w:rPr>
            </w:pPr>
            <w:ins w:id="342" w:author="NASA" w:date="2021-09-15T08:13:00Z">
              <w:r>
                <w:rPr>
                  <w:lang w:eastAsia="nb-NO"/>
                </w:rPr>
                <w:t>-50 dBm/MHz</w:t>
              </w:r>
            </w:ins>
          </w:p>
        </w:tc>
      </w:tr>
      <w:tr w:rsidR="00E335F1" w14:paraId="18F61A33" w14:textId="77777777" w:rsidTr="003704DC">
        <w:trPr>
          <w:jc w:val="center"/>
          <w:ins w:id="343" w:author="NASA" w:date="2021-09-15T08:20:00Z"/>
        </w:trPr>
        <w:tc>
          <w:tcPr>
            <w:tcW w:w="0" w:type="auto"/>
            <w:shd w:val="clear" w:color="auto" w:fill="auto"/>
            <w:vAlign w:val="center"/>
          </w:tcPr>
          <w:p w14:paraId="1912FB50" w14:textId="56F27E3A" w:rsidR="00E335F1" w:rsidRDefault="00E335F1" w:rsidP="003704DC">
            <w:pPr>
              <w:pStyle w:val="Tabletext"/>
              <w:rPr>
                <w:ins w:id="344" w:author="NASA" w:date="2021-09-15T08:20:00Z"/>
                <w:lang w:eastAsia="nb-NO"/>
              </w:rPr>
            </w:pPr>
            <w:ins w:id="345" w:author="NASA" w:date="2021-09-15T08:20:00Z">
              <w:r w:rsidRPr="00775C8C">
                <w:t>Antenna gain</w:t>
              </w:r>
            </w:ins>
          </w:p>
        </w:tc>
        <w:tc>
          <w:tcPr>
            <w:tcW w:w="0" w:type="auto"/>
            <w:shd w:val="clear" w:color="auto" w:fill="auto"/>
            <w:vAlign w:val="center"/>
          </w:tcPr>
          <w:p w14:paraId="083FF712" w14:textId="36EDC878" w:rsidR="00E335F1" w:rsidRDefault="00E335F1" w:rsidP="003704DC">
            <w:pPr>
              <w:pStyle w:val="Tabletext"/>
              <w:jc w:val="center"/>
              <w:rPr>
                <w:ins w:id="346" w:author="NASA" w:date="2021-09-15T08:20:00Z"/>
                <w:lang w:eastAsia="nb-NO"/>
              </w:rPr>
            </w:pPr>
            <w:ins w:id="347" w:author="NASA" w:date="2021-09-15T08:20:00Z">
              <w:r>
                <w:rPr>
                  <w:lang w:eastAsia="nb-NO"/>
                </w:rPr>
                <w:t>44 dBi</w:t>
              </w:r>
            </w:ins>
          </w:p>
        </w:tc>
      </w:tr>
      <w:tr w:rsidR="00E335F1" w14:paraId="7E035E93" w14:textId="77777777" w:rsidTr="003704DC">
        <w:trPr>
          <w:jc w:val="center"/>
          <w:ins w:id="348" w:author="NASA" w:date="2021-09-15T08:20:00Z"/>
        </w:trPr>
        <w:tc>
          <w:tcPr>
            <w:tcW w:w="0" w:type="auto"/>
            <w:shd w:val="clear" w:color="auto" w:fill="auto"/>
            <w:vAlign w:val="center"/>
          </w:tcPr>
          <w:p w14:paraId="1256CEB2" w14:textId="465619D2" w:rsidR="00E335F1" w:rsidRDefault="00E335F1" w:rsidP="003704DC">
            <w:pPr>
              <w:pStyle w:val="Tabletext"/>
              <w:rPr>
                <w:ins w:id="349" w:author="NASA" w:date="2021-09-15T08:20:00Z"/>
                <w:lang w:eastAsia="nb-NO"/>
              </w:rPr>
            </w:pPr>
            <w:ins w:id="350" w:author="NASA" w:date="2021-09-15T08:20:00Z">
              <w:r>
                <w:rPr>
                  <w:lang w:eastAsia="nb-NO"/>
                </w:rPr>
                <w:t>Antenna Pattern</w:t>
              </w:r>
            </w:ins>
          </w:p>
        </w:tc>
        <w:tc>
          <w:tcPr>
            <w:tcW w:w="0" w:type="auto"/>
            <w:shd w:val="clear" w:color="auto" w:fill="auto"/>
            <w:vAlign w:val="center"/>
          </w:tcPr>
          <w:p w14:paraId="27443072" w14:textId="0440BD2F" w:rsidR="00E335F1" w:rsidRDefault="00E335F1" w:rsidP="003704DC">
            <w:pPr>
              <w:pStyle w:val="Tabletext"/>
              <w:jc w:val="center"/>
              <w:rPr>
                <w:ins w:id="351" w:author="NASA" w:date="2021-09-15T08:20:00Z"/>
                <w:lang w:eastAsia="nb-NO"/>
              </w:rPr>
            </w:pPr>
            <w:ins w:id="352" w:author="NASA" w:date="2021-09-15T08:20:00Z">
              <w:r>
                <w:rPr>
                  <w:lang w:eastAsia="nb-NO"/>
                </w:rPr>
                <w:t>F.699-8</w:t>
              </w:r>
            </w:ins>
          </w:p>
        </w:tc>
      </w:tr>
      <w:tr w:rsidR="00E335F1" w14:paraId="1BB0A2FF" w14:textId="77777777" w:rsidTr="003704DC">
        <w:trPr>
          <w:jc w:val="center"/>
          <w:ins w:id="353" w:author="NASA" w:date="2021-09-15T08:20:00Z"/>
        </w:trPr>
        <w:tc>
          <w:tcPr>
            <w:tcW w:w="0" w:type="auto"/>
            <w:shd w:val="clear" w:color="auto" w:fill="auto"/>
            <w:vAlign w:val="center"/>
          </w:tcPr>
          <w:p w14:paraId="4A596C0D" w14:textId="4B062D43" w:rsidR="00E335F1" w:rsidRDefault="00E335F1" w:rsidP="00E335F1">
            <w:pPr>
              <w:pStyle w:val="Tabletext"/>
              <w:rPr>
                <w:ins w:id="354" w:author="NASA" w:date="2021-09-15T08:20:00Z"/>
                <w:lang w:eastAsia="nb-NO"/>
              </w:rPr>
            </w:pPr>
            <w:ins w:id="355" w:author="NASA" w:date="2021-09-15T08:21:00Z">
              <w:r>
                <w:rPr>
                  <w:lang w:eastAsia="nb-NO"/>
                </w:rPr>
                <w:t xml:space="preserve">Antenna </w:t>
              </w:r>
            </w:ins>
            <w:ins w:id="356" w:author="NASA" w:date="2021-09-15T08:20:00Z">
              <w:r>
                <w:rPr>
                  <w:lang w:eastAsia="nb-NO"/>
                </w:rPr>
                <w:t>Height</w:t>
              </w:r>
            </w:ins>
          </w:p>
        </w:tc>
        <w:tc>
          <w:tcPr>
            <w:tcW w:w="0" w:type="auto"/>
            <w:shd w:val="clear" w:color="auto" w:fill="auto"/>
            <w:vAlign w:val="center"/>
          </w:tcPr>
          <w:p w14:paraId="63930EEE" w14:textId="28D8BBD5" w:rsidR="00E335F1" w:rsidRDefault="00E335F1" w:rsidP="00E335F1">
            <w:pPr>
              <w:pStyle w:val="Tabletext"/>
              <w:jc w:val="center"/>
              <w:rPr>
                <w:ins w:id="357" w:author="NASA" w:date="2021-09-15T08:20:00Z"/>
                <w:lang w:eastAsia="nb-NO"/>
              </w:rPr>
            </w:pPr>
            <w:ins w:id="358" w:author="NASA" w:date="2021-09-15T08:20:00Z">
              <w:r>
                <w:rPr>
                  <w:lang w:eastAsia="nb-NO"/>
                </w:rPr>
                <w:t>7 m</w:t>
              </w:r>
            </w:ins>
          </w:p>
        </w:tc>
      </w:tr>
      <w:tr w:rsidR="00E335F1" w14:paraId="3E5B6428" w14:textId="77777777" w:rsidTr="003704DC">
        <w:trPr>
          <w:jc w:val="center"/>
          <w:ins w:id="359" w:author="NASA" w:date="2021-09-15T08:21:00Z"/>
        </w:trPr>
        <w:tc>
          <w:tcPr>
            <w:tcW w:w="0" w:type="auto"/>
            <w:shd w:val="clear" w:color="auto" w:fill="auto"/>
            <w:vAlign w:val="center"/>
          </w:tcPr>
          <w:p w14:paraId="1295794C" w14:textId="1EED96EB" w:rsidR="00E335F1" w:rsidRDefault="00E335F1" w:rsidP="00E335F1">
            <w:pPr>
              <w:pStyle w:val="Tabletext"/>
              <w:rPr>
                <w:ins w:id="360" w:author="NASA" w:date="2021-09-15T08:21:00Z"/>
                <w:lang w:eastAsia="nb-NO"/>
              </w:rPr>
            </w:pPr>
            <w:ins w:id="361" w:author="NASA" w:date="2021-09-15T08:21:00Z">
              <w:r>
                <w:rPr>
                  <w:lang w:eastAsia="nb-NO"/>
                </w:rPr>
                <w:t>Scan Rate</w:t>
              </w:r>
            </w:ins>
          </w:p>
        </w:tc>
        <w:tc>
          <w:tcPr>
            <w:tcW w:w="0" w:type="auto"/>
            <w:shd w:val="clear" w:color="auto" w:fill="auto"/>
            <w:vAlign w:val="center"/>
          </w:tcPr>
          <w:p w14:paraId="0B5B0855" w14:textId="1BC365C7" w:rsidR="00E335F1" w:rsidRDefault="00E335F1" w:rsidP="00E335F1">
            <w:pPr>
              <w:pStyle w:val="Tabletext"/>
              <w:jc w:val="center"/>
              <w:rPr>
                <w:ins w:id="362" w:author="NASA" w:date="2021-09-15T08:21:00Z"/>
                <w:lang w:eastAsia="nb-NO"/>
              </w:rPr>
            </w:pPr>
            <w:ins w:id="363" w:author="NASA" w:date="2021-09-15T08:21:00Z">
              <w:r>
                <w:rPr>
                  <w:lang w:eastAsia="nb-NO"/>
                </w:rPr>
                <w:t>15 RPM</w:t>
              </w:r>
            </w:ins>
          </w:p>
        </w:tc>
      </w:tr>
      <w:tr w:rsidR="00E335F1" w14:paraId="37819483" w14:textId="77777777" w:rsidTr="003704DC">
        <w:trPr>
          <w:jc w:val="center"/>
          <w:ins w:id="364" w:author="NASA" w:date="2021-09-15T06:20:00Z"/>
        </w:trPr>
        <w:tc>
          <w:tcPr>
            <w:tcW w:w="0" w:type="auto"/>
            <w:shd w:val="clear" w:color="auto" w:fill="auto"/>
            <w:vAlign w:val="center"/>
          </w:tcPr>
          <w:p w14:paraId="53EF2393" w14:textId="125885F0" w:rsidR="00E335F1" w:rsidRPr="006121A2" w:rsidRDefault="00E335F1" w:rsidP="00E335F1">
            <w:pPr>
              <w:pStyle w:val="Tabletext"/>
              <w:rPr>
                <w:ins w:id="365" w:author="NASA" w:date="2021-09-15T06:20:00Z"/>
                <w:lang w:eastAsia="nb-NO"/>
              </w:rPr>
            </w:pPr>
            <w:ins w:id="366" w:author="NASA" w:date="2021-09-15T08:22:00Z">
              <w:r>
                <w:rPr>
                  <w:lang w:eastAsia="nb-NO"/>
                </w:rPr>
                <w:t xml:space="preserve">Antenna </w:t>
              </w:r>
            </w:ins>
            <w:ins w:id="367" w:author="NASA" w:date="2021-09-15T06:20:00Z">
              <w:r>
                <w:rPr>
                  <w:lang w:eastAsia="nb-NO"/>
                </w:rPr>
                <w:t>Elevation Angle</w:t>
              </w:r>
            </w:ins>
          </w:p>
        </w:tc>
        <w:tc>
          <w:tcPr>
            <w:tcW w:w="0" w:type="auto"/>
            <w:shd w:val="clear" w:color="auto" w:fill="auto"/>
            <w:vAlign w:val="center"/>
          </w:tcPr>
          <w:p w14:paraId="1834AA9A" w14:textId="77777777" w:rsidR="00E335F1" w:rsidRPr="006121A2" w:rsidRDefault="00E335F1" w:rsidP="00E335F1">
            <w:pPr>
              <w:pStyle w:val="Tabletext"/>
              <w:jc w:val="center"/>
              <w:rPr>
                <w:ins w:id="368" w:author="NASA" w:date="2021-09-15T06:20:00Z"/>
                <w:lang w:eastAsia="nb-NO"/>
              </w:rPr>
            </w:pPr>
            <w:ins w:id="369" w:author="NASA" w:date="2021-09-15T06:20:00Z">
              <w:r>
                <w:rPr>
                  <w:lang w:eastAsia="nb-NO"/>
                </w:rPr>
                <w:t>-1.8°</w:t>
              </w:r>
            </w:ins>
          </w:p>
        </w:tc>
      </w:tr>
      <w:tr w:rsidR="00E335F1" w14:paraId="4A593FB5" w14:textId="77777777" w:rsidTr="003704DC">
        <w:trPr>
          <w:jc w:val="center"/>
          <w:ins w:id="370" w:author="NASA" w:date="2021-09-15T08:21:00Z"/>
        </w:trPr>
        <w:tc>
          <w:tcPr>
            <w:tcW w:w="0" w:type="auto"/>
            <w:shd w:val="clear" w:color="auto" w:fill="auto"/>
            <w:vAlign w:val="center"/>
          </w:tcPr>
          <w:p w14:paraId="79A89F23" w14:textId="153E7F5B" w:rsidR="00E335F1" w:rsidRDefault="00E335F1" w:rsidP="00E335F1">
            <w:pPr>
              <w:pStyle w:val="Tabletext"/>
              <w:rPr>
                <w:ins w:id="371" w:author="NASA" w:date="2021-09-15T08:21:00Z"/>
                <w:lang w:eastAsia="nb-NO"/>
              </w:rPr>
            </w:pPr>
            <w:ins w:id="372" w:author="NASA" w:date="2021-09-15T08:22:00Z">
              <w:r>
                <w:rPr>
                  <w:lang w:eastAsia="nb-NO"/>
                </w:rPr>
                <w:t>Radiated Rotation Angle (azimuth scan)</w:t>
              </w:r>
            </w:ins>
          </w:p>
        </w:tc>
        <w:tc>
          <w:tcPr>
            <w:tcW w:w="0" w:type="auto"/>
            <w:shd w:val="clear" w:color="auto" w:fill="auto"/>
            <w:vAlign w:val="center"/>
          </w:tcPr>
          <w:p w14:paraId="54EE0596" w14:textId="3A8DF3EA" w:rsidR="00E335F1" w:rsidRDefault="00E335F1" w:rsidP="00E335F1">
            <w:pPr>
              <w:pStyle w:val="Tabletext"/>
              <w:jc w:val="center"/>
              <w:rPr>
                <w:ins w:id="373" w:author="NASA" w:date="2021-09-15T08:21:00Z"/>
                <w:lang w:eastAsia="nb-NO"/>
              </w:rPr>
            </w:pPr>
            <w:ins w:id="374" w:author="NASA" w:date="2021-09-15T08:21:00Z">
              <w:r>
                <w:rPr>
                  <w:lang w:eastAsia="nb-NO"/>
                </w:rPr>
                <w:t>+/- 60°</w:t>
              </w:r>
            </w:ins>
          </w:p>
        </w:tc>
      </w:tr>
      <w:tr w:rsidR="00E335F1" w14:paraId="5B33A8B8" w14:textId="77777777" w:rsidTr="003704DC">
        <w:trPr>
          <w:jc w:val="center"/>
          <w:ins w:id="375" w:author="NASA" w:date="2021-09-15T06:20:00Z"/>
        </w:trPr>
        <w:tc>
          <w:tcPr>
            <w:tcW w:w="0" w:type="auto"/>
            <w:shd w:val="clear" w:color="auto" w:fill="auto"/>
            <w:vAlign w:val="center"/>
          </w:tcPr>
          <w:p w14:paraId="012B32C5" w14:textId="77777777" w:rsidR="00E335F1" w:rsidRPr="006121A2" w:rsidRDefault="00E335F1" w:rsidP="00E335F1">
            <w:pPr>
              <w:pStyle w:val="Tabletext"/>
              <w:rPr>
                <w:ins w:id="376" w:author="NASA" w:date="2021-09-15T06:20:00Z"/>
                <w:lang w:eastAsia="nb-NO"/>
              </w:rPr>
            </w:pPr>
            <w:ins w:id="377" w:author="NASA" w:date="2021-09-15T06:20:00Z">
              <w:r>
                <w:rPr>
                  <w:lang w:eastAsia="nb-NO"/>
                </w:rPr>
                <w:t>Spacing</w:t>
              </w:r>
            </w:ins>
          </w:p>
        </w:tc>
        <w:tc>
          <w:tcPr>
            <w:tcW w:w="0" w:type="auto"/>
            <w:shd w:val="clear" w:color="auto" w:fill="auto"/>
            <w:vAlign w:val="center"/>
          </w:tcPr>
          <w:p w14:paraId="7147667C" w14:textId="3660EE5C" w:rsidR="00E335F1" w:rsidRPr="006121A2" w:rsidRDefault="00E335F1" w:rsidP="00E335F1">
            <w:pPr>
              <w:pStyle w:val="Tabletext"/>
              <w:jc w:val="center"/>
              <w:rPr>
                <w:ins w:id="378" w:author="NASA" w:date="2021-09-15T06:20:00Z"/>
                <w:lang w:eastAsia="nb-NO"/>
              </w:rPr>
            </w:pPr>
            <w:ins w:id="379" w:author="NASA" w:date="2021-09-15T08:14:00Z">
              <w:r>
                <w:rPr>
                  <w:lang w:eastAsia="nb-NO"/>
                </w:rPr>
                <w:t>2</w:t>
              </w:r>
            </w:ins>
            <w:ins w:id="380" w:author="NASA" w:date="2021-09-15T06:20:00Z">
              <w:r>
                <w:rPr>
                  <w:lang w:eastAsia="nb-NO"/>
                </w:rPr>
                <w:t>00 m</w:t>
              </w:r>
            </w:ins>
          </w:p>
        </w:tc>
      </w:tr>
    </w:tbl>
    <w:p w14:paraId="24EACCCA" w14:textId="77777777" w:rsidR="007004B6" w:rsidRDefault="007004B6" w:rsidP="007004B6">
      <w:pPr>
        <w:pStyle w:val="Tablefin"/>
        <w:rPr>
          <w:ins w:id="381" w:author="NASA" w:date="2021-09-15T06:20:00Z"/>
        </w:rPr>
      </w:pPr>
    </w:p>
    <w:p w14:paraId="28A0208C" w14:textId="68A35323" w:rsidR="00394805" w:rsidRPr="005F1D45" w:rsidDel="007004B6" w:rsidRDefault="00394805" w:rsidP="00394805">
      <w:pPr>
        <w:rPr>
          <w:del w:id="382" w:author="NASA" w:date="2021-09-15T06:20:00Z"/>
        </w:rPr>
      </w:pPr>
      <w:del w:id="383" w:author="NASA" w:date="2021-09-15T06:20:00Z">
        <w:r w:rsidRPr="005F1D45" w:rsidDel="007004B6">
          <w:delText>as section A1-1.2.</w:delText>
        </w:r>
      </w:del>
    </w:p>
    <w:p w14:paraId="3738E7A0" w14:textId="70F81BBC" w:rsidR="0021533A" w:rsidRPr="005F1D45" w:rsidRDefault="00394805" w:rsidP="0021533A">
      <w:pPr>
        <w:pStyle w:val="Heading4"/>
        <w:rPr>
          <w:ins w:id="384" w:author="NASA" w:date="2021-09-15T08:04:00Z"/>
        </w:rPr>
      </w:pPr>
      <w:del w:id="385" w:author="NASA" w:date="2021-09-15T08:04:00Z">
        <w:r w:rsidRPr="005F1D45" w:rsidDel="0021533A">
          <w:delText>A2-1.2.3</w:delText>
        </w:r>
        <w:r w:rsidRPr="005F1D45" w:rsidDel="0021533A">
          <w:tab/>
          <w:delText>Characteristics of Earth exploration satellite service (passive) system</w:delText>
        </w:r>
      </w:del>
      <w:ins w:id="386" w:author="NASA" w:date="2021-09-15T08:04:00Z">
        <w:r w:rsidR="0021533A" w:rsidRPr="005F1D45">
          <w:t>A2-1.2.3</w:t>
        </w:r>
        <w:r w:rsidR="0021533A" w:rsidRPr="005F1D45">
          <w:tab/>
          <w:t>Characteristics of Earth exploration satellite service (passive) system</w:t>
        </w:r>
      </w:ins>
    </w:p>
    <w:p w14:paraId="41355CE0" w14:textId="595431CA" w:rsidR="0021533A" w:rsidRPr="005F1D45" w:rsidDel="0021533A" w:rsidRDefault="0021533A" w:rsidP="007004B6">
      <w:pPr>
        <w:rPr>
          <w:del w:id="387" w:author="NASA" w:date="2021-09-15T08:04:00Z"/>
        </w:rPr>
      </w:pPr>
    </w:p>
    <w:p w14:paraId="789EF011" w14:textId="57747A29" w:rsidR="00394805" w:rsidDel="008425B6" w:rsidRDefault="00394805" w:rsidP="00394805">
      <w:pPr>
        <w:pStyle w:val="Heading4"/>
        <w:rPr>
          <w:del w:id="388" w:author="NASA" w:date="2021-09-15T06:09:00Z"/>
        </w:rPr>
      </w:pPr>
      <w:del w:id="389" w:author="NASA" w:date="2021-09-15T06:09:00Z">
        <w:r w:rsidRPr="005F1D45" w:rsidDel="008425B6">
          <w:delText>A2-1.2.3.1</w:delText>
        </w:r>
        <w:r w:rsidRPr="005F1D45" w:rsidDel="008425B6">
          <w:tab/>
          <w:delText>Earth exploration satellite service (passive) orbital characteristics</w:delText>
        </w:r>
      </w:del>
    </w:p>
    <w:p w14:paraId="046CC0A7" w14:textId="20903601" w:rsidR="00394805" w:rsidRPr="005F1D45" w:rsidDel="008425B6" w:rsidRDefault="00394805" w:rsidP="00394805">
      <w:pPr>
        <w:rPr>
          <w:del w:id="390" w:author="NASA" w:date="2021-09-15T06:09:00Z"/>
        </w:rPr>
      </w:pPr>
      <w:del w:id="391" w:author="NASA" w:date="2021-09-15T06:09:00Z">
        <w:r w:rsidRPr="005F1D45" w:rsidDel="008425B6">
          <w:delText>Use same as section A1-1.2.</w:delText>
        </w:r>
      </w:del>
    </w:p>
    <w:p w14:paraId="5B277F8A" w14:textId="1C789761" w:rsidR="00394805" w:rsidRPr="005F1D45" w:rsidDel="0021533A" w:rsidRDefault="00394805" w:rsidP="00394805">
      <w:pPr>
        <w:pStyle w:val="Heading4"/>
        <w:rPr>
          <w:del w:id="392" w:author="NASA" w:date="2021-09-15T08:04:00Z"/>
        </w:rPr>
      </w:pPr>
      <w:del w:id="393" w:author="NASA" w:date="2021-09-15T08:04:00Z">
        <w:r w:rsidRPr="005F1D45" w:rsidDel="0021533A">
          <w:delText>A2-1.2.3.2</w:delText>
        </w:r>
        <w:r w:rsidRPr="005F1D45" w:rsidDel="0021533A">
          <w:tab/>
          <w:delText>Earth exploration satellite service (passive) technical and operational characteristics</w:delText>
        </w:r>
      </w:del>
    </w:p>
    <w:p w14:paraId="1554A5CE" w14:textId="23C887A2" w:rsidR="00394805" w:rsidRPr="005F1D45" w:rsidDel="00131592" w:rsidRDefault="00394805" w:rsidP="00394805">
      <w:pPr>
        <w:rPr>
          <w:del w:id="394" w:author="NASA" w:date="2021-09-14T08:34:00Z"/>
        </w:rPr>
      </w:pPr>
      <w:del w:id="395" w:author="NASA" w:date="2021-09-14T08:34:00Z">
        <w:r w:rsidRPr="005F1D45" w:rsidDel="00131592">
          <w:delText>The following table summarizes the EESS parameters.</w:delText>
        </w:r>
      </w:del>
    </w:p>
    <w:p w14:paraId="6B698D0D" w14:textId="62CB07ED" w:rsidR="00394805" w:rsidRPr="005F1D45" w:rsidDel="00131592" w:rsidRDefault="00394805" w:rsidP="00394805">
      <w:pPr>
        <w:pStyle w:val="TableNo"/>
        <w:rPr>
          <w:del w:id="396" w:author="NASA" w:date="2021-09-14T08:34:00Z"/>
          <w:lang w:eastAsia="ja-JP"/>
        </w:rPr>
      </w:pPr>
      <w:del w:id="397" w:author="NASA" w:date="2021-09-14T08:34:00Z">
        <w:r w:rsidRPr="005F1D45" w:rsidDel="00131592">
          <w:delText>Table</w:delText>
        </w:r>
        <w:r w:rsidRPr="005F1D45" w:rsidDel="00131592">
          <w:rPr>
            <w:lang w:eastAsia="ja-JP"/>
          </w:rPr>
          <w:delText xml:space="preserve"> A2-7</w:delText>
        </w:r>
      </w:del>
    </w:p>
    <w:p w14:paraId="4B5514EC" w14:textId="5ADE916F" w:rsidR="00394805" w:rsidRPr="005F1D45" w:rsidDel="00131592" w:rsidRDefault="00394805" w:rsidP="00394805">
      <w:pPr>
        <w:pStyle w:val="Tabletitle"/>
        <w:rPr>
          <w:del w:id="398" w:author="NASA" w:date="2021-09-14T08:34:00Z"/>
        </w:rPr>
      </w:pPr>
      <w:del w:id="399" w:author="NASA" w:date="2021-09-14T08:34:00Z">
        <w:r w:rsidRPr="005F1D45" w:rsidDel="00131592">
          <w:rPr>
            <w:rFonts w:eastAsia="SimSun"/>
            <w:lang w:eastAsia="zh-CN"/>
          </w:rPr>
          <w:delText>Earth exploration satellite service (passive) technical and operational characteristics</w:delText>
        </w:r>
      </w:del>
    </w:p>
    <w:tbl>
      <w:tblPr>
        <w:tblW w:w="4223" w:type="dxa"/>
        <w:jc w:val="center"/>
        <w:tblLayout w:type="fixed"/>
        <w:tblCellMar>
          <w:left w:w="28" w:type="dxa"/>
          <w:right w:w="28" w:type="dxa"/>
        </w:tblCellMar>
        <w:tblLook w:val="04A0" w:firstRow="1" w:lastRow="0" w:firstColumn="1" w:lastColumn="0" w:noHBand="0" w:noVBand="1"/>
      </w:tblPr>
      <w:tblGrid>
        <w:gridCol w:w="1980"/>
        <w:gridCol w:w="992"/>
        <w:gridCol w:w="1251"/>
      </w:tblGrid>
      <w:tr w:rsidR="00394805" w:rsidRPr="005F1D45" w:rsidDel="00131592" w14:paraId="1EC73FE8" w14:textId="05A0E43D" w:rsidTr="003704DC">
        <w:trPr>
          <w:cantSplit/>
          <w:jc w:val="center"/>
          <w:del w:id="400" w:author="NASA" w:date="2021-09-14T08:34:00Z"/>
        </w:trPr>
        <w:tc>
          <w:tcPr>
            <w:tcW w:w="198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14:paraId="1A107C7A" w14:textId="2D546990" w:rsidR="00394805" w:rsidRPr="005F1D45" w:rsidDel="00131592" w:rsidRDefault="00394805" w:rsidP="003704DC">
            <w:pPr>
              <w:pStyle w:val="Tablehead"/>
              <w:rPr>
                <w:del w:id="401" w:author="NASA" w:date="2021-09-14T08:34:00Z"/>
              </w:rPr>
            </w:pPr>
            <w:del w:id="402" w:author="NASA" w:date="2021-09-14T08:34:00Z">
              <w:r w:rsidRPr="005F1D45" w:rsidDel="00131592">
                <w:delText>Parameter</w:delText>
              </w:r>
            </w:del>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05840687" w14:textId="4ED45D75" w:rsidR="00394805" w:rsidRPr="005F1D45" w:rsidDel="00131592" w:rsidRDefault="00394805" w:rsidP="003704DC">
            <w:pPr>
              <w:pStyle w:val="Tablehead"/>
              <w:rPr>
                <w:del w:id="403" w:author="NASA" w:date="2021-09-14T08:34:00Z"/>
              </w:rPr>
            </w:pPr>
            <w:del w:id="404" w:author="NASA" w:date="2021-09-14T08:34:00Z">
              <w:r w:rsidRPr="005F1D45" w:rsidDel="00131592">
                <w:delText>Units</w:delText>
              </w:r>
            </w:del>
          </w:p>
        </w:tc>
        <w:tc>
          <w:tcPr>
            <w:tcW w:w="125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4FB10FB" w14:textId="085D7D69" w:rsidR="00394805" w:rsidRPr="005F1D45" w:rsidDel="00131592" w:rsidRDefault="00394805" w:rsidP="003704DC">
            <w:pPr>
              <w:pStyle w:val="Tablehead"/>
              <w:rPr>
                <w:del w:id="405" w:author="NASA" w:date="2021-09-14T08:34:00Z"/>
              </w:rPr>
            </w:pPr>
            <w:del w:id="406" w:author="NASA" w:date="2021-09-14T08:34:00Z">
              <w:r w:rsidRPr="005F1D45" w:rsidDel="00131592">
                <w:delText>Value</w:delText>
              </w:r>
            </w:del>
          </w:p>
        </w:tc>
      </w:tr>
      <w:tr w:rsidR="00394805" w:rsidRPr="005F1D45" w:rsidDel="00131592" w14:paraId="6CA8C88A" w14:textId="2F4506BC" w:rsidTr="003704DC">
        <w:trPr>
          <w:cantSplit/>
          <w:jc w:val="center"/>
          <w:del w:id="407" w:author="NASA" w:date="2021-09-14T08:34:00Z"/>
        </w:trPr>
        <w:tc>
          <w:tcPr>
            <w:tcW w:w="1980"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CEB6F23" w14:textId="7F4F21C3" w:rsidR="00394805" w:rsidRPr="005F1D45" w:rsidDel="00131592" w:rsidRDefault="00394805" w:rsidP="003704DC">
            <w:pPr>
              <w:pStyle w:val="Tabletext"/>
              <w:rPr>
                <w:del w:id="408" w:author="NASA" w:date="2021-09-14T08:34:00Z"/>
              </w:rPr>
            </w:pPr>
            <w:del w:id="409" w:author="NASA" w:date="2021-09-14T08:34:00Z">
              <w:r w:rsidRPr="005F1D45" w:rsidDel="00131592">
                <w:delText>Max gain</w:delText>
              </w:r>
            </w:del>
          </w:p>
        </w:tc>
        <w:tc>
          <w:tcPr>
            <w:tcW w:w="992" w:type="dxa"/>
            <w:tcBorders>
              <w:top w:val="nil"/>
              <w:left w:val="single" w:sz="4" w:space="0" w:color="auto"/>
              <w:bottom w:val="single" w:sz="4" w:space="0" w:color="auto"/>
              <w:right w:val="single" w:sz="4" w:space="0" w:color="auto"/>
            </w:tcBorders>
            <w:shd w:val="clear" w:color="auto" w:fill="auto"/>
            <w:vAlign w:val="bottom"/>
          </w:tcPr>
          <w:p w14:paraId="4F1372F9" w14:textId="3E8F87C7" w:rsidR="00394805" w:rsidRPr="005F1D45" w:rsidDel="00131592" w:rsidRDefault="00394805" w:rsidP="003704DC">
            <w:pPr>
              <w:pStyle w:val="Tabletext"/>
              <w:jc w:val="center"/>
              <w:rPr>
                <w:del w:id="410" w:author="NASA" w:date="2021-09-14T08:34:00Z"/>
              </w:rPr>
            </w:pPr>
            <w:del w:id="411" w:author="NASA" w:date="2021-09-14T08:34:00Z">
              <w:r w:rsidRPr="005F1D45" w:rsidDel="00131592">
                <w:delText>dBi</w:delText>
              </w:r>
            </w:del>
          </w:p>
        </w:tc>
        <w:tc>
          <w:tcPr>
            <w:tcW w:w="12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82E8B75" w14:textId="1AFB219B" w:rsidR="00394805" w:rsidRPr="005F1D45" w:rsidDel="00131592" w:rsidRDefault="00394805" w:rsidP="003704DC">
            <w:pPr>
              <w:pStyle w:val="Tabletext"/>
              <w:jc w:val="center"/>
              <w:rPr>
                <w:del w:id="412" w:author="NASA" w:date="2021-09-14T08:34:00Z"/>
              </w:rPr>
            </w:pPr>
            <w:del w:id="413" w:author="NASA" w:date="2021-09-14T08:34:00Z">
              <w:r w:rsidRPr="005F1D45" w:rsidDel="00131592">
                <w:delText>65</w:delText>
              </w:r>
            </w:del>
          </w:p>
        </w:tc>
      </w:tr>
      <w:tr w:rsidR="00394805" w:rsidRPr="005F1D45" w:rsidDel="00131592" w14:paraId="3C2EA24C" w14:textId="72626B35" w:rsidTr="003704DC">
        <w:trPr>
          <w:cantSplit/>
          <w:jc w:val="center"/>
          <w:del w:id="414" w:author="NASA" w:date="2021-09-14T08:34:00Z"/>
        </w:trPr>
        <w:tc>
          <w:tcPr>
            <w:tcW w:w="1980"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2224973" w14:textId="19D692E9" w:rsidR="00394805" w:rsidRPr="005F1D45" w:rsidDel="00131592" w:rsidRDefault="00394805" w:rsidP="003704DC">
            <w:pPr>
              <w:pStyle w:val="Tabletext"/>
              <w:rPr>
                <w:del w:id="415" w:author="NASA" w:date="2021-09-14T08:34:00Z"/>
              </w:rPr>
            </w:pPr>
            <w:del w:id="416" w:author="NASA" w:date="2021-09-14T08:34:00Z">
              <w:r w:rsidRPr="005F1D45" w:rsidDel="00131592">
                <w:delText>bandwidth</w:delText>
              </w:r>
            </w:del>
          </w:p>
        </w:tc>
        <w:tc>
          <w:tcPr>
            <w:tcW w:w="992" w:type="dxa"/>
            <w:tcBorders>
              <w:top w:val="nil"/>
              <w:left w:val="single" w:sz="4" w:space="0" w:color="auto"/>
              <w:bottom w:val="single" w:sz="4" w:space="0" w:color="auto"/>
              <w:right w:val="single" w:sz="4" w:space="0" w:color="auto"/>
            </w:tcBorders>
            <w:shd w:val="clear" w:color="auto" w:fill="auto"/>
            <w:vAlign w:val="bottom"/>
          </w:tcPr>
          <w:p w14:paraId="1868893C" w14:textId="3008A86F" w:rsidR="00394805" w:rsidRPr="005F1D45" w:rsidDel="00131592" w:rsidRDefault="00394805" w:rsidP="003704DC">
            <w:pPr>
              <w:pStyle w:val="Tabletext"/>
              <w:jc w:val="center"/>
              <w:rPr>
                <w:del w:id="417" w:author="NASA" w:date="2021-09-14T08:34:00Z"/>
              </w:rPr>
            </w:pPr>
            <w:del w:id="418" w:author="NASA" w:date="2021-09-14T08:34:00Z">
              <w:r w:rsidRPr="005F1D45" w:rsidDel="00131592">
                <w:delText>MHz</w:delText>
              </w:r>
            </w:del>
          </w:p>
        </w:tc>
        <w:tc>
          <w:tcPr>
            <w:tcW w:w="12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D658F12" w14:textId="43FA3F7D" w:rsidR="00394805" w:rsidRPr="005F1D45" w:rsidDel="00131592" w:rsidRDefault="00394805" w:rsidP="003704DC">
            <w:pPr>
              <w:pStyle w:val="Tabletext"/>
              <w:jc w:val="center"/>
              <w:rPr>
                <w:del w:id="419" w:author="NASA" w:date="2021-09-14T08:34:00Z"/>
              </w:rPr>
            </w:pPr>
            <w:del w:id="420" w:author="NASA" w:date="2021-09-14T08:34:00Z">
              <w:r w:rsidRPr="005F1D45" w:rsidDel="00131592">
                <w:delText>1.2</w:delText>
              </w:r>
            </w:del>
          </w:p>
        </w:tc>
      </w:tr>
      <w:tr w:rsidR="00394805" w:rsidRPr="005F1D45" w:rsidDel="00131592" w14:paraId="403EAE0B" w14:textId="7A784208" w:rsidTr="003704DC">
        <w:trPr>
          <w:cantSplit/>
          <w:jc w:val="center"/>
          <w:del w:id="421" w:author="NASA" w:date="2021-09-14T08:34:00Z"/>
        </w:trPr>
        <w:tc>
          <w:tcPr>
            <w:tcW w:w="198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14:paraId="641501B8" w14:textId="5BD03E26" w:rsidR="00394805" w:rsidRPr="005F1D45" w:rsidDel="00131592" w:rsidRDefault="00394805" w:rsidP="003704DC">
            <w:pPr>
              <w:pStyle w:val="Tabletext"/>
              <w:rPr>
                <w:del w:id="422" w:author="NASA" w:date="2021-09-14T08:34:00Z"/>
              </w:rPr>
            </w:pPr>
            <w:del w:id="423" w:author="NASA" w:date="2021-09-14T08:34:00Z">
              <w:r w:rsidRPr="005F1D45" w:rsidDel="00131592">
                <w:delText>Antenna pattern</w:delText>
              </w:r>
            </w:del>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14EFCDF5" w14:textId="47C7D8BE" w:rsidR="00394805" w:rsidRPr="005F1D45" w:rsidDel="00131592" w:rsidRDefault="00394805" w:rsidP="003704DC">
            <w:pPr>
              <w:pStyle w:val="Tabletext"/>
              <w:jc w:val="center"/>
              <w:rPr>
                <w:del w:id="424" w:author="NASA" w:date="2021-09-14T08:34:00Z"/>
              </w:rPr>
            </w:pPr>
            <w:del w:id="425" w:author="NASA" w:date="2021-09-14T08:34:00Z">
              <w:r w:rsidDel="00131592">
                <w:delText>–</w:delText>
              </w:r>
            </w:del>
          </w:p>
        </w:tc>
        <w:tc>
          <w:tcPr>
            <w:tcW w:w="125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4EBCE8E0" w14:textId="2A4A2B9F" w:rsidR="00394805" w:rsidRPr="005F1D45" w:rsidDel="00131592" w:rsidRDefault="00394805" w:rsidP="003704DC">
            <w:pPr>
              <w:pStyle w:val="Tabletext"/>
              <w:jc w:val="center"/>
              <w:rPr>
                <w:del w:id="426" w:author="NASA" w:date="2021-09-14T08:34:00Z"/>
              </w:rPr>
            </w:pPr>
            <w:del w:id="427" w:author="NASA" w:date="2021-09-14T08:34:00Z">
              <w:r w:rsidRPr="005F1D45" w:rsidDel="00131592">
                <w:delText>RS.1813</w:delText>
              </w:r>
            </w:del>
          </w:p>
        </w:tc>
      </w:tr>
      <w:tr w:rsidR="00394805" w:rsidRPr="005F1D45" w:rsidDel="00131592" w14:paraId="2EA5B324" w14:textId="73D6D827" w:rsidTr="003704DC">
        <w:trPr>
          <w:cantSplit/>
          <w:jc w:val="center"/>
          <w:del w:id="428" w:author="NASA" w:date="2021-09-14T08:34:00Z"/>
        </w:trPr>
        <w:tc>
          <w:tcPr>
            <w:tcW w:w="198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14:paraId="3FA7BF93" w14:textId="3AF41148" w:rsidR="00394805" w:rsidRPr="005F1D45" w:rsidDel="00131592" w:rsidRDefault="00394805" w:rsidP="003704DC">
            <w:pPr>
              <w:pStyle w:val="Tabletext"/>
              <w:rPr>
                <w:del w:id="429" w:author="NASA" w:date="2021-09-14T08:34:00Z"/>
              </w:rPr>
            </w:pPr>
            <w:del w:id="430" w:author="NASA" w:date="2021-09-14T08:34:00Z">
              <w:r w:rsidRPr="005F1D45" w:rsidDel="00131592">
                <w:delText>Scan type</w:delText>
              </w:r>
            </w:del>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216D539B" w14:textId="1B4F7929" w:rsidR="00394805" w:rsidRPr="005F1D45" w:rsidDel="00131592" w:rsidRDefault="00394805" w:rsidP="003704DC">
            <w:pPr>
              <w:pStyle w:val="Tabletext"/>
              <w:jc w:val="center"/>
              <w:rPr>
                <w:del w:id="431" w:author="NASA" w:date="2021-09-14T08:34:00Z"/>
              </w:rPr>
            </w:pPr>
            <w:del w:id="432" w:author="NASA" w:date="2021-09-14T08:34:00Z">
              <w:r w:rsidDel="00131592">
                <w:delText>–</w:delText>
              </w:r>
            </w:del>
          </w:p>
        </w:tc>
        <w:tc>
          <w:tcPr>
            <w:tcW w:w="125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A2D15AE" w14:textId="2350F514" w:rsidR="00394805" w:rsidRPr="005F1D45" w:rsidDel="00131592" w:rsidRDefault="00394805" w:rsidP="003704DC">
            <w:pPr>
              <w:pStyle w:val="Tabletext"/>
              <w:jc w:val="center"/>
              <w:rPr>
                <w:del w:id="433" w:author="NASA" w:date="2021-09-14T08:34:00Z"/>
                <w:color w:val="000000"/>
              </w:rPr>
            </w:pPr>
            <w:del w:id="434" w:author="NASA" w:date="2021-09-14T08:34:00Z">
              <w:r w:rsidRPr="005F1D45" w:rsidDel="00131592">
                <w:rPr>
                  <w:color w:val="000000"/>
                </w:rPr>
                <w:delText>Fixed</w:delText>
              </w:r>
            </w:del>
          </w:p>
        </w:tc>
      </w:tr>
      <w:tr w:rsidR="00394805" w:rsidRPr="005F1D45" w:rsidDel="00131592" w14:paraId="295D925F" w14:textId="6F5F7706" w:rsidTr="003704DC">
        <w:trPr>
          <w:cantSplit/>
          <w:jc w:val="center"/>
          <w:del w:id="435" w:author="NASA" w:date="2021-09-14T08:34:00Z"/>
        </w:trPr>
        <w:tc>
          <w:tcPr>
            <w:tcW w:w="198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14:paraId="25D63A88" w14:textId="7689F9EA" w:rsidR="00394805" w:rsidRPr="005F1D45" w:rsidDel="00131592" w:rsidRDefault="00394805" w:rsidP="003704DC">
            <w:pPr>
              <w:pStyle w:val="Tabletext"/>
              <w:rPr>
                <w:del w:id="436" w:author="NASA" w:date="2021-09-14T08:34:00Z"/>
              </w:rPr>
            </w:pPr>
            <w:del w:id="437" w:author="NASA" w:date="2021-09-14T08:34:00Z">
              <w:r w:rsidRPr="005F1D45" w:rsidDel="00131592">
                <w:delText>Pointing</w:delText>
              </w:r>
            </w:del>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26902DB4" w14:textId="51075C4C" w:rsidR="00394805" w:rsidRPr="005F1D45" w:rsidDel="00131592" w:rsidRDefault="00394805" w:rsidP="003704DC">
            <w:pPr>
              <w:pStyle w:val="Tabletext"/>
              <w:jc w:val="center"/>
              <w:rPr>
                <w:del w:id="438" w:author="NASA" w:date="2021-09-14T08:34:00Z"/>
              </w:rPr>
            </w:pPr>
            <w:del w:id="439" w:author="NASA" w:date="2021-09-14T08:34:00Z">
              <w:r w:rsidRPr="005F1D45" w:rsidDel="00131592">
                <w:delText>deg</w:delText>
              </w:r>
            </w:del>
          </w:p>
        </w:tc>
        <w:tc>
          <w:tcPr>
            <w:tcW w:w="125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04361202" w14:textId="3D7C94A6" w:rsidR="00394805" w:rsidRPr="005F1D45" w:rsidDel="00131592" w:rsidRDefault="00394805" w:rsidP="003704DC">
            <w:pPr>
              <w:pStyle w:val="Tabletext"/>
              <w:jc w:val="center"/>
              <w:rPr>
                <w:del w:id="440" w:author="NASA" w:date="2021-09-14T08:34:00Z"/>
                <w:color w:val="000000"/>
              </w:rPr>
            </w:pPr>
            <w:del w:id="441" w:author="NASA" w:date="2021-09-14T08:34:00Z">
              <w:r w:rsidRPr="005F1D45" w:rsidDel="00131592">
                <w:rPr>
                  <w:color w:val="000000"/>
                </w:rPr>
                <w:delText>45</w:delText>
              </w:r>
            </w:del>
          </w:p>
        </w:tc>
      </w:tr>
    </w:tbl>
    <w:p w14:paraId="2EF0AC27" w14:textId="1A35BD75" w:rsidR="007004B6" w:rsidRDefault="007004B6" w:rsidP="007004B6">
      <w:pPr>
        <w:jc w:val="both"/>
        <w:rPr>
          <w:ins w:id="442" w:author="NASA" w:date="2021-09-15T08:38:00Z"/>
          <w:rFonts w:eastAsiaTheme="minorHAnsi"/>
        </w:rPr>
      </w:pPr>
      <w:ins w:id="443" w:author="NASA" w:date="2021-09-15T06:21:00Z">
        <w:r>
          <w:t xml:space="preserve">Relevant information on typical technical and operational characteristics of systems operating in the Earth exploration satellite service (EESS) (passive) systems using allocations between 1.4 and 275 GHz can be found in Recommendation ITU-R RS.1861-0, which is currently under revision </w:t>
        </w:r>
      </w:ins>
      <w:ins w:id="444" w:author="NASA" w:date="2021-09-15T08:54:00Z">
        <w:r w:rsidR="00773E36">
          <w:t>in</w:t>
        </w:r>
      </w:ins>
      <w:ins w:id="445" w:author="NASA" w:date="2021-09-15T06:21:00Z">
        <w:r>
          <w:t xml:space="preserve"> WP 7C </w:t>
        </w:r>
      </w:ins>
      <w:ins w:id="446" w:author="NASA" w:date="2021-09-15T08:54:00Z">
        <w:r w:rsidR="00773E36">
          <w:t>[</w:t>
        </w:r>
      </w:ins>
      <w:ins w:id="447" w:author="NASA" w:date="2021-09-15T06:21:00Z">
        <w:r w:rsidRPr="00CB26B7">
          <w:rPr>
            <w:rFonts w:eastAsiaTheme="minorHAnsi"/>
            <w:highlight w:val="yellow"/>
            <w:rPrChange w:id="448" w:author="NASA" w:date="2021-09-15T08:54:00Z">
              <w:rPr>
                <w:rFonts w:eastAsiaTheme="minorHAnsi"/>
              </w:rPr>
            </w:rPrChange>
          </w:rPr>
          <w:t>see Docume</w:t>
        </w:r>
      </w:ins>
      <w:ins w:id="449" w:author="NASA" w:date="2021-09-15T08:54:00Z">
        <w:r w:rsidR="00773E36" w:rsidRPr="00CB26B7">
          <w:rPr>
            <w:rFonts w:eastAsiaTheme="minorHAnsi"/>
            <w:highlight w:val="yellow"/>
            <w:rPrChange w:id="450" w:author="NASA" w:date="2021-09-15T08:54:00Z">
              <w:rPr>
                <w:rFonts w:eastAsiaTheme="minorHAnsi"/>
              </w:rPr>
            </w:rPrChange>
          </w:rPr>
          <w:t>nt TBD</w:t>
        </w:r>
        <w:r w:rsidR="00773E36">
          <w:rPr>
            <w:rFonts w:eastAsiaTheme="minorHAnsi"/>
          </w:rPr>
          <w:t>]</w:t>
        </w:r>
      </w:ins>
      <w:ins w:id="451" w:author="NASA" w:date="2021-09-15T06:21:00Z">
        <w:r>
          <w:rPr>
            <w:rFonts w:eastAsiaTheme="minorHAnsi"/>
          </w:rPr>
          <w:t xml:space="preserve">. </w:t>
        </w:r>
      </w:ins>
    </w:p>
    <w:p w14:paraId="48B36270" w14:textId="13713243" w:rsidR="00DD6FD4" w:rsidRPr="005F1D45" w:rsidDel="00DD6FD4" w:rsidRDefault="00DD6FD4" w:rsidP="00DD6FD4">
      <w:pPr>
        <w:jc w:val="both"/>
        <w:rPr>
          <w:del w:id="452" w:author="NASA" w:date="2021-09-15T08:39:00Z"/>
          <w:moveTo w:id="453" w:author="NASA" w:date="2021-09-15T08:38:00Z"/>
        </w:rPr>
      </w:pPr>
      <w:moveToRangeStart w:id="454" w:author="NASA" w:date="2021-09-15T08:38:00Z" w:name="move82587514"/>
      <w:moveTo w:id="455" w:author="NASA" w:date="2021-09-15T08:38:00Z">
        <w:del w:id="456" w:author="NASA" w:date="2021-09-15T08:38:00Z">
          <w:r w:rsidRPr="005F1D45" w:rsidDel="00DD6FD4">
            <w:delText>t</w:delText>
          </w:r>
        </w:del>
        <w:del w:id="457" w:author="NASA" w:date="2021-09-15T08:39:00Z">
          <w:r w:rsidRPr="005F1D45" w:rsidDel="00DD6FD4">
            <w:delText>he</w:delText>
          </w:r>
        </w:del>
        <w:del w:id="458" w:author="NASA" w:date="2021-09-15T08:38:00Z">
          <w:r w:rsidRPr="005F1D45" w:rsidDel="00DD6FD4">
            <w:delText xml:space="preserve"> percentage of time for which violations of the limit </w:delText>
          </w:r>
        </w:del>
        <w:del w:id="459" w:author="NASA" w:date="2021-09-15T08:39:00Z">
          <w:r w:rsidRPr="005F1D45" w:rsidDel="00DD6FD4">
            <w:delText xml:space="preserve">specified in </w:delText>
          </w:r>
        </w:del>
        <w:r w:rsidRPr="005F1D45">
          <w:t xml:space="preserve">Recommendation ITU-R RS.2017-0 </w:t>
        </w:r>
        <w:del w:id="460" w:author="NASA" w:date="2021-09-15T08:39:00Z">
          <w:r w:rsidRPr="005F1D45" w:rsidDel="00DD6FD4">
            <w:delText>occurred. From Recommendation ITU-R RS.2017-0</w:delText>
          </w:r>
        </w:del>
      </w:moveTo>
      <w:ins w:id="461" w:author="NASA" w:date="2021-09-15T08:39:00Z">
        <w:r>
          <w:t>contains the p</w:t>
        </w:r>
        <w:r w:rsidRPr="00DD6FD4">
          <w:t>erformance and interference criteria for satellite passive remote sensing</w:t>
        </w:r>
        <w:r>
          <w:t>.</w:t>
        </w:r>
      </w:ins>
      <w:moveTo w:id="462" w:author="NASA" w:date="2021-09-15T08:38:00Z">
        <w:del w:id="463" w:author="NASA" w:date="2021-09-15T08:39:00Z">
          <w:r w:rsidRPr="005F1D45" w:rsidDel="00DD6FD4">
            <w:delText>,</w:delText>
          </w:r>
        </w:del>
        <w:r w:rsidRPr="005F1D45">
          <w:t xml:space="preserve"> </w:t>
        </w:r>
      </w:moveTo>
      <w:ins w:id="464" w:author="NASA" w:date="2021-09-15T08:39:00Z">
        <w:r>
          <w:t>T</w:t>
        </w:r>
      </w:ins>
      <w:moveTo w:id="465" w:author="NASA" w:date="2021-09-15T08:38:00Z">
        <w:del w:id="466" w:author="NASA" w:date="2021-09-15T08:39:00Z">
          <w:r w:rsidRPr="005F1D45" w:rsidDel="00DD6FD4">
            <w:delText>t</w:delText>
          </w:r>
        </w:del>
        <w:r w:rsidRPr="005F1D45">
          <w:t>he following limits should hold</w:t>
        </w:r>
      </w:moveTo>
      <w:ins w:id="467" w:author="NASA" w:date="2021-09-15T08:39:00Z">
        <w:r>
          <w:t xml:space="preserve"> </w:t>
        </w:r>
      </w:ins>
      <w:moveTo w:id="468" w:author="NASA" w:date="2021-09-15T08:38:00Z">
        <w:del w:id="469" w:author="NASA" w:date="2021-09-15T08:39:00Z">
          <w:r w:rsidRPr="005F1D45" w:rsidDel="00DD6FD4">
            <w:delText>:</w:delText>
          </w:r>
        </w:del>
      </w:moveTo>
    </w:p>
    <w:p w14:paraId="24D43496" w14:textId="2686367D" w:rsidR="00DD6FD4" w:rsidRPr="005F1D45" w:rsidRDefault="00DD6FD4" w:rsidP="00DD6FD4">
      <w:pPr>
        <w:jc w:val="both"/>
        <w:rPr>
          <w:moveTo w:id="470" w:author="NASA" w:date="2021-09-15T08:38:00Z"/>
        </w:rPr>
        <w:pPrChange w:id="471" w:author="NASA" w:date="2021-09-15T08:39:00Z">
          <w:pPr>
            <w:pStyle w:val="enumlev1"/>
          </w:pPr>
        </w:pPrChange>
      </w:pPr>
      <w:moveTo w:id="472" w:author="NASA" w:date="2021-09-15T08:38:00Z">
        <w:del w:id="473" w:author="NASA" w:date="2021-09-15T08:39:00Z">
          <w:r w:rsidRPr="005F1D45" w:rsidDel="00DD6FD4">
            <w:delText>–</w:delText>
          </w:r>
          <w:r w:rsidRPr="005F1D45" w:rsidDel="00DD6FD4">
            <w:tab/>
            <w:delText>F</w:delText>
          </w:r>
        </w:del>
      </w:moveTo>
      <w:ins w:id="474" w:author="NASA" w:date="2021-09-15T08:39:00Z">
        <w:r>
          <w:t>f</w:t>
        </w:r>
      </w:ins>
      <w:moveTo w:id="475" w:author="NASA" w:date="2021-09-15T08:38:00Z">
        <w:r w:rsidRPr="005F1D45">
          <w:t>or frequency band</w:t>
        </w:r>
        <w:del w:id="476" w:author="NASA" w:date="2021-09-15T08:39:00Z">
          <w:r w:rsidRPr="005F1D45" w:rsidDel="00DD6FD4">
            <w:delText>:</w:delText>
          </w:r>
        </w:del>
        <w:r w:rsidRPr="005F1D45">
          <w:t xml:space="preserve"> 86-92 GHz</w:t>
        </w:r>
      </w:moveTo>
      <w:ins w:id="477" w:author="NASA" w:date="2021-09-15T08:40:00Z">
        <w:r>
          <w:t>.</w:t>
        </w:r>
      </w:ins>
      <w:moveTo w:id="478" w:author="NASA" w:date="2021-09-15T08:38:00Z">
        <w:del w:id="479" w:author="NASA" w:date="2021-09-15T08:40:00Z">
          <w:r w:rsidRPr="005F1D45" w:rsidDel="00DD6FD4">
            <w:delText>, reference bandwidth: 100 MHz,</w:delText>
          </w:r>
        </w:del>
      </w:moveTo>
    </w:p>
    <w:p w14:paraId="7BF2266C" w14:textId="4A807A2A" w:rsidR="00DD6FD4" w:rsidRPr="005F1D45" w:rsidRDefault="00DD6FD4" w:rsidP="00DD6FD4">
      <w:pPr>
        <w:pStyle w:val="enumlev2"/>
        <w:rPr>
          <w:moveTo w:id="480" w:author="NASA" w:date="2021-09-15T08:38:00Z"/>
        </w:rPr>
      </w:pPr>
      <w:moveTo w:id="481" w:author="NASA" w:date="2021-09-15T08:38:00Z">
        <w:r w:rsidRPr="005F1D45">
          <w:t>•</w:t>
        </w:r>
        <w:r w:rsidRPr="005F1D45">
          <w:tab/>
          <w:t xml:space="preserve">Maximum interference level: </w:t>
        </w:r>
        <w:r>
          <w:rPr>
            <w:color w:val="000000"/>
          </w:rPr>
          <w:t>−</w:t>
        </w:r>
        <w:r w:rsidRPr="005F1D45">
          <w:t>169 dBW</w:t>
        </w:r>
      </w:moveTo>
      <w:ins w:id="482" w:author="NASA" w:date="2021-09-15T08:39:00Z">
        <w:r>
          <w:t>/100 MHz</w:t>
        </w:r>
      </w:ins>
      <w:moveTo w:id="483" w:author="NASA" w:date="2021-09-15T08:38:00Z">
        <w:del w:id="484" w:author="NASA" w:date="2021-09-15T08:39:00Z">
          <w:r w:rsidRPr="005F1D45" w:rsidDel="00DD6FD4">
            <w:delText>,</w:delText>
          </w:r>
        </w:del>
      </w:moveTo>
    </w:p>
    <w:p w14:paraId="13B8E576" w14:textId="77777777" w:rsidR="00DD6FD4" w:rsidRPr="005F1D45" w:rsidRDefault="00DD6FD4" w:rsidP="00DD6FD4">
      <w:pPr>
        <w:pStyle w:val="enumlev2"/>
        <w:rPr>
          <w:moveTo w:id="485" w:author="NASA" w:date="2021-09-15T08:38:00Z"/>
          <w:highlight w:val="lightGray"/>
        </w:rPr>
      </w:pPr>
      <w:moveTo w:id="486" w:author="NASA" w:date="2021-09-15T08:38:00Z">
        <w:r w:rsidRPr="005F1D45">
          <w:t>•</w:t>
        </w:r>
        <w:r w:rsidRPr="005F1D45">
          <w:tab/>
          <w:t xml:space="preserve">Percentage of area or time permissible interference level may be exceeded: 0.01%. </w:t>
        </w:r>
        <w:r w:rsidRPr="005F1D45">
          <w:rPr>
            <w:highlight w:val="lightGray"/>
          </w:rPr>
          <w:t>The area analyzed should be 2 000 000 km</w:t>
        </w:r>
        <w:r w:rsidRPr="005F1D45">
          <w:rPr>
            <w:highlight w:val="lightGray"/>
            <w:vertAlign w:val="superscript"/>
          </w:rPr>
          <w:t>2</w:t>
        </w:r>
        <w:r w:rsidRPr="005F1D45">
          <w:rPr>
            <w:highlight w:val="lightGray"/>
          </w:rPr>
          <w:t>.</w:t>
        </w:r>
      </w:moveTo>
    </w:p>
    <w:moveToRangeEnd w:id="454"/>
    <w:p w14:paraId="0743A23B" w14:textId="77777777" w:rsidR="00DD6FD4" w:rsidRDefault="00DD6FD4" w:rsidP="007004B6">
      <w:pPr>
        <w:jc w:val="both"/>
        <w:rPr>
          <w:ins w:id="487" w:author="NASA" w:date="2021-09-15T06:21:00Z"/>
          <w:rFonts w:eastAsiaTheme="minorHAnsi"/>
        </w:rPr>
      </w:pPr>
    </w:p>
    <w:p w14:paraId="3C660F66" w14:textId="526CB1DF" w:rsidR="00131592" w:rsidRPr="005F1D45" w:rsidDel="007004B6" w:rsidRDefault="00131592" w:rsidP="00131592">
      <w:pPr>
        <w:jc w:val="both"/>
        <w:rPr>
          <w:del w:id="488" w:author="NASA" w:date="2021-09-15T06:21:00Z"/>
          <w:moveTo w:id="489" w:author="NASA" w:date="2021-09-14T08:34:00Z"/>
        </w:rPr>
      </w:pPr>
      <w:moveToRangeStart w:id="490" w:author="NASA" w:date="2021-09-14T08:34:00Z" w:name="move82500900"/>
      <w:moveTo w:id="491" w:author="NASA" w:date="2021-09-14T08:34:00Z">
        <w:del w:id="492" w:author="NASA" w:date="2021-09-15T06:21:00Z">
          <w:r w:rsidRPr="005F1D45" w:rsidDel="007004B6">
            <w:delText>Recommendation ITU-R RS.1861-0 contains the operating characteristics for the 86-92 GHz and the 100-102 GHz band EESS passive sensors.</w:delText>
          </w:r>
        </w:del>
      </w:moveTo>
    </w:p>
    <w:moveToRangeEnd w:id="490"/>
    <w:p w14:paraId="05C51078" w14:textId="32699D63" w:rsidR="00394805" w:rsidRPr="005F1D45" w:rsidDel="00131592" w:rsidRDefault="00394805" w:rsidP="00394805">
      <w:pPr>
        <w:pStyle w:val="Tablefin"/>
        <w:rPr>
          <w:del w:id="493" w:author="NASA" w:date="2021-09-14T08:34:00Z"/>
        </w:rPr>
      </w:pPr>
    </w:p>
    <w:p w14:paraId="741589C8" w14:textId="06FFA76E" w:rsidR="00394805" w:rsidRPr="005F1D45" w:rsidRDefault="00394805" w:rsidP="00394805">
      <w:pPr>
        <w:pStyle w:val="Heading4"/>
      </w:pPr>
      <w:r w:rsidRPr="005F1D45">
        <w:t>A2-1.2.3.</w:t>
      </w:r>
      <w:del w:id="494" w:author="NASA" w:date="2021-09-15T08:04:00Z">
        <w:r w:rsidRPr="005F1D45" w:rsidDel="00764C76">
          <w:delText>3</w:delText>
        </w:r>
      </w:del>
      <w:ins w:id="495" w:author="NASA" w:date="2021-09-15T08:04:00Z">
        <w:r w:rsidR="00764C76">
          <w:t>1</w:t>
        </w:r>
      </w:ins>
      <w:r>
        <w:tab/>
      </w:r>
      <w:r w:rsidRPr="005F1D45">
        <w:t>Earth exploration satellite service (passive) sensor area of interest test cases</w:t>
      </w:r>
    </w:p>
    <w:p w14:paraId="7953B4B7" w14:textId="3DF2C5C2" w:rsidR="00394805" w:rsidRDefault="00764C76" w:rsidP="00394805">
      <w:pPr>
        <w:jc w:val="both"/>
        <w:rPr>
          <w:ins w:id="496" w:author="NASA" w:date="2021-09-15T08:44:00Z"/>
        </w:rPr>
      </w:pPr>
      <w:ins w:id="497" w:author="NASA" w:date="2021-09-15T08:04:00Z">
        <w:r>
          <w:t xml:space="preserve">As described in Section </w:t>
        </w:r>
      </w:ins>
      <w:ins w:id="498" w:author="NASA" w:date="2021-09-15T08:05:00Z">
        <w:r>
          <w:t xml:space="preserve">A2-1.2.1, </w:t>
        </w:r>
      </w:ins>
      <w:del w:id="499" w:author="NASA" w:date="2021-09-15T08:05:00Z">
        <w:r w:rsidR="00394805" w:rsidRPr="005F1D45" w:rsidDel="00764C76">
          <w:delText>T</w:delText>
        </w:r>
      </w:del>
      <w:ins w:id="500" w:author="NASA" w:date="2021-09-15T08:05:00Z">
        <w:r>
          <w:t>t</w:t>
        </w:r>
      </w:ins>
      <w:r w:rsidR="00394805" w:rsidRPr="005F1D45">
        <w:t>h</w:t>
      </w:r>
      <w:del w:id="501" w:author="NASA" w:date="2021-09-15T08:05:00Z">
        <w:r w:rsidR="00394805" w:rsidRPr="005F1D45" w:rsidDel="00764C76">
          <w:delText>e 86-92 GHz EESS passive analysis of th</w:delText>
        </w:r>
      </w:del>
      <w:r w:rsidR="00394805" w:rsidRPr="005F1D45">
        <w:t xml:space="preserve">is study will focus on the airports inside </w:t>
      </w:r>
      <w:del w:id="502" w:author="NASA" w:date="2021-09-15T08:05:00Z">
        <w:r w:rsidR="00394805" w:rsidRPr="005F1D45" w:rsidDel="00764C76">
          <w:delText>the US</w:delText>
        </w:r>
      </w:del>
      <w:ins w:id="503" w:author="NASA" w:date="2021-09-15T08:05:00Z">
        <w:r>
          <w:t>of Japan</w:t>
        </w:r>
      </w:ins>
      <w:r w:rsidR="00394805" w:rsidRPr="005F1D45">
        <w:t xml:space="preserve">. </w:t>
      </w:r>
      <w:ins w:id="504" w:author="NASA" w:date="2021-09-15T08:05:00Z">
        <w:r w:rsidRPr="00AA00F1">
          <w:rPr>
            <w:highlight w:val="yellow"/>
            <w:rPrChange w:id="505" w:author="NASA" w:date="2021-09-15T08:44:00Z">
              <w:rPr/>
            </w:rPrChange>
          </w:rPr>
          <w:t>Figure X</w:t>
        </w:r>
        <w:r>
          <w:t xml:space="preserve"> sho</w:t>
        </w:r>
      </w:ins>
      <w:ins w:id="506" w:author="NASA" w:date="2021-09-15T08:06:00Z">
        <w:r>
          <w:t>ws the measurement area considered</w:t>
        </w:r>
      </w:ins>
      <w:ins w:id="507" w:author="NASA" w:date="2021-09-15T09:10:00Z">
        <w:r w:rsidR="00D462FA">
          <w:t xml:space="preserve"> along with the FOD deployment</w:t>
        </w:r>
      </w:ins>
      <w:ins w:id="508" w:author="NASA" w:date="2021-09-15T08:06:00Z">
        <w:r>
          <w:t xml:space="preserve">. </w:t>
        </w:r>
      </w:ins>
      <w:del w:id="509" w:author="NASA" w:date="2021-09-15T08:05:00Z">
        <w:r w:rsidR="00394805" w:rsidRPr="005F1D45" w:rsidDel="00764C76">
          <w:delText>The analysis will consider the same two types of deployments as described in Section A1-1.2.</w:delText>
        </w:r>
      </w:del>
    </w:p>
    <w:p w14:paraId="4393B202" w14:textId="511C81BE" w:rsidR="00AA00F1" w:rsidRPr="00EB77BB" w:rsidRDefault="00AA00F1" w:rsidP="00AA00F1">
      <w:pPr>
        <w:pStyle w:val="TableNo"/>
        <w:rPr>
          <w:ins w:id="510" w:author="NASA" w:date="2021-09-15T08:44:00Z"/>
          <w:lang w:eastAsia="ja-JP"/>
        </w:rPr>
      </w:pPr>
      <w:ins w:id="511" w:author="NASA" w:date="2021-09-15T08:44:00Z">
        <w:r>
          <w:rPr>
            <w:highlight w:val="yellow"/>
          </w:rPr>
          <w:lastRenderedPageBreak/>
          <w:t>FIGURE</w:t>
        </w:r>
        <w:r w:rsidRPr="00630C9A">
          <w:rPr>
            <w:highlight w:val="yellow"/>
          </w:rPr>
          <w:t xml:space="preserve"> </w:t>
        </w:r>
        <w:r w:rsidRPr="00630C9A">
          <w:rPr>
            <w:rFonts w:eastAsia="SimSun"/>
            <w:highlight w:val="yellow"/>
            <w:lang w:eastAsia="zh-CN"/>
          </w:rPr>
          <w:t>X</w:t>
        </w:r>
      </w:ins>
    </w:p>
    <w:p w14:paraId="1420CC39" w14:textId="5C4B88E3" w:rsidR="00AA00F1" w:rsidRDefault="00AA00F1" w:rsidP="00AA00F1">
      <w:pPr>
        <w:pStyle w:val="Tabletitle"/>
        <w:rPr>
          <w:ins w:id="512" w:author="NASA" w:date="2021-09-15T08:44:00Z"/>
        </w:rPr>
      </w:pPr>
      <w:ins w:id="513" w:author="NASA" w:date="2021-09-15T08:44:00Z">
        <w:r>
          <w:t>FOD deployment in the EESS (passive) MAI</w:t>
        </w:r>
      </w:ins>
    </w:p>
    <w:p w14:paraId="58CF55E3" w14:textId="3B5F83CF" w:rsidR="00AA00F1" w:rsidRPr="007744B7" w:rsidRDefault="00AA00F1" w:rsidP="00AA00F1">
      <w:pPr>
        <w:pStyle w:val="Tabletext"/>
        <w:jc w:val="center"/>
        <w:rPr>
          <w:ins w:id="514" w:author="NASA" w:date="2021-09-15T08:44:00Z"/>
        </w:rPr>
        <w:pPrChange w:id="515" w:author="NASA" w:date="2021-09-15T08:44:00Z">
          <w:pPr>
            <w:pStyle w:val="Tabletitle"/>
          </w:pPr>
        </w:pPrChange>
      </w:pPr>
      <w:ins w:id="516" w:author="NASA" w:date="2021-09-15T08:44:00Z">
        <w:r w:rsidRPr="00AA00F1">
          <w:rPr>
            <w:highlight w:val="yellow"/>
            <w:rPrChange w:id="517" w:author="NASA" w:date="2021-09-15T08:44:00Z">
              <w:rPr/>
            </w:rPrChange>
          </w:rPr>
          <w:t>[TBD]</w:t>
        </w:r>
      </w:ins>
    </w:p>
    <w:p w14:paraId="21CFFFC3" w14:textId="77777777" w:rsidR="00AA00F1" w:rsidRPr="005F1D45" w:rsidRDefault="00AA00F1" w:rsidP="00394805">
      <w:pPr>
        <w:jc w:val="both"/>
      </w:pPr>
    </w:p>
    <w:p w14:paraId="1B48C273" w14:textId="77777777" w:rsidR="00394805" w:rsidRPr="005F1D45" w:rsidRDefault="00394805" w:rsidP="00394805">
      <w:pPr>
        <w:pStyle w:val="Heading3"/>
      </w:pPr>
      <w:r w:rsidRPr="005F1D45">
        <w:t>A2-1.2.4</w:t>
      </w:r>
      <w:r w:rsidRPr="005F1D45">
        <w:tab/>
        <w:t>Simulation parameters and results</w:t>
      </w:r>
    </w:p>
    <w:p w14:paraId="515873E4" w14:textId="77777777" w:rsidR="00394805" w:rsidRPr="005F1D45" w:rsidRDefault="00394805" w:rsidP="00394805">
      <w:pPr>
        <w:pStyle w:val="Heading4"/>
      </w:pPr>
      <w:r w:rsidRPr="005F1D45">
        <w:t>A2-1.2.4.1</w:t>
      </w:r>
      <w:r w:rsidRPr="005F1D45">
        <w:tab/>
        <w:t>General simulation parameters</w:t>
      </w:r>
    </w:p>
    <w:p w14:paraId="423FA30B" w14:textId="77777777" w:rsidR="00131592" w:rsidRPr="005F1D45" w:rsidRDefault="00131592" w:rsidP="00131592">
      <w:pPr>
        <w:rPr>
          <w:ins w:id="518" w:author="NASA" w:date="2021-09-14T08:35:00Z"/>
        </w:rPr>
      </w:pPr>
      <w:ins w:id="519" w:author="NASA" w:date="2021-09-14T08:35:00Z">
        <w:r w:rsidRPr="005F1D45">
          <w:t>The following table gives the relevant aspects of the simulation.</w:t>
        </w:r>
      </w:ins>
    </w:p>
    <w:p w14:paraId="1E5EBBC8" w14:textId="15F48FED" w:rsidR="00131592" w:rsidRPr="005F1D45" w:rsidRDefault="00131592" w:rsidP="00131592">
      <w:pPr>
        <w:pStyle w:val="TableNo"/>
        <w:rPr>
          <w:ins w:id="520" w:author="NASA" w:date="2021-09-14T08:35:00Z"/>
          <w:lang w:eastAsia="ja-JP"/>
        </w:rPr>
      </w:pPr>
      <w:ins w:id="521" w:author="NASA" w:date="2021-09-14T08:35:00Z">
        <w:r w:rsidRPr="00A0694E">
          <w:rPr>
            <w:highlight w:val="yellow"/>
            <w:rPrChange w:id="522" w:author="NASA" w:date="2021-09-15T08:54:00Z">
              <w:rPr/>
            </w:rPrChange>
          </w:rPr>
          <w:t>Table</w:t>
        </w:r>
        <w:r w:rsidRPr="00A0694E">
          <w:rPr>
            <w:highlight w:val="yellow"/>
            <w:lang w:eastAsia="ja-JP"/>
            <w:rPrChange w:id="523" w:author="NASA" w:date="2021-09-15T08:54:00Z">
              <w:rPr>
                <w:lang w:eastAsia="ja-JP"/>
              </w:rPr>
            </w:rPrChange>
          </w:rPr>
          <w:t xml:space="preserve"> </w:t>
        </w:r>
      </w:ins>
      <w:ins w:id="524" w:author="NASA" w:date="2021-09-15T08:54:00Z">
        <w:r w:rsidR="00A0694E" w:rsidRPr="00A0694E">
          <w:rPr>
            <w:highlight w:val="yellow"/>
            <w:lang w:eastAsia="ja-JP"/>
            <w:rPrChange w:id="525" w:author="NASA" w:date="2021-09-15T08:54:00Z">
              <w:rPr>
                <w:lang w:eastAsia="ja-JP"/>
              </w:rPr>
            </w:rPrChange>
          </w:rPr>
          <w:t>X</w:t>
        </w:r>
      </w:ins>
    </w:p>
    <w:p w14:paraId="3356B8E1" w14:textId="77777777" w:rsidR="00131592" w:rsidRPr="005F1D45" w:rsidRDefault="00131592" w:rsidP="00131592">
      <w:pPr>
        <w:pStyle w:val="Tabletitle"/>
        <w:rPr>
          <w:ins w:id="526" w:author="NASA" w:date="2021-09-14T08:35:00Z"/>
        </w:rPr>
      </w:pPr>
      <w:ins w:id="527" w:author="NASA" w:date="2021-09-14T08:35:00Z">
        <w:r w:rsidRPr="005F1D45">
          <w:rPr>
            <w:rFonts w:eastAsia="SimSun"/>
            <w:lang w:eastAsia="zh-CN"/>
          </w:rPr>
          <w:t>General simulation parameters</w:t>
        </w:r>
      </w:ins>
    </w:p>
    <w:tbl>
      <w:tblPr>
        <w:tblW w:w="4223" w:type="dxa"/>
        <w:jc w:val="center"/>
        <w:tblLayout w:type="fixed"/>
        <w:tblCellMar>
          <w:left w:w="28" w:type="dxa"/>
          <w:right w:w="28" w:type="dxa"/>
        </w:tblCellMar>
        <w:tblLook w:val="04A0" w:firstRow="1" w:lastRow="0" w:firstColumn="1" w:lastColumn="0" w:noHBand="0" w:noVBand="1"/>
      </w:tblPr>
      <w:tblGrid>
        <w:gridCol w:w="1980"/>
        <w:gridCol w:w="992"/>
        <w:gridCol w:w="1251"/>
      </w:tblGrid>
      <w:tr w:rsidR="00131592" w:rsidRPr="005F1D45" w14:paraId="4F21A0F3" w14:textId="77777777" w:rsidTr="003704DC">
        <w:trPr>
          <w:cantSplit/>
          <w:jc w:val="center"/>
          <w:ins w:id="528" w:author="NASA" w:date="2021-09-14T08:35:00Z"/>
        </w:trPr>
        <w:tc>
          <w:tcPr>
            <w:tcW w:w="198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14:paraId="20FF65AF" w14:textId="77777777" w:rsidR="00131592" w:rsidRPr="005F1D45" w:rsidRDefault="00131592" w:rsidP="003704DC">
            <w:pPr>
              <w:pStyle w:val="Tablehead"/>
              <w:rPr>
                <w:ins w:id="529" w:author="NASA" w:date="2021-09-14T08:35:00Z"/>
              </w:rPr>
            </w:pPr>
            <w:ins w:id="530" w:author="NASA" w:date="2021-09-14T08:35:00Z">
              <w:r w:rsidRPr="005F1D45">
                <w:t>Parameter</w:t>
              </w:r>
            </w:ins>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00ECAB2B" w14:textId="77777777" w:rsidR="00131592" w:rsidRPr="005F1D45" w:rsidRDefault="00131592" w:rsidP="003704DC">
            <w:pPr>
              <w:pStyle w:val="Tablehead"/>
              <w:rPr>
                <w:ins w:id="531" w:author="NASA" w:date="2021-09-14T08:35:00Z"/>
              </w:rPr>
            </w:pPr>
            <w:ins w:id="532" w:author="NASA" w:date="2021-09-14T08:35:00Z">
              <w:r w:rsidRPr="005F1D45">
                <w:t>Units</w:t>
              </w:r>
            </w:ins>
          </w:p>
        </w:tc>
        <w:tc>
          <w:tcPr>
            <w:tcW w:w="125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126F33C4" w14:textId="77777777" w:rsidR="00131592" w:rsidRPr="005F1D45" w:rsidRDefault="00131592" w:rsidP="003704DC">
            <w:pPr>
              <w:pStyle w:val="Tablehead"/>
              <w:rPr>
                <w:ins w:id="533" w:author="NASA" w:date="2021-09-14T08:35:00Z"/>
              </w:rPr>
            </w:pPr>
            <w:ins w:id="534" w:author="NASA" w:date="2021-09-14T08:35:00Z">
              <w:r w:rsidRPr="005F1D45">
                <w:t>Value</w:t>
              </w:r>
            </w:ins>
          </w:p>
        </w:tc>
      </w:tr>
      <w:tr w:rsidR="00131592" w:rsidRPr="005F1D45" w14:paraId="10AEAE9E" w14:textId="77777777" w:rsidTr="003704DC">
        <w:trPr>
          <w:cantSplit/>
          <w:jc w:val="center"/>
          <w:ins w:id="535" w:author="NASA" w:date="2021-09-14T08:35:00Z"/>
        </w:trPr>
        <w:tc>
          <w:tcPr>
            <w:tcW w:w="1980"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82858D7" w14:textId="77777777" w:rsidR="00131592" w:rsidRPr="005F1D45" w:rsidRDefault="00131592" w:rsidP="003704DC">
            <w:pPr>
              <w:pStyle w:val="Tabletext"/>
              <w:rPr>
                <w:ins w:id="536" w:author="NASA" w:date="2021-09-14T08:35:00Z"/>
              </w:rPr>
            </w:pPr>
            <w:ins w:id="537" w:author="NASA" w:date="2021-09-14T08:35:00Z">
              <w:r w:rsidRPr="005F1D45">
                <w:t>Duration</w:t>
              </w:r>
            </w:ins>
          </w:p>
        </w:tc>
        <w:tc>
          <w:tcPr>
            <w:tcW w:w="992" w:type="dxa"/>
            <w:tcBorders>
              <w:top w:val="nil"/>
              <w:left w:val="single" w:sz="4" w:space="0" w:color="auto"/>
              <w:bottom w:val="single" w:sz="4" w:space="0" w:color="auto"/>
              <w:right w:val="single" w:sz="4" w:space="0" w:color="auto"/>
            </w:tcBorders>
            <w:shd w:val="clear" w:color="auto" w:fill="auto"/>
            <w:vAlign w:val="bottom"/>
          </w:tcPr>
          <w:p w14:paraId="1EE50813" w14:textId="77777777" w:rsidR="00131592" w:rsidRPr="005F1D45" w:rsidRDefault="00131592" w:rsidP="003704DC">
            <w:pPr>
              <w:pStyle w:val="Tabletext"/>
              <w:jc w:val="center"/>
              <w:rPr>
                <w:ins w:id="538" w:author="NASA" w:date="2021-09-14T08:35:00Z"/>
              </w:rPr>
            </w:pPr>
            <w:ins w:id="539" w:author="NASA" w:date="2021-09-14T08:35:00Z">
              <w:r w:rsidRPr="005F1D45">
                <w:t>days</w:t>
              </w:r>
            </w:ins>
          </w:p>
        </w:tc>
        <w:tc>
          <w:tcPr>
            <w:tcW w:w="12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3737DD1" w14:textId="64022F9C" w:rsidR="00131592" w:rsidRPr="005F1D45" w:rsidRDefault="00170440" w:rsidP="003704DC">
            <w:pPr>
              <w:pStyle w:val="Tabletext"/>
              <w:jc w:val="center"/>
              <w:rPr>
                <w:ins w:id="540" w:author="NASA" w:date="2021-09-14T08:35:00Z"/>
              </w:rPr>
            </w:pPr>
            <w:ins w:id="541" w:author="NASA" w:date="2021-09-15T08:58:00Z">
              <w:r>
                <w:t>20</w:t>
              </w:r>
            </w:ins>
          </w:p>
        </w:tc>
      </w:tr>
      <w:tr w:rsidR="00131592" w:rsidRPr="005F1D45" w14:paraId="45F8DD04" w14:textId="77777777" w:rsidTr="003704DC">
        <w:trPr>
          <w:cantSplit/>
          <w:jc w:val="center"/>
          <w:ins w:id="542" w:author="NASA" w:date="2021-09-14T08:35:00Z"/>
        </w:trPr>
        <w:tc>
          <w:tcPr>
            <w:tcW w:w="198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14:paraId="186DA843" w14:textId="77777777" w:rsidR="00131592" w:rsidRPr="005F1D45" w:rsidRDefault="00131592" w:rsidP="003704DC">
            <w:pPr>
              <w:pStyle w:val="Tabletext"/>
              <w:rPr>
                <w:ins w:id="543" w:author="NASA" w:date="2021-09-14T08:35:00Z"/>
              </w:rPr>
            </w:pPr>
            <w:ins w:id="544" w:author="NASA" w:date="2021-09-14T08:35:00Z">
              <w:r w:rsidRPr="005F1D45">
                <w:t>Time step</w:t>
              </w:r>
            </w:ins>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41DCC30B" w14:textId="77777777" w:rsidR="00131592" w:rsidRPr="005F1D45" w:rsidRDefault="00131592" w:rsidP="003704DC">
            <w:pPr>
              <w:pStyle w:val="Tabletext"/>
              <w:jc w:val="center"/>
              <w:rPr>
                <w:ins w:id="545" w:author="NASA" w:date="2021-09-14T08:35:00Z"/>
              </w:rPr>
            </w:pPr>
            <w:ins w:id="546" w:author="NASA" w:date="2021-09-14T08:35:00Z">
              <w:r w:rsidRPr="005F1D45">
                <w:t>s</w:t>
              </w:r>
            </w:ins>
          </w:p>
        </w:tc>
        <w:tc>
          <w:tcPr>
            <w:tcW w:w="125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4D335962" w14:textId="1AD2C269" w:rsidR="00131592" w:rsidRPr="005F1D45" w:rsidRDefault="00131592" w:rsidP="003704DC">
            <w:pPr>
              <w:pStyle w:val="Tabletext"/>
              <w:jc w:val="center"/>
              <w:rPr>
                <w:ins w:id="547" w:author="NASA" w:date="2021-09-14T08:35:00Z"/>
              </w:rPr>
            </w:pPr>
            <w:ins w:id="548" w:author="NASA" w:date="2021-09-14T08:35:00Z">
              <w:r w:rsidRPr="005F1D45">
                <w:t>0.1</w:t>
              </w:r>
            </w:ins>
            <w:ins w:id="549" w:author="NASA" w:date="2021-09-15T08:53:00Z">
              <w:r w:rsidR="00A0694E">
                <w:t>*π</w:t>
              </w:r>
            </w:ins>
          </w:p>
        </w:tc>
      </w:tr>
      <w:tr w:rsidR="00131592" w:rsidRPr="005F1D45" w14:paraId="02B723C3" w14:textId="77777777" w:rsidTr="003704DC">
        <w:trPr>
          <w:cantSplit/>
          <w:jc w:val="center"/>
          <w:ins w:id="550" w:author="NASA" w:date="2021-09-14T08:35:00Z"/>
        </w:trPr>
        <w:tc>
          <w:tcPr>
            <w:tcW w:w="198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14:paraId="7743C92D" w14:textId="77777777" w:rsidR="00131592" w:rsidRPr="005F1D45" w:rsidRDefault="00131592" w:rsidP="003704DC">
            <w:pPr>
              <w:pStyle w:val="Tabletext"/>
              <w:rPr>
                <w:ins w:id="551" w:author="NASA" w:date="2021-09-14T08:35:00Z"/>
              </w:rPr>
            </w:pPr>
            <w:ins w:id="552" w:author="NASA" w:date="2021-09-14T08:35:00Z">
              <w:r w:rsidRPr="005F1D45">
                <w:t>Atmospheric losses</w:t>
              </w:r>
            </w:ins>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7E89C4AC" w14:textId="77777777" w:rsidR="00131592" w:rsidRPr="005F1D45" w:rsidRDefault="00131592" w:rsidP="003704DC">
            <w:pPr>
              <w:pStyle w:val="Tabletext"/>
              <w:jc w:val="center"/>
              <w:rPr>
                <w:ins w:id="553" w:author="NASA" w:date="2021-09-14T08:35:00Z"/>
              </w:rPr>
            </w:pPr>
          </w:p>
        </w:tc>
        <w:tc>
          <w:tcPr>
            <w:tcW w:w="125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064AE81C" w14:textId="77777777" w:rsidR="00131592" w:rsidRPr="005F1D45" w:rsidRDefault="00131592" w:rsidP="003704DC">
            <w:pPr>
              <w:pStyle w:val="Tabletext"/>
              <w:jc w:val="center"/>
              <w:rPr>
                <w:ins w:id="554" w:author="NASA" w:date="2021-09-14T08:35:00Z"/>
              </w:rPr>
            </w:pPr>
            <w:ins w:id="555" w:author="NASA" w:date="2021-09-14T08:35:00Z">
              <w:r w:rsidRPr="005F1D45">
                <w:t>P.676</w:t>
              </w:r>
            </w:ins>
          </w:p>
        </w:tc>
      </w:tr>
      <w:tr w:rsidR="00131592" w:rsidRPr="005F1D45" w14:paraId="3B81C8D0" w14:textId="77777777" w:rsidTr="003704DC">
        <w:trPr>
          <w:cantSplit/>
          <w:jc w:val="center"/>
          <w:ins w:id="556" w:author="NASA" w:date="2021-09-14T08:35:00Z"/>
        </w:trPr>
        <w:tc>
          <w:tcPr>
            <w:tcW w:w="198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14:paraId="46E39C0C" w14:textId="77777777" w:rsidR="00131592" w:rsidRPr="005F1D45" w:rsidRDefault="00131592" w:rsidP="003704DC">
            <w:pPr>
              <w:pStyle w:val="Tabletext"/>
              <w:rPr>
                <w:ins w:id="557" w:author="NASA" w:date="2021-09-14T08:35:00Z"/>
              </w:rPr>
            </w:pPr>
            <w:ins w:id="558" w:author="NASA" w:date="2021-09-14T08:35:00Z">
              <w:r w:rsidRPr="005F1D45">
                <w:t>Polarization losses</w:t>
              </w:r>
            </w:ins>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24E658A6" w14:textId="77777777" w:rsidR="00131592" w:rsidRPr="005F1D45" w:rsidRDefault="00131592" w:rsidP="003704DC">
            <w:pPr>
              <w:pStyle w:val="Tabletext"/>
              <w:jc w:val="center"/>
              <w:rPr>
                <w:ins w:id="559" w:author="NASA" w:date="2021-09-14T08:35:00Z"/>
              </w:rPr>
            </w:pPr>
            <w:ins w:id="560" w:author="NASA" w:date="2021-09-14T08:35:00Z">
              <w:r w:rsidRPr="005F1D45">
                <w:t>dB</w:t>
              </w:r>
            </w:ins>
          </w:p>
        </w:tc>
        <w:tc>
          <w:tcPr>
            <w:tcW w:w="125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3E38C15" w14:textId="77777777" w:rsidR="00131592" w:rsidRPr="005F1D45" w:rsidRDefault="00131592" w:rsidP="003704DC">
            <w:pPr>
              <w:pStyle w:val="Tabletext"/>
              <w:jc w:val="center"/>
              <w:rPr>
                <w:ins w:id="561" w:author="NASA" w:date="2021-09-14T08:35:00Z"/>
              </w:rPr>
            </w:pPr>
            <w:ins w:id="562" w:author="NASA" w:date="2021-09-14T08:35:00Z">
              <w:r w:rsidRPr="005F1D45">
                <w:t>3</w:t>
              </w:r>
            </w:ins>
          </w:p>
        </w:tc>
      </w:tr>
    </w:tbl>
    <w:p w14:paraId="4962E1EC" w14:textId="17AC2622" w:rsidR="00394805" w:rsidRPr="005F1D45" w:rsidDel="00131592" w:rsidRDefault="00394805" w:rsidP="00394805">
      <w:pPr>
        <w:rPr>
          <w:del w:id="563" w:author="NASA" w:date="2021-09-14T08:35:00Z"/>
        </w:rPr>
      </w:pPr>
      <w:del w:id="564" w:author="NASA" w:date="2021-09-14T08:35:00Z">
        <w:r w:rsidRPr="005F1D45" w:rsidDel="00131592">
          <w:delText>Use same as Section A1-1.2.</w:delText>
        </w:r>
      </w:del>
    </w:p>
    <w:p w14:paraId="7181EA61" w14:textId="77777777" w:rsidR="00394805" w:rsidRPr="005F1D45" w:rsidRDefault="00394805" w:rsidP="00394805">
      <w:pPr>
        <w:pStyle w:val="Heading4"/>
      </w:pPr>
      <w:r w:rsidRPr="005F1D45">
        <w:t>A2-1.2.4.2</w:t>
      </w:r>
      <w:r>
        <w:tab/>
      </w:r>
      <w:r w:rsidRPr="005F1D45">
        <w:t>Simulation results</w:t>
      </w:r>
    </w:p>
    <w:p w14:paraId="20098EAA" w14:textId="1F0BF733" w:rsidR="00394805" w:rsidDel="008572B2" w:rsidRDefault="008572B2" w:rsidP="00394805">
      <w:pPr>
        <w:pStyle w:val="Heading1"/>
        <w:rPr>
          <w:del w:id="565" w:author="NASA" w:date="2021-09-15T06:22:00Z"/>
        </w:rPr>
      </w:pPr>
      <w:ins w:id="566" w:author="NASA" w:date="2021-09-15T06:22:00Z">
        <w:r>
          <w:t>[TBD]</w:t>
        </w:r>
      </w:ins>
      <w:del w:id="567" w:author="NASA" w:date="2021-09-15T06:22:00Z">
        <w:r w:rsidR="00394805" w:rsidRPr="00F90F95" w:rsidDel="008572B2">
          <w:delText>A2-1.2.4.2.1</w:delText>
        </w:r>
        <w:r w:rsidR="00394805" w:rsidRPr="00F90F95" w:rsidDel="008572B2">
          <w:tab/>
          <w:delText>Scenario 1</w:delText>
        </w:r>
      </w:del>
    </w:p>
    <w:p w14:paraId="571609CE" w14:textId="77777777" w:rsidR="008572B2" w:rsidRPr="003704DC" w:rsidRDefault="008572B2" w:rsidP="008572B2">
      <w:pPr>
        <w:rPr>
          <w:ins w:id="568" w:author="NASA" w:date="2021-09-15T06:22:00Z"/>
        </w:rPr>
        <w:pPrChange w:id="569" w:author="NASA" w:date="2021-09-15T06:22:00Z">
          <w:pPr>
            <w:pStyle w:val="Heading5"/>
          </w:pPr>
        </w:pPrChange>
      </w:pPr>
    </w:p>
    <w:p w14:paraId="29B2DA50" w14:textId="66F92EFA" w:rsidR="00394805" w:rsidRPr="005F1D45" w:rsidDel="0073381B" w:rsidRDefault="00394805" w:rsidP="00394805">
      <w:pPr>
        <w:jc w:val="both"/>
        <w:rPr>
          <w:del w:id="570" w:author="NASA" w:date="2021-09-14T07:25:00Z"/>
        </w:rPr>
      </w:pPr>
      <w:del w:id="571" w:author="NASA" w:date="2021-09-14T07:25:00Z">
        <w:r w:rsidRPr="005F1D45" w:rsidDel="0073381B">
          <w:delText>The following CCDF curve shows the statistical distribution of interference to noise (</w:delText>
        </w:r>
        <w:r w:rsidRPr="00626799" w:rsidDel="0073381B">
          <w:rPr>
            <w:i/>
            <w:iCs/>
          </w:rPr>
          <w:delText>I/N</w:delText>
        </w:r>
        <w:r w:rsidRPr="005F1D45" w:rsidDel="0073381B">
          <w:delText xml:space="preserve"> dB) levels experienced by the passive sensor during the simulation for Scenario 1.</w:delText>
        </w:r>
      </w:del>
    </w:p>
    <w:p w14:paraId="4D6DFEA3" w14:textId="28196BE5" w:rsidR="00394805" w:rsidRPr="005F1D45" w:rsidDel="0073381B" w:rsidRDefault="00394805" w:rsidP="00394805">
      <w:pPr>
        <w:pStyle w:val="FigureNo"/>
        <w:rPr>
          <w:del w:id="572" w:author="NASA" w:date="2021-09-14T07:25:00Z"/>
          <w:lang w:eastAsia="ja-JP"/>
        </w:rPr>
      </w:pPr>
      <w:del w:id="573" w:author="NASA" w:date="2021-09-14T07:25:00Z">
        <w:r w:rsidRPr="005F1D45" w:rsidDel="0073381B">
          <w:delText>Figure A</w:delText>
        </w:r>
        <w:r w:rsidRPr="005F1D45" w:rsidDel="0073381B">
          <w:rPr>
            <w:lang w:eastAsia="ja-JP"/>
          </w:rPr>
          <w:delText>1-1</w:delText>
        </w:r>
      </w:del>
    </w:p>
    <w:p w14:paraId="0FCE8950" w14:textId="7791F2FC" w:rsidR="00394805" w:rsidRPr="005F1D45" w:rsidDel="0073381B" w:rsidRDefault="00394805" w:rsidP="00394805">
      <w:pPr>
        <w:pStyle w:val="Figuretitle"/>
        <w:rPr>
          <w:del w:id="574" w:author="NASA" w:date="2021-09-14T07:25:00Z"/>
        </w:rPr>
      </w:pPr>
      <w:del w:id="575" w:author="NASA" w:date="2021-09-14T07:25:00Z">
        <w:r w:rsidRPr="005F1D45" w:rsidDel="0073381B">
          <w:delText>Complementary cumulative distribution function curves of aggregated radio frequency interference Scenario 1</w:delText>
        </w:r>
      </w:del>
    </w:p>
    <w:p w14:paraId="01766A3A" w14:textId="1AAEA2CC" w:rsidR="00394805" w:rsidRPr="005F1D45" w:rsidDel="0073381B" w:rsidRDefault="00394805" w:rsidP="00394805">
      <w:pPr>
        <w:pStyle w:val="Figurewithlegend"/>
        <w:rPr>
          <w:del w:id="576" w:author="NASA" w:date="2021-09-14T07:25:00Z"/>
        </w:rPr>
      </w:pPr>
      <w:del w:id="577" w:author="NASA" w:date="2021-09-14T07:25:00Z">
        <w:r w:rsidRPr="005F1D45" w:rsidDel="0073381B">
          <w:rPr>
            <w:lang w:val="en-US" w:eastAsia="en-US"/>
          </w:rPr>
          <mc:AlternateContent>
            <mc:Choice Requires="wps">
              <w:drawing>
                <wp:anchor distT="0" distB="0" distL="114300" distR="114300" simplePos="0" relativeHeight="251659264" behindDoc="0" locked="0" layoutInCell="1" allowOverlap="1" wp14:anchorId="0AD54E7A" wp14:editId="343049B4">
                  <wp:simplePos x="0" y="0"/>
                  <wp:positionH relativeFrom="column">
                    <wp:posOffset>4880610</wp:posOffset>
                  </wp:positionH>
                  <wp:positionV relativeFrom="paragraph">
                    <wp:posOffset>228600</wp:posOffset>
                  </wp:positionV>
                  <wp:extent cx="635" cy="1986280"/>
                  <wp:effectExtent l="9525" t="6350" r="8890" b="7620"/>
                  <wp:wrapNone/>
                  <wp:docPr id="25" name="Straight Arrow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98628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0E034C" id="Straight Arrow Connector 25" o:spid="_x0000_s1026" type="#_x0000_t32" style="position:absolute;margin-left:384.3pt;margin-top:18pt;width:.05pt;height:15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">
                  <v:stroke dashstyle="1 1" endcap="round"/>
                </v:shape>
              </w:pict>
            </mc:Fallback>
          </mc:AlternateContent>
        </w:r>
        <w:r w:rsidRPr="005F1D45" w:rsidDel="0073381B">
          <w:rPr>
            <w:lang w:val="en-US" w:eastAsia="en-US"/>
          </w:rPr>
          <w:drawing>
            <wp:inline distT="0" distB="0" distL="0" distR="0" wp14:anchorId="3B885EC0" wp14:editId="79A7B5DA">
              <wp:extent cx="5114925" cy="2428875"/>
              <wp:effectExtent l="0" t="0" r="9525" b="9525"/>
              <wp:docPr id="24" name="Picture 24" descr="passive_94GHz_USA_1d_FOD1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passive_94GHz_USA_1d_FOD1_I"/>
                      <pic:cNvPicPr>
                        <a:picLocks noChangeAspect="1" noChangeArrowheads="1"/>
                      </pic:cNvPicPr>
                    </pic:nvPicPr>
                    <pic:blipFill>
                      <a:blip r:embed="rId16" cstate="print">
                        <a:extLst>
                          <a:ext uri="{28A0092B-C50C-407E-A947-70E740481C1C}">
                            <a14:useLocalDpi xmlns:a14="http://schemas.microsoft.com/office/drawing/2010/main" val="0"/>
                          </a:ext>
                        </a:extLst>
                      </a:blip>
                      <a:srcRect l="8479" t="2147" r="7855"/>
                      <a:stretch>
                        <a:fillRect/>
                      </a:stretch>
                    </pic:blipFill>
                    <pic:spPr bwMode="auto">
                      <a:xfrm>
                        <a:off x="0" y="0"/>
                        <a:ext cx="5114925" cy="2428875"/>
                      </a:xfrm>
                      <a:prstGeom prst="rect">
                        <a:avLst/>
                      </a:prstGeom>
                      <a:noFill/>
                      <a:ln>
                        <a:noFill/>
                      </a:ln>
                    </pic:spPr>
                  </pic:pic>
                </a:graphicData>
              </a:graphic>
            </wp:inline>
          </w:drawing>
        </w:r>
      </w:del>
    </w:p>
    <w:p w14:paraId="36D5F455" w14:textId="54013076" w:rsidR="00394805" w:rsidRPr="005F1D45" w:rsidDel="0073381B" w:rsidRDefault="00394805" w:rsidP="00394805">
      <w:pPr>
        <w:pStyle w:val="Figurelegend"/>
        <w:rPr>
          <w:del w:id="578" w:author="NASA" w:date="2021-09-14T07:25:00Z"/>
        </w:rPr>
      </w:pPr>
      <w:del w:id="579" w:author="NASA" w:date="2021-09-14T07:25:00Z">
        <w:r w:rsidRPr="005F1D45" w:rsidDel="0073381B">
          <w:delText xml:space="preserve">Note: Dashed line indicates </w:delText>
        </w:r>
        <w:r w:rsidDel="0073381B">
          <w:rPr>
            <w:color w:val="000000"/>
          </w:rPr>
          <w:delText>−</w:delText>
        </w:r>
        <w:r w:rsidRPr="005F1D45" w:rsidDel="0073381B">
          <w:delText>169 dBW interference protection level from Rec. ITU-R P.2017-0.</w:delText>
        </w:r>
      </w:del>
    </w:p>
    <w:p w14:paraId="490B42BC" w14:textId="0E661B8E" w:rsidR="00394805" w:rsidRPr="005F1D45" w:rsidDel="0073381B" w:rsidRDefault="00394805" w:rsidP="00394805">
      <w:pPr>
        <w:jc w:val="both"/>
        <w:rPr>
          <w:del w:id="580" w:author="NASA" w:date="2021-09-14T07:25:00Z"/>
        </w:rPr>
      </w:pPr>
      <w:del w:id="581" w:author="NASA" w:date="2021-09-14T07:25:00Z">
        <w:r w:rsidRPr="005F1D45" w:rsidDel="0073381B">
          <w:delText>The following RFI impact map indicates FOD radar sources that contributed more to interference levels over time for Scenario 1.</w:delText>
        </w:r>
      </w:del>
    </w:p>
    <w:p w14:paraId="500C1424" w14:textId="01C22C47" w:rsidR="00394805" w:rsidRPr="005F1D45" w:rsidDel="0073381B" w:rsidRDefault="00394805" w:rsidP="00394805">
      <w:pPr>
        <w:pStyle w:val="FigureNo"/>
        <w:rPr>
          <w:del w:id="582" w:author="NASA" w:date="2021-09-14T07:25:00Z"/>
          <w:lang w:eastAsia="ja-JP"/>
        </w:rPr>
      </w:pPr>
      <w:del w:id="583" w:author="NASA" w:date="2021-09-14T07:25:00Z">
        <w:r w:rsidRPr="005F1D45" w:rsidDel="0073381B">
          <w:delText>Figure A1-</w:delText>
        </w:r>
        <w:r w:rsidRPr="005F1D45" w:rsidDel="0073381B">
          <w:rPr>
            <w:lang w:eastAsia="ja-JP"/>
          </w:rPr>
          <w:delText>2</w:delText>
        </w:r>
      </w:del>
    </w:p>
    <w:p w14:paraId="7A6D8DDA" w14:textId="7048BEB2" w:rsidR="00394805" w:rsidRPr="005F1D45" w:rsidDel="0073381B" w:rsidRDefault="00394805" w:rsidP="00394805">
      <w:pPr>
        <w:pStyle w:val="Figuretitle"/>
        <w:rPr>
          <w:del w:id="584" w:author="NASA" w:date="2021-09-14T07:25:00Z"/>
        </w:rPr>
      </w:pPr>
      <w:del w:id="585" w:author="NASA" w:date="2021-09-14T07:25:00Z">
        <w:r w:rsidRPr="005F1D45" w:rsidDel="0073381B">
          <w:delText>Impact map of radio frequency interference (</w:delText>
        </w:r>
        <w:r w:rsidRPr="00626799" w:rsidDel="0073381B">
          <w:rPr>
            <w:i/>
            <w:iCs/>
          </w:rPr>
          <w:delText>I</w:delText>
        </w:r>
        <w:r w:rsidRPr="005F1D45" w:rsidDel="0073381B">
          <w:delText xml:space="preserve"> dBW) Scenario 1</w:delText>
        </w:r>
      </w:del>
    </w:p>
    <w:p w14:paraId="57E7F029" w14:textId="61F7C069" w:rsidR="00394805" w:rsidRPr="005F1D45" w:rsidDel="0073381B" w:rsidRDefault="00394805" w:rsidP="00394805">
      <w:pPr>
        <w:pStyle w:val="Figure"/>
        <w:rPr>
          <w:del w:id="586" w:author="NASA" w:date="2021-09-14T07:25:00Z"/>
        </w:rPr>
      </w:pPr>
      <w:del w:id="587" w:author="NASA" w:date="2021-09-14T07:25:00Z">
        <w:r w:rsidRPr="005F1D45" w:rsidDel="0073381B">
          <w:rPr>
            <w:noProof/>
            <w:lang w:val="en-US"/>
          </w:rPr>
          <w:drawing>
            <wp:inline distT="0" distB="0" distL="0" distR="0" wp14:anchorId="31F85EB0" wp14:editId="20554E65">
              <wp:extent cx="4524375" cy="2476500"/>
              <wp:effectExtent l="19050" t="19050" r="28575" b="19050"/>
              <wp:docPr id="27" name="Picture 23" descr="passive_94GHzUSA_1d_FOD1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passive_94GHzUSA_1d_FOD1_impact"/>
                      <pic:cNvPicPr>
                        <a:picLocks noChangeAspect="1" noChangeArrowheads="1"/>
                      </pic:cNvPicPr>
                    </pic:nvPicPr>
                    <pic:blipFill>
                      <a:blip r:embed="rId17">
                        <a:extLst>
                          <a:ext uri="{28A0092B-C50C-407E-A947-70E740481C1C}">
                            <a14:useLocalDpi xmlns:a14="http://schemas.microsoft.com/office/drawing/2010/main" val="0"/>
                          </a:ext>
                        </a:extLst>
                      </a:blip>
                      <a:srcRect l="9442" t="18703" r="5580" b="19466"/>
                      <a:stretch>
                        <a:fillRect/>
                      </a:stretch>
                    </pic:blipFill>
                    <pic:spPr bwMode="auto">
                      <a:xfrm>
                        <a:off x="0" y="0"/>
                        <a:ext cx="4524375" cy="2476500"/>
                      </a:xfrm>
                      <a:prstGeom prst="rect">
                        <a:avLst/>
                      </a:prstGeom>
                      <a:noFill/>
                      <a:ln w="6350" cmpd="sng">
                        <a:solidFill>
                          <a:srgbClr val="000000"/>
                        </a:solidFill>
                        <a:miter lim="800000"/>
                        <a:headEnd/>
                        <a:tailEnd/>
                      </a:ln>
                      <a:effectLst/>
                    </pic:spPr>
                  </pic:pic>
                </a:graphicData>
              </a:graphic>
            </wp:inline>
          </w:drawing>
        </w:r>
      </w:del>
    </w:p>
    <w:p w14:paraId="77F53A6B" w14:textId="0B2EDFBE" w:rsidR="00394805" w:rsidRPr="005F1D45" w:rsidDel="008572B2" w:rsidRDefault="00394805" w:rsidP="00394805">
      <w:pPr>
        <w:pStyle w:val="Heading5"/>
        <w:rPr>
          <w:del w:id="588" w:author="NASA" w:date="2021-09-15T06:22:00Z"/>
        </w:rPr>
      </w:pPr>
      <w:del w:id="589" w:author="NASA" w:date="2021-09-15T06:22:00Z">
        <w:r w:rsidRPr="005F1D45" w:rsidDel="008572B2">
          <w:delText>A2-1.2.4.2.2</w:delText>
        </w:r>
        <w:r w:rsidRPr="005F1D45" w:rsidDel="008572B2">
          <w:tab/>
          <w:delText>Scenario 2</w:delText>
        </w:r>
      </w:del>
    </w:p>
    <w:p w14:paraId="15CF1FCC" w14:textId="124F836C" w:rsidR="00394805" w:rsidRPr="005F1D45" w:rsidDel="0073381B" w:rsidRDefault="00394805" w:rsidP="00394805">
      <w:pPr>
        <w:jc w:val="both"/>
        <w:rPr>
          <w:del w:id="590" w:author="NASA" w:date="2021-09-14T07:25:00Z"/>
        </w:rPr>
      </w:pPr>
      <w:del w:id="591" w:author="NASA" w:date="2021-09-14T07:25:00Z">
        <w:r w:rsidRPr="005F1D45" w:rsidDel="0073381B">
          <w:delText>The following CCDF curve shows the statistical distribution of interference to noise (</w:delText>
        </w:r>
        <w:r w:rsidRPr="005F1D45" w:rsidDel="0073381B">
          <w:rPr>
            <w:i/>
            <w:iCs/>
          </w:rPr>
          <w:delText>I/N</w:delText>
        </w:r>
        <w:r w:rsidRPr="005F1D45" w:rsidDel="0073381B">
          <w:delText xml:space="preserve"> dB) levels experienced by the active sensor during the simulation for Scenario 2.</w:delText>
        </w:r>
      </w:del>
    </w:p>
    <w:p w14:paraId="46039194" w14:textId="313EF74A" w:rsidR="00394805" w:rsidRPr="005F1D45" w:rsidDel="0073381B" w:rsidRDefault="00394805" w:rsidP="00394805">
      <w:pPr>
        <w:pStyle w:val="FigureNo"/>
        <w:rPr>
          <w:del w:id="592" w:author="NASA" w:date="2021-09-14T07:25:00Z"/>
          <w:lang w:eastAsia="ja-JP"/>
        </w:rPr>
      </w:pPr>
      <w:del w:id="593" w:author="NASA" w:date="2021-09-14T07:25:00Z">
        <w:r w:rsidRPr="005F1D45" w:rsidDel="0073381B">
          <w:delText>Figure A</w:delText>
        </w:r>
        <w:r w:rsidRPr="005F1D45" w:rsidDel="0073381B">
          <w:rPr>
            <w:lang w:eastAsia="ja-JP"/>
          </w:rPr>
          <w:delText>1-3</w:delText>
        </w:r>
      </w:del>
    </w:p>
    <w:p w14:paraId="11F4A4A6" w14:textId="6D3D8CCB" w:rsidR="00394805" w:rsidRPr="005F1D45" w:rsidDel="0073381B" w:rsidRDefault="00394805" w:rsidP="00394805">
      <w:pPr>
        <w:pStyle w:val="Figuretitle"/>
        <w:rPr>
          <w:del w:id="594" w:author="NASA" w:date="2021-09-14T07:25:00Z"/>
        </w:rPr>
      </w:pPr>
      <w:del w:id="595" w:author="NASA" w:date="2021-09-14T07:25:00Z">
        <w:r w:rsidRPr="005F1D45" w:rsidDel="0073381B">
          <w:delText>Complementary cumulative distribution function curves of aggregated radio frequency interference Scenario 2</w:delText>
        </w:r>
      </w:del>
    </w:p>
    <w:p w14:paraId="715D2B86" w14:textId="4B1620FD" w:rsidR="00394805" w:rsidRPr="005F1D45" w:rsidDel="0073381B" w:rsidRDefault="00394805" w:rsidP="00394805">
      <w:pPr>
        <w:pStyle w:val="Figure"/>
        <w:rPr>
          <w:del w:id="596" w:author="NASA" w:date="2021-09-14T07:25:00Z"/>
        </w:rPr>
      </w:pPr>
      <w:del w:id="597" w:author="NASA" w:date="2021-09-14T07:25:00Z">
        <w:r w:rsidRPr="005F1D45" w:rsidDel="0073381B">
          <w:rPr>
            <w:noProof/>
            <w:lang w:val="en-US"/>
          </w:rPr>
          <w:drawing>
            <wp:inline distT="0" distB="0" distL="0" distR="0" wp14:anchorId="03AD44F9" wp14:editId="293BB47D">
              <wp:extent cx="6115050" cy="2486025"/>
              <wp:effectExtent l="0" t="0" r="0" b="9525"/>
              <wp:docPr id="28" name="Picture 22" descr="passive_94GHz_USA_1d_FOD2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passive_94GHz_USA_1d_FOD2_I"/>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115050" cy="2486025"/>
                      </a:xfrm>
                      <a:prstGeom prst="rect">
                        <a:avLst/>
                      </a:prstGeom>
                      <a:noFill/>
                      <a:ln>
                        <a:noFill/>
                      </a:ln>
                    </pic:spPr>
                  </pic:pic>
                </a:graphicData>
              </a:graphic>
            </wp:inline>
          </w:drawing>
        </w:r>
      </w:del>
    </w:p>
    <w:p w14:paraId="1E5BAEDD" w14:textId="6A143256" w:rsidR="00394805" w:rsidRPr="005F1D45" w:rsidDel="0073381B" w:rsidRDefault="00394805" w:rsidP="00394805">
      <w:pPr>
        <w:jc w:val="both"/>
        <w:rPr>
          <w:del w:id="598" w:author="NASA" w:date="2021-09-14T07:25:00Z"/>
        </w:rPr>
      </w:pPr>
      <w:del w:id="599" w:author="NASA" w:date="2021-09-14T07:25:00Z">
        <w:r w:rsidRPr="005F1D45" w:rsidDel="0073381B">
          <w:delText>The following RFI impact map indicates FOD detection system sources that contributed more to interference levels over time for Scenario 2.</w:delText>
        </w:r>
      </w:del>
    </w:p>
    <w:p w14:paraId="3E501F70" w14:textId="488D07A9" w:rsidR="00394805" w:rsidRPr="005F1D45" w:rsidDel="0073381B" w:rsidRDefault="00394805" w:rsidP="00394805">
      <w:pPr>
        <w:pStyle w:val="FigureNo"/>
        <w:rPr>
          <w:del w:id="600" w:author="NASA" w:date="2021-09-14T07:25:00Z"/>
          <w:lang w:eastAsia="ja-JP"/>
        </w:rPr>
      </w:pPr>
      <w:del w:id="601" w:author="NASA" w:date="2021-09-14T07:25:00Z">
        <w:r w:rsidRPr="005F1D45" w:rsidDel="0073381B">
          <w:delText>Figure A1-4</w:delText>
        </w:r>
      </w:del>
    </w:p>
    <w:p w14:paraId="22D2ECA6" w14:textId="6FB8B0C7" w:rsidR="00394805" w:rsidRPr="005F1D45" w:rsidDel="0073381B" w:rsidRDefault="00394805" w:rsidP="00394805">
      <w:pPr>
        <w:pStyle w:val="Figuretitle"/>
        <w:rPr>
          <w:del w:id="602" w:author="NASA" w:date="2021-09-14T07:25:00Z"/>
        </w:rPr>
      </w:pPr>
      <w:del w:id="603" w:author="NASA" w:date="2021-09-14T07:25:00Z">
        <w:r w:rsidRPr="005F1D45" w:rsidDel="0073381B">
          <w:delText>Impact map of radio frequency interference (I dBW) Scenario 2</w:delText>
        </w:r>
      </w:del>
    </w:p>
    <w:p w14:paraId="10CD516F" w14:textId="0DD9033D" w:rsidR="00394805" w:rsidRPr="005F1D45" w:rsidDel="0073381B" w:rsidRDefault="00394805" w:rsidP="00394805">
      <w:pPr>
        <w:pStyle w:val="Figure"/>
        <w:rPr>
          <w:del w:id="604" w:author="NASA" w:date="2021-09-14T07:25:00Z"/>
        </w:rPr>
      </w:pPr>
      <w:del w:id="605" w:author="NASA" w:date="2021-09-14T07:25:00Z">
        <w:r w:rsidRPr="005F1D45" w:rsidDel="0073381B">
          <w:rPr>
            <w:noProof/>
            <w:lang w:val="en-US"/>
          </w:rPr>
          <w:drawing>
            <wp:inline distT="0" distB="0" distL="0" distR="0" wp14:anchorId="7287E371" wp14:editId="622D638E">
              <wp:extent cx="4505325" cy="2390775"/>
              <wp:effectExtent l="19050" t="19050" r="28575" b="28575"/>
              <wp:docPr id="29" name="Picture 21" descr="passive_94GHzUSA_1d_FOD2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passive_94GHzUSA_1d_FOD2_impact"/>
                      <pic:cNvPicPr>
                        <a:picLocks noChangeAspect="1" noChangeArrowheads="1"/>
                      </pic:cNvPicPr>
                    </pic:nvPicPr>
                    <pic:blipFill>
                      <a:blip r:embed="rId19">
                        <a:extLst>
                          <a:ext uri="{28A0092B-C50C-407E-A947-70E740481C1C}">
                            <a14:useLocalDpi xmlns:a14="http://schemas.microsoft.com/office/drawing/2010/main" val="0"/>
                          </a:ext>
                        </a:extLst>
                      </a:blip>
                      <a:srcRect l="8730" t="18471" r="6618" b="21609"/>
                      <a:stretch>
                        <a:fillRect/>
                      </a:stretch>
                    </pic:blipFill>
                    <pic:spPr bwMode="auto">
                      <a:xfrm>
                        <a:off x="0" y="0"/>
                        <a:ext cx="4505325" cy="2390775"/>
                      </a:xfrm>
                      <a:prstGeom prst="rect">
                        <a:avLst/>
                      </a:prstGeom>
                      <a:noFill/>
                      <a:ln w="6350" cmpd="sng">
                        <a:solidFill>
                          <a:srgbClr val="000000"/>
                        </a:solidFill>
                        <a:miter lim="800000"/>
                        <a:headEnd/>
                        <a:tailEnd/>
                      </a:ln>
                      <a:effectLst/>
                    </pic:spPr>
                  </pic:pic>
                </a:graphicData>
              </a:graphic>
            </wp:inline>
          </w:drawing>
        </w:r>
      </w:del>
    </w:p>
    <w:p w14:paraId="2FB9BA7C" w14:textId="77777777" w:rsidR="00394805" w:rsidRPr="005F1D45" w:rsidRDefault="00394805" w:rsidP="00394805">
      <w:pPr>
        <w:pStyle w:val="Heading1"/>
      </w:pPr>
      <w:r w:rsidRPr="005F1D45">
        <w:t>A2-2</w:t>
      </w:r>
      <w:r w:rsidRPr="005F1D45">
        <w:tab/>
      </w:r>
      <w:r w:rsidRPr="005F1D45">
        <w:rPr>
          <w:highlight w:val="lightGray"/>
        </w:rPr>
        <w:t>Summary of results</w:t>
      </w:r>
    </w:p>
    <w:p w14:paraId="0333F281" w14:textId="77777777" w:rsidR="00394805" w:rsidRPr="005F1D45" w:rsidRDefault="00394805" w:rsidP="00394805">
      <w:pPr>
        <w:pStyle w:val="EditorsNote"/>
      </w:pPr>
      <w:r w:rsidRPr="005F1D45">
        <w:t>[TBD]</w:t>
      </w:r>
    </w:p>
    <w:p w14:paraId="7AEAEEF7" w14:textId="77777777" w:rsidR="00394805" w:rsidRDefault="00394805" w:rsidP="00394805"/>
    <w:p w14:paraId="21DE6B1A" w14:textId="77777777" w:rsidR="00394805" w:rsidRDefault="00394805" w:rsidP="00394805">
      <w:pPr>
        <w:pStyle w:val="Reasons"/>
      </w:pPr>
    </w:p>
    <w:p w14:paraId="6CBF881A" w14:textId="77777777" w:rsidR="00394805" w:rsidRPr="005F1D45" w:rsidRDefault="00394805" w:rsidP="00394805">
      <w:pPr>
        <w:jc w:val="center"/>
      </w:pPr>
      <w:r>
        <w:t>______________</w:t>
      </w:r>
    </w:p>
    <w:p w14:paraId="6433BB94" w14:textId="58162E6E" w:rsidR="000A5AE1" w:rsidRPr="000A5AE1" w:rsidRDefault="000A5AE1" w:rsidP="00502053">
      <w:pPr>
        <w:tabs>
          <w:tab w:val="clear" w:pos="1134"/>
          <w:tab w:val="clear" w:pos="1871"/>
          <w:tab w:val="clear" w:pos="2268"/>
        </w:tabs>
        <w:overflowPunct/>
        <w:autoSpaceDE/>
        <w:autoSpaceDN/>
        <w:adjustRightInd/>
        <w:spacing w:before="0"/>
        <w:textAlignment w:val="auto"/>
      </w:pPr>
    </w:p>
    <w:sectPr w:rsidR="000A5AE1" w:rsidRPr="000A5AE1" w:rsidSect="00501953">
      <w:headerReference w:type="default" r:id="rId20"/>
      <w:headerReference w:type="first" r:id="rId2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3AE014" w14:textId="77777777" w:rsidR="000A0F26" w:rsidRDefault="000A0F26">
      <w:r>
        <w:separator/>
      </w:r>
    </w:p>
  </w:endnote>
  <w:endnote w:type="continuationSeparator" w:id="0">
    <w:p w14:paraId="6382715F" w14:textId="77777777" w:rsidR="000A0F26" w:rsidRDefault="000A0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Bold">
    <w:panose1 w:val="020B0704020202020204"/>
    <w:charset w:val="00"/>
    <w:family w:val="auto"/>
    <w:pitch w:val="variable"/>
    <w:sig w:usb0="E0002AFF" w:usb1="C0007843"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A3DFFF" w14:textId="77777777" w:rsidR="000A0F26" w:rsidRDefault="000A0F26">
      <w:r>
        <w:t>____________________</w:t>
      </w:r>
    </w:p>
  </w:footnote>
  <w:footnote w:type="continuationSeparator" w:id="0">
    <w:p w14:paraId="672D6066" w14:textId="77777777" w:rsidR="000A0F26" w:rsidRDefault="000A0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06687" w14:textId="49A75E2B" w:rsidR="003704DC" w:rsidRDefault="003704DC"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18</w:t>
    </w:r>
    <w:r>
      <w:rPr>
        <w:rStyle w:val="PageNumber"/>
      </w:rPr>
      <w:fldChar w:fldCharType="end"/>
    </w:r>
    <w:r>
      <w:rPr>
        <w:rStyle w:val="PageNumber"/>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E1E3B4" w14:textId="77777777" w:rsidR="003704DC" w:rsidRDefault="003704DC" w:rsidP="004674BC">
    <w:pPr>
      <w:pStyle w:val="Header"/>
    </w:pPr>
    <w:r w:rsidRPr="00E17829">
      <w:t>THIS DRAFT DOCUMENT IS NOT NECESSARILY A U.S. POSITION AND IS SUBJECT TO CHANGE.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65" type="#_x0000_t75" alt="https://mail.google.com/mail/u/0/images/cleardot.gif" style="width:.75pt;height:.75pt;visibility:visible;mso-wrap-style:square" o:bullet="t">
        <v:imagedata r:id="rId1" o:title="cleardot"/>
      </v:shape>
    </w:pict>
  </w:numPicBullet>
  <w:abstractNum w:abstractNumId="0" w15:restartNumberingAfterBreak="0">
    <w:nsid w:val="FFFFFF1D"/>
    <w:multiLevelType w:val="multilevel"/>
    <w:tmpl w:val="AA38B6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multilevel"/>
    <w:tmpl w:val="E030234E"/>
    <w:lvl w:ilvl="0">
      <w:start w:val="1"/>
      <w:numFmt w:val="decimal"/>
      <w:lvlText w:val="%1."/>
      <w:lvlJc w:val="left"/>
      <w:pPr>
        <w:tabs>
          <w:tab w:val="num" w:pos="1492"/>
        </w:tabs>
        <w:ind w:left="1492"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D"/>
    <w:multiLevelType w:val="hybridMultilevel"/>
    <w:tmpl w:val="6886433C"/>
    <w:lvl w:ilvl="0" w:tplc="B5609270">
      <w:start w:val="1"/>
      <w:numFmt w:val="decimal"/>
      <w:lvlText w:val="%1."/>
      <w:lvlJc w:val="left"/>
      <w:pPr>
        <w:tabs>
          <w:tab w:val="num" w:pos="1209"/>
        </w:tabs>
        <w:ind w:left="1209" w:hanging="360"/>
      </w:pPr>
    </w:lvl>
    <w:lvl w:ilvl="1" w:tplc="7F4E7708">
      <w:numFmt w:val="decimal"/>
      <w:lvlText w:val=""/>
      <w:lvlJc w:val="left"/>
    </w:lvl>
    <w:lvl w:ilvl="2" w:tplc="D7AC72BE">
      <w:numFmt w:val="decimal"/>
      <w:lvlText w:val=""/>
      <w:lvlJc w:val="left"/>
    </w:lvl>
    <w:lvl w:ilvl="3" w:tplc="73A8968C">
      <w:numFmt w:val="decimal"/>
      <w:lvlText w:val=""/>
      <w:lvlJc w:val="left"/>
    </w:lvl>
    <w:lvl w:ilvl="4" w:tplc="DC3CAC76">
      <w:numFmt w:val="decimal"/>
      <w:lvlText w:val=""/>
      <w:lvlJc w:val="left"/>
    </w:lvl>
    <w:lvl w:ilvl="5" w:tplc="C54EBA72">
      <w:numFmt w:val="decimal"/>
      <w:lvlText w:val=""/>
      <w:lvlJc w:val="left"/>
    </w:lvl>
    <w:lvl w:ilvl="6" w:tplc="5BE8589C">
      <w:numFmt w:val="decimal"/>
      <w:lvlText w:val=""/>
      <w:lvlJc w:val="left"/>
    </w:lvl>
    <w:lvl w:ilvl="7" w:tplc="D5FCD2E2">
      <w:numFmt w:val="decimal"/>
      <w:lvlText w:val=""/>
      <w:lvlJc w:val="left"/>
    </w:lvl>
    <w:lvl w:ilvl="8" w:tplc="CE426EA2">
      <w:numFmt w:val="decimal"/>
      <w:lvlText w:val=""/>
      <w:lvlJc w:val="left"/>
    </w:lvl>
  </w:abstractNum>
  <w:abstractNum w:abstractNumId="3" w15:restartNumberingAfterBreak="0">
    <w:nsid w:val="FFFFFF7E"/>
    <w:multiLevelType w:val="multilevel"/>
    <w:tmpl w:val="E0D0225C"/>
    <w:lvl w:ilvl="0">
      <w:start w:val="1"/>
      <w:numFmt w:val="decimal"/>
      <w:lvlText w:val="%1."/>
      <w:lvlJc w:val="left"/>
      <w:pPr>
        <w:tabs>
          <w:tab w:val="num" w:pos="926"/>
        </w:tabs>
        <w:ind w:left="926"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7F"/>
    <w:multiLevelType w:val="multilevel"/>
    <w:tmpl w:val="70C0E1EC"/>
    <w:lvl w:ilvl="0">
      <w:start w:val="1"/>
      <w:numFmt w:val="decimal"/>
      <w:lvlText w:val="%1."/>
      <w:lvlJc w:val="left"/>
      <w:pPr>
        <w:tabs>
          <w:tab w:val="num" w:pos="643"/>
        </w:tabs>
        <w:ind w:left="643"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0"/>
    <w:multiLevelType w:val="hybridMultilevel"/>
    <w:tmpl w:val="9202ED88"/>
    <w:lvl w:ilvl="0" w:tplc="AC582376">
      <w:start w:val="1"/>
      <w:numFmt w:val="bullet"/>
      <w:lvlText w:val=""/>
      <w:lvlJc w:val="left"/>
      <w:pPr>
        <w:tabs>
          <w:tab w:val="num" w:pos="1492"/>
        </w:tabs>
        <w:ind w:left="1492" w:hanging="360"/>
      </w:pPr>
      <w:rPr>
        <w:rFonts w:ascii="Symbol" w:hAnsi="Symbol" w:hint="default"/>
      </w:rPr>
    </w:lvl>
    <w:lvl w:ilvl="1" w:tplc="DCD46960">
      <w:numFmt w:val="decimal"/>
      <w:lvlText w:val=""/>
      <w:lvlJc w:val="left"/>
    </w:lvl>
    <w:lvl w:ilvl="2" w:tplc="F52A06CE">
      <w:numFmt w:val="decimal"/>
      <w:lvlText w:val=""/>
      <w:lvlJc w:val="left"/>
    </w:lvl>
    <w:lvl w:ilvl="3" w:tplc="52784F58">
      <w:numFmt w:val="decimal"/>
      <w:lvlText w:val=""/>
      <w:lvlJc w:val="left"/>
    </w:lvl>
    <w:lvl w:ilvl="4" w:tplc="62222A9C">
      <w:numFmt w:val="decimal"/>
      <w:lvlText w:val=""/>
      <w:lvlJc w:val="left"/>
    </w:lvl>
    <w:lvl w:ilvl="5" w:tplc="1B3E63E4">
      <w:numFmt w:val="decimal"/>
      <w:lvlText w:val=""/>
      <w:lvlJc w:val="left"/>
    </w:lvl>
    <w:lvl w:ilvl="6" w:tplc="C276DA70">
      <w:numFmt w:val="decimal"/>
      <w:lvlText w:val=""/>
      <w:lvlJc w:val="left"/>
    </w:lvl>
    <w:lvl w:ilvl="7" w:tplc="76D8AE8E">
      <w:numFmt w:val="decimal"/>
      <w:lvlText w:val=""/>
      <w:lvlJc w:val="left"/>
    </w:lvl>
    <w:lvl w:ilvl="8" w:tplc="EE467E22">
      <w:numFmt w:val="decimal"/>
      <w:lvlText w:val=""/>
      <w:lvlJc w:val="left"/>
    </w:lvl>
  </w:abstractNum>
  <w:abstractNum w:abstractNumId="6" w15:restartNumberingAfterBreak="0">
    <w:nsid w:val="FFFFFF81"/>
    <w:multiLevelType w:val="hybridMultilevel"/>
    <w:tmpl w:val="E8E2CFD4"/>
    <w:lvl w:ilvl="0" w:tplc="C12AF6C4">
      <w:start w:val="1"/>
      <w:numFmt w:val="bullet"/>
      <w:lvlText w:val=""/>
      <w:lvlJc w:val="left"/>
      <w:pPr>
        <w:tabs>
          <w:tab w:val="num" w:pos="1209"/>
        </w:tabs>
        <w:ind w:left="1209" w:hanging="360"/>
      </w:pPr>
      <w:rPr>
        <w:rFonts w:ascii="Symbol" w:hAnsi="Symbol" w:hint="default"/>
      </w:rPr>
    </w:lvl>
    <w:lvl w:ilvl="1" w:tplc="6ED68854">
      <w:numFmt w:val="decimal"/>
      <w:lvlText w:val=""/>
      <w:lvlJc w:val="left"/>
    </w:lvl>
    <w:lvl w:ilvl="2" w:tplc="648E165A">
      <w:numFmt w:val="decimal"/>
      <w:lvlText w:val=""/>
      <w:lvlJc w:val="left"/>
    </w:lvl>
    <w:lvl w:ilvl="3" w:tplc="FC6C823A">
      <w:numFmt w:val="decimal"/>
      <w:lvlText w:val=""/>
      <w:lvlJc w:val="left"/>
    </w:lvl>
    <w:lvl w:ilvl="4" w:tplc="7514FCAA">
      <w:numFmt w:val="decimal"/>
      <w:lvlText w:val=""/>
      <w:lvlJc w:val="left"/>
    </w:lvl>
    <w:lvl w:ilvl="5" w:tplc="C9241760">
      <w:numFmt w:val="decimal"/>
      <w:lvlText w:val=""/>
      <w:lvlJc w:val="left"/>
    </w:lvl>
    <w:lvl w:ilvl="6" w:tplc="3000F2F6">
      <w:numFmt w:val="decimal"/>
      <w:lvlText w:val=""/>
      <w:lvlJc w:val="left"/>
    </w:lvl>
    <w:lvl w:ilvl="7" w:tplc="920C53B2">
      <w:numFmt w:val="decimal"/>
      <w:lvlText w:val=""/>
      <w:lvlJc w:val="left"/>
    </w:lvl>
    <w:lvl w:ilvl="8" w:tplc="3C2CB536">
      <w:numFmt w:val="decimal"/>
      <w:lvlText w:val=""/>
      <w:lvlJc w:val="left"/>
    </w:lvl>
  </w:abstractNum>
  <w:abstractNum w:abstractNumId="7" w15:restartNumberingAfterBreak="0">
    <w:nsid w:val="FFFFFF82"/>
    <w:multiLevelType w:val="hybridMultilevel"/>
    <w:tmpl w:val="EF6A5192"/>
    <w:lvl w:ilvl="0" w:tplc="CBF40630">
      <w:start w:val="1"/>
      <w:numFmt w:val="bullet"/>
      <w:lvlText w:val=""/>
      <w:lvlJc w:val="left"/>
      <w:pPr>
        <w:tabs>
          <w:tab w:val="num" w:pos="926"/>
        </w:tabs>
        <w:ind w:left="926" w:hanging="360"/>
      </w:pPr>
      <w:rPr>
        <w:rFonts w:ascii="Symbol" w:hAnsi="Symbol" w:hint="default"/>
      </w:rPr>
    </w:lvl>
    <w:lvl w:ilvl="1" w:tplc="BB38F6DA">
      <w:numFmt w:val="decimal"/>
      <w:lvlText w:val=""/>
      <w:lvlJc w:val="left"/>
    </w:lvl>
    <w:lvl w:ilvl="2" w:tplc="8FF09736">
      <w:numFmt w:val="decimal"/>
      <w:lvlText w:val=""/>
      <w:lvlJc w:val="left"/>
    </w:lvl>
    <w:lvl w:ilvl="3" w:tplc="72B05448">
      <w:numFmt w:val="decimal"/>
      <w:lvlText w:val=""/>
      <w:lvlJc w:val="left"/>
    </w:lvl>
    <w:lvl w:ilvl="4" w:tplc="C6EC04B0">
      <w:numFmt w:val="decimal"/>
      <w:lvlText w:val=""/>
      <w:lvlJc w:val="left"/>
    </w:lvl>
    <w:lvl w:ilvl="5" w:tplc="26E6C9C0">
      <w:numFmt w:val="decimal"/>
      <w:lvlText w:val=""/>
      <w:lvlJc w:val="left"/>
    </w:lvl>
    <w:lvl w:ilvl="6" w:tplc="6C962498">
      <w:numFmt w:val="decimal"/>
      <w:lvlText w:val=""/>
      <w:lvlJc w:val="left"/>
    </w:lvl>
    <w:lvl w:ilvl="7" w:tplc="41781922">
      <w:numFmt w:val="decimal"/>
      <w:lvlText w:val=""/>
      <w:lvlJc w:val="left"/>
    </w:lvl>
    <w:lvl w:ilvl="8" w:tplc="6D5CF700">
      <w:numFmt w:val="decimal"/>
      <w:lvlText w:val=""/>
      <w:lvlJc w:val="left"/>
    </w:lvl>
  </w:abstractNum>
  <w:abstractNum w:abstractNumId="8" w15:restartNumberingAfterBreak="0">
    <w:nsid w:val="FFFFFF83"/>
    <w:multiLevelType w:val="hybridMultilevel"/>
    <w:tmpl w:val="F0E886D4"/>
    <w:lvl w:ilvl="0" w:tplc="D48EFAB0">
      <w:start w:val="1"/>
      <w:numFmt w:val="bullet"/>
      <w:lvlText w:val=""/>
      <w:lvlJc w:val="left"/>
      <w:pPr>
        <w:tabs>
          <w:tab w:val="num" w:pos="643"/>
        </w:tabs>
        <w:ind w:left="643" w:hanging="360"/>
      </w:pPr>
      <w:rPr>
        <w:rFonts w:ascii="Symbol" w:hAnsi="Symbol" w:hint="default"/>
      </w:rPr>
    </w:lvl>
    <w:lvl w:ilvl="1" w:tplc="C7360C48">
      <w:numFmt w:val="decimal"/>
      <w:lvlText w:val=""/>
      <w:lvlJc w:val="left"/>
    </w:lvl>
    <w:lvl w:ilvl="2" w:tplc="9AA41E64">
      <w:numFmt w:val="decimal"/>
      <w:lvlText w:val=""/>
      <w:lvlJc w:val="left"/>
    </w:lvl>
    <w:lvl w:ilvl="3" w:tplc="60E6C9A0">
      <w:numFmt w:val="decimal"/>
      <w:lvlText w:val=""/>
      <w:lvlJc w:val="left"/>
    </w:lvl>
    <w:lvl w:ilvl="4" w:tplc="996E9CE0">
      <w:numFmt w:val="decimal"/>
      <w:lvlText w:val=""/>
      <w:lvlJc w:val="left"/>
    </w:lvl>
    <w:lvl w:ilvl="5" w:tplc="CEE00E92">
      <w:numFmt w:val="decimal"/>
      <w:lvlText w:val=""/>
      <w:lvlJc w:val="left"/>
    </w:lvl>
    <w:lvl w:ilvl="6" w:tplc="5560D5FE">
      <w:numFmt w:val="decimal"/>
      <w:lvlText w:val=""/>
      <w:lvlJc w:val="left"/>
    </w:lvl>
    <w:lvl w:ilvl="7" w:tplc="0A7ED582">
      <w:numFmt w:val="decimal"/>
      <w:lvlText w:val=""/>
      <w:lvlJc w:val="left"/>
    </w:lvl>
    <w:lvl w:ilvl="8" w:tplc="91F29226">
      <w:numFmt w:val="decimal"/>
      <w:lvlText w:val=""/>
      <w:lvlJc w:val="left"/>
    </w:lvl>
  </w:abstractNum>
  <w:abstractNum w:abstractNumId="9" w15:restartNumberingAfterBreak="0">
    <w:nsid w:val="FFFFFF88"/>
    <w:multiLevelType w:val="hybridMultilevel"/>
    <w:tmpl w:val="18F0336E"/>
    <w:lvl w:ilvl="0" w:tplc="F30A83FC">
      <w:start w:val="1"/>
      <w:numFmt w:val="decimal"/>
      <w:lvlText w:val="%1."/>
      <w:lvlJc w:val="left"/>
      <w:pPr>
        <w:tabs>
          <w:tab w:val="num" w:pos="360"/>
        </w:tabs>
        <w:ind w:left="360" w:hanging="360"/>
      </w:pPr>
    </w:lvl>
    <w:lvl w:ilvl="1" w:tplc="D58615DE">
      <w:numFmt w:val="decimal"/>
      <w:lvlText w:val=""/>
      <w:lvlJc w:val="left"/>
    </w:lvl>
    <w:lvl w:ilvl="2" w:tplc="238C365E">
      <w:numFmt w:val="decimal"/>
      <w:lvlText w:val=""/>
      <w:lvlJc w:val="left"/>
    </w:lvl>
    <w:lvl w:ilvl="3" w:tplc="01B4BC26">
      <w:numFmt w:val="decimal"/>
      <w:lvlText w:val=""/>
      <w:lvlJc w:val="left"/>
    </w:lvl>
    <w:lvl w:ilvl="4" w:tplc="75549616">
      <w:numFmt w:val="decimal"/>
      <w:lvlText w:val=""/>
      <w:lvlJc w:val="left"/>
    </w:lvl>
    <w:lvl w:ilvl="5" w:tplc="50146A44">
      <w:numFmt w:val="decimal"/>
      <w:lvlText w:val=""/>
      <w:lvlJc w:val="left"/>
    </w:lvl>
    <w:lvl w:ilvl="6" w:tplc="1C08AEAC">
      <w:numFmt w:val="decimal"/>
      <w:lvlText w:val=""/>
      <w:lvlJc w:val="left"/>
    </w:lvl>
    <w:lvl w:ilvl="7" w:tplc="83D64982">
      <w:numFmt w:val="decimal"/>
      <w:lvlText w:val=""/>
      <w:lvlJc w:val="left"/>
    </w:lvl>
    <w:lvl w:ilvl="8" w:tplc="820C9454">
      <w:numFmt w:val="decimal"/>
      <w:lvlText w:val=""/>
      <w:lvlJc w:val="left"/>
    </w:lvl>
  </w:abstractNum>
  <w:abstractNum w:abstractNumId="10" w15:restartNumberingAfterBreak="0">
    <w:nsid w:val="FFFFFF89"/>
    <w:multiLevelType w:val="hybridMultilevel"/>
    <w:tmpl w:val="D27ED3E0"/>
    <w:lvl w:ilvl="0" w:tplc="4068560C">
      <w:start w:val="1"/>
      <w:numFmt w:val="bullet"/>
      <w:lvlText w:val=""/>
      <w:lvlJc w:val="left"/>
      <w:pPr>
        <w:tabs>
          <w:tab w:val="num" w:pos="360"/>
        </w:tabs>
        <w:ind w:left="360" w:hanging="360"/>
      </w:pPr>
      <w:rPr>
        <w:rFonts w:ascii="Symbol" w:hAnsi="Symbol" w:hint="default"/>
      </w:rPr>
    </w:lvl>
    <w:lvl w:ilvl="1" w:tplc="8C76065E">
      <w:numFmt w:val="decimal"/>
      <w:lvlText w:val=""/>
      <w:lvlJc w:val="left"/>
    </w:lvl>
    <w:lvl w:ilvl="2" w:tplc="A5EA972C">
      <w:numFmt w:val="decimal"/>
      <w:lvlText w:val=""/>
      <w:lvlJc w:val="left"/>
    </w:lvl>
    <w:lvl w:ilvl="3" w:tplc="D9EA6E0E">
      <w:numFmt w:val="decimal"/>
      <w:lvlText w:val=""/>
      <w:lvlJc w:val="left"/>
    </w:lvl>
    <w:lvl w:ilvl="4" w:tplc="B26697BC">
      <w:numFmt w:val="decimal"/>
      <w:lvlText w:val=""/>
      <w:lvlJc w:val="left"/>
    </w:lvl>
    <w:lvl w:ilvl="5" w:tplc="98709302">
      <w:numFmt w:val="decimal"/>
      <w:lvlText w:val=""/>
      <w:lvlJc w:val="left"/>
    </w:lvl>
    <w:lvl w:ilvl="6" w:tplc="37B0AAF0">
      <w:numFmt w:val="decimal"/>
      <w:lvlText w:val=""/>
      <w:lvlJc w:val="left"/>
    </w:lvl>
    <w:lvl w:ilvl="7" w:tplc="3CD665D8">
      <w:numFmt w:val="decimal"/>
      <w:lvlText w:val=""/>
      <w:lvlJc w:val="left"/>
    </w:lvl>
    <w:lvl w:ilvl="8" w:tplc="6EE4B7B2">
      <w:numFmt w:val="decimal"/>
      <w:lvlText w:val=""/>
      <w:lvlJc w:val="left"/>
    </w:lvl>
  </w:abstractNum>
  <w:abstractNum w:abstractNumId="11"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2" w15:restartNumberingAfterBreak="0">
    <w:nsid w:val="02594EC1"/>
    <w:multiLevelType w:val="hybridMultilevel"/>
    <w:tmpl w:val="25D0109A"/>
    <w:lvl w:ilvl="0" w:tplc="04090017">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02D13939"/>
    <w:multiLevelType w:val="hybridMultilevel"/>
    <w:tmpl w:val="FC6416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7D518EE"/>
    <w:multiLevelType w:val="hybridMultilevel"/>
    <w:tmpl w:val="20468C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203116"/>
    <w:multiLevelType w:val="hybridMultilevel"/>
    <w:tmpl w:val="BA8616B0"/>
    <w:lvl w:ilvl="0" w:tplc="CC3CC49C">
      <w:start w:val="1"/>
      <w:numFmt w:val="bullet"/>
      <w:lvlText w:val=""/>
      <w:lvlPicBulletId w:val="0"/>
      <w:lvlJc w:val="left"/>
      <w:pPr>
        <w:tabs>
          <w:tab w:val="num" w:pos="720"/>
        </w:tabs>
        <w:ind w:left="720" w:hanging="360"/>
      </w:pPr>
      <w:rPr>
        <w:rFonts w:ascii="Symbol" w:hAnsi="Symbol" w:hint="default"/>
      </w:rPr>
    </w:lvl>
    <w:lvl w:ilvl="1" w:tplc="06764300" w:tentative="1">
      <w:start w:val="1"/>
      <w:numFmt w:val="bullet"/>
      <w:lvlText w:val=""/>
      <w:lvlJc w:val="left"/>
      <w:pPr>
        <w:tabs>
          <w:tab w:val="num" w:pos="1440"/>
        </w:tabs>
        <w:ind w:left="1440" w:hanging="360"/>
      </w:pPr>
      <w:rPr>
        <w:rFonts w:ascii="Symbol" w:hAnsi="Symbol" w:hint="default"/>
      </w:rPr>
    </w:lvl>
    <w:lvl w:ilvl="2" w:tplc="B7885E64" w:tentative="1">
      <w:start w:val="1"/>
      <w:numFmt w:val="bullet"/>
      <w:lvlText w:val=""/>
      <w:lvlJc w:val="left"/>
      <w:pPr>
        <w:tabs>
          <w:tab w:val="num" w:pos="2160"/>
        </w:tabs>
        <w:ind w:left="2160" w:hanging="360"/>
      </w:pPr>
      <w:rPr>
        <w:rFonts w:ascii="Symbol" w:hAnsi="Symbol" w:hint="default"/>
      </w:rPr>
    </w:lvl>
    <w:lvl w:ilvl="3" w:tplc="7E0645FA" w:tentative="1">
      <w:start w:val="1"/>
      <w:numFmt w:val="bullet"/>
      <w:lvlText w:val=""/>
      <w:lvlJc w:val="left"/>
      <w:pPr>
        <w:tabs>
          <w:tab w:val="num" w:pos="2880"/>
        </w:tabs>
        <w:ind w:left="2880" w:hanging="360"/>
      </w:pPr>
      <w:rPr>
        <w:rFonts w:ascii="Symbol" w:hAnsi="Symbol" w:hint="default"/>
      </w:rPr>
    </w:lvl>
    <w:lvl w:ilvl="4" w:tplc="14AAFC50" w:tentative="1">
      <w:start w:val="1"/>
      <w:numFmt w:val="bullet"/>
      <w:lvlText w:val=""/>
      <w:lvlJc w:val="left"/>
      <w:pPr>
        <w:tabs>
          <w:tab w:val="num" w:pos="3600"/>
        </w:tabs>
        <w:ind w:left="3600" w:hanging="360"/>
      </w:pPr>
      <w:rPr>
        <w:rFonts w:ascii="Symbol" w:hAnsi="Symbol" w:hint="default"/>
      </w:rPr>
    </w:lvl>
    <w:lvl w:ilvl="5" w:tplc="415258F4" w:tentative="1">
      <w:start w:val="1"/>
      <w:numFmt w:val="bullet"/>
      <w:lvlText w:val=""/>
      <w:lvlJc w:val="left"/>
      <w:pPr>
        <w:tabs>
          <w:tab w:val="num" w:pos="4320"/>
        </w:tabs>
        <w:ind w:left="4320" w:hanging="360"/>
      </w:pPr>
      <w:rPr>
        <w:rFonts w:ascii="Symbol" w:hAnsi="Symbol" w:hint="default"/>
      </w:rPr>
    </w:lvl>
    <w:lvl w:ilvl="6" w:tplc="0616EDEA" w:tentative="1">
      <w:start w:val="1"/>
      <w:numFmt w:val="bullet"/>
      <w:lvlText w:val=""/>
      <w:lvlJc w:val="left"/>
      <w:pPr>
        <w:tabs>
          <w:tab w:val="num" w:pos="5040"/>
        </w:tabs>
        <w:ind w:left="5040" w:hanging="360"/>
      </w:pPr>
      <w:rPr>
        <w:rFonts w:ascii="Symbol" w:hAnsi="Symbol" w:hint="default"/>
      </w:rPr>
    </w:lvl>
    <w:lvl w:ilvl="7" w:tplc="C470AA12" w:tentative="1">
      <w:start w:val="1"/>
      <w:numFmt w:val="bullet"/>
      <w:lvlText w:val=""/>
      <w:lvlJc w:val="left"/>
      <w:pPr>
        <w:tabs>
          <w:tab w:val="num" w:pos="5760"/>
        </w:tabs>
        <w:ind w:left="5760" w:hanging="360"/>
      </w:pPr>
      <w:rPr>
        <w:rFonts w:ascii="Symbol" w:hAnsi="Symbol" w:hint="default"/>
      </w:rPr>
    </w:lvl>
    <w:lvl w:ilvl="8" w:tplc="1706BE7C"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1D1C62B5"/>
    <w:multiLevelType w:val="hybridMultilevel"/>
    <w:tmpl w:val="21C879EC"/>
    <w:lvl w:ilvl="0" w:tplc="670A7CB8">
      <w:numFmt w:val="bullet"/>
      <w:lvlText w:val="-"/>
      <w:lvlJc w:val="left"/>
      <w:pPr>
        <w:tabs>
          <w:tab w:val="num" w:pos="840"/>
        </w:tabs>
        <w:ind w:left="840" w:hanging="480"/>
      </w:pPr>
      <w:rPr>
        <w:rFonts w:ascii="Arial" w:eastAsia="MS Mincho" w:hAnsi="Aria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E857A7A"/>
    <w:multiLevelType w:val="hybridMultilevel"/>
    <w:tmpl w:val="607A8C8C"/>
    <w:lvl w:ilvl="0" w:tplc="4A8C36CA">
      <w:start w:val="1"/>
      <w:numFmt w:val="decimal"/>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DA71D17"/>
    <w:multiLevelType w:val="multilevel"/>
    <w:tmpl w:val="4322E4F6"/>
    <w:lvl w:ilvl="0">
      <w:start w:val="6"/>
      <w:numFmt w:val="decimal"/>
      <w:pStyle w:val="ListBullet3"/>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363372E0"/>
    <w:multiLevelType w:val="multilevel"/>
    <w:tmpl w:val="B320898E"/>
    <w:lvl w:ilvl="0">
      <w:start w:val="5"/>
      <w:numFmt w:val="none"/>
      <w:lvlText w:val="1"/>
      <w:lvlJc w:val="left"/>
      <w:pPr>
        <w:tabs>
          <w:tab w:val="num" w:pos="1860"/>
        </w:tabs>
        <w:ind w:left="1860" w:hanging="420"/>
      </w:pPr>
      <w:rPr>
        <w:rFonts w:cs="Times New Roman" w:hint="default"/>
        <w:b/>
        <w:i w:val="0"/>
        <w:color w:val="auto"/>
        <w:sz w:val="22"/>
        <w:szCs w:val="22"/>
      </w:rPr>
    </w:lvl>
    <w:lvl w:ilvl="1">
      <w:start w:val="1"/>
      <w:numFmt w:val="none"/>
      <w:lvlText w:val="1.1"/>
      <w:lvlJc w:val="left"/>
      <w:pPr>
        <w:tabs>
          <w:tab w:val="num" w:pos="1860"/>
        </w:tabs>
        <w:ind w:left="1860" w:hanging="420"/>
      </w:pPr>
      <w:rPr>
        <w:rFonts w:ascii="Times New Roman" w:hAnsi="Times New Roman" w:cs="Times New Roman" w:hint="default"/>
        <w:b/>
        <w:bCs w:val="0"/>
        <w:i w:val="0"/>
        <w:iCs w:val="0"/>
        <w:caps w:val="0"/>
        <w:smallCaps w:val="0"/>
        <w:strike w:val="0"/>
        <w:dstrike w:val="0"/>
        <w:snapToGrid w:val="0"/>
        <w:vanish w:val="0"/>
        <w:color w:val="000000"/>
        <w:spacing w:val="0"/>
        <w:w w:val="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123"/>
      <w:lvlText w:val="1.1%2.%3"/>
      <w:lvlJc w:val="left"/>
      <w:pPr>
        <w:tabs>
          <w:tab w:val="num" w:pos="2160"/>
        </w:tabs>
        <w:ind w:left="2160" w:hanging="720"/>
      </w:pPr>
      <w:rPr>
        <w:rFonts w:cs="Times New Roman" w:hint="default"/>
        <w:b w:val="0"/>
        <w:i w:val="0"/>
        <w:caps w:val="0"/>
        <w:strike w:val="0"/>
        <w:dstrike w:val="0"/>
        <w:vanish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520"/>
        </w:tabs>
        <w:ind w:left="2520" w:hanging="1080"/>
      </w:pPr>
      <w:rPr>
        <w:rFonts w:cs="Times New Roman" w:hint="default"/>
      </w:rPr>
    </w:lvl>
    <w:lvl w:ilvl="6">
      <w:start w:val="1"/>
      <w:numFmt w:val="decimal"/>
      <w:lvlText w:val="%1.%2.%3.%4.%5.%6.%7"/>
      <w:lvlJc w:val="left"/>
      <w:pPr>
        <w:tabs>
          <w:tab w:val="num" w:pos="2880"/>
        </w:tabs>
        <w:ind w:left="2880" w:hanging="1440"/>
      </w:pPr>
      <w:rPr>
        <w:rFonts w:cs="Times New Roman" w:hint="default"/>
      </w:rPr>
    </w:lvl>
    <w:lvl w:ilvl="7">
      <w:start w:val="1"/>
      <w:numFmt w:val="decimal"/>
      <w:lvlText w:val="%1.%2.%3.%4.%5.%6.%7.%8"/>
      <w:lvlJc w:val="left"/>
      <w:pPr>
        <w:tabs>
          <w:tab w:val="num" w:pos="2880"/>
        </w:tabs>
        <w:ind w:left="288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0" w15:restartNumberingAfterBreak="0">
    <w:nsid w:val="43DF0864"/>
    <w:multiLevelType w:val="hybridMultilevel"/>
    <w:tmpl w:val="451A5F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41930EF"/>
    <w:multiLevelType w:val="hybridMultilevel"/>
    <w:tmpl w:val="3E022F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B7A444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7842EE0"/>
    <w:multiLevelType w:val="hybridMultilevel"/>
    <w:tmpl w:val="00A03732"/>
    <w:lvl w:ilvl="0" w:tplc="86A849A0">
      <w:start w:val="1"/>
      <w:numFmt w:val="bullet"/>
      <w:lvlText w:val=""/>
      <w:lvlJc w:val="left"/>
      <w:pPr>
        <w:tabs>
          <w:tab w:val="num" w:pos="960"/>
        </w:tabs>
        <w:ind w:left="960" w:hanging="360"/>
      </w:pPr>
      <w:rPr>
        <w:rFonts w:ascii="Symbol" w:hAnsi="Symbol" w:hint="default"/>
      </w:rPr>
    </w:lvl>
    <w:lvl w:ilvl="1" w:tplc="08090003" w:tentative="1">
      <w:start w:val="1"/>
      <w:numFmt w:val="bullet"/>
      <w:lvlText w:val="o"/>
      <w:lvlJc w:val="left"/>
      <w:pPr>
        <w:tabs>
          <w:tab w:val="num" w:pos="1545"/>
        </w:tabs>
        <w:ind w:left="1545" w:hanging="360"/>
      </w:pPr>
      <w:rPr>
        <w:rFonts w:ascii="Courier New" w:hAnsi="Courier New" w:hint="default"/>
      </w:rPr>
    </w:lvl>
    <w:lvl w:ilvl="2" w:tplc="08090005" w:tentative="1">
      <w:start w:val="1"/>
      <w:numFmt w:val="bullet"/>
      <w:lvlText w:val=""/>
      <w:lvlJc w:val="left"/>
      <w:pPr>
        <w:tabs>
          <w:tab w:val="num" w:pos="2265"/>
        </w:tabs>
        <w:ind w:left="2265" w:hanging="360"/>
      </w:pPr>
      <w:rPr>
        <w:rFonts w:ascii="Wingdings" w:hAnsi="Wingdings" w:hint="default"/>
      </w:rPr>
    </w:lvl>
    <w:lvl w:ilvl="3" w:tplc="08090001" w:tentative="1">
      <w:start w:val="1"/>
      <w:numFmt w:val="bullet"/>
      <w:lvlText w:val=""/>
      <w:lvlJc w:val="left"/>
      <w:pPr>
        <w:tabs>
          <w:tab w:val="num" w:pos="2985"/>
        </w:tabs>
        <w:ind w:left="2985" w:hanging="360"/>
      </w:pPr>
      <w:rPr>
        <w:rFonts w:ascii="Symbol" w:hAnsi="Symbol" w:hint="default"/>
      </w:rPr>
    </w:lvl>
    <w:lvl w:ilvl="4" w:tplc="08090003" w:tentative="1">
      <w:start w:val="1"/>
      <w:numFmt w:val="bullet"/>
      <w:lvlText w:val="o"/>
      <w:lvlJc w:val="left"/>
      <w:pPr>
        <w:tabs>
          <w:tab w:val="num" w:pos="3705"/>
        </w:tabs>
        <w:ind w:left="3705" w:hanging="360"/>
      </w:pPr>
      <w:rPr>
        <w:rFonts w:ascii="Courier New" w:hAnsi="Courier New" w:hint="default"/>
      </w:rPr>
    </w:lvl>
    <w:lvl w:ilvl="5" w:tplc="08090005" w:tentative="1">
      <w:start w:val="1"/>
      <w:numFmt w:val="bullet"/>
      <w:lvlText w:val=""/>
      <w:lvlJc w:val="left"/>
      <w:pPr>
        <w:tabs>
          <w:tab w:val="num" w:pos="4425"/>
        </w:tabs>
        <w:ind w:left="4425" w:hanging="360"/>
      </w:pPr>
      <w:rPr>
        <w:rFonts w:ascii="Wingdings" w:hAnsi="Wingdings" w:hint="default"/>
      </w:rPr>
    </w:lvl>
    <w:lvl w:ilvl="6" w:tplc="08090001" w:tentative="1">
      <w:start w:val="1"/>
      <w:numFmt w:val="bullet"/>
      <w:lvlText w:val=""/>
      <w:lvlJc w:val="left"/>
      <w:pPr>
        <w:tabs>
          <w:tab w:val="num" w:pos="5145"/>
        </w:tabs>
        <w:ind w:left="5145" w:hanging="360"/>
      </w:pPr>
      <w:rPr>
        <w:rFonts w:ascii="Symbol" w:hAnsi="Symbol" w:hint="default"/>
      </w:rPr>
    </w:lvl>
    <w:lvl w:ilvl="7" w:tplc="08090003" w:tentative="1">
      <w:start w:val="1"/>
      <w:numFmt w:val="bullet"/>
      <w:lvlText w:val="o"/>
      <w:lvlJc w:val="left"/>
      <w:pPr>
        <w:tabs>
          <w:tab w:val="num" w:pos="5865"/>
        </w:tabs>
        <w:ind w:left="5865" w:hanging="360"/>
      </w:pPr>
      <w:rPr>
        <w:rFonts w:ascii="Courier New" w:hAnsi="Courier New" w:hint="default"/>
      </w:rPr>
    </w:lvl>
    <w:lvl w:ilvl="8" w:tplc="08090005" w:tentative="1">
      <w:start w:val="1"/>
      <w:numFmt w:val="bullet"/>
      <w:lvlText w:val=""/>
      <w:lvlJc w:val="left"/>
      <w:pPr>
        <w:tabs>
          <w:tab w:val="num" w:pos="6585"/>
        </w:tabs>
        <w:ind w:left="6585" w:hanging="360"/>
      </w:pPr>
      <w:rPr>
        <w:rFonts w:ascii="Wingdings" w:hAnsi="Wingdings" w:hint="default"/>
      </w:rPr>
    </w:lvl>
  </w:abstractNum>
  <w:abstractNum w:abstractNumId="24" w15:restartNumberingAfterBreak="0">
    <w:nsid w:val="5F3540C1"/>
    <w:multiLevelType w:val="hybridMultilevel"/>
    <w:tmpl w:val="BF000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7A03B5"/>
    <w:multiLevelType w:val="hybridMultilevel"/>
    <w:tmpl w:val="28B40658"/>
    <w:lvl w:ilvl="0" w:tplc="FFFFFFFF">
      <w:start w:val="6"/>
      <w:numFmt w:val="decimal"/>
      <w:lvlText w:val="%1"/>
      <w:lvlJc w:val="left"/>
      <w:pPr>
        <w:tabs>
          <w:tab w:val="num" w:pos="1155"/>
        </w:tabs>
        <w:ind w:left="1155" w:hanging="79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675276A0"/>
    <w:multiLevelType w:val="hybridMultilevel"/>
    <w:tmpl w:val="6CE27AB4"/>
    <w:lvl w:ilvl="0" w:tplc="08090001">
      <w:start w:val="1"/>
      <w:numFmt w:val="bullet"/>
      <w:pStyle w:val="Discussion"/>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CE64C48"/>
    <w:multiLevelType w:val="hybridMultilevel"/>
    <w:tmpl w:val="6A384C48"/>
    <w:lvl w:ilvl="0" w:tplc="A3CA0468">
      <w:start w:val="1"/>
      <w:numFmt w:val="decimal"/>
      <w:lvlText w:val="(%1)"/>
      <w:lvlJc w:val="left"/>
      <w:pPr>
        <w:ind w:left="275" w:hanging="360"/>
      </w:pPr>
      <w:rPr>
        <w:rFonts w:hint="default"/>
      </w:rPr>
    </w:lvl>
    <w:lvl w:ilvl="1" w:tplc="04090019" w:tentative="1">
      <w:start w:val="1"/>
      <w:numFmt w:val="lowerLetter"/>
      <w:lvlText w:val="%2."/>
      <w:lvlJc w:val="left"/>
      <w:pPr>
        <w:ind w:left="995" w:hanging="360"/>
      </w:pPr>
    </w:lvl>
    <w:lvl w:ilvl="2" w:tplc="0409001B" w:tentative="1">
      <w:start w:val="1"/>
      <w:numFmt w:val="lowerRoman"/>
      <w:lvlText w:val="%3."/>
      <w:lvlJc w:val="right"/>
      <w:pPr>
        <w:ind w:left="1715" w:hanging="180"/>
      </w:pPr>
    </w:lvl>
    <w:lvl w:ilvl="3" w:tplc="0409000F" w:tentative="1">
      <w:start w:val="1"/>
      <w:numFmt w:val="decimal"/>
      <w:lvlText w:val="%4."/>
      <w:lvlJc w:val="left"/>
      <w:pPr>
        <w:ind w:left="2435" w:hanging="360"/>
      </w:pPr>
    </w:lvl>
    <w:lvl w:ilvl="4" w:tplc="04090019" w:tentative="1">
      <w:start w:val="1"/>
      <w:numFmt w:val="lowerLetter"/>
      <w:lvlText w:val="%5."/>
      <w:lvlJc w:val="left"/>
      <w:pPr>
        <w:ind w:left="3155" w:hanging="360"/>
      </w:pPr>
    </w:lvl>
    <w:lvl w:ilvl="5" w:tplc="0409001B" w:tentative="1">
      <w:start w:val="1"/>
      <w:numFmt w:val="lowerRoman"/>
      <w:lvlText w:val="%6."/>
      <w:lvlJc w:val="right"/>
      <w:pPr>
        <w:ind w:left="3875" w:hanging="180"/>
      </w:pPr>
    </w:lvl>
    <w:lvl w:ilvl="6" w:tplc="0409000F" w:tentative="1">
      <w:start w:val="1"/>
      <w:numFmt w:val="decimal"/>
      <w:lvlText w:val="%7."/>
      <w:lvlJc w:val="left"/>
      <w:pPr>
        <w:ind w:left="4595" w:hanging="360"/>
      </w:pPr>
    </w:lvl>
    <w:lvl w:ilvl="7" w:tplc="04090019" w:tentative="1">
      <w:start w:val="1"/>
      <w:numFmt w:val="lowerLetter"/>
      <w:lvlText w:val="%8."/>
      <w:lvlJc w:val="left"/>
      <w:pPr>
        <w:ind w:left="5315" w:hanging="360"/>
      </w:pPr>
    </w:lvl>
    <w:lvl w:ilvl="8" w:tplc="0409001B" w:tentative="1">
      <w:start w:val="1"/>
      <w:numFmt w:val="lowerRoman"/>
      <w:lvlText w:val="%9."/>
      <w:lvlJc w:val="right"/>
      <w:pPr>
        <w:ind w:left="6035" w:hanging="180"/>
      </w:pPr>
    </w:lvl>
  </w:abstractNum>
  <w:abstractNum w:abstractNumId="28" w15:restartNumberingAfterBreak="0">
    <w:nsid w:val="7DAF686A"/>
    <w:multiLevelType w:val="hybridMultilevel"/>
    <w:tmpl w:val="CA107274"/>
    <w:lvl w:ilvl="0" w:tplc="0409000F">
      <w:start w:val="1"/>
      <w:numFmt w:val="decimal"/>
      <w:lvlText w:val="%1."/>
      <w:lvlJc w:val="left"/>
      <w:pPr>
        <w:tabs>
          <w:tab w:val="num" w:pos="960"/>
        </w:tabs>
        <w:ind w:left="960" w:hanging="360"/>
      </w:pPr>
      <w:rPr>
        <w:rFonts w:hint="default"/>
      </w:rPr>
    </w:lvl>
    <w:lvl w:ilvl="1" w:tplc="08090003" w:tentative="1">
      <w:start w:val="1"/>
      <w:numFmt w:val="bullet"/>
      <w:lvlText w:val="o"/>
      <w:lvlJc w:val="left"/>
      <w:pPr>
        <w:tabs>
          <w:tab w:val="num" w:pos="1545"/>
        </w:tabs>
        <w:ind w:left="1545" w:hanging="360"/>
      </w:pPr>
      <w:rPr>
        <w:rFonts w:ascii="Courier New" w:hAnsi="Courier New" w:hint="default"/>
      </w:rPr>
    </w:lvl>
    <w:lvl w:ilvl="2" w:tplc="08090005" w:tentative="1">
      <w:start w:val="1"/>
      <w:numFmt w:val="bullet"/>
      <w:lvlText w:val=""/>
      <w:lvlJc w:val="left"/>
      <w:pPr>
        <w:tabs>
          <w:tab w:val="num" w:pos="2265"/>
        </w:tabs>
        <w:ind w:left="2265" w:hanging="360"/>
      </w:pPr>
      <w:rPr>
        <w:rFonts w:ascii="Wingdings" w:hAnsi="Wingdings" w:hint="default"/>
      </w:rPr>
    </w:lvl>
    <w:lvl w:ilvl="3" w:tplc="08090001" w:tentative="1">
      <w:start w:val="1"/>
      <w:numFmt w:val="bullet"/>
      <w:lvlText w:val=""/>
      <w:lvlJc w:val="left"/>
      <w:pPr>
        <w:tabs>
          <w:tab w:val="num" w:pos="2985"/>
        </w:tabs>
        <w:ind w:left="2985" w:hanging="360"/>
      </w:pPr>
      <w:rPr>
        <w:rFonts w:ascii="Symbol" w:hAnsi="Symbol" w:hint="default"/>
      </w:rPr>
    </w:lvl>
    <w:lvl w:ilvl="4" w:tplc="08090003" w:tentative="1">
      <w:start w:val="1"/>
      <w:numFmt w:val="bullet"/>
      <w:lvlText w:val="o"/>
      <w:lvlJc w:val="left"/>
      <w:pPr>
        <w:tabs>
          <w:tab w:val="num" w:pos="3705"/>
        </w:tabs>
        <w:ind w:left="3705" w:hanging="360"/>
      </w:pPr>
      <w:rPr>
        <w:rFonts w:ascii="Courier New" w:hAnsi="Courier New" w:hint="default"/>
      </w:rPr>
    </w:lvl>
    <w:lvl w:ilvl="5" w:tplc="08090005" w:tentative="1">
      <w:start w:val="1"/>
      <w:numFmt w:val="bullet"/>
      <w:lvlText w:val=""/>
      <w:lvlJc w:val="left"/>
      <w:pPr>
        <w:tabs>
          <w:tab w:val="num" w:pos="4425"/>
        </w:tabs>
        <w:ind w:left="4425" w:hanging="360"/>
      </w:pPr>
      <w:rPr>
        <w:rFonts w:ascii="Wingdings" w:hAnsi="Wingdings" w:hint="default"/>
      </w:rPr>
    </w:lvl>
    <w:lvl w:ilvl="6" w:tplc="08090001" w:tentative="1">
      <w:start w:val="1"/>
      <w:numFmt w:val="bullet"/>
      <w:lvlText w:val=""/>
      <w:lvlJc w:val="left"/>
      <w:pPr>
        <w:tabs>
          <w:tab w:val="num" w:pos="5145"/>
        </w:tabs>
        <w:ind w:left="5145" w:hanging="360"/>
      </w:pPr>
      <w:rPr>
        <w:rFonts w:ascii="Symbol" w:hAnsi="Symbol" w:hint="default"/>
      </w:rPr>
    </w:lvl>
    <w:lvl w:ilvl="7" w:tplc="08090003" w:tentative="1">
      <w:start w:val="1"/>
      <w:numFmt w:val="bullet"/>
      <w:lvlText w:val="o"/>
      <w:lvlJc w:val="left"/>
      <w:pPr>
        <w:tabs>
          <w:tab w:val="num" w:pos="5865"/>
        </w:tabs>
        <w:ind w:left="5865" w:hanging="360"/>
      </w:pPr>
      <w:rPr>
        <w:rFonts w:ascii="Courier New" w:hAnsi="Courier New" w:hint="default"/>
      </w:rPr>
    </w:lvl>
    <w:lvl w:ilvl="8" w:tplc="08090005" w:tentative="1">
      <w:start w:val="1"/>
      <w:numFmt w:val="bullet"/>
      <w:lvlText w:val=""/>
      <w:lvlJc w:val="left"/>
      <w:pPr>
        <w:tabs>
          <w:tab w:val="num" w:pos="6585"/>
        </w:tabs>
        <w:ind w:left="6585" w:hanging="360"/>
      </w:pPr>
      <w:rPr>
        <w:rFonts w:ascii="Wingdings" w:hAnsi="Wingdings" w:hint="default"/>
      </w:rPr>
    </w:lvl>
  </w:abstractNum>
  <w:num w:numId="1">
    <w:abstractNumId w:val="18"/>
  </w:num>
  <w:num w:numId="2">
    <w:abstractNumId w:val="26"/>
  </w:num>
  <w:num w:numId="3">
    <w:abstractNumId w:val="19"/>
  </w:num>
  <w:num w:numId="4">
    <w:abstractNumId w:val="11"/>
  </w:num>
  <w:num w:numId="5">
    <w:abstractNumId w:val="23"/>
  </w:num>
  <w:num w:numId="6">
    <w:abstractNumId w:val="16"/>
  </w:num>
  <w:num w:numId="7">
    <w:abstractNumId w:val="24"/>
  </w:num>
  <w:num w:numId="8">
    <w:abstractNumId w:val="28"/>
  </w:num>
  <w:num w:numId="9">
    <w:abstractNumId w:val="20"/>
  </w:num>
  <w:num w:numId="10">
    <w:abstractNumId w:val="21"/>
  </w:num>
  <w:num w:numId="11">
    <w:abstractNumId w:val="12"/>
  </w:num>
  <w:num w:numId="12">
    <w:abstractNumId w:val="13"/>
  </w:num>
  <w:num w:numId="13">
    <w:abstractNumId w:val="25"/>
  </w:num>
  <w:num w:numId="14">
    <w:abstractNumId w:val="14"/>
  </w:num>
  <w:num w:numId="15">
    <w:abstractNumId w:val="27"/>
  </w:num>
  <w:num w:numId="16">
    <w:abstractNumId w:val="0"/>
  </w:num>
  <w:num w:numId="17">
    <w:abstractNumId w:val="15"/>
  </w:num>
  <w:num w:numId="18">
    <w:abstractNumId w:val="22"/>
  </w:num>
  <w:num w:numId="19">
    <w:abstractNumId w:val="10"/>
  </w:num>
  <w:num w:numId="20">
    <w:abstractNumId w:val="8"/>
  </w:num>
  <w:num w:numId="21">
    <w:abstractNumId w:val="7"/>
  </w:num>
  <w:num w:numId="22">
    <w:abstractNumId w:val="6"/>
  </w:num>
  <w:num w:numId="23">
    <w:abstractNumId w:val="5"/>
  </w:num>
  <w:num w:numId="24">
    <w:abstractNumId w:val="9"/>
  </w:num>
  <w:num w:numId="25">
    <w:abstractNumId w:val="4"/>
  </w:num>
  <w:num w:numId="26">
    <w:abstractNumId w:val="3"/>
  </w:num>
  <w:num w:numId="27">
    <w:abstractNumId w:val="2"/>
  </w:num>
  <w:num w:numId="28">
    <w:abstractNumId w:val="1"/>
  </w:num>
  <w:num w:numId="29">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NASA">
    <w15:presenceInfo w15:providerId="None" w15:userId="NASA"/>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CH" w:vendorID="64" w:dllVersion="409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A0F"/>
    <w:rsid w:val="00001BAD"/>
    <w:rsid w:val="000069D4"/>
    <w:rsid w:val="000174AD"/>
    <w:rsid w:val="00022C9B"/>
    <w:rsid w:val="000231A7"/>
    <w:rsid w:val="00026B91"/>
    <w:rsid w:val="00031844"/>
    <w:rsid w:val="000343C8"/>
    <w:rsid w:val="00047A1D"/>
    <w:rsid w:val="00053CF9"/>
    <w:rsid w:val="000604B9"/>
    <w:rsid w:val="00061840"/>
    <w:rsid w:val="00064C67"/>
    <w:rsid w:val="00065D57"/>
    <w:rsid w:val="00066E93"/>
    <w:rsid w:val="000678BC"/>
    <w:rsid w:val="000A0F26"/>
    <w:rsid w:val="000A5AE1"/>
    <w:rsid w:val="000A7D55"/>
    <w:rsid w:val="000C12C8"/>
    <w:rsid w:val="000C26C8"/>
    <w:rsid w:val="000C2E8E"/>
    <w:rsid w:val="000C386A"/>
    <w:rsid w:val="000D0A37"/>
    <w:rsid w:val="000D1B7B"/>
    <w:rsid w:val="000D6579"/>
    <w:rsid w:val="000E0E7C"/>
    <w:rsid w:val="000E1CCF"/>
    <w:rsid w:val="000E65E1"/>
    <w:rsid w:val="000F1B4B"/>
    <w:rsid w:val="0010062D"/>
    <w:rsid w:val="00105DEC"/>
    <w:rsid w:val="00111290"/>
    <w:rsid w:val="0012744F"/>
    <w:rsid w:val="00131178"/>
    <w:rsid w:val="00131592"/>
    <w:rsid w:val="00131610"/>
    <w:rsid w:val="00137680"/>
    <w:rsid w:val="001407CE"/>
    <w:rsid w:val="0015032A"/>
    <w:rsid w:val="00156F66"/>
    <w:rsid w:val="00157E0A"/>
    <w:rsid w:val="0016250A"/>
    <w:rsid w:val="00163271"/>
    <w:rsid w:val="0016552E"/>
    <w:rsid w:val="00170440"/>
    <w:rsid w:val="0017495F"/>
    <w:rsid w:val="00176A48"/>
    <w:rsid w:val="00182528"/>
    <w:rsid w:val="0018500B"/>
    <w:rsid w:val="0019612A"/>
    <w:rsid w:val="00196A19"/>
    <w:rsid w:val="001B0CBA"/>
    <w:rsid w:val="001C53F9"/>
    <w:rsid w:val="001C5869"/>
    <w:rsid w:val="001E298E"/>
    <w:rsid w:val="001F0D5B"/>
    <w:rsid w:val="001F291C"/>
    <w:rsid w:val="001F6294"/>
    <w:rsid w:val="00202DC1"/>
    <w:rsid w:val="002116EE"/>
    <w:rsid w:val="0021533A"/>
    <w:rsid w:val="002165D0"/>
    <w:rsid w:val="002309D8"/>
    <w:rsid w:val="00234E14"/>
    <w:rsid w:val="00245DCB"/>
    <w:rsid w:val="0024756E"/>
    <w:rsid w:val="002776E7"/>
    <w:rsid w:val="00282AD4"/>
    <w:rsid w:val="002867E7"/>
    <w:rsid w:val="002872C4"/>
    <w:rsid w:val="002920D9"/>
    <w:rsid w:val="00297C8B"/>
    <w:rsid w:val="002A065D"/>
    <w:rsid w:val="002A2126"/>
    <w:rsid w:val="002A7FE2"/>
    <w:rsid w:val="002B0BDA"/>
    <w:rsid w:val="002C46F0"/>
    <w:rsid w:val="002D2C9B"/>
    <w:rsid w:val="002E1B4F"/>
    <w:rsid w:val="002E2FA2"/>
    <w:rsid w:val="002E737A"/>
    <w:rsid w:val="002F0FE9"/>
    <w:rsid w:val="002F2E67"/>
    <w:rsid w:val="002F43E5"/>
    <w:rsid w:val="002F5B01"/>
    <w:rsid w:val="002F76FD"/>
    <w:rsid w:val="002F7CB3"/>
    <w:rsid w:val="00313910"/>
    <w:rsid w:val="00315546"/>
    <w:rsid w:val="00316234"/>
    <w:rsid w:val="00320DB4"/>
    <w:rsid w:val="00321830"/>
    <w:rsid w:val="00330567"/>
    <w:rsid w:val="003375FB"/>
    <w:rsid w:val="0035269C"/>
    <w:rsid w:val="00361F63"/>
    <w:rsid w:val="00365174"/>
    <w:rsid w:val="003704DC"/>
    <w:rsid w:val="0037074B"/>
    <w:rsid w:val="00375C66"/>
    <w:rsid w:val="00386A9D"/>
    <w:rsid w:val="00386F81"/>
    <w:rsid w:val="00391081"/>
    <w:rsid w:val="00391799"/>
    <w:rsid w:val="00394805"/>
    <w:rsid w:val="003A0E9F"/>
    <w:rsid w:val="003A278B"/>
    <w:rsid w:val="003A4159"/>
    <w:rsid w:val="003B12C8"/>
    <w:rsid w:val="003B2789"/>
    <w:rsid w:val="003C13CE"/>
    <w:rsid w:val="003C2D33"/>
    <w:rsid w:val="003C63C9"/>
    <w:rsid w:val="003D03A7"/>
    <w:rsid w:val="003D3259"/>
    <w:rsid w:val="003D3E6F"/>
    <w:rsid w:val="003D5CC4"/>
    <w:rsid w:val="003E21E6"/>
    <w:rsid w:val="003E2518"/>
    <w:rsid w:val="003E7CEF"/>
    <w:rsid w:val="003F2A10"/>
    <w:rsid w:val="003F6F3A"/>
    <w:rsid w:val="004027CD"/>
    <w:rsid w:val="0042149B"/>
    <w:rsid w:val="00421960"/>
    <w:rsid w:val="004622DE"/>
    <w:rsid w:val="00463446"/>
    <w:rsid w:val="00466CE0"/>
    <w:rsid w:val="004674BC"/>
    <w:rsid w:val="00485B5E"/>
    <w:rsid w:val="00491088"/>
    <w:rsid w:val="004A7804"/>
    <w:rsid w:val="004B1EF7"/>
    <w:rsid w:val="004B2EF5"/>
    <w:rsid w:val="004B3FAD"/>
    <w:rsid w:val="004B5DA8"/>
    <w:rsid w:val="004C0F60"/>
    <w:rsid w:val="004C3225"/>
    <w:rsid w:val="004C5749"/>
    <w:rsid w:val="004C7A75"/>
    <w:rsid w:val="004E3473"/>
    <w:rsid w:val="004F396E"/>
    <w:rsid w:val="004F78CD"/>
    <w:rsid w:val="0050072D"/>
    <w:rsid w:val="00501953"/>
    <w:rsid w:val="00501DCA"/>
    <w:rsid w:val="00502053"/>
    <w:rsid w:val="00504745"/>
    <w:rsid w:val="005070F2"/>
    <w:rsid w:val="0051070F"/>
    <w:rsid w:val="00513336"/>
    <w:rsid w:val="00513A47"/>
    <w:rsid w:val="0052109F"/>
    <w:rsid w:val="00526A93"/>
    <w:rsid w:val="005342F8"/>
    <w:rsid w:val="005408DF"/>
    <w:rsid w:val="00551E71"/>
    <w:rsid w:val="00553423"/>
    <w:rsid w:val="00557A03"/>
    <w:rsid w:val="00564C07"/>
    <w:rsid w:val="00565A57"/>
    <w:rsid w:val="005673B8"/>
    <w:rsid w:val="00573344"/>
    <w:rsid w:val="00583F9B"/>
    <w:rsid w:val="005843A0"/>
    <w:rsid w:val="005875A3"/>
    <w:rsid w:val="00590DC1"/>
    <w:rsid w:val="00591B75"/>
    <w:rsid w:val="00591FDE"/>
    <w:rsid w:val="005944FE"/>
    <w:rsid w:val="005A36F8"/>
    <w:rsid w:val="005B1C52"/>
    <w:rsid w:val="005C7FEC"/>
    <w:rsid w:val="005D0F2E"/>
    <w:rsid w:val="005E5C10"/>
    <w:rsid w:val="005F008D"/>
    <w:rsid w:val="005F05C8"/>
    <w:rsid w:val="005F085B"/>
    <w:rsid w:val="005F18DE"/>
    <w:rsid w:val="005F2021"/>
    <w:rsid w:val="005F2C78"/>
    <w:rsid w:val="005F4E73"/>
    <w:rsid w:val="006107B1"/>
    <w:rsid w:val="006144E4"/>
    <w:rsid w:val="00624EBB"/>
    <w:rsid w:val="00634563"/>
    <w:rsid w:val="0064124F"/>
    <w:rsid w:val="00647571"/>
    <w:rsid w:val="00650299"/>
    <w:rsid w:val="00655FC5"/>
    <w:rsid w:val="0065654F"/>
    <w:rsid w:val="00663E44"/>
    <w:rsid w:val="00685A20"/>
    <w:rsid w:val="00692D29"/>
    <w:rsid w:val="006A1B11"/>
    <w:rsid w:val="006B0A0D"/>
    <w:rsid w:val="006B31C0"/>
    <w:rsid w:val="006B77E1"/>
    <w:rsid w:val="006C2D88"/>
    <w:rsid w:val="006C3B45"/>
    <w:rsid w:val="006E0D21"/>
    <w:rsid w:val="006E1846"/>
    <w:rsid w:val="006F0FF0"/>
    <w:rsid w:val="006F276A"/>
    <w:rsid w:val="007004B6"/>
    <w:rsid w:val="00721B36"/>
    <w:rsid w:val="00722D97"/>
    <w:rsid w:val="00723440"/>
    <w:rsid w:val="00727B85"/>
    <w:rsid w:val="0073381B"/>
    <w:rsid w:val="0073685A"/>
    <w:rsid w:val="00744704"/>
    <w:rsid w:val="00747F5B"/>
    <w:rsid w:val="00750877"/>
    <w:rsid w:val="0076162D"/>
    <w:rsid w:val="00764C76"/>
    <w:rsid w:val="007669AF"/>
    <w:rsid w:val="00770778"/>
    <w:rsid w:val="00770B4B"/>
    <w:rsid w:val="007713A2"/>
    <w:rsid w:val="00771F52"/>
    <w:rsid w:val="00773E36"/>
    <w:rsid w:val="007744B7"/>
    <w:rsid w:val="00775E43"/>
    <w:rsid w:val="007801BF"/>
    <w:rsid w:val="007A5054"/>
    <w:rsid w:val="007C0645"/>
    <w:rsid w:val="007C5473"/>
    <w:rsid w:val="007E1E05"/>
    <w:rsid w:val="007E426F"/>
    <w:rsid w:val="007E6147"/>
    <w:rsid w:val="007F1886"/>
    <w:rsid w:val="0080119F"/>
    <w:rsid w:val="008128C2"/>
    <w:rsid w:val="00814E0A"/>
    <w:rsid w:val="00820515"/>
    <w:rsid w:val="00822581"/>
    <w:rsid w:val="00826D1A"/>
    <w:rsid w:val="008309DD"/>
    <w:rsid w:val="00831C07"/>
    <w:rsid w:val="0083227A"/>
    <w:rsid w:val="00834EF3"/>
    <w:rsid w:val="00840BD0"/>
    <w:rsid w:val="00840BDD"/>
    <w:rsid w:val="008425B6"/>
    <w:rsid w:val="0084784A"/>
    <w:rsid w:val="008572B2"/>
    <w:rsid w:val="00864C88"/>
    <w:rsid w:val="00866900"/>
    <w:rsid w:val="008758C0"/>
    <w:rsid w:val="00876A8A"/>
    <w:rsid w:val="00877B63"/>
    <w:rsid w:val="00880CD5"/>
    <w:rsid w:val="00881BA1"/>
    <w:rsid w:val="0088305E"/>
    <w:rsid w:val="008854D1"/>
    <w:rsid w:val="0089328B"/>
    <w:rsid w:val="008A10C9"/>
    <w:rsid w:val="008A7FB6"/>
    <w:rsid w:val="008B0FBE"/>
    <w:rsid w:val="008B1AEF"/>
    <w:rsid w:val="008B420F"/>
    <w:rsid w:val="008C05F9"/>
    <w:rsid w:val="008C2302"/>
    <w:rsid w:val="008C26B8"/>
    <w:rsid w:val="008C2E9F"/>
    <w:rsid w:val="008C5FE4"/>
    <w:rsid w:val="008C68FC"/>
    <w:rsid w:val="008D6059"/>
    <w:rsid w:val="008E2DD4"/>
    <w:rsid w:val="008E3CAD"/>
    <w:rsid w:val="008E7280"/>
    <w:rsid w:val="008F208F"/>
    <w:rsid w:val="009006E0"/>
    <w:rsid w:val="0091342B"/>
    <w:rsid w:val="009174CD"/>
    <w:rsid w:val="009315FA"/>
    <w:rsid w:val="009346F8"/>
    <w:rsid w:val="00934AC5"/>
    <w:rsid w:val="009428C0"/>
    <w:rsid w:val="009441F2"/>
    <w:rsid w:val="009478F1"/>
    <w:rsid w:val="00950C20"/>
    <w:rsid w:val="00953B5F"/>
    <w:rsid w:val="00960A0F"/>
    <w:rsid w:val="00970E00"/>
    <w:rsid w:val="00973A1E"/>
    <w:rsid w:val="00976B7B"/>
    <w:rsid w:val="00982084"/>
    <w:rsid w:val="00986E7B"/>
    <w:rsid w:val="00990232"/>
    <w:rsid w:val="009948ED"/>
    <w:rsid w:val="00995963"/>
    <w:rsid w:val="00997755"/>
    <w:rsid w:val="009A0C7A"/>
    <w:rsid w:val="009B0F39"/>
    <w:rsid w:val="009B19B9"/>
    <w:rsid w:val="009B4798"/>
    <w:rsid w:val="009B61EB"/>
    <w:rsid w:val="009C1CDF"/>
    <w:rsid w:val="009C2064"/>
    <w:rsid w:val="009D1697"/>
    <w:rsid w:val="009E1BC8"/>
    <w:rsid w:val="009E7668"/>
    <w:rsid w:val="009F10D8"/>
    <w:rsid w:val="009F3A46"/>
    <w:rsid w:val="009F3C9E"/>
    <w:rsid w:val="009F6520"/>
    <w:rsid w:val="00A014F8"/>
    <w:rsid w:val="00A0694E"/>
    <w:rsid w:val="00A27A47"/>
    <w:rsid w:val="00A4159A"/>
    <w:rsid w:val="00A47B54"/>
    <w:rsid w:val="00A5173C"/>
    <w:rsid w:val="00A532B1"/>
    <w:rsid w:val="00A55AFD"/>
    <w:rsid w:val="00A574B8"/>
    <w:rsid w:val="00A616CB"/>
    <w:rsid w:val="00A61AEF"/>
    <w:rsid w:val="00A65BA5"/>
    <w:rsid w:val="00A7180F"/>
    <w:rsid w:val="00A74C0F"/>
    <w:rsid w:val="00A76DE3"/>
    <w:rsid w:val="00A80F36"/>
    <w:rsid w:val="00A81A54"/>
    <w:rsid w:val="00A8211C"/>
    <w:rsid w:val="00A96E78"/>
    <w:rsid w:val="00AA00F1"/>
    <w:rsid w:val="00AB6B3A"/>
    <w:rsid w:val="00AC4DE7"/>
    <w:rsid w:val="00AC7CE4"/>
    <w:rsid w:val="00AD2345"/>
    <w:rsid w:val="00AF173A"/>
    <w:rsid w:val="00AF1F2F"/>
    <w:rsid w:val="00AF433C"/>
    <w:rsid w:val="00B02344"/>
    <w:rsid w:val="00B066A4"/>
    <w:rsid w:val="00B07A13"/>
    <w:rsid w:val="00B1774C"/>
    <w:rsid w:val="00B20B28"/>
    <w:rsid w:val="00B236E3"/>
    <w:rsid w:val="00B24971"/>
    <w:rsid w:val="00B36B50"/>
    <w:rsid w:val="00B40B83"/>
    <w:rsid w:val="00B4279B"/>
    <w:rsid w:val="00B45FC9"/>
    <w:rsid w:val="00B47124"/>
    <w:rsid w:val="00B50C9A"/>
    <w:rsid w:val="00B64F80"/>
    <w:rsid w:val="00B659EC"/>
    <w:rsid w:val="00B720B9"/>
    <w:rsid w:val="00B74490"/>
    <w:rsid w:val="00B76F35"/>
    <w:rsid w:val="00B7714B"/>
    <w:rsid w:val="00B81138"/>
    <w:rsid w:val="00B932FC"/>
    <w:rsid w:val="00BA105E"/>
    <w:rsid w:val="00BB0530"/>
    <w:rsid w:val="00BC7CCF"/>
    <w:rsid w:val="00BD143F"/>
    <w:rsid w:val="00BD4AED"/>
    <w:rsid w:val="00BD7AA7"/>
    <w:rsid w:val="00BE470B"/>
    <w:rsid w:val="00BE4BDB"/>
    <w:rsid w:val="00BF3719"/>
    <w:rsid w:val="00BF3FCF"/>
    <w:rsid w:val="00BF6B6D"/>
    <w:rsid w:val="00BF7BAE"/>
    <w:rsid w:val="00C02C8A"/>
    <w:rsid w:val="00C03A03"/>
    <w:rsid w:val="00C11C6F"/>
    <w:rsid w:val="00C16922"/>
    <w:rsid w:val="00C211F6"/>
    <w:rsid w:val="00C21FC7"/>
    <w:rsid w:val="00C22E05"/>
    <w:rsid w:val="00C276AD"/>
    <w:rsid w:val="00C3450D"/>
    <w:rsid w:val="00C3581A"/>
    <w:rsid w:val="00C42E34"/>
    <w:rsid w:val="00C47602"/>
    <w:rsid w:val="00C57A91"/>
    <w:rsid w:val="00C614A5"/>
    <w:rsid w:val="00C6190A"/>
    <w:rsid w:val="00C73C85"/>
    <w:rsid w:val="00C90659"/>
    <w:rsid w:val="00C916D5"/>
    <w:rsid w:val="00C94746"/>
    <w:rsid w:val="00CA1163"/>
    <w:rsid w:val="00CA42FE"/>
    <w:rsid w:val="00CA7788"/>
    <w:rsid w:val="00CB26B7"/>
    <w:rsid w:val="00CB2DA4"/>
    <w:rsid w:val="00CB6005"/>
    <w:rsid w:val="00CC01C2"/>
    <w:rsid w:val="00CC282D"/>
    <w:rsid w:val="00CE49C7"/>
    <w:rsid w:val="00CE52EB"/>
    <w:rsid w:val="00CF1208"/>
    <w:rsid w:val="00CF21F2"/>
    <w:rsid w:val="00CF6E64"/>
    <w:rsid w:val="00D02712"/>
    <w:rsid w:val="00D046A7"/>
    <w:rsid w:val="00D10B11"/>
    <w:rsid w:val="00D126CC"/>
    <w:rsid w:val="00D169D6"/>
    <w:rsid w:val="00D214D0"/>
    <w:rsid w:val="00D217E5"/>
    <w:rsid w:val="00D247F4"/>
    <w:rsid w:val="00D31DDA"/>
    <w:rsid w:val="00D36A3E"/>
    <w:rsid w:val="00D45199"/>
    <w:rsid w:val="00D462FA"/>
    <w:rsid w:val="00D55808"/>
    <w:rsid w:val="00D5644C"/>
    <w:rsid w:val="00D61D3F"/>
    <w:rsid w:val="00D6218B"/>
    <w:rsid w:val="00D6363C"/>
    <w:rsid w:val="00D64941"/>
    <w:rsid w:val="00D64CCE"/>
    <w:rsid w:val="00D6546B"/>
    <w:rsid w:val="00D762C2"/>
    <w:rsid w:val="00DA3453"/>
    <w:rsid w:val="00DB178B"/>
    <w:rsid w:val="00DB3AAF"/>
    <w:rsid w:val="00DB7E16"/>
    <w:rsid w:val="00DC17D3"/>
    <w:rsid w:val="00DD37A9"/>
    <w:rsid w:val="00DD4BED"/>
    <w:rsid w:val="00DD65CF"/>
    <w:rsid w:val="00DD6FD4"/>
    <w:rsid w:val="00DE304A"/>
    <w:rsid w:val="00DE39F0"/>
    <w:rsid w:val="00DE5503"/>
    <w:rsid w:val="00DF05E1"/>
    <w:rsid w:val="00DF0AF3"/>
    <w:rsid w:val="00DF5F3F"/>
    <w:rsid w:val="00DF7A8F"/>
    <w:rsid w:val="00DF7E9F"/>
    <w:rsid w:val="00E04AAE"/>
    <w:rsid w:val="00E07DCE"/>
    <w:rsid w:val="00E1583E"/>
    <w:rsid w:val="00E27D7E"/>
    <w:rsid w:val="00E32F5E"/>
    <w:rsid w:val="00E335F1"/>
    <w:rsid w:val="00E3540A"/>
    <w:rsid w:val="00E37D23"/>
    <w:rsid w:val="00E4205A"/>
    <w:rsid w:val="00E42E13"/>
    <w:rsid w:val="00E45E14"/>
    <w:rsid w:val="00E54B7E"/>
    <w:rsid w:val="00E56D5C"/>
    <w:rsid w:val="00E6257C"/>
    <w:rsid w:val="00E63C59"/>
    <w:rsid w:val="00E665D4"/>
    <w:rsid w:val="00E71BD3"/>
    <w:rsid w:val="00E9211F"/>
    <w:rsid w:val="00E95883"/>
    <w:rsid w:val="00E96434"/>
    <w:rsid w:val="00EB5161"/>
    <w:rsid w:val="00EC245B"/>
    <w:rsid w:val="00EC2E81"/>
    <w:rsid w:val="00EC6148"/>
    <w:rsid w:val="00ED4AAA"/>
    <w:rsid w:val="00EF606D"/>
    <w:rsid w:val="00F01CCA"/>
    <w:rsid w:val="00F10F9E"/>
    <w:rsid w:val="00F17246"/>
    <w:rsid w:val="00F20A41"/>
    <w:rsid w:val="00F249E8"/>
    <w:rsid w:val="00F24FBC"/>
    <w:rsid w:val="00F25662"/>
    <w:rsid w:val="00F25DAA"/>
    <w:rsid w:val="00F26945"/>
    <w:rsid w:val="00F30B9E"/>
    <w:rsid w:val="00F43C7C"/>
    <w:rsid w:val="00F5244B"/>
    <w:rsid w:val="00F67F35"/>
    <w:rsid w:val="00F9043D"/>
    <w:rsid w:val="00F91ADA"/>
    <w:rsid w:val="00F9766A"/>
    <w:rsid w:val="00FA0870"/>
    <w:rsid w:val="00FA124A"/>
    <w:rsid w:val="00FB771D"/>
    <w:rsid w:val="00FC08DD"/>
    <w:rsid w:val="00FC2316"/>
    <w:rsid w:val="00FC2CFD"/>
    <w:rsid w:val="00FD1222"/>
    <w:rsid w:val="00FD4E02"/>
    <w:rsid w:val="00FD4E3C"/>
    <w:rsid w:val="00FE076C"/>
    <w:rsid w:val="00FE68F4"/>
    <w:rsid w:val="00FE7EE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A2A7B8"/>
  <w15:docId w15:val="{00CE4D1B-23F7-48F7-ACDB-50DA47D6B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X. TITRE"/>
    <w:basedOn w:val="Normal"/>
    <w:next w:val="Normal"/>
    <w:link w:val="Heading1Char"/>
    <w:qFormat/>
    <w:rsid w:val="008F208F"/>
    <w:pPr>
      <w:keepNext/>
      <w:keepLines/>
      <w:spacing w:before="280"/>
      <w:ind w:left="1134" w:hanging="1134"/>
      <w:outlineLvl w:val="0"/>
    </w:pPr>
    <w:rPr>
      <w:b/>
      <w:sz w:val="28"/>
    </w:rPr>
  </w:style>
  <w:style w:type="paragraph" w:styleId="Heading2">
    <w:name w:val="heading 2"/>
    <w:basedOn w:val="Heading1"/>
    <w:next w:val="Normal"/>
    <w:link w:val="Heading2Char"/>
    <w:qFormat/>
    <w:rsid w:val="008F208F"/>
    <w:pPr>
      <w:spacing w:before="200"/>
      <w:outlineLvl w:val="1"/>
    </w:pPr>
    <w:rPr>
      <w:sz w:val="24"/>
    </w:rPr>
  </w:style>
  <w:style w:type="paragraph" w:styleId="Heading3">
    <w:name w:val="heading 3"/>
    <w:basedOn w:val="Heading1"/>
    <w:next w:val="Normal"/>
    <w:link w:val="Heading3Char"/>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8F208F"/>
    <w:pPr>
      <w:outlineLvl w:val="3"/>
    </w:pPr>
  </w:style>
  <w:style w:type="paragraph" w:styleId="Heading5">
    <w:name w:val="heading 5"/>
    <w:basedOn w:val="Heading4"/>
    <w:next w:val="Normal"/>
    <w:link w:val="Heading5Char"/>
    <w:qFormat/>
    <w:rsid w:val="008F208F"/>
    <w:pPr>
      <w:outlineLvl w:val="4"/>
    </w:pPr>
  </w:style>
  <w:style w:type="paragraph" w:styleId="Heading6">
    <w:name w:val="heading 6"/>
    <w:basedOn w:val="Heading4"/>
    <w:next w:val="Normal"/>
    <w:link w:val="Heading6Char"/>
    <w:qFormat/>
    <w:rsid w:val="008F208F"/>
    <w:pPr>
      <w:outlineLvl w:val="5"/>
    </w:pPr>
  </w:style>
  <w:style w:type="paragraph" w:styleId="Heading7">
    <w:name w:val="heading 7"/>
    <w:basedOn w:val="Heading6"/>
    <w:next w:val="Normal"/>
    <w:link w:val="Heading7Char"/>
    <w:qFormat/>
    <w:rsid w:val="008F208F"/>
    <w:pPr>
      <w:outlineLvl w:val="6"/>
    </w:pPr>
  </w:style>
  <w:style w:type="paragraph" w:styleId="Heading8">
    <w:name w:val="heading 8"/>
    <w:basedOn w:val="Heading6"/>
    <w:next w:val="Normal"/>
    <w:link w:val="Heading8Char"/>
    <w:qFormat/>
    <w:rsid w:val="008F208F"/>
    <w:pPr>
      <w:outlineLvl w:val="7"/>
    </w:pPr>
  </w:style>
  <w:style w:type="paragraph" w:styleId="Heading9">
    <w:name w:val="heading 9"/>
    <w:basedOn w:val="Heading6"/>
    <w:next w:val="Normal"/>
    <w:link w:val="Heading9Char"/>
    <w:qFormat/>
    <w:rsid w:val="008F208F"/>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link w:val="EquationChar"/>
    <w:rsid w:val="008F208F"/>
    <w:pPr>
      <w:tabs>
        <w:tab w:val="clear" w:pos="1871"/>
        <w:tab w:val="clear" w:pos="2268"/>
        <w:tab w:val="center" w:pos="4820"/>
        <w:tab w:val="right" w:pos="9639"/>
      </w:tabs>
    </w:pPr>
  </w:style>
  <w:style w:type="paragraph" w:customStyle="1" w:styleId="Equationlegend">
    <w:name w:val="Equation_legend"/>
    <w:basedOn w:val="NormalIndent"/>
    <w:link w:val="EquationlegendChar"/>
    <w:qForma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
    <w:basedOn w:val="DefaultParagraphFont"/>
    <w:rsid w:val="008F208F"/>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aliases w:val="encabezado,he,header odd,header odd1,header odd2,header odd3,header odd4,header odd5,header odd6,header1,header2,header3,header odd11,header odd21,header odd7,header4,header odd8,header odd9,header5,header odd12,header11,h,ho,header21,first"/>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8F208F"/>
    <w:rPr>
      <w:sz w:val="20"/>
    </w:rPr>
  </w:style>
  <w:style w:type="paragraph" w:customStyle="1" w:styleId="TableNo">
    <w:name w:val="Table_No"/>
    <w:basedOn w:val="Normal"/>
    <w:next w:val="Normal"/>
    <w:link w:val="TableNoChar"/>
    <w:rsid w:val="008F208F"/>
    <w:pPr>
      <w:keepNext/>
      <w:spacing w:before="560" w:after="120"/>
      <w:jc w:val="center"/>
    </w:pPr>
    <w:rPr>
      <w:caps/>
      <w:sz w:val="20"/>
    </w:rPr>
  </w:style>
  <w:style w:type="paragraph" w:customStyle="1" w:styleId="Tabletitle">
    <w:name w:val="Table_title"/>
    <w:basedOn w:val="Normal"/>
    <w:next w:val="Tabletext"/>
    <w:link w:val="TabletitleChar"/>
    <w:qForma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link w:val="FigureNoChar"/>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link w:val="ReasonsChar"/>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rsid w:val="008F208F"/>
    <w:rPr>
      <w:rFonts w:ascii="Times New Roman" w:hAnsi="Times New Roman"/>
      <w:sz w:val="24"/>
      <w:lang w:val="en-GB" w:eastAsia="en-US"/>
    </w:rPr>
  </w:style>
  <w:style w:type="character" w:customStyle="1" w:styleId="HeaderChar">
    <w:name w:val="Header Char"/>
    <w:aliases w:val="encabezado Char,he Char,header odd Char,header odd1 Char,header odd2 Char,header odd3 Char,header odd4 Char,header odd5 Char,header odd6 Char,header1 Char,header2 Char,header3 Char,header odd11 Char,header odd21 Char,header odd7 Char,h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Heading1Char">
    <w:name w:val="Heading 1 Char"/>
    <w:aliases w:val="X. TITRE Char"/>
    <w:basedOn w:val="DefaultParagraphFont"/>
    <w:link w:val="Heading1"/>
    <w:rsid w:val="001F291C"/>
    <w:rPr>
      <w:rFonts w:ascii="Times New Roman" w:hAnsi="Times New Roman"/>
      <w:b/>
      <w:sz w:val="28"/>
      <w:lang w:val="en-GB" w:eastAsia="en-US"/>
    </w:rPr>
  </w:style>
  <w:style w:type="character" w:customStyle="1" w:styleId="Heading2Char">
    <w:name w:val="Heading 2 Char"/>
    <w:basedOn w:val="DefaultParagraphFont"/>
    <w:link w:val="Heading2"/>
    <w:rsid w:val="001F291C"/>
    <w:rPr>
      <w:rFonts w:ascii="Times New Roman" w:hAnsi="Times New Roman"/>
      <w:b/>
      <w:sz w:val="24"/>
      <w:lang w:val="en-GB" w:eastAsia="en-US"/>
    </w:rPr>
  </w:style>
  <w:style w:type="character" w:customStyle="1" w:styleId="Heading3Char">
    <w:name w:val="Heading 3 Char"/>
    <w:basedOn w:val="DefaultParagraphFont"/>
    <w:link w:val="Heading3"/>
    <w:rsid w:val="001F291C"/>
    <w:rPr>
      <w:rFonts w:ascii="Times New Roman" w:hAnsi="Times New Roman"/>
      <w:b/>
      <w:sz w:val="24"/>
      <w:lang w:val="en-GB" w:eastAsia="en-US"/>
    </w:rPr>
  </w:style>
  <w:style w:type="character" w:customStyle="1" w:styleId="Heading4Char">
    <w:name w:val="Heading 4 Char"/>
    <w:basedOn w:val="DefaultParagraphFont"/>
    <w:link w:val="Heading4"/>
    <w:rsid w:val="001F291C"/>
    <w:rPr>
      <w:rFonts w:ascii="Times New Roman" w:hAnsi="Times New Roman"/>
      <w:b/>
      <w:sz w:val="24"/>
      <w:lang w:val="en-GB" w:eastAsia="en-US"/>
    </w:rPr>
  </w:style>
  <w:style w:type="character" w:customStyle="1" w:styleId="Heading5Char">
    <w:name w:val="Heading 5 Char"/>
    <w:basedOn w:val="DefaultParagraphFont"/>
    <w:link w:val="Heading5"/>
    <w:rsid w:val="001F291C"/>
    <w:rPr>
      <w:rFonts w:ascii="Times New Roman" w:hAnsi="Times New Roman"/>
      <w:b/>
      <w:sz w:val="24"/>
      <w:lang w:val="en-GB" w:eastAsia="en-US"/>
    </w:rPr>
  </w:style>
  <w:style w:type="character" w:customStyle="1" w:styleId="Heading6Char">
    <w:name w:val="Heading 6 Char"/>
    <w:basedOn w:val="DefaultParagraphFont"/>
    <w:link w:val="Heading6"/>
    <w:rsid w:val="001F291C"/>
    <w:rPr>
      <w:rFonts w:ascii="Times New Roman" w:hAnsi="Times New Roman"/>
      <w:b/>
      <w:sz w:val="24"/>
      <w:lang w:val="en-GB" w:eastAsia="en-US"/>
    </w:rPr>
  </w:style>
  <w:style w:type="character" w:customStyle="1" w:styleId="Heading7Char">
    <w:name w:val="Heading 7 Char"/>
    <w:basedOn w:val="DefaultParagraphFont"/>
    <w:link w:val="Heading7"/>
    <w:rsid w:val="001F291C"/>
    <w:rPr>
      <w:rFonts w:ascii="Times New Roman" w:hAnsi="Times New Roman"/>
      <w:b/>
      <w:sz w:val="24"/>
      <w:lang w:val="en-GB" w:eastAsia="en-US"/>
    </w:rPr>
  </w:style>
  <w:style w:type="character" w:customStyle="1" w:styleId="Heading8Char">
    <w:name w:val="Heading 8 Char"/>
    <w:basedOn w:val="DefaultParagraphFont"/>
    <w:link w:val="Heading8"/>
    <w:rsid w:val="001F291C"/>
    <w:rPr>
      <w:rFonts w:ascii="Times New Roman" w:hAnsi="Times New Roman"/>
      <w:b/>
      <w:sz w:val="24"/>
      <w:lang w:val="en-GB" w:eastAsia="en-US"/>
    </w:rPr>
  </w:style>
  <w:style w:type="character" w:customStyle="1" w:styleId="Heading9Char">
    <w:name w:val="Heading 9 Char"/>
    <w:basedOn w:val="DefaultParagraphFont"/>
    <w:link w:val="Heading9"/>
    <w:rsid w:val="001F291C"/>
    <w:rPr>
      <w:rFonts w:ascii="Times New Roman" w:hAnsi="Times New Roman"/>
      <w:b/>
      <w:sz w:val="24"/>
      <w:lang w:val="en-GB" w:eastAsia="en-US"/>
    </w:rPr>
  </w:style>
  <w:style w:type="paragraph" w:styleId="BalloonText">
    <w:name w:val="Balloon Text"/>
    <w:basedOn w:val="Normal"/>
    <w:link w:val="BalloonTextChar"/>
    <w:rsid w:val="001F291C"/>
    <w:pPr>
      <w:spacing w:before="0"/>
    </w:pPr>
    <w:rPr>
      <w:rFonts w:ascii="Tahoma" w:hAnsi="Tahoma" w:cs="Tahoma"/>
      <w:sz w:val="16"/>
      <w:szCs w:val="16"/>
    </w:rPr>
  </w:style>
  <w:style w:type="character" w:customStyle="1" w:styleId="BalloonTextChar">
    <w:name w:val="Balloon Text Char"/>
    <w:basedOn w:val="DefaultParagraphFont"/>
    <w:link w:val="BalloonText"/>
    <w:rsid w:val="001F291C"/>
    <w:rPr>
      <w:rFonts w:ascii="Tahoma" w:hAnsi="Tahoma" w:cs="Tahoma"/>
      <w:sz w:val="16"/>
      <w:szCs w:val="16"/>
      <w:lang w:val="en-GB" w:eastAsia="en-US"/>
    </w:rPr>
  </w:style>
  <w:style w:type="paragraph" w:styleId="BodyText">
    <w:name w:val="Body Text"/>
    <w:basedOn w:val="Normal"/>
    <w:link w:val="BodyTextChar"/>
    <w:rsid w:val="001F291C"/>
    <w:pPr>
      <w:tabs>
        <w:tab w:val="clear" w:pos="1134"/>
        <w:tab w:val="clear" w:pos="1871"/>
        <w:tab w:val="clear" w:pos="2268"/>
      </w:tabs>
      <w:overflowPunct/>
      <w:autoSpaceDE/>
      <w:autoSpaceDN/>
      <w:adjustRightInd/>
      <w:spacing w:before="0"/>
      <w:jc w:val="both"/>
      <w:textAlignment w:val="auto"/>
    </w:pPr>
    <w:rPr>
      <w:rFonts w:ascii="Arial" w:hAnsi="Arial"/>
      <w:lang w:val="en-US"/>
    </w:rPr>
  </w:style>
  <w:style w:type="character" w:customStyle="1" w:styleId="BodyTextChar">
    <w:name w:val="Body Text Char"/>
    <w:basedOn w:val="DefaultParagraphFont"/>
    <w:link w:val="BodyText"/>
    <w:rsid w:val="001F291C"/>
    <w:rPr>
      <w:rFonts w:ascii="Arial" w:hAnsi="Arial"/>
      <w:sz w:val="24"/>
      <w:lang w:eastAsia="en-US"/>
    </w:rPr>
  </w:style>
  <w:style w:type="character" w:styleId="Hyperlink">
    <w:name w:val="Hyperlink"/>
    <w:aliases w:val="CEO_Hyperlink"/>
    <w:basedOn w:val="DefaultParagraphFont"/>
    <w:uiPriority w:val="99"/>
    <w:unhideWhenUsed/>
    <w:qFormat/>
    <w:rsid w:val="001F291C"/>
    <w:rPr>
      <w:color w:val="0000FF" w:themeColor="hyperlink"/>
      <w:u w:val="single"/>
    </w:rPr>
  </w:style>
  <w:style w:type="paragraph" w:customStyle="1" w:styleId="Discussion">
    <w:name w:val="Discussion"/>
    <w:basedOn w:val="Normal"/>
    <w:rsid w:val="001F291C"/>
    <w:pPr>
      <w:numPr>
        <w:numId w:val="2"/>
      </w:numPr>
      <w:tabs>
        <w:tab w:val="clear" w:pos="1134"/>
        <w:tab w:val="clear" w:pos="1871"/>
        <w:tab w:val="clear" w:pos="2268"/>
        <w:tab w:val="left" w:pos="851"/>
      </w:tabs>
      <w:overflowPunct/>
      <w:autoSpaceDE/>
      <w:autoSpaceDN/>
      <w:adjustRightInd/>
      <w:spacing w:after="120"/>
      <w:jc w:val="both"/>
      <w:textAlignment w:val="auto"/>
    </w:pPr>
    <w:rPr>
      <w:rFonts w:ascii="Arial" w:hAnsi="Arial"/>
      <w:sz w:val="22"/>
      <w:szCs w:val="22"/>
    </w:rPr>
  </w:style>
  <w:style w:type="paragraph" w:styleId="ListBullet3">
    <w:name w:val="List Bullet 3"/>
    <w:basedOn w:val="Normal"/>
    <w:autoRedefine/>
    <w:rsid w:val="001F291C"/>
    <w:pPr>
      <w:numPr>
        <w:numId w:val="1"/>
      </w:numPr>
      <w:tabs>
        <w:tab w:val="clear" w:pos="1134"/>
        <w:tab w:val="clear" w:pos="1871"/>
        <w:tab w:val="clear" w:pos="2268"/>
        <w:tab w:val="num" w:pos="926"/>
      </w:tabs>
      <w:overflowPunct/>
      <w:autoSpaceDE/>
      <w:autoSpaceDN/>
      <w:adjustRightInd/>
      <w:spacing w:before="0"/>
      <w:ind w:left="926"/>
      <w:textAlignment w:val="auto"/>
    </w:pPr>
    <w:rPr>
      <w:sz w:val="20"/>
      <w:lang w:val="en-US"/>
    </w:rPr>
  </w:style>
  <w:style w:type="paragraph" w:styleId="BlockText">
    <w:name w:val="Block Text"/>
    <w:basedOn w:val="Normal"/>
    <w:rsid w:val="001F291C"/>
    <w:pPr>
      <w:tabs>
        <w:tab w:val="clear" w:pos="1134"/>
        <w:tab w:val="clear" w:pos="1871"/>
        <w:tab w:val="clear" w:pos="2268"/>
        <w:tab w:val="left" w:pos="8789"/>
      </w:tabs>
      <w:overflowPunct/>
      <w:autoSpaceDE/>
      <w:autoSpaceDN/>
      <w:adjustRightInd/>
      <w:spacing w:before="0"/>
      <w:ind w:left="851" w:right="283"/>
      <w:jc w:val="both"/>
      <w:textAlignment w:val="auto"/>
    </w:pPr>
    <w:rPr>
      <w:rFonts w:ascii="Arial" w:hAnsi="Arial" w:cs="Arial"/>
      <w:sz w:val="22"/>
      <w:szCs w:val="22"/>
      <w:lang w:eastAsia="fr-FR"/>
    </w:rPr>
  </w:style>
  <w:style w:type="paragraph" w:styleId="BodyText2">
    <w:name w:val="Body Text 2"/>
    <w:basedOn w:val="Normal"/>
    <w:link w:val="BodyText2Char"/>
    <w:rsid w:val="001F291C"/>
    <w:pPr>
      <w:tabs>
        <w:tab w:val="clear" w:pos="1134"/>
        <w:tab w:val="clear" w:pos="1871"/>
        <w:tab w:val="clear" w:pos="2268"/>
      </w:tabs>
      <w:overflowPunct/>
      <w:autoSpaceDE/>
      <w:autoSpaceDN/>
      <w:adjustRightInd/>
      <w:spacing w:before="0"/>
      <w:jc w:val="center"/>
      <w:textAlignment w:val="auto"/>
    </w:pPr>
    <w:rPr>
      <w:rFonts w:ascii="Arial" w:eastAsia="SimSun" w:hAnsi="Arial"/>
      <w:b/>
      <w:bCs/>
      <w:sz w:val="22"/>
      <w:szCs w:val="24"/>
      <w:lang w:val="en-US" w:eastAsia="zh-CN"/>
    </w:rPr>
  </w:style>
  <w:style w:type="character" w:customStyle="1" w:styleId="BodyText2Char">
    <w:name w:val="Body Text 2 Char"/>
    <w:basedOn w:val="DefaultParagraphFont"/>
    <w:link w:val="BodyText2"/>
    <w:rsid w:val="001F291C"/>
    <w:rPr>
      <w:rFonts w:ascii="Arial" w:eastAsia="SimSun" w:hAnsi="Arial"/>
      <w:b/>
      <w:bCs/>
      <w:sz w:val="22"/>
      <w:szCs w:val="24"/>
    </w:rPr>
  </w:style>
  <w:style w:type="paragraph" w:styleId="BodyText3">
    <w:name w:val="Body Text 3"/>
    <w:basedOn w:val="Normal"/>
    <w:link w:val="BodyText3Char"/>
    <w:rsid w:val="001F291C"/>
    <w:pPr>
      <w:tabs>
        <w:tab w:val="clear" w:pos="1134"/>
        <w:tab w:val="clear" w:pos="1871"/>
        <w:tab w:val="clear" w:pos="2268"/>
        <w:tab w:val="num" w:pos="720"/>
      </w:tabs>
      <w:overflowPunct/>
      <w:autoSpaceDE/>
      <w:autoSpaceDN/>
      <w:adjustRightInd/>
      <w:spacing w:before="0"/>
      <w:jc w:val="both"/>
      <w:textAlignment w:val="auto"/>
    </w:pPr>
    <w:rPr>
      <w:rFonts w:ascii="Arial" w:eastAsia="SimSun" w:hAnsi="Arial"/>
      <w:sz w:val="22"/>
      <w:szCs w:val="24"/>
      <w:lang w:eastAsia="zh-CN"/>
    </w:rPr>
  </w:style>
  <w:style w:type="character" w:customStyle="1" w:styleId="BodyText3Char">
    <w:name w:val="Body Text 3 Char"/>
    <w:basedOn w:val="DefaultParagraphFont"/>
    <w:link w:val="BodyText3"/>
    <w:rsid w:val="001F291C"/>
    <w:rPr>
      <w:rFonts w:ascii="Arial" w:eastAsia="SimSun" w:hAnsi="Arial"/>
      <w:sz w:val="22"/>
      <w:szCs w:val="24"/>
      <w:lang w:val="en-GB"/>
    </w:rPr>
  </w:style>
  <w:style w:type="paragraph" w:styleId="NormalWeb">
    <w:name w:val="Normal (Web)"/>
    <w:basedOn w:val="Normal"/>
    <w:rsid w:val="001F291C"/>
    <w:pPr>
      <w:tabs>
        <w:tab w:val="clear" w:pos="1134"/>
        <w:tab w:val="clear" w:pos="1871"/>
        <w:tab w:val="clear" w:pos="2268"/>
      </w:tabs>
      <w:overflowPunct/>
      <w:autoSpaceDE/>
      <w:autoSpaceDN/>
      <w:adjustRightInd/>
      <w:spacing w:before="100" w:beforeAutospacing="1" w:after="100" w:afterAutospacing="1"/>
      <w:textAlignment w:val="auto"/>
    </w:pPr>
    <w:rPr>
      <w:rFonts w:ascii="Arial Unicode MS" w:eastAsia="Arial Unicode MS" w:hAnsi="Arial Unicode MS" w:cs="Arial Unicode MS"/>
      <w:szCs w:val="24"/>
    </w:rPr>
  </w:style>
  <w:style w:type="paragraph" w:customStyle="1" w:styleId="OmniPage257">
    <w:name w:val="OmniPage #257"/>
    <w:rsid w:val="001F291C"/>
    <w:pPr>
      <w:tabs>
        <w:tab w:val="left" w:pos="4263"/>
        <w:tab w:val="right" w:pos="7223"/>
      </w:tabs>
      <w:jc w:val="center"/>
    </w:pPr>
    <w:rPr>
      <w:rFonts w:ascii="Arial" w:hAnsi="Arial"/>
      <w:sz w:val="22"/>
      <w:szCs w:val="22"/>
      <w:lang w:eastAsia="en-US"/>
    </w:rPr>
  </w:style>
  <w:style w:type="paragraph" w:customStyle="1" w:styleId="Char1CharCharCarCar">
    <w:name w:val="Char1 Char Char Car Car"/>
    <w:basedOn w:val="Normal"/>
    <w:rsid w:val="001F291C"/>
    <w:pPr>
      <w:tabs>
        <w:tab w:val="clear" w:pos="1134"/>
        <w:tab w:val="clear" w:pos="1871"/>
        <w:tab w:val="clear" w:pos="2268"/>
      </w:tabs>
      <w:overflowPunct/>
      <w:autoSpaceDE/>
      <w:autoSpaceDN/>
      <w:adjustRightInd/>
      <w:spacing w:before="0"/>
      <w:textAlignment w:val="auto"/>
    </w:pPr>
    <w:rPr>
      <w:szCs w:val="24"/>
      <w:lang w:val="pl-PL" w:eastAsia="pl-PL"/>
    </w:rPr>
  </w:style>
  <w:style w:type="paragraph" w:customStyle="1" w:styleId="CharCharChar">
    <w:name w:val="Char Char Char"/>
    <w:basedOn w:val="Normal"/>
    <w:rsid w:val="001F291C"/>
    <w:pPr>
      <w:tabs>
        <w:tab w:val="clear" w:pos="1134"/>
        <w:tab w:val="clear" w:pos="1871"/>
        <w:tab w:val="clear" w:pos="2268"/>
      </w:tabs>
      <w:overflowPunct/>
      <w:autoSpaceDE/>
      <w:autoSpaceDN/>
      <w:adjustRightInd/>
      <w:spacing w:before="0"/>
      <w:textAlignment w:val="auto"/>
    </w:pPr>
    <w:rPr>
      <w:szCs w:val="24"/>
      <w:lang w:val="pl-PL" w:eastAsia="pl-PL"/>
    </w:rPr>
  </w:style>
  <w:style w:type="paragraph" w:customStyle="1" w:styleId="Default">
    <w:name w:val="Default"/>
    <w:rsid w:val="001F291C"/>
    <w:pPr>
      <w:autoSpaceDE w:val="0"/>
      <w:autoSpaceDN w:val="0"/>
      <w:adjustRightInd w:val="0"/>
    </w:pPr>
    <w:rPr>
      <w:rFonts w:ascii="Arial" w:eastAsia="SimSun" w:hAnsi="Arial" w:cs="Arial"/>
      <w:color w:val="000000"/>
      <w:sz w:val="24"/>
      <w:szCs w:val="24"/>
      <w:lang w:val="en-GB" w:eastAsia="en-GB"/>
    </w:rPr>
  </w:style>
  <w:style w:type="paragraph" w:customStyle="1" w:styleId="A-123">
    <w:name w:val="A-1.2.3"/>
    <w:basedOn w:val="A-12"/>
    <w:next w:val="BodyText"/>
    <w:autoRedefine/>
    <w:rsid w:val="001F291C"/>
    <w:pPr>
      <w:numPr>
        <w:ilvl w:val="2"/>
        <w:numId w:val="3"/>
      </w:numPr>
    </w:pPr>
  </w:style>
  <w:style w:type="paragraph" w:customStyle="1" w:styleId="A-12">
    <w:name w:val="A-1.2"/>
    <w:basedOn w:val="Normal"/>
    <w:next w:val="BlockText"/>
    <w:autoRedefine/>
    <w:rsid w:val="001F291C"/>
    <w:pPr>
      <w:keepNext/>
      <w:tabs>
        <w:tab w:val="clear" w:pos="1134"/>
        <w:tab w:val="clear" w:pos="1871"/>
        <w:tab w:val="clear" w:pos="2268"/>
      </w:tabs>
      <w:overflowPunct/>
      <w:autoSpaceDE/>
      <w:autoSpaceDN/>
      <w:adjustRightInd/>
      <w:spacing w:before="240" w:after="60"/>
      <w:textAlignment w:val="auto"/>
      <w:outlineLvl w:val="2"/>
    </w:pPr>
    <w:rPr>
      <w:rFonts w:ascii="Arial" w:hAnsi="Arial" w:cs="Arial"/>
      <w:b/>
      <w:bCs/>
      <w:szCs w:val="22"/>
      <w:lang w:eastAsia="it-IT"/>
    </w:rPr>
  </w:style>
  <w:style w:type="paragraph" w:customStyle="1" w:styleId="A-1">
    <w:name w:val="A-1"/>
    <w:basedOn w:val="Normal"/>
    <w:autoRedefine/>
    <w:rsid w:val="001F291C"/>
    <w:pPr>
      <w:keepNext/>
      <w:tabs>
        <w:tab w:val="clear" w:pos="1134"/>
        <w:tab w:val="clear" w:pos="1871"/>
        <w:tab w:val="clear" w:pos="2268"/>
      </w:tabs>
      <w:overflowPunct/>
      <w:autoSpaceDE/>
      <w:autoSpaceDN/>
      <w:adjustRightInd/>
      <w:spacing w:before="240" w:after="60"/>
      <w:textAlignment w:val="auto"/>
      <w:outlineLvl w:val="1"/>
    </w:pPr>
    <w:rPr>
      <w:rFonts w:ascii="Arial Bold" w:hAnsi="Arial Bold" w:cs="Arial"/>
      <w:b/>
      <w:bCs/>
      <w:iCs/>
      <w:caps/>
      <w:sz w:val="28"/>
      <w:szCs w:val="28"/>
      <w:lang w:eastAsia="it-IT"/>
    </w:rPr>
  </w:style>
  <w:style w:type="paragraph" w:customStyle="1" w:styleId="CharCharZchnZchnCharChar1ZchnZchn">
    <w:name w:val="Char Char Zchn Zchn Char Char1 Zchn Zchn"/>
    <w:basedOn w:val="Normal"/>
    <w:rsid w:val="001F291C"/>
    <w:pPr>
      <w:tabs>
        <w:tab w:val="clear" w:pos="1134"/>
        <w:tab w:val="clear" w:pos="1871"/>
        <w:tab w:val="clear" w:pos="2268"/>
      </w:tabs>
      <w:overflowPunct/>
      <w:autoSpaceDE/>
      <w:autoSpaceDN/>
      <w:adjustRightInd/>
      <w:spacing w:before="0"/>
      <w:textAlignment w:val="auto"/>
    </w:pPr>
    <w:rPr>
      <w:szCs w:val="24"/>
      <w:lang w:val="pl-PL" w:eastAsia="pl-PL"/>
    </w:rPr>
  </w:style>
  <w:style w:type="table" w:styleId="TableGrid">
    <w:name w:val="Table Grid"/>
    <w:basedOn w:val="TableNormal"/>
    <w:qFormat/>
    <w:rsid w:val="001F291C"/>
    <w:pPr>
      <w:widowControl w:val="0"/>
    </w:pPr>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1F291C"/>
    <w:rPr>
      <w:rFonts w:cs="Times New Roman"/>
      <w:color w:val="800080"/>
      <w:u w:val="single"/>
    </w:rPr>
  </w:style>
  <w:style w:type="paragraph" w:customStyle="1" w:styleId="font5">
    <w:name w:val="font5"/>
    <w:basedOn w:val="Normal"/>
    <w:rsid w:val="001F291C"/>
    <w:pPr>
      <w:tabs>
        <w:tab w:val="clear" w:pos="1134"/>
        <w:tab w:val="clear" w:pos="1871"/>
        <w:tab w:val="clear" w:pos="2268"/>
      </w:tabs>
      <w:overflowPunct/>
      <w:autoSpaceDE/>
      <w:autoSpaceDN/>
      <w:adjustRightInd/>
      <w:spacing w:before="100" w:beforeAutospacing="1" w:after="100" w:afterAutospacing="1"/>
      <w:textAlignment w:val="auto"/>
    </w:pPr>
    <w:rPr>
      <w:rFonts w:ascii="Arial Narrow" w:eastAsia="MS Mincho" w:hAnsi="Arial Narrow"/>
      <w:sz w:val="20"/>
      <w:lang w:val="en-US" w:eastAsia="ja-JP"/>
    </w:rPr>
  </w:style>
  <w:style w:type="paragraph" w:customStyle="1" w:styleId="font6">
    <w:name w:val="font6"/>
    <w:basedOn w:val="Normal"/>
    <w:rsid w:val="001F291C"/>
    <w:pPr>
      <w:tabs>
        <w:tab w:val="clear" w:pos="1134"/>
        <w:tab w:val="clear" w:pos="1871"/>
        <w:tab w:val="clear" w:pos="2268"/>
      </w:tabs>
      <w:overflowPunct/>
      <w:autoSpaceDE/>
      <w:autoSpaceDN/>
      <w:adjustRightInd/>
      <w:spacing w:before="100" w:beforeAutospacing="1" w:after="100" w:afterAutospacing="1"/>
      <w:textAlignment w:val="auto"/>
    </w:pPr>
    <w:rPr>
      <w:rFonts w:ascii="Arial Narrow" w:eastAsia="MS Mincho" w:hAnsi="Arial Narrow"/>
      <w:i/>
      <w:iCs/>
      <w:sz w:val="20"/>
      <w:lang w:val="en-US" w:eastAsia="ja-JP"/>
    </w:rPr>
  </w:style>
  <w:style w:type="paragraph" w:customStyle="1" w:styleId="xl24">
    <w:name w:val="xl24"/>
    <w:basedOn w:val="Normal"/>
    <w:rsid w:val="001F291C"/>
    <w:pPr>
      <w:tabs>
        <w:tab w:val="clear" w:pos="1134"/>
        <w:tab w:val="clear" w:pos="1871"/>
        <w:tab w:val="clear" w:pos="2268"/>
      </w:tabs>
      <w:overflowPunct/>
      <w:autoSpaceDE/>
      <w:autoSpaceDN/>
      <w:adjustRightInd/>
      <w:spacing w:before="100" w:beforeAutospacing="1" w:after="100" w:afterAutospacing="1"/>
      <w:textAlignment w:val="top"/>
    </w:pPr>
    <w:rPr>
      <w:rFonts w:ascii="Arial Narrow" w:eastAsia="MS Mincho" w:hAnsi="Arial Narrow"/>
      <w:szCs w:val="24"/>
      <w:lang w:val="en-US" w:eastAsia="ja-JP"/>
    </w:rPr>
  </w:style>
  <w:style w:type="paragraph" w:customStyle="1" w:styleId="xl25">
    <w:name w:val="xl25"/>
    <w:basedOn w:val="Normal"/>
    <w:rsid w:val="001F291C"/>
    <w:pPr>
      <w:tabs>
        <w:tab w:val="clear" w:pos="1134"/>
        <w:tab w:val="clear" w:pos="1871"/>
        <w:tab w:val="clear" w:pos="2268"/>
      </w:tabs>
      <w:overflowPunct/>
      <w:autoSpaceDE/>
      <w:autoSpaceDN/>
      <w:adjustRightInd/>
      <w:spacing w:before="100" w:beforeAutospacing="1" w:after="100" w:afterAutospacing="1"/>
      <w:textAlignment w:val="top"/>
    </w:pPr>
    <w:rPr>
      <w:rFonts w:ascii="Arial Narrow" w:eastAsia="MS Mincho" w:hAnsi="Arial Narrow"/>
      <w:szCs w:val="24"/>
      <w:lang w:val="en-US" w:eastAsia="ja-JP"/>
    </w:rPr>
  </w:style>
  <w:style w:type="paragraph" w:customStyle="1" w:styleId="xl26">
    <w:name w:val="xl26"/>
    <w:basedOn w:val="Normal"/>
    <w:rsid w:val="001F291C"/>
    <w:pPr>
      <w:shd w:val="clear" w:color="auto" w:fill="00FFFF"/>
      <w:tabs>
        <w:tab w:val="clear" w:pos="1134"/>
        <w:tab w:val="clear" w:pos="1871"/>
        <w:tab w:val="clear" w:pos="2268"/>
      </w:tabs>
      <w:overflowPunct/>
      <w:autoSpaceDE/>
      <w:autoSpaceDN/>
      <w:adjustRightInd/>
      <w:spacing w:before="100" w:beforeAutospacing="1" w:after="100" w:afterAutospacing="1"/>
      <w:jc w:val="center"/>
      <w:textAlignment w:val="top"/>
    </w:pPr>
    <w:rPr>
      <w:rFonts w:ascii="Arial Narrow" w:eastAsia="MS Mincho" w:hAnsi="Arial Narrow"/>
      <w:b/>
      <w:bCs/>
      <w:szCs w:val="24"/>
      <w:lang w:val="en-US" w:eastAsia="ja-JP"/>
    </w:rPr>
  </w:style>
  <w:style w:type="paragraph" w:customStyle="1" w:styleId="xl27">
    <w:name w:val="xl27"/>
    <w:basedOn w:val="Normal"/>
    <w:rsid w:val="001F291C"/>
    <w:pPr>
      <w:pBdr>
        <w:top w:val="single" w:sz="8" w:space="0" w:color="auto"/>
        <w:left w:val="single" w:sz="8" w:space="0" w:color="auto"/>
        <w:right w:val="single" w:sz="8" w:space="0" w:color="auto"/>
      </w:pBdr>
      <w:shd w:val="clear" w:color="auto" w:fill="00FFFF"/>
      <w:tabs>
        <w:tab w:val="clear" w:pos="1134"/>
        <w:tab w:val="clear" w:pos="1871"/>
        <w:tab w:val="clear" w:pos="2268"/>
      </w:tabs>
      <w:overflowPunct/>
      <w:autoSpaceDE/>
      <w:autoSpaceDN/>
      <w:adjustRightInd/>
      <w:spacing w:before="100" w:beforeAutospacing="1" w:after="100" w:afterAutospacing="1"/>
      <w:jc w:val="center"/>
      <w:textAlignment w:val="top"/>
    </w:pPr>
    <w:rPr>
      <w:rFonts w:ascii="Arial Narrow" w:eastAsia="MS Mincho" w:hAnsi="Arial Narrow"/>
      <w:b/>
      <w:bCs/>
      <w:szCs w:val="24"/>
      <w:lang w:val="en-US" w:eastAsia="ja-JP"/>
    </w:rPr>
  </w:style>
  <w:style w:type="paragraph" w:customStyle="1" w:styleId="xl28">
    <w:name w:val="xl28"/>
    <w:basedOn w:val="Normal"/>
    <w:rsid w:val="001F291C"/>
    <w:pPr>
      <w:shd w:val="clear" w:color="auto" w:fill="00FFFF"/>
      <w:tabs>
        <w:tab w:val="clear" w:pos="1134"/>
        <w:tab w:val="clear" w:pos="1871"/>
        <w:tab w:val="clear" w:pos="2268"/>
      </w:tabs>
      <w:overflowPunct/>
      <w:autoSpaceDE/>
      <w:autoSpaceDN/>
      <w:adjustRightInd/>
      <w:spacing w:before="100" w:beforeAutospacing="1" w:after="100" w:afterAutospacing="1"/>
      <w:jc w:val="center"/>
      <w:textAlignment w:val="top"/>
    </w:pPr>
    <w:rPr>
      <w:rFonts w:ascii="Arial Narrow" w:eastAsia="MS Mincho" w:hAnsi="Arial Narrow"/>
      <w:b/>
      <w:bCs/>
      <w:szCs w:val="24"/>
      <w:lang w:val="en-US" w:eastAsia="ja-JP"/>
    </w:rPr>
  </w:style>
  <w:style w:type="paragraph" w:customStyle="1" w:styleId="xl29">
    <w:name w:val="xl29"/>
    <w:basedOn w:val="Normal"/>
    <w:rsid w:val="001F291C"/>
    <w:pPr>
      <w:tabs>
        <w:tab w:val="clear" w:pos="1134"/>
        <w:tab w:val="clear" w:pos="1871"/>
        <w:tab w:val="clear" w:pos="2268"/>
      </w:tabs>
      <w:overflowPunct/>
      <w:autoSpaceDE/>
      <w:autoSpaceDN/>
      <w:adjustRightInd/>
      <w:spacing w:before="100" w:beforeAutospacing="1" w:after="100" w:afterAutospacing="1"/>
      <w:textAlignment w:val="top"/>
    </w:pPr>
    <w:rPr>
      <w:rFonts w:eastAsia="MS Mincho"/>
      <w:szCs w:val="24"/>
      <w:lang w:val="en-US" w:eastAsia="ja-JP"/>
    </w:rPr>
  </w:style>
  <w:style w:type="paragraph" w:customStyle="1" w:styleId="xl30">
    <w:name w:val="xl30"/>
    <w:basedOn w:val="Normal"/>
    <w:rsid w:val="001F291C"/>
    <w:pPr>
      <w:pBdr>
        <w:left w:val="single" w:sz="8" w:space="0" w:color="auto"/>
        <w:right w:val="single" w:sz="8" w:space="0" w:color="auto"/>
      </w:pBdr>
      <w:shd w:val="clear" w:color="auto" w:fill="00FFFF"/>
      <w:tabs>
        <w:tab w:val="clear" w:pos="1134"/>
        <w:tab w:val="clear" w:pos="1871"/>
        <w:tab w:val="clear" w:pos="2268"/>
      </w:tabs>
      <w:overflowPunct/>
      <w:autoSpaceDE/>
      <w:autoSpaceDN/>
      <w:adjustRightInd/>
      <w:spacing w:before="100" w:beforeAutospacing="1" w:after="100" w:afterAutospacing="1"/>
      <w:textAlignment w:val="top"/>
    </w:pPr>
    <w:rPr>
      <w:rFonts w:ascii="Arial Narrow" w:eastAsia="MS Mincho" w:hAnsi="Arial Narrow"/>
      <w:szCs w:val="24"/>
      <w:lang w:val="en-US" w:eastAsia="ja-JP"/>
    </w:rPr>
  </w:style>
  <w:style w:type="paragraph" w:customStyle="1" w:styleId="xl31">
    <w:name w:val="xl31"/>
    <w:basedOn w:val="Normal"/>
    <w:rsid w:val="001F291C"/>
    <w:pPr>
      <w:tabs>
        <w:tab w:val="clear" w:pos="1134"/>
        <w:tab w:val="clear" w:pos="1871"/>
        <w:tab w:val="clear" w:pos="2268"/>
      </w:tabs>
      <w:overflowPunct/>
      <w:autoSpaceDE/>
      <w:autoSpaceDN/>
      <w:adjustRightInd/>
      <w:spacing w:before="100" w:beforeAutospacing="1" w:after="100" w:afterAutospacing="1"/>
      <w:textAlignment w:val="top"/>
    </w:pPr>
    <w:rPr>
      <w:rFonts w:ascii="Arial Narrow" w:eastAsia="MS Mincho" w:hAnsi="Arial Narrow"/>
      <w:color w:val="333300"/>
      <w:szCs w:val="24"/>
      <w:lang w:val="en-US" w:eastAsia="ja-JP"/>
    </w:rPr>
  </w:style>
  <w:style w:type="paragraph" w:customStyle="1" w:styleId="xl32">
    <w:name w:val="xl32"/>
    <w:basedOn w:val="Normal"/>
    <w:rsid w:val="001F291C"/>
    <w:pPr>
      <w:tabs>
        <w:tab w:val="clear" w:pos="1134"/>
        <w:tab w:val="clear" w:pos="1871"/>
        <w:tab w:val="clear" w:pos="2268"/>
      </w:tabs>
      <w:overflowPunct/>
      <w:autoSpaceDE/>
      <w:autoSpaceDN/>
      <w:adjustRightInd/>
      <w:spacing w:before="100" w:beforeAutospacing="1" w:after="100" w:afterAutospacing="1"/>
      <w:textAlignment w:val="top"/>
    </w:pPr>
    <w:rPr>
      <w:rFonts w:ascii="Arial Narrow" w:eastAsia="MS Mincho" w:hAnsi="Arial Narrow"/>
      <w:szCs w:val="24"/>
      <w:lang w:val="en-US" w:eastAsia="ja-JP"/>
    </w:rPr>
  </w:style>
  <w:style w:type="paragraph" w:customStyle="1" w:styleId="xl33">
    <w:name w:val="xl33"/>
    <w:basedOn w:val="Normal"/>
    <w:rsid w:val="001F291C"/>
    <w:pPr>
      <w:pBdr>
        <w:top w:val="single" w:sz="8" w:space="0" w:color="auto"/>
        <w:left w:val="single" w:sz="8" w:space="0" w:color="auto"/>
      </w:pBdr>
      <w:shd w:val="clear" w:color="auto" w:fill="00FFFF"/>
      <w:tabs>
        <w:tab w:val="clear" w:pos="1134"/>
        <w:tab w:val="clear" w:pos="1871"/>
        <w:tab w:val="clear" w:pos="2268"/>
      </w:tabs>
      <w:overflowPunct/>
      <w:autoSpaceDE/>
      <w:autoSpaceDN/>
      <w:adjustRightInd/>
      <w:spacing w:before="100" w:beforeAutospacing="1" w:after="100" w:afterAutospacing="1"/>
      <w:jc w:val="center"/>
      <w:textAlignment w:val="top"/>
    </w:pPr>
    <w:rPr>
      <w:rFonts w:ascii="Arial Narrow" w:eastAsia="MS Mincho" w:hAnsi="Arial Narrow"/>
      <w:b/>
      <w:bCs/>
      <w:szCs w:val="24"/>
      <w:lang w:val="en-US" w:eastAsia="ja-JP"/>
    </w:rPr>
  </w:style>
  <w:style w:type="paragraph" w:customStyle="1" w:styleId="xl34">
    <w:name w:val="xl34"/>
    <w:basedOn w:val="Normal"/>
    <w:rsid w:val="001F291C"/>
    <w:pPr>
      <w:pBdr>
        <w:left w:val="single" w:sz="8" w:space="0" w:color="auto"/>
        <w:right w:val="single" w:sz="8" w:space="0" w:color="auto"/>
      </w:pBdr>
      <w:tabs>
        <w:tab w:val="clear" w:pos="1134"/>
        <w:tab w:val="clear" w:pos="1871"/>
        <w:tab w:val="clear" w:pos="2268"/>
      </w:tabs>
      <w:overflowPunct/>
      <w:autoSpaceDE/>
      <w:autoSpaceDN/>
      <w:adjustRightInd/>
      <w:spacing w:before="100" w:beforeAutospacing="1" w:after="100" w:afterAutospacing="1"/>
      <w:textAlignment w:val="top"/>
    </w:pPr>
    <w:rPr>
      <w:rFonts w:eastAsia="MS Mincho"/>
      <w:szCs w:val="24"/>
      <w:lang w:val="en-US" w:eastAsia="ja-JP"/>
    </w:rPr>
  </w:style>
  <w:style w:type="paragraph" w:customStyle="1" w:styleId="xl35">
    <w:name w:val="xl35"/>
    <w:basedOn w:val="Normal"/>
    <w:rsid w:val="001F291C"/>
    <w:pPr>
      <w:shd w:val="clear" w:color="auto" w:fill="00FFFF"/>
      <w:tabs>
        <w:tab w:val="clear" w:pos="1134"/>
        <w:tab w:val="clear" w:pos="1871"/>
        <w:tab w:val="clear" w:pos="2268"/>
      </w:tabs>
      <w:overflowPunct/>
      <w:autoSpaceDE/>
      <w:autoSpaceDN/>
      <w:adjustRightInd/>
      <w:spacing w:before="100" w:beforeAutospacing="1" w:after="100" w:afterAutospacing="1"/>
      <w:textAlignment w:val="top"/>
    </w:pPr>
    <w:rPr>
      <w:rFonts w:ascii="Arial Narrow" w:eastAsia="MS Mincho" w:hAnsi="Arial Narrow"/>
      <w:szCs w:val="24"/>
      <w:lang w:val="en-US" w:eastAsia="ja-JP"/>
    </w:rPr>
  </w:style>
  <w:style w:type="paragraph" w:customStyle="1" w:styleId="xl36">
    <w:name w:val="xl36"/>
    <w:basedOn w:val="Normal"/>
    <w:rsid w:val="001F291C"/>
    <w:pPr>
      <w:pBdr>
        <w:top w:val="single" w:sz="8" w:space="0" w:color="auto"/>
        <w:left w:val="single" w:sz="8" w:space="0" w:color="auto"/>
        <w:right w:val="single" w:sz="8" w:space="0" w:color="auto"/>
      </w:pBdr>
      <w:tabs>
        <w:tab w:val="clear" w:pos="1134"/>
        <w:tab w:val="clear" w:pos="1871"/>
        <w:tab w:val="clear" w:pos="2268"/>
      </w:tabs>
      <w:overflowPunct/>
      <w:autoSpaceDE/>
      <w:autoSpaceDN/>
      <w:adjustRightInd/>
      <w:spacing w:before="100" w:beforeAutospacing="1" w:after="100" w:afterAutospacing="1"/>
      <w:textAlignment w:val="top"/>
    </w:pPr>
    <w:rPr>
      <w:rFonts w:eastAsia="MS Mincho"/>
      <w:szCs w:val="24"/>
      <w:lang w:val="en-US" w:eastAsia="ja-JP"/>
    </w:rPr>
  </w:style>
  <w:style w:type="paragraph" w:customStyle="1" w:styleId="xl37">
    <w:name w:val="xl37"/>
    <w:basedOn w:val="Normal"/>
    <w:rsid w:val="001F291C"/>
    <w:pPr>
      <w:pBdr>
        <w:left w:val="single" w:sz="8" w:space="0" w:color="auto"/>
        <w:bottom w:val="single" w:sz="8" w:space="0" w:color="auto"/>
        <w:right w:val="single" w:sz="8" w:space="0" w:color="auto"/>
      </w:pBdr>
      <w:tabs>
        <w:tab w:val="clear" w:pos="1134"/>
        <w:tab w:val="clear" w:pos="1871"/>
        <w:tab w:val="clear" w:pos="2268"/>
      </w:tabs>
      <w:overflowPunct/>
      <w:autoSpaceDE/>
      <w:autoSpaceDN/>
      <w:adjustRightInd/>
      <w:spacing w:before="100" w:beforeAutospacing="1" w:after="100" w:afterAutospacing="1"/>
      <w:textAlignment w:val="top"/>
    </w:pPr>
    <w:rPr>
      <w:rFonts w:eastAsia="MS Mincho"/>
      <w:szCs w:val="24"/>
      <w:lang w:val="en-US" w:eastAsia="ja-JP"/>
    </w:rPr>
  </w:style>
  <w:style w:type="paragraph" w:customStyle="1" w:styleId="xl38">
    <w:name w:val="xl38"/>
    <w:basedOn w:val="Normal"/>
    <w:rsid w:val="001F291C"/>
    <w:pPr>
      <w:tabs>
        <w:tab w:val="clear" w:pos="1134"/>
        <w:tab w:val="clear" w:pos="1871"/>
        <w:tab w:val="clear" w:pos="2268"/>
      </w:tabs>
      <w:overflowPunct/>
      <w:autoSpaceDE/>
      <w:autoSpaceDN/>
      <w:adjustRightInd/>
      <w:spacing w:before="100" w:beforeAutospacing="1" w:after="100" w:afterAutospacing="1"/>
      <w:jc w:val="both"/>
      <w:textAlignment w:val="top"/>
    </w:pPr>
    <w:rPr>
      <w:rFonts w:ascii="Arial Narrow" w:eastAsia="MS Mincho" w:hAnsi="Arial Narrow"/>
      <w:szCs w:val="24"/>
      <w:lang w:val="en-US" w:eastAsia="ja-JP"/>
    </w:rPr>
  </w:style>
  <w:style w:type="paragraph" w:customStyle="1" w:styleId="xl39">
    <w:name w:val="xl39"/>
    <w:basedOn w:val="Normal"/>
    <w:rsid w:val="001F291C"/>
    <w:pPr>
      <w:tabs>
        <w:tab w:val="clear" w:pos="1134"/>
        <w:tab w:val="clear" w:pos="1871"/>
        <w:tab w:val="clear" w:pos="2268"/>
      </w:tabs>
      <w:overflowPunct/>
      <w:autoSpaceDE/>
      <w:autoSpaceDN/>
      <w:adjustRightInd/>
      <w:spacing w:before="100" w:beforeAutospacing="1" w:after="100" w:afterAutospacing="1"/>
      <w:textAlignment w:val="top"/>
    </w:pPr>
    <w:rPr>
      <w:rFonts w:eastAsia="MS Mincho"/>
      <w:szCs w:val="24"/>
      <w:lang w:val="en-US" w:eastAsia="ja-JP"/>
    </w:rPr>
  </w:style>
  <w:style w:type="character" w:customStyle="1" w:styleId="Caractresdenotedebasdepage">
    <w:name w:val="Caractères de note de bas de page"/>
    <w:basedOn w:val="DefaultParagraphFont"/>
    <w:rsid w:val="001F291C"/>
    <w:rPr>
      <w:rFonts w:cs="Times New Roman"/>
      <w:vertAlign w:val="superscript"/>
    </w:rPr>
  </w:style>
  <w:style w:type="paragraph" w:styleId="Caption">
    <w:name w:val="caption"/>
    <w:basedOn w:val="Normal"/>
    <w:next w:val="Normal"/>
    <w:qFormat/>
    <w:rsid w:val="001F291C"/>
    <w:pPr>
      <w:tabs>
        <w:tab w:val="clear" w:pos="1134"/>
        <w:tab w:val="clear" w:pos="1871"/>
        <w:tab w:val="clear" w:pos="2268"/>
      </w:tabs>
      <w:overflowPunct/>
      <w:autoSpaceDE/>
      <w:autoSpaceDN/>
      <w:adjustRightInd/>
      <w:spacing w:before="0" w:after="200"/>
      <w:textAlignment w:val="auto"/>
    </w:pPr>
    <w:rPr>
      <w:rFonts w:ascii="Arial" w:hAnsi="Arial"/>
      <w:b/>
      <w:bCs/>
      <w:color w:val="4F81BD"/>
      <w:sz w:val="18"/>
      <w:szCs w:val="18"/>
    </w:rPr>
  </w:style>
  <w:style w:type="paragraph" w:styleId="CommentText">
    <w:name w:val="annotation text"/>
    <w:basedOn w:val="Normal"/>
    <w:link w:val="CommentTextChar"/>
    <w:rsid w:val="001F291C"/>
    <w:pPr>
      <w:tabs>
        <w:tab w:val="clear" w:pos="1134"/>
        <w:tab w:val="clear" w:pos="1871"/>
        <w:tab w:val="clear" w:pos="2268"/>
      </w:tabs>
      <w:overflowPunct/>
      <w:autoSpaceDE/>
      <w:autoSpaceDN/>
      <w:adjustRightInd/>
      <w:spacing w:before="0"/>
      <w:textAlignment w:val="auto"/>
    </w:pPr>
    <w:rPr>
      <w:rFonts w:ascii="Arial" w:eastAsia="SimSun" w:hAnsi="Arial"/>
      <w:sz w:val="20"/>
      <w:lang w:eastAsia="x-none"/>
    </w:rPr>
  </w:style>
  <w:style w:type="character" w:customStyle="1" w:styleId="CommentTextChar">
    <w:name w:val="Comment Text Char"/>
    <w:basedOn w:val="DefaultParagraphFont"/>
    <w:link w:val="CommentText"/>
    <w:rsid w:val="001F291C"/>
    <w:rPr>
      <w:rFonts w:ascii="Arial" w:eastAsia="SimSun" w:hAnsi="Arial"/>
      <w:lang w:val="en-GB" w:eastAsia="x-none"/>
    </w:rPr>
  </w:style>
  <w:style w:type="paragraph" w:styleId="CommentSubject">
    <w:name w:val="annotation subject"/>
    <w:basedOn w:val="CommentText"/>
    <w:next w:val="CommentText"/>
    <w:link w:val="CommentSubjectChar"/>
    <w:rsid w:val="001F291C"/>
    <w:rPr>
      <w:b/>
      <w:bCs/>
    </w:rPr>
  </w:style>
  <w:style w:type="character" w:customStyle="1" w:styleId="CommentSubjectChar">
    <w:name w:val="Comment Subject Char"/>
    <w:basedOn w:val="CommentTextChar"/>
    <w:link w:val="CommentSubject"/>
    <w:rsid w:val="001F291C"/>
    <w:rPr>
      <w:rFonts w:ascii="Arial" w:eastAsia="SimSun" w:hAnsi="Arial"/>
      <w:b/>
      <w:bCs/>
      <w:lang w:val="en-GB" w:eastAsia="x-none"/>
    </w:rPr>
  </w:style>
  <w:style w:type="paragraph" w:styleId="ListParagraph">
    <w:name w:val="List Paragraph"/>
    <w:basedOn w:val="Normal"/>
    <w:uiPriority w:val="34"/>
    <w:qFormat/>
    <w:rsid w:val="001F291C"/>
    <w:pPr>
      <w:tabs>
        <w:tab w:val="clear" w:pos="1134"/>
        <w:tab w:val="clear" w:pos="1871"/>
        <w:tab w:val="clear" w:pos="2268"/>
      </w:tabs>
      <w:overflowPunct/>
      <w:autoSpaceDE/>
      <w:autoSpaceDN/>
      <w:adjustRightInd/>
      <w:spacing w:before="0"/>
      <w:ind w:left="720"/>
      <w:contextualSpacing/>
      <w:textAlignment w:val="auto"/>
    </w:pPr>
    <w:rPr>
      <w:rFonts w:ascii="Arial" w:hAnsi="Arial"/>
      <w:sz w:val="22"/>
      <w:szCs w:val="22"/>
    </w:rPr>
  </w:style>
  <w:style w:type="character" w:customStyle="1" w:styleId="st">
    <w:name w:val="st"/>
    <w:basedOn w:val="DefaultParagraphFont"/>
    <w:rsid w:val="001F291C"/>
  </w:style>
  <w:style w:type="character" w:styleId="Emphasis">
    <w:name w:val="Emphasis"/>
    <w:basedOn w:val="DefaultParagraphFont"/>
    <w:uiPriority w:val="20"/>
    <w:qFormat/>
    <w:rsid w:val="001F291C"/>
    <w:rPr>
      <w:i/>
      <w:iCs/>
    </w:rPr>
  </w:style>
  <w:style w:type="character" w:styleId="CommentReference">
    <w:name w:val="annotation reference"/>
    <w:basedOn w:val="DefaultParagraphFont"/>
    <w:rsid w:val="001F291C"/>
    <w:rPr>
      <w:sz w:val="16"/>
      <w:szCs w:val="16"/>
    </w:rPr>
  </w:style>
  <w:style w:type="character" w:styleId="Strong">
    <w:name w:val="Strong"/>
    <w:basedOn w:val="DefaultParagraphFont"/>
    <w:uiPriority w:val="22"/>
    <w:qFormat/>
    <w:rsid w:val="001F291C"/>
    <w:rPr>
      <w:b/>
      <w:bCs/>
    </w:rPr>
  </w:style>
  <w:style w:type="character" w:styleId="HTMLAcronym">
    <w:name w:val="HTML Acronym"/>
    <w:basedOn w:val="DefaultParagraphFont"/>
    <w:rsid w:val="001F291C"/>
  </w:style>
  <w:style w:type="paragraph" w:styleId="Revision">
    <w:name w:val="Revision"/>
    <w:hidden/>
    <w:uiPriority w:val="71"/>
    <w:rsid w:val="001F291C"/>
    <w:rPr>
      <w:rFonts w:ascii="Times New Roman" w:hAnsi="Times New Roman"/>
      <w:sz w:val="24"/>
      <w:lang w:val="en-GB" w:eastAsia="en-US"/>
    </w:rPr>
  </w:style>
  <w:style w:type="paragraph" w:customStyle="1" w:styleId="TableText0">
    <w:name w:val="Table_Text"/>
    <w:basedOn w:val="Tablelegend"/>
    <w:rsid w:val="001F291C"/>
    <w:pPr>
      <w:keepNext/>
      <w:tabs>
        <w:tab w:val="clear" w:pos="1134"/>
        <w:tab w:val="clear" w:pos="1871"/>
        <w:tab w:val="clear" w:pos="2268"/>
        <w:tab w:val="left" w:pos="794"/>
        <w:tab w:val="left" w:pos="1191"/>
        <w:tab w:val="left" w:pos="1588"/>
        <w:tab w:val="left" w:pos="1985"/>
      </w:tabs>
      <w:spacing w:before="100" w:after="100" w:line="190" w:lineRule="exact"/>
      <w:jc w:val="both"/>
    </w:pPr>
    <w:rPr>
      <w:rFonts w:eastAsia="Malgun Gothic"/>
      <w:sz w:val="18"/>
    </w:rPr>
  </w:style>
  <w:style w:type="character" w:customStyle="1" w:styleId="enumlev1Char">
    <w:name w:val="enumlev1 Char"/>
    <w:link w:val="enumlev1"/>
    <w:rsid w:val="001F291C"/>
    <w:rPr>
      <w:rFonts w:ascii="Times New Roman" w:hAnsi="Times New Roman"/>
      <w:sz w:val="24"/>
      <w:lang w:val="en-GB" w:eastAsia="en-US"/>
    </w:rPr>
  </w:style>
  <w:style w:type="paragraph" w:styleId="PlainText">
    <w:name w:val="Plain Text"/>
    <w:basedOn w:val="Normal"/>
    <w:link w:val="PlainTextChar"/>
    <w:uiPriority w:val="99"/>
    <w:semiHidden/>
    <w:unhideWhenUsed/>
    <w:rsid w:val="001F291C"/>
    <w:pPr>
      <w:tabs>
        <w:tab w:val="clear" w:pos="1134"/>
        <w:tab w:val="clear" w:pos="1871"/>
        <w:tab w:val="clear" w:pos="2268"/>
      </w:tabs>
      <w:overflowPunct/>
      <w:autoSpaceDE/>
      <w:autoSpaceDN/>
      <w:adjustRightInd/>
      <w:spacing w:before="0"/>
      <w:textAlignment w:val="auto"/>
    </w:pPr>
    <w:rPr>
      <w:rFonts w:ascii="Calibri" w:eastAsiaTheme="minorEastAsia" w:hAnsi="Calibri" w:cstheme="minorBidi"/>
      <w:sz w:val="22"/>
      <w:szCs w:val="21"/>
      <w:lang w:val="en-US" w:eastAsia="zh-CN"/>
    </w:rPr>
  </w:style>
  <w:style w:type="character" w:customStyle="1" w:styleId="PlainTextChar">
    <w:name w:val="Plain Text Char"/>
    <w:basedOn w:val="DefaultParagraphFont"/>
    <w:link w:val="PlainText"/>
    <w:uiPriority w:val="99"/>
    <w:semiHidden/>
    <w:rsid w:val="001F291C"/>
    <w:rPr>
      <w:rFonts w:ascii="Calibri" w:eastAsiaTheme="minorEastAsia" w:hAnsi="Calibri" w:cstheme="minorBidi"/>
      <w:sz w:val="22"/>
      <w:szCs w:val="21"/>
    </w:rPr>
  </w:style>
  <w:style w:type="character" w:customStyle="1" w:styleId="href">
    <w:name w:val="href"/>
    <w:basedOn w:val="DefaultParagraphFont"/>
    <w:uiPriority w:val="99"/>
    <w:rsid w:val="001F291C"/>
  </w:style>
  <w:style w:type="paragraph" w:customStyle="1" w:styleId="HeadingSum">
    <w:name w:val="Heading_Sum"/>
    <w:basedOn w:val="Headingb"/>
    <w:next w:val="Normal"/>
    <w:rsid w:val="001F291C"/>
    <w:pPr>
      <w:keepNext/>
      <w:keepLines/>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AnnexNoTitle">
    <w:name w:val="Annex_NoTitle"/>
    <w:basedOn w:val="Normal"/>
    <w:next w:val="Normalaftertitle"/>
    <w:rsid w:val="001F291C"/>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paragraph" w:customStyle="1" w:styleId="AppendixNoTitle">
    <w:name w:val="Appendix_NoTitle"/>
    <w:basedOn w:val="AnnexNoTitle"/>
    <w:next w:val="Normal"/>
    <w:rsid w:val="001F291C"/>
  </w:style>
  <w:style w:type="paragraph" w:customStyle="1" w:styleId="Tablefin">
    <w:name w:val="Table_fin"/>
    <w:basedOn w:val="Normal"/>
    <w:next w:val="Normal"/>
    <w:rsid w:val="001F291C"/>
    <w:pPr>
      <w:tabs>
        <w:tab w:val="clear" w:pos="1134"/>
        <w:tab w:val="clear" w:pos="1871"/>
        <w:tab w:val="clear" w:pos="2268"/>
        <w:tab w:val="left" w:pos="794"/>
        <w:tab w:val="left" w:pos="1191"/>
        <w:tab w:val="left" w:pos="1588"/>
        <w:tab w:val="left" w:pos="1985"/>
      </w:tabs>
      <w:spacing w:before="0"/>
      <w:jc w:val="both"/>
    </w:pPr>
    <w:rPr>
      <w:sz w:val="20"/>
    </w:rPr>
  </w:style>
  <w:style w:type="paragraph" w:customStyle="1" w:styleId="tocpart">
    <w:name w:val="tocpart"/>
    <w:basedOn w:val="Normal"/>
    <w:rsid w:val="001F291C"/>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Blanc">
    <w:name w:val="Blanc"/>
    <w:basedOn w:val="Normal"/>
    <w:next w:val="Tabletext"/>
    <w:rsid w:val="001F291C"/>
    <w:pPr>
      <w:keepNext/>
      <w:keepLines/>
      <w:tabs>
        <w:tab w:val="clear" w:pos="1134"/>
        <w:tab w:val="clear" w:pos="1871"/>
        <w:tab w:val="clear" w:pos="2268"/>
      </w:tabs>
      <w:spacing w:before="0"/>
      <w:jc w:val="both"/>
    </w:pPr>
    <w:rPr>
      <w:sz w:val="16"/>
    </w:rPr>
  </w:style>
  <w:style w:type="paragraph" w:customStyle="1" w:styleId="Line">
    <w:name w:val="Line"/>
    <w:basedOn w:val="Normal"/>
    <w:next w:val="Normal"/>
    <w:rsid w:val="001F291C"/>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toctemp">
    <w:name w:val="toctemp"/>
    <w:basedOn w:val="Normal"/>
    <w:rsid w:val="001F291C"/>
    <w:pPr>
      <w:tabs>
        <w:tab w:val="clear" w:pos="1134"/>
        <w:tab w:val="clear" w:pos="1871"/>
        <w:tab w:val="clear" w:pos="2268"/>
        <w:tab w:val="left" w:pos="2693"/>
        <w:tab w:val="left" w:leader="dot" w:pos="8789"/>
        <w:tab w:val="right" w:pos="9639"/>
      </w:tabs>
      <w:ind w:left="2693" w:right="964" w:hanging="2693"/>
      <w:jc w:val="both"/>
    </w:pPr>
    <w:rPr>
      <w:lang w:val="fr-FR"/>
    </w:rPr>
  </w:style>
  <w:style w:type="paragraph" w:customStyle="1" w:styleId="Summary">
    <w:name w:val="Summary"/>
    <w:basedOn w:val="Normal"/>
    <w:next w:val="Normalaftertitle"/>
    <w:rsid w:val="001F291C"/>
    <w:pPr>
      <w:tabs>
        <w:tab w:val="clear" w:pos="1134"/>
        <w:tab w:val="clear" w:pos="1871"/>
        <w:tab w:val="clear" w:pos="2268"/>
        <w:tab w:val="left" w:pos="794"/>
        <w:tab w:val="left" w:pos="1191"/>
        <w:tab w:val="left" w:pos="1588"/>
        <w:tab w:val="left" w:pos="1985"/>
      </w:tabs>
      <w:spacing w:after="480"/>
      <w:jc w:val="both"/>
    </w:pPr>
    <w:rPr>
      <w:sz w:val="22"/>
      <w:lang w:val="es-ES_tradnl"/>
    </w:rPr>
  </w:style>
  <w:style w:type="paragraph" w:styleId="Subtitle">
    <w:name w:val="Subtitle"/>
    <w:basedOn w:val="Normal"/>
    <w:next w:val="BodyText"/>
    <w:link w:val="SubtitleChar"/>
    <w:qFormat/>
    <w:rsid w:val="001F291C"/>
    <w:pPr>
      <w:tabs>
        <w:tab w:val="clear" w:pos="1134"/>
        <w:tab w:val="clear" w:pos="1871"/>
        <w:tab w:val="clear" w:pos="2268"/>
      </w:tabs>
      <w:suppressAutoHyphens/>
      <w:spacing w:before="0"/>
    </w:pPr>
    <w:rPr>
      <w:b/>
      <w:lang w:val="en-US"/>
    </w:rPr>
  </w:style>
  <w:style w:type="character" w:customStyle="1" w:styleId="SubtitleChar">
    <w:name w:val="Subtitle Char"/>
    <w:basedOn w:val="DefaultParagraphFont"/>
    <w:link w:val="Subtitle"/>
    <w:rsid w:val="001F291C"/>
    <w:rPr>
      <w:rFonts w:ascii="Times New Roman" w:hAnsi="Times New Roman"/>
      <w:b/>
      <w:sz w:val="24"/>
      <w:lang w:eastAsia="en-US"/>
    </w:rPr>
  </w:style>
  <w:style w:type="paragraph" w:styleId="BodyTextIndent">
    <w:name w:val="Body Text Indent"/>
    <w:basedOn w:val="Normal"/>
    <w:link w:val="BodyTextIndentChar"/>
    <w:rsid w:val="001F291C"/>
    <w:pPr>
      <w:tabs>
        <w:tab w:val="clear" w:pos="1134"/>
        <w:tab w:val="clear" w:pos="1871"/>
        <w:tab w:val="clear" w:pos="2268"/>
      </w:tabs>
      <w:ind w:left="360"/>
    </w:pPr>
    <w:rPr>
      <w:lang w:val="en-US"/>
    </w:rPr>
  </w:style>
  <w:style w:type="character" w:customStyle="1" w:styleId="BodyTextIndentChar">
    <w:name w:val="Body Text Indent Char"/>
    <w:basedOn w:val="DefaultParagraphFont"/>
    <w:link w:val="BodyTextIndent"/>
    <w:rsid w:val="001F291C"/>
    <w:rPr>
      <w:rFonts w:ascii="Times New Roman" w:hAnsi="Times New Roman"/>
      <w:sz w:val="24"/>
      <w:lang w:eastAsia="en-US"/>
    </w:rPr>
  </w:style>
  <w:style w:type="paragraph" w:styleId="Title">
    <w:name w:val="Title"/>
    <w:basedOn w:val="Normal"/>
    <w:link w:val="TitleChar"/>
    <w:qFormat/>
    <w:rsid w:val="001F291C"/>
    <w:pPr>
      <w:tabs>
        <w:tab w:val="clear" w:pos="1134"/>
        <w:tab w:val="clear" w:pos="1871"/>
        <w:tab w:val="clear" w:pos="2268"/>
      </w:tabs>
      <w:overflowPunct/>
      <w:autoSpaceDE/>
      <w:autoSpaceDN/>
      <w:adjustRightInd/>
      <w:spacing w:before="0"/>
      <w:jc w:val="center"/>
      <w:textAlignment w:val="auto"/>
    </w:pPr>
    <w:rPr>
      <w:b/>
      <w:bCs/>
      <w:sz w:val="16"/>
      <w:lang w:val="en-US"/>
    </w:rPr>
  </w:style>
  <w:style w:type="character" w:customStyle="1" w:styleId="TitleChar">
    <w:name w:val="Title Char"/>
    <w:basedOn w:val="DefaultParagraphFont"/>
    <w:link w:val="Title"/>
    <w:rsid w:val="001F291C"/>
    <w:rPr>
      <w:rFonts w:ascii="Times New Roman" w:hAnsi="Times New Roman"/>
      <w:b/>
      <w:bCs/>
      <w:sz w:val="16"/>
      <w:lang w:eastAsia="en-US"/>
    </w:rPr>
  </w:style>
  <w:style w:type="character" w:customStyle="1" w:styleId="UnresolvedMention1">
    <w:name w:val="Unresolved Mention1"/>
    <w:basedOn w:val="DefaultParagraphFont"/>
    <w:uiPriority w:val="99"/>
    <w:semiHidden/>
    <w:unhideWhenUsed/>
    <w:rsid w:val="00BA105E"/>
    <w:rPr>
      <w:color w:val="605E5C"/>
      <w:shd w:val="clear" w:color="auto" w:fill="E1DFDD"/>
    </w:rPr>
  </w:style>
  <w:style w:type="character" w:customStyle="1" w:styleId="UnresolvedMention2">
    <w:name w:val="Unresolved Mention2"/>
    <w:basedOn w:val="DefaultParagraphFont"/>
    <w:uiPriority w:val="99"/>
    <w:semiHidden/>
    <w:unhideWhenUsed/>
    <w:rsid w:val="004B5DA8"/>
    <w:rPr>
      <w:color w:val="605E5C"/>
      <w:shd w:val="clear" w:color="auto" w:fill="E1DFDD"/>
    </w:rPr>
  </w:style>
  <w:style w:type="character" w:customStyle="1" w:styleId="SourceChar">
    <w:name w:val="Source Char"/>
    <w:link w:val="Source"/>
    <w:locked/>
    <w:rsid w:val="00831C07"/>
    <w:rPr>
      <w:rFonts w:ascii="Times New Roman" w:hAnsi="Times New Roman"/>
      <w:b/>
      <w:sz w:val="28"/>
      <w:lang w:val="en-GB" w:eastAsia="en-US"/>
    </w:rPr>
  </w:style>
  <w:style w:type="character" w:customStyle="1" w:styleId="TabletextChar">
    <w:name w:val="Table_text Char"/>
    <w:basedOn w:val="DefaultParagraphFont"/>
    <w:link w:val="Tabletext"/>
    <w:qFormat/>
    <w:locked/>
    <w:rsid w:val="00D126CC"/>
    <w:rPr>
      <w:rFonts w:ascii="Times New Roman" w:hAnsi="Times New Roman"/>
      <w:lang w:val="en-GB" w:eastAsia="en-US"/>
    </w:rPr>
  </w:style>
  <w:style w:type="character" w:customStyle="1" w:styleId="HeadingbChar">
    <w:name w:val="Heading_b Char"/>
    <w:basedOn w:val="DefaultParagraphFont"/>
    <w:link w:val="Headingb"/>
    <w:locked/>
    <w:rsid w:val="00D126CC"/>
    <w:rPr>
      <w:rFonts w:ascii="Times New Roman Bold" w:hAnsi="Times New Roman Bold" w:cs="Times New Roman Bold"/>
      <w:b/>
      <w:sz w:val="24"/>
      <w:lang w:val="fr-CH" w:eastAsia="en-US"/>
    </w:rPr>
  </w:style>
  <w:style w:type="character" w:customStyle="1" w:styleId="TablelegendChar">
    <w:name w:val="Table_legend Char"/>
    <w:link w:val="Tablelegend"/>
    <w:locked/>
    <w:rsid w:val="00D126CC"/>
    <w:rPr>
      <w:rFonts w:ascii="Times New Roman" w:hAnsi="Times New Roman"/>
      <w:lang w:val="en-GB" w:eastAsia="en-US"/>
    </w:rPr>
  </w:style>
  <w:style w:type="character" w:customStyle="1" w:styleId="TableheadChar">
    <w:name w:val="Table_head Char"/>
    <w:basedOn w:val="DefaultParagraphFont"/>
    <w:link w:val="Tablehead"/>
    <w:qFormat/>
    <w:locked/>
    <w:rsid w:val="00BD7AA7"/>
    <w:rPr>
      <w:rFonts w:ascii="Times New Roman Bold" w:hAnsi="Times New Roman Bold" w:cs="Times New Roman Bold"/>
      <w:b/>
      <w:lang w:val="en-GB" w:eastAsia="en-US"/>
    </w:rPr>
  </w:style>
  <w:style w:type="character" w:customStyle="1" w:styleId="TableNoChar">
    <w:name w:val="Table_No Char"/>
    <w:basedOn w:val="DefaultParagraphFont"/>
    <w:link w:val="TableNo"/>
    <w:locked/>
    <w:rsid w:val="00BD7AA7"/>
    <w:rPr>
      <w:rFonts w:ascii="Times New Roman" w:hAnsi="Times New Roman"/>
      <w:caps/>
      <w:lang w:val="en-GB" w:eastAsia="en-US"/>
    </w:rPr>
  </w:style>
  <w:style w:type="character" w:customStyle="1" w:styleId="TabletitleChar">
    <w:name w:val="Table_title Char"/>
    <w:basedOn w:val="DefaultParagraphFont"/>
    <w:link w:val="Tabletitle"/>
    <w:locked/>
    <w:rsid w:val="00BD7AA7"/>
    <w:rPr>
      <w:rFonts w:ascii="Times New Roman Bold" w:hAnsi="Times New Roman Bold"/>
      <w:b/>
      <w:lang w:val="en-GB" w:eastAsia="en-US"/>
    </w:rPr>
  </w:style>
  <w:style w:type="character" w:customStyle="1" w:styleId="Title1Char">
    <w:name w:val="Title 1 Char"/>
    <w:link w:val="Title1"/>
    <w:rsid w:val="00BD7AA7"/>
    <w:rPr>
      <w:rFonts w:ascii="Times New Roman" w:hAnsi="Times New Roman"/>
      <w:caps/>
      <w:sz w:val="28"/>
      <w:lang w:val="en-GB" w:eastAsia="en-US"/>
    </w:rPr>
  </w:style>
  <w:style w:type="paragraph" w:customStyle="1" w:styleId="BodyText1">
    <w:name w:val="Body Text1"/>
    <w:basedOn w:val="Normal"/>
    <w:next w:val="Normal"/>
    <w:rsid w:val="00BD7AA7"/>
    <w:pPr>
      <w:tabs>
        <w:tab w:val="clear" w:pos="1134"/>
        <w:tab w:val="clear" w:pos="1871"/>
        <w:tab w:val="clear" w:pos="2268"/>
      </w:tabs>
      <w:overflowPunct/>
      <w:spacing w:before="0"/>
      <w:textAlignment w:val="auto"/>
    </w:pPr>
    <w:rPr>
      <w:szCs w:val="24"/>
      <w:lang w:val="en-US"/>
    </w:rPr>
  </w:style>
  <w:style w:type="paragraph" w:customStyle="1" w:styleId="Methodheading1">
    <w:name w:val="Method_heading1"/>
    <w:basedOn w:val="Heading1"/>
    <w:next w:val="Normal"/>
    <w:qFormat/>
    <w:rsid w:val="00BD7AA7"/>
  </w:style>
  <w:style w:type="paragraph" w:customStyle="1" w:styleId="Methodheading2">
    <w:name w:val="Method_heading2"/>
    <w:basedOn w:val="Heading2"/>
    <w:next w:val="Normal"/>
    <w:qFormat/>
    <w:rsid w:val="00BD7AA7"/>
  </w:style>
  <w:style w:type="paragraph" w:customStyle="1" w:styleId="Methodheading3">
    <w:name w:val="Method_heading3"/>
    <w:basedOn w:val="Heading3"/>
    <w:next w:val="Normal"/>
    <w:qFormat/>
    <w:rsid w:val="00BD7AA7"/>
  </w:style>
  <w:style w:type="paragraph" w:customStyle="1" w:styleId="Methodheading4">
    <w:name w:val="Method_heading4"/>
    <w:basedOn w:val="Heading4"/>
    <w:next w:val="Normal"/>
    <w:qFormat/>
    <w:rsid w:val="00BD7AA7"/>
  </w:style>
  <w:style w:type="paragraph" w:customStyle="1" w:styleId="MethodHeadingb">
    <w:name w:val="Method_Headingb"/>
    <w:basedOn w:val="Headingb"/>
    <w:qFormat/>
    <w:rsid w:val="00BD7AA7"/>
    <w:pPr>
      <w:keepNext/>
      <w:keepLines/>
      <w:tabs>
        <w:tab w:val="clear" w:pos="1134"/>
        <w:tab w:val="clear" w:pos="1871"/>
        <w:tab w:val="clear" w:pos="2268"/>
      </w:tabs>
      <w:overflowPunct/>
      <w:autoSpaceDE/>
      <w:autoSpaceDN/>
      <w:adjustRightInd/>
      <w:spacing w:before="0"/>
      <w:textAlignment w:val="auto"/>
    </w:pPr>
  </w:style>
  <w:style w:type="character" w:customStyle="1" w:styleId="TableNo0">
    <w:name w:val="Table_No Знак"/>
    <w:basedOn w:val="DefaultParagraphFont"/>
    <w:qFormat/>
    <w:locked/>
    <w:rsid w:val="00BD7AA7"/>
    <w:rPr>
      <w:rFonts w:ascii="Times New Roman" w:hAnsi="Times New Roman"/>
      <w:caps/>
      <w:lang w:val="en-GB" w:eastAsia="en-US"/>
    </w:rPr>
  </w:style>
  <w:style w:type="character" w:customStyle="1" w:styleId="Tabletitle0">
    <w:name w:val="Table_title Знак"/>
    <w:uiPriority w:val="99"/>
    <w:locked/>
    <w:rsid w:val="00BD7AA7"/>
    <w:rPr>
      <w:rFonts w:ascii="Times New Roman Bold" w:hAnsi="Times New Roman Bold"/>
      <w:b/>
      <w:lang w:val="en-GB" w:eastAsia="en-US"/>
    </w:rPr>
  </w:style>
  <w:style w:type="character" w:customStyle="1" w:styleId="UnresolvedMention3">
    <w:name w:val="Unresolved Mention3"/>
    <w:basedOn w:val="DefaultParagraphFont"/>
    <w:uiPriority w:val="99"/>
    <w:semiHidden/>
    <w:unhideWhenUsed/>
    <w:rsid w:val="00B74490"/>
    <w:rPr>
      <w:color w:val="605E5C"/>
      <w:shd w:val="clear" w:color="auto" w:fill="E1DFDD"/>
    </w:rPr>
  </w:style>
  <w:style w:type="character" w:customStyle="1" w:styleId="EquationChar">
    <w:name w:val="Equation Char"/>
    <w:link w:val="Equation"/>
    <w:locked/>
    <w:rsid w:val="00394805"/>
    <w:rPr>
      <w:rFonts w:ascii="Times New Roman" w:hAnsi="Times New Roman"/>
      <w:sz w:val="24"/>
      <w:lang w:val="en-GB" w:eastAsia="en-US"/>
    </w:rPr>
  </w:style>
  <w:style w:type="character" w:customStyle="1" w:styleId="FigureNoChar">
    <w:name w:val="Figure_No Char"/>
    <w:link w:val="FigureNo"/>
    <w:locked/>
    <w:rsid w:val="00394805"/>
    <w:rPr>
      <w:rFonts w:ascii="Times New Roman" w:hAnsi="Times New Roman"/>
      <w:caps/>
      <w:lang w:val="en-GB" w:eastAsia="en-US"/>
    </w:rPr>
  </w:style>
  <w:style w:type="character" w:customStyle="1" w:styleId="FiguretitleChar">
    <w:name w:val="Figure_title Char"/>
    <w:basedOn w:val="DefaultParagraphFont"/>
    <w:link w:val="Figuretitle"/>
    <w:rsid w:val="00394805"/>
    <w:rPr>
      <w:rFonts w:ascii="Times New Roman Bold" w:hAnsi="Times New Roman Bold"/>
      <w:b/>
      <w:lang w:val="en-GB" w:eastAsia="en-US"/>
    </w:rPr>
  </w:style>
  <w:style w:type="character" w:customStyle="1" w:styleId="ReasonsChar">
    <w:name w:val="Reasons Char"/>
    <w:link w:val="Reasons"/>
    <w:locked/>
    <w:rsid w:val="00394805"/>
    <w:rPr>
      <w:rFonts w:ascii="Times New Roman" w:hAnsi="Times New Roman"/>
      <w:sz w:val="24"/>
      <w:lang w:val="en-GB" w:eastAsia="en-US"/>
    </w:rPr>
  </w:style>
  <w:style w:type="paragraph" w:customStyle="1" w:styleId="EditorsNote">
    <w:name w:val="EditorsNote"/>
    <w:basedOn w:val="Normal"/>
    <w:rsid w:val="00394805"/>
    <w:pPr>
      <w:spacing w:before="240" w:after="240"/>
    </w:pPr>
    <w:rPr>
      <w:i/>
      <w:iCs/>
    </w:rPr>
  </w:style>
  <w:style w:type="paragraph" w:customStyle="1" w:styleId="Figurewithlegend">
    <w:name w:val="Figure_with_legend"/>
    <w:basedOn w:val="Figure"/>
    <w:rsid w:val="00394805"/>
    <w:pPr>
      <w:spacing w:after="240"/>
    </w:pPr>
    <w:rPr>
      <w:noProof/>
      <w:lang w:eastAsia="zh-CN"/>
    </w:rPr>
  </w:style>
  <w:style w:type="character" w:customStyle="1" w:styleId="EquationlegendChar">
    <w:name w:val="Equation_legend Char"/>
    <w:link w:val="Equationlegend"/>
    <w:qFormat/>
    <w:locked/>
    <w:rsid w:val="00320DB4"/>
    <w:rPr>
      <w:rFonts w:ascii="Times New Roman" w:hAnsi="Times New Roman"/>
      <w:sz w:val="24"/>
      <w:lang w:val="en-GB" w:eastAsia="en-US"/>
    </w:rPr>
  </w:style>
  <w:style w:type="character" w:customStyle="1" w:styleId="NormalaftertitleChar">
    <w:name w:val="Normal_after_title Char"/>
    <w:basedOn w:val="DefaultParagraphFont"/>
    <w:link w:val="Normalaftertitle"/>
    <w:locked/>
    <w:rsid w:val="007744B7"/>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582998">
      <w:bodyDiv w:val="1"/>
      <w:marLeft w:val="0"/>
      <w:marRight w:val="0"/>
      <w:marTop w:val="0"/>
      <w:marBottom w:val="0"/>
      <w:divBdr>
        <w:top w:val="none" w:sz="0" w:space="0" w:color="auto"/>
        <w:left w:val="none" w:sz="0" w:space="0" w:color="auto"/>
        <w:bottom w:val="none" w:sz="0" w:space="0" w:color="auto"/>
        <w:right w:val="none" w:sz="0" w:space="0" w:color="auto"/>
      </w:divBdr>
    </w:div>
    <w:div w:id="291596337">
      <w:bodyDiv w:val="1"/>
      <w:marLeft w:val="0"/>
      <w:marRight w:val="0"/>
      <w:marTop w:val="0"/>
      <w:marBottom w:val="0"/>
      <w:divBdr>
        <w:top w:val="none" w:sz="0" w:space="0" w:color="auto"/>
        <w:left w:val="none" w:sz="0" w:space="0" w:color="auto"/>
        <w:bottom w:val="none" w:sz="0" w:space="0" w:color="auto"/>
        <w:right w:val="none" w:sz="0" w:space="0" w:color="auto"/>
      </w:divBdr>
    </w:div>
    <w:div w:id="623273449">
      <w:bodyDiv w:val="1"/>
      <w:marLeft w:val="0"/>
      <w:marRight w:val="0"/>
      <w:marTop w:val="0"/>
      <w:marBottom w:val="0"/>
      <w:divBdr>
        <w:top w:val="none" w:sz="0" w:space="0" w:color="auto"/>
        <w:left w:val="none" w:sz="0" w:space="0" w:color="auto"/>
        <w:bottom w:val="none" w:sz="0" w:space="0" w:color="auto"/>
        <w:right w:val="none" w:sz="0" w:space="0" w:color="auto"/>
      </w:divBdr>
    </w:div>
    <w:div w:id="1170297118">
      <w:bodyDiv w:val="1"/>
      <w:marLeft w:val="0"/>
      <w:marRight w:val="0"/>
      <w:marTop w:val="0"/>
      <w:marBottom w:val="0"/>
      <w:divBdr>
        <w:top w:val="none" w:sz="0" w:space="0" w:color="auto"/>
        <w:left w:val="none" w:sz="0" w:space="0" w:color="auto"/>
        <w:bottom w:val="none" w:sz="0" w:space="0" w:color="auto"/>
        <w:right w:val="none" w:sz="0" w:space="0" w:color="auto"/>
      </w:divBdr>
    </w:div>
    <w:div w:id="1350373476">
      <w:bodyDiv w:val="1"/>
      <w:marLeft w:val="0"/>
      <w:marRight w:val="0"/>
      <w:marTop w:val="0"/>
      <w:marBottom w:val="0"/>
      <w:divBdr>
        <w:top w:val="none" w:sz="0" w:space="0" w:color="auto"/>
        <w:left w:val="none" w:sz="0" w:space="0" w:color="auto"/>
        <w:bottom w:val="none" w:sz="0" w:space="0" w:color="auto"/>
        <w:right w:val="none" w:sz="0" w:space="0" w:color="auto"/>
      </w:divBdr>
    </w:div>
    <w:div w:id="1584215456">
      <w:bodyDiv w:val="1"/>
      <w:marLeft w:val="0"/>
      <w:marRight w:val="0"/>
      <w:marTop w:val="0"/>
      <w:marBottom w:val="0"/>
      <w:divBdr>
        <w:top w:val="none" w:sz="0" w:space="0" w:color="auto"/>
        <w:left w:val="none" w:sz="0" w:space="0" w:color="auto"/>
        <w:bottom w:val="none" w:sz="0" w:space="0" w:color="auto"/>
        <w:right w:val="none" w:sz="0" w:space="0" w:color="auto"/>
      </w:divBdr>
    </w:div>
    <w:div w:id="1844658862">
      <w:bodyDiv w:val="1"/>
      <w:marLeft w:val="0"/>
      <w:marRight w:val="0"/>
      <w:marTop w:val="0"/>
      <w:marBottom w:val="0"/>
      <w:divBdr>
        <w:top w:val="none" w:sz="0" w:space="0" w:color="auto"/>
        <w:left w:val="none" w:sz="0" w:space="0" w:color="auto"/>
        <w:bottom w:val="none" w:sz="0" w:space="0" w:color="auto"/>
        <w:right w:val="none" w:sz="0" w:space="0" w:color="auto"/>
      </w:divBdr>
    </w:div>
    <w:div w:id="2061440925">
      <w:bodyDiv w:val="1"/>
      <w:marLeft w:val="0"/>
      <w:marRight w:val="0"/>
      <w:marTop w:val="0"/>
      <w:marBottom w:val="0"/>
      <w:divBdr>
        <w:top w:val="none" w:sz="0" w:space="0" w:color="auto"/>
        <w:left w:val="none" w:sz="0" w:space="0" w:color="auto"/>
        <w:bottom w:val="none" w:sz="0" w:space="0" w:color="auto"/>
        <w:right w:val="none" w:sz="0" w:space="0" w:color="auto"/>
      </w:divBdr>
    </w:div>
    <w:div w:id="2091925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oshua.m.whitlinger@nasa.gov" TargetMode="External"/><Relationship Id="rId18" Type="http://schemas.openxmlformats.org/officeDocument/2006/relationships/image" Target="media/image5.emf"/><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daniel.w.bishop@nasa.gov" TargetMode="Externa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tu.int/md/R19-WP5B-C-0355/en"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6.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ichael.r.gasper@nasa.gov" TargetMode="Externa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nandv\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977B7ADCBD8FA45913D15B65B244BD5" ma:contentTypeVersion="2" ma:contentTypeDescription="Create a new document." ma:contentTypeScope="" ma:versionID="dae6c60c6544ee503b152b647bc97e8a">
  <xsd:schema xmlns:xsd="http://www.w3.org/2001/XMLSchema" xmlns:xs="http://www.w3.org/2001/XMLSchema" xmlns:p="http://schemas.microsoft.com/office/2006/metadata/properties" xmlns:ns2="a2e724be-05b9-4f20-b248-a441b308f8d8" targetNamespace="http://schemas.microsoft.com/office/2006/metadata/properties" ma:root="true" ma:fieldsID="a3a31126eadf842aa4f4b609c7f2d1ae" ns2:_="">
    <xsd:import namespace="a2e724be-05b9-4f20-b248-a441b308f8d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e724be-05b9-4f20-b248-a441b308f8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1F435A-F436-4E4A-A579-CD851E7753CC}">
  <ds:schemaRefs>
    <ds:schemaRef ds:uri="http://schemas.microsoft.com/office/2006/metadata/properties"/>
  </ds:schemaRefs>
</ds:datastoreItem>
</file>

<file path=customXml/itemProps2.xml><?xml version="1.0" encoding="utf-8"?>
<ds:datastoreItem xmlns:ds="http://schemas.openxmlformats.org/officeDocument/2006/customXml" ds:itemID="{1ED01EC5-8956-43F4-AA1A-F77898D064D3}">
  <ds:schemaRefs>
    <ds:schemaRef ds:uri="http://schemas.openxmlformats.org/officeDocument/2006/bibliography"/>
  </ds:schemaRefs>
</ds:datastoreItem>
</file>

<file path=customXml/itemProps3.xml><?xml version="1.0" encoding="utf-8"?>
<ds:datastoreItem xmlns:ds="http://schemas.openxmlformats.org/officeDocument/2006/customXml" ds:itemID="{1BE77DFF-D6F0-46B7-A22A-56FB2AFF2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e724be-05b9-4f20-b248-a441b308f8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C5187E-B867-4077-8A48-0B948738EF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PE_BR.dotm</Template>
  <TotalTime>1036</TotalTime>
  <Pages>5</Pages>
  <Words>1713</Words>
  <Characters>9765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US7B017_FS</vt:lpstr>
    </vt:vector>
  </TitlesOfParts>
  <Company>ITU</Company>
  <LinksUpToDate>false</LinksUpToDate>
  <CharactersWithSpaces>11456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US7B017_FS</dc:title>
  <dc:creator>Fernandez Jimenez, Virginia</dc:creator>
  <cp:lastModifiedBy>NASA</cp:lastModifiedBy>
  <cp:revision>36</cp:revision>
  <cp:lastPrinted>2020-10-22T05:46:00Z</cp:lastPrinted>
  <dcterms:created xsi:type="dcterms:W3CDTF">2021-09-14T09:42:00Z</dcterms:created>
  <dcterms:modified xsi:type="dcterms:W3CDTF">2021-09-15T13:10:00Z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0x010100D977B7ADCBD8FA45913D15B65B244BD5</vt:lpwstr>
  </property>
</Properties>
</file>