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4C83BF20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C66FD1">
              <w:rPr>
                <w:szCs w:val="24"/>
                <w:lang w:val="en-US" w:eastAsia="zh-CN"/>
              </w:rPr>
              <w:t xml:space="preserve">  USWP5B27-24-F</w:t>
            </w:r>
            <w:r w:rsidR="00AE1F7F">
              <w:rPr>
                <w:szCs w:val="24"/>
                <w:lang w:val="en-US" w:eastAsia="zh-CN"/>
              </w:rPr>
              <w:t>D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697F526C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415D2C">
              <w:rPr>
                <w:szCs w:val="24"/>
                <w:lang w:val="en-CA" w:eastAsia="zh-CN"/>
              </w:rPr>
              <w:t>11</w:t>
            </w:r>
            <w:r>
              <w:rPr>
                <w:szCs w:val="24"/>
                <w:lang w:val="en-CA" w:eastAsia="zh-CN"/>
              </w:rPr>
              <w:t xml:space="preserve"> to Document 5B/</w:t>
            </w:r>
            <w:r w:rsidR="00415D2C">
              <w:rPr>
                <w:szCs w:val="24"/>
                <w:lang w:val="en-CA" w:eastAsia="zh-CN"/>
              </w:rPr>
              <w:t>22</w:t>
            </w:r>
            <w:r>
              <w:rPr>
                <w:szCs w:val="24"/>
                <w:lang w:val="en-CA" w:eastAsia="zh-CN"/>
              </w:rPr>
              <w:t>5-E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16B2F8C4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D364EF">
              <w:rPr>
                <w:szCs w:val="24"/>
                <w:lang w:val="en-US" w:eastAsia="zh-CN"/>
              </w:rPr>
              <w:t>1</w:t>
            </w:r>
            <w:r w:rsidR="00AE1F7F">
              <w:rPr>
                <w:szCs w:val="24"/>
                <w:lang w:val="en-US" w:eastAsia="zh-CN"/>
              </w:rPr>
              <w:t>4</w:t>
            </w:r>
            <w:r w:rsidR="00FC162B">
              <w:rPr>
                <w:szCs w:val="24"/>
                <w:lang w:val="en-US" w:eastAsia="zh-CN"/>
              </w:rPr>
              <w:t xml:space="preserve"> </w:t>
            </w:r>
            <w:r w:rsidR="00AE1F7F">
              <w:rPr>
                <w:szCs w:val="24"/>
                <w:lang w:val="en-US" w:eastAsia="zh-CN"/>
              </w:rPr>
              <w:t>September</w:t>
            </w:r>
            <w:r>
              <w:rPr>
                <w:szCs w:val="24"/>
                <w:lang w:val="en-US" w:eastAsia="zh-CN"/>
              </w:rPr>
              <w:t xml:space="preserve"> 2021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6A344098" w:rsidR="00C04553" w:rsidRDefault="00C04553" w:rsidP="00415D2C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415D2C" w:rsidRPr="00415D2C">
              <w:rPr>
                <w:bCs/>
                <w:szCs w:val="24"/>
                <w:lang w:val="en-US" w:eastAsia="zh-CN"/>
              </w:rPr>
              <w:t>PRELIMINARY DRAFT REVISION OF RECOMMENDATION ITU-R M.1371-5</w:t>
            </w:r>
            <w:r w:rsidR="00415D2C">
              <w:rPr>
                <w:bCs/>
                <w:szCs w:val="24"/>
                <w:lang w:val="en-US" w:eastAsia="zh-CN"/>
              </w:rPr>
              <w:t xml:space="preserve"> </w:t>
            </w:r>
            <w:r w:rsidR="00415D2C" w:rsidRPr="00415D2C">
              <w:rPr>
                <w:bCs/>
                <w:szCs w:val="24"/>
                <w:lang w:val="en-US" w:eastAsia="zh-CN"/>
              </w:rPr>
              <w:t>Technical characteristics for an automatic identification system using time division multiple access in the VHF maritime mobile frequency band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4D5605A1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29474A08" w14:textId="77777777" w:rsidR="00415D2C" w:rsidRDefault="00415D2C" w:rsidP="00415D2C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391B78A" w14:textId="096CAD76" w:rsidR="00415D2C" w:rsidRDefault="00415D2C" w:rsidP="00415D2C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783AF8EE" w14:textId="77777777" w:rsidR="00415D2C" w:rsidRDefault="00415D2C" w:rsidP="00415D2C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66810DDD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FFDBF22" w14:textId="77777777" w:rsidR="00415D2C" w:rsidRDefault="00415D2C" w:rsidP="00415D2C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449A721D" w14:textId="77777777" w:rsidR="00415D2C" w:rsidRDefault="00415D2C" w:rsidP="00415D2C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5AE38C0F" w:rsidR="00415D2C" w:rsidRDefault="00415D2C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0D26C88E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</w:t>
            </w:r>
            <w:r w:rsidR="00415D2C">
              <w:rPr>
                <w:lang w:val="en-US" w:eastAsia="zh-CN"/>
              </w:rPr>
              <w:t>to support the development of Recommendation ITU-R M.2135-0.</w:t>
            </w:r>
            <w:r>
              <w:rPr>
                <w:lang w:val="en-US" w:eastAsia="zh-CN"/>
              </w:rPr>
              <w:t xml:space="preserve"> 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01F4AFE6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</w:t>
            </w:r>
            <w:r w:rsidR="00415D2C">
              <w:rPr>
                <w:szCs w:val="24"/>
                <w:lang w:val="en-US" w:eastAsia="zh-CN"/>
              </w:rPr>
              <w:t xml:space="preserve">supports the development of Recommendation ITU-R M.2135 by proposing that </w:t>
            </w:r>
            <w:r w:rsidR="00FC162B">
              <w:rPr>
                <w:szCs w:val="24"/>
                <w:lang w:val="en-US" w:eastAsia="zh-CN"/>
              </w:rPr>
              <w:t xml:space="preserve">the </w:t>
            </w:r>
            <w:r w:rsidR="00415D2C">
              <w:rPr>
                <w:szCs w:val="24"/>
                <w:lang w:val="en-US" w:eastAsia="zh-CN"/>
              </w:rPr>
              <w:t>AIS Message ID 30 be reserved for the use of AMRD Group B devices.  The details of the AIS Message ID 30 will be contained within Recommendation ITU-R M.2135.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34A6869E" w:rsidR="00B049A6" w:rsidRDefault="00B049A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049A6" w14:paraId="6E49E2D5" w14:textId="77777777" w:rsidTr="00AA1DF1">
        <w:trPr>
          <w:cantSplit/>
        </w:trPr>
        <w:tc>
          <w:tcPr>
            <w:tcW w:w="6487" w:type="dxa"/>
            <w:vAlign w:val="center"/>
          </w:tcPr>
          <w:p w14:paraId="216A14CE" w14:textId="77777777" w:rsidR="00B049A6" w:rsidRPr="00D8032B" w:rsidRDefault="00B049A6" w:rsidP="00AA1DF1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DACEE96" w14:textId="77777777" w:rsidR="00B049A6" w:rsidRDefault="00B049A6" w:rsidP="00AA1DF1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en-US"/>
              </w:rPr>
              <w:drawing>
                <wp:inline distT="0" distB="0" distL="0" distR="0" wp14:anchorId="4B4EFB54" wp14:editId="300CAE8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9A6" w:rsidRPr="0051782D" w14:paraId="76C9BD37" w14:textId="77777777" w:rsidTr="00AA1DF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38FE66A" w14:textId="77777777" w:rsidR="00B049A6" w:rsidRPr="00163271" w:rsidRDefault="00B049A6" w:rsidP="00AA1DF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2872CAC" w14:textId="77777777" w:rsidR="00B049A6" w:rsidRPr="0051782D" w:rsidRDefault="00B049A6" w:rsidP="00AA1DF1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B049A6" w14:paraId="0E878A1C" w14:textId="77777777" w:rsidTr="00AA1DF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46CD50D" w14:textId="77777777" w:rsidR="00B049A6" w:rsidRPr="0051782D" w:rsidRDefault="00B049A6" w:rsidP="00AA1DF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E36271E" w14:textId="77777777" w:rsidR="00B049A6" w:rsidRPr="00710D66" w:rsidRDefault="00B049A6" w:rsidP="00AA1DF1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B049A6" w14:paraId="447F74D4" w14:textId="77777777" w:rsidTr="00AA1DF1">
        <w:trPr>
          <w:cantSplit/>
        </w:trPr>
        <w:tc>
          <w:tcPr>
            <w:tcW w:w="6487" w:type="dxa"/>
            <w:vMerge w:val="restart"/>
          </w:tcPr>
          <w:p w14:paraId="5C7D979B" w14:textId="1E8FDD96" w:rsidR="008403BD" w:rsidRPr="004722B0" w:rsidRDefault="008403BD" w:rsidP="008403B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4722B0">
              <w:rPr>
                <w:rFonts w:ascii="Verdana" w:hAnsi="Verdana"/>
                <w:sz w:val="20"/>
              </w:rPr>
              <w:t>Source:</w:t>
            </w:r>
            <w:r w:rsidRPr="004722B0">
              <w:rPr>
                <w:rFonts w:ascii="Verdana" w:hAnsi="Verdana"/>
                <w:sz w:val="20"/>
              </w:rPr>
              <w:tab/>
              <w:t>Document</w:t>
            </w:r>
            <w:r>
              <w:rPr>
                <w:rFonts w:ascii="Verdana" w:hAnsi="Verdana"/>
                <w:sz w:val="20"/>
              </w:rPr>
              <w:t xml:space="preserve"> 5B/</w:t>
            </w:r>
            <w:r w:rsidR="00B4683B">
              <w:rPr>
                <w:rFonts w:ascii="Verdana" w:hAnsi="Verdana"/>
                <w:sz w:val="20"/>
              </w:rPr>
              <w:t>22</w:t>
            </w:r>
            <w:r>
              <w:rPr>
                <w:rFonts w:ascii="Verdana" w:hAnsi="Verdana"/>
                <w:sz w:val="20"/>
              </w:rPr>
              <w:t>5/Annex 11</w:t>
            </w:r>
          </w:p>
          <w:p w14:paraId="62E1ADF9" w14:textId="3CDDFDAC" w:rsidR="00B049A6" w:rsidRPr="00982084" w:rsidRDefault="00B049A6" w:rsidP="00AA1DF1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Revision of ITU-R M.1371-5</w:t>
            </w:r>
          </w:p>
        </w:tc>
        <w:tc>
          <w:tcPr>
            <w:tcW w:w="3402" w:type="dxa"/>
          </w:tcPr>
          <w:p w14:paraId="06DC1788" w14:textId="2C07270E" w:rsidR="00B049A6" w:rsidRPr="001D3C46" w:rsidRDefault="008403BD" w:rsidP="00AA1DF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4722B0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lang w:eastAsia="zh-CN"/>
              </w:rPr>
              <w:t>USWP5B27-24</w:t>
            </w:r>
          </w:p>
        </w:tc>
      </w:tr>
      <w:tr w:rsidR="00B049A6" w14:paraId="6505A865" w14:textId="77777777" w:rsidTr="00AA1DF1">
        <w:trPr>
          <w:cantSplit/>
        </w:trPr>
        <w:tc>
          <w:tcPr>
            <w:tcW w:w="6487" w:type="dxa"/>
            <w:vMerge/>
          </w:tcPr>
          <w:p w14:paraId="68B1BA3C" w14:textId="77777777" w:rsidR="00B049A6" w:rsidRDefault="00B049A6" w:rsidP="00AA1DF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5428C1B" w14:textId="1C07B12C" w:rsidR="00B049A6" w:rsidRPr="001D3C46" w:rsidRDefault="00B049A6" w:rsidP="00AA1DF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iCs/>
                <w:sz w:val="20"/>
                <w:lang w:eastAsia="zh-CN"/>
              </w:rPr>
              <w:t xml:space="preserve">14 September </w:t>
            </w:r>
            <w:r>
              <w:rPr>
                <w:rFonts w:ascii="Verdana" w:hAnsi="Verdana"/>
                <w:b/>
                <w:sz w:val="20"/>
                <w:lang w:eastAsia="zh-CN"/>
              </w:rPr>
              <w:t>2021</w:t>
            </w:r>
          </w:p>
        </w:tc>
      </w:tr>
      <w:tr w:rsidR="00B049A6" w14:paraId="5AF01F82" w14:textId="77777777" w:rsidTr="00AA1DF1">
        <w:trPr>
          <w:cantSplit/>
        </w:trPr>
        <w:tc>
          <w:tcPr>
            <w:tcW w:w="6487" w:type="dxa"/>
            <w:vMerge/>
          </w:tcPr>
          <w:p w14:paraId="251A1A90" w14:textId="77777777" w:rsidR="00B049A6" w:rsidRDefault="00B049A6" w:rsidP="00AA1DF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579C10E" w14:textId="77777777" w:rsidR="00B049A6" w:rsidRPr="001D3C46" w:rsidRDefault="00B049A6" w:rsidP="00AA1DF1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049A6" w:rsidRPr="00AE4865" w14:paraId="141EF016" w14:textId="77777777" w:rsidTr="00AA1DF1">
        <w:trPr>
          <w:cantSplit/>
        </w:trPr>
        <w:tc>
          <w:tcPr>
            <w:tcW w:w="9889" w:type="dxa"/>
            <w:gridSpan w:val="2"/>
          </w:tcPr>
          <w:p w14:paraId="48F5ADF2" w14:textId="77777777" w:rsidR="00B049A6" w:rsidRPr="00AE4865" w:rsidRDefault="00B049A6" w:rsidP="00AA1DF1">
            <w:pPr>
              <w:pStyle w:val="Source"/>
              <w:rPr>
                <w:lang w:val="en-US" w:eastAsia="zh-CN"/>
              </w:rPr>
            </w:pPr>
            <w:bookmarkStart w:id="5" w:name="dsource" w:colFirst="0" w:colLast="0"/>
            <w:bookmarkEnd w:id="4"/>
            <w:r w:rsidRPr="00AE4865">
              <w:rPr>
                <w:lang w:val="en-US" w:eastAsia="zh-CN"/>
              </w:rPr>
              <w:t>United States of America</w:t>
            </w:r>
          </w:p>
        </w:tc>
      </w:tr>
      <w:tr w:rsidR="00B049A6" w:rsidRPr="00AE4865" w14:paraId="06D4F725" w14:textId="77777777" w:rsidTr="00AA1DF1">
        <w:trPr>
          <w:cantSplit/>
        </w:trPr>
        <w:tc>
          <w:tcPr>
            <w:tcW w:w="9889" w:type="dxa"/>
            <w:gridSpan w:val="2"/>
          </w:tcPr>
          <w:p w14:paraId="01ED474D" w14:textId="64C22BC7" w:rsidR="00B049A6" w:rsidRPr="00AE4865" w:rsidRDefault="00B049A6" w:rsidP="00AA1DF1">
            <w:pPr>
              <w:pStyle w:val="Title1"/>
              <w:rPr>
                <w:lang w:val="en-US" w:eastAsia="zh-CN"/>
              </w:rPr>
            </w:pPr>
            <w:bookmarkStart w:id="6" w:name="drec" w:colFirst="0" w:colLast="0"/>
            <w:bookmarkEnd w:id="5"/>
            <w:r w:rsidRPr="00FC064B">
              <w:t xml:space="preserve">preliminary draft revision of recommendation </w:t>
            </w:r>
            <w:r w:rsidRPr="00FC064B">
              <w:rPr>
                <w:rStyle w:val="href"/>
              </w:rPr>
              <w:t>ITU-R M.1371-5</w:t>
            </w:r>
          </w:p>
        </w:tc>
      </w:tr>
      <w:tr w:rsidR="00B049A6" w:rsidRPr="00AE4865" w14:paraId="0598A06C" w14:textId="77777777" w:rsidTr="00AA1DF1">
        <w:trPr>
          <w:cantSplit/>
        </w:trPr>
        <w:tc>
          <w:tcPr>
            <w:tcW w:w="9889" w:type="dxa"/>
            <w:gridSpan w:val="2"/>
          </w:tcPr>
          <w:p w14:paraId="3319F354" w14:textId="77777777" w:rsidR="00B049A6" w:rsidRPr="00AE4865" w:rsidRDefault="00B049A6" w:rsidP="00AA1DF1">
            <w:pPr>
              <w:pStyle w:val="Title1"/>
              <w:rPr>
                <w:lang w:val="en-US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071925A4" w14:textId="77777777" w:rsidR="00B049A6" w:rsidRPr="00AE4865" w:rsidRDefault="00B049A6" w:rsidP="00B049A6">
      <w:pPr>
        <w:keepNext/>
        <w:keepLines/>
        <w:numPr>
          <w:ilvl w:val="0"/>
          <w:numId w:val="1"/>
        </w:numPr>
        <w:spacing w:before="280"/>
        <w:textAlignment w:val="baseline"/>
        <w:outlineLvl w:val="0"/>
        <w:rPr>
          <w:b/>
          <w:sz w:val="28"/>
          <w:lang w:val="en-US"/>
        </w:rPr>
      </w:pPr>
      <w:r w:rsidRPr="00AE4865">
        <w:rPr>
          <w:b/>
          <w:sz w:val="28"/>
          <w:lang w:val="en-US"/>
        </w:rPr>
        <w:t>Introduction</w:t>
      </w:r>
    </w:p>
    <w:p w14:paraId="6AC5A82B" w14:textId="59C84409" w:rsidR="00B049A6" w:rsidRPr="00AE4865" w:rsidRDefault="00B049A6" w:rsidP="00B049A6">
      <w:pPr>
        <w:rPr>
          <w:szCs w:val="24"/>
          <w:lang w:val="en-US"/>
        </w:rPr>
      </w:pPr>
      <w:r>
        <w:rPr>
          <w:szCs w:val="24"/>
          <w:lang w:val="en-US"/>
        </w:rPr>
        <w:t xml:space="preserve">This document proposes technical changes to Recommendation ITU-R M.1371-5. These </w:t>
      </w:r>
      <w:r w:rsidR="008403BD">
        <w:rPr>
          <w:szCs w:val="24"/>
          <w:lang w:val="en-US"/>
        </w:rPr>
        <w:t xml:space="preserve">proposed </w:t>
      </w:r>
      <w:r>
        <w:rPr>
          <w:szCs w:val="24"/>
          <w:lang w:val="en-US"/>
        </w:rPr>
        <w:t xml:space="preserve">changes are </w:t>
      </w:r>
      <w:r w:rsidR="008403BD">
        <w:rPr>
          <w:szCs w:val="24"/>
          <w:lang w:val="en-US"/>
        </w:rPr>
        <w:t xml:space="preserve">designed </w:t>
      </w:r>
      <w:r>
        <w:rPr>
          <w:szCs w:val="24"/>
          <w:lang w:val="en-US"/>
        </w:rPr>
        <w:t>to support the development of AMRD Group B devices</w:t>
      </w:r>
      <w:r w:rsidR="008403BD">
        <w:rPr>
          <w:szCs w:val="24"/>
          <w:lang w:val="en-US"/>
        </w:rPr>
        <w:t xml:space="preserve"> that implement AIS technology</w:t>
      </w:r>
      <w:r>
        <w:rPr>
          <w:szCs w:val="24"/>
          <w:lang w:val="en-US"/>
        </w:rPr>
        <w:t>.</w:t>
      </w:r>
    </w:p>
    <w:p w14:paraId="3BD15E2D" w14:textId="77777777" w:rsidR="00B049A6" w:rsidRPr="00AE4865" w:rsidRDefault="00B049A6" w:rsidP="00B049A6">
      <w:pPr>
        <w:keepNext/>
        <w:keepLines/>
        <w:numPr>
          <w:ilvl w:val="0"/>
          <w:numId w:val="1"/>
        </w:numPr>
        <w:spacing w:before="280"/>
        <w:textAlignment w:val="baseline"/>
        <w:outlineLvl w:val="0"/>
        <w:rPr>
          <w:b/>
          <w:sz w:val="28"/>
          <w:lang w:val="en-US"/>
        </w:rPr>
      </w:pPr>
      <w:r w:rsidRPr="00AE4865">
        <w:rPr>
          <w:b/>
          <w:sz w:val="28"/>
          <w:lang w:val="en-US"/>
        </w:rPr>
        <w:t>Proposal</w:t>
      </w:r>
    </w:p>
    <w:p w14:paraId="6A16B531" w14:textId="60ED7C0F" w:rsidR="00B049A6" w:rsidRPr="00AE4865" w:rsidRDefault="00B049A6" w:rsidP="00B049A6">
      <w:pPr>
        <w:rPr>
          <w:szCs w:val="24"/>
          <w:lang w:val="en-US"/>
        </w:rPr>
      </w:pPr>
      <w:r w:rsidRPr="00AE4865">
        <w:rPr>
          <w:szCs w:val="24"/>
          <w:lang w:val="en-US"/>
        </w:rPr>
        <w:t xml:space="preserve">This document proposes </w:t>
      </w:r>
      <w:r w:rsidR="00AE1F7F">
        <w:rPr>
          <w:szCs w:val="24"/>
          <w:lang w:val="en-US"/>
        </w:rPr>
        <w:t>reserving one of the AIS message types</w:t>
      </w:r>
      <w:r>
        <w:rPr>
          <w:szCs w:val="24"/>
          <w:lang w:val="en-US"/>
        </w:rPr>
        <w:t xml:space="preserve"> </w:t>
      </w:r>
      <w:r w:rsidR="00AE1F7F">
        <w:rPr>
          <w:szCs w:val="24"/>
          <w:lang w:val="en-US"/>
        </w:rPr>
        <w:t xml:space="preserve">to be </w:t>
      </w:r>
      <w:r>
        <w:rPr>
          <w:szCs w:val="24"/>
          <w:lang w:val="en-US"/>
        </w:rPr>
        <w:t>used by AMRD Group B devices</w:t>
      </w:r>
      <w:r w:rsidR="008403BD">
        <w:rPr>
          <w:szCs w:val="24"/>
          <w:lang w:val="en-US"/>
        </w:rPr>
        <w:t xml:space="preserve"> that implement AIS technology</w:t>
      </w:r>
      <w:r>
        <w:rPr>
          <w:szCs w:val="24"/>
          <w:lang w:val="en-US"/>
        </w:rPr>
        <w:t xml:space="preserve">.  The details of the </w:t>
      </w:r>
      <w:r w:rsidR="008403BD">
        <w:rPr>
          <w:szCs w:val="24"/>
          <w:lang w:val="en-US"/>
        </w:rPr>
        <w:t>AIS m</w:t>
      </w:r>
      <w:r>
        <w:rPr>
          <w:szCs w:val="24"/>
          <w:lang w:val="en-US"/>
        </w:rPr>
        <w:t xml:space="preserve">essage are provided in </w:t>
      </w:r>
      <w:r w:rsidRPr="00AE4865">
        <w:rPr>
          <w:szCs w:val="24"/>
          <w:lang w:val="en-US"/>
        </w:rPr>
        <w:t>Recommendation ITU-R M.</w:t>
      </w:r>
      <w:r>
        <w:rPr>
          <w:szCs w:val="24"/>
          <w:lang w:val="en-US"/>
        </w:rPr>
        <w:t>2135</w:t>
      </w:r>
      <w:r w:rsidRPr="00AE4865">
        <w:rPr>
          <w:szCs w:val="24"/>
          <w:lang w:val="en-US"/>
        </w:rPr>
        <w:t>.</w:t>
      </w:r>
    </w:p>
    <w:p w14:paraId="2B258893" w14:textId="77777777" w:rsidR="00B049A6" w:rsidRPr="00AE4865" w:rsidRDefault="00B049A6" w:rsidP="00B049A6">
      <w:pPr>
        <w:keepNext/>
        <w:keepLines/>
        <w:numPr>
          <w:ilvl w:val="0"/>
          <w:numId w:val="1"/>
        </w:numPr>
        <w:spacing w:before="280"/>
        <w:textAlignment w:val="baseline"/>
        <w:outlineLvl w:val="0"/>
        <w:rPr>
          <w:b/>
          <w:sz w:val="28"/>
          <w:lang w:val="en-US"/>
        </w:rPr>
      </w:pPr>
      <w:r w:rsidRPr="00AE4865">
        <w:rPr>
          <w:b/>
          <w:sz w:val="28"/>
          <w:lang w:val="en-US"/>
        </w:rPr>
        <w:t>Attachments</w:t>
      </w:r>
    </w:p>
    <w:p w14:paraId="59F528DF" w14:textId="55477209" w:rsidR="00B049A6" w:rsidRPr="00AE4865" w:rsidRDefault="00B049A6" w:rsidP="00B049A6">
      <w:pPr>
        <w:rPr>
          <w:szCs w:val="24"/>
          <w:lang w:val="en-US"/>
        </w:rPr>
      </w:pPr>
      <w:r w:rsidRPr="00AE4865">
        <w:rPr>
          <w:szCs w:val="24"/>
          <w:lang w:val="en-US"/>
        </w:rPr>
        <w:t xml:space="preserve">The following attachment contains the proposed changes to Annex </w:t>
      </w:r>
      <w:r>
        <w:rPr>
          <w:szCs w:val="24"/>
          <w:lang w:val="en-US"/>
        </w:rPr>
        <w:t>11</w:t>
      </w:r>
      <w:r w:rsidRPr="00AE4865">
        <w:rPr>
          <w:szCs w:val="24"/>
          <w:lang w:val="en-US"/>
        </w:rPr>
        <w:t xml:space="preserve"> of the chairman’s report with track changes, highlighted in </w:t>
      </w:r>
      <w:r w:rsidRPr="00AE4865">
        <w:rPr>
          <w:szCs w:val="24"/>
          <w:highlight w:val="cyan"/>
          <w:lang w:val="en-US"/>
        </w:rPr>
        <w:t>blue</w:t>
      </w:r>
      <w:r w:rsidRPr="00AE4865">
        <w:rPr>
          <w:szCs w:val="24"/>
          <w:lang w:val="en-US"/>
        </w:rPr>
        <w:t>.</w:t>
      </w:r>
      <w:r>
        <w:rPr>
          <w:szCs w:val="24"/>
          <w:lang w:val="en-US"/>
        </w:rPr>
        <w:t xml:space="preserve">  Note that only the relevant sections have been included in this proposal.</w:t>
      </w:r>
      <w:r w:rsidRPr="00AE4865">
        <w:rPr>
          <w:szCs w:val="24"/>
          <w:lang w:val="en-US"/>
        </w:rPr>
        <w:t xml:space="preserve"> </w:t>
      </w:r>
    </w:p>
    <w:p w14:paraId="73872AAB" w14:textId="237CE912" w:rsidR="00B049A6" w:rsidRDefault="00B049A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049A6" w14:paraId="391CEE15" w14:textId="77777777" w:rsidTr="00876A8A">
        <w:trPr>
          <w:cantSplit/>
        </w:trPr>
        <w:tc>
          <w:tcPr>
            <w:tcW w:w="6487" w:type="dxa"/>
            <w:vAlign w:val="center"/>
          </w:tcPr>
          <w:p w14:paraId="0CFC7F87" w14:textId="77777777" w:rsidR="00B049A6" w:rsidRPr="00D8032B" w:rsidRDefault="00B049A6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4DB5236D" w14:textId="77777777" w:rsidR="00B049A6" w:rsidRDefault="00B049A6" w:rsidP="00B76F35">
            <w:pPr>
              <w:shd w:val="solid" w:color="FFFFFF" w:fill="FFFFFF"/>
              <w:spacing w:before="0" w:line="240" w:lineRule="atLeast"/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4C0842E4" wp14:editId="73FB0735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9A6" w:rsidRPr="0051782D" w14:paraId="067D3079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5E65B2C" w14:textId="77777777" w:rsidR="00B049A6" w:rsidRPr="00163271" w:rsidRDefault="00B049A6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1445BAA" w14:textId="77777777" w:rsidR="00B049A6" w:rsidRPr="0051782D" w:rsidRDefault="00B049A6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B049A6" w14:paraId="3D5518F0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BB94FC7" w14:textId="77777777" w:rsidR="00B049A6" w:rsidRPr="0051782D" w:rsidRDefault="00B049A6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F363326" w14:textId="77777777" w:rsidR="00B049A6" w:rsidRPr="00710D66" w:rsidRDefault="00B049A6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B049A6" w14:paraId="392F9567" w14:textId="77777777" w:rsidTr="00876A8A">
        <w:trPr>
          <w:cantSplit/>
        </w:trPr>
        <w:tc>
          <w:tcPr>
            <w:tcW w:w="6487" w:type="dxa"/>
            <w:vMerge w:val="restart"/>
          </w:tcPr>
          <w:p w14:paraId="04AA8AC1" w14:textId="77777777" w:rsidR="00B049A6" w:rsidRPr="008910EC" w:rsidRDefault="00B049A6" w:rsidP="004E582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8910EC">
              <w:rPr>
                <w:rFonts w:ascii="Verdana" w:hAnsi="Verdana"/>
                <w:sz w:val="20"/>
              </w:rPr>
              <w:t>Source:</w:t>
            </w:r>
            <w:r w:rsidRPr="008910EC">
              <w:rPr>
                <w:rFonts w:ascii="Verdana" w:hAnsi="Verdana"/>
                <w:sz w:val="20"/>
              </w:rPr>
              <w:tab/>
              <w:t>Document 5B/TEMP/75</w:t>
            </w:r>
          </w:p>
          <w:p w14:paraId="1D99C03E" w14:textId="77777777" w:rsidR="00B049A6" w:rsidRPr="006A6ABA" w:rsidRDefault="00B049A6" w:rsidP="004E582C">
            <w:pPr>
              <w:shd w:val="solid" w:color="FFFFFF" w:fill="FFFFFF"/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8910EC">
              <w:rPr>
                <w:rFonts w:ascii="Verdana" w:hAnsi="Verdana"/>
                <w:sz w:val="20"/>
              </w:rPr>
              <w:t>Subject:</w:t>
            </w:r>
            <w:r w:rsidRPr="008910EC">
              <w:rPr>
                <w:rFonts w:ascii="Verdana" w:hAnsi="Verdana"/>
                <w:sz w:val="20"/>
              </w:rPr>
              <w:tab/>
              <w:t>Revision of Recommendation ITU-R M.1371-5</w:t>
            </w:r>
          </w:p>
        </w:tc>
        <w:tc>
          <w:tcPr>
            <w:tcW w:w="3402" w:type="dxa"/>
          </w:tcPr>
          <w:p w14:paraId="2E70D1DB" w14:textId="77777777" w:rsidR="00B049A6" w:rsidRPr="00D8032B" w:rsidRDefault="00B049A6" w:rsidP="004E582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11 to</w:t>
            </w:r>
            <w:r>
              <w:rPr>
                <w:rFonts w:ascii="Verdana" w:hAnsi="Verdana"/>
                <w:b/>
                <w:sz w:val="20"/>
                <w:lang w:eastAsia="zh-CN"/>
              </w:rPr>
              <w:br/>
              <w:t>Document 5B/225-E</w:t>
            </w:r>
          </w:p>
        </w:tc>
      </w:tr>
      <w:tr w:rsidR="00B049A6" w14:paraId="03505D90" w14:textId="77777777" w:rsidTr="00876A8A">
        <w:trPr>
          <w:cantSplit/>
        </w:trPr>
        <w:tc>
          <w:tcPr>
            <w:tcW w:w="6487" w:type="dxa"/>
            <w:vMerge/>
          </w:tcPr>
          <w:p w14:paraId="718357E6" w14:textId="77777777" w:rsidR="00B049A6" w:rsidRDefault="00B049A6" w:rsidP="004E582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56CFF755" w14:textId="77777777" w:rsidR="00B049A6" w:rsidRPr="00D8032B" w:rsidRDefault="00B049A6" w:rsidP="004E582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25 November 2020</w:t>
            </w:r>
          </w:p>
        </w:tc>
      </w:tr>
      <w:tr w:rsidR="00B049A6" w14:paraId="2A582B3C" w14:textId="77777777" w:rsidTr="00876A8A">
        <w:trPr>
          <w:cantSplit/>
        </w:trPr>
        <w:tc>
          <w:tcPr>
            <w:tcW w:w="6487" w:type="dxa"/>
            <w:vMerge/>
          </w:tcPr>
          <w:p w14:paraId="3D21FD15" w14:textId="77777777" w:rsidR="00B049A6" w:rsidRDefault="00B049A6" w:rsidP="004E582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5BF6E911" w14:textId="77777777" w:rsidR="00B049A6" w:rsidRPr="00315546" w:rsidRDefault="00B049A6" w:rsidP="004E582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049A6" w14:paraId="1B590401" w14:textId="77777777" w:rsidTr="00D046A7">
        <w:trPr>
          <w:cantSplit/>
        </w:trPr>
        <w:tc>
          <w:tcPr>
            <w:tcW w:w="9889" w:type="dxa"/>
            <w:gridSpan w:val="2"/>
          </w:tcPr>
          <w:p w14:paraId="137F7285" w14:textId="77777777" w:rsidR="00B049A6" w:rsidRDefault="00B049A6" w:rsidP="00D30944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Annex 11 to Working Party 5B Chairman’s Report</w:t>
            </w:r>
          </w:p>
        </w:tc>
      </w:tr>
      <w:tr w:rsidR="00B049A6" w14:paraId="034DA9A3" w14:textId="77777777" w:rsidTr="00D046A7">
        <w:trPr>
          <w:cantSplit/>
        </w:trPr>
        <w:tc>
          <w:tcPr>
            <w:tcW w:w="9889" w:type="dxa"/>
            <w:gridSpan w:val="2"/>
          </w:tcPr>
          <w:p w14:paraId="40FB49DE" w14:textId="77777777" w:rsidR="00B049A6" w:rsidRDefault="00B049A6" w:rsidP="004E582C">
            <w:pPr>
              <w:pStyle w:val="Title1"/>
              <w:rPr>
                <w:lang w:eastAsia="zh-CN"/>
              </w:rPr>
            </w:pPr>
            <w:r w:rsidRPr="00FC064B">
              <w:t xml:space="preserve">preliminary draft revision of recommendation </w:t>
            </w:r>
            <w:r w:rsidRPr="00FC064B">
              <w:rPr>
                <w:rStyle w:val="href"/>
              </w:rPr>
              <w:t>ITU-R M.1371-5</w:t>
            </w:r>
          </w:p>
        </w:tc>
      </w:tr>
      <w:tr w:rsidR="00B049A6" w14:paraId="7D4E1E0D" w14:textId="77777777" w:rsidTr="00D046A7">
        <w:trPr>
          <w:cantSplit/>
        </w:trPr>
        <w:tc>
          <w:tcPr>
            <w:tcW w:w="9889" w:type="dxa"/>
            <w:gridSpan w:val="2"/>
          </w:tcPr>
          <w:p w14:paraId="5571797A" w14:textId="77777777" w:rsidR="00B049A6" w:rsidRDefault="00B049A6" w:rsidP="004E582C">
            <w:pPr>
              <w:pStyle w:val="Title4"/>
              <w:rPr>
                <w:lang w:eastAsia="zh-CN"/>
              </w:rPr>
            </w:pPr>
            <w:r>
              <w:rPr>
                <w:lang w:eastAsia="ja-JP"/>
              </w:rPr>
              <w:t>Technical characteristics for an automatic identification system using time division multiple access in the VHF maritime mobile frequency band</w:t>
            </w:r>
            <w:r w:rsidRPr="00347C81">
              <w:rPr>
                <w:rStyle w:val="FootnoteReference"/>
                <w:b w:val="0"/>
                <w:bCs/>
              </w:rPr>
              <w:footnoteReference w:id="1"/>
            </w:r>
          </w:p>
        </w:tc>
      </w:tr>
    </w:tbl>
    <w:p w14:paraId="38E3DCAC" w14:textId="77777777" w:rsidR="00B049A6" w:rsidRDefault="00B049A6" w:rsidP="00D30944">
      <w:pPr>
        <w:pStyle w:val="Recref"/>
      </w:pPr>
      <w:bookmarkStart w:id="8" w:name="dbreak"/>
      <w:bookmarkEnd w:id="8"/>
      <w:r>
        <w:t>(Question ITU-R 232/5)</w:t>
      </w:r>
    </w:p>
    <w:p w14:paraId="18958762" w14:textId="77777777" w:rsidR="00B049A6" w:rsidRDefault="00B049A6" w:rsidP="00D30944">
      <w:pPr>
        <w:pStyle w:val="Recdate"/>
      </w:pPr>
      <w:r>
        <w:t>(1998-2001-2006-2007-2010-2014-20XX)</w:t>
      </w:r>
    </w:p>
    <w:p w14:paraId="3B77665C" w14:textId="77777777" w:rsidR="00B049A6" w:rsidRPr="00347C81" w:rsidRDefault="00B049A6" w:rsidP="00687854">
      <w:pPr>
        <w:pStyle w:val="Normalaftertitle"/>
        <w:rPr>
          <w:i/>
          <w:iCs/>
        </w:rPr>
      </w:pPr>
      <w:bookmarkStart w:id="9" w:name="_Toc440784134"/>
      <w:r w:rsidRPr="00347C81">
        <w:rPr>
          <w:i/>
          <w:iCs/>
        </w:rPr>
        <w:t>Editor’s note: The sections that have no proposed changes are not included.</w:t>
      </w:r>
    </w:p>
    <w:p w14:paraId="6E9EB441" w14:textId="77777777" w:rsidR="00B049A6" w:rsidRDefault="00B049A6" w:rsidP="00D30944">
      <w:pPr>
        <w:pStyle w:val="AnnexNoTitle"/>
        <w:rPr>
          <w:lang w:val="en-GB"/>
        </w:rPr>
      </w:pPr>
      <w:bookmarkStart w:id="10" w:name="_Toc48639554"/>
      <w:r w:rsidRPr="00347C81">
        <w:rPr>
          <w:lang w:val="en-GB"/>
        </w:rPr>
        <w:t>Annex 7</w:t>
      </w:r>
      <w:r w:rsidRPr="00347C81">
        <w:rPr>
          <w:lang w:val="en-GB"/>
        </w:rPr>
        <w:br/>
      </w:r>
      <w:r w:rsidRPr="00347C81">
        <w:rPr>
          <w:lang w:val="en-GB"/>
        </w:rPr>
        <w:br/>
        <w:t xml:space="preserve">Class B automatic identification system using carrier sense time </w:t>
      </w:r>
      <w:r w:rsidRPr="00347C81">
        <w:rPr>
          <w:lang w:val="en-GB"/>
        </w:rPr>
        <w:br/>
        <w:t>division multiple access technology</w:t>
      </w:r>
      <w:bookmarkEnd w:id="10"/>
    </w:p>
    <w:p w14:paraId="597623D6" w14:textId="77777777" w:rsidR="00B049A6" w:rsidRPr="00347C81" w:rsidRDefault="00B049A6" w:rsidP="00347C81"/>
    <w:p w14:paraId="2449BD42" w14:textId="77777777" w:rsidR="00B049A6" w:rsidRPr="00347C81" w:rsidRDefault="00B049A6" w:rsidP="00D30944">
      <w:pPr>
        <w:pStyle w:val="Heading4"/>
      </w:pPr>
      <w:bookmarkStart w:id="11" w:name="_Hlt22356427"/>
      <w:bookmarkStart w:id="12" w:name="_Hlt500907987"/>
      <w:bookmarkStart w:id="13" w:name="_Toc438372412"/>
      <w:bookmarkStart w:id="14" w:name="_Toc438270831"/>
      <w:bookmarkEnd w:id="11"/>
      <w:bookmarkEnd w:id="12"/>
      <w:r w:rsidRPr="00347C81">
        <w:t>4.3.3.6</w:t>
      </w:r>
      <w:r w:rsidRPr="00347C81">
        <w:tab/>
        <w:t>VHF data link message use</w:t>
      </w:r>
    </w:p>
    <w:p w14:paraId="3BEE51C3" w14:textId="77777777" w:rsidR="00B049A6" w:rsidRPr="00347C81" w:rsidRDefault="00B049A6" w:rsidP="00D30944">
      <w:r>
        <w:t>Table 4</w:t>
      </w:r>
      <w:r w:rsidRPr="00347C81">
        <w:t>2 shows how the messages defined in Annex 8 should be used by a Class B “CS” shipborne mobile AIS device.</w:t>
      </w:r>
    </w:p>
    <w:p w14:paraId="40C375F0" w14:textId="77777777" w:rsidR="00B049A6" w:rsidRPr="00347C81" w:rsidRDefault="00B049A6" w:rsidP="00D30944">
      <w:pPr>
        <w:pStyle w:val="TableNo"/>
      </w:pPr>
      <w:r w:rsidRPr="00347C81">
        <w:t>TABLE 42</w:t>
      </w:r>
    </w:p>
    <w:p w14:paraId="259058B2" w14:textId="77777777" w:rsidR="00B049A6" w:rsidRPr="00347C81" w:rsidRDefault="00B049A6" w:rsidP="00D30944">
      <w:pPr>
        <w:pStyle w:val="Tabletitle"/>
      </w:pPr>
      <w:r w:rsidRPr="00347C81">
        <w:t xml:space="preserve">Use of VHF data link messages by a Class B </w:t>
      </w:r>
      <w:r w:rsidRPr="00347C81">
        <w:rPr>
          <w:rFonts w:hint="eastAsia"/>
        </w:rPr>
        <w:t>“</w:t>
      </w:r>
      <w:r w:rsidRPr="00347C81">
        <w:t>CS</w:t>
      </w:r>
      <w:r w:rsidRPr="00347C81">
        <w:rPr>
          <w:rFonts w:hint="eastAsia"/>
        </w:rPr>
        <w:t>”</w:t>
      </w:r>
      <w:r w:rsidRPr="00347C81">
        <w:t xml:space="preserve"> automatic identification system</w:t>
      </w:r>
      <w:r>
        <w:rPr>
          <w:rStyle w:val="FootnoteReference"/>
          <w:b w:val="0"/>
          <w:bCs/>
        </w:rPr>
        <w:footnoteReference w:id="2"/>
      </w: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552"/>
        <w:gridCol w:w="1276"/>
        <w:gridCol w:w="1276"/>
        <w:gridCol w:w="1134"/>
        <w:gridCol w:w="2268"/>
      </w:tblGrid>
      <w:tr w:rsidR="00B049A6" w14:paraId="330A2F23" w14:textId="77777777" w:rsidTr="00D30944">
        <w:trPr>
          <w:cantSplit/>
          <w:trHeight w:val="20"/>
          <w:tblHeader/>
          <w:jc w:val="center"/>
        </w:trPr>
        <w:tc>
          <w:tcPr>
            <w:tcW w:w="1133" w:type="dxa"/>
            <w:vAlign w:val="center"/>
          </w:tcPr>
          <w:p w14:paraId="2DA77CB5" w14:textId="77777777" w:rsidR="00B049A6" w:rsidRDefault="00B049A6" w:rsidP="00D30944">
            <w:pPr>
              <w:pStyle w:val="Tablehead"/>
            </w:pPr>
            <w:r>
              <w:t>Message No.</w:t>
            </w:r>
          </w:p>
        </w:tc>
        <w:tc>
          <w:tcPr>
            <w:tcW w:w="2552" w:type="dxa"/>
            <w:vAlign w:val="center"/>
          </w:tcPr>
          <w:p w14:paraId="0D67EFA4" w14:textId="77777777" w:rsidR="00B049A6" w:rsidRDefault="00B049A6" w:rsidP="00D30944">
            <w:pPr>
              <w:pStyle w:val="Tablehead"/>
            </w:pPr>
            <w:r>
              <w:t>Name of message</w:t>
            </w:r>
          </w:p>
        </w:tc>
        <w:tc>
          <w:tcPr>
            <w:tcW w:w="1276" w:type="dxa"/>
            <w:vAlign w:val="center"/>
          </w:tcPr>
          <w:p w14:paraId="67612FC8" w14:textId="77777777" w:rsidR="00B049A6" w:rsidRDefault="00B049A6" w:rsidP="00D30944">
            <w:pPr>
              <w:pStyle w:val="Tablehead"/>
            </w:pPr>
            <w:r>
              <w:t>Annex 8 reference</w:t>
            </w:r>
          </w:p>
        </w:tc>
        <w:tc>
          <w:tcPr>
            <w:tcW w:w="1276" w:type="dxa"/>
            <w:vAlign w:val="center"/>
          </w:tcPr>
          <w:p w14:paraId="1672F742" w14:textId="77777777" w:rsidR="00B049A6" w:rsidRDefault="00B049A6" w:rsidP="00D30944">
            <w:pPr>
              <w:pStyle w:val="Tablehead"/>
            </w:pPr>
            <w:r>
              <w:t>Receive and process (1)</w:t>
            </w:r>
          </w:p>
        </w:tc>
        <w:tc>
          <w:tcPr>
            <w:tcW w:w="1134" w:type="dxa"/>
            <w:vAlign w:val="center"/>
          </w:tcPr>
          <w:p w14:paraId="53844C28" w14:textId="77777777" w:rsidR="00B049A6" w:rsidRDefault="00B049A6" w:rsidP="00D30944">
            <w:pPr>
              <w:pStyle w:val="Tablehead"/>
            </w:pPr>
            <w:r>
              <w:t>Transmit by own station</w:t>
            </w:r>
          </w:p>
        </w:tc>
        <w:tc>
          <w:tcPr>
            <w:tcW w:w="2268" w:type="dxa"/>
            <w:vAlign w:val="center"/>
          </w:tcPr>
          <w:p w14:paraId="156A88AE" w14:textId="77777777" w:rsidR="00B049A6" w:rsidRDefault="00B049A6" w:rsidP="00D30944">
            <w:pPr>
              <w:pStyle w:val="Tablehead"/>
            </w:pPr>
            <w:r>
              <w:t>Remark</w:t>
            </w:r>
          </w:p>
        </w:tc>
      </w:tr>
      <w:tr w:rsidR="00B049A6" w14:paraId="788C5F6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8BF26D6" w14:textId="77777777" w:rsidR="00B049A6" w:rsidRDefault="00B049A6" w:rsidP="00D30944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2552" w:type="dxa"/>
          </w:tcPr>
          <w:p w14:paraId="4841A068" w14:textId="77777777" w:rsidR="00B049A6" w:rsidRDefault="00B049A6" w:rsidP="00D30944">
            <w:pPr>
              <w:pStyle w:val="Tabletext"/>
            </w:pPr>
            <w:r>
              <w:t>Undefined</w:t>
            </w:r>
          </w:p>
        </w:tc>
        <w:tc>
          <w:tcPr>
            <w:tcW w:w="1276" w:type="dxa"/>
          </w:tcPr>
          <w:p w14:paraId="18B38642" w14:textId="77777777" w:rsidR="00B049A6" w:rsidRDefault="00B049A6" w:rsidP="00D30944">
            <w:pPr>
              <w:pStyle w:val="Tabletext"/>
              <w:jc w:val="center"/>
            </w:pPr>
          </w:p>
        </w:tc>
        <w:tc>
          <w:tcPr>
            <w:tcW w:w="1276" w:type="dxa"/>
          </w:tcPr>
          <w:p w14:paraId="3A32489A" w14:textId="77777777" w:rsidR="00B049A6" w:rsidRDefault="00B049A6" w:rsidP="00D30944">
            <w:pPr>
              <w:pStyle w:val="Tabletext"/>
              <w:jc w:val="center"/>
            </w:pPr>
          </w:p>
        </w:tc>
        <w:tc>
          <w:tcPr>
            <w:tcW w:w="1134" w:type="dxa"/>
          </w:tcPr>
          <w:p w14:paraId="3617FF62" w14:textId="77777777" w:rsidR="00B049A6" w:rsidRDefault="00B049A6" w:rsidP="00D30944">
            <w:pPr>
              <w:pStyle w:val="Tabletext"/>
              <w:jc w:val="center"/>
            </w:pPr>
          </w:p>
        </w:tc>
        <w:tc>
          <w:tcPr>
            <w:tcW w:w="2268" w:type="dxa"/>
          </w:tcPr>
          <w:p w14:paraId="51AD185C" w14:textId="77777777" w:rsidR="00B049A6" w:rsidRDefault="00B049A6" w:rsidP="00D30944">
            <w:pPr>
              <w:pStyle w:val="Tabletext"/>
            </w:pPr>
          </w:p>
        </w:tc>
      </w:tr>
      <w:tr w:rsidR="00B049A6" w14:paraId="52E1C094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C3403E6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2866B8B" w14:textId="77777777" w:rsidR="00B049A6" w:rsidRDefault="00B049A6" w:rsidP="00D30944">
            <w:pPr>
              <w:pStyle w:val="Tabletext"/>
            </w:pPr>
            <w:r>
              <w:t>Position report (Scheduled)</w:t>
            </w:r>
          </w:p>
        </w:tc>
        <w:tc>
          <w:tcPr>
            <w:tcW w:w="1276" w:type="dxa"/>
          </w:tcPr>
          <w:p w14:paraId="69D876EE" w14:textId="77777777" w:rsidR="00B049A6" w:rsidRDefault="00B049A6" w:rsidP="00D30944">
            <w:pPr>
              <w:pStyle w:val="Tabletext"/>
              <w:jc w:val="center"/>
            </w:pPr>
            <w:r>
              <w:t>§ 3.1</w:t>
            </w:r>
          </w:p>
        </w:tc>
        <w:tc>
          <w:tcPr>
            <w:tcW w:w="1276" w:type="dxa"/>
          </w:tcPr>
          <w:p w14:paraId="30577495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26205617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19381A7" w14:textId="77777777" w:rsidR="00B049A6" w:rsidRDefault="00B049A6" w:rsidP="00D30944">
            <w:pPr>
              <w:pStyle w:val="Tabletext"/>
            </w:pPr>
          </w:p>
        </w:tc>
      </w:tr>
      <w:tr w:rsidR="00B049A6" w14:paraId="687288EA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9A5D099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2552" w:type="dxa"/>
          </w:tcPr>
          <w:p w14:paraId="29404777" w14:textId="77777777" w:rsidR="00B049A6" w:rsidRDefault="00B049A6" w:rsidP="00D30944">
            <w:pPr>
              <w:pStyle w:val="Tabletext"/>
            </w:pPr>
            <w:r>
              <w:t>Position report (Assigned)</w:t>
            </w:r>
          </w:p>
        </w:tc>
        <w:tc>
          <w:tcPr>
            <w:tcW w:w="1276" w:type="dxa"/>
          </w:tcPr>
          <w:p w14:paraId="22025774" w14:textId="77777777" w:rsidR="00B049A6" w:rsidRDefault="00B049A6" w:rsidP="00D30944">
            <w:pPr>
              <w:pStyle w:val="Tabletext"/>
              <w:jc w:val="center"/>
            </w:pPr>
            <w:r>
              <w:t>§ 3.1</w:t>
            </w:r>
          </w:p>
        </w:tc>
        <w:tc>
          <w:tcPr>
            <w:tcW w:w="1276" w:type="dxa"/>
          </w:tcPr>
          <w:p w14:paraId="4EE1D1F5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48409585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0B4F045" w14:textId="77777777" w:rsidR="00B049A6" w:rsidRDefault="00B049A6" w:rsidP="00D30944">
            <w:pPr>
              <w:pStyle w:val="Tabletext"/>
            </w:pPr>
          </w:p>
        </w:tc>
      </w:tr>
      <w:tr w:rsidR="00B049A6" w14:paraId="61012D87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CFB70F9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2552" w:type="dxa"/>
          </w:tcPr>
          <w:p w14:paraId="2529AC84" w14:textId="77777777" w:rsidR="00B049A6" w:rsidRDefault="00B049A6" w:rsidP="00D30944">
            <w:pPr>
              <w:pStyle w:val="Tabletext"/>
            </w:pPr>
            <w:r>
              <w:t>Position report (When interrogated)</w:t>
            </w:r>
          </w:p>
        </w:tc>
        <w:tc>
          <w:tcPr>
            <w:tcW w:w="1276" w:type="dxa"/>
          </w:tcPr>
          <w:p w14:paraId="4ACC164D" w14:textId="77777777" w:rsidR="00B049A6" w:rsidRDefault="00B049A6" w:rsidP="00D30944">
            <w:pPr>
              <w:pStyle w:val="Tabletext"/>
              <w:jc w:val="center"/>
            </w:pPr>
            <w:r>
              <w:t>§ 3.1</w:t>
            </w:r>
          </w:p>
        </w:tc>
        <w:tc>
          <w:tcPr>
            <w:tcW w:w="1276" w:type="dxa"/>
          </w:tcPr>
          <w:p w14:paraId="1280535B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600A7331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BF2144B" w14:textId="77777777" w:rsidR="00B049A6" w:rsidRDefault="00B049A6" w:rsidP="00D30944">
            <w:pPr>
              <w:pStyle w:val="Tabletext"/>
            </w:pPr>
          </w:p>
        </w:tc>
      </w:tr>
      <w:tr w:rsidR="00B049A6" w14:paraId="05EDBEF8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53C7B4C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2552" w:type="dxa"/>
          </w:tcPr>
          <w:p w14:paraId="7C52D19F" w14:textId="77777777" w:rsidR="00B049A6" w:rsidRDefault="00B049A6" w:rsidP="00D30944">
            <w:pPr>
              <w:pStyle w:val="Tabletext"/>
            </w:pPr>
            <w:r>
              <w:t>Base station report</w:t>
            </w:r>
          </w:p>
        </w:tc>
        <w:tc>
          <w:tcPr>
            <w:tcW w:w="1276" w:type="dxa"/>
          </w:tcPr>
          <w:p w14:paraId="1040B7C0" w14:textId="77777777" w:rsidR="00B049A6" w:rsidRDefault="00B049A6" w:rsidP="00D30944">
            <w:pPr>
              <w:pStyle w:val="Tabletext"/>
              <w:jc w:val="center"/>
            </w:pPr>
            <w:r>
              <w:t>§ 3.2</w:t>
            </w:r>
          </w:p>
        </w:tc>
        <w:tc>
          <w:tcPr>
            <w:tcW w:w="1276" w:type="dxa"/>
          </w:tcPr>
          <w:p w14:paraId="1DD60550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36968942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81C6F7C" w14:textId="77777777" w:rsidR="00B049A6" w:rsidRPr="00347C81" w:rsidRDefault="00B049A6" w:rsidP="00D30944">
            <w:pPr>
              <w:pStyle w:val="Tabletext"/>
            </w:pPr>
            <w:r w:rsidRPr="00347C81">
              <w:t>Class B “CS” should obey the 120 NM rule.</w:t>
            </w:r>
          </w:p>
        </w:tc>
      </w:tr>
      <w:tr w:rsidR="00B049A6" w14:paraId="1262CA07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CC3D82F" w14:textId="77777777" w:rsidR="00B049A6" w:rsidRDefault="00B049A6" w:rsidP="00D30944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2552" w:type="dxa"/>
          </w:tcPr>
          <w:p w14:paraId="50493D5E" w14:textId="77777777" w:rsidR="00B049A6" w:rsidRPr="00347C81" w:rsidRDefault="00B049A6" w:rsidP="00D30944">
            <w:pPr>
              <w:pStyle w:val="Tabletext"/>
            </w:pPr>
            <w:r w:rsidRPr="00347C81">
              <w:t>Static and voyage related data</w:t>
            </w:r>
          </w:p>
        </w:tc>
        <w:tc>
          <w:tcPr>
            <w:tcW w:w="1276" w:type="dxa"/>
          </w:tcPr>
          <w:p w14:paraId="24C42521" w14:textId="77777777" w:rsidR="00B049A6" w:rsidRDefault="00B049A6" w:rsidP="00D30944">
            <w:pPr>
              <w:pStyle w:val="Tabletext"/>
              <w:jc w:val="center"/>
            </w:pPr>
            <w:r>
              <w:t>§ 3.3</w:t>
            </w:r>
          </w:p>
        </w:tc>
        <w:tc>
          <w:tcPr>
            <w:tcW w:w="1276" w:type="dxa"/>
          </w:tcPr>
          <w:p w14:paraId="13D11EA2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5890F6CE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C592164" w14:textId="77777777" w:rsidR="00B049A6" w:rsidRDefault="00B049A6" w:rsidP="00D30944">
            <w:pPr>
              <w:pStyle w:val="Tabletext"/>
            </w:pPr>
          </w:p>
        </w:tc>
      </w:tr>
      <w:tr w:rsidR="00B049A6" w14:paraId="14DE33B0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2ED3A11" w14:textId="77777777" w:rsidR="00B049A6" w:rsidRDefault="00B049A6" w:rsidP="00D30944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2552" w:type="dxa"/>
          </w:tcPr>
          <w:p w14:paraId="11D9A1FA" w14:textId="77777777" w:rsidR="00B049A6" w:rsidRDefault="00B049A6" w:rsidP="00D30944">
            <w:pPr>
              <w:pStyle w:val="Tabletext"/>
            </w:pPr>
            <w:r>
              <w:t>Addressed binary message</w:t>
            </w:r>
          </w:p>
        </w:tc>
        <w:tc>
          <w:tcPr>
            <w:tcW w:w="1276" w:type="dxa"/>
          </w:tcPr>
          <w:p w14:paraId="6527BAC7" w14:textId="77777777" w:rsidR="00B049A6" w:rsidRDefault="00B049A6" w:rsidP="00D30944">
            <w:pPr>
              <w:pStyle w:val="Tabletext"/>
              <w:jc w:val="center"/>
            </w:pPr>
            <w:r>
              <w:t>§ 3.4</w:t>
            </w:r>
          </w:p>
        </w:tc>
        <w:tc>
          <w:tcPr>
            <w:tcW w:w="1276" w:type="dxa"/>
          </w:tcPr>
          <w:p w14:paraId="40353EA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55B18F1E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17CC54CE" w14:textId="77777777" w:rsidR="00B049A6" w:rsidRDefault="00B049A6" w:rsidP="00D30944">
            <w:pPr>
              <w:pStyle w:val="Tabletext"/>
            </w:pPr>
          </w:p>
        </w:tc>
      </w:tr>
      <w:tr w:rsidR="00B049A6" w14:paraId="6F51E5B7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B719A0A" w14:textId="77777777" w:rsidR="00B049A6" w:rsidRDefault="00B049A6" w:rsidP="00D30944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2552" w:type="dxa"/>
          </w:tcPr>
          <w:p w14:paraId="402F46D4" w14:textId="77777777" w:rsidR="00B049A6" w:rsidRDefault="00B049A6" w:rsidP="00D30944">
            <w:pPr>
              <w:pStyle w:val="Tabletext"/>
            </w:pPr>
            <w:r>
              <w:t>Binary acknowledge</w:t>
            </w:r>
          </w:p>
        </w:tc>
        <w:tc>
          <w:tcPr>
            <w:tcW w:w="1276" w:type="dxa"/>
          </w:tcPr>
          <w:p w14:paraId="70BCFAA5" w14:textId="77777777" w:rsidR="00B049A6" w:rsidRDefault="00B049A6" w:rsidP="00D30944">
            <w:pPr>
              <w:pStyle w:val="Tabletext"/>
              <w:jc w:val="center"/>
            </w:pPr>
            <w:r>
              <w:t>§ 3.5</w:t>
            </w:r>
          </w:p>
        </w:tc>
        <w:tc>
          <w:tcPr>
            <w:tcW w:w="1276" w:type="dxa"/>
          </w:tcPr>
          <w:p w14:paraId="1CE87EA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1E4FD07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6FD5279" w14:textId="77777777" w:rsidR="00B049A6" w:rsidRDefault="00B049A6" w:rsidP="00D30944">
            <w:pPr>
              <w:pStyle w:val="Tabletext"/>
            </w:pPr>
          </w:p>
        </w:tc>
      </w:tr>
      <w:tr w:rsidR="00B049A6" w14:paraId="75401F7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3E67DC4" w14:textId="77777777" w:rsidR="00B049A6" w:rsidRDefault="00B049A6" w:rsidP="00D30944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2552" w:type="dxa"/>
          </w:tcPr>
          <w:p w14:paraId="2C738B6A" w14:textId="77777777" w:rsidR="00B049A6" w:rsidRDefault="00B049A6" w:rsidP="00D30944">
            <w:pPr>
              <w:pStyle w:val="Tabletext"/>
            </w:pPr>
            <w:r>
              <w:t>Binary broadcast message</w:t>
            </w:r>
          </w:p>
        </w:tc>
        <w:tc>
          <w:tcPr>
            <w:tcW w:w="1276" w:type="dxa"/>
          </w:tcPr>
          <w:p w14:paraId="67B838B9" w14:textId="77777777" w:rsidR="00B049A6" w:rsidRDefault="00B049A6" w:rsidP="00D30944">
            <w:pPr>
              <w:pStyle w:val="Tabletext"/>
              <w:jc w:val="center"/>
            </w:pPr>
            <w:r>
              <w:t>§ 3.6</w:t>
            </w:r>
          </w:p>
        </w:tc>
        <w:tc>
          <w:tcPr>
            <w:tcW w:w="1276" w:type="dxa"/>
          </w:tcPr>
          <w:p w14:paraId="2164FB88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A126095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E0FF53D" w14:textId="77777777" w:rsidR="00B049A6" w:rsidRDefault="00B049A6" w:rsidP="00D30944">
            <w:pPr>
              <w:pStyle w:val="Tabletext"/>
            </w:pPr>
          </w:p>
        </w:tc>
      </w:tr>
      <w:tr w:rsidR="00B049A6" w14:paraId="75CAD703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8031CAD" w14:textId="77777777" w:rsidR="00B049A6" w:rsidRDefault="00B049A6" w:rsidP="00D30944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2552" w:type="dxa"/>
          </w:tcPr>
          <w:p w14:paraId="6A6FDE9B" w14:textId="77777777" w:rsidR="00B049A6" w:rsidRDefault="00B049A6" w:rsidP="00D30944">
            <w:pPr>
              <w:pStyle w:val="Tabletext"/>
            </w:pPr>
            <w:r>
              <w:t>Standard SAR aircraft position report</w:t>
            </w:r>
          </w:p>
        </w:tc>
        <w:tc>
          <w:tcPr>
            <w:tcW w:w="1276" w:type="dxa"/>
          </w:tcPr>
          <w:p w14:paraId="60BBBE44" w14:textId="77777777" w:rsidR="00B049A6" w:rsidRDefault="00B049A6" w:rsidP="00D30944">
            <w:pPr>
              <w:pStyle w:val="Tabletext"/>
              <w:jc w:val="center"/>
            </w:pPr>
            <w:r>
              <w:t>§ 3.7</w:t>
            </w:r>
          </w:p>
        </w:tc>
        <w:tc>
          <w:tcPr>
            <w:tcW w:w="1276" w:type="dxa"/>
          </w:tcPr>
          <w:p w14:paraId="1D7F2E5E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32282B3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DFCC97E" w14:textId="77777777" w:rsidR="00B049A6" w:rsidRDefault="00B049A6" w:rsidP="00D30944">
            <w:pPr>
              <w:pStyle w:val="Tabletext"/>
            </w:pPr>
          </w:p>
        </w:tc>
      </w:tr>
      <w:tr w:rsidR="00B049A6" w14:paraId="3832FB79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1A7920B" w14:textId="77777777" w:rsidR="00B049A6" w:rsidRDefault="00B049A6" w:rsidP="00D30944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552" w:type="dxa"/>
          </w:tcPr>
          <w:p w14:paraId="149A5E88" w14:textId="77777777" w:rsidR="00B049A6" w:rsidRDefault="00B049A6" w:rsidP="00D30944">
            <w:pPr>
              <w:pStyle w:val="Tabletext"/>
            </w:pPr>
            <w:r>
              <w:t>UTC and date inquiry</w:t>
            </w:r>
          </w:p>
        </w:tc>
        <w:tc>
          <w:tcPr>
            <w:tcW w:w="1276" w:type="dxa"/>
          </w:tcPr>
          <w:p w14:paraId="0129332B" w14:textId="77777777" w:rsidR="00B049A6" w:rsidRDefault="00B049A6" w:rsidP="00D30944">
            <w:pPr>
              <w:pStyle w:val="Tabletext"/>
              <w:jc w:val="center"/>
            </w:pPr>
            <w:r>
              <w:t>§ 3.8</w:t>
            </w:r>
          </w:p>
        </w:tc>
        <w:tc>
          <w:tcPr>
            <w:tcW w:w="1276" w:type="dxa"/>
          </w:tcPr>
          <w:p w14:paraId="249CBA9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2BAF43BB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DC636D8" w14:textId="77777777" w:rsidR="00B049A6" w:rsidRDefault="00B049A6" w:rsidP="00D30944">
            <w:pPr>
              <w:pStyle w:val="Tabletext"/>
            </w:pPr>
          </w:p>
        </w:tc>
      </w:tr>
      <w:tr w:rsidR="00B049A6" w14:paraId="5E31ECE6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16E6264E" w14:textId="77777777" w:rsidR="00B049A6" w:rsidRDefault="00B049A6" w:rsidP="00D30944">
            <w:pPr>
              <w:pStyle w:val="Tabletext"/>
              <w:jc w:val="center"/>
            </w:pPr>
            <w:r>
              <w:t>11</w:t>
            </w:r>
          </w:p>
        </w:tc>
        <w:tc>
          <w:tcPr>
            <w:tcW w:w="2552" w:type="dxa"/>
          </w:tcPr>
          <w:p w14:paraId="16582D8B" w14:textId="77777777" w:rsidR="00B049A6" w:rsidRDefault="00B049A6" w:rsidP="00D30944">
            <w:pPr>
              <w:pStyle w:val="Tabletext"/>
            </w:pPr>
            <w:r>
              <w:t>UTC/Date response</w:t>
            </w:r>
          </w:p>
        </w:tc>
        <w:tc>
          <w:tcPr>
            <w:tcW w:w="1276" w:type="dxa"/>
          </w:tcPr>
          <w:p w14:paraId="4FD7F19B" w14:textId="77777777" w:rsidR="00B049A6" w:rsidRDefault="00B049A6" w:rsidP="00D30944">
            <w:pPr>
              <w:pStyle w:val="Tabletext"/>
              <w:jc w:val="center"/>
            </w:pPr>
            <w:r>
              <w:t>§ 3.2</w:t>
            </w:r>
          </w:p>
        </w:tc>
        <w:tc>
          <w:tcPr>
            <w:tcW w:w="1276" w:type="dxa"/>
          </w:tcPr>
          <w:p w14:paraId="2A5CA56C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F42D91B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28FB57B" w14:textId="77777777" w:rsidR="00B049A6" w:rsidRDefault="00B049A6" w:rsidP="00D30944">
            <w:pPr>
              <w:pStyle w:val="Tabletext"/>
            </w:pPr>
          </w:p>
        </w:tc>
      </w:tr>
      <w:tr w:rsidR="00B049A6" w14:paraId="0F39830E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C5A1CC2" w14:textId="77777777" w:rsidR="00B049A6" w:rsidRDefault="00B049A6" w:rsidP="00D30944">
            <w:pPr>
              <w:pStyle w:val="Tabletext"/>
              <w:jc w:val="center"/>
            </w:pPr>
            <w:r>
              <w:t>12</w:t>
            </w:r>
          </w:p>
        </w:tc>
        <w:tc>
          <w:tcPr>
            <w:tcW w:w="2552" w:type="dxa"/>
          </w:tcPr>
          <w:p w14:paraId="680E09DA" w14:textId="77777777" w:rsidR="00B049A6" w:rsidRDefault="00B049A6" w:rsidP="00D30944">
            <w:pPr>
              <w:pStyle w:val="Tabletext"/>
            </w:pPr>
            <w:r>
              <w:t>Safety related addressed message</w:t>
            </w:r>
          </w:p>
        </w:tc>
        <w:tc>
          <w:tcPr>
            <w:tcW w:w="1276" w:type="dxa"/>
          </w:tcPr>
          <w:p w14:paraId="7D9CE60E" w14:textId="77777777" w:rsidR="00B049A6" w:rsidRDefault="00B049A6" w:rsidP="00D30944">
            <w:pPr>
              <w:pStyle w:val="Tabletext"/>
              <w:jc w:val="center"/>
            </w:pPr>
            <w:r>
              <w:t>§ 3.10</w:t>
            </w:r>
          </w:p>
        </w:tc>
        <w:tc>
          <w:tcPr>
            <w:tcW w:w="1276" w:type="dxa"/>
          </w:tcPr>
          <w:p w14:paraId="07329C94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BAD860D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AFC619D" w14:textId="77777777" w:rsidR="00B049A6" w:rsidRPr="00347C81" w:rsidRDefault="00B049A6" w:rsidP="00D30944">
            <w:pPr>
              <w:pStyle w:val="Tabletext"/>
            </w:pPr>
            <w:r w:rsidRPr="00347C81">
              <w:t>NOTE 1 – Information can also be transferred via Message 14</w:t>
            </w:r>
          </w:p>
        </w:tc>
      </w:tr>
      <w:tr w:rsidR="00B049A6" w14:paraId="39766E50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C655A59" w14:textId="77777777" w:rsidR="00B049A6" w:rsidRDefault="00B049A6" w:rsidP="00D30944">
            <w:pPr>
              <w:pStyle w:val="Tabletext"/>
              <w:jc w:val="center"/>
            </w:pPr>
            <w:r>
              <w:t>13</w:t>
            </w:r>
          </w:p>
        </w:tc>
        <w:tc>
          <w:tcPr>
            <w:tcW w:w="2552" w:type="dxa"/>
          </w:tcPr>
          <w:p w14:paraId="4747CCE4" w14:textId="77777777" w:rsidR="00B049A6" w:rsidRDefault="00B049A6" w:rsidP="00D30944">
            <w:pPr>
              <w:pStyle w:val="Tabletext"/>
            </w:pPr>
            <w:r>
              <w:t>Safety related acknowledge</w:t>
            </w:r>
          </w:p>
        </w:tc>
        <w:tc>
          <w:tcPr>
            <w:tcW w:w="1276" w:type="dxa"/>
          </w:tcPr>
          <w:p w14:paraId="288C2863" w14:textId="77777777" w:rsidR="00B049A6" w:rsidRDefault="00B049A6" w:rsidP="00D30944">
            <w:pPr>
              <w:pStyle w:val="Tabletext"/>
              <w:jc w:val="center"/>
            </w:pPr>
            <w:r>
              <w:t>§ 3.5</w:t>
            </w:r>
          </w:p>
        </w:tc>
        <w:tc>
          <w:tcPr>
            <w:tcW w:w="1276" w:type="dxa"/>
          </w:tcPr>
          <w:p w14:paraId="23F6247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34E20CE0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2268" w:type="dxa"/>
          </w:tcPr>
          <w:p w14:paraId="5F14BBD3" w14:textId="77777777" w:rsidR="00B049A6" w:rsidRPr="00347C81" w:rsidRDefault="00B049A6" w:rsidP="00D30944">
            <w:pPr>
              <w:pStyle w:val="Tabletext"/>
            </w:pPr>
            <w:r w:rsidRPr="00347C81">
              <w:t>Should be transmitted if the option to process Message 12 is implemented</w:t>
            </w:r>
          </w:p>
        </w:tc>
      </w:tr>
      <w:tr w:rsidR="00B049A6" w14:paraId="362904BF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F72B2AE" w14:textId="77777777" w:rsidR="00B049A6" w:rsidRDefault="00B049A6" w:rsidP="00D30944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2552" w:type="dxa"/>
          </w:tcPr>
          <w:p w14:paraId="3E3D78DB" w14:textId="77777777" w:rsidR="00B049A6" w:rsidRDefault="00B049A6" w:rsidP="00D30944">
            <w:pPr>
              <w:pStyle w:val="Tabletext"/>
            </w:pPr>
            <w:r>
              <w:t>Safety related broadcast message</w:t>
            </w:r>
          </w:p>
        </w:tc>
        <w:tc>
          <w:tcPr>
            <w:tcW w:w="1276" w:type="dxa"/>
          </w:tcPr>
          <w:p w14:paraId="57523383" w14:textId="77777777" w:rsidR="00B049A6" w:rsidRDefault="00B049A6" w:rsidP="00D30944">
            <w:pPr>
              <w:pStyle w:val="Tabletext"/>
              <w:jc w:val="center"/>
            </w:pPr>
            <w:r>
              <w:t>§ 3.12</w:t>
            </w:r>
          </w:p>
        </w:tc>
        <w:tc>
          <w:tcPr>
            <w:tcW w:w="1276" w:type="dxa"/>
          </w:tcPr>
          <w:p w14:paraId="078F0D26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15F81524" w14:textId="77777777" w:rsidR="00B049A6" w:rsidRPr="00347C81" w:rsidRDefault="00B049A6" w:rsidP="00D30944">
            <w:pPr>
              <w:pStyle w:val="Tabletext"/>
              <w:jc w:val="center"/>
              <w:rPr>
                <w:vertAlign w:val="superscript"/>
              </w:rPr>
            </w:pPr>
            <w:proofErr w:type="gramStart"/>
            <w:r w:rsidRPr="00347C81">
              <w:t>Optional</w:t>
            </w:r>
            <w:r w:rsidRPr="00347C81">
              <w:rPr>
                <w:vertAlign w:val="superscript"/>
              </w:rPr>
              <w:t>(</w:t>
            </w:r>
            <w:proofErr w:type="gramEnd"/>
            <w:r w:rsidRPr="00347C81">
              <w:rPr>
                <w:vertAlign w:val="superscript"/>
              </w:rPr>
              <w:t>2)</w:t>
            </w:r>
          </w:p>
        </w:tc>
        <w:tc>
          <w:tcPr>
            <w:tcW w:w="2268" w:type="dxa"/>
          </w:tcPr>
          <w:p w14:paraId="694FD19B" w14:textId="77777777" w:rsidR="00B049A6" w:rsidRPr="00347C81" w:rsidRDefault="00B049A6" w:rsidP="00D30944">
            <w:pPr>
              <w:pStyle w:val="Tabletext"/>
            </w:pPr>
          </w:p>
        </w:tc>
      </w:tr>
      <w:tr w:rsidR="00B049A6" w14:paraId="2E986BD5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5EA7DA44" w14:textId="77777777" w:rsidR="00B049A6" w:rsidRDefault="00B049A6" w:rsidP="00D30944">
            <w:pPr>
              <w:pStyle w:val="Tabletext"/>
              <w:jc w:val="center"/>
            </w:pPr>
            <w:r>
              <w:t>15</w:t>
            </w:r>
          </w:p>
        </w:tc>
        <w:tc>
          <w:tcPr>
            <w:tcW w:w="2552" w:type="dxa"/>
          </w:tcPr>
          <w:p w14:paraId="686D5C76" w14:textId="77777777" w:rsidR="00B049A6" w:rsidRDefault="00B049A6" w:rsidP="00D30944">
            <w:pPr>
              <w:pStyle w:val="Tabletext"/>
            </w:pPr>
            <w:r>
              <w:t>Interrogation</w:t>
            </w:r>
          </w:p>
        </w:tc>
        <w:tc>
          <w:tcPr>
            <w:tcW w:w="1276" w:type="dxa"/>
          </w:tcPr>
          <w:p w14:paraId="4680FB13" w14:textId="77777777" w:rsidR="00B049A6" w:rsidRDefault="00B049A6" w:rsidP="00D30944">
            <w:pPr>
              <w:pStyle w:val="Tabletext"/>
              <w:jc w:val="center"/>
            </w:pPr>
            <w:r>
              <w:t>§ 3.13</w:t>
            </w:r>
          </w:p>
        </w:tc>
        <w:tc>
          <w:tcPr>
            <w:tcW w:w="1276" w:type="dxa"/>
          </w:tcPr>
          <w:p w14:paraId="5D2CEA6E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1F2A78B2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3B650C5F" w14:textId="77777777" w:rsidR="00B049A6" w:rsidRPr="00347C81" w:rsidRDefault="00B049A6" w:rsidP="00D30944">
            <w:pPr>
              <w:pStyle w:val="Tabletext"/>
            </w:pPr>
            <w:r w:rsidRPr="00347C81">
              <w:t>Class B “CS” should respond to interrogations for Message 18 and Message 24.</w:t>
            </w:r>
          </w:p>
        </w:tc>
      </w:tr>
      <w:tr w:rsidR="00B049A6" w14:paraId="4C6790A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86DA39F" w14:textId="77777777" w:rsidR="00B049A6" w:rsidRDefault="00B049A6" w:rsidP="00D30944">
            <w:pPr>
              <w:pStyle w:val="Tabletext"/>
              <w:jc w:val="center"/>
            </w:pPr>
            <w:r>
              <w:t>16</w:t>
            </w:r>
          </w:p>
        </w:tc>
        <w:tc>
          <w:tcPr>
            <w:tcW w:w="2552" w:type="dxa"/>
          </w:tcPr>
          <w:p w14:paraId="112ACB0E" w14:textId="77777777" w:rsidR="00B049A6" w:rsidRDefault="00B049A6" w:rsidP="00D30944">
            <w:pPr>
              <w:pStyle w:val="Tabletext"/>
            </w:pPr>
            <w:r>
              <w:t>Assigned mode command</w:t>
            </w:r>
          </w:p>
        </w:tc>
        <w:tc>
          <w:tcPr>
            <w:tcW w:w="1276" w:type="dxa"/>
          </w:tcPr>
          <w:p w14:paraId="31BC85B8" w14:textId="77777777" w:rsidR="00B049A6" w:rsidRDefault="00B049A6" w:rsidP="00D30944">
            <w:pPr>
              <w:pStyle w:val="Tabletext"/>
              <w:jc w:val="center"/>
            </w:pPr>
            <w:r>
              <w:t>§ 3.21</w:t>
            </w:r>
          </w:p>
        </w:tc>
        <w:tc>
          <w:tcPr>
            <w:tcW w:w="1276" w:type="dxa"/>
          </w:tcPr>
          <w:p w14:paraId="2862AF13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6CE32D76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2540598" w14:textId="77777777" w:rsidR="00B049A6" w:rsidRPr="00347C81" w:rsidRDefault="00B049A6" w:rsidP="00D30944">
            <w:pPr>
              <w:pStyle w:val="Tabletext"/>
            </w:pPr>
            <w:r w:rsidRPr="00347C81">
              <w:t xml:space="preserve">Message 23 is applicable to the “CS” </w:t>
            </w:r>
          </w:p>
        </w:tc>
      </w:tr>
      <w:tr w:rsidR="00B049A6" w14:paraId="1A1AC244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C24465B" w14:textId="77777777" w:rsidR="00B049A6" w:rsidRDefault="00B049A6" w:rsidP="00D30944">
            <w:pPr>
              <w:pStyle w:val="Tabletext"/>
              <w:jc w:val="center"/>
            </w:pPr>
            <w:r>
              <w:t>17</w:t>
            </w:r>
          </w:p>
        </w:tc>
        <w:tc>
          <w:tcPr>
            <w:tcW w:w="2552" w:type="dxa"/>
          </w:tcPr>
          <w:p w14:paraId="56ABF10A" w14:textId="77777777" w:rsidR="00B049A6" w:rsidRDefault="00B049A6" w:rsidP="00D30944">
            <w:pPr>
              <w:pStyle w:val="Tabletext"/>
            </w:pPr>
            <w:r>
              <w:t>DGNSS broadcast binary message</w:t>
            </w:r>
          </w:p>
        </w:tc>
        <w:tc>
          <w:tcPr>
            <w:tcW w:w="1276" w:type="dxa"/>
          </w:tcPr>
          <w:p w14:paraId="1D4B00A0" w14:textId="77777777" w:rsidR="00B049A6" w:rsidRDefault="00B049A6" w:rsidP="00D30944">
            <w:pPr>
              <w:pStyle w:val="Tabletext"/>
              <w:jc w:val="center"/>
            </w:pPr>
            <w:r>
              <w:t>§ 3.15</w:t>
            </w:r>
          </w:p>
        </w:tc>
        <w:tc>
          <w:tcPr>
            <w:tcW w:w="1276" w:type="dxa"/>
          </w:tcPr>
          <w:p w14:paraId="6163B47E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491032B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D769ABB" w14:textId="77777777" w:rsidR="00B049A6" w:rsidRDefault="00B049A6" w:rsidP="00D30944">
            <w:pPr>
              <w:pStyle w:val="Tabletext"/>
            </w:pPr>
          </w:p>
        </w:tc>
      </w:tr>
      <w:tr w:rsidR="00B049A6" w14:paraId="2C32A99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F9B6560" w14:textId="77777777" w:rsidR="00B049A6" w:rsidRDefault="00B049A6" w:rsidP="00D30944">
            <w:pPr>
              <w:pStyle w:val="Tabletext"/>
              <w:jc w:val="center"/>
            </w:pPr>
            <w:r>
              <w:t>18</w:t>
            </w:r>
          </w:p>
        </w:tc>
        <w:tc>
          <w:tcPr>
            <w:tcW w:w="2552" w:type="dxa"/>
          </w:tcPr>
          <w:p w14:paraId="578CCFF7" w14:textId="77777777" w:rsidR="00B049A6" w:rsidRPr="00347C81" w:rsidRDefault="00B049A6" w:rsidP="00D30944">
            <w:pPr>
              <w:pStyle w:val="Tabletext"/>
            </w:pPr>
            <w:r w:rsidRPr="00347C81">
              <w:t xml:space="preserve">Standard Class B equipment position report </w:t>
            </w:r>
          </w:p>
        </w:tc>
        <w:tc>
          <w:tcPr>
            <w:tcW w:w="1276" w:type="dxa"/>
          </w:tcPr>
          <w:p w14:paraId="50132A7E" w14:textId="77777777" w:rsidR="00B049A6" w:rsidRDefault="00B049A6" w:rsidP="00D30944">
            <w:pPr>
              <w:pStyle w:val="Tabletext"/>
              <w:jc w:val="center"/>
            </w:pPr>
            <w:r>
              <w:t>§ 3. 16</w:t>
            </w:r>
          </w:p>
        </w:tc>
        <w:tc>
          <w:tcPr>
            <w:tcW w:w="1276" w:type="dxa"/>
          </w:tcPr>
          <w:p w14:paraId="0A5215F8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0A2177AE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2268" w:type="dxa"/>
          </w:tcPr>
          <w:p w14:paraId="40F9049C" w14:textId="77777777" w:rsidR="00B049A6" w:rsidRPr="00347C81" w:rsidRDefault="00B049A6" w:rsidP="00D30944">
            <w:pPr>
              <w:pStyle w:val="Tabletext"/>
            </w:pPr>
            <w:r w:rsidRPr="00347C81">
              <w:t>A Class B “CS” AIS should indicate “1” for “CS” in flag bit 143</w:t>
            </w:r>
          </w:p>
        </w:tc>
      </w:tr>
      <w:tr w:rsidR="00B049A6" w14:paraId="410D1E6F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E9FF1CC" w14:textId="77777777" w:rsidR="00B049A6" w:rsidRDefault="00B049A6" w:rsidP="00D30944">
            <w:pPr>
              <w:pStyle w:val="Tabletext"/>
              <w:jc w:val="center"/>
            </w:pPr>
            <w:r>
              <w:t>19</w:t>
            </w:r>
          </w:p>
        </w:tc>
        <w:tc>
          <w:tcPr>
            <w:tcW w:w="2552" w:type="dxa"/>
          </w:tcPr>
          <w:p w14:paraId="490BFBF2" w14:textId="77777777" w:rsidR="00B049A6" w:rsidRPr="00347C81" w:rsidRDefault="00B049A6" w:rsidP="00D30944">
            <w:pPr>
              <w:pStyle w:val="Tabletext"/>
            </w:pPr>
            <w:r w:rsidRPr="00347C81">
              <w:t xml:space="preserve">No longer </w:t>
            </w:r>
            <w:proofErr w:type="gramStart"/>
            <w:r w:rsidRPr="00347C81">
              <w:t>required;</w:t>
            </w:r>
            <w:proofErr w:type="gramEnd"/>
          </w:p>
          <w:p w14:paraId="6BCD4EC6" w14:textId="77777777" w:rsidR="00B049A6" w:rsidRPr="00347C81" w:rsidRDefault="00B049A6" w:rsidP="00D30944">
            <w:pPr>
              <w:pStyle w:val="Tabletext"/>
            </w:pPr>
            <w:r w:rsidRPr="00347C81">
              <w:t>Extended Class B equipment position report</w:t>
            </w:r>
          </w:p>
        </w:tc>
        <w:tc>
          <w:tcPr>
            <w:tcW w:w="1276" w:type="dxa"/>
          </w:tcPr>
          <w:p w14:paraId="3E53F64B" w14:textId="77777777" w:rsidR="00B049A6" w:rsidRDefault="00B049A6" w:rsidP="00D30944">
            <w:pPr>
              <w:pStyle w:val="Tabletext"/>
              <w:jc w:val="center"/>
            </w:pPr>
            <w:r>
              <w:t>§ 3.17</w:t>
            </w:r>
          </w:p>
        </w:tc>
        <w:tc>
          <w:tcPr>
            <w:tcW w:w="1276" w:type="dxa"/>
          </w:tcPr>
          <w:p w14:paraId="361C7888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7D48D8B6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2268" w:type="dxa"/>
          </w:tcPr>
          <w:p w14:paraId="6EAEC01E" w14:textId="77777777" w:rsidR="00B049A6" w:rsidRDefault="00B049A6" w:rsidP="00D30944">
            <w:pPr>
              <w:pStyle w:val="Tabletext"/>
            </w:pPr>
            <w:r>
              <w:t>Transmit ONLY as response on base station interrogation</w:t>
            </w:r>
          </w:p>
        </w:tc>
      </w:tr>
      <w:tr w:rsidR="00B049A6" w14:paraId="1374585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F555294" w14:textId="77777777" w:rsidR="00B049A6" w:rsidRDefault="00B049A6" w:rsidP="00D30944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2552" w:type="dxa"/>
          </w:tcPr>
          <w:p w14:paraId="774DD1D4" w14:textId="77777777" w:rsidR="00B049A6" w:rsidRDefault="00B049A6" w:rsidP="00D30944">
            <w:pPr>
              <w:pStyle w:val="Tabletext"/>
            </w:pPr>
            <w:r>
              <w:t>Data link management message</w:t>
            </w:r>
          </w:p>
        </w:tc>
        <w:tc>
          <w:tcPr>
            <w:tcW w:w="1276" w:type="dxa"/>
          </w:tcPr>
          <w:p w14:paraId="7F779897" w14:textId="77777777" w:rsidR="00B049A6" w:rsidRDefault="00B049A6" w:rsidP="00D30944">
            <w:pPr>
              <w:pStyle w:val="Tabletext"/>
              <w:jc w:val="center"/>
            </w:pPr>
            <w:r>
              <w:t>§ 3.18</w:t>
            </w:r>
          </w:p>
        </w:tc>
        <w:tc>
          <w:tcPr>
            <w:tcW w:w="1276" w:type="dxa"/>
          </w:tcPr>
          <w:p w14:paraId="2A25CC52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071C3C2F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13D9B1B" w14:textId="77777777" w:rsidR="00B049A6" w:rsidRPr="00347C81" w:rsidRDefault="00B049A6" w:rsidP="00D30944">
            <w:pPr>
              <w:pStyle w:val="Tabletext"/>
            </w:pPr>
            <w:r>
              <w:t>Message 4 should be received and evaluated for the 120 NM rule before responding.</w:t>
            </w:r>
          </w:p>
        </w:tc>
      </w:tr>
      <w:tr w:rsidR="00B049A6" w14:paraId="52CA67FE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16CD86A" w14:textId="77777777" w:rsidR="00B049A6" w:rsidRDefault="00B049A6" w:rsidP="00D30944">
            <w:pPr>
              <w:pStyle w:val="Tabletext"/>
              <w:jc w:val="center"/>
            </w:pPr>
            <w:r>
              <w:t>21</w:t>
            </w:r>
          </w:p>
        </w:tc>
        <w:tc>
          <w:tcPr>
            <w:tcW w:w="2552" w:type="dxa"/>
          </w:tcPr>
          <w:p w14:paraId="77B7552A" w14:textId="77777777" w:rsidR="00B049A6" w:rsidRDefault="00B049A6" w:rsidP="00D30944">
            <w:pPr>
              <w:pStyle w:val="Tabletext"/>
            </w:pPr>
            <w:r>
              <w:t>Aids-to-navigation report</w:t>
            </w:r>
          </w:p>
        </w:tc>
        <w:tc>
          <w:tcPr>
            <w:tcW w:w="1276" w:type="dxa"/>
          </w:tcPr>
          <w:p w14:paraId="4F4B136F" w14:textId="77777777" w:rsidR="00B049A6" w:rsidRDefault="00B049A6" w:rsidP="00D30944">
            <w:pPr>
              <w:pStyle w:val="Tabletext"/>
              <w:jc w:val="center"/>
            </w:pPr>
            <w:r>
              <w:t>§ 3.19</w:t>
            </w:r>
          </w:p>
        </w:tc>
        <w:tc>
          <w:tcPr>
            <w:tcW w:w="1276" w:type="dxa"/>
          </w:tcPr>
          <w:p w14:paraId="0E3567D0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1DC4BEA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B591012" w14:textId="77777777" w:rsidR="00B049A6" w:rsidRDefault="00B049A6" w:rsidP="00D30944">
            <w:pPr>
              <w:pStyle w:val="Tabletext"/>
            </w:pPr>
            <w:r>
              <w:t xml:space="preserve">2 slot </w:t>
            </w:r>
            <w:proofErr w:type="gramStart"/>
            <w:r>
              <w:t>message</w:t>
            </w:r>
            <w:proofErr w:type="gramEnd"/>
          </w:p>
        </w:tc>
      </w:tr>
      <w:tr w:rsidR="00B049A6" w14:paraId="3932EF4B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A045304" w14:textId="77777777" w:rsidR="00B049A6" w:rsidRDefault="00B049A6" w:rsidP="00D30944">
            <w:pPr>
              <w:pStyle w:val="Tabletext"/>
              <w:jc w:val="center"/>
            </w:pPr>
            <w:r>
              <w:t>22</w:t>
            </w:r>
          </w:p>
        </w:tc>
        <w:tc>
          <w:tcPr>
            <w:tcW w:w="2552" w:type="dxa"/>
          </w:tcPr>
          <w:p w14:paraId="52F18ED4" w14:textId="77777777" w:rsidR="00B049A6" w:rsidRDefault="00B049A6" w:rsidP="00D30944">
            <w:pPr>
              <w:pStyle w:val="Tabletext"/>
            </w:pPr>
            <w:r>
              <w:t>Channel management message</w:t>
            </w:r>
          </w:p>
        </w:tc>
        <w:tc>
          <w:tcPr>
            <w:tcW w:w="1276" w:type="dxa"/>
          </w:tcPr>
          <w:p w14:paraId="180134B5" w14:textId="77777777" w:rsidR="00B049A6" w:rsidRDefault="00B049A6" w:rsidP="00D30944">
            <w:pPr>
              <w:pStyle w:val="Tabletext"/>
              <w:jc w:val="center"/>
            </w:pPr>
            <w:r>
              <w:t>§ 3.20</w:t>
            </w:r>
          </w:p>
        </w:tc>
        <w:tc>
          <w:tcPr>
            <w:tcW w:w="1276" w:type="dxa"/>
          </w:tcPr>
          <w:p w14:paraId="014FC77E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6CA4E80A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D66BB7A" w14:textId="77777777" w:rsidR="00B049A6" w:rsidRDefault="00B049A6" w:rsidP="00D30944">
            <w:pPr>
              <w:pStyle w:val="Tabletext"/>
            </w:pPr>
            <w:r>
              <w:t>Use of that function may be different</w:t>
            </w:r>
            <w:r w:rsidRPr="00347C81">
              <w:t>.</w:t>
            </w:r>
            <w:r>
              <w:t xml:space="preserve"> Response based upon the station capabilities </w:t>
            </w:r>
            <w:r w:rsidRPr="00347C81">
              <w:t xml:space="preserve">in </w:t>
            </w:r>
            <w:r>
              <w:t>certain regions. The 120 NM rule does not apply</w:t>
            </w:r>
          </w:p>
        </w:tc>
      </w:tr>
      <w:tr w:rsidR="00B049A6" w14:paraId="71DFC30B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212DE05" w14:textId="77777777" w:rsidR="00B049A6" w:rsidRDefault="00B049A6" w:rsidP="00D30944">
            <w:pPr>
              <w:pStyle w:val="Tabletext"/>
              <w:jc w:val="center"/>
            </w:pPr>
            <w:r>
              <w:t>23</w:t>
            </w:r>
          </w:p>
        </w:tc>
        <w:tc>
          <w:tcPr>
            <w:tcW w:w="2552" w:type="dxa"/>
          </w:tcPr>
          <w:p w14:paraId="58DC547C" w14:textId="77777777" w:rsidR="00B049A6" w:rsidRDefault="00B049A6" w:rsidP="00D30944">
            <w:pPr>
              <w:pStyle w:val="Tabletext"/>
            </w:pPr>
            <w:r>
              <w:t>Group assignment</w:t>
            </w:r>
          </w:p>
        </w:tc>
        <w:tc>
          <w:tcPr>
            <w:tcW w:w="1276" w:type="dxa"/>
          </w:tcPr>
          <w:p w14:paraId="17A1FDD4" w14:textId="77777777" w:rsidR="00B049A6" w:rsidRDefault="00B049A6" w:rsidP="00D30944">
            <w:pPr>
              <w:pStyle w:val="Tabletext"/>
              <w:jc w:val="center"/>
            </w:pPr>
            <w:bookmarkStart w:id="15" w:name="OLE_LINK4"/>
            <w:bookmarkStart w:id="16" w:name="OLE_LINK3"/>
            <w:r>
              <w:t>§ 3.21</w:t>
            </w:r>
            <w:bookmarkEnd w:id="15"/>
            <w:bookmarkEnd w:id="16"/>
          </w:p>
        </w:tc>
        <w:tc>
          <w:tcPr>
            <w:tcW w:w="1276" w:type="dxa"/>
          </w:tcPr>
          <w:p w14:paraId="3C936D41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7ED33C23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8B70FA4" w14:textId="77777777" w:rsidR="00B049A6" w:rsidRPr="00347C81" w:rsidRDefault="00B049A6" w:rsidP="00D30944">
            <w:pPr>
              <w:pStyle w:val="Tabletext"/>
            </w:pPr>
            <w:r>
              <w:t>Message 4 should be received and evaluated for the 120 NM rule before responding.</w:t>
            </w:r>
          </w:p>
        </w:tc>
      </w:tr>
      <w:tr w:rsidR="00B049A6" w14:paraId="40DA5724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04A6D3D" w14:textId="77777777" w:rsidR="00B049A6" w:rsidRDefault="00B049A6" w:rsidP="00D30944">
            <w:pPr>
              <w:pStyle w:val="Tabletext"/>
              <w:jc w:val="center"/>
            </w:pPr>
            <w:r>
              <w:t>24</w:t>
            </w:r>
          </w:p>
        </w:tc>
        <w:tc>
          <w:tcPr>
            <w:tcW w:w="2552" w:type="dxa"/>
          </w:tcPr>
          <w:p w14:paraId="324D9AE6" w14:textId="77777777" w:rsidR="00B049A6" w:rsidRPr="00347C81" w:rsidRDefault="00B049A6" w:rsidP="00D30944">
            <w:pPr>
              <w:pStyle w:val="Tabletext"/>
            </w:pPr>
            <w:r w:rsidRPr="00347C81">
              <w:t>Class B “CS” static data</w:t>
            </w:r>
          </w:p>
        </w:tc>
        <w:tc>
          <w:tcPr>
            <w:tcW w:w="1276" w:type="dxa"/>
          </w:tcPr>
          <w:p w14:paraId="663C25F2" w14:textId="77777777" w:rsidR="00B049A6" w:rsidRDefault="00B049A6" w:rsidP="00D30944">
            <w:pPr>
              <w:pStyle w:val="Tabletext"/>
              <w:jc w:val="center"/>
            </w:pPr>
            <w:r>
              <w:t>§ 3.22</w:t>
            </w:r>
          </w:p>
        </w:tc>
        <w:tc>
          <w:tcPr>
            <w:tcW w:w="1276" w:type="dxa"/>
          </w:tcPr>
          <w:p w14:paraId="2C889E31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10297926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2268" w:type="dxa"/>
          </w:tcPr>
          <w:p w14:paraId="221954E3" w14:textId="77777777" w:rsidR="00B049A6" w:rsidRPr="00347C81" w:rsidRDefault="00B049A6" w:rsidP="00D30944">
            <w:pPr>
              <w:pStyle w:val="Tabletext"/>
            </w:pPr>
            <w:r w:rsidRPr="00347C81">
              <w:t>Part A and Part B</w:t>
            </w:r>
          </w:p>
        </w:tc>
      </w:tr>
      <w:tr w:rsidR="00B049A6" w14:paraId="619D7E0B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134DCF48" w14:textId="77777777" w:rsidR="00B049A6" w:rsidRDefault="00B049A6" w:rsidP="00D30944">
            <w:pPr>
              <w:pStyle w:val="Tabletext"/>
              <w:jc w:val="center"/>
            </w:pPr>
            <w:r>
              <w:t>25</w:t>
            </w:r>
          </w:p>
        </w:tc>
        <w:tc>
          <w:tcPr>
            <w:tcW w:w="2552" w:type="dxa"/>
          </w:tcPr>
          <w:p w14:paraId="2B15B069" w14:textId="77777777" w:rsidR="00B049A6" w:rsidRPr="00347C81" w:rsidRDefault="00B049A6" w:rsidP="00D30944">
            <w:pPr>
              <w:pStyle w:val="Tabletext"/>
            </w:pPr>
            <w:r w:rsidRPr="00347C81">
              <w:t>Single slot binary message</w:t>
            </w:r>
          </w:p>
        </w:tc>
        <w:tc>
          <w:tcPr>
            <w:tcW w:w="1276" w:type="dxa"/>
          </w:tcPr>
          <w:p w14:paraId="7A1D68E8" w14:textId="77777777" w:rsidR="00B049A6" w:rsidRDefault="00B049A6" w:rsidP="00D30944">
            <w:pPr>
              <w:pStyle w:val="Tabletext"/>
              <w:jc w:val="center"/>
            </w:pPr>
            <w:r>
              <w:t>§ 3.23</w:t>
            </w:r>
          </w:p>
        </w:tc>
        <w:tc>
          <w:tcPr>
            <w:tcW w:w="1276" w:type="dxa"/>
          </w:tcPr>
          <w:p w14:paraId="554E9865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43394E4E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87DEA98" w14:textId="77777777" w:rsidR="00B049A6" w:rsidRDefault="00B049A6" w:rsidP="00D30944">
            <w:pPr>
              <w:pStyle w:val="Tabletext"/>
              <w:rPr>
                <w:szCs w:val="22"/>
              </w:rPr>
            </w:pPr>
          </w:p>
        </w:tc>
      </w:tr>
      <w:tr w:rsidR="00B049A6" w14:paraId="5C82526D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1F94801" w14:textId="77777777" w:rsidR="00B049A6" w:rsidRDefault="00B049A6" w:rsidP="00D30944">
            <w:pPr>
              <w:pStyle w:val="Tabletext"/>
              <w:jc w:val="center"/>
            </w:pPr>
            <w:r>
              <w:t>26</w:t>
            </w:r>
          </w:p>
        </w:tc>
        <w:tc>
          <w:tcPr>
            <w:tcW w:w="2552" w:type="dxa"/>
          </w:tcPr>
          <w:p w14:paraId="034C50AB" w14:textId="77777777" w:rsidR="00B049A6" w:rsidRPr="00347C81" w:rsidRDefault="00B049A6" w:rsidP="00D30944">
            <w:pPr>
              <w:pStyle w:val="Tabletext"/>
            </w:pPr>
            <w:r w:rsidRPr="00347C81">
              <w:t>Mult. slot binary message with Communications State</w:t>
            </w:r>
          </w:p>
        </w:tc>
        <w:tc>
          <w:tcPr>
            <w:tcW w:w="1276" w:type="dxa"/>
          </w:tcPr>
          <w:p w14:paraId="21BF5ECE" w14:textId="77777777" w:rsidR="00B049A6" w:rsidRDefault="00B049A6" w:rsidP="00D30944">
            <w:pPr>
              <w:pStyle w:val="Tabletext"/>
              <w:jc w:val="center"/>
            </w:pPr>
            <w:r>
              <w:t>§ 3.24</w:t>
            </w:r>
          </w:p>
        </w:tc>
        <w:tc>
          <w:tcPr>
            <w:tcW w:w="1276" w:type="dxa"/>
          </w:tcPr>
          <w:p w14:paraId="45A4BE8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5C2E5300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83320E8" w14:textId="77777777" w:rsidR="00B049A6" w:rsidRDefault="00B049A6" w:rsidP="00D30944">
            <w:pPr>
              <w:pStyle w:val="Tabletext"/>
              <w:rPr>
                <w:szCs w:val="22"/>
              </w:rPr>
            </w:pPr>
          </w:p>
        </w:tc>
      </w:tr>
      <w:tr w:rsidR="00B049A6" w14:paraId="140C6592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EA0FA0A" w14:textId="77777777" w:rsidR="00B049A6" w:rsidRDefault="00B049A6" w:rsidP="00D30944">
            <w:pPr>
              <w:pStyle w:val="Tabletext"/>
              <w:jc w:val="center"/>
            </w:pPr>
            <w:r>
              <w:t>27</w:t>
            </w:r>
          </w:p>
        </w:tc>
        <w:tc>
          <w:tcPr>
            <w:tcW w:w="2552" w:type="dxa"/>
          </w:tcPr>
          <w:p w14:paraId="50A50E53" w14:textId="77777777" w:rsidR="00B049A6" w:rsidRPr="00347C81" w:rsidRDefault="00B049A6" w:rsidP="00D30944">
            <w:pPr>
              <w:pStyle w:val="Tabletext"/>
            </w:pPr>
            <w:r w:rsidRPr="00347C81">
              <w:t>Position report for long-range applications</w:t>
            </w:r>
          </w:p>
        </w:tc>
        <w:tc>
          <w:tcPr>
            <w:tcW w:w="1276" w:type="dxa"/>
          </w:tcPr>
          <w:p w14:paraId="672364EF" w14:textId="77777777" w:rsidR="00B049A6" w:rsidRDefault="00B049A6" w:rsidP="00D30944">
            <w:pPr>
              <w:pStyle w:val="Tabletext"/>
              <w:jc w:val="center"/>
            </w:pPr>
            <w:r>
              <w:t>§ 3.25</w:t>
            </w:r>
          </w:p>
        </w:tc>
        <w:tc>
          <w:tcPr>
            <w:tcW w:w="1276" w:type="dxa"/>
          </w:tcPr>
          <w:p w14:paraId="53E41C6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7122BE16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5CE338F1" w14:textId="77777777" w:rsidR="00B049A6" w:rsidRDefault="00B049A6" w:rsidP="00D30944">
            <w:pPr>
              <w:pStyle w:val="Tabletext"/>
              <w:spacing w:before="20" w:after="20"/>
              <w:rPr>
                <w:szCs w:val="22"/>
              </w:rPr>
            </w:pPr>
          </w:p>
        </w:tc>
      </w:tr>
      <w:tr w:rsidR="00B049A6" w14:paraId="4B927DD9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AA15AB8" w14:textId="77777777" w:rsidR="00B049A6" w:rsidRPr="00687854" w:rsidRDefault="00B049A6" w:rsidP="00D30944">
            <w:pPr>
              <w:pStyle w:val="Tabletext"/>
              <w:jc w:val="center"/>
            </w:pPr>
            <w:r w:rsidRPr="00687854">
              <w:t>28</w:t>
            </w:r>
          </w:p>
        </w:tc>
        <w:tc>
          <w:tcPr>
            <w:tcW w:w="2552" w:type="dxa"/>
          </w:tcPr>
          <w:p w14:paraId="5B222606" w14:textId="77777777" w:rsidR="00B049A6" w:rsidRPr="00687854" w:rsidRDefault="00B049A6" w:rsidP="00D30944">
            <w:pPr>
              <w:pStyle w:val="Tabletext"/>
            </w:pPr>
            <w:r w:rsidRPr="00687854">
              <w:t>Single slot Aids-to-navigation report</w:t>
            </w:r>
          </w:p>
        </w:tc>
        <w:tc>
          <w:tcPr>
            <w:tcW w:w="1276" w:type="dxa"/>
          </w:tcPr>
          <w:p w14:paraId="4819A492" w14:textId="77777777" w:rsidR="00B049A6" w:rsidRDefault="00B049A6" w:rsidP="00D30944">
            <w:pPr>
              <w:pStyle w:val="Tabletext"/>
              <w:jc w:val="center"/>
            </w:pPr>
            <w:r>
              <w:t>§ 3.27</w:t>
            </w:r>
          </w:p>
        </w:tc>
        <w:tc>
          <w:tcPr>
            <w:tcW w:w="1276" w:type="dxa"/>
          </w:tcPr>
          <w:p w14:paraId="1ACB6090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074440E5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07A36BB" w14:textId="77777777" w:rsidR="00B049A6" w:rsidRDefault="00B049A6" w:rsidP="00D30944">
            <w:pPr>
              <w:pStyle w:val="Tabletext"/>
              <w:spacing w:before="20" w:after="20"/>
              <w:rPr>
                <w:szCs w:val="22"/>
              </w:rPr>
            </w:pPr>
          </w:p>
        </w:tc>
      </w:tr>
      <w:tr w:rsidR="00B049A6" w14:paraId="292095DA" w14:textId="77777777" w:rsidTr="00D30944">
        <w:trPr>
          <w:cantSplit/>
          <w:trHeight w:val="20"/>
          <w:jc w:val="center"/>
          <w:ins w:id="17" w:author="USA 2021-11" w:date="2021-09-14T12:22:00Z"/>
        </w:trPr>
        <w:tc>
          <w:tcPr>
            <w:tcW w:w="1133" w:type="dxa"/>
          </w:tcPr>
          <w:p w14:paraId="4DF2C679" w14:textId="77777777" w:rsidR="00B049A6" w:rsidRPr="00B049A6" w:rsidRDefault="00B049A6" w:rsidP="00347C81">
            <w:pPr>
              <w:pStyle w:val="Tabletext"/>
              <w:jc w:val="center"/>
              <w:rPr>
                <w:ins w:id="18" w:author="USA 2021-11" w:date="2021-09-14T12:22:00Z"/>
                <w:highlight w:val="cyan"/>
              </w:rPr>
            </w:pPr>
            <w:ins w:id="19" w:author="USA 2021-11" w:date="2021-09-14T12:22:00Z">
              <w:r w:rsidRPr="00B049A6">
                <w:rPr>
                  <w:highlight w:val="cyan"/>
                </w:rPr>
                <w:t>29</w:t>
              </w:r>
            </w:ins>
          </w:p>
        </w:tc>
        <w:tc>
          <w:tcPr>
            <w:tcW w:w="2552" w:type="dxa"/>
          </w:tcPr>
          <w:p w14:paraId="75B4E539" w14:textId="77777777" w:rsidR="00B049A6" w:rsidRPr="00B049A6" w:rsidRDefault="00B049A6" w:rsidP="00347C81">
            <w:pPr>
              <w:pStyle w:val="Tabletext"/>
              <w:rPr>
                <w:ins w:id="20" w:author="USA 2021-11" w:date="2021-09-14T12:22:00Z"/>
                <w:highlight w:val="cyan"/>
              </w:rPr>
            </w:pPr>
            <w:ins w:id="21" w:author="USA 2021-11" w:date="2021-09-14T12:22:00Z">
              <w:r w:rsidRPr="00B049A6">
                <w:rPr>
                  <w:highlight w:val="cyan"/>
                </w:rPr>
                <w:t>Persons on board</w:t>
              </w:r>
            </w:ins>
          </w:p>
        </w:tc>
        <w:tc>
          <w:tcPr>
            <w:tcW w:w="1276" w:type="dxa"/>
          </w:tcPr>
          <w:p w14:paraId="37CAB0AC" w14:textId="77777777" w:rsidR="00B049A6" w:rsidRPr="00B049A6" w:rsidRDefault="00B049A6" w:rsidP="00347C81">
            <w:pPr>
              <w:pStyle w:val="Tabletext"/>
              <w:jc w:val="center"/>
              <w:rPr>
                <w:ins w:id="22" w:author="USA 2021-11" w:date="2021-09-14T12:22:00Z"/>
                <w:highlight w:val="cyan"/>
              </w:rPr>
            </w:pPr>
            <w:ins w:id="23" w:author="USA 2021-11" w:date="2021-09-14T12:22:00Z">
              <w:r w:rsidRPr="00B049A6">
                <w:rPr>
                  <w:highlight w:val="cyan"/>
                </w:rPr>
                <w:t>§ 3.28</w:t>
              </w:r>
            </w:ins>
          </w:p>
        </w:tc>
        <w:tc>
          <w:tcPr>
            <w:tcW w:w="1276" w:type="dxa"/>
          </w:tcPr>
          <w:p w14:paraId="75E87ECA" w14:textId="77777777" w:rsidR="00B049A6" w:rsidRPr="00B049A6" w:rsidRDefault="00B049A6" w:rsidP="00347C81">
            <w:pPr>
              <w:pStyle w:val="Tabletext"/>
              <w:jc w:val="center"/>
              <w:rPr>
                <w:ins w:id="24" w:author="USA 2021-11" w:date="2021-09-14T12:22:00Z"/>
                <w:highlight w:val="cyan"/>
              </w:rPr>
            </w:pPr>
            <w:ins w:id="25" w:author="USA 2021-11" w:date="2021-09-14T12:22:00Z">
              <w:r w:rsidRPr="00B049A6">
                <w:rPr>
                  <w:highlight w:val="cyan"/>
                </w:rPr>
                <w:t>Optional</w:t>
              </w:r>
            </w:ins>
          </w:p>
        </w:tc>
        <w:tc>
          <w:tcPr>
            <w:tcW w:w="1134" w:type="dxa"/>
          </w:tcPr>
          <w:p w14:paraId="7354F015" w14:textId="77777777" w:rsidR="00B049A6" w:rsidRPr="00B049A6" w:rsidRDefault="00B049A6" w:rsidP="00347C81">
            <w:pPr>
              <w:pStyle w:val="Tabletext"/>
              <w:jc w:val="center"/>
              <w:rPr>
                <w:ins w:id="26" w:author="USA 2021-11" w:date="2021-09-14T12:22:00Z"/>
                <w:highlight w:val="cyan"/>
              </w:rPr>
            </w:pPr>
            <w:ins w:id="27" w:author="USA 2021-11" w:date="2021-09-14T12:22:00Z">
              <w:r w:rsidRPr="00B049A6">
                <w:rPr>
                  <w:highlight w:val="cyan"/>
                </w:rPr>
                <w:t>No</w:t>
              </w:r>
            </w:ins>
          </w:p>
        </w:tc>
        <w:tc>
          <w:tcPr>
            <w:tcW w:w="2268" w:type="dxa"/>
          </w:tcPr>
          <w:p w14:paraId="1C8B5AA1" w14:textId="77777777" w:rsidR="00B049A6" w:rsidRPr="00B049A6" w:rsidRDefault="00B049A6" w:rsidP="00347C81">
            <w:pPr>
              <w:pStyle w:val="Tabletext"/>
              <w:rPr>
                <w:ins w:id="28" w:author="USA 2021-11" w:date="2021-09-14T12:22:00Z"/>
                <w:highlight w:val="cyan"/>
              </w:rPr>
            </w:pPr>
          </w:p>
        </w:tc>
      </w:tr>
      <w:tr w:rsidR="00B049A6" w14:paraId="766D975D" w14:textId="77777777" w:rsidTr="00D30944">
        <w:trPr>
          <w:cantSplit/>
          <w:trHeight w:val="20"/>
          <w:jc w:val="center"/>
          <w:ins w:id="29" w:author="USA 2021-11" w:date="2021-09-14T12:22:00Z"/>
        </w:trPr>
        <w:tc>
          <w:tcPr>
            <w:tcW w:w="1133" w:type="dxa"/>
          </w:tcPr>
          <w:p w14:paraId="62218AFC" w14:textId="77777777" w:rsidR="00B049A6" w:rsidRPr="00B049A6" w:rsidRDefault="00B049A6" w:rsidP="00347C81">
            <w:pPr>
              <w:pStyle w:val="Tabletext"/>
              <w:jc w:val="center"/>
              <w:rPr>
                <w:ins w:id="30" w:author="USA 2021-11" w:date="2021-09-14T12:22:00Z"/>
                <w:highlight w:val="cyan"/>
              </w:rPr>
            </w:pPr>
            <w:ins w:id="31" w:author="USA 2021-11" w:date="2021-09-14T12:22:00Z">
              <w:r w:rsidRPr="00B049A6">
                <w:rPr>
                  <w:highlight w:val="cyan"/>
                </w:rPr>
                <w:t>30</w:t>
              </w:r>
            </w:ins>
          </w:p>
        </w:tc>
        <w:tc>
          <w:tcPr>
            <w:tcW w:w="2552" w:type="dxa"/>
          </w:tcPr>
          <w:p w14:paraId="3BDDC7A1" w14:textId="77777777" w:rsidR="00B049A6" w:rsidRPr="00B049A6" w:rsidRDefault="00B049A6" w:rsidP="00347C81">
            <w:pPr>
              <w:pStyle w:val="Tabletext"/>
              <w:rPr>
                <w:ins w:id="32" w:author="USA 2021-11" w:date="2021-09-14T12:22:00Z"/>
                <w:highlight w:val="cyan"/>
              </w:rPr>
            </w:pPr>
            <w:ins w:id="33" w:author="USA 2021-11" w:date="2021-09-14T12:22:00Z">
              <w:r w:rsidRPr="00B049A6">
                <w:rPr>
                  <w:highlight w:val="cyan"/>
                </w:rPr>
                <w:t>Autonomous Marine Radio Device Group B report(s)</w:t>
              </w:r>
            </w:ins>
          </w:p>
        </w:tc>
        <w:tc>
          <w:tcPr>
            <w:tcW w:w="1276" w:type="dxa"/>
          </w:tcPr>
          <w:p w14:paraId="46403C69" w14:textId="77777777" w:rsidR="00B049A6" w:rsidRPr="00B049A6" w:rsidRDefault="00B049A6" w:rsidP="00347C81">
            <w:pPr>
              <w:pStyle w:val="Tabletext"/>
              <w:jc w:val="center"/>
              <w:rPr>
                <w:ins w:id="34" w:author="USA 2021-11" w:date="2021-09-14T12:22:00Z"/>
                <w:highlight w:val="cyan"/>
              </w:rPr>
            </w:pPr>
            <w:ins w:id="35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276" w:type="dxa"/>
          </w:tcPr>
          <w:p w14:paraId="295A6894" w14:textId="77777777" w:rsidR="00B049A6" w:rsidRPr="00B049A6" w:rsidRDefault="00B049A6" w:rsidP="00347C81">
            <w:pPr>
              <w:pStyle w:val="Tabletext"/>
              <w:jc w:val="center"/>
              <w:rPr>
                <w:ins w:id="36" w:author="USA 2021-11" w:date="2021-09-14T12:22:00Z"/>
                <w:highlight w:val="cyan"/>
              </w:rPr>
            </w:pPr>
            <w:ins w:id="37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134" w:type="dxa"/>
          </w:tcPr>
          <w:p w14:paraId="0C6AC6D7" w14:textId="77777777" w:rsidR="00B049A6" w:rsidRPr="00B049A6" w:rsidRDefault="00B049A6" w:rsidP="00347C81">
            <w:pPr>
              <w:pStyle w:val="Tabletext"/>
              <w:jc w:val="center"/>
              <w:rPr>
                <w:ins w:id="38" w:author="USA 2021-11" w:date="2021-09-14T12:22:00Z"/>
                <w:highlight w:val="cyan"/>
              </w:rPr>
            </w:pPr>
            <w:ins w:id="39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2268" w:type="dxa"/>
          </w:tcPr>
          <w:p w14:paraId="775AEE1C" w14:textId="77777777" w:rsidR="00B049A6" w:rsidRPr="00B049A6" w:rsidRDefault="00B049A6" w:rsidP="00347C81">
            <w:pPr>
              <w:pStyle w:val="Tabletext"/>
              <w:rPr>
                <w:ins w:id="40" w:author="USA 2021-11" w:date="2021-09-14T12:22:00Z"/>
                <w:highlight w:val="cyan"/>
              </w:rPr>
            </w:pPr>
            <w:ins w:id="41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</w:tr>
      <w:tr w:rsidR="00B049A6" w14:paraId="37FD2B0D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6554B9E7" w14:textId="77777777" w:rsidR="00B049A6" w:rsidRDefault="00B049A6" w:rsidP="00347C81">
            <w:pPr>
              <w:pStyle w:val="Tabletext"/>
              <w:jc w:val="center"/>
            </w:pPr>
            <w:r w:rsidRPr="00B049A6">
              <w:rPr>
                <w:highlight w:val="cyan"/>
              </w:rPr>
              <w:t>3</w:t>
            </w:r>
            <w:ins w:id="42" w:author="USA 2021-11" w:date="2021-09-14T12:22:00Z">
              <w:r w:rsidRPr="00B049A6">
                <w:rPr>
                  <w:highlight w:val="cyan"/>
                </w:rPr>
                <w:t>1</w:t>
              </w:r>
            </w:ins>
            <w:del w:id="43" w:author="USA 2021-11" w:date="2021-09-14T12:22:00Z">
              <w:r w:rsidRPr="00B049A6" w:rsidDel="00347C81">
                <w:rPr>
                  <w:highlight w:val="cyan"/>
                </w:rPr>
                <w:delText>0</w:delText>
              </w:r>
            </w:del>
            <w:r>
              <w:t>-63</w:t>
            </w:r>
          </w:p>
        </w:tc>
        <w:tc>
          <w:tcPr>
            <w:tcW w:w="2552" w:type="dxa"/>
          </w:tcPr>
          <w:p w14:paraId="7E6CBB24" w14:textId="77777777" w:rsidR="00B049A6" w:rsidRPr="00347C81" w:rsidRDefault="00B049A6" w:rsidP="00347C81">
            <w:pPr>
              <w:pStyle w:val="Tabletext"/>
            </w:pPr>
            <w:r w:rsidRPr="00347C81">
              <w:t>Undefined</w:t>
            </w:r>
          </w:p>
        </w:tc>
        <w:tc>
          <w:tcPr>
            <w:tcW w:w="1276" w:type="dxa"/>
          </w:tcPr>
          <w:p w14:paraId="2C544752" w14:textId="77777777" w:rsidR="00B049A6" w:rsidRDefault="00B049A6" w:rsidP="00347C81">
            <w:pPr>
              <w:pStyle w:val="Tabletext"/>
              <w:jc w:val="center"/>
            </w:pPr>
            <w:r>
              <w:t>None</w:t>
            </w:r>
          </w:p>
        </w:tc>
        <w:tc>
          <w:tcPr>
            <w:tcW w:w="1276" w:type="dxa"/>
          </w:tcPr>
          <w:p w14:paraId="3840D65A" w14:textId="77777777" w:rsidR="00B049A6" w:rsidRDefault="00B049A6" w:rsidP="00347C81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2A6C1210" w14:textId="77777777" w:rsidR="00B049A6" w:rsidRDefault="00B049A6" w:rsidP="00347C81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EFDC1B6" w14:textId="77777777" w:rsidR="00B049A6" w:rsidRDefault="00B049A6" w:rsidP="00347C81">
            <w:pPr>
              <w:pStyle w:val="Tabletext"/>
              <w:rPr>
                <w:szCs w:val="22"/>
              </w:rPr>
            </w:pPr>
            <w:r w:rsidRPr="00347C81">
              <w:t>Reserved</w:t>
            </w:r>
            <w:r>
              <w:rPr>
                <w:szCs w:val="22"/>
              </w:rPr>
              <w:t xml:space="preserve"> for future use</w:t>
            </w:r>
          </w:p>
        </w:tc>
      </w:tr>
      <w:tr w:rsidR="00B049A6" w14:paraId="6B6EF3EC" w14:textId="77777777" w:rsidTr="00D30944">
        <w:trPr>
          <w:cantSplit/>
          <w:trHeight w:val="20"/>
          <w:jc w:val="center"/>
        </w:trPr>
        <w:tc>
          <w:tcPr>
            <w:tcW w:w="9639" w:type="dxa"/>
            <w:gridSpan w:val="6"/>
            <w:tcBorders>
              <w:left w:val="nil"/>
              <w:bottom w:val="nil"/>
              <w:right w:val="nil"/>
            </w:tcBorders>
          </w:tcPr>
          <w:p w14:paraId="11B86E5F" w14:textId="0D88EC48" w:rsidR="00B049A6" w:rsidRPr="00347C81" w:rsidRDefault="00B049A6" w:rsidP="00347C81">
            <w:pPr>
              <w:pStyle w:val="Tabletext"/>
            </w:pPr>
          </w:p>
        </w:tc>
      </w:tr>
    </w:tbl>
    <w:p w14:paraId="1A909488" w14:textId="77777777" w:rsidR="00B049A6" w:rsidRDefault="00B049A6" w:rsidP="00D30944">
      <w:pPr>
        <w:pStyle w:val="Tablefin"/>
        <w:rPr>
          <w:sz w:val="2"/>
          <w:szCs w:val="2"/>
        </w:rPr>
      </w:pPr>
      <w:bookmarkStart w:id="44" w:name="_Ref88629110"/>
      <w:bookmarkStart w:id="45" w:name="_Ref111003558"/>
    </w:p>
    <w:p w14:paraId="379ED92F" w14:textId="77777777" w:rsidR="00B049A6" w:rsidRDefault="00B049A6" w:rsidP="00D30944">
      <w:pPr>
        <w:pStyle w:val="Tablefin"/>
      </w:pPr>
    </w:p>
    <w:p w14:paraId="7334FBC1" w14:textId="77777777" w:rsidR="00B049A6" w:rsidRDefault="00B049A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rPr>
          <w:rFonts w:eastAsiaTheme="minorEastAsia"/>
          <w:b/>
          <w:sz w:val="28"/>
        </w:rPr>
      </w:pPr>
      <w:bookmarkStart w:id="46" w:name="_Toc48639571"/>
      <w:bookmarkEnd w:id="13"/>
      <w:bookmarkEnd w:id="14"/>
      <w:bookmarkEnd w:id="44"/>
      <w:bookmarkEnd w:id="45"/>
      <w:r>
        <w:br w:type="page"/>
      </w:r>
    </w:p>
    <w:p w14:paraId="63FEA741" w14:textId="13F6840F" w:rsidR="00B049A6" w:rsidRPr="00347C81" w:rsidRDefault="00B049A6" w:rsidP="00D30944">
      <w:pPr>
        <w:pStyle w:val="AnnexNoTitle"/>
        <w:rPr>
          <w:lang w:val="en-GB"/>
        </w:rPr>
      </w:pPr>
      <w:r w:rsidRPr="00347C81">
        <w:rPr>
          <w:lang w:val="en-GB"/>
        </w:rPr>
        <w:t>Annex 8</w:t>
      </w:r>
      <w:r w:rsidRPr="00347C81">
        <w:rPr>
          <w:lang w:val="en-GB"/>
        </w:rPr>
        <w:br/>
      </w:r>
      <w:r w:rsidRPr="00347C81">
        <w:rPr>
          <w:lang w:val="en-GB"/>
        </w:rPr>
        <w:br/>
        <w:t>Automatic identification system messages</w:t>
      </w:r>
      <w:bookmarkEnd w:id="46"/>
    </w:p>
    <w:p w14:paraId="3B6357E2" w14:textId="77777777" w:rsidR="00B049A6" w:rsidRPr="00347C81" w:rsidRDefault="00B049A6" w:rsidP="00D30944">
      <w:pPr>
        <w:pStyle w:val="Heading1"/>
      </w:pPr>
      <w:bookmarkStart w:id="47" w:name="_Toc48639573"/>
      <w:r w:rsidRPr="00347C81">
        <w:t>2</w:t>
      </w:r>
      <w:r w:rsidRPr="00347C81">
        <w:tab/>
        <w:t>Message summary</w:t>
      </w:r>
      <w:bookmarkEnd w:id="47"/>
    </w:p>
    <w:p w14:paraId="6D2F48D3" w14:textId="77777777" w:rsidR="00B049A6" w:rsidRPr="00347C81" w:rsidRDefault="00B049A6" w:rsidP="00D30944">
      <w:r w:rsidRPr="00347C81">
        <w:t xml:space="preserve">The defined messages are summarized in </w:t>
      </w:r>
      <w:r>
        <w:t xml:space="preserve">Table </w:t>
      </w:r>
      <w:r w:rsidRPr="00347C81">
        <w:t>46.</w:t>
      </w:r>
    </w:p>
    <w:p w14:paraId="4A09AAAE" w14:textId="77777777" w:rsidR="00B049A6" w:rsidRDefault="00B049A6" w:rsidP="00D30944">
      <w:pPr>
        <w:pStyle w:val="TableNo"/>
      </w:pPr>
      <w:bookmarkStart w:id="48" w:name="_Ref139007277"/>
      <w:r>
        <w:t>TABLE 46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1498"/>
        <w:gridCol w:w="2590"/>
        <w:gridCol w:w="993"/>
        <w:gridCol w:w="1565"/>
        <w:gridCol w:w="1239"/>
        <w:gridCol w:w="830"/>
      </w:tblGrid>
      <w:tr w:rsidR="00B049A6" w14:paraId="78874AE7" w14:textId="77777777" w:rsidTr="00D30944">
        <w:trPr>
          <w:cantSplit/>
          <w:tblHeader/>
          <w:jc w:val="center"/>
        </w:trPr>
        <w:tc>
          <w:tcPr>
            <w:tcW w:w="924" w:type="dxa"/>
            <w:shd w:val="clear" w:color="auto" w:fill="FFFFFF"/>
            <w:vAlign w:val="center"/>
          </w:tcPr>
          <w:bookmarkEnd w:id="48"/>
          <w:p w14:paraId="6FE5C1EE" w14:textId="77777777" w:rsidR="00B049A6" w:rsidRDefault="00B049A6" w:rsidP="00D30944">
            <w:pPr>
              <w:pStyle w:val="Tablehead"/>
              <w:ind w:left="-57" w:right="-57"/>
            </w:pPr>
            <w:r>
              <w:t>Message ID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5C4DB6CE" w14:textId="77777777" w:rsidR="00B049A6" w:rsidRDefault="00B049A6" w:rsidP="00D30944">
            <w:pPr>
              <w:pStyle w:val="Tablehead"/>
            </w:pPr>
            <w:r>
              <w:t>Name</w:t>
            </w:r>
          </w:p>
        </w:tc>
        <w:tc>
          <w:tcPr>
            <w:tcW w:w="2590" w:type="dxa"/>
            <w:shd w:val="clear" w:color="auto" w:fill="FFFFFF"/>
            <w:vAlign w:val="center"/>
          </w:tcPr>
          <w:p w14:paraId="2C6AD3AE" w14:textId="77777777" w:rsidR="00B049A6" w:rsidRDefault="00B049A6" w:rsidP="00D30944">
            <w:pPr>
              <w:pStyle w:val="Tablehead"/>
            </w:pPr>
            <w:r>
              <w:t>Description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94781B2" w14:textId="77777777" w:rsidR="00B049A6" w:rsidRDefault="00B049A6" w:rsidP="00D30944">
            <w:pPr>
              <w:pStyle w:val="Tablehead"/>
            </w:pPr>
            <w:r>
              <w:t>Priority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67474814" w14:textId="77777777" w:rsidR="00B049A6" w:rsidRDefault="00B049A6" w:rsidP="00D30944">
            <w:pPr>
              <w:pStyle w:val="Tablehead"/>
            </w:pPr>
            <w:r>
              <w:t>Access scheme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34A50CDF" w14:textId="77777777" w:rsidR="00B049A6" w:rsidRDefault="00B049A6" w:rsidP="00D30944">
            <w:pPr>
              <w:pStyle w:val="Tablehead"/>
            </w:pPr>
            <w:proofErr w:type="spellStart"/>
            <w:r>
              <w:t>Communi</w:t>
            </w:r>
            <w:proofErr w:type="spellEnd"/>
            <w:r>
              <w:t>-cation state</w:t>
            </w:r>
          </w:p>
        </w:tc>
        <w:tc>
          <w:tcPr>
            <w:tcW w:w="830" w:type="dxa"/>
            <w:shd w:val="clear" w:color="auto" w:fill="FFFFFF"/>
            <w:vAlign w:val="center"/>
          </w:tcPr>
          <w:p w14:paraId="3AEB862D" w14:textId="77777777" w:rsidR="00B049A6" w:rsidRDefault="00B049A6" w:rsidP="00D30944">
            <w:pPr>
              <w:pStyle w:val="Tablehead"/>
            </w:pPr>
            <w:r>
              <w:t>M/B</w:t>
            </w:r>
          </w:p>
        </w:tc>
      </w:tr>
      <w:tr w:rsidR="00B049A6" w14:paraId="5763B8AD" w14:textId="77777777" w:rsidTr="00D30944">
        <w:trPr>
          <w:cantSplit/>
          <w:jc w:val="center"/>
        </w:trPr>
        <w:tc>
          <w:tcPr>
            <w:tcW w:w="924" w:type="dxa"/>
          </w:tcPr>
          <w:p w14:paraId="795188F5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498" w:type="dxa"/>
          </w:tcPr>
          <w:p w14:paraId="480027BF" w14:textId="77777777" w:rsidR="00B049A6" w:rsidRDefault="00B049A6" w:rsidP="00D30944">
            <w:pPr>
              <w:pStyle w:val="Tabletext"/>
            </w:pPr>
            <w:r>
              <w:t>Position report</w:t>
            </w:r>
          </w:p>
        </w:tc>
        <w:tc>
          <w:tcPr>
            <w:tcW w:w="2590" w:type="dxa"/>
          </w:tcPr>
          <w:p w14:paraId="4901B742" w14:textId="77777777" w:rsidR="00B049A6" w:rsidRPr="00347C81" w:rsidRDefault="00B049A6" w:rsidP="00D30944">
            <w:pPr>
              <w:pStyle w:val="Tabletext"/>
            </w:pPr>
            <w:r w:rsidRPr="00347C81">
              <w:t xml:space="preserve">Scheduled position report; </w:t>
            </w:r>
            <w:r w:rsidRPr="00347C81">
              <w:br/>
              <w:t xml:space="preserve">(Class A </w:t>
            </w:r>
            <w:proofErr w:type="gramStart"/>
            <w:r>
              <w:t>[]station</w:t>
            </w:r>
            <w:proofErr w:type="gramEnd"/>
            <w:r w:rsidRPr="00347C81">
              <w:t>)</w:t>
            </w:r>
          </w:p>
        </w:tc>
        <w:tc>
          <w:tcPr>
            <w:tcW w:w="993" w:type="dxa"/>
          </w:tcPr>
          <w:p w14:paraId="61E035E4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18060A3" w14:textId="77777777" w:rsidR="00B049A6" w:rsidRDefault="00B049A6" w:rsidP="00D30944">
            <w:pPr>
              <w:pStyle w:val="Tabletext"/>
            </w:pPr>
            <w:r>
              <w:t xml:space="preserve">SOTDMA, RATDMA,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1)</w:t>
            </w:r>
          </w:p>
        </w:tc>
        <w:tc>
          <w:tcPr>
            <w:tcW w:w="1239" w:type="dxa"/>
          </w:tcPr>
          <w:p w14:paraId="6508543C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</w:p>
        </w:tc>
        <w:tc>
          <w:tcPr>
            <w:tcW w:w="830" w:type="dxa"/>
          </w:tcPr>
          <w:p w14:paraId="0B9467ED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5A07D93B" w14:textId="77777777" w:rsidTr="00D30944">
        <w:trPr>
          <w:cantSplit/>
          <w:jc w:val="center"/>
        </w:trPr>
        <w:tc>
          <w:tcPr>
            <w:tcW w:w="924" w:type="dxa"/>
          </w:tcPr>
          <w:p w14:paraId="27B0ACED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498" w:type="dxa"/>
          </w:tcPr>
          <w:p w14:paraId="3FE6BF0A" w14:textId="77777777" w:rsidR="00B049A6" w:rsidRDefault="00B049A6" w:rsidP="00D30944">
            <w:pPr>
              <w:pStyle w:val="Tabletext"/>
            </w:pPr>
            <w:r>
              <w:t>Position report</w:t>
            </w:r>
          </w:p>
        </w:tc>
        <w:tc>
          <w:tcPr>
            <w:tcW w:w="2590" w:type="dxa"/>
          </w:tcPr>
          <w:p w14:paraId="123BAC4A" w14:textId="77777777" w:rsidR="00B049A6" w:rsidRPr="00347C81" w:rsidRDefault="00B049A6" w:rsidP="00D30944">
            <w:pPr>
              <w:pStyle w:val="Tabletext"/>
            </w:pPr>
            <w:r w:rsidRPr="00347C81">
              <w:t xml:space="preserve">Assigned scheduled position report; (Class A </w:t>
            </w:r>
            <w:proofErr w:type="gramStart"/>
            <w:r>
              <w:t>[]station</w:t>
            </w:r>
            <w:proofErr w:type="gramEnd"/>
            <w:r w:rsidRPr="00347C81">
              <w:t>)</w:t>
            </w:r>
          </w:p>
        </w:tc>
        <w:tc>
          <w:tcPr>
            <w:tcW w:w="993" w:type="dxa"/>
          </w:tcPr>
          <w:p w14:paraId="164D5B91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30BE847F" w14:textId="77777777" w:rsidR="00B049A6" w:rsidRDefault="00B049A6" w:rsidP="00D30944">
            <w:pPr>
              <w:pStyle w:val="Tabletext"/>
            </w:pPr>
            <w:proofErr w:type="gramStart"/>
            <w:r>
              <w:t>SOTDMA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9)</w:t>
            </w:r>
          </w:p>
        </w:tc>
        <w:tc>
          <w:tcPr>
            <w:tcW w:w="1239" w:type="dxa"/>
          </w:tcPr>
          <w:p w14:paraId="17EDC62B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</w:p>
        </w:tc>
        <w:tc>
          <w:tcPr>
            <w:tcW w:w="830" w:type="dxa"/>
          </w:tcPr>
          <w:p w14:paraId="17D824C8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6902A07C" w14:textId="77777777" w:rsidTr="00D30944">
        <w:trPr>
          <w:cantSplit/>
          <w:jc w:val="center"/>
        </w:trPr>
        <w:tc>
          <w:tcPr>
            <w:tcW w:w="924" w:type="dxa"/>
          </w:tcPr>
          <w:p w14:paraId="7A259EB2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498" w:type="dxa"/>
          </w:tcPr>
          <w:p w14:paraId="104612F2" w14:textId="77777777" w:rsidR="00B049A6" w:rsidRDefault="00B049A6" w:rsidP="00D30944">
            <w:pPr>
              <w:pStyle w:val="Tabletext"/>
            </w:pPr>
            <w:r>
              <w:t>Position report</w:t>
            </w:r>
          </w:p>
        </w:tc>
        <w:tc>
          <w:tcPr>
            <w:tcW w:w="2590" w:type="dxa"/>
          </w:tcPr>
          <w:p w14:paraId="6B518030" w14:textId="77777777" w:rsidR="00B049A6" w:rsidRPr="00347C81" w:rsidRDefault="00B049A6" w:rsidP="00D30944">
            <w:pPr>
              <w:pStyle w:val="Tabletext"/>
            </w:pPr>
            <w:r w:rsidRPr="00347C81">
              <w:t xml:space="preserve">Special position report, response to interrogation; (Class A </w:t>
            </w:r>
            <w:proofErr w:type="gramStart"/>
            <w:r>
              <w:t>[]station</w:t>
            </w:r>
            <w:proofErr w:type="gramEnd"/>
            <w:r w:rsidRPr="00347C81">
              <w:t>)</w:t>
            </w:r>
          </w:p>
        </w:tc>
        <w:tc>
          <w:tcPr>
            <w:tcW w:w="993" w:type="dxa"/>
          </w:tcPr>
          <w:p w14:paraId="30AFAD12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5E8F5A4A" w14:textId="77777777" w:rsidR="00B049A6" w:rsidRDefault="00B049A6" w:rsidP="00D30944">
            <w:pPr>
              <w:pStyle w:val="Tabletext"/>
            </w:pPr>
            <w:proofErr w:type="gramStart"/>
            <w:r>
              <w:t>RATDMA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1)</w:t>
            </w:r>
          </w:p>
        </w:tc>
        <w:tc>
          <w:tcPr>
            <w:tcW w:w="1239" w:type="dxa"/>
          </w:tcPr>
          <w:p w14:paraId="3C879F0D" w14:textId="77777777" w:rsidR="00B049A6" w:rsidRDefault="00B049A6" w:rsidP="00D30944">
            <w:pPr>
              <w:pStyle w:val="Tabletext"/>
              <w:jc w:val="center"/>
            </w:pPr>
            <w:r>
              <w:t>ITDMA</w:t>
            </w:r>
          </w:p>
        </w:tc>
        <w:tc>
          <w:tcPr>
            <w:tcW w:w="830" w:type="dxa"/>
          </w:tcPr>
          <w:p w14:paraId="39ED8B37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4BBE9A6A" w14:textId="77777777" w:rsidTr="00D30944">
        <w:trPr>
          <w:cantSplit/>
          <w:jc w:val="center"/>
        </w:trPr>
        <w:tc>
          <w:tcPr>
            <w:tcW w:w="924" w:type="dxa"/>
          </w:tcPr>
          <w:p w14:paraId="24D39748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498" w:type="dxa"/>
          </w:tcPr>
          <w:p w14:paraId="645F5DA6" w14:textId="77777777" w:rsidR="00B049A6" w:rsidRDefault="00B049A6" w:rsidP="00D30944">
            <w:pPr>
              <w:pStyle w:val="Tabletext"/>
            </w:pPr>
            <w:r>
              <w:t>Base station report</w:t>
            </w:r>
          </w:p>
        </w:tc>
        <w:tc>
          <w:tcPr>
            <w:tcW w:w="2590" w:type="dxa"/>
          </w:tcPr>
          <w:p w14:paraId="3998A7DC" w14:textId="77777777" w:rsidR="00B049A6" w:rsidRPr="00347C81" w:rsidRDefault="00B049A6" w:rsidP="00D30944">
            <w:pPr>
              <w:pStyle w:val="Tabletext"/>
            </w:pPr>
            <w:r w:rsidRPr="00347C81">
              <w:t xml:space="preserve">Position, UTC, date and current slot number of base </w:t>
            </w:r>
            <w:proofErr w:type="gramStart"/>
            <w:r w:rsidRPr="00347C81">
              <w:t>station</w:t>
            </w:r>
            <w:proofErr w:type="gramEnd"/>
          </w:p>
        </w:tc>
        <w:tc>
          <w:tcPr>
            <w:tcW w:w="993" w:type="dxa"/>
          </w:tcPr>
          <w:p w14:paraId="306C74BF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BC78459" w14:textId="77777777" w:rsidR="00B049A6" w:rsidRDefault="00B049A6" w:rsidP="00D30944">
            <w:pPr>
              <w:pStyle w:val="Tabletext"/>
            </w:pPr>
            <w:proofErr w:type="gramStart"/>
            <w:r>
              <w:t>FATDMA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3)</w:t>
            </w:r>
            <w:r>
              <w:t xml:space="preserve">, </w:t>
            </w:r>
            <w:r>
              <w:rPr>
                <w:vertAlign w:val="superscript"/>
              </w:rPr>
              <w:t>(7)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02D36AE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</w:p>
        </w:tc>
        <w:tc>
          <w:tcPr>
            <w:tcW w:w="830" w:type="dxa"/>
          </w:tcPr>
          <w:p w14:paraId="21977DB7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4927C566" w14:textId="77777777" w:rsidTr="00D30944">
        <w:trPr>
          <w:cantSplit/>
          <w:jc w:val="center"/>
        </w:trPr>
        <w:tc>
          <w:tcPr>
            <w:tcW w:w="924" w:type="dxa"/>
          </w:tcPr>
          <w:p w14:paraId="6A36B28A" w14:textId="77777777" w:rsidR="00B049A6" w:rsidRDefault="00B049A6" w:rsidP="00D30944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498" w:type="dxa"/>
          </w:tcPr>
          <w:p w14:paraId="4F6C56C3" w14:textId="77777777" w:rsidR="00B049A6" w:rsidRPr="00347C81" w:rsidRDefault="00B049A6" w:rsidP="00D30944">
            <w:pPr>
              <w:pStyle w:val="Tabletext"/>
            </w:pPr>
            <w:r w:rsidRPr="00347C81">
              <w:t>Static and voyage related data</w:t>
            </w:r>
          </w:p>
        </w:tc>
        <w:tc>
          <w:tcPr>
            <w:tcW w:w="2590" w:type="dxa"/>
          </w:tcPr>
          <w:p w14:paraId="0A494FA2" w14:textId="77777777" w:rsidR="00B049A6" w:rsidRPr="00347C81" w:rsidRDefault="00B049A6" w:rsidP="00D30944">
            <w:pPr>
              <w:pStyle w:val="Tabletext"/>
            </w:pPr>
            <w:r w:rsidRPr="00347C81">
              <w:t xml:space="preserve">Scheduled static and voyage related vessel data report; (Class A </w:t>
            </w:r>
            <w:proofErr w:type="gramStart"/>
            <w:r>
              <w:t>[]station</w:t>
            </w:r>
            <w:proofErr w:type="gramEnd"/>
            <w:r w:rsidRPr="00347C81">
              <w:t>)</w:t>
            </w:r>
          </w:p>
        </w:tc>
        <w:tc>
          <w:tcPr>
            <w:tcW w:w="993" w:type="dxa"/>
          </w:tcPr>
          <w:p w14:paraId="3980B6B2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565" w:type="dxa"/>
          </w:tcPr>
          <w:p w14:paraId="19ED9106" w14:textId="77777777" w:rsidR="00B049A6" w:rsidRDefault="00B049A6" w:rsidP="00D30944">
            <w:pPr>
              <w:pStyle w:val="Tabletext"/>
            </w:pPr>
            <w:r>
              <w:t xml:space="preserve">RATDMA,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11)</w:t>
            </w:r>
          </w:p>
        </w:tc>
        <w:tc>
          <w:tcPr>
            <w:tcW w:w="1239" w:type="dxa"/>
          </w:tcPr>
          <w:p w14:paraId="49E15C29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65996796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050C5DE1" w14:textId="77777777" w:rsidTr="00D30944">
        <w:trPr>
          <w:cantSplit/>
          <w:jc w:val="center"/>
        </w:trPr>
        <w:tc>
          <w:tcPr>
            <w:tcW w:w="924" w:type="dxa"/>
          </w:tcPr>
          <w:p w14:paraId="15CCC714" w14:textId="77777777" w:rsidR="00B049A6" w:rsidRDefault="00B049A6" w:rsidP="00D30944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1498" w:type="dxa"/>
          </w:tcPr>
          <w:p w14:paraId="6BFE08C1" w14:textId="77777777" w:rsidR="00B049A6" w:rsidRDefault="00B049A6" w:rsidP="00D30944">
            <w:pPr>
              <w:pStyle w:val="Tabletext"/>
            </w:pPr>
            <w:r>
              <w:t>Binary addressed message</w:t>
            </w:r>
          </w:p>
        </w:tc>
        <w:tc>
          <w:tcPr>
            <w:tcW w:w="2590" w:type="dxa"/>
          </w:tcPr>
          <w:p w14:paraId="0BA2C0B0" w14:textId="77777777" w:rsidR="00B049A6" w:rsidRPr="00347C81" w:rsidRDefault="00B049A6" w:rsidP="00D30944">
            <w:pPr>
              <w:pStyle w:val="Tabletext"/>
            </w:pPr>
            <w:r w:rsidRPr="00347C81">
              <w:t>Binary data for addressed communication</w:t>
            </w:r>
          </w:p>
        </w:tc>
        <w:tc>
          <w:tcPr>
            <w:tcW w:w="993" w:type="dxa"/>
          </w:tcPr>
          <w:p w14:paraId="7DC6DB0D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50CE8DFD" w14:textId="77777777" w:rsidR="00B049A6" w:rsidRDefault="00B049A6" w:rsidP="00D30944">
            <w:pPr>
              <w:pStyle w:val="Tabletext"/>
            </w:pPr>
            <w:proofErr w:type="gramStart"/>
            <w:r>
              <w:t>RATDMA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1F29FDF3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900215B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44FBC5AF" w14:textId="77777777" w:rsidTr="00D30944">
        <w:trPr>
          <w:cantSplit/>
          <w:jc w:val="center"/>
        </w:trPr>
        <w:tc>
          <w:tcPr>
            <w:tcW w:w="924" w:type="dxa"/>
          </w:tcPr>
          <w:p w14:paraId="467A2E98" w14:textId="77777777" w:rsidR="00B049A6" w:rsidRDefault="00B049A6" w:rsidP="00D30944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1498" w:type="dxa"/>
          </w:tcPr>
          <w:p w14:paraId="585A5D5A" w14:textId="77777777" w:rsidR="00B049A6" w:rsidRDefault="00B049A6" w:rsidP="00D30944">
            <w:pPr>
              <w:pStyle w:val="Tabletext"/>
            </w:pPr>
            <w:r>
              <w:t>Binary acknowledge-</w:t>
            </w:r>
            <w:proofErr w:type="spellStart"/>
            <w:r>
              <w:t>ment</w:t>
            </w:r>
            <w:proofErr w:type="spellEnd"/>
          </w:p>
        </w:tc>
        <w:tc>
          <w:tcPr>
            <w:tcW w:w="2590" w:type="dxa"/>
          </w:tcPr>
          <w:p w14:paraId="1DBC2143" w14:textId="77777777" w:rsidR="00B049A6" w:rsidRPr="00347C81" w:rsidRDefault="00B049A6" w:rsidP="00D30944">
            <w:pPr>
              <w:pStyle w:val="Tabletext"/>
            </w:pPr>
            <w:r w:rsidRPr="00347C81">
              <w:t>Acknowledgement of received addressed binary data</w:t>
            </w:r>
          </w:p>
        </w:tc>
        <w:tc>
          <w:tcPr>
            <w:tcW w:w="993" w:type="dxa"/>
          </w:tcPr>
          <w:p w14:paraId="5554B977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2E5BF7ED" w14:textId="77777777" w:rsidR="00B049A6" w:rsidRDefault="00B049A6" w:rsidP="00D30944">
            <w:pPr>
              <w:pStyle w:val="Tabletext"/>
            </w:pPr>
            <w:r>
              <w:t xml:space="preserve">RATDMA, FATDMA,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2)</w:t>
            </w:r>
          </w:p>
        </w:tc>
        <w:tc>
          <w:tcPr>
            <w:tcW w:w="1239" w:type="dxa"/>
          </w:tcPr>
          <w:p w14:paraId="194315F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DAD8608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284E6D08" w14:textId="77777777" w:rsidTr="00D30944">
        <w:trPr>
          <w:cantSplit/>
          <w:jc w:val="center"/>
        </w:trPr>
        <w:tc>
          <w:tcPr>
            <w:tcW w:w="924" w:type="dxa"/>
          </w:tcPr>
          <w:p w14:paraId="09DBB02E" w14:textId="77777777" w:rsidR="00B049A6" w:rsidRDefault="00B049A6" w:rsidP="00D30944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1498" w:type="dxa"/>
          </w:tcPr>
          <w:p w14:paraId="4C0293E0" w14:textId="77777777" w:rsidR="00B049A6" w:rsidRDefault="00B049A6" w:rsidP="00D30944">
            <w:pPr>
              <w:pStyle w:val="Tabletext"/>
            </w:pPr>
            <w:r>
              <w:t>Binary broadcast message</w:t>
            </w:r>
          </w:p>
        </w:tc>
        <w:tc>
          <w:tcPr>
            <w:tcW w:w="2590" w:type="dxa"/>
          </w:tcPr>
          <w:p w14:paraId="19EFD6F0" w14:textId="77777777" w:rsidR="00B049A6" w:rsidRPr="00347C81" w:rsidRDefault="00B049A6" w:rsidP="00D30944">
            <w:pPr>
              <w:pStyle w:val="Tabletext"/>
            </w:pPr>
            <w:r w:rsidRPr="00347C81">
              <w:t>Binary data for broadcast communication</w:t>
            </w:r>
          </w:p>
        </w:tc>
        <w:tc>
          <w:tcPr>
            <w:tcW w:w="993" w:type="dxa"/>
          </w:tcPr>
          <w:p w14:paraId="21157182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4EB0442B" w14:textId="77777777" w:rsidR="00B049A6" w:rsidRDefault="00B049A6" w:rsidP="00D30944">
            <w:pPr>
              <w:pStyle w:val="Tabletext"/>
            </w:pPr>
            <w:proofErr w:type="gramStart"/>
            <w:r>
              <w:t>RATDMA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5B340B73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76A80ED8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73AB6223" w14:textId="77777777" w:rsidTr="00D30944">
        <w:trPr>
          <w:cantSplit/>
          <w:jc w:val="center"/>
        </w:trPr>
        <w:tc>
          <w:tcPr>
            <w:tcW w:w="924" w:type="dxa"/>
          </w:tcPr>
          <w:p w14:paraId="63B9896C" w14:textId="77777777" w:rsidR="00B049A6" w:rsidRDefault="00B049A6" w:rsidP="00D30944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1498" w:type="dxa"/>
          </w:tcPr>
          <w:p w14:paraId="5FD9D2F1" w14:textId="77777777" w:rsidR="00B049A6" w:rsidRDefault="00B049A6" w:rsidP="00D30944">
            <w:pPr>
              <w:pStyle w:val="Tabletext"/>
            </w:pPr>
            <w:r>
              <w:t>Standard SAR aircraft position report</w:t>
            </w:r>
          </w:p>
        </w:tc>
        <w:tc>
          <w:tcPr>
            <w:tcW w:w="2590" w:type="dxa"/>
          </w:tcPr>
          <w:p w14:paraId="427E582B" w14:textId="77777777" w:rsidR="00B049A6" w:rsidRPr="00347C81" w:rsidRDefault="00B049A6" w:rsidP="00D30944">
            <w:pPr>
              <w:pStyle w:val="Tabletext"/>
            </w:pPr>
            <w:r w:rsidRPr="00347C81">
              <w:t>Position report for airborne stations involved in SAR operations, only</w:t>
            </w:r>
          </w:p>
        </w:tc>
        <w:tc>
          <w:tcPr>
            <w:tcW w:w="993" w:type="dxa"/>
          </w:tcPr>
          <w:p w14:paraId="040943B0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2767726" w14:textId="77777777" w:rsidR="00B049A6" w:rsidRDefault="00B049A6" w:rsidP="00D30944">
            <w:pPr>
              <w:pStyle w:val="Tabletext"/>
            </w:pPr>
            <w:r>
              <w:t xml:space="preserve">SOTDMA, RATDMA,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1)</w:t>
            </w:r>
          </w:p>
        </w:tc>
        <w:tc>
          <w:tcPr>
            <w:tcW w:w="1239" w:type="dxa"/>
          </w:tcPr>
          <w:p w14:paraId="45C5E032" w14:textId="77777777" w:rsidR="00B049A6" w:rsidRDefault="00B049A6" w:rsidP="00D30944">
            <w:pPr>
              <w:pStyle w:val="Tabletext"/>
              <w:jc w:val="center"/>
            </w:pPr>
            <w:r>
              <w:t>SOTDMA ITDMA</w:t>
            </w:r>
          </w:p>
        </w:tc>
        <w:tc>
          <w:tcPr>
            <w:tcW w:w="830" w:type="dxa"/>
          </w:tcPr>
          <w:p w14:paraId="5336AD83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4DC2B2C3" w14:textId="77777777" w:rsidTr="00D30944">
        <w:trPr>
          <w:cantSplit/>
          <w:jc w:val="center"/>
        </w:trPr>
        <w:tc>
          <w:tcPr>
            <w:tcW w:w="924" w:type="dxa"/>
          </w:tcPr>
          <w:p w14:paraId="10E0D9F8" w14:textId="77777777" w:rsidR="00B049A6" w:rsidRDefault="00B049A6" w:rsidP="00D30944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1498" w:type="dxa"/>
          </w:tcPr>
          <w:p w14:paraId="1D16BF4F" w14:textId="77777777" w:rsidR="00B049A6" w:rsidRDefault="00B049A6" w:rsidP="00D30944">
            <w:pPr>
              <w:pStyle w:val="Tabletext"/>
            </w:pPr>
            <w:r>
              <w:t>UTC/date inquiry</w:t>
            </w:r>
          </w:p>
        </w:tc>
        <w:tc>
          <w:tcPr>
            <w:tcW w:w="2590" w:type="dxa"/>
          </w:tcPr>
          <w:p w14:paraId="0CB606BB" w14:textId="77777777" w:rsidR="00B049A6" w:rsidRDefault="00B049A6" w:rsidP="00D30944">
            <w:pPr>
              <w:pStyle w:val="Tabletext"/>
            </w:pPr>
            <w:r>
              <w:t>Request UTC and date</w:t>
            </w:r>
          </w:p>
        </w:tc>
        <w:tc>
          <w:tcPr>
            <w:tcW w:w="993" w:type="dxa"/>
          </w:tcPr>
          <w:p w14:paraId="3E2CDCEB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65" w:type="dxa"/>
          </w:tcPr>
          <w:p w14:paraId="5A240AEC" w14:textId="77777777" w:rsidR="00B049A6" w:rsidRDefault="00B049A6" w:rsidP="00D30944">
            <w:pPr>
              <w:pStyle w:val="Tabletext"/>
            </w:pPr>
            <w:r>
              <w:t xml:space="preserve">RATDMA, FATDMA,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2)</w:t>
            </w:r>
          </w:p>
        </w:tc>
        <w:tc>
          <w:tcPr>
            <w:tcW w:w="1239" w:type="dxa"/>
          </w:tcPr>
          <w:p w14:paraId="33C3DAA0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7BA6EC43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33AA5BE2" w14:textId="77777777" w:rsidTr="00D30944">
        <w:trPr>
          <w:cantSplit/>
          <w:jc w:val="center"/>
        </w:trPr>
        <w:tc>
          <w:tcPr>
            <w:tcW w:w="924" w:type="dxa"/>
          </w:tcPr>
          <w:p w14:paraId="4150B663" w14:textId="77777777" w:rsidR="00B049A6" w:rsidRDefault="00B049A6" w:rsidP="00D30944">
            <w:pPr>
              <w:pStyle w:val="Tabletext"/>
              <w:jc w:val="center"/>
            </w:pPr>
            <w:r>
              <w:t>11</w:t>
            </w:r>
          </w:p>
        </w:tc>
        <w:tc>
          <w:tcPr>
            <w:tcW w:w="1498" w:type="dxa"/>
          </w:tcPr>
          <w:p w14:paraId="5071BBBF" w14:textId="77777777" w:rsidR="00B049A6" w:rsidRDefault="00B049A6" w:rsidP="00D30944">
            <w:pPr>
              <w:pStyle w:val="Tabletext"/>
            </w:pPr>
            <w:r>
              <w:t>UTC/date response</w:t>
            </w:r>
          </w:p>
        </w:tc>
        <w:tc>
          <w:tcPr>
            <w:tcW w:w="2590" w:type="dxa"/>
          </w:tcPr>
          <w:p w14:paraId="363C68AD" w14:textId="77777777" w:rsidR="00B049A6" w:rsidRPr="00347C81" w:rsidRDefault="00B049A6" w:rsidP="00D30944">
            <w:pPr>
              <w:pStyle w:val="Tabletext"/>
            </w:pPr>
            <w:r w:rsidRPr="00347C81">
              <w:t>Current UTC and date if available</w:t>
            </w:r>
          </w:p>
        </w:tc>
        <w:tc>
          <w:tcPr>
            <w:tcW w:w="993" w:type="dxa"/>
          </w:tcPr>
          <w:p w14:paraId="468889F7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65" w:type="dxa"/>
          </w:tcPr>
          <w:p w14:paraId="7F21AFC1" w14:textId="77777777" w:rsidR="00B049A6" w:rsidRDefault="00B049A6" w:rsidP="00D30944">
            <w:pPr>
              <w:pStyle w:val="Tabletext"/>
            </w:pPr>
            <w:r>
              <w:t xml:space="preserve">RATDMA,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2)</w:t>
            </w:r>
          </w:p>
        </w:tc>
        <w:tc>
          <w:tcPr>
            <w:tcW w:w="1239" w:type="dxa"/>
          </w:tcPr>
          <w:p w14:paraId="4A6075F3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  <w:r>
              <w:br/>
            </w:r>
          </w:p>
        </w:tc>
        <w:tc>
          <w:tcPr>
            <w:tcW w:w="830" w:type="dxa"/>
          </w:tcPr>
          <w:p w14:paraId="7199C869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2FEDE32A" w14:textId="77777777" w:rsidTr="00D30944">
        <w:trPr>
          <w:cantSplit/>
          <w:jc w:val="center"/>
        </w:trPr>
        <w:tc>
          <w:tcPr>
            <w:tcW w:w="924" w:type="dxa"/>
          </w:tcPr>
          <w:p w14:paraId="2993AAC5" w14:textId="77777777" w:rsidR="00B049A6" w:rsidRDefault="00B049A6" w:rsidP="00D30944">
            <w:pPr>
              <w:pStyle w:val="Tabletext"/>
              <w:jc w:val="center"/>
            </w:pPr>
            <w:r>
              <w:t>12</w:t>
            </w:r>
          </w:p>
        </w:tc>
        <w:tc>
          <w:tcPr>
            <w:tcW w:w="1498" w:type="dxa"/>
          </w:tcPr>
          <w:p w14:paraId="210B0DDA" w14:textId="77777777" w:rsidR="00B049A6" w:rsidRDefault="00B049A6" w:rsidP="00D30944">
            <w:pPr>
              <w:pStyle w:val="Tabletext"/>
            </w:pPr>
            <w:r>
              <w:t>Addressed safety related message</w:t>
            </w:r>
          </w:p>
        </w:tc>
        <w:tc>
          <w:tcPr>
            <w:tcW w:w="2590" w:type="dxa"/>
          </w:tcPr>
          <w:p w14:paraId="401F2635" w14:textId="77777777" w:rsidR="00B049A6" w:rsidRPr="00347C81" w:rsidRDefault="00B049A6" w:rsidP="00D30944">
            <w:pPr>
              <w:pStyle w:val="Tabletext"/>
            </w:pPr>
            <w:r w:rsidRPr="00347C81">
              <w:t>Safety related data for addressed communication</w:t>
            </w:r>
          </w:p>
        </w:tc>
        <w:tc>
          <w:tcPr>
            <w:tcW w:w="993" w:type="dxa"/>
          </w:tcPr>
          <w:p w14:paraId="06099A12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65" w:type="dxa"/>
          </w:tcPr>
          <w:p w14:paraId="39685DB6" w14:textId="77777777" w:rsidR="00B049A6" w:rsidRDefault="00B049A6" w:rsidP="00D30944">
            <w:pPr>
              <w:pStyle w:val="Tabletext"/>
            </w:pPr>
            <w:proofErr w:type="gramStart"/>
            <w:r>
              <w:t>RATDMA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73DFD94B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6DA00BB4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4B2BEF2B" w14:textId="77777777" w:rsidTr="00D30944">
        <w:trPr>
          <w:cantSplit/>
          <w:jc w:val="center"/>
        </w:trPr>
        <w:tc>
          <w:tcPr>
            <w:tcW w:w="924" w:type="dxa"/>
          </w:tcPr>
          <w:p w14:paraId="543095F4" w14:textId="77777777" w:rsidR="00B049A6" w:rsidRDefault="00B049A6" w:rsidP="00D30944">
            <w:pPr>
              <w:pStyle w:val="Tabletext"/>
              <w:jc w:val="center"/>
            </w:pPr>
            <w:r>
              <w:t>13</w:t>
            </w:r>
          </w:p>
        </w:tc>
        <w:tc>
          <w:tcPr>
            <w:tcW w:w="1498" w:type="dxa"/>
          </w:tcPr>
          <w:p w14:paraId="66F5875B" w14:textId="77777777" w:rsidR="00B049A6" w:rsidRDefault="00B049A6" w:rsidP="00D30944">
            <w:pPr>
              <w:pStyle w:val="Tabletext"/>
            </w:pPr>
            <w:r>
              <w:t>Safety related acknowledge-</w:t>
            </w:r>
            <w:proofErr w:type="spellStart"/>
            <w:r>
              <w:t>ment</w:t>
            </w:r>
            <w:proofErr w:type="spellEnd"/>
          </w:p>
        </w:tc>
        <w:tc>
          <w:tcPr>
            <w:tcW w:w="2590" w:type="dxa"/>
          </w:tcPr>
          <w:p w14:paraId="7456A677" w14:textId="77777777" w:rsidR="00B049A6" w:rsidRPr="00347C81" w:rsidRDefault="00B049A6" w:rsidP="00D30944">
            <w:pPr>
              <w:pStyle w:val="Tabletext"/>
            </w:pPr>
            <w:r w:rsidRPr="00347C81">
              <w:t>Acknowledgement of received addressed safety related message</w:t>
            </w:r>
          </w:p>
        </w:tc>
        <w:tc>
          <w:tcPr>
            <w:tcW w:w="993" w:type="dxa"/>
          </w:tcPr>
          <w:p w14:paraId="3B3D1F76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32ECD200" w14:textId="77777777" w:rsidR="00B049A6" w:rsidRDefault="00B049A6" w:rsidP="00D30944">
            <w:pPr>
              <w:pStyle w:val="Tabletext"/>
            </w:pPr>
            <w:r>
              <w:t xml:space="preserve">RATDMA, FATDMA,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2)</w:t>
            </w:r>
          </w:p>
        </w:tc>
        <w:tc>
          <w:tcPr>
            <w:tcW w:w="1239" w:type="dxa"/>
          </w:tcPr>
          <w:p w14:paraId="42412590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584ADDCD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740A3860" w14:textId="77777777" w:rsidTr="00D30944">
        <w:trPr>
          <w:cantSplit/>
          <w:jc w:val="center"/>
        </w:trPr>
        <w:tc>
          <w:tcPr>
            <w:tcW w:w="924" w:type="dxa"/>
          </w:tcPr>
          <w:p w14:paraId="6F831B76" w14:textId="77777777" w:rsidR="00B049A6" w:rsidRDefault="00B049A6" w:rsidP="00D30944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1498" w:type="dxa"/>
          </w:tcPr>
          <w:p w14:paraId="13C16BB7" w14:textId="77777777" w:rsidR="00B049A6" w:rsidRDefault="00B049A6" w:rsidP="00D30944">
            <w:pPr>
              <w:pStyle w:val="Tabletext"/>
            </w:pPr>
            <w:r>
              <w:t>Safety related broadcast message</w:t>
            </w:r>
          </w:p>
        </w:tc>
        <w:tc>
          <w:tcPr>
            <w:tcW w:w="2590" w:type="dxa"/>
          </w:tcPr>
          <w:p w14:paraId="7E4E0A0B" w14:textId="77777777" w:rsidR="00B049A6" w:rsidRPr="00347C81" w:rsidRDefault="00B049A6" w:rsidP="00D30944">
            <w:pPr>
              <w:pStyle w:val="Tabletext"/>
            </w:pPr>
            <w:r w:rsidRPr="00347C81">
              <w:t xml:space="preserve">Safety related data for broadcast communication </w:t>
            </w:r>
          </w:p>
        </w:tc>
        <w:tc>
          <w:tcPr>
            <w:tcW w:w="993" w:type="dxa"/>
          </w:tcPr>
          <w:p w14:paraId="12E43B8A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65" w:type="dxa"/>
          </w:tcPr>
          <w:p w14:paraId="58CCD434" w14:textId="77777777" w:rsidR="00B049A6" w:rsidRDefault="00B049A6" w:rsidP="00D30944">
            <w:pPr>
              <w:pStyle w:val="Tabletext"/>
            </w:pPr>
            <w:proofErr w:type="gramStart"/>
            <w:r>
              <w:t>RATDMA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4F5BC23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23F5E1D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61E07C04" w14:textId="77777777" w:rsidTr="00D30944">
        <w:trPr>
          <w:cantSplit/>
          <w:jc w:val="center"/>
        </w:trPr>
        <w:tc>
          <w:tcPr>
            <w:tcW w:w="924" w:type="dxa"/>
          </w:tcPr>
          <w:p w14:paraId="4721C3C5" w14:textId="77777777" w:rsidR="00B049A6" w:rsidRDefault="00B049A6" w:rsidP="00D30944">
            <w:pPr>
              <w:pStyle w:val="Tabletext"/>
              <w:jc w:val="center"/>
            </w:pPr>
            <w:r>
              <w:t>15</w:t>
            </w:r>
          </w:p>
        </w:tc>
        <w:tc>
          <w:tcPr>
            <w:tcW w:w="1498" w:type="dxa"/>
          </w:tcPr>
          <w:p w14:paraId="75603102" w14:textId="77777777" w:rsidR="00B049A6" w:rsidRDefault="00B049A6" w:rsidP="00D30944">
            <w:pPr>
              <w:pStyle w:val="Tabletext"/>
            </w:pPr>
            <w:r>
              <w:t>Interrogation</w:t>
            </w:r>
          </w:p>
        </w:tc>
        <w:tc>
          <w:tcPr>
            <w:tcW w:w="2590" w:type="dxa"/>
          </w:tcPr>
          <w:p w14:paraId="06450EC5" w14:textId="77777777" w:rsidR="00B049A6" w:rsidRPr="00347C81" w:rsidRDefault="00B049A6" w:rsidP="00D30944">
            <w:pPr>
              <w:pStyle w:val="Tabletext"/>
            </w:pPr>
            <w:r w:rsidRPr="00347C81">
              <w:t xml:space="preserve">Request for a specific message type (can result in multiple responses from one or several </w:t>
            </w:r>
            <w:proofErr w:type="gramStart"/>
            <w:r w:rsidRPr="00347C81">
              <w:t>stations)</w:t>
            </w:r>
            <w:r w:rsidRPr="00347C81">
              <w:rPr>
                <w:vertAlign w:val="superscript"/>
              </w:rPr>
              <w:t>(</w:t>
            </w:r>
            <w:proofErr w:type="gramEnd"/>
            <w:r w:rsidRPr="00347C81">
              <w:rPr>
                <w:vertAlign w:val="superscript"/>
              </w:rPr>
              <w:t>4)</w:t>
            </w:r>
          </w:p>
        </w:tc>
        <w:tc>
          <w:tcPr>
            <w:tcW w:w="993" w:type="dxa"/>
          </w:tcPr>
          <w:p w14:paraId="2254448E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65" w:type="dxa"/>
          </w:tcPr>
          <w:p w14:paraId="15D6BCC7" w14:textId="77777777" w:rsidR="00B049A6" w:rsidRDefault="00B049A6" w:rsidP="00D30944">
            <w:pPr>
              <w:pStyle w:val="Tabletext"/>
            </w:pPr>
            <w:r>
              <w:t xml:space="preserve">RATDMA, FATDMA,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2)</w:t>
            </w:r>
          </w:p>
        </w:tc>
        <w:tc>
          <w:tcPr>
            <w:tcW w:w="1239" w:type="dxa"/>
          </w:tcPr>
          <w:p w14:paraId="6A14D2D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BE8826E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6F7E345E" w14:textId="77777777" w:rsidTr="00D30944">
        <w:trPr>
          <w:cantSplit/>
          <w:jc w:val="center"/>
        </w:trPr>
        <w:tc>
          <w:tcPr>
            <w:tcW w:w="924" w:type="dxa"/>
          </w:tcPr>
          <w:p w14:paraId="7C029F48" w14:textId="77777777" w:rsidR="00B049A6" w:rsidRDefault="00B049A6" w:rsidP="00D30944">
            <w:pPr>
              <w:pStyle w:val="Tabletext"/>
              <w:jc w:val="center"/>
            </w:pPr>
            <w:r>
              <w:t>16</w:t>
            </w:r>
          </w:p>
        </w:tc>
        <w:tc>
          <w:tcPr>
            <w:tcW w:w="1498" w:type="dxa"/>
          </w:tcPr>
          <w:p w14:paraId="0BA59AB3" w14:textId="77777777" w:rsidR="00B049A6" w:rsidRDefault="00B049A6" w:rsidP="00D30944">
            <w:pPr>
              <w:pStyle w:val="Tabletext"/>
            </w:pPr>
            <w:r>
              <w:t>Assignment mode command</w:t>
            </w:r>
          </w:p>
        </w:tc>
        <w:tc>
          <w:tcPr>
            <w:tcW w:w="2590" w:type="dxa"/>
          </w:tcPr>
          <w:p w14:paraId="6B2C7D25" w14:textId="77777777" w:rsidR="00B049A6" w:rsidRPr="00347C81" w:rsidRDefault="00B049A6" w:rsidP="00D30944">
            <w:pPr>
              <w:pStyle w:val="Tabletext"/>
            </w:pPr>
            <w:r w:rsidRPr="00347C81">
              <w:t>Assignment of a specific report behaviour by competent authority using a Base station</w:t>
            </w:r>
          </w:p>
        </w:tc>
        <w:tc>
          <w:tcPr>
            <w:tcW w:w="993" w:type="dxa"/>
          </w:tcPr>
          <w:p w14:paraId="24C9F685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3030C61" w14:textId="77777777" w:rsidR="00B049A6" w:rsidRDefault="00B049A6" w:rsidP="00D30944">
            <w:pPr>
              <w:pStyle w:val="Tabletext"/>
            </w:pPr>
            <w:r>
              <w:t xml:space="preserve">RATDMA, </w:t>
            </w:r>
            <w:proofErr w:type="gramStart"/>
            <w:r>
              <w:t>FATDMA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2)</w:t>
            </w:r>
          </w:p>
        </w:tc>
        <w:tc>
          <w:tcPr>
            <w:tcW w:w="1239" w:type="dxa"/>
          </w:tcPr>
          <w:p w14:paraId="56FECAB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07B2C00C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1942E319" w14:textId="77777777" w:rsidTr="00D30944">
        <w:trPr>
          <w:cantSplit/>
          <w:jc w:val="center"/>
        </w:trPr>
        <w:tc>
          <w:tcPr>
            <w:tcW w:w="924" w:type="dxa"/>
          </w:tcPr>
          <w:p w14:paraId="57ABFA33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17</w:t>
            </w:r>
          </w:p>
        </w:tc>
        <w:tc>
          <w:tcPr>
            <w:tcW w:w="1498" w:type="dxa"/>
          </w:tcPr>
          <w:p w14:paraId="7BAA60B3" w14:textId="77777777" w:rsidR="00B049A6" w:rsidRDefault="00B049A6" w:rsidP="00D30944">
            <w:pPr>
              <w:pStyle w:val="Tabletext"/>
              <w:keepNext/>
              <w:keepLines/>
            </w:pPr>
            <w:r>
              <w:t>DGNSS broadcast binary message</w:t>
            </w:r>
          </w:p>
        </w:tc>
        <w:tc>
          <w:tcPr>
            <w:tcW w:w="2590" w:type="dxa"/>
          </w:tcPr>
          <w:p w14:paraId="524C9BA0" w14:textId="77777777" w:rsidR="00B049A6" w:rsidRPr="00347C81" w:rsidRDefault="00B049A6" w:rsidP="00D30944">
            <w:pPr>
              <w:pStyle w:val="Tabletext"/>
              <w:keepNext/>
              <w:keepLines/>
            </w:pPr>
            <w:r w:rsidRPr="00347C81">
              <w:t>DGNSS corrections provided by a base station</w:t>
            </w:r>
          </w:p>
        </w:tc>
        <w:tc>
          <w:tcPr>
            <w:tcW w:w="993" w:type="dxa"/>
          </w:tcPr>
          <w:p w14:paraId="5FFB38D7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2</w:t>
            </w:r>
          </w:p>
        </w:tc>
        <w:tc>
          <w:tcPr>
            <w:tcW w:w="1565" w:type="dxa"/>
          </w:tcPr>
          <w:p w14:paraId="43C089A4" w14:textId="77777777" w:rsidR="00B049A6" w:rsidRDefault="00B049A6" w:rsidP="00D30944">
            <w:pPr>
              <w:pStyle w:val="Tabletext"/>
              <w:keepNext/>
              <w:keepLines/>
            </w:pPr>
            <w:proofErr w:type="gramStart"/>
            <w:r>
              <w:t>FATDMA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3)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C6D23E1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12065DA3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B</w:t>
            </w:r>
          </w:p>
        </w:tc>
      </w:tr>
      <w:tr w:rsidR="00B049A6" w14:paraId="13E71689" w14:textId="77777777" w:rsidTr="00D30944">
        <w:trPr>
          <w:cantSplit/>
          <w:jc w:val="center"/>
        </w:trPr>
        <w:tc>
          <w:tcPr>
            <w:tcW w:w="924" w:type="dxa"/>
          </w:tcPr>
          <w:p w14:paraId="360F085B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18</w:t>
            </w:r>
          </w:p>
        </w:tc>
        <w:tc>
          <w:tcPr>
            <w:tcW w:w="1498" w:type="dxa"/>
          </w:tcPr>
          <w:p w14:paraId="79C04F77" w14:textId="77777777" w:rsidR="00B049A6" w:rsidRPr="00347C81" w:rsidRDefault="00B049A6" w:rsidP="00D30944">
            <w:pPr>
              <w:pStyle w:val="Tabletext"/>
              <w:keepNext/>
              <w:keepLines/>
            </w:pPr>
            <w:r w:rsidRPr="00347C81">
              <w:t>Standard Class B equipment position report</w:t>
            </w:r>
          </w:p>
        </w:tc>
        <w:tc>
          <w:tcPr>
            <w:tcW w:w="2590" w:type="dxa"/>
          </w:tcPr>
          <w:p w14:paraId="61B58236" w14:textId="77777777" w:rsidR="00B049A6" w:rsidRPr="00347C81" w:rsidRDefault="00B049A6" w:rsidP="00D30944">
            <w:pPr>
              <w:pStyle w:val="Tabletext"/>
              <w:keepNext/>
              <w:keepLines/>
            </w:pPr>
            <w:r w:rsidRPr="00347C81">
              <w:t xml:space="preserve">Standard position report for Class B </w:t>
            </w:r>
            <w:proofErr w:type="gramStart"/>
            <w:r>
              <w:t>[]station</w:t>
            </w:r>
            <w:proofErr w:type="gramEnd"/>
            <w:r w:rsidRPr="00347C81">
              <w:t xml:space="preserve"> to be used instead of Messages 1, 2, 3</w:t>
            </w:r>
            <w:r w:rsidRPr="00347C81">
              <w:rPr>
                <w:vertAlign w:val="superscript"/>
              </w:rPr>
              <w:t>(8)</w:t>
            </w:r>
          </w:p>
        </w:tc>
        <w:tc>
          <w:tcPr>
            <w:tcW w:w="993" w:type="dxa"/>
          </w:tcPr>
          <w:p w14:paraId="0B5146BC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8134A1A" w14:textId="77777777" w:rsidR="00B049A6" w:rsidRDefault="00B049A6" w:rsidP="00D30944">
            <w:pPr>
              <w:pStyle w:val="Tabletext"/>
              <w:keepNext/>
              <w:keepLines/>
            </w:pPr>
            <w:r>
              <w:t xml:space="preserve">SOTDMA, </w:t>
            </w:r>
            <w:proofErr w:type="gramStart"/>
            <w:r>
              <w:t>ITDMA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1)</w:t>
            </w:r>
            <w:r>
              <w:t>,</w:t>
            </w:r>
            <w:r>
              <w:br/>
              <w:t>CSTDMA</w:t>
            </w:r>
          </w:p>
        </w:tc>
        <w:tc>
          <w:tcPr>
            <w:tcW w:w="1239" w:type="dxa"/>
          </w:tcPr>
          <w:p w14:paraId="270E9CF1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SOTDMA, ITDMA</w:t>
            </w:r>
          </w:p>
        </w:tc>
        <w:tc>
          <w:tcPr>
            <w:tcW w:w="830" w:type="dxa"/>
          </w:tcPr>
          <w:p w14:paraId="76A786B0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M</w:t>
            </w:r>
          </w:p>
        </w:tc>
      </w:tr>
      <w:tr w:rsidR="00B049A6" w14:paraId="0AFAC879" w14:textId="77777777" w:rsidTr="00D30944">
        <w:trPr>
          <w:cantSplit/>
          <w:jc w:val="center"/>
        </w:trPr>
        <w:tc>
          <w:tcPr>
            <w:tcW w:w="924" w:type="dxa"/>
          </w:tcPr>
          <w:p w14:paraId="23583E58" w14:textId="77777777" w:rsidR="00B049A6" w:rsidRDefault="00B049A6" w:rsidP="00D30944">
            <w:pPr>
              <w:pStyle w:val="Tabletext"/>
              <w:jc w:val="center"/>
            </w:pPr>
            <w:r>
              <w:t>19</w:t>
            </w:r>
          </w:p>
        </w:tc>
        <w:tc>
          <w:tcPr>
            <w:tcW w:w="1498" w:type="dxa"/>
          </w:tcPr>
          <w:p w14:paraId="0B5C6EC5" w14:textId="77777777" w:rsidR="00B049A6" w:rsidRPr="00347C81" w:rsidRDefault="00B049A6" w:rsidP="00D30944">
            <w:pPr>
              <w:pStyle w:val="Tabletext"/>
            </w:pPr>
            <w:r w:rsidRPr="00347C81">
              <w:t>Extended Class B equipment position report</w:t>
            </w:r>
          </w:p>
        </w:tc>
        <w:tc>
          <w:tcPr>
            <w:tcW w:w="2590" w:type="dxa"/>
          </w:tcPr>
          <w:p w14:paraId="741222E7" w14:textId="77777777" w:rsidR="00B049A6" w:rsidRPr="00347C81" w:rsidRDefault="00B049A6" w:rsidP="00D30944">
            <w:pPr>
              <w:pStyle w:val="Tabletext"/>
            </w:pPr>
            <w:r w:rsidRPr="00347C81">
              <w:t xml:space="preserve">No longer </w:t>
            </w:r>
            <w:proofErr w:type="gramStart"/>
            <w:r w:rsidRPr="00347C81">
              <w:t>required;</w:t>
            </w:r>
            <w:proofErr w:type="gramEnd"/>
          </w:p>
          <w:p w14:paraId="76D1DF9E" w14:textId="77777777" w:rsidR="00B049A6" w:rsidRPr="00347C81" w:rsidRDefault="00B049A6" w:rsidP="00D30944">
            <w:pPr>
              <w:pStyle w:val="Tabletext"/>
            </w:pPr>
            <w:r w:rsidRPr="00347C81">
              <w:t xml:space="preserve">Extended position report for Class B </w:t>
            </w:r>
            <w:r>
              <w:t>[] station</w:t>
            </w:r>
            <w:r w:rsidRPr="00347C81">
              <w:t>; contains additional</w:t>
            </w:r>
            <w:r w:rsidRPr="00347C81">
              <w:br/>
              <w:t xml:space="preserve">static </w:t>
            </w:r>
            <w:proofErr w:type="gramStart"/>
            <w:r w:rsidRPr="00347C81">
              <w:t>information</w:t>
            </w:r>
            <w:r w:rsidRPr="00347C81">
              <w:rPr>
                <w:vertAlign w:val="superscript"/>
              </w:rPr>
              <w:t>(</w:t>
            </w:r>
            <w:proofErr w:type="gramEnd"/>
            <w:r w:rsidRPr="00347C81">
              <w:rPr>
                <w:vertAlign w:val="superscript"/>
              </w:rPr>
              <w:t>8)</w:t>
            </w:r>
          </w:p>
        </w:tc>
        <w:tc>
          <w:tcPr>
            <w:tcW w:w="993" w:type="dxa"/>
          </w:tcPr>
          <w:p w14:paraId="6C7C9939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030EFE0C" w14:textId="77777777" w:rsidR="00B049A6" w:rsidRDefault="00B049A6" w:rsidP="00D30944">
            <w:pPr>
              <w:pStyle w:val="Tabletext"/>
            </w:pPr>
            <w:r>
              <w:t>ITDMA</w:t>
            </w:r>
          </w:p>
        </w:tc>
        <w:tc>
          <w:tcPr>
            <w:tcW w:w="1239" w:type="dxa"/>
          </w:tcPr>
          <w:p w14:paraId="7134B9D8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0ECA891D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15622474" w14:textId="77777777" w:rsidTr="00D30944">
        <w:trPr>
          <w:cantSplit/>
          <w:jc w:val="center"/>
        </w:trPr>
        <w:tc>
          <w:tcPr>
            <w:tcW w:w="924" w:type="dxa"/>
          </w:tcPr>
          <w:p w14:paraId="51E98081" w14:textId="77777777" w:rsidR="00B049A6" w:rsidRDefault="00B049A6" w:rsidP="00D30944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1498" w:type="dxa"/>
          </w:tcPr>
          <w:p w14:paraId="05F3B7B3" w14:textId="77777777" w:rsidR="00B049A6" w:rsidRDefault="00B049A6" w:rsidP="00D30944">
            <w:pPr>
              <w:pStyle w:val="Tabletext"/>
            </w:pPr>
            <w:r>
              <w:t>Data link management message</w:t>
            </w:r>
          </w:p>
        </w:tc>
        <w:tc>
          <w:tcPr>
            <w:tcW w:w="2590" w:type="dxa"/>
          </w:tcPr>
          <w:p w14:paraId="71DAF18A" w14:textId="77777777" w:rsidR="00B049A6" w:rsidRPr="00347C81" w:rsidRDefault="00B049A6" w:rsidP="00D30944">
            <w:pPr>
              <w:pStyle w:val="Tabletext"/>
            </w:pPr>
            <w:r w:rsidRPr="00347C81">
              <w:t>Reserve slots for Base station(s)</w:t>
            </w:r>
          </w:p>
        </w:tc>
        <w:tc>
          <w:tcPr>
            <w:tcW w:w="993" w:type="dxa"/>
          </w:tcPr>
          <w:p w14:paraId="77713F14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E8DDD86" w14:textId="77777777" w:rsidR="00B049A6" w:rsidRDefault="00B049A6" w:rsidP="00D30944">
            <w:pPr>
              <w:pStyle w:val="Tabletext"/>
            </w:pPr>
            <w:proofErr w:type="gramStart"/>
            <w:r>
              <w:t>FATDMA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3)</w:t>
            </w:r>
            <w:r>
              <w:t>, RATDMA</w:t>
            </w:r>
          </w:p>
        </w:tc>
        <w:tc>
          <w:tcPr>
            <w:tcW w:w="1239" w:type="dxa"/>
          </w:tcPr>
          <w:p w14:paraId="33782FE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4D1882E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498E1BBE" w14:textId="77777777" w:rsidTr="00D30944">
        <w:trPr>
          <w:cantSplit/>
          <w:jc w:val="center"/>
        </w:trPr>
        <w:tc>
          <w:tcPr>
            <w:tcW w:w="924" w:type="dxa"/>
          </w:tcPr>
          <w:p w14:paraId="711D4483" w14:textId="77777777" w:rsidR="00B049A6" w:rsidRDefault="00B049A6" w:rsidP="00D30944">
            <w:pPr>
              <w:pStyle w:val="Tabletext"/>
              <w:jc w:val="center"/>
            </w:pPr>
            <w:r>
              <w:t>21</w:t>
            </w:r>
          </w:p>
        </w:tc>
        <w:tc>
          <w:tcPr>
            <w:tcW w:w="1498" w:type="dxa"/>
          </w:tcPr>
          <w:p w14:paraId="0ADA55A5" w14:textId="77777777" w:rsidR="00B049A6" w:rsidRDefault="00B049A6" w:rsidP="00D30944">
            <w:pPr>
              <w:pStyle w:val="Tabletext"/>
            </w:pPr>
            <w:r>
              <w:t>Aids-to-navigation report</w:t>
            </w:r>
          </w:p>
        </w:tc>
        <w:tc>
          <w:tcPr>
            <w:tcW w:w="2590" w:type="dxa"/>
          </w:tcPr>
          <w:p w14:paraId="75145EC0" w14:textId="77777777" w:rsidR="00B049A6" w:rsidRPr="00347C81" w:rsidRDefault="00B049A6" w:rsidP="00D30944">
            <w:pPr>
              <w:pStyle w:val="Tabletext"/>
            </w:pPr>
            <w:r w:rsidRPr="00347C81">
              <w:t>Position and status report for aids-to-navigation</w:t>
            </w:r>
          </w:p>
        </w:tc>
        <w:tc>
          <w:tcPr>
            <w:tcW w:w="993" w:type="dxa"/>
          </w:tcPr>
          <w:p w14:paraId="2983D45A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1764A0D" w14:textId="77777777" w:rsidR="00B049A6" w:rsidRDefault="00B049A6" w:rsidP="00D30944">
            <w:pPr>
              <w:pStyle w:val="Tabletext"/>
            </w:pPr>
            <w:proofErr w:type="gramStart"/>
            <w:r>
              <w:t>FATDMA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3)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7203A7E4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114CC77F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576F7635" w14:textId="77777777" w:rsidTr="00D30944">
        <w:trPr>
          <w:cantSplit/>
          <w:jc w:val="center"/>
        </w:trPr>
        <w:tc>
          <w:tcPr>
            <w:tcW w:w="924" w:type="dxa"/>
          </w:tcPr>
          <w:p w14:paraId="6BCB223C" w14:textId="77777777" w:rsidR="00B049A6" w:rsidRDefault="00B049A6" w:rsidP="00D30944">
            <w:pPr>
              <w:pStyle w:val="Tabletext"/>
              <w:jc w:val="center"/>
            </w:pPr>
            <w:r>
              <w:t>22</w:t>
            </w:r>
          </w:p>
        </w:tc>
        <w:tc>
          <w:tcPr>
            <w:tcW w:w="1498" w:type="dxa"/>
          </w:tcPr>
          <w:p w14:paraId="6AED4C4F" w14:textId="77777777" w:rsidR="00B049A6" w:rsidRDefault="00B049A6" w:rsidP="00D30944">
            <w:pPr>
              <w:pStyle w:val="Tabletext"/>
            </w:pPr>
            <w:r>
              <w:t xml:space="preserve">Channel </w:t>
            </w:r>
            <w:proofErr w:type="gramStart"/>
            <w:r>
              <w:t>management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6)</w:t>
            </w:r>
          </w:p>
        </w:tc>
        <w:tc>
          <w:tcPr>
            <w:tcW w:w="2590" w:type="dxa"/>
          </w:tcPr>
          <w:p w14:paraId="2C955DEC" w14:textId="77777777" w:rsidR="00B049A6" w:rsidRPr="00347C81" w:rsidRDefault="00B049A6" w:rsidP="00D30944">
            <w:pPr>
              <w:pStyle w:val="Tabletext"/>
            </w:pPr>
            <w:r w:rsidRPr="00347C81">
              <w:t xml:space="preserve">Management of channels and transceiver modes by a Base station </w:t>
            </w:r>
          </w:p>
        </w:tc>
        <w:tc>
          <w:tcPr>
            <w:tcW w:w="993" w:type="dxa"/>
          </w:tcPr>
          <w:p w14:paraId="7940FDDF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D585DBB" w14:textId="77777777" w:rsidR="00B049A6" w:rsidRDefault="00B049A6" w:rsidP="00D30944">
            <w:pPr>
              <w:pStyle w:val="Tabletext"/>
            </w:pPr>
            <w:proofErr w:type="gramStart"/>
            <w:r>
              <w:t>FATDMA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3)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5210A36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63588EE9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034F9BDC" w14:textId="77777777" w:rsidTr="00D30944">
        <w:trPr>
          <w:cantSplit/>
          <w:jc w:val="center"/>
        </w:trPr>
        <w:tc>
          <w:tcPr>
            <w:tcW w:w="924" w:type="dxa"/>
          </w:tcPr>
          <w:p w14:paraId="6A16A8DE" w14:textId="77777777" w:rsidR="00B049A6" w:rsidRDefault="00B049A6" w:rsidP="00D30944">
            <w:pPr>
              <w:pStyle w:val="Tabletext"/>
              <w:jc w:val="center"/>
            </w:pPr>
            <w:r>
              <w:t>23</w:t>
            </w:r>
          </w:p>
        </w:tc>
        <w:tc>
          <w:tcPr>
            <w:tcW w:w="1498" w:type="dxa"/>
          </w:tcPr>
          <w:p w14:paraId="02592FC8" w14:textId="77777777" w:rsidR="00B049A6" w:rsidRDefault="00B049A6" w:rsidP="00D30944">
            <w:pPr>
              <w:pStyle w:val="Tabletext"/>
            </w:pPr>
            <w:r>
              <w:t>Group assignment command</w:t>
            </w:r>
          </w:p>
        </w:tc>
        <w:tc>
          <w:tcPr>
            <w:tcW w:w="2590" w:type="dxa"/>
          </w:tcPr>
          <w:p w14:paraId="328ACB0C" w14:textId="77777777" w:rsidR="00B049A6" w:rsidRPr="00347C81" w:rsidRDefault="00B049A6" w:rsidP="00D30944">
            <w:pPr>
              <w:pStyle w:val="Tabletext"/>
            </w:pPr>
            <w:r w:rsidRPr="00347C81">
              <w:t>Assignment of a specific report behaviour by competent authority using a Base station to a specific group of mobiles</w:t>
            </w:r>
          </w:p>
        </w:tc>
        <w:tc>
          <w:tcPr>
            <w:tcW w:w="993" w:type="dxa"/>
          </w:tcPr>
          <w:p w14:paraId="119C5877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35FA9430" w14:textId="77777777" w:rsidR="00B049A6" w:rsidRDefault="00B049A6" w:rsidP="00D30944">
            <w:pPr>
              <w:pStyle w:val="Tabletext"/>
            </w:pPr>
            <w:r>
              <w:t>FATDMA, RATDMA</w:t>
            </w:r>
          </w:p>
        </w:tc>
        <w:tc>
          <w:tcPr>
            <w:tcW w:w="1239" w:type="dxa"/>
          </w:tcPr>
          <w:p w14:paraId="6913CFCD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817C78F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78151D40" w14:textId="77777777" w:rsidTr="00D30944">
        <w:trPr>
          <w:cantSplit/>
          <w:jc w:val="center"/>
        </w:trPr>
        <w:tc>
          <w:tcPr>
            <w:tcW w:w="924" w:type="dxa"/>
          </w:tcPr>
          <w:p w14:paraId="201AF169" w14:textId="77777777" w:rsidR="00B049A6" w:rsidRDefault="00B049A6" w:rsidP="00D30944">
            <w:pPr>
              <w:pStyle w:val="Tabletext"/>
              <w:jc w:val="center"/>
            </w:pPr>
            <w:r>
              <w:t>24</w:t>
            </w:r>
          </w:p>
        </w:tc>
        <w:tc>
          <w:tcPr>
            <w:tcW w:w="1498" w:type="dxa"/>
          </w:tcPr>
          <w:p w14:paraId="44ABFC3F" w14:textId="77777777" w:rsidR="00B049A6" w:rsidRDefault="00B049A6" w:rsidP="00D30944">
            <w:pPr>
              <w:pStyle w:val="Tabletext"/>
            </w:pPr>
            <w:r>
              <w:t>Static data report</w:t>
            </w:r>
          </w:p>
        </w:tc>
        <w:tc>
          <w:tcPr>
            <w:tcW w:w="2590" w:type="dxa"/>
          </w:tcPr>
          <w:p w14:paraId="14F8E916" w14:textId="77777777" w:rsidR="00B049A6" w:rsidRPr="00347C81" w:rsidRDefault="00B049A6" w:rsidP="00D30944">
            <w:pPr>
              <w:pStyle w:val="Tabletext"/>
            </w:pPr>
            <w:r w:rsidRPr="00347C81">
              <w:t>Additional data assigned to an MMSI</w:t>
            </w:r>
          </w:p>
          <w:p w14:paraId="2C12AF8F" w14:textId="77777777" w:rsidR="00B049A6" w:rsidRPr="00347C81" w:rsidRDefault="00B049A6" w:rsidP="00D30944">
            <w:pPr>
              <w:pStyle w:val="Tabletext"/>
              <w:tabs>
                <w:tab w:val="clear" w:pos="284"/>
                <w:tab w:val="clear" w:pos="567"/>
              </w:tabs>
            </w:pPr>
            <w:r w:rsidRPr="00347C81">
              <w:t>Part A:</w:t>
            </w:r>
            <w:r w:rsidRPr="00347C81">
              <w:tab/>
              <w:t>Name</w:t>
            </w:r>
            <w:r w:rsidRPr="00347C81">
              <w:br/>
              <w:t>Part B:</w:t>
            </w:r>
            <w:r w:rsidRPr="00347C81">
              <w:tab/>
              <w:t>Static Data</w:t>
            </w:r>
          </w:p>
        </w:tc>
        <w:tc>
          <w:tcPr>
            <w:tcW w:w="993" w:type="dxa"/>
          </w:tcPr>
          <w:p w14:paraId="63E5CE20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02217EEA" w14:textId="77777777" w:rsidR="00B049A6" w:rsidRDefault="00B049A6" w:rsidP="00D30944">
            <w:pPr>
              <w:pStyle w:val="Tabletext"/>
            </w:pPr>
            <w:r>
              <w:t>RATDMA, ITDMA,</w:t>
            </w:r>
            <w:r>
              <w:br/>
              <w:t>CSTDMA,</w:t>
            </w:r>
            <w:r>
              <w:br/>
              <w:t>FATDMA</w:t>
            </w:r>
          </w:p>
        </w:tc>
        <w:tc>
          <w:tcPr>
            <w:tcW w:w="1239" w:type="dxa"/>
          </w:tcPr>
          <w:p w14:paraId="5A0E8FF4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7BB55F47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22DE2E28" w14:textId="77777777" w:rsidTr="00D30944">
        <w:trPr>
          <w:cantSplit/>
          <w:jc w:val="center"/>
        </w:trPr>
        <w:tc>
          <w:tcPr>
            <w:tcW w:w="924" w:type="dxa"/>
          </w:tcPr>
          <w:p w14:paraId="5D102732" w14:textId="77777777" w:rsidR="00B049A6" w:rsidRDefault="00B049A6" w:rsidP="00D30944">
            <w:pPr>
              <w:pStyle w:val="Tabletext"/>
              <w:jc w:val="center"/>
            </w:pPr>
            <w:r>
              <w:t>25</w:t>
            </w:r>
          </w:p>
        </w:tc>
        <w:tc>
          <w:tcPr>
            <w:tcW w:w="1498" w:type="dxa"/>
          </w:tcPr>
          <w:p w14:paraId="4FBC883F" w14:textId="77777777" w:rsidR="00B049A6" w:rsidRDefault="00B049A6" w:rsidP="00D30944">
            <w:pPr>
              <w:pStyle w:val="Tabletext"/>
            </w:pPr>
            <w:r>
              <w:t>Single slot binary message</w:t>
            </w:r>
          </w:p>
        </w:tc>
        <w:tc>
          <w:tcPr>
            <w:tcW w:w="2590" w:type="dxa"/>
          </w:tcPr>
          <w:p w14:paraId="0EC3C5FC" w14:textId="77777777" w:rsidR="00B049A6" w:rsidRPr="00347C81" w:rsidRDefault="00B049A6" w:rsidP="00D30944">
            <w:pPr>
              <w:pStyle w:val="Tabletext"/>
            </w:pPr>
            <w:r w:rsidRPr="00347C81">
              <w:t>Short unscheduled binary data transmission (Broadcast or addressed)</w:t>
            </w:r>
          </w:p>
        </w:tc>
        <w:tc>
          <w:tcPr>
            <w:tcW w:w="993" w:type="dxa"/>
          </w:tcPr>
          <w:p w14:paraId="078F1A02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17E580D1" w14:textId="77777777" w:rsidR="00B049A6" w:rsidRDefault="00B049A6" w:rsidP="00D30944">
            <w:pPr>
              <w:pStyle w:val="Tabletext"/>
            </w:pPr>
            <w:r>
              <w:t>RATDMA, ITDMA,</w:t>
            </w:r>
            <w:r>
              <w:br/>
              <w:t>CSTDMA,</w:t>
            </w:r>
            <w:r>
              <w:br/>
              <w:t>FATDMA</w:t>
            </w:r>
          </w:p>
        </w:tc>
        <w:tc>
          <w:tcPr>
            <w:tcW w:w="1239" w:type="dxa"/>
          </w:tcPr>
          <w:p w14:paraId="5A8B8D58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6BA4462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0434F1F1" w14:textId="77777777" w:rsidTr="00D30944">
        <w:trPr>
          <w:cantSplit/>
          <w:jc w:val="center"/>
        </w:trPr>
        <w:tc>
          <w:tcPr>
            <w:tcW w:w="924" w:type="dxa"/>
          </w:tcPr>
          <w:p w14:paraId="409D841B" w14:textId="77777777" w:rsidR="00B049A6" w:rsidRDefault="00B049A6" w:rsidP="00D30944">
            <w:pPr>
              <w:pStyle w:val="Tabletext"/>
              <w:jc w:val="center"/>
            </w:pPr>
            <w:r>
              <w:t>26</w:t>
            </w:r>
          </w:p>
        </w:tc>
        <w:tc>
          <w:tcPr>
            <w:tcW w:w="1498" w:type="dxa"/>
          </w:tcPr>
          <w:p w14:paraId="75E1D5E6" w14:textId="77777777" w:rsidR="00B049A6" w:rsidRPr="00347C81" w:rsidRDefault="00B049A6" w:rsidP="00D30944">
            <w:pPr>
              <w:pStyle w:val="Tabletext"/>
            </w:pPr>
            <w:r w:rsidRPr="00347C81">
              <w:t>Multiple slot binary message with Communi</w:t>
            </w:r>
            <w:r w:rsidRPr="00347C81">
              <w:softHyphen/>
              <w:t>cations State</w:t>
            </w:r>
          </w:p>
        </w:tc>
        <w:tc>
          <w:tcPr>
            <w:tcW w:w="2590" w:type="dxa"/>
          </w:tcPr>
          <w:p w14:paraId="73D7CD71" w14:textId="77777777" w:rsidR="00B049A6" w:rsidRPr="00347C81" w:rsidRDefault="00B049A6" w:rsidP="00D30944">
            <w:pPr>
              <w:pStyle w:val="Tabletext"/>
            </w:pPr>
            <w:r w:rsidRPr="00347C81">
              <w:t>Scheduled binary data transmission (Broadcast or addressed)</w:t>
            </w:r>
          </w:p>
        </w:tc>
        <w:tc>
          <w:tcPr>
            <w:tcW w:w="993" w:type="dxa"/>
          </w:tcPr>
          <w:p w14:paraId="38F14FAD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1C8A81C8" w14:textId="77777777" w:rsidR="00B049A6" w:rsidRDefault="00B049A6" w:rsidP="00D30944">
            <w:pPr>
              <w:pStyle w:val="Tabletext"/>
            </w:pPr>
            <w:r>
              <w:t>SOTDMA, RATDMA, ITDMA</w:t>
            </w:r>
            <w:r>
              <w:br/>
              <w:t>FATDMA</w:t>
            </w:r>
          </w:p>
        </w:tc>
        <w:tc>
          <w:tcPr>
            <w:tcW w:w="1239" w:type="dxa"/>
          </w:tcPr>
          <w:p w14:paraId="08A198A5" w14:textId="77777777" w:rsidR="00B049A6" w:rsidRDefault="00B049A6" w:rsidP="00D30944">
            <w:pPr>
              <w:pStyle w:val="Tabletext"/>
              <w:jc w:val="center"/>
            </w:pPr>
            <w:r>
              <w:t>SOTDMA,</w:t>
            </w:r>
            <w:r>
              <w:br/>
              <w:t>ITDMA</w:t>
            </w:r>
          </w:p>
        </w:tc>
        <w:tc>
          <w:tcPr>
            <w:tcW w:w="830" w:type="dxa"/>
          </w:tcPr>
          <w:p w14:paraId="3A69B441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4035051B" w14:textId="77777777" w:rsidTr="00D30944">
        <w:trPr>
          <w:cantSplit/>
          <w:jc w:val="center"/>
        </w:trPr>
        <w:tc>
          <w:tcPr>
            <w:tcW w:w="924" w:type="dxa"/>
          </w:tcPr>
          <w:p w14:paraId="7E32533C" w14:textId="77777777" w:rsidR="00B049A6" w:rsidRDefault="00B049A6" w:rsidP="00D30944">
            <w:pPr>
              <w:pStyle w:val="Tabletext"/>
              <w:jc w:val="center"/>
            </w:pPr>
            <w:r>
              <w:t>27</w:t>
            </w:r>
          </w:p>
        </w:tc>
        <w:tc>
          <w:tcPr>
            <w:tcW w:w="1498" w:type="dxa"/>
          </w:tcPr>
          <w:p w14:paraId="6BB016D6" w14:textId="77777777" w:rsidR="00B049A6" w:rsidRPr="00347C81" w:rsidRDefault="00B049A6" w:rsidP="00D30944">
            <w:pPr>
              <w:pStyle w:val="Tabletext"/>
            </w:pPr>
            <w:r w:rsidRPr="00347C81">
              <w:t>Position report for long-range applications</w:t>
            </w:r>
          </w:p>
        </w:tc>
        <w:tc>
          <w:tcPr>
            <w:tcW w:w="2590" w:type="dxa"/>
          </w:tcPr>
          <w:p w14:paraId="5D68FB43" w14:textId="77777777" w:rsidR="00B049A6" w:rsidRPr="00347C81" w:rsidRDefault="00B049A6" w:rsidP="00D30944">
            <w:pPr>
              <w:pStyle w:val="Tabletext"/>
            </w:pPr>
            <w:r w:rsidRPr="00347C81">
              <w:t xml:space="preserve">Class A and Class B “SO” </w:t>
            </w:r>
            <w:proofErr w:type="gramStart"/>
            <w:r>
              <w:t>[]station</w:t>
            </w:r>
            <w:proofErr w:type="gramEnd"/>
            <w:r>
              <w:t xml:space="preserve"> </w:t>
            </w:r>
            <w:r w:rsidRPr="00347C81">
              <w:t>outside base station coverage</w:t>
            </w:r>
          </w:p>
        </w:tc>
        <w:tc>
          <w:tcPr>
            <w:tcW w:w="993" w:type="dxa"/>
          </w:tcPr>
          <w:p w14:paraId="1F7C2C5B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9BE71ED" w14:textId="77777777" w:rsidR="00B049A6" w:rsidRDefault="00B049A6" w:rsidP="00D30944">
            <w:pPr>
              <w:pStyle w:val="Tabletext"/>
            </w:pPr>
            <w:r>
              <w:t>MSSA</w:t>
            </w:r>
          </w:p>
        </w:tc>
        <w:tc>
          <w:tcPr>
            <w:tcW w:w="1239" w:type="dxa"/>
          </w:tcPr>
          <w:p w14:paraId="1A258D42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DA8CFB4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6EB7008F" w14:textId="77777777" w:rsidTr="00D30944">
        <w:trPr>
          <w:cantSplit/>
          <w:jc w:val="center"/>
        </w:trPr>
        <w:tc>
          <w:tcPr>
            <w:tcW w:w="924" w:type="dxa"/>
          </w:tcPr>
          <w:p w14:paraId="4D11B90B" w14:textId="77777777" w:rsidR="00B049A6" w:rsidRPr="00347C81" w:rsidRDefault="00B049A6" w:rsidP="00347C81">
            <w:pPr>
              <w:pStyle w:val="Tabletext"/>
              <w:jc w:val="center"/>
            </w:pPr>
            <w:r w:rsidRPr="00347C81">
              <w:t>28</w:t>
            </w:r>
          </w:p>
        </w:tc>
        <w:tc>
          <w:tcPr>
            <w:tcW w:w="1498" w:type="dxa"/>
          </w:tcPr>
          <w:p w14:paraId="3BF4CBD7" w14:textId="77777777" w:rsidR="00B049A6" w:rsidRPr="00347C81" w:rsidRDefault="00B049A6" w:rsidP="00D30944">
            <w:pPr>
              <w:pStyle w:val="Tabletext"/>
            </w:pPr>
            <w:r w:rsidRPr="00347C81">
              <w:t>[Single-slot aids-to-</w:t>
            </w:r>
            <w:proofErr w:type="gramStart"/>
            <w:r w:rsidRPr="00347C81">
              <w:t>navigation  report</w:t>
            </w:r>
            <w:proofErr w:type="gramEnd"/>
          </w:p>
        </w:tc>
        <w:tc>
          <w:tcPr>
            <w:tcW w:w="2590" w:type="dxa"/>
          </w:tcPr>
          <w:p w14:paraId="393CBFB6" w14:textId="77777777" w:rsidR="00B049A6" w:rsidRPr="00347C81" w:rsidRDefault="00B049A6" w:rsidP="00D30944">
            <w:pPr>
              <w:pStyle w:val="Tabletext"/>
            </w:pPr>
            <w:r w:rsidRPr="00347C81">
              <w:t xml:space="preserve">Position and identification report for an </w:t>
            </w:r>
            <w:proofErr w:type="gramStart"/>
            <w:r w:rsidRPr="00347C81">
              <w:t>aids</w:t>
            </w:r>
            <w:proofErr w:type="gramEnd"/>
            <w:r w:rsidRPr="00347C81">
              <w:t xml:space="preserve"> to navigation]</w:t>
            </w:r>
          </w:p>
        </w:tc>
        <w:tc>
          <w:tcPr>
            <w:tcW w:w="993" w:type="dxa"/>
          </w:tcPr>
          <w:p w14:paraId="6A938354" w14:textId="77777777" w:rsidR="00B049A6" w:rsidRPr="00347C81" w:rsidRDefault="00B049A6" w:rsidP="00D30944">
            <w:pPr>
              <w:pStyle w:val="Tabletext"/>
              <w:jc w:val="center"/>
            </w:pPr>
            <w:r w:rsidRPr="00347C81">
              <w:t>1</w:t>
            </w:r>
          </w:p>
        </w:tc>
        <w:tc>
          <w:tcPr>
            <w:tcW w:w="1565" w:type="dxa"/>
          </w:tcPr>
          <w:p w14:paraId="38222208" w14:textId="77777777" w:rsidR="00B049A6" w:rsidRPr="00347C81" w:rsidRDefault="00B049A6" w:rsidP="00347C81">
            <w:pPr>
              <w:pStyle w:val="Tabletext"/>
              <w:jc w:val="center"/>
            </w:pPr>
            <w:r w:rsidRPr="00347C81">
              <w:t>RATDMA, ITDMA,</w:t>
            </w:r>
            <w:r w:rsidRPr="00347C81">
              <w:br/>
              <w:t>CSTDMA,</w:t>
            </w:r>
            <w:r w:rsidRPr="00347C81">
              <w:br/>
              <w:t>FATDMA</w:t>
            </w:r>
          </w:p>
        </w:tc>
        <w:tc>
          <w:tcPr>
            <w:tcW w:w="1239" w:type="dxa"/>
          </w:tcPr>
          <w:p w14:paraId="108051B2" w14:textId="77777777" w:rsidR="00B049A6" w:rsidRPr="00347C81" w:rsidRDefault="00B049A6" w:rsidP="00D30944">
            <w:pPr>
              <w:pStyle w:val="Tabletext"/>
              <w:jc w:val="center"/>
            </w:pPr>
            <w:r w:rsidRPr="00347C81">
              <w:t>N/A</w:t>
            </w:r>
          </w:p>
        </w:tc>
        <w:tc>
          <w:tcPr>
            <w:tcW w:w="830" w:type="dxa"/>
          </w:tcPr>
          <w:p w14:paraId="25CAC367" w14:textId="77777777" w:rsidR="00B049A6" w:rsidRPr="00347C81" w:rsidRDefault="00B049A6" w:rsidP="00D30944">
            <w:pPr>
              <w:pStyle w:val="Tabletext"/>
              <w:jc w:val="center"/>
            </w:pPr>
            <w:proofErr w:type="gramStart"/>
            <w:r w:rsidRPr="00347C81">
              <w:t>M ]</w:t>
            </w:r>
            <w:proofErr w:type="gramEnd"/>
          </w:p>
        </w:tc>
      </w:tr>
      <w:tr w:rsidR="00B049A6" w14:paraId="495B0C83" w14:textId="77777777" w:rsidTr="00D30944">
        <w:trPr>
          <w:cantSplit/>
          <w:jc w:val="center"/>
          <w:ins w:id="49" w:author="USA 2021-11" w:date="2021-09-14T12:25:00Z"/>
        </w:trPr>
        <w:tc>
          <w:tcPr>
            <w:tcW w:w="924" w:type="dxa"/>
          </w:tcPr>
          <w:p w14:paraId="7D9D6C5A" w14:textId="77777777" w:rsidR="00B049A6" w:rsidRPr="00B049A6" w:rsidRDefault="00B049A6" w:rsidP="00347C81">
            <w:pPr>
              <w:pStyle w:val="Tabletext"/>
              <w:jc w:val="center"/>
              <w:rPr>
                <w:ins w:id="50" w:author="USA 2021-11" w:date="2021-09-14T12:25:00Z"/>
                <w:highlight w:val="cyan"/>
              </w:rPr>
            </w:pPr>
            <w:ins w:id="51" w:author="USA 2021-11" w:date="2021-09-14T12:25:00Z">
              <w:r w:rsidRPr="00B049A6">
                <w:rPr>
                  <w:highlight w:val="cyan"/>
                </w:rPr>
                <w:t>29</w:t>
              </w:r>
            </w:ins>
          </w:p>
        </w:tc>
        <w:tc>
          <w:tcPr>
            <w:tcW w:w="1498" w:type="dxa"/>
          </w:tcPr>
          <w:p w14:paraId="1B52A305" w14:textId="77777777" w:rsidR="00B049A6" w:rsidRPr="00B049A6" w:rsidRDefault="00B049A6" w:rsidP="00347C81">
            <w:pPr>
              <w:pStyle w:val="Tabletext"/>
              <w:rPr>
                <w:ins w:id="52" w:author="USA 2021-11" w:date="2021-09-14T12:25:00Z"/>
                <w:highlight w:val="cyan"/>
              </w:rPr>
            </w:pPr>
            <w:ins w:id="53" w:author="USA 2021-11" w:date="2021-09-14T12:25:00Z">
              <w:r w:rsidRPr="00B049A6">
                <w:rPr>
                  <w:highlight w:val="cyan"/>
                </w:rPr>
                <w:t>Persons on board</w:t>
              </w:r>
            </w:ins>
          </w:p>
        </w:tc>
        <w:tc>
          <w:tcPr>
            <w:tcW w:w="2590" w:type="dxa"/>
          </w:tcPr>
          <w:p w14:paraId="4C44C710" w14:textId="77777777" w:rsidR="00B049A6" w:rsidRPr="00B049A6" w:rsidRDefault="00B049A6" w:rsidP="00347C81">
            <w:pPr>
              <w:pStyle w:val="Tabletext"/>
              <w:rPr>
                <w:ins w:id="54" w:author="USA 2021-11" w:date="2021-09-14T12:25:00Z"/>
                <w:highlight w:val="cyan"/>
              </w:rPr>
            </w:pPr>
            <w:ins w:id="55" w:author="USA 2021-11" w:date="2021-09-14T12:25:00Z">
              <w:r w:rsidRPr="00B049A6">
                <w:rPr>
                  <w:highlight w:val="cyan"/>
                </w:rPr>
                <w:t>§ 3.28</w:t>
              </w:r>
            </w:ins>
          </w:p>
        </w:tc>
        <w:tc>
          <w:tcPr>
            <w:tcW w:w="993" w:type="dxa"/>
          </w:tcPr>
          <w:p w14:paraId="05959F43" w14:textId="77777777" w:rsidR="00B049A6" w:rsidRPr="00B049A6" w:rsidRDefault="00B049A6" w:rsidP="00347C81">
            <w:pPr>
              <w:pStyle w:val="Tabletext"/>
              <w:jc w:val="center"/>
              <w:rPr>
                <w:ins w:id="56" w:author="USA 2021-11" w:date="2021-09-14T12:25:00Z"/>
                <w:highlight w:val="cyan"/>
              </w:rPr>
            </w:pPr>
            <w:ins w:id="57" w:author="USA 2021-11" w:date="2021-09-14T12:25:00Z">
              <w:r w:rsidRPr="00B049A6">
                <w:rPr>
                  <w:highlight w:val="cyan"/>
                </w:rPr>
                <w:t>Optional</w:t>
              </w:r>
            </w:ins>
          </w:p>
        </w:tc>
        <w:tc>
          <w:tcPr>
            <w:tcW w:w="1565" w:type="dxa"/>
          </w:tcPr>
          <w:p w14:paraId="580B76C6" w14:textId="77777777" w:rsidR="00B049A6" w:rsidRPr="00B049A6" w:rsidRDefault="00B049A6" w:rsidP="00347C81">
            <w:pPr>
              <w:pStyle w:val="Tabletext"/>
              <w:jc w:val="center"/>
              <w:rPr>
                <w:ins w:id="58" w:author="USA 2021-11" w:date="2021-09-14T12:25:00Z"/>
                <w:highlight w:val="cyan"/>
              </w:rPr>
            </w:pPr>
            <w:ins w:id="59" w:author="USA 2021-11" w:date="2021-09-14T12:25:00Z">
              <w:r w:rsidRPr="00B049A6">
                <w:rPr>
                  <w:highlight w:val="cyan"/>
                </w:rPr>
                <w:t>No</w:t>
              </w:r>
            </w:ins>
          </w:p>
        </w:tc>
        <w:tc>
          <w:tcPr>
            <w:tcW w:w="1239" w:type="dxa"/>
          </w:tcPr>
          <w:p w14:paraId="4AD874ED" w14:textId="77777777" w:rsidR="00B049A6" w:rsidRPr="00B049A6" w:rsidRDefault="00B049A6" w:rsidP="00347C81">
            <w:pPr>
              <w:pStyle w:val="Tabletext"/>
              <w:jc w:val="center"/>
              <w:rPr>
                <w:ins w:id="60" w:author="USA 2021-11" w:date="2021-09-14T12:25:00Z"/>
                <w:highlight w:val="cyan"/>
              </w:rPr>
            </w:pPr>
          </w:p>
        </w:tc>
        <w:tc>
          <w:tcPr>
            <w:tcW w:w="830" w:type="dxa"/>
          </w:tcPr>
          <w:p w14:paraId="6D0A909F" w14:textId="77777777" w:rsidR="00B049A6" w:rsidRPr="00B049A6" w:rsidRDefault="00B049A6" w:rsidP="00347C81">
            <w:pPr>
              <w:pStyle w:val="Tabletext"/>
              <w:jc w:val="center"/>
              <w:rPr>
                <w:ins w:id="61" w:author="USA 2021-11" w:date="2021-09-14T12:25:00Z"/>
                <w:highlight w:val="cyan"/>
              </w:rPr>
            </w:pPr>
          </w:p>
        </w:tc>
      </w:tr>
      <w:tr w:rsidR="00B049A6" w14:paraId="2D1E2DF7" w14:textId="77777777" w:rsidTr="00D30944">
        <w:trPr>
          <w:cantSplit/>
          <w:jc w:val="center"/>
          <w:ins w:id="62" w:author="USA 2021-11" w:date="2021-09-14T12:25:00Z"/>
        </w:trPr>
        <w:tc>
          <w:tcPr>
            <w:tcW w:w="924" w:type="dxa"/>
          </w:tcPr>
          <w:p w14:paraId="44FBD508" w14:textId="77777777" w:rsidR="00B049A6" w:rsidRPr="00B049A6" w:rsidRDefault="00B049A6" w:rsidP="00347C81">
            <w:pPr>
              <w:pStyle w:val="Tabletext"/>
              <w:jc w:val="center"/>
              <w:rPr>
                <w:ins w:id="63" w:author="USA 2021-11" w:date="2021-09-14T12:25:00Z"/>
                <w:highlight w:val="cyan"/>
              </w:rPr>
            </w:pPr>
            <w:ins w:id="64" w:author="USA 2021-11" w:date="2021-09-14T12:25:00Z">
              <w:r w:rsidRPr="00B049A6">
                <w:rPr>
                  <w:highlight w:val="cyan"/>
                </w:rPr>
                <w:t>30</w:t>
              </w:r>
            </w:ins>
          </w:p>
        </w:tc>
        <w:tc>
          <w:tcPr>
            <w:tcW w:w="1498" w:type="dxa"/>
          </w:tcPr>
          <w:p w14:paraId="0C286CC6" w14:textId="77777777" w:rsidR="00B049A6" w:rsidRPr="00B049A6" w:rsidRDefault="00B049A6" w:rsidP="00347C81">
            <w:pPr>
              <w:pStyle w:val="Tabletext"/>
              <w:rPr>
                <w:ins w:id="65" w:author="USA 2021-11" w:date="2021-09-14T12:25:00Z"/>
                <w:highlight w:val="cyan"/>
              </w:rPr>
            </w:pPr>
            <w:ins w:id="66" w:author="USA 2021-11" w:date="2021-09-14T12:25:00Z">
              <w:r w:rsidRPr="00B049A6">
                <w:rPr>
                  <w:highlight w:val="cyan"/>
                </w:rPr>
                <w:t>Autonomous Marine Radio Device Group B report(s)</w:t>
              </w:r>
            </w:ins>
          </w:p>
        </w:tc>
        <w:tc>
          <w:tcPr>
            <w:tcW w:w="2590" w:type="dxa"/>
          </w:tcPr>
          <w:p w14:paraId="05E1ABBE" w14:textId="77777777" w:rsidR="00B049A6" w:rsidRPr="00B049A6" w:rsidRDefault="00B049A6" w:rsidP="00347C81">
            <w:pPr>
              <w:pStyle w:val="Tabletext"/>
              <w:rPr>
                <w:ins w:id="67" w:author="USA 2021-11" w:date="2021-09-14T12:25:00Z"/>
                <w:highlight w:val="cyan"/>
              </w:rPr>
            </w:pPr>
            <w:ins w:id="68" w:author="USA 2021-11" w:date="2021-09-14T12:25:00Z">
              <w:r w:rsidRPr="00B049A6">
                <w:rPr>
                  <w:highlight w:val="cyan"/>
                </w:rPr>
                <w:t>Reserved for reports from Autonomous Marine Radio Device Group B devices</w:t>
              </w:r>
            </w:ins>
          </w:p>
        </w:tc>
        <w:tc>
          <w:tcPr>
            <w:tcW w:w="993" w:type="dxa"/>
          </w:tcPr>
          <w:p w14:paraId="3D865A43" w14:textId="77777777" w:rsidR="00B049A6" w:rsidRPr="00B049A6" w:rsidRDefault="00B049A6" w:rsidP="00347C81">
            <w:pPr>
              <w:pStyle w:val="Tabletext"/>
              <w:jc w:val="center"/>
              <w:rPr>
                <w:ins w:id="69" w:author="USA 2021-11" w:date="2021-09-14T12:25:00Z"/>
                <w:highlight w:val="cyan"/>
              </w:rPr>
            </w:pPr>
            <w:ins w:id="70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565" w:type="dxa"/>
          </w:tcPr>
          <w:p w14:paraId="664185B1" w14:textId="77777777" w:rsidR="00B049A6" w:rsidRPr="00B049A6" w:rsidRDefault="00B049A6" w:rsidP="00347C81">
            <w:pPr>
              <w:pStyle w:val="Tabletext"/>
              <w:jc w:val="center"/>
              <w:rPr>
                <w:ins w:id="71" w:author="USA 2021-11" w:date="2021-09-14T12:25:00Z"/>
                <w:highlight w:val="cyan"/>
              </w:rPr>
            </w:pPr>
            <w:ins w:id="72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239" w:type="dxa"/>
          </w:tcPr>
          <w:p w14:paraId="7AB2D0D5" w14:textId="77777777" w:rsidR="00B049A6" w:rsidRPr="00B049A6" w:rsidRDefault="00B049A6" w:rsidP="00347C81">
            <w:pPr>
              <w:pStyle w:val="Tabletext"/>
              <w:jc w:val="center"/>
              <w:rPr>
                <w:ins w:id="73" w:author="USA 2021-11" w:date="2021-09-14T12:25:00Z"/>
                <w:highlight w:val="cyan"/>
              </w:rPr>
            </w:pPr>
            <w:ins w:id="74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830" w:type="dxa"/>
          </w:tcPr>
          <w:p w14:paraId="39026D0C" w14:textId="77777777" w:rsidR="00B049A6" w:rsidRPr="00B049A6" w:rsidRDefault="00B049A6" w:rsidP="00347C81">
            <w:pPr>
              <w:pStyle w:val="Tabletext"/>
              <w:jc w:val="center"/>
              <w:rPr>
                <w:ins w:id="75" w:author="USA 2021-11" w:date="2021-09-14T12:25:00Z"/>
                <w:highlight w:val="cyan"/>
              </w:rPr>
            </w:pPr>
            <w:ins w:id="76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</w:tr>
      <w:tr w:rsidR="00B049A6" w14:paraId="4C54C2CB" w14:textId="77777777" w:rsidTr="00D30944">
        <w:trPr>
          <w:cantSplit/>
          <w:jc w:val="center"/>
          <w:ins w:id="77" w:author="USA 2021-11" w:date="2021-09-14T12:25:00Z"/>
        </w:trPr>
        <w:tc>
          <w:tcPr>
            <w:tcW w:w="924" w:type="dxa"/>
          </w:tcPr>
          <w:p w14:paraId="79D636F1" w14:textId="77777777" w:rsidR="00B049A6" w:rsidRPr="00B049A6" w:rsidRDefault="00B049A6" w:rsidP="00347C81">
            <w:pPr>
              <w:pStyle w:val="Tabletext"/>
              <w:jc w:val="center"/>
              <w:rPr>
                <w:ins w:id="78" w:author="USA 2021-11" w:date="2021-09-14T12:25:00Z"/>
                <w:highlight w:val="cyan"/>
              </w:rPr>
            </w:pPr>
            <w:ins w:id="79" w:author="USA 2021-11" w:date="2021-09-14T12:25:00Z">
              <w:r w:rsidRPr="00B049A6">
                <w:rPr>
                  <w:highlight w:val="cyan"/>
                </w:rPr>
                <w:t>31-63</w:t>
              </w:r>
            </w:ins>
          </w:p>
        </w:tc>
        <w:tc>
          <w:tcPr>
            <w:tcW w:w="1498" w:type="dxa"/>
          </w:tcPr>
          <w:p w14:paraId="2A06B011" w14:textId="77777777" w:rsidR="00B049A6" w:rsidRPr="00B049A6" w:rsidRDefault="00B049A6" w:rsidP="00347C81">
            <w:pPr>
              <w:pStyle w:val="Tabletext"/>
              <w:rPr>
                <w:ins w:id="80" w:author="USA 2021-11" w:date="2021-09-14T12:25:00Z"/>
                <w:highlight w:val="cyan"/>
              </w:rPr>
            </w:pPr>
            <w:ins w:id="81" w:author="USA 2021-11" w:date="2021-09-14T12:25:00Z">
              <w:r w:rsidRPr="00B049A6">
                <w:rPr>
                  <w:highlight w:val="cyan"/>
                </w:rPr>
                <w:t>Undefined</w:t>
              </w:r>
            </w:ins>
          </w:p>
        </w:tc>
        <w:tc>
          <w:tcPr>
            <w:tcW w:w="2590" w:type="dxa"/>
          </w:tcPr>
          <w:p w14:paraId="5D9D4109" w14:textId="77777777" w:rsidR="00B049A6" w:rsidRPr="00B049A6" w:rsidRDefault="00B049A6" w:rsidP="00347C81">
            <w:pPr>
              <w:pStyle w:val="Tabletext"/>
              <w:rPr>
                <w:ins w:id="82" w:author="USA 2021-11" w:date="2021-09-14T12:25:00Z"/>
                <w:highlight w:val="cyan"/>
              </w:rPr>
            </w:pPr>
            <w:ins w:id="83" w:author="USA 2021-11" w:date="2021-09-14T12:25:00Z">
              <w:r w:rsidRPr="00B049A6">
                <w:rPr>
                  <w:highlight w:val="cyan"/>
                </w:rPr>
                <w:t>Reserved</w:t>
              </w:r>
              <w:r w:rsidRPr="00B049A6">
                <w:rPr>
                  <w:szCs w:val="22"/>
                  <w:highlight w:val="cyan"/>
                </w:rPr>
                <w:t xml:space="preserve"> for future use</w:t>
              </w:r>
            </w:ins>
          </w:p>
        </w:tc>
        <w:tc>
          <w:tcPr>
            <w:tcW w:w="993" w:type="dxa"/>
          </w:tcPr>
          <w:p w14:paraId="74D4CD55" w14:textId="77777777" w:rsidR="00B049A6" w:rsidRPr="00B049A6" w:rsidRDefault="00B049A6" w:rsidP="00347C81">
            <w:pPr>
              <w:pStyle w:val="Tabletext"/>
              <w:jc w:val="center"/>
              <w:rPr>
                <w:ins w:id="84" w:author="USA 2021-11" w:date="2021-09-14T12:25:00Z"/>
                <w:highlight w:val="cyan"/>
              </w:rPr>
            </w:pPr>
          </w:p>
        </w:tc>
        <w:tc>
          <w:tcPr>
            <w:tcW w:w="1565" w:type="dxa"/>
          </w:tcPr>
          <w:p w14:paraId="22D638A2" w14:textId="77777777" w:rsidR="00B049A6" w:rsidRPr="00B049A6" w:rsidRDefault="00B049A6" w:rsidP="00347C81">
            <w:pPr>
              <w:pStyle w:val="Tabletext"/>
              <w:jc w:val="center"/>
              <w:rPr>
                <w:ins w:id="85" w:author="USA 2021-11" w:date="2021-09-14T12:25:00Z"/>
                <w:highlight w:val="cyan"/>
              </w:rPr>
            </w:pPr>
          </w:p>
        </w:tc>
        <w:tc>
          <w:tcPr>
            <w:tcW w:w="1239" w:type="dxa"/>
          </w:tcPr>
          <w:p w14:paraId="0F4750FB" w14:textId="77777777" w:rsidR="00B049A6" w:rsidRPr="00B049A6" w:rsidRDefault="00B049A6" w:rsidP="00347C81">
            <w:pPr>
              <w:pStyle w:val="Tabletext"/>
              <w:jc w:val="center"/>
              <w:rPr>
                <w:ins w:id="86" w:author="USA 2021-11" w:date="2021-09-14T12:25:00Z"/>
                <w:highlight w:val="cyan"/>
              </w:rPr>
            </w:pPr>
          </w:p>
        </w:tc>
        <w:tc>
          <w:tcPr>
            <w:tcW w:w="830" w:type="dxa"/>
          </w:tcPr>
          <w:p w14:paraId="3DFA7484" w14:textId="77777777" w:rsidR="00B049A6" w:rsidRPr="00B049A6" w:rsidRDefault="00B049A6" w:rsidP="00347C81">
            <w:pPr>
              <w:pStyle w:val="Tabletext"/>
              <w:jc w:val="center"/>
              <w:rPr>
                <w:ins w:id="87" w:author="USA 2021-11" w:date="2021-09-14T12:25:00Z"/>
                <w:highlight w:val="cyan"/>
              </w:rPr>
            </w:pPr>
          </w:p>
        </w:tc>
      </w:tr>
      <w:tr w:rsidR="00B049A6" w14:paraId="28DF2CA3" w14:textId="77777777" w:rsidTr="00D30944">
        <w:trPr>
          <w:jc w:val="center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C1D397" w14:textId="77777777" w:rsidR="00B049A6" w:rsidRPr="00347C81" w:rsidRDefault="00B049A6" w:rsidP="00347C81">
            <w:pPr>
              <w:pStyle w:val="Tabletext"/>
            </w:pPr>
          </w:p>
        </w:tc>
      </w:tr>
    </w:tbl>
    <w:p w14:paraId="14C02875" w14:textId="77777777" w:rsidR="00B049A6" w:rsidRDefault="00B049A6" w:rsidP="00D30944">
      <w:pPr>
        <w:pStyle w:val="Tablefin"/>
      </w:pPr>
      <w:bookmarkStart w:id="88" w:name="_Ref142117900"/>
    </w:p>
    <w:bookmarkEnd w:id="9"/>
    <w:bookmarkEnd w:id="88"/>
    <w:p w14:paraId="2ADCCFAC" w14:textId="77777777" w:rsidR="00B049A6" w:rsidRDefault="00B049A6" w:rsidP="00687854">
      <w:pPr>
        <w:pStyle w:val="Heading1"/>
        <w:ind w:left="0" w:firstLine="0"/>
      </w:pPr>
    </w:p>
    <w:p w14:paraId="7417B1AE" w14:textId="77777777" w:rsidR="00B049A6" w:rsidRDefault="00B049A6" w:rsidP="00D30944"/>
    <w:p w14:paraId="0A061043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8E44C" w14:textId="77777777" w:rsidR="00A25914" w:rsidRDefault="00A25914" w:rsidP="00B049A6">
      <w:pPr>
        <w:spacing w:before="0"/>
      </w:pPr>
      <w:r>
        <w:separator/>
      </w:r>
    </w:p>
  </w:endnote>
  <w:endnote w:type="continuationSeparator" w:id="0">
    <w:p w14:paraId="32D5B2B1" w14:textId="77777777" w:rsidR="00A25914" w:rsidRDefault="00A25914" w:rsidP="00B049A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9FFB" w14:textId="77777777" w:rsidR="00A25914" w:rsidRDefault="00A25914" w:rsidP="00B049A6">
      <w:pPr>
        <w:spacing w:before="0"/>
      </w:pPr>
      <w:r>
        <w:separator/>
      </w:r>
    </w:p>
  </w:footnote>
  <w:footnote w:type="continuationSeparator" w:id="0">
    <w:p w14:paraId="486522E2" w14:textId="77777777" w:rsidR="00A25914" w:rsidRDefault="00A25914" w:rsidP="00B049A6">
      <w:pPr>
        <w:spacing w:before="0"/>
      </w:pPr>
      <w:r>
        <w:continuationSeparator/>
      </w:r>
    </w:p>
  </w:footnote>
  <w:footnote w:id="1">
    <w:p w14:paraId="0050690E" w14:textId="77777777" w:rsidR="00B049A6" w:rsidRDefault="00B049A6" w:rsidP="004E582C">
      <w:pPr>
        <w:pStyle w:val="FootnoteText"/>
        <w:spacing w:after="120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rFonts w:ascii="TimesNewRoman" w:hAnsi="TimesNewRoman"/>
          <w:szCs w:val="24"/>
          <w:lang w:val="en-US" w:eastAsia="ja-JP"/>
        </w:rPr>
        <w:t>Radiocommunication Study Group 5 made editorial amendments to this Recommendation in November 2014 in accordance with Resolution ITU-R 1.</w:t>
      </w:r>
    </w:p>
  </w:footnote>
  <w:footnote w:id="2">
    <w:p w14:paraId="27DAE7AC" w14:textId="77777777" w:rsidR="00B049A6" w:rsidRDefault="00B049A6" w:rsidP="00D3094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ab/>
        <w:t xml:space="preserve">1 Nautical mile = 1 852 </w:t>
      </w:r>
      <w:proofErr w:type="spellStart"/>
      <w:r>
        <w:rPr>
          <w:lang w:val="en-US"/>
        </w:rPr>
        <w:t>metres</w:t>
      </w:r>
      <w:proofErr w:type="spellEnd"/>
      <w:r>
        <w:rPr>
          <w:lang w:val="en-US"/>
        </w:rPr>
        <w:t xml:space="preserve">; 120 Nautical miles = 222 240 </w:t>
      </w:r>
      <w:proofErr w:type="spellStart"/>
      <w:r>
        <w:rPr>
          <w:lang w:val="en-US"/>
        </w:rPr>
        <w:t>metres</w:t>
      </w:r>
      <w:proofErr w:type="spellEnd"/>
      <w:r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1360"/>
    <w:multiLevelType w:val="hybridMultilevel"/>
    <w:tmpl w:val="E708A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 2021-11">
    <w15:presenceInfo w15:providerId="None" w15:userId="USA 2021-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2NLU0MTEzNDQzNjZR0lEKTi0uzszPAykwrQUAuoXKoiwAAAA="/>
  </w:docVars>
  <w:rsids>
    <w:rsidRoot w:val="00C04553"/>
    <w:rsid w:val="001C0C71"/>
    <w:rsid w:val="00256DDE"/>
    <w:rsid w:val="00415D2C"/>
    <w:rsid w:val="0046116B"/>
    <w:rsid w:val="008403BD"/>
    <w:rsid w:val="00A25914"/>
    <w:rsid w:val="00AE1F7F"/>
    <w:rsid w:val="00B049A6"/>
    <w:rsid w:val="00B4683B"/>
    <w:rsid w:val="00C04553"/>
    <w:rsid w:val="00C66FD1"/>
    <w:rsid w:val="00D364EF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49A6"/>
    <w:pPr>
      <w:keepNext/>
      <w:keepLines/>
      <w:spacing w:before="280"/>
      <w:ind w:left="1134" w:hanging="1134"/>
      <w:textAlignment w:val="baseline"/>
      <w:outlineLvl w:val="0"/>
    </w:pPr>
    <w:rPr>
      <w:rFonts w:eastAsiaTheme="minorEastAsia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9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049A6"/>
    <w:pPr>
      <w:tabs>
        <w:tab w:val="clear" w:pos="1134"/>
      </w:tabs>
      <w:spacing w:before="200"/>
      <w:ind w:left="1134" w:hanging="1134"/>
      <w:textAlignment w:val="baseline"/>
      <w:outlineLvl w:val="3"/>
    </w:pPr>
    <w:rPr>
      <w:rFonts w:ascii="Times New Roman" w:eastAsiaTheme="minorEastAsia" w:hAnsi="Times New Roman" w:cs="Times New Roman"/>
      <w:b/>
      <w:color w:val="auto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">
    <w:name w:val="Source"/>
    <w:basedOn w:val="Normal"/>
    <w:next w:val="Normal"/>
    <w:link w:val="SourceChar"/>
    <w:qFormat/>
    <w:rsid w:val="00B049A6"/>
    <w:pPr>
      <w:spacing w:before="840"/>
      <w:jc w:val="center"/>
      <w:textAlignment w:val="baseline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rsid w:val="00B049A6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B049A6"/>
    <w:rPr>
      <w:rFonts w:ascii="Times New Roman" w:eastAsiaTheme="minorEastAsia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qFormat/>
    <w:rsid w:val="00B049A6"/>
    <w:rPr>
      <w:rFonts w:ascii="Times New Roman" w:eastAsiaTheme="minorEastAsia" w:hAnsi="Times New Roman" w:cs="Times New Roman"/>
      <w:b/>
      <w:sz w:val="24"/>
      <w:szCs w:val="20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B049A6"/>
    <w:pPr>
      <w:spacing w:before="360"/>
      <w:textAlignment w:val="baseline"/>
    </w:pPr>
    <w:rPr>
      <w:rFonts w:eastAsiaTheme="minorEastAsia"/>
    </w:rPr>
  </w:style>
  <w:style w:type="paragraph" w:customStyle="1" w:styleId="Tabletext">
    <w:name w:val="Table_text"/>
    <w:basedOn w:val="Normal"/>
    <w:link w:val="TabletextChar"/>
    <w:uiPriority w:val="99"/>
    <w:qFormat/>
    <w:rsid w:val="00B049A6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  <w:textAlignment w:val="baseline"/>
    </w:pPr>
    <w:rPr>
      <w:rFonts w:eastAsiaTheme="minorEastAsia"/>
      <w:sz w:val="20"/>
    </w:rPr>
  </w:style>
  <w:style w:type="character" w:styleId="FootnoteReference">
    <w:name w:val="footnote reference"/>
    <w:basedOn w:val="DefaultParagraphFont"/>
    <w:uiPriority w:val="99"/>
    <w:rsid w:val="00B049A6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B049A6"/>
    <w:pPr>
      <w:keepLines/>
      <w:tabs>
        <w:tab w:val="left" w:pos="255"/>
      </w:tabs>
      <w:textAlignment w:val="baseline"/>
    </w:pPr>
    <w:rPr>
      <w:rFonts w:eastAsiaTheme="minorEastAsia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B049A6"/>
    <w:rPr>
      <w:rFonts w:ascii="Times New Roman" w:eastAsiaTheme="minorEastAsia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Normal"/>
    <w:next w:val="Recdate"/>
    <w:uiPriority w:val="99"/>
    <w:rsid w:val="00B049A6"/>
    <w:pPr>
      <w:keepNext/>
      <w:keepLines/>
      <w:jc w:val="center"/>
      <w:textAlignment w:val="baseline"/>
    </w:pPr>
    <w:rPr>
      <w:rFonts w:eastAsiaTheme="minorEastAsia"/>
    </w:rPr>
  </w:style>
  <w:style w:type="paragraph" w:customStyle="1" w:styleId="Recdate">
    <w:name w:val="Rec_date"/>
    <w:basedOn w:val="Normal"/>
    <w:next w:val="Normal"/>
    <w:uiPriority w:val="99"/>
    <w:rsid w:val="00B049A6"/>
    <w:pPr>
      <w:keepNext/>
      <w:keepLines/>
      <w:jc w:val="right"/>
      <w:textAlignment w:val="baseline"/>
    </w:pPr>
    <w:rPr>
      <w:rFonts w:eastAsiaTheme="minorEastAsia"/>
      <w:sz w:val="22"/>
    </w:rPr>
  </w:style>
  <w:style w:type="paragraph" w:customStyle="1" w:styleId="Tablehead">
    <w:name w:val="Table_head"/>
    <w:basedOn w:val="Normal"/>
    <w:link w:val="TableheadChar"/>
    <w:uiPriority w:val="99"/>
    <w:qFormat/>
    <w:rsid w:val="00B049A6"/>
    <w:pPr>
      <w:keepNext/>
      <w:spacing w:before="80" w:after="80"/>
      <w:jc w:val="center"/>
      <w:textAlignment w:val="baseline"/>
    </w:pPr>
    <w:rPr>
      <w:rFonts w:ascii="Times New Roman Bold" w:eastAsiaTheme="minorEastAsia" w:hAnsi="Times New Roman Bold" w:cs="Times New Roman Bold"/>
      <w:b/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qFormat/>
    <w:rsid w:val="00B049A6"/>
    <w:pPr>
      <w:keepNext/>
      <w:spacing w:before="560" w:after="120"/>
      <w:jc w:val="center"/>
      <w:textAlignment w:val="baseline"/>
    </w:pPr>
    <w:rPr>
      <w:rFonts w:eastAsiaTheme="minorEastAsia"/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B049A6"/>
    <w:pPr>
      <w:keepNext/>
      <w:keepLines/>
      <w:spacing w:before="0" w:after="120"/>
      <w:jc w:val="center"/>
      <w:textAlignment w:val="baseline"/>
    </w:pPr>
    <w:rPr>
      <w:rFonts w:ascii="Times New Roman Bold" w:eastAsiaTheme="minorEastAsia" w:hAnsi="Times New Roman Bold"/>
      <w:b/>
      <w:sz w:val="20"/>
    </w:rPr>
  </w:style>
  <w:style w:type="paragraph" w:customStyle="1" w:styleId="Title4">
    <w:name w:val="Title 4"/>
    <w:basedOn w:val="Normal"/>
    <w:next w:val="Heading1"/>
    <w:qFormat/>
    <w:rsid w:val="00B049A6"/>
    <w:pPr>
      <w:overflowPunct/>
      <w:autoSpaceDE/>
      <w:autoSpaceDN/>
      <w:adjustRightInd/>
      <w:spacing w:before="240"/>
      <w:jc w:val="center"/>
    </w:pPr>
    <w:rPr>
      <w:rFonts w:eastAsiaTheme="minorEastAsia"/>
      <w:b/>
      <w:sz w:val="28"/>
    </w:rPr>
  </w:style>
  <w:style w:type="character" w:customStyle="1" w:styleId="NormalaftertitleChar">
    <w:name w:val="Normal_after_title Char"/>
    <w:link w:val="Normalaftertitle"/>
    <w:uiPriority w:val="99"/>
    <w:qFormat/>
    <w:locked/>
    <w:rsid w:val="00B049A6"/>
    <w:rPr>
      <w:rFonts w:ascii="Times New Roman" w:eastAsiaTheme="minorEastAsia" w:hAnsi="Times New Roman" w:cs="Times New Roman"/>
      <w:sz w:val="24"/>
      <w:szCs w:val="20"/>
      <w:lang w:val="en-GB"/>
    </w:rPr>
  </w:style>
  <w:style w:type="character" w:customStyle="1" w:styleId="TabletextChar">
    <w:name w:val="Table_text Char"/>
    <w:link w:val="Tabletext"/>
    <w:uiPriority w:val="99"/>
    <w:qFormat/>
    <w:locked/>
    <w:rsid w:val="00B049A6"/>
    <w:rPr>
      <w:rFonts w:ascii="Times New Roman" w:eastAsiaTheme="minorEastAsia" w:hAnsi="Times New Roman" w:cs="Times New Roman"/>
      <w:sz w:val="20"/>
      <w:szCs w:val="20"/>
      <w:lang w:val="en-GB"/>
    </w:rPr>
  </w:style>
  <w:style w:type="character" w:customStyle="1" w:styleId="SourceChar">
    <w:name w:val="Source Char"/>
    <w:basedOn w:val="DefaultParagraphFont"/>
    <w:link w:val="Source"/>
    <w:locked/>
    <w:rsid w:val="00B049A6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headChar">
    <w:name w:val="Table_head Char"/>
    <w:link w:val="Tablehead"/>
    <w:uiPriority w:val="99"/>
    <w:qFormat/>
    <w:locked/>
    <w:rsid w:val="00B049A6"/>
    <w:rPr>
      <w:rFonts w:ascii="Times New Roman Bold" w:eastAsiaTheme="minorEastAsia" w:hAnsi="Times New Roman Bold" w:cs="Times New Roman Bold"/>
      <w:b/>
      <w:sz w:val="20"/>
      <w:szCs w:val="20"/>
      <w:lang w:val="en-GB"/>
    </w:rPr>
  </w:style>
  <w:style w:type="character" w:customStyle="1" w:styleId="TableNoChar">
    <w:name w:val="Table_No Char"/>
    <w:basedOn w:val="DefaultParagraphFont"/>
    <w:link w:val="TableNo"/>
    <w:uiPriority w:val="99"/>
    <w:qFormat/>
    <w:locked/>
    <w:rsid w:val="00B049A6"/>
    <w:rPr>
      <w:rFonts w:ascii="Times New Roman" w:eastAsiaTheme="minorEastAsia" w:hAnsi="Times New Roman" w:cs="Times New Roman"/>
      <w:caps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uiPriority w:val="99"/>
    <w:qFormat/>
    <w:rsid w:val="00B049A6"/>
    <w:rPr>
      <w:rFonts w:ascii="Times New Roman Bold" w:eastAsiaTheme="minorEastAsia" w:hAnsi="Times New Roman Bold" w:cs="Times New Roman"/>
      <w:b/>
      <w:sz w:val="20"/>
      <w:szCs w:val="20"/>
      <w:lang w:val="en-GB"/>
    </w:rPr>
  </w:style>
  <w:style w:type="character" w:customStyle="1" w:styleId="Title1Char">
    <w:name w:val="Title 1 Char"/>
    <w:basedOn w:val="DefaultParagraphFont"/>
    <w:link w:val="Title1"/>
    <w:qFormat/>
    <w:locked/>
    <w:rsid w:val="00B049A6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qFormat/>
    <w:rsid w:val="00B049A6"/>
    <w:pPr>
      <w:spacing w:before="0"/>
      <w:textAlignment w:val="baseline"/>
    </w:pPr>
    <w:rPr>
      <w:rFonts w:eastAsiaTheme="minorEastAsia"/>
      <w:sz w:val="20"/>
    </w:rPr>
  </w:style>
  <w:style w:type="character" w:customStyle="1" w:styleId="href">
    <w:name w:val="href"/>
    <w:basedOn w:val="DefaultParagraphFont"/>
    <w:uiPriority w:val="99"/>
    <w:qFormat/>
    <w:rsid w:val="00B049A6"/>
  </w:style>
  <w:style w:type="paragraph" w:customStyle="1" w:styleId="AnnexNoTitle">
    <w:name w:val="Annex_NoTitle"/>
    <w:basedOn w:val="Normal"/>
    <w:next w:val="Normalaftertitle"/>
    <w:link w:val="AnnexNoTitleChar"/>
    <w:uiPriority w:val="99"/>
    <w:qFormat/>
    <w:rsid w:val="00B049A6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  <w:textAlignment w:val="baseline"/>
    </w:pPr>
    <w:rPr>
      <w:rFonts w:eastAsiaTheme="minorEastAsia"/>
      <w:b/>
      <w:sz w:val="28"/>
      <w:lang w:val="fr-FR"/>
    </w:rPr>
  </w:style>
  <w:style w:type="character" w:customStyle="1" w:styleId="AnnexNoTitleChar">
    <w:name w:val="Annex_NoTitle Char"/>
    <w:link w:val="AnnexNoTitle"/>
    <w:uiPriority w:val="99"/>
    <w:qFormat/>
    <w:locked/>
    <w:rsid w:val="00B049A6"/>
    <w:rPr>
      <w:rFonts w:ascii="Times New Roman" w:eastAsiaTheme="minorEastAsia" w:hAnsi="Times New Roman" w:cs="Times New Roman"/>
      <w:b/>
      <w:sz w:val="28"/>
      <w:szCs w:val="20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9A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4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 2021-11</cp:lastModifiedBy>
  <cp:revision>8</cp:revision>
  <dcterms:created xsi:type="dcterms:W3CDTF">2021-08-02T16:10:00Z</dcterms:created>
  <dcterms:modified xsi:type="dcterms:W3CDTF">2021-09-14T17:36:00Z</dcterms:modified>
</cp:coreProperties>
</file>