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207"/>
        <w:gridCol w:w="5186"/>
      </w:tblGrid>
      <w:tr w:rsidR="00FE0EEA" w:rsidRPr="008A5AF1" w14:paraId="2A0FE044" w14:textId="77777777" w:rsidTr="00272B6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AA106DC" w14:textId="77777777" w:rsidR="00FE0EEA" w:rsidRPr="006F661E" w:rsidRDefault="00FE0EEA" w:rsidP="00FF4345">
            <w:pPr>
              <w:pStyle w:val="TabletitleBR"/>
              <w:keepNext w:val="0"/>
              <w:keepLines w:val="0"/>
              <w:tabs>
                <w:tab w:val="center" w:pos="4680"/>
              </w:tabs>
              <w:suppressAutoHyphens/>
              <w:spacing w:after="0"/>
              <w:rPr>
                <w:spacing w:val="-3"/>
                <w:szCs w:val="24"/>
              </w:rPr>
            </w:pPr>
            <w:r w:rsidRPr="006F661E">
              <w:br w:type="page"/>
            </w:r>
            <w:r w:rsidRPr="006F661E">
              <w:rPr>
                <w:spacing w:val="-3"/>
                <w:szCs w:val="24"/>
              </w:rPr>
              <w:t>U.S. Radiocommunications Sector</w:t>
            </w:r>
          </w:p>
          <w:p w14:paraId="4E90F4E5" w14:textId="77777777" w:rsidR="00FE0EEA" w:rsidRPr="006F661E" w:rsidRDefault="00FE0EEA" w:rsidP="00FF4345">
            <w:pPr>
              <w:pStyle w:val="TabletitleBR"/>
              <w:rPr>
                <w:spacing w:val="-3"/>
                <w:szCs w:val="24"/>
              </w:rPr>
            </w:pPr>
            <w:r w:rsidRPr="006F661E">
              <w:rPr>
                <w:spacing w:val="-3"/>
                <w:szCs w:val="24"/>
              </w:rPr>
              <w:t>Fact Sheet</w:t>
            </w:r>
          </w:p>
        </w:tc>
      </w:tr>
      <w:tr w:rsidR="00FE0EEA" w:rsidRPr="008A5AF1" w14:paraId="7C629564" w14:textId="77777777" w:rsidTr="00445B52">
        <w:trPr>
          <w:trHeight w:val="723"/>
        </w:trPr>
        <w:tc>
          <w:tcPr>
            <w:tcW w:w="4207" w:type="dxa"/>
            <w:tcBorders>
              <w:left w:val="double" w:sz="6" w:space="0" w:color="auto"/>
            </w:tcBorders>
          </w:tcPr>
          <w:p w14:paraId="3E1B59D5" w14:textId="7FF3BC7E" w:rsidR="00B700C1" w:rsidRPr="006F661E" w:rsidRDefault="00FE0EEA" w:rsidP="004F66BD">
            <w:pPr>
              <w:spacing w:after="120"/>
              <w:ind w:left="900" w:right="144" w:hanging="756"/>
              <w:rPr>
                <w:szCs w:val="24"/>
              </w:rPr>
            </w:pPr>
            <w:r w:rsidRPr="006F661E">
              <w:rPr>
                <w:b/>
                <w:szCs w:val="24"/>
              </w:rPr>
              <w:t>Working Party:</w:t>
            </w:r>
            <w:r w:rsidR="004D45FD">
              <w:rPr>
                <w:szCs w:val="24"/>
              </w:rPr>
              <w:t xml:space="preserve">  ITU-R WP</w:t>
            </w:r>
            <w:r w:rsidR="00F20AF5">
              <w:rPr>
                <w:szCs w:val="24"/>
              </w:rPr>
              <w:t>-</w:t>
            </w:r>
            <w:r w:rsidR="00780239">
              <w:rPr>
                <w:szCs w:val="24"/>
              </w:rPr>
              <w:t xml:space="preserve"> 5A/</w:t>
            </w:r>
            <w:r w:rsidR="00F20AF5">
              <w:rPr>
                <w:szCs w:val="24"/>
              </w:rPr>
              <w:t>5C</w:t>
            </w:r>
            <w:r w:rsidR="00780239">
              <w:rPr>
                <w:szCs w:val="24"/>
              </w:rPr>
              <w:t>/6A</w:t>
            </w:r>
          </w:p>
        </w:tc>
        <w:tc>
          <w:tcPr>
            <w:tcW w:w="5186" w:type="dxa"/>
            <w:tcBorders>
              <w:right w:val="double" w:sz="6" w:space="0" w:color="auto"/>
            </w:tcBorders>
          </w:tcPr>
          <w:p w14:paraId="7C7DFC5E" w14:textId="3E0E5BB7" w:rsidR="00282B33" w:rsidRDefault="00FE0EEA" w:rsidP="00282B33">
            <w:pPr>
              <w:spacing w:after="120"/>
              <w:ind w:left="144" w:right="144"/>
              <w:rPr>
                <w:szCs w:val="24"/>
              </w:rPr>
            </w:pPr>
            <w:r w:rsidRPr="006F661E">
              <w:rPr>
                <w:b/>
                <w:szCs w:val="24"/>
              </w:rPr>
              <w:t>Document No:</w:t>
            </w:r>
            <w:r w:rsidR="00A9347D">
              <w:rPr>
                <w:szCs w:val="24"/>
              </w:rPr>
              <w:t xml:space="preserve">  </w:t>
            </w:r>
            <w:r w:rsidR="00282B33" w:rsidRPr="00815968">
              <w:rPr>
                <w:szCs w:val="24"/>
              </w:rPr>
              <w:t>USWP5C23_13_rev</w:t>
            </w:r>
            <w:r w:rsidR="00282B33">
              <w:rPr>
                <w:szCs w:val="24"/>
              </w:rPr>
              <w:t>7</w:t>
            </w:r>
            <w:r w:rsidR="00282B33" w:rsidRPr="00815968">
              <w:rPr>
                <w:szCs w:val="24"/>
              </w:rPr>
              <w:t xml:space="preserve"> - PMSE Report Info</w:t>
            </w:r>
            <w:r w:rsidR="00282B33">
              <w:rPr>
                <w:szCs w:val="24"/>
              </w:rPr>
              <w:t xml:space="preserve"> for WP5A-5C-6A</w:t>
            </w:r>
          </w:p>
          <w:p w14:paraId="43A9EB6C" w14:textId="78AA57D5" w:rsidR="00780239" w:rsidRDefault="00780239">
            <w:pPr>
              <w:spacing w:after="120"/>
              <w:ind w:left="144" w:right="144"/>
              <w:rPr>
                <w:szCs w:val="24"/>
              </w:rPr>
            </w:pPr>
            <w:r>
              <w:rPr>
                <w:szCs w:val="24"/>
              </w:rPr>
              <w:t>USWP5A</w:t>
            </w:r>
            <w:r w:rsidR="002F5CF9">
              <w:rPr>
                <w:szCs w:val="24"/>
              </w:rPr>
              <w:t>-</w:t>
            </w:r>
            <w:ins w:id="0" w:author="USA5A" w:date="2021-09-23T05:40:00Z">
              <w:r w:rsidR="002F5CF9">
                <w:rPr>
                  <w:szCs w:val="24"/>
                </w:rPr>
                <w:t>26/04</w:t>
              </w:r>
            </w:ins>
          </w:p>
          <w:p w14:paraId="6B01A588" w14:textId="77777777" w:rsidR="00282B33" w:rsidRDefault="00282B33" w:rsidP="00282B33">
            <w:pPr>
              <w:spacing w:after="120"/>
              <w:ind w:left="144" w:right="144"/>
              <w:rPr>
                <w:szCs w:val="24"/>
              </w:rPr>
            </w:pPr>
            <w:r>
              <w:rPr>
                <w:szCs w:val="24"/>
              </w:rPr>
              <w:t>USWP6A</w:t>
            </w:r>
            <w:proofErr w:type="gramStart"/>
            <w:r>
              <w:rPr>
                <w:szCs w:val="24"/>
              </w:rPr>
              <w:t>_[</w:t>
            </w:r>
            <w:proofErr w:type="gramEnd"/>
            <w:r>
              <w:rPr>
                <w:szCs w:val="24"/>
              </w:rPr>
              <w:t>Document BB]</w:t>
            </w:r>
          </w:p>
          <w:p w14:paraId="3A522502" w14:textId="7644EEE4" w:rsidR="00780239" w:rsidRPr="006F661E" w:rsidRDefault="00780239">
            <w:pPr>
              <w:spacing w:after="120"/>
              <w:ind w:left="144" w:right="144"/>
              <w:rPr>
                <w:szCs w:val="24"/>
              </w:rPr>
            </w:pPr>
          </w:p>
        </w:tc>
      </w:tr>
      <w:tr w:rsidR="00FE0EEA" w:rsidRPr="008A5AF1" w14:paraId="23644380" w14:textId="77777777" w:rsidTr="00445B52">
        <w:trPr>
          <w:trHeight w:val="378"/>
        </w:trPr>
        <w:tc>
          <w:tcPr>
            <w:tcW w:w="4207" w:type="dxa"/>
            <w:tcBorders>
              <w:left w:val="double" w:sz="6" w:space="0" w:color="auto"/>
            </w:tcBorders>
          </w:tcPr>
          <w:p w14:paraId="7C5B6082" w14:textId="6C5192B7" w:rsidR="000B556B" w:rsidRDefault="00FE0EEA" w:rsidP="00F20AF5">
            <w:pPr>
              <w:spacing w:before="0"/>
              <w:ind w:left="144" w:right="144"/>
              <w:rPr>
                <w:szCs w:val="24"/>
                <w:lang w:val="pt-BR"/>
              </w:rPr>
            </w:pPr>
            <w:r w:rsidRPr="006F661E">
              <w:rPr>
                <w:b/>
                <w:szCs w:val="24"/>
                <w:lang w:val="pt-BR"/>
              </w:rPr>
              <w:t>Ref:</w:t>
            </w:r>
            <w:r w:rsidR="004D45FD">
              <w:rPr>
                <w:szCs w:val="24"/>
                <w:lang w:val="pt-BR"/>
              </w:rPr>
              <w:tab/>
            </w:r>
            <w:r w:rsidR="000B556B">
              <w:rPr>
                <w:szCs w:val="24"/>
                <w:lang w:val="pt-BR"/>
              </w:rPr>
              <w:t xml:space="preserve">Resoution 59-2 and </w:t>
            </w:r>
          </w:p>
          <w:p w14:paraId="6D0A0B18" w14:textId="05119BB5" w:rsidR="00FE0EEA" w:rsidRPr="0014430B" w:rsidRDefault="000B556B" w:rsidP="00F20AF5">
            <w:pPr>
              <w:spacing w:before="0"/>
              <w:ind w:left="144" w:right="144"/>
              <w:rPr>
                <w:szCs w:val="24"/>
                <w:lang w:val="pt-BR"/>
              </w:rPr>
            </w:pPr>
            <w:r>
              <w:rPr>
                <w:szCs w:val="24"/>
              </w:rPr>
              <w:t xml:space="preserve">           </w:t>
            </w:r>
            <w:r w:rsidR="001A6A2B" w:rsidRPr="001A6A2B">
              <w:rPr>
                <w:szCs w:val="24"/>
              </w:rPr>
              <w:t>Document 5C/192 -E</w:t>
            </w:r>
          </w:p>
        </w:tc>
        <w:tc>
          <w:tcPr>
            <w:tcW w:w="5186" w:type="dxa"/>
            <w:tcBorders>
              <w:right w:val="double" w:sz="6" w:space="0" w:color="auto"/>
            </w:tcBorders>
          </w:tcPr>
          <w:p w14:paraId="35589BF8" w14:textId="7DEE9FF7" w:rsidR="00FE0EEA" w:rsidRPr="006F661E" w:rsidRDefault="00FE0EEA" w:rsidP="00FA7B1A">
            <w:pPr>
              <w:tabs>
                <w:tab w:val="left" w:pos="162"/>
              </w:tabs>
              <w:spacing w:before="0"/>
              <w:ind w:left="612" w:right="144" w:hanging="468"/>
              <w:rPr>
                <w:szCs w:val="24"/>
              </w:rPr>
            </w:pPr>
            <w:r w:rsidRPr="006F661E">
              <w:rPr>
                <w:b/>
                <w:szCs w:val="24"/>
              </w:rPr>
              <w:t>Date:</w:t>
            </w:r>
            <w:r w:rsidR="00A703EC">
              <w:rPr>
                <w:szCs w:val="24"/>
              </w:rPr>
              <w:t xml:space="preserve">  </w:t>
            </w:r>
            <w:r w:rsidR="00BF480A">
              <w:rPr>
                <w:szCs w:val="24"/>
              </w:rPr>
              <w:t>2</w:t>
            </w:r>
            <w:r w:rsidR="00282B33">
              <w:rPr>
                <w:szCs w:val="24"/>
              </w:rPr>
              <w:t>3</w:t>
            </w:r>
            <w:r w:rsidR="000300FC">
              <w:rPr>
                <w:szCs w:val="24"/>
              </w:rPr>
              <w:t xml:space="preserve"> </w:t>
            </w:r>
            <w:r w:rsidR="00BF480A">
              <w:rPr>
                <w:szCs w:val="24"/>
              </w:rPr>
              <w:t>September</w:t>
            </w:r>
            <w:r w:rsidR="000300FC">
              <w:rPr>
                <w:szCs w:val="24"/>
              </w:rPr>
              <w:t xml:space="preserve"> 2021</w:t>
            </w:r>
          </w:p>
        </w:tc>
      </w:tr>
      <w:tr w:rsidR="00FE0EEA" w:rsidRPr="008A5AF1" w14:paraId="7F7BE80C" w14:textId="77777777" w:rsidTr="00272B66">
        <w:trPr>
          <w:trHeight w:val="459"/>
        </w:trPr>
        <w:tc>
          <w:tcPr>
            <w:tcW w:w="9393" w:type="dxa"/>
            <w:gridSpan w:val="2"/>
            <w:tcBorders>
              <w:left w:val="double" w:sz="6" w:space="0" w:color="auto"/>
              <w:right w:val="double" w:sz="6" w:space="0" w:color="auto"/>
            </w:tcBorders>
          </w:tcPr>
          <w:p w14:paraId="587E4723" w14:textId="03FF6A7A" w:rsidR="001A6A2B" w:rsidRPr="00F636D5" w:rsidRDefault="00FE0EEA" w:rsidP="001A6A2B">
            <w:pPr>
              <w:pStyle w:val="BodyTextIndent"/>
              <w:spacing w:before="0"/>
              <w:ind w:left="187"/>
              <w:rPr>
                <w:rFonts w:ascii="Times New Roman" w:hAnsi="Times New Roman"/>
                <w:szCs w:val="24"/>
              </w:rPr>
            </w:pPr>
            <w:r w:rsidRPr="00F636D5">
              <w:rPr>
                <w:rFonts w:ascii="Times New Roman" w:hAnsi="Times New Roman"/>
                <w:b/>
                <w:bCs/>
                <w:szCs w:val="24"/>
              </w:rPr>
              <w:t>Document Title:</w:t>
            </w:r>
            <w:r w:rsidR="0059695B">
              <w:rPr>
                <w:rFonts w:ascii="Times New Roman" w:hAnsi="Times New Roman"/>
                <w:bCs/>
                <w:szCs w:val="24"/>
              </w:rPr>
              <w:t xml:space="preserve"> </w:t>
            </w:r>
            <w:r w:rsidR="00C71FB5" w:rsidRPr="00C71FB5">
              <w:rPr>
                <w:rFonts w:ascii="Times New Roman" w:hAnsi="Times New Roman"/>
                <w:bCs/>
                <w:szCs w:val="24"/>
              </w:rPr>
              <w:t>Organization of work called for in Resolution ITU-R 59-2</w:t>
            </w:r>
          </w:p>
        </w:tc>
      </w:tr>
      <w:tr w:rsidR="00FE0EEA" w:rsidRPr="00445B52" w14:paraId="741A38BF" w14:textId="77777777" w:rsidTr="00445B52">
        <w:trPr>
          <w:trHeight w:val="1960"/>
        </w:trPr>
        <w:tc>
          <w:tcPr>
            <w:tcW w:w="4207" w:type="dxa"/>
            <w:tcBorders>
              <w:left w:val="double" w:sz="6" w:space="0" w:color="auto"/>
            </w:tcBorders>
          </w:tcPr>
          <w:p w14:paraId="4F82087F" w14:textId="77777777" w:rsidR="00FE0EEA" w:rsidRPr="00445B52" w:rsidRDefault="00FE0EEA" w:rsidP="00FF4345">
            <w:pPr>
              <w:ind w:left="144" w:right="144"/>
              <w:rPr>
                <w:b/>
                <w:szCs w:val="24"/>
              </w:rPr>
            </w:pPr>
            <w:r w:rsidRPr="00445B52">
              <w:rPr>
                <w:b/>
                <w:szCs w:val="24"/>
              </w:rPr>
              <w:t>Author(s)/Contributors(s):</w:t>
            </w:r>
          </w:p>
          <w:p w14:paraId="4A8CDEF5" w14:textId="77777777" w:rsidR="00FE0EEA" w:rsidRPr="00445B52" w:rsidRDefault="00FE0EEA" w:rsidP="00FF4345">
            <w:pPr>
              <w:spacing w:before="0"/>
              <w:ind w:left="144" w:right="144"/>
              <w:rPr>
                <w:bCs/>
                <w:iCs/>
                <w:szCs w:val="24"/>
              </w:rPr>
            </w:pPr>
          </w:p>
          <w:p w14:paraId="19522949" w14:textId="1783045D" w:rsidR="00DF3E2B" w:rsidRPr="00445B52" w:rsidRDefault="00037ABB" w:rsidP="00DF3E2B">
            <w:pPr>
              <w:overflowPunct/>
              <w:autoSpaceDE/>
              <w:autoSpaceDN/>
              <w:adjustRightInd/>
              <w:spacing w:before="0"/>
              <w:ind w:left="144" w:right="144"/>
              <w:textAlignment w:val="auto"/>
              <w:rPr>
                <w:rFonts w:eastAsia="Calibri"/>
                <w:bCs/>
                <w:iCs/>
                <w:szCs w:val="24"/>
              </w:rPr>
            </w:pPr>
            <w:r w:rsidRPr="00445B52">
              <w:rPr>
                <w:bCs/>
                <w:iCs/>
                <w:szCs w:val="24"/>
              </w:rPr>
              <w:t>Name</w:t>
            </w:r>
            <w:r w:rsidR="00DF3E2B" w:rsidRPr="00445B52">
              <w:rPr>
                <w:bCs/>
                <w:iCs/>
                <w:szCs w:val="24"/>
              </w:rPr>
              <w:t>:</w:t>
            </w:r>
            <w:r w:rsidRPr="00445B52">
              <w:rPr>
                <w:bCs/>
                <w:iCs/>
                <w:szCs w:val="24"/>
              </w:rPr>
              <w:t xml:space="preserve"> </w:t>
            </w:r>
            <w:r w:rsidR="001616A4" w:rsidRPr="00445B52">
              <w:rPr>
                <w:bCs/>
                <w:iCs/>
                <w:szCs w:val="24"/>
              </w:rPr>
              <w:t xml:space="preserve"> </w:t>
            </w:r>
            <w:r w:rsidR="001A6A2B">
              <w:rPr>
                <w:rFonts w:eastAsia="Calibri"/>
                <w:bCs/>
                <w:iCs/>
                <w:szCs w:val="24"/>
              </w:rPr>
              <w:t>Joe Ciaudelli</w:t>
            </w:r>
          </w:p>
          <w:p w14:paraId="0006858E" w14:textId="585C0B30" w:rsidR="00FE0EEA" w:rsidRPr="00445B52" w:rsidRDefault="00037ABB" w:rsidP="00FF4345">
            <w:pPr>
              <w:spacing w:before="0"/>
              <w:ind w:left="144" w:right="144"/>
              <w:rPr>
                <w:bCs/>
                <w:iCs/>
                <w:szCs w:val="24"/>
              </w:rPr>
            </w:pPr>
            <w:r w:rsidRPr="00445B52">
              <w:rPr>
                <w:bCs/>
                <w:iCs/>
                <w:szCs w:val="24"/>
              </w:rPr>
              <w:t>Org</w:t>
            </w:r>
            <w:r w:rsidR="00DF3E2B" w:rsidRPr="00445B52">
              <w:rPr>
                <w:bCs/>
                <w:iCs/>
                <w:szCs w:val="24"/>
              </w:rPr>
              <w:t>:</w:t>
            </w:r>
            <w:r w:rsidRPr="00445B52">
              <w:rPr>
                <w:bCs/>
                <w:iCs/>
                <w:szCs w:val="24"/>
              </w:rPr>
              <w:t xml:space="preserve"> </w:t>
            </w:r>
            <w:r w:rsidR="001616A4" w:rsidRPr="00445B52">
              <w:rPr>
                <w:bCs/>
                <w:iCs/>
                <w:szCs w:val="24"/>
              </w:rPr>
              <w:t xml:space="preserve"> </w:t>
            </w:r>
            <w:r w:rsidR="001A6A2B">
              <w:rPr>
                <w:rFonts w:eastAsia="Calibri"/>
                <w:bCs/>
                <w:iCs/>
                <w:szCs w:val="24"/>
              </w:rPr>
              <w:t>Sennheiser</w:t>
            </w:r>
          </w:p>
          <w:p w14:paraId="153E3643" w14:textId="77777777" w:rsidR="00037ABB" w:rsidRPr="00445B52" w:rsidRDefault="00037ABB" w:rsidP="00FF4345">
            <w:pPr>
              <w:spacing w:before="0"/>
              <w:ind w:left="144" w:right="144"/>
              <w:rPr>
                <w:bCs/>
                <w:iCs/>
                <w:szCs w:val="24"/>
              </w:rPr>
            </w:pPr>
          </w:p>
          <w:p w14:paraId="451FD58A" w14:textId="77777777" w:rsidR="00FE0EEA" w:rsidRDefault="00FE0EEA" w:rsidP="00037ABB">
            <w:pPr>
              <w:spacing w:before="0"/>
              <w:ind w:right="144"/>
              <w:rPr>
                <w:bCs/>
                <w:iCs/>
                <w:szCs w:val="24"/>
              </w:rPr>
            </w:pPr>
          </w:p>
          <w:p w14:paraId="4D269C3F" w14:textId="18D5955A" w:rsidR="006E09AB" w:rsidRDefault="006E09AB" w:rsidP="006E09AB">
            <w:pPr>
              <w:spacing w:before="0"/>
              <w:ind w:left="122" w:right="144"/>
              <w:rPr>
                <w:szCs w:val="24"/>
              </w:rPr>
            </w:pPr>
          </w:p>
          <w:p w14:paraId="5D4502CA" w14:textId="54CF55D1" w:rsidR="006E09AB" w:rsidRPr="00445B52" w:rsidRDefault="006E09AB" w:rsidP="006E09AB">
            <w:pPr>
              <w:spacing w:before="0"/>
              <w:ind w:left="122" w:right="144"/>
              <w:rPr>
                <w:szCs w:val="24"/>
              </w:rPr>
            </w:pPr>
          </w:p>
          <w:p w14:paraId="2119B099" w14:textId="77777777" w:rsidR="006E09AB" w:rsidRDefault="006E09AB" w:rsidP="00037ABB">
            <w:pPr>
              <w:spacing w:before="0"/>
              <w:ind w:right="144"/>
              <w:rPr>
                <w:bCs/>
                <w:iCs/>
                <w:szCs w:val="24"/>
              </w:rPr>
            </w:pPr>
          </w:p>
          <w:p w14:paraId="79FC9D83" w14:textId="311C0EA4" w:rsidR="00A77B18" w:rsidRDefault="00A77B18" w:rsidP="00A77B18">
            <w:pPr>
              <w:spacing w:before="0"/>
              <w:ind w:left="122" w:right="144"/>
              <w:rPr>
                <w:szCs w:val="24"/>
              </w:rPr>
            </w:pPr>
          </w:p>
          <w:p w14:paraId="6B339AE8" w14:textId="113E81FC" w:rsidR="00A77B18" w:rsidRPr="00445B52" w:rsidRDefault="00A77B18" w:rsidP="00A77B18">
            <w:pPr>
              <w:spacing w:before="0"/>
              <w:ind w:left="122" w:right="144"/>
              <w:rPr>
                <w:szCs w:val="24"/>
              </w:rPr>
            </w:pPr>
          </w:p>
          <w:p w14:paraId="1F4DED57" w14:textId="71C764C5" w:rsidR="006E09AB" w:rsidRPr="00445B52" w:rsidRDefault="006E09AB" w:rsidP="00037ABB">
            <w:pPr>
              <w:spacing w:before="0"/>
              <w:ind w:right="144"/>
              <w:rPr>
                <w:bCs/>
                <w:iCs/>
                <w:szCs w:val="24"/>
              </w:rPr>
            </w:pPr>
          </w:p>
        </w:tc>
        <w:tc>
          <w:tcPr>
            <w:tcW w:w="5186" w:type="dxa"/>
            <w:tcBorders>
              <w:right w:val="double" w:sz="6" w:space="0" w:color="auto"/>
            </w:tcBorders>
          </w:tcPr>
          <w:p w14:paraId="0B96E9F1" w14:textId="77777777" w:rsidR="00FE0EEA" w:rsidRPr="00445B52" w:rsidRDefault="00FE0EEA" w:rsidP="00FF4345">
            <w:pPr>
              <w:ind w:left="144" w:right="144"/>
              <w:rPr>
                <w:bCs/>
                <w:szCs w:val="24"/>
                <w:lang w:val="fr-FR"/>
              </w:rPr>
            </w:pPr>
          </w:p>
          <w:p w14:paraId="37997308" w14:textId="77777777" w:rsidR="00FE0EEA" w:rsidRPr="00445B52" w:rsidRDefault="00FE0EEA" w:rsidP="00FF4345">
            <w:pPr>
              <w:spacing w:before="0"/>
              <w:ind w:left="144" w:right="144"/>
              <w:rPr>
                <w:bCs/>
                <w:szCs w:val="24"/>
                <w:lang w:val="fr-FR"/>
              </w:rPr>
            </w:pPr>
          </w:p>
          <w:p w14:paraId="14DEC164" w14:textId="76CFD1EE" w:rsidR="00FE0EEA" w:rsidRDefault="00FE0EEA" w:rsidP="00AB30FB">
            <w:pPr>
              <w:spacing w:before="0"/>
              <w:ind w:left="144" w:right="144"/>
              <w:rPr>
                <w:szCs w:val="24"/>
              </w:rPr>
            </w:pPr>
            <w:proofErr w:type="gramStart"/>
            <w:r w:rsidRPr="00445B52">
              <w:rPr>
                <w:bCs/>
                <w:color w:val="000000"/>
                <w:szCs w:val="24"/>
                <w:lang w:val="fr-FR"/>
              </w:rPr>
              <w:t>Phone:</w:t>
            </w:r>
            <w:proofErr w:type="gramEnd"/>
            <w:r w:rsidRPr="00445B52">
              <w:rPr>
                <w:bCs/>
                <w:color w:val="000000"/>
                <w:szCs w:val="24"/>
                <w:lang w:val="fr-FR"/>
              </w:rPr>
              <w:t xml:space="preserve"> </w:t>
            </w:r>
            <w:r w:rsidR="001616A4" w:rsidRPr="00445B52">
              <w:rPr>
                <w:bCs/>
                <w:color w:val="000000"/>
                <w:szCs w:val="24"/>
                <w:lang w:val="fr-FR"/>
              </w:rPr>
              <w:t xml:space="preserve"> </w:t>
            </w:r>
            <w:r w:rsidR="00DF3E2B" w:rsidRPr="00445B52">
              <w:rPr>
                <w:szCs w:val="24"/>
              </w:rPr>
              <w:t>(</w:t>
            </w:r>
            <w:r w:rsidR="001A6A2B">
              <w:rPr>
                <w:szCs w:val="24"/>
              </w:rPr>
              <w:t>860</w:t>
            </w:r>
            <w:r w:rsidR="00DF3E2B" w:rsidRPr="00445B52">
              <w:rPr>
                <w:szCs w:val="24"/>
              </w:rPr>
              <w:t xml:space="preserve">) </w:t>
            </w:r>
            <w:r w:rsidR="001A6A2B">
              <w:rPr>
                <w:szCs w:val="24"/>
              </w:rPr>
              <w:t>848</w:t>
            </w:r>
            <w:r w:rsidR="00DF3E2B" w:rsidRPr="00445B52">
              <w:rPr>
                <w:szCs w:val="24"/>
              </w:rPr>
              <w:t>-</w:t>
            </w:r>
            <w:r w:rsidR="001A6A2B">
              <w:rPr>
                <w:szCs w:val="24"/>
              </w:rPr>
              <w:t>3132  office landline</w:t>
            </w:r>
          </w:p>
          <w:p w14:paraId="1DB586E2" w14:textId="3309FEFB" w:rsidR="001A6A2B" w:rsidRPr="00445B52" w:rsidRDefault="001A6A2B" w:rsidP="00AB30FB">
            <w:pPr>
              <w:spacing w:before="0"/>
              <w:ind w:left="144" w:right="144"/>
              <w:rPr>
                <w:bCs/>
                <w:color w:val="000000"/>
                <w:szCs w:val="24"/>
                <w:lang w:val="fr-FR"/>
              </w:rPr>
            </w:pPr>
            <w:r>
              <w:rPr>
                <w:szCs w:val="24"/>
              </w:rPr>
              <w:t>Phone:  (860) 848-7422  mobile</w:t>
            </w:r>
          </w:p>
          <w:p w14:paraId="40ADD7BE" w14:textId="64EBF10A" w:rsidR="00FE0EEA" w:rsidRPr="00445B52" w:rsidRDefault="00FE0EEA" w:rsidP="00AB30FB">
            <w:pPr>
              <w:spacing w:before="0"/>
              <w:ind w:left="144" w:right="144"/>
              <w:rPr>
                <w:bCs/>
                <w:color w:val="000000"/>
                <w:szCs w:val="24"/>
                <w:lang w:val="fr-FR"/>
              </w:rPr>
            </w:pPr>
            <w:r w:rsidRPr="00445B52">
              <w:rPr>
                <w:bCs/>
                <w:color w:val="000000"/>
                <w:szCs w:val="24"/>
                <w:lang w:val="fr-FR"/>
              </w:rPr>
              <w:t xml:space="preserve">Email: </w:t>
            </w:r>
            <w:r w:rsidR="001616A4" w:rsidRPr="00445B52">
              <w:rPr>
                <w:bCs/>
                <w:color w:val="000000"/>
                <w:szCs w:val="24"/>
                <w:lang w:val="fr-FR"/>
              </w:rPr>
              <w:t xml:space="preserve"> </w:t>
            </w:r>
            <w:hyperlink r:id="rId7" w:history="1">
              <w:r w:rsidR="001A6A2B" w:rsidRPr="006E4FAF">
                <w:rPr>
                  <w:rStyle w:val="Hyperlink"/>
                  <w:szCs w:val="24"/>
                </w:rPr>
                <w:t>joe.ciaudelli@sennheiser.com</w:t>
              </w:r>
            </w:hyperlink>
          </w:p>
          <w:p w14:paraId="683A79A0" w14:textId="77777777" w:rsidR="00FE0EEA" w:rsidRPr="00445B52" w:rsidRDefault="00FE0EEA" w:rsidP="00AB30FB">
            <w:pPr>
              <w:spacing w:before="0"/>
              <w:ind w:left="144" w:right="144"/>
              <w:rPr>
                <w:bCs/>
                <w:color w:val="000000"/>
                <w:szCs w:val="24"/>
                <w:lang w:val="fr-FR"/>
              </w:rPr>
            </w:pPr>
          </w:p>
          <w:p w14:paraId="535E1F04" w14:textId="77777777" w:rsidR="00F20AF5" w:rsidRDefault="00F20AF5" w:rsidP="00AB30FB">
            <w:pPr>
              <w:spacing w:before="0"/>
              <w:ind w:left="144" w:right="144"/>
              <w:rPr>
                <w:bCs/>
                <w:color w:val="000000"/>
                <w:szCs w:val="24"/>
                <w:lang w:val="fr-FR"/>
              </w:rPr>
            </w:pPr>
          </w:p>
          <w:p w14:paraId="38E2E93A" w14:textId="29E86457" w:rsidR="00F20AF5" w:rsidRPr="00445B52" w:rsidRDefault="00F20AF5" w:rsidP="00AB30FB">
            <w:pPr>
              <w:spacing w:before="0"/>
              <w:ind w:left="144" w:right="144"/>
              <w:rPr>
                <w:bCs/>
                <w:color w:val="000000"/>
                <w:szCs w:val="24"/>
                <w:lang w:val="fr-FR"/>
              </w:rPr>
            </w:pPr>
          </w:p>
        </w:tc>
      </w:tr>
      <w:tr w:rsidR="00FE0EEA" w:rsidRPr="008A5AF1" w14:paraId="7E562B13" w14:textId="77777777" w:rsidTr="00272B66">
        <w:trPr>
          <w:trHeight w:val="541"/>
        </w:trPr>
        <w:tc>
          <w:tcPr>
            <w:tcW w:w="9393" w:type="dxa"/>
            <w:gridSpan w:val="2"/>
            <w:tcBorders>
              <w:left w:val="double" w:sz="6" w:space="0" w:color="auto"/>
              <w:right w:val="double" w:sz="6" w:space="0" w:color="auto"/>
            </w:tcBorders>
          </w:tcPr>
          <w:p w14:paraId="2CB7A48C" w14:textId="5A52F1BC" w:rsidR="000300FC" w:rsidRPr="007B11FA" w:rsidRDefault="00FE0EEA" w:rsidP="00780239">
            <w:pPr>
              <w:rPr>
                <w:color w:val="000000" w:themeColor="text1"/>
                <w:szCs w:val="24"/>
              </w:rPr>
            </w:pPr>
            <w:r w:rsidRPr="00445B52">
              <w:rPr>
                <w:b/>
                <w:bCs/>
                <w:szCs w:val="24"/>
              </w:rPr>
              <w:t>Purpose/Objective:</w:t>
            </w:r>
            <w:r w:rsidRPr="00445B52">
              <w:rPr>
                <w:szCs w:val="24"/>
              </w:rPr>
              <w:t xml:space="preserve">  </w:t>
            </w:r>
            <w:r w:rsidR="000300FC" w:rsidRPr="007B11FA">
              <w:rPr>
                <w:color w:val="000000" w:themeColor="text1"/>
                <w:szCs w:val="24"/>
              </w:rPr>
              <w:t>The purpose of this contribution is to encourage clarification of the roles that Working Parties 5A, 5C, &amp; 6A will have in fulfilling the goals of ITU-R Resolution 59-2.</w:t>
            </w:r>
          </w:p>
          <w:p w14:paraId="740EFEE9" w14:textId="0465414B" w:rsidR="009B0F49" w:rsidRPr="00445B52" w:rsidRDefault="009B0F49" w:rsidP="00780239">
            <w:pPr>
              <w:rPr>
                <w:szCs w:val="24"/>
              </w:rPr>
            </w:pPr>
          </w:p>
        </w:tc>
      </w:tr>
      <w:tr w:rsidR="00FE0EEA" w:rsidRPr="008A5AF1" w14:paraId="717C4BE0" w14:textId="77777777" w:rsidTr="005915A7">
        <w:trPr>
          <w:trHeight w:val="1038"/>
        </w:trPr>
        <w:tc>
          <w:tcPr>
            <w:tcW w:w="9393" w:type="dxa"/>
            <w:gridSpan w:val="2"/>
            <w:tcBorders>
              <w:left w:val="double" w:sz="6" w:space="0" w:color="auto"/>
              <w:bottom w:val="single" w:sz="12" w:space="0" w:color="auto"/>
              <w:right w:val="double" w:sz="6" w:space="0" w:color="auto"/>
            </w:tcBorders>
          </w:tcPr>
          <w:p w14:paraId="2D50027D" w14:textId="4FEB5531" w:rsidR="00EE4EDC" w:rsidRPr="00445B52" w:rsidRDefault="00FE0EEA" w:rsidP="00780239">
            <w:pPr>
              <w:pStyle w:val="enumlev2"/>
              <w:ind w:left="0" w:firstLine="0"/>
              <w:rPr>
                <w:bCs/>
                <w:szCs w:val="24"/>
              </w:rPr>
            </w:pPr>
            <w:r w:rsidRPr="00445B52">
              <w:rPr>
                <w:b/>
                <w:bCs/>
                <w:szCs w:val="24"/>
              </w:rPr>
              <w:t>Abstract:</w:t>
            </w:r>
            <w:r w:rsidRPr="00445B52">
              <w:rPr>
                <w:bCs/>
                <w:szCs w:val="24"/>
              </w:rPr>
              <w:t xml:space="preserve"> </w:t>
            </w:r>
            <w:r w:rsidR="009475D0">
              <w:rPr>
                <w:szCs w:val="24"/>
              </w:rPr>
              <w:t xml:space="preserve">Electronic News Gathering (ENG) </w:t>
            </w:r>
            <w:r w:rsidR="009475D0" w:rsidRPr="00D20DA1">
              <w:rPr>
                <w:szCs w:val="24"/>
              </w:rPr>
              <w:t>spans fixed, mobile, and broadcast services and allocations.</w:t>
            </w:r>
            <w:r w:rsidR="009475D0">
              <w:rPr>
                <w:szCs w:val="24"/>
              </w:rPr>
              <w:t xml:space="preserve"> </w:t>
            </w:r>
            <w:r w:rsidR="00C71FB5">
              <w:rPr>
                <w:szCs w:val="24"/>
              </w:rPr>
              <w:t>Resolution 59-2 calls for studies on harmonization of frequency bands</w:t>
            </w:r>
            <w:r w:rsidR="00324994">
              <w:rPr>
                <w:szCs w:val="24"/>
              </w:rPr>
              <w:t xml:space="preserve"> for ENG</w:t>
            </w:r>
            <w:r w:rsidR="00C71FB5">
              <w:rPr>
                <w:szCs w:val="24"/>
              </w:rPr>
              <w:t xml:space="preserve"> and is under the purview of WP 5C</w:t>
            </w:r>
            <w:r w:rsidR="009475D0">
              <w:rPr>
                <w:szCs w:val="24"/>
              </w:rPr>
              <w:t xml:space="preserve"> (fixed services). </w:t>
            </w:r>
            <w:r w:rsidR="00324994">
              <w:rPr>
                <w:szCs w:val="24"/>
              </w:rPr>
              <w:t>However, m</w:t>
            </w:r>
            <w:r w:rsidR="009475D0">
              <w:rPr>
                <w:szCs w:val="24"/>
              </w:rPr>
              <w:t xml:space="preserve">any administrations consider ENG </w:t>
            </w:r>
            <w:r w:rsidR="00324994">
              <w:rPr>
                <w:szCs w:val="24"/>
              </w:rPr>
              <w:t xml:space="preserve">primarily </w:t>
            </w:r>
            <w:r w:rsidR="009475D0">
              <w:rPr>
                <w:szCs w:val="24"/>
              </w:rPr>
              <w:t>a land mobile application</w:t>
            </w:r>
            <w:r w:rsidR="00324994">
              <w:rPr>
                <w:szCs w:val="24"/>
              </w:rPr>
              <w:t>, while others consider it primarily a broadcast application</w:t>
            </w:r>
            <w:r w:rsidR="009475D0">
              <w:rPr>
                <w:szCs w:val="24"/>
              </w:rPr>
              <w:t xml:space="preserve">. WP 5A is not included in the Assignment of Texts for the Resolution. </w:t>
            </w:r>
            <w:r w:rsidR="00C71FB5">
              <w:rPr>
                <w:szCs w:val="24"/>
              </w:rPr>
              <w:t>T</w:t>
            </w:r>
            <w:r w:rsidR="00C71FB5" w:rsidRPr="00D20DA1">
              <w:rPr>
                <w:szCs w:val="24"/>
              </w:rPr>
              <w:t>h</w:t>
            </w:r>
            <w:r w:rsidR="009475D0">
              <w:rPr>
                <w:szCs w:val="24"/>
              </w:rPr>
              <w:t>is</w:t>
            </w:r>
            <w:r w:rsidR="00C71FB5" w:rsidRPr="00D20DA1">
              <w:rPr>
                <w:szCs w:val="24"/>
              </w:rPr>
              <w:t xml:space="preserve"> underscore</w:t>
            </w:r>
            <w:r w:rsidR="009475D0">
              <w:rPr>
                <w:szCs w:val="24"/>
              </w:rPr>
              <w:t>s</w:t>
            </w:r>
            <w:r w:rsidR="00C71FB5" w:rsidRPr="00D20DA1">
              <w:rPr>
                <w:szCs w:val="24"/>
              </w:rPr>
              <w:t xml:space="preserve"> the need to gain clarity on the roles that Working Parties 5</w:t>
            </w:r>
            <w:r w:rsidR="009475D0">
              <w:rPr>
                <w:szCs w:val="24"/>
              </w:rPr>
              <w:t>A</w:t>
            </w:r>
            <w:r w:rsidR="00C71FB5" w:rsidRPr="00D20DA1">
              <w:rPr>
                <w:szCs w:val="24"/>
              </w:rPr>
              <w:t>, 5</w:t>
            </w:r>
            <w:r w:rsidR="009475D0">
              <w:rPr>
                <w:szCs w:val="24"/>
              </w:rPr>
              <w:t>C</w:t>
            </w:r>
            <w:r w:rsidR="00C71FB5" w:rsidRPr="00D20DA1">
              <w:rPr>
                <w:szCs w:val="24"/>
              </w:rPr>
              <w:t xml:space="preserve"> and 6A will </w:t>
            </w:r>
            <w:r w:rsidR="00324994">
              <w:rPr>
                <w:szCs w:val="24"/>
              </w:rPr>
              <w:t xml:space="preserve">each </w:t>
            </w:r>
            <w:r w:rsidR="00C71FB5" w:rsidRPr="00D20DA1">
              <w:rPr>
                <w:szCs w:val="24"/>
              </w:rPr>
              <w:t>play in pursuing the goals of Resolution 59</w:t>
            </w:r>
            <w:r w:rsidR="00C71FB5">
              <w:rPr>
                <w:szCs w:val="24"/>
              </w:rPr>
              <w:t>-2</w:t>
            </w:r>
            <w:r w:rsidR="00C71FB5" w:rsidRPr="00D20DA1">
              <w:rPr>
                <w:szCs w:val="24"/>
              </w:rPr>
              <w:t>.</w:t>
            </w:r>
          </w:p>
        </w:tc>
      </w:tr>
    </w:tbl>
    <w:p w14:paraId="4877C1BE" w14:textId="6A42D214" w:rsidR="00E34FFC" w:rsidRDefault="00E34FFC" w:rsidP="0073325C">
      <w:pPr>
        <w:rPr>
          <w:szCs w:val="24"/>
        </w:rPr>
      </w:pPr>
    </w:p>
    <w:p w14:paraId="2082443A" w14:textId="182E4E9E" w:rsidR="00B74E0E" w:rsidRDefault="00B74E0E" w:rsidP="0073325C">
      <w:pPr>
        <w:rPr>
          <w:szCs w:val="24"/>
        </w:rPr>
      </w:pPr>
    </w:p>
    <w:p w14:paraId="0DA4DFC0" w14:textId="4D121847" w:rsidR="00B74E0E" w:rsidRDefault="00B74E0E" w:rsidP="0073325C">
      <w:pPr>
        <w:rPr>
          <w:szCs w:val="24"/>
        </w:rPr>
      </w:pPr>
    </w:p>
    <w:p w14:paraId="7146ADD6" w14:textId="3F87CDA6" w:rsidR="00B74E0E" w:rsidRDefault="00B74E0E" w:rsidP="0073325C">
      <w:pPr>
        <w:rPr>
          <w:szCs w:val="24"/>
        </w:rPr>
      </w:pPr>
    </w:p>
    <w:p w14:paraId="57E92A27" w14:textId="2702F3A2" w:rsidR="00B74E0E" w:rsidRDefault="00B74E0E" w:rsidP="0073325C">
      <w:pPr>
        <w:rPr>
          <w:szCs w:val="24"/>
        </w:rPr>
      </w:pPr>
    </w:p>
    <w:p w14:paraId="3749630C" w14:textId="15698AFE" w:rsidR="00B74E0E" w:rsidRDefault="00B74E0E" w:rsidP="0073325C">
      <w:pPr>
        <w:rPr>
          <w:szCs w:val="24"/>
        </w:r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B74E0E" w14:paraId="03D5B81F" w14:textId="77777777" w:rsidTr="000C6371">
        <w:trPr>
          <w:cantSplit/>
        </w:trPr>
        <w:tc>
          <w:tcPr>
            <w:tcW w:w="6487" w:type="dxa"/>
            <w:vAlign w:val="center"/>
          </w:tcPr>
          <w:p w14:paraId="0EB60F71" w14:textId="77777777" w:rsidR="00B74E0E" w:rsidRPr="00D8032B" w:rsidRDefault="00B74E0E" w:rsidP="000C6371">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797B2209" w14:textId="77777777" w:rsidR="00B74E0E" w:rsidRDefault="00B74E0E" w:rsidP="000C6371">
            <w:pPr>
              <w:shd w:val="solid" w:color="FFFFFF" w:fill="FFFFFF"/>
              <w:spacing w:before="0" w:line="240" w:lineRule="atLeast"/>
            </w:pPr>
            <w:bookmarkStart w:id="1" w:name="ditulogo"/>
            <w:bookmarkEnd w:id="1"/>
            <w:r>
              <w:rPr>
                <w:noProof/>
              </w:rPr>
              <w:drawing>
                <wp:inline distT="0" distB="0" distL="0" distR="0" wp14:anchorId="31593316" wp14:editId="4609A88F">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B74E0E" w:rsidRPr="0051782D" w14:paraId="310D1B6D" w14:textId="77777777" w:rsidTr="000C6371">
        <w:trPr>
          <w:cantSplit/>
        </w:trPr>
        <w:tc>
          <w:tcPr>
            <w:tcW w:w="6487" w:type="dxa"/>
            <w:tcBorders>
              <w:bottom w:val="single" w:sz="12" w:space="0" w:color="auto"/>
            </w:tcBorders>
          </w:tcPr>
          <w:p w14:paraId="390532B0" w14:textId="77777777" w:rsidR="00B74E0E" w:rsidRPr="00163271" w:rsidRDefault="00B74E0E" w:rsidP="000C6371">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77650F9" w14:textId="77777777" w:rsidR="00B74E0E" w:rsidRPr="0051782D" w:rsidRDefault="00B74E0E" w:rsidP="000C6371">
            <w:pPr>
              <w:shd w:val="solid" w:color="FFFFFF" w:fill="FFFFFF"/>
              <w:spacing w:before="0" w:after="48" w:line="240" w:lineRule="atLeast"/>
              <w:rPr>
                <w:sz w:val="22"/>
                <w:szCs w:val="22"/>
              </w:rPr>
            </w:pPr>
          </w:p>
        </w:tc>
      </w:tr>
      <w:tr w:rsidR="00B74E0E" w14:paraId="6ECDAB8B" w14:textId="77777777" w:rsidTr="000C6371">
        <w:trPr>
          <w:cantSplit/>
        </w:trPr>
        <w:tc>
          <w:tcPr>
            <w:tcW w:w="6487" w:type="dxa"/>
            <w:tcBorders>
              <w:top w:val="single" w:sz="12" w:space="0" w:color="auto"/>
            </w:tcBorders>
          </w:tcPr>
          <w:p w14:paraId="5EE1FC90" w14:textId="77777777" w:rsidR="00B74E0E" w:rsidRPr="0051782D" w:rsidRDefault="00B74E0E" w:rsidP="000C6371">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EA30398" w14:textId="77777777" w:rsidR="00B74E0E" w:rsidRPr="00710D66" w:rsidRDefault="00B74E0E" w:rsidP="000C6371">
            <w:pPr>
              <w:shd w:val="solid" w:color="FFFFFF" w:fill="FFFFFF"/>
              <w:spacing w:before="0" w:after="48" w:line="240" w:lineRule="atLeast"/>
            </w:pPr>
          </w:p>
        </w:tc>
      </w:tr>
      <w:tr w:rsidR="00B74E0E" w14:paraId="36C309CB" w14:textId="77777777" w:rsidTr="000C6371">
        <w:trPr>
          <w:cantSplit/>
        </w:trPr>
        <w:tc>
          <w:tcPr>
            <w:tcW w:w="6487" w:type="dxa"/>
            <w:vMerge w:val="restart"/>
          </w:tcPr>
          <w:p w14:paraId="633ADEB7" w14:textId="77777777" w:rsidR="00B74E0E" w:rsidRDefault="00B74E0E" w:rsidP="000C6371">
            <w:pPr>
              <w:shd w:val="solid" w:color="FFFFFF" w:fill="FFFFFF"/>
              <w:spacing w:before="0" w:after="240"/>
              <w:ind w:left="1134" w:hanging="1134"/>
              <w:rPr>
                <w:rFonts w:ascii="Verdana" w:hAnsi="Verdana"/>
                <w:sz w:val="20"/>
              </w:rPr>
            </w:pPr>
            <w:bookmarkStart w:id="2" w:name="recibido"/>
            <w:bookmarkStart w:id="3" w:name="dnum" w:colFirst="1" w:colLast="1"/>
            <w:bookmarkEnd w:id="2"/>
            <w:r>
              <w:rPr>
                <w:rFonts w:ascii="Verdana" w:hAnsi="Verdana"/>
                <w:sz w:val="20"/>
              </w:rPr>
              <w:t>Received:</w:t>
            </w:r>
            <w:r>
              <w:rPr>
                <w:rFonts w:ascii="Verdana" w:hAnsi="Verdana"/>
                <w:sz w:val="20"/>
              </w:rPr>
              <w:tab/>
              <w:t xml:space="preserve"> xx </w:t>
            </w:r>
            <w:r>
              <w:rPr>
                <w:rFonts w:ascii="Verdana" w:hAnsi="Verdana"/>
                <w:i/>
                <w:sz w:val="20"/>
              </w:rPr>
              <w:t>November</w:t>
            </w:r>
            <w:r>
              <w:rPr>
                <w:rFonts w:ascii="Verdana" w:hAnsi="Verdana"/>
                <w:sz w:val="20"/>
              </w:rPr>
              <w:t xml:space="preserve"> 2021</w:t>
            </w:r>
          </w:p>
          <w:p w14:paraId="647F0FFC" w14:textId="77777777" w:rsidR="00B74E0E" w:rsidRDefault="00B74E0E" w:rsidP="000C6371">
            <w:pPr>
              <w:shd w:val="solid" w:color="FFFFFF" w:fill="FFFFFF"/>
              <w:spacing w:before="0" w:after="240"/>
              <w:ind w:left="1134" w:hanging="1134"/>
              <w:rPr>
                <w:rFonts w:ascii="Verdana" w:hAnsi="Verdana"/>
                <w:sz w:val="20"/>
              </w:rPr>
            </w:pPr>
            <w:r>
              <w:rPr>
                <w:rFonts w:ascii="Verdana" w:hAnsi="Verdana"/>
                <w:sz w:val="20"/>
              </w:rPr>
              <w:t>Subject:</w:t>
            </w:r>
            <w:r>
              <w:rPr>
                <w:rFonts w:ascii="Verdana" w:hAnsi="Verdana"/>
                <w:sz w:val="20"/>
              </w:rPr>
              <w:tab/>
              <w:t xml:space="preserve">Resolution ITU-R 59-2 &amp; </w:t>
            </w:r>
            <w:r w:rsidRPr="004B646F">
              <w:rPr>
                <w:rFonts w:ascii="Verdana" w:hAnsi="Verdana"/>
                <w:sz w:val="20"/>
              </w:rPr>
              <w:t>Document 5C/192 -E</w:t>
            </w:r>
          </w:p>
          <w:p w14:paraId="799519E6" w14:textId="77777777" w:rsidR="00B74E0E" w:rsidRPr="00982084" w:rsidRDefault="00B74E0E" w:rsidP="000C6371">
            <w:pPr>
              <w:shd w:val="solid" w:color="FFFFFF" w:fill="FFFFFF"/>
              <w:spacing w:before="0" w:after="240"/>
              <w:ind w:left="1134" w:hanging="1134"/>
              <w:rPr>
                <w:rFonts w:ascii="Verdana" w:hAnsi="Verdana"/>
                <w:sz w:val="20"/>
              </w:rPr>
            </w:pPr>
          </w:p>
        </w:tc>
        <w:tc>
          <w:tcPr>
            <w:tcW w:w="3402" w:type="dxa"/>
          </w:tcPr>
          <w:p w14:paraId="680F8736" w14:textId="77777777" w:rsidR="00B74E0E" w:rsidRPr="008614B2" w:rsidRDefault="00B74E0E" w:rsidP="000C6371">
            <w:pPr>
              <w:shd w:val="solid" w:color="FFFFFF" w:fill="FFFFFF"/>
              <w:spacing w:before="0" w:line="240" w:lineRule="atLeast"/>
              <w:rPr>
                <w:rFonts w:ascii="Verdana" w:hAnsi="Verdana"/>
                <w:sz w:val="20"/>
                <w:lang w:eastAsia="zh-CN"/>
              </w:rPr>
            </w:pPr>
            <w:r>
              <w:rPr>
                <w:rFonts w:ascii="Verdana" w:hAnsi="Verdana"/>
                <w:b/>
                <w:sz w:val="20"/>
                <w:lang w:eastAsia="zh-CN"/>
              </w:rPr>
              <w:t>Document XX/-E</w:t>
            </w:r>
          </w:p>
        </w:tc>
      </w:tr>
      <w:tr w:rsidR="00B74E0E" w14:paraId="18B6560E" w14:textId="77777777" w:rsidTr="000C6371">
        <w:trPr>
          <w:cantSplit/>
        </w:trPr>
        <w:tc>
          <w:tcPr>
            <w:tcW w:w="6487" w:type="dxa"/>
            <w:vMerge/>
          </w:tcPr>
          <w:p w14:paraId="735B8F27" w14:textId="77777777" w:rsidR="00B74E0E" w:rsidRDefault="00B74E0E" w:rsidP="000C6371">
            <w:pPr>
              <w:spacing w:before="60"/>
              <w:jc w:val="center"/>
              <w:rPr>
                <w:b/>
                <w:smallCaps/>
                <w:sz w:val="32"/>
                <w:lang w:eastAsia="zh-CN"/>
              </w:rPr>
            </w:pPr>
            <w:bookmarkStart w:id="4" w:name="ddate" w:colFirst="1" w:colLast="1"/>
            <w:bookmarkEnd w:id="3"/>
          </w:p>
        </w:tc>
        <w:tc>
          <w:tcPr>
            <w:tcW w:w="3402" w:type="dxa"/>
          </w:tcPr>
          <w:p w14:paraId="1A8FC647" w14:textId="77777777" w:rsidR="00B74E0E" w:rsidRPr="008614B2" w:rsidRDefault="00B74E0E" w:rsidP="000C6371">
            <w:pPr>
              <w:shd w:val="solid" w:color="FFFFFF" w:fill="FFFFFF"/>
              <w:spacing w:before="0" w:line="240" w:lineRule="atLeast"/>
              <w:rPr>
                <w:rFonts w:ascii="Verdana" w:hAnsi="Verdana"/>
                <w:sz w:val="20"/>
                <w:lang w:eastAsia="zh-CN"/>
              </w:rPr>
            </w:pPr>
            <w:r>
              <w:rPr>
                <w:rFonts w:ascii="Verdana" w:hAnsi="Verdana"/>
                <w:b/>
                <w:i/>
                <w:sz w:val="20"/>
                <w:lang w:eastAsia="zh-CN"/>
              </w:rPr>
              <w:t xml:space="preserve">xx November </w:t>
            </w:r>
            <w:r>
              <w:rPr>
                <w:rFonts w:ascii="Verdana" w:hAnsi="Verdana"/>
                <w:b/>
                <w:sz w:val="20"/>
                <w:lang w:eastAsia="zh-CN"/>
              </w:rPr>
              <w:t>2021</w:t>
            </w:r>
          </w:p>
        </w:tc>
      </w:tr>
      <w:tr w:rsidR="00B74E0E" w14:paraId="6E7FAB5D" w14:textId="77777777" w:rsidTr="000C6371">
        <w:trPr>
          <w:cantSplit/>
        </w:trPr>
        <w:tc>
          <w:tcPr>
            <w:tcW w:w="6487" w:type="dxa"/>
            <w:vMerge/>
          </w:tcPr>
          <w:p w14:paraId="26101CC5" w14:textId="77777777" w:rsidR="00B74E0E" w:rsidRDefault="00B74E0E" w:rsidP="000C6371">
            <w:pPr>
              <w:spacing w:before="60"/>
              <w:jc w:val="center"/>
              <w:rPr>
                <w:b/>
                <w:smallCaps/>
                <w:sz w:val="32"/>
                <w:lang w:eastAsia="zh-CN"/>
              </w:rPr>
            </w:pPr>
            <w:bookmarkStart w:id="5" w:name="dorlang" w:colFirst="1" w:colLast="1"/>
            <w:bookmarkEnd w:id="4"/>
          </w:p>
        </w:tc>
        <w:tc>
          <w:tcPr>
            <w:tcW w:w="3402" w:type="dxa"/>
          </w:tcPr>
          <w:p w14:paraId="532C888F" w14:textId="77777777" w:rsidR="00B74E0E" w:rsidRPr="008614B2" w:rsidRDefault="00B74E0E" w:rsidP="000C6371">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Original: English</w:t>
            </w:r>
          </w:p>
        </w:tc>
      </w:tr>
      <w:tr w:rsidR="00B74E0E" w14:paraId="0C594D01" w14:textId="77777777" w:rsidTr="000C6371">
        <w:trPr>
          <w:cantSplit/>
        </w:trPr>
        <w:tc>
          <w:tcPr>
            <w:tcW w:w="9889" w:type="dxa"/>
            <w:gridSpan w:val="2"/>
          </w:tcPr>
          <w:p w14:paraId="32DE11B0" w14:textId="77777777" w:rsidR="00B74E0E" w:rsidRDefault="00B74E0E" w:rsidP="000C6371">
            <w:pPr>
              <w:pStyle w:val="Source"/>
              <w:rPr>
                <w:lang w:eastAsia="zh-CN"/>
              </w:rPr>
            </w:pPr>
            <w:bookmarkStart w:id="6" w:name="dsource" w:colFirst="0" w:colLast="0"/>
            <w:bookmarkEnd w:id="5"/>
            <w:r>
              <w:rPr>
                <w:lang w:eastAsia="zh-CN"/>
              </w:rPr>
              <w:t>United States of America</w:t>
            </w:r>
          </w:p>
        </w:tc>
      </w:tr>
      <w:tr w:rsidR="00B74E0E" w14:paraId="76309CEA" w14:textId="77777777" w:rsidTr="000C6371">
        <w:trPr>
          <w:cantSplit/>
        </w:trPr>
        <w:tc>
          <w:tcPr>
            <w:tcW w:w="9889" w:type="dxa"/>
            <w:gridSpan w:val="2"/>
          </w:tcPr>
          <w:p w14:paraId="6BC1DFBB" w14:textId="03F3CD68" w:rsidR="00B74E0E" w:rsidRDefault="005A1BBB" w:rsidP="000C6371">
            <w:pPr>
              <w:pStyle w:val="Title1"/>
              <w:rPr>
                <w:lang w:eastAsia="zh-CN"/>
              </w:rPr>
            </w:pPr>
            <w:bookmarkStart w:id="7" w:name="drec" w:colFirst="0" w:colLast="0"/>
            <w:bookmarkEnd w:id="6"/>
            <w:r>
              <w:rPr>
                <w:lang w:eastAsia="zh-CN"/>
              </w:rPr>
              <w:t>Organization of work called for in Resolution itu-r 59-2</w:t>
            </w:r>
          </w:p>
          <w:p w14:paraId="07B0EFBD" w14:textId="77777777" w:rsidR="00B74E0E" w:rsidRDefault="00B74E0E" w:rsidP="000C6371">
            <w:pPr>
              <w:pStyle w:val="Title1"/>
              <w:rPr>
                <w:lang w:eastAsia="zh-CN"/>
              </w:rPr>
            </w:pPr>
          </w:p>
          <w:p w14:paraId="0C72576C" w14:textId="77777777" w:rsidR="00B74E0E" w:rsidRDefault="00B74E0E" w:rsidP="000C6371">
            <w:pPr>
              <w:pStyle w:val="Headingb"/>
            </w:pPr>
            <w:r>
              <w:t>Background</w:t>
            </w:r>
          </w:p>
          <w:p w14:paraId="19908C8C" w14:textId="14036740" w:rsidR="00B74E0E" w:rsidRDefault="003B6DFF" w:rsidP="000C6371">
            <w:r>
              <w:t xml:space="preserve">Based on input received to Working Party 5C, </w:t>
            </w:r>
            <w:r w:rsidR="00B74E0E" w:rsidRPr="00822656">
              <w:t xml:space="preserve">a working document </w:t>
            </w:r>
            <w:r w:rsidR="00B74E0E">
              <w:t>towards</w:t>
            </w:r>
            <w:r w:rsidR="00B74E0E" w:rsidRPr="00822656">
              <w:t xml:space="preserve"> a </w:t>
            </w:r>
            <w:r w:rsidR="00B74E0E">
              <w:t xml:space="preserve">preliminary draft </w:t>
            </w:r>
            <w:r w:rsidR="00B74E0E" w:rsidRPr="00822656">
              <w:t xml:space="preserve">new report regarding audio PMSE </w:t>
            </w:r>
            <w:r w:rsidR="00B74E0E">
              <w:t>(</w:t>
            </w:r>
            <w:r w:rsidR="00B74E0E" w:rsidRPr="004B646F">
              <w:t>Document 5C/192 -E</w:t>
            </w:r>
            <w:r w:rsidR="00B74E0E">
              <w:t xml:space="preserve">) </w:t>
            </w:r>
            <w:r w:rsidR="00B74E0E" w:rsidRPr="00822656">
              <w:t>was</w:t>
            </w:r>
            <w:r w:rsidR="00B74E0E">
              <w:t xml:space="preserve"> </w:t>
            </w:r>
            <w:r w:rsidR="00B74E0E" w:rsidRPr="00822656">
              <w:t>attached to the Chairman’s report</w:t>
            </w:r>
            <w:r w:rsidR="00B74E0E">
              <w:t xml:space="preserve"> as Annex 11 during the Working Party 5C </w:t>
            </w:r>
            <w:r w:rsidR="00895E52">
              <w:t>meeting</w:t>
            </w:r>
            <w:r w:rsidR="00B74E0E">
              <w:t xml:space="preserve"> in May 2021.</w:t>
            </w:r>
            <w:r w:rsidR="00D60D9E">
              <w:t xml:space="preserve"> This effort is in support of the studies called for in Resolution ITU-R 59-2:</w:t>
            </w:r>
          </w:p>
          <w:p w14:paraId="256E2504" w14:textId="6879B15D" w:rsidR="00A46837" w:rsidRPr="00D96FB5" w:rsidRDefault="00A46837" w:rsidP="00D96FB5">
            <w:pPr>
              <w:pStyle w:val="enumlev1"/>
              <w:tabs>
                <w:tab w:val="clear" w:pos="794"/>
                <w:tab w:val="left" w:pos="525"/>
              </w:tabs>
              <w:ind w:left="0" w:firstLine="0"/>
              <w:rPr>
                <w:i/>
              </w:rPr>
            </w:pPr>
            <w:r>
              <w:t xml:space="preserve">“        </w:t>
            </w:r>
            <w:r w:rsidRPr="00D96FB5">
              <w:rPr>
                <w:i/>
              </w:rPr>
              <w:t>resolves</w:t>
            </w:r>
          </w:p>
          <w:p w14:paraId="0B2B25AB" w14:textId="77777777" w:rsidR="00D60D9E" w:rsidRPr="00DF48F2" w:rsidRDefault="00A46837" w:rsidP="00D96FB5">
            <w:pPr>
              <w:pStyle w:val="enumlev1"/>
              <w:tabs>
                <w:tab w:val="clear" w:pos="794"/>
                <w:tab w:val="left" w:pos="525"/>
              </w:tabs>
              <w:ind w:left="0" w:firstLine="0"/>
            </w:pPr>
            <w:r>
              <w:t xml:space="preserve">1     </w:t>
            </w:r>
            <w:r w:rsidR="00D60D9E" w:rsidRPr="00CB340F">
              <w:t xml:space="preserve">to </w:t>
            </w:r>
            <w:r w:rsidR="00D60D9E" w:rsidRPr="00DF48F2">
              <w:t>carry out studies regarding possible solutions for global/regional harmonization of frequency bands and tuning ranges for ENG use, focused on bands already allocated, on a primary or secondary basis, to the fixed, mobile or broadcasting services, taking into account:</w:t>
            </w:r>
          </w:p>
          <w:p w14:paraId="1150C619" w14:textId="37AD1B0A" w:rsidR="00D60D9E" w:rsidRPr="00DF48F2" w:rsidRDefault="00D60D9E" w:rsidP="00D60D9E">
            <w:pPr>
              <w:pStyle w:val="enumlev1"/>
            </w:pPr>
            <w:r>
              <w:t>–</w:t>
            </w:r>
            <w:r>
              <w:tab/>
            </w:r>
            <w:r w:rsidR="00A46837">
              <w:t>t</w:t>
            </w:r>
            <w:r w:rsidRPr="00DF48F2">
              <w:t xml:space="preserve">hat some frequency bands have more </w:t>
            </w:r>
            <w:proofErr w:type="spellStart"/>
            <w:r w:rsidRPr="00DF48F2">
              <w:t>favourable</w:t>
            </w:r>
            <w:proofErr w:type="spellEnd"/>
            <w:r w:rsidRPr="00DF48F2">
              <w:t xml:space="preserve"> properties suitable for ENG use;</w:t>
            </w:r>
          </w:p>
          <w:p w14:paraId="62CC70AA" w14:textId="4176856E" w:rsidR="00D60D9E" w:rsidRPr="00DF48F2" w:rsidRDefault="00D60D9E" w:rsidP="00D60D9E">
            <w:pPr>
              <w:pStyle w:val="enumlev1"/>
            </w:pPr>
            <w:r>
              <w:t>–</w:t>
            </w:r>
            <w:r>
              <w:tab/>
            </w:r>
            <w:r w:rsidR="00A46837">
              <w:t>a</w:t>
            </w:r>
            <w:r w:rsidRPr="00DF48F2">
              <w:t>vailable technologies to maximize efficient and flexible use of spectrum;</w:t>
            </w:r>
          </w:p>
          <w:p w14:paraId="580B23D1" w14:textId="75436408" w:rsidR="00D60D9E" w:rsidRPr="00DF48F2" w:rsidRDefault="00D60D9E" w:rsidP="00D60D9E">
            <w:pPr>
              <w:pStyle w:val="enumlev1"/>
            </w:pPr>
            <w:r>
              <w:t>–</w:t>
            </w:r>
            <w:r>
              <w:tab/>
            </w:r>
            <w:r w:rsidR="00A46837">
              <w:t>s</w:t>
            </w:r>
            <w:r w:rsidRPr="00DF48F2">
              <w:t>ystem characteristics and operational practices which facilitate the implementation of these solutions;</w:t>
            </w:r>
          </w:p>
          <w:p w14:paraId="46340484" w14:textId="1AFB2B7F" w:rsidR="00F22693" w:rsidRDefault="00A46837" w:rsidP="000C6371">
            <w:r>
              <w:t xml:space="preserve">2    </w:t>
            </w:r>
            <w:r w:rsidR="00D60D9E" w:rsidRPr="00DF48F2">
              <w:t>to develop</w:t>
            </w:r>
            <w:r w:rsidR="00D60D9E">
              <w:t xml:space="preserve"> ITU</w:t>
            </w:r>
            <w:r w:rsidR="00D60D9E">
              <w:noBreakHyphen/>
              <w:t>R Recommendations and/or ITU</w:t>
            </w:r>
            <w:r w:rsidR="00D60D9E">
              <w:noBreakHyphen/>
              <w:t>R Reports based on the aforeme</w:t>
            </w:r>
            <w:r>
              <w:t>ntioned studies, as appropriate,</w:t>
            </w:r>
          </w:p>
          <w:p w14:paraId="40C6D4C7" w14:textId="28ECBFB0" w:rsidR="00DD2863" w:rsidRPr="0023155D" w:rsidRDefault="0022641E" w:rsidP="0023155D">
            <w:pPr>
              <w:ind w:left="720"/>
              <w:rPr>
                <w:i/>
              </w:rPr>
            </w:pPr>
            <w:r>
              <w:rPr>
                <w:i/>
              </w:rPr>
              <w:t>further resolves</w:t>
            </w:r>
          </w:p>
          <w:p w14:paraId="0E319FF0" w14:textId="5A09741F" w:rsidR="00C86F63" w:rsidRDefault="0022641E" w:rsidP="00416CAB">
            <w:r>
              <w:t xml:space="preserve">1    </w:t>
            </w:r>
            <w:r w:rsidRPr="00DF48F2">
              <w:t xml:space="preserve">to </w:t>
            </w:r>
            <w:r w:rsidR="00C86F63">
              <w:t xml:space="preserve"> encourage administrations to develop relevant information concerning their national ENG use </w:t>
            </w:r>
            <w:r w:rsidR="00C86F63" w:rsidRPr="00F170D8">
              <w:t>(e.g. a list of frequency bands available for ENG, spectrum management practices, technical and operational requirements, and spectrum authorization points of contact, as appropriate…)</w:t>
            </w:r>
            <w:r w:rsidR="00C86F63" w:rsidRPr="00F50330">
              <w:t xml:space="preserve"> </w:t>
            </w:r>
            <w:r w:rsidR="00C86F63">
              <w:t>for use by foreign entities during worldwide newsworthy events;</w:t>
            </w:r>
          </w:p>
          <w:p w14:paraId="0D695E5C" w14:textId="22ED9B3D" w:rsidR="0022641E" w:rsidRDefault="0022641E" w:rsidP="00416CAB">
            <w:r>
              <w:t>…</w:t>
            </w:r>
          </w:p>
          <w:p w14:paraId="65424F4A" w14:textId="77777777" w:rsidR="00B232CC" w:rsidRPr="002C5204" w:rsidRDefault="00B232CC" w:rsidP="00B232CC">
            <w:pPr>
              <w:pStyle w:val="Call"/>
              <w:rPr>
                <w:rFonts w:eastAsia="Calibri"/>
              </w:rPr>
            </w:pPr>
            <w:r w:rsidRPr="002C5204">
              <w:rPr>
                <w:rFonts w:eastAsia="Calibri"/>
              </w:rPr>
              <w:t>instructs the Director of the Radiocommunication Bureau</w:t>
            </w:r>
          </w:p>
          <w:p w14:paraId="3BE8BE66" w14:textId="26E6A41D" w:rsidR="00B232CC" w:rsidRPr="002C5204" w:rsidRDefault="00B232CC" w:rsidP="00B232CC">
            <w:pPr>
              <w:rPr>
                <w:rFonts w:eastAsia="Calibri"/>
              </w:rPr>
            </w:pPr>
            <w:r w:rsidRPr="002C5204">
              <w:rPr>
                <w:rFonts w:eastAsia="Calibri"/>
              </w:rPr>
              <w:t>1</w:t>
            </w:r>
            <w:r w:rsidRPr="002C5204">
              <w:rPr>
                <w:rFonts w:eastAsia="Calibri"/>
              </w:rPr>
              <w:tab/>
              <w:t xml:space="preserve">to develop a publicly accessible webpage to consolidate links to administration lists of ENG information (such as </w:t>
            </w:r>
            <w:r w:rsidRPr="002C5204">
              <w:t>related lists or charts of permitted frequency bands</w:t>
            </w:r>
            <w:r w:rsidRPr="008349A1">
              <w:t xml:space="preserve"> developed by the applicable Study Groups</w:t>
            </w:r>
            <w:r w:rsidRPr="002C5204">
              <w:t>)</w:t>
            </w:r>
            <w:r w:rsidRPr="002C5204">
              <w:rPr>
                <w:rFonts w:eastAsia="Calibri"/>
              </w:rPr>
              <w:t xml:space="preserve"> as requested in </w:t>
            </w:r>
            <w:r w:rsidRPr="002C5204">
              <w:rPr>
                <w:rFonts w:eastAsia="Calibri"/>
                <w:i/>
              </w:rPr>
              <w:t>further resolves</w:t>
            </w:r>
            <w:r w:rsidRPr="002C5204">
              <w:rPr>
                <w:rFonts w:eastAsia="Calibri"/>
              </w:rPr>
              <w:t> 1;</w:t>
            </w:r>
            <w:r w:rsidR="0022641E">
              <w:rPr>
                <w:rFonts w:eastAsia="Calibri"/>
              </w:rPr>
              <w:t xml:space="preserve">  </w:t>
            </w:r>
            <w:r w:rsidR="0022641E">
              <w:t>”</w:t>
            </w:r>
          </w:p>
          <w:p w14:paraId="0DCF5025" w14:textId="77777777" w:rsidR="00B232CC" w:rsidRDefault="00B232CC" w:rsidP="000C6371"/>
          <w:p w14:paraId="38568520" w14:textId="77777777" w:rsidR="00B74E0E" w:rsidRPr="00766C23" w:rsidRDefault="00B74E0E" w:rsidP="000C6371">
            <w:pPr>
              <w:rPr>
                <w:b/>
                <w:bCs/>
              </w:rPr>
            </w:pPr>
            <w:r w:rsidRPr="00766C23">
              <w:rPr>
                <w:b/>
                <w:bCs/>
              </w:rPr>
              <w:t>Discussion</w:t>
            </w:r>
          </w:p>
          <w:p w14:paraId="46EF158D" w14:textId="4E6D2381" w:rsidR="00175D75" w:rsidRDefault="00021404" w:rsidP="000C6371">
            <w:r>
              <w:t xml:space="preserve">Based on the current assignment of texts to </w:t>
            </w:r>
            <w:hyperlink r:id="rId9" w:history="1">
              <w:r w:rsidRPr="00021404">
                <w:rPr>
                  <w:rStyle w:val="Hyperlink"/>
                </w:rPr>
                <w:t>Study Group 5</w:t>
              </w:r>
            </w:hyperlink>
            <w:r>
              <w:t xml:space="preserve"> and </w:t>
            </w:r>
            <w:hyperlink r:id="rId10" w:history="1">
              <w:r w:rsidRPr="00021404">
                <w:rPr>
                  <w:rStyle w:val="Hyperlink"/>
                </w:rPr>
                <w:t>Study Group 6</w:t>
              </w:r>
            </w:hyperlink>
            <w:r>
              <w:t xml:space="preserve">, </w:t>
            </w:r>
            <w:r w:rsidR="00B74E0E">
              <w:t>Resolution ITU-R 59-2 is</w:t>
            </w:r>
            <w:del w:id="8" w:author="Wengryniuk, John" w:date="2021-09-23T09:22:00Z">
              <w:r w:rsidR="00B74E0E" w:rsidDel="00F55E79">
                <w:delText xml:space="preserve"> under the</w:delText>
              </w:r>
            </w:del>
            <w:r w:rsidR="00B74E0E">
              <w:t xml:space="preserve"> under the purview of Working Part</w:t>
            </w:r>
            <w:r w:rsidR="00B431FD">
              <w:t>ies</w:t>
            </w:r>
            <w:r w:rsidR="00B74E0E">
              <w:t xml:space="preserve"> 5C</w:t>
            </w:r>
            <w:r w:rsidR="00B431FD">
              <w:t xml:space="preserve"> and 6A</w:t>
            </w:r>
            <w:r w:rsidR="00B74E0E">
              <w:t xml:space="preserve">. However, </w:t>
            </w:r>
            <w:r w:rsidR="00175D75">
              <w:t>it is noted</w:t>
            </w:r>
            <w:r w:rsidR="00B431FD">
              <w:t xml:space="preserve"> </w:t>
            </w:r>
            <w:r w:rsidR="00175D75">
              <w:t>that</w:t>
            </w:r>
            <w:r w:rsidR="00B431FD">
              <w:t xml:space="preserve"> various uses of terrestrial electronic news gathering</w:t>
            </w:r>
            <w:r w:rsidR="00175D75">
              <w:t xml:space="preserve"> exist</w:t>
            </w:r>
            <w:r w:rsidR="00B431FD">
              <w:t xml:space="preserve"> including for fixed, mobile</w:t>
            </w:r>
            <w:r w:rsidR="00175D75">
              <w:t xml:space="preserve"> and broadcasting applications (and in the applicable service allocations). Associated Reports/Recommendations have been developed in Working Parties 5A, 5C, 6A, including but not limited to:</w:t>
            </w:r>
          </w:p>
          <w:p w14:paraId="24F77B51" w14:textId="77777777" w:rsidR="00B40B51" w:rsidRPr="00BF6329" w:rsidRDefault="00B40B51" w:rsidP="00B40B51">
            <w:pPr>
              <w:rPr>
                <w:lang w:eastAsia="ja-JP"/>
              </w:rPr>
            </w:pPr>
            <w:r w:rsidRPr="008A3F90">
              <w:rPr>
                <w:b/>
                <w:lang w:eastAsia="ja-JP"/>
              </w:rPr>
              <w:t>ITU-R Recommendations</w:t>
            </w:r>
            <w:r w:rsidRPr="00DF48F2">
              <w:rPr>
                <w:bCs/>
                <w:lang w:eastAsia="ja-JP"/>
              </w:rPr>
              <w:t>:</w:t>
            </w:r>
            <w:r>
              <w:rPr>
                <w:lang w:eastAsia="ja-JP"/>
              </w:rPr>
              <w:t xml:space="preserve"> </w:t>
            </w:r>
            <w:r w:rsidRPr="00BF6329">
              <w:rPr>
                <w:lang w:eastAsia="ja-JP"/>
              </w:rPr>
              <w:t>M.1824, F.1777, M.1637, BT.1868, BT.1871, BT.1872, BS.1116, BS.1283, and BS.1284</w:t>
            </w:r>
          </w:p>
          <w:p w14:paraId="5F0A78B1" w14:textId="78D255C0" w:rsidR="00175D75" w:rsidRDefault="00B40B51" w:rsidP="0092438E">
            <w:r w:rsidRPr="00DF48F2">
              <w:rPr>
                <w:b/>
                <w:bCs/>
                <w:lang w:eastAsia="ja-JP"/>
              </w:rPr>
              <w:t>ITU-R Reports</w:t>
            </w:r>
            <w:r w:rsidRPr="00BF6329">
              <w:rPr>
                <w:lang w:eastAsia="ja-JP"/>
              </w:rPr>
              <w:t xml:space="preserve">: </w:t>
            </w:r>
            <w:r w:rsidRPr="00DF48F2">
              <w:t>BT.2069, BT.2338, and BT.2344</w:t>
            </w:r>
          </w:p>
          <w:p w14:paraId="3830A7DA" w14:textId="78214872" w:rsidR="00B40B51" w:rsidRDefault="00895E52" w:rsidP="00D96FB5">
            <w:r>
              <w:t xml:space="preserve">It is noted additional work is also continuing on the subject in several working parties.  </w:t>
            </w:r>
          </w:p>
          <w:p w14:paraId="2FE54230" w14:textId="0929002F" w:rsidR="00895E52" w:rsidRDefault="00895E52" w:rsidP="00D96FB5"/>
          <w:p w14:paraId="04F8CF43" w14:textId="2043E661" w:rsidR="00895E52" w:rsidRDefault="00895E52" w:rsidP="00D96FB5">
            <w:pPr>
              <w:rPr>
                <w:lang w:eastAsia="ja-JP"/>
              </w:rPr>
            </w:pPr>
            <w:r>
              <w:t>The United States has reviewed the content of Annex 11 to</w:t>
            </w:r>
            <w:r w:rsidR="009F7068">
              <w:t xml:space="preserve"> </w:t>
            </w:r>
            <w:r w:rsidR="009F7068" w:rsidRPr="004B646F">
              <w:t>5C/192</w:t>
            </w:r>
            <w:r w:rsidR="009F7068">
              <w:t xml:space="preserve"> and has noted that some of the content is outside the scope of the Working Party 5C. In addition, some of the frequency bands noted in the document are not allocated to the Fixed Service.</w:t>
            </w:r>
          </w:p>
          <w:p w14:paraId="6405BD58" w14:textId="77777777" w:rsidR="00B74E0E" w:rsidRDefault="00B74E0E" w:rsidP="000C6371"/>
          <w:p w14:paraId="4B3DBDF9" w14:textId="77777777" w:rsidR="00B74E0E" w:rsidRDefault="00B74E0E" w:rsidP="000C6371">
            <w:pPr>
              <w:pStyle w:val="Headingb"/>
            </w:pPr>
            <w:r>
              <w:t>Proposal</w:t>
            </w:r>
          </w:p>
          <w:p w14:paraId="1AADCD9B" w14:textId="118E516D" w:rsidR="00B74E0E" w:rsidRDefault="009F7068" w:rsidP="000C6371">
            <w:pPr>
              <w:pStyle w:val="enumlev1"/>
              <w:ind w:left="0" w:firstLine="0"/>
              <w:rPr>
                <w:szCs w:val="24"/>
              </w:rPr>
            </w:pPr>
            <w:r>
              <w:rPr>
                <w:szCs w:val="24"/>
              </w:rPr>
              <w:t>Given the ongoing interest in Resolution 59 studies, the United States makes the following proposals</w:t>
            </w:r>
            <w:r w:rsidR="0023155D">
              <w:rPr>
                <w:szCs w:val="24"/>
              </w:rPr>
              <w:t xml:space="preserve"> for consideration of Working Parties 5A, 5C and 6A</w:t>
            </w:r>
            <w:r>
              <w:rPr>
                <w:szCs w:val="24"/>
              </w:rPr>
              <w:t>:</w:t>
            </w:r>
            <w:r w:rsidR="00A266F7">
              <w:rPr>
                <w:szCs w:val="24"/>
              </w:rPr>
              <w:t xml:space="preserve"> </w:t>
            </w:r>
          </w:p>
          <w:p w14:paraId="2721E19F" w14:textId="1BD68463" w:rsidR="009F7068" w:rsidRDefault="005A1BBB" w:rsidP="0023155D">
            <w:pPr>
              <w:pStyle w:val="enumlev1"/>
              <w:numPr>
                <w:ilvl w:val="0"/>
                <w:numId w:val="11"/>
              </w:numPr>
              <w:rPr>
                <w:szCs w:val="24"/>
              </w:rPr>
            </w:pPr>
            <w:r>
              <w:rPr>
                <w:szCs w:val="24"/>
              </w:rPr>
              <w:t xml:space="preserve">We encourage Study Group 5 to consider adding Working Party 5A </w:t>
            </w:r>
            <w:r w:rsidR="00D96FB5">
              <w:rPr>
                <w:szCs w:val="24"/>
              </w:rPr>
              <w:t>to the assignment of texts</w:t>
            </w:r>
            <w:r>
              <w:rPr>
                <w:szCs w:val="24"/>
              </w:rPr>
              <w:t xml:space="preserve"> with Working Party 5C, as well as </w:t>
            </w:r>
            <w:r w:rsidR="0092438E">
              <w:rPr>
                <w:szCs w:val="24"/>
              </w:rPr>
              <w:t xml:space="preserve">noting the role of </w:t>
            </w:r>
            <w:r>
              <w:rPr>
                <w:szCs w:val="24"/>
              </w:rPr>
              <w:t>Working Party 6A for the studies called for in Resolution 59.</w:t>
            </w:r>
          </w:p>
          <w:p w14:paraId="75336E5E" w14:textId="29392A79" w:rsidR="00F50330" w:rsidRDefault="000B6147" w:rsidP="00D740C5">
            <w:pPr>
              <w:pStyle w:val="enumlev1"/>
              <w:numPr>
                <w:ilvl w:val="0"/>
                <w:numId w:val="11"/>
              </w:numPr>
              <w:rPr>
                <w:szCs w:val="24"/>
              </w:rPr>
            </w:pPr>
            <w:r>
              <w:rPr>
                <w:szCs w:val="24"/>
              </w:rPr>
              <w:t xml:space="preserve">We encourage the Working Parties 5A, 5C and 6A to carefully review their ongoing activities on the topic with a view of </w:t>
            </w:r>
            <w:r w:rsidR="00D96FB5">
              <w:rPr>
                <w:szCs w:val="24"/>
              </w:rPr>
              <w:t>minimizing</w:t>
            </w:r>
            <w:r>
              <w:rPr>
                <w:szCs w:val="24"/>
              </w:rPr>
              <w:t xml:space="preserve"> overlap of content, and t</w:t>
            </w:r>
            <w:r w:rsidR="006F121C">
              <w:rPr>
                <w:szCs w:val="24"/>
              </w:rPr>
              <w:t>o also ensure t</w:t>
            </w:r>
            <w:r>
              <w:rPr>
                <w:szCs w:val="24"/>
              </w:rPr>
              <w:t xml:space="preserve">hat the Report/Recommendations developed fit within the applicable scope of the Working Party. For those cases where a Report/Recommendation may include information pertinent to other services (scope of another Working Party), </w:t>
            </w:r>
            <w:r w:rsidR="008C77E3">
              <w:rPr>
                <w:szCs w:val="24"/>
              </w:rPr>
              <w:t>this work should be carefully coordinated through liaison statement activity.</w:t>
            </w:r>
          </w:p>
          <w:p w14:paraId="1E374CCC" w14:textId="67E9EBAE" w:rsidR="00D740C5" w:rsidRPr="00D740C5" w:rsidRDefault="00D740C5" w:rsidP="00D740C5">
            <w:pPr>
              <w:pStyle w:val="enumlev1"/>
              <w:numPr>
                <w:ilvl w:val="0"/>
                <w:numId w:val="11"/>
              </w:numPr>
              <w:rPr>
                <w:szCs w:val="24"/>
              </w:rPr>
            </w:pPr>
            <w:r>
              <w:rPr>
                <w:szCs w:val="24"/>
              </w:rPr>
              <w:t>We</w:t>
            </w:r>
            <w:r w:rsidRPr="00D740C5">
              <w:rPr>
                <w:szCs w:val="24"/>
              </w:rPr>
              <w:t xml:space="preserve"> encourage the Chairs of WP5A, 5C and 6A to informally meet to discuss the best approach in addressing the studies called for in Resolution 59 in order to ensure that work continues to progress in an effective and organized manner. For example, should any work related to frequency bands or available technologies for ENG be developed separately in each Working Party based on application of use? It is noted that system characteristics, to this point, have been developed in each Working Party and established as Recommendations in the appropriate series (BS./BT., F., M.).</w:t>
            </w:r>
          </w:p>
          <w:p w14:paraId="62CA0958" w14:textId="41237845" w:rsidR="00F55E79" w:rsidRPr="00F55E79" w:rsidRDefault="006F121C" w:rsidP="00F55E79">
            <w:pPr>
              <w:pStyle w:val="enumlev1"/>
              <w:numPr>
                <w:ilvl w:val="0"/>
                <w:numId w:val="11"/>
              </w:numPr>
              <w:rPr>
                <w:szCs w:val="24"/>
              </w:rPr>
            </w:pPr>
            <w:r>
              <w:rPr>
                <w:szCs w:val="24"/>
              </w:rPr>
              <w:t>R</w:t>
            </w:r>
            <w:r w:rsidR="00CA7C44" w:rsidRPr="00337F1B">
              <w:rPr>
                <w:szCs w:val="24"/>
              </w:rPr>
              <w:t>equest</w:t>
            </w:r>
            <w:r w:rsidR="00F50330">
              <w:rPr>
                <w:szCs w:val="24"/>
              </w:rPr>
              <w:t>, when appropriate,</w:t>
            </w:r>
            <w:r w:rsidR="00CA7C44" w:rsidRPr="00337F1B">
              <w:rPr>
                <w:szCs w:val="24"/>
              </w:rPr>
              <w:t xml:space="preserve"> that the BR develop a publicly accessible webpage to consolidate links to administration lists of ENG information, </w:t>
            </w:r>
            <w:r>
              <w:rPr>
                <w:szCs w:val="24"/>
              </w:rPr>
              <w:t xml:space="preserve">as </w:t>
            </w:r>
            <w:r w:rsidRPr="00337F1B">
              <w:rPr>
                <w:szCs w:val="24"/>
              </w:rPr>
              <w:t>called for in</w:t>
            </w:r>
            <w:r w:rsidR="00B07AF2">
              <w:rPr>
                <w:szCs w:val="24"/>
              </w:rPr>
              <w:t xml:space="preserve"> </w:t>
            </w:r>
            <w:del w:id="9" w:author="Wengryniuk, John" w:date="2021-09-23T09:28:00Z">
              <w:r w:rsidR="00B07AF2" w:rsidRPr="00D740C5" w:rsidDel="00F55E79">
                <w:rPr>
                  <w:i/>
                  <w:szCs w:val="24"/>
                </w:rPr>
                <w:delText>further resolves</w:delText>
              </w:r>
            </w:del>
            <w:r w:rsidR="00B07AF2" w:rsidRPr="004F66BD">
              <w:rPr>
                <w:szCs w:val="24"/>
              </w:rPr>
              <w:t xml:space="preserve"> </w:t>
            </w:r>
            <w:ins w:id="10" w:author="Wengryniuk, John" w:date="2021-09-23T09:29:00Z">
              <w:r w:rsidR="00F55E79" w:rsidRPr="002C5204">
                <w:rPr>
                  <w:rFonts w:eastAsia="Calibri"/>
                </w:rPr>
                <w:t xml:space="preserve"> </w:t>
              </w:r>
              <w:r w:rsidR="00F55E79" w:rsidRPr="00F55E79">
                <w:rPr>
                  <w:rFonts w:eastAsia="Calibri"/>
                  <w:i/>
                  <w:iCs/>
                  <w:rPrChange w:id="11" w:author="Wengryniuk, John" w:date="2021-09-23T09:29:00Z">
                    <w:rPr>
                      <w:rFonts w:eastAsia="Calibri"/>
                    </w:rPr>
                  </w:rPrChange>
                </w:rPr>
                <w:t>instructs the Director of the Radiocommunication Bureau</w:t>
              </w:r>
              <w:r w:rsidR="00F55E79" w:rsidRPr="004F66BD">
                <w:rPr>
                  <w:szCs w:val="24"/>
                </w:rPr>
                <w:t xml:space="preserve"> </w:t>
              </w:r>
            </w:ins>
            <w:r w:rsidR="00B07AF2" w:rsidRPr="004F66BD">
              <w:rPr>
                <w:szCs w:val="24"/>
              </w:rPr>
              <w:t>1 of</w:t>
            </w:r>
            <w:r w:rsidRPr="004F66BD">
              <w:rPr>
                <w:szCs w:val="24"/>
              </w:rPr>
              <w:t xml:space="preserve"> Resolution ITU-R 59-2, </w:t>
            </w:r>
            <w:r w:rsidR="00CA7C44" w:rsidRPr="004F66BD">
              <w:rPr>
                <w:szCs w:val="24"/>
              </w:rPr>
              <w:t>with navigation and formatting that aids in the har</w:t>
            </w:r>
            <w:r w:rsidR="00CA7C44" w:rsidRPr="00337F1B">
              <w:rPr>
                <w:szCs w:val="24"/>
              </w:rPr>
              <w:t>monization studies intended by the Resolution. This webpage should also contain appropriate links to current and future ITU-R Reports and Recommendations on the topic, as they are developed in the ITU-R.</w:t>
            </w:r>
            <w:r w:rsidR="00117267">
              <w:rPr>
                <w:szCs w:val="24"/>
              </w:rPr>
              <w:t xml:space="preserve"> </w:t>
            </w:r>
          </w:p>
          <w:p w14:paraId="29F01D52" w14:textId="7BA19FBD" w:rsidR="00DB30A3" w:rsidRDefault="00DB30A3" w:rsidP="00D96FB5">
            <w:pPr>
              <w:pStyle w:val="enumlev1"/>
              <w:rPr>
                <w:szCs w:val="24"/>
              </w:rPr>
            </w:pPr>
          </w:p>
          <w:p w14:paraId="17DB41D4" w14:textId="4FE6CA4B" w:rsidR="00DB30A3" w:rsidRDefault="00DB30A3" w:rsidP="00D96FB5">
            <w:pPr>
              <w:pStyle w:val="enumlev1"/>
              <w:tabs>
                <w:tab w:val="clear" w:pos="794"/>
              </w:tabs>
              <w:ind w:left="0" w:firstLine="0"/>
              <w:rPr>
                <w:szCs w:val="24"/>
              </w:rPr>
            </w:pPr>
            <w:r>
              <w:rPr>
                <w:szCs w:val="24"/>
              </w:rPr>
              <w:t>The United States supports the goal of Resolution 59-2</w:t>
            </w:r>
            <w:r w:rsidR="006F121C">
              <w:rPr>
                <w:szCs w:val="24"/>
              </w:rPr>
              <w:t>,</w:t>
            </w:r>
            <w:r>
              <w:rPr>
                <w:szCs w:val="24"/>
              </w:rPr>
              <w:t xml:space="preserve"> which encourages </w:t>
            </w:r>
            <w:r>
              <w:rPr>
                <w:sz w:val="23"/>
                <w:szCs w:val="23"/>
              </w:rPr>
              <w:t>administrations to develop relevant information concerning their national ENG use (e.g. a list of frequency bands available for ENG, spectrum management practices, technical and operational requirements, and spectrum authorization points of contact, as appropriate…) for use by foreign entities during worldwide newsworthy events and to encourage administrations to consider, for harmonization purposes, frequency bands/tuning ranges used for ENG by other administrations.</w:t>
            </w:r>
          </w:p>
          <w:p w14:paraId="18B5661D" w14:textId="77777777" w:rsidR="00B74E0E" w:rsidRDefault="00B74E0E" w:rsidP="000C6371">
            <w:pPr>
              <w:pStyle w:val="enumlev1"/>
              <w:ind w:left="0" w:firstLine="0"/>
              <w:rPr>
                <w:szCs w:val="24"/>
              </w:rPr>
            </w:pPr>
          </w:p>
          <w:p w14:paraId="523FD73A" w14:textId="77777777" w:rsidR="00B74E0E" w:rsidRPr="00822656" w:rsidRDefault="00B74E0E" w:rsidP="0092438E">
            <w:pPr>
              <w:rPr>
                <w:lang w:eastAsia="zh-CN"/>
              </w:rPr>
            </w:pPr>
          </w:p>
        </w:tc>
      </w:tr>
      <w:tr w:rsidR="00A46837" w14:paraId="13A2588B" w14:textId="77777777" w:rsidTr="000C6371">
        <w:trPr>
          <w:cantSplit/>
        </w:trPr>
        <w:tc>
          <w:tcPr>
            <w:tcW w:w="9889" w:type="dxa"/>
            <w:gridSpan w:val="2"/>
          </w:tcPr>
          <w:p w14:paraId="173CD41F" w14:textId="1AC8E4D3" w:rsidR="00A46837" w:rsidRDefault="00D740C5" w:rsidP="00D740C5">
            <w:pPr>
              <w:pStyle w:val="Title1"/>
              <w:tabs>
                <w:tab w:val="clear" w:pos="1134"/>
                <w:tab w:val="clear" w:pos="1701"/>
                <w:tab w:val="clear" w:pos="2268"/>
                <w:tab w:val="clear" w:pos="2835"/>
                <w:tab w:val="left" w:pos="7500"/>
              </w:tabs>
              <w:rPr>
                <w:lang w:eastAsia="zh-CN"/>
              </w:rPr>
            </w:pPr>
            <w:r>
              <w:rPr>
                <w:lang w:eastAsia="zh-CN"/>
              </w:rPr>
              <w:t>______________________</w:t>
            </w:r>
          </w:p>
        </w:tc>
      </w:tr>
    </w:tbl>
    <w:p w14:paraId="3DB8149E" w14:textId="76F52833" w:rsidR="005915A7" w:rsidRDefault="005915A7" w:rsidP="0073325C">
      <w:pPr>
        <w:rPr>
          <w:lang w:val="fr-FR" w:eastAsia="zh-CN"/>
        </w:rPr>
      </w:pPr>
      <w:bookmarkStart w:id="12" w:name="dbreak"/>
      <w:bookmarkEnd w:id="7"/>
      <w:bookmarkEnd w:id="12"/>
    </w:p>
    <w:p w14:paraId="3614278F" w14:textId="77777777" w:rsidR="00B74E0E" w:rsidRDefault="00B74E0E" w:rsidP="0073325C">
      <w:pPr>
        <w:rPr>
          <w:szCs w:val="24"/>
        </w:rPr>
      </w:pPr>
    </w:p>
    <w:sectPr w:rsidR="00B74E0E" w:rsidSect="00FE0EEA">
      <w:headerReference w:type="even" r:id="rId11"/>
      <w:headerReference w:type="default" r:id="rId12"/>
      <w:footerReference w:type="even" r:id="rId13"/>
      <w:footerReference w:type="default" r:id="rId14"/>
      <w:headerReference w:type="first" r:id="rId15"/>
      <w:footerReference w:type="first" r:id="rId16"/>
      <w:pgSz w:w="12240" w:h="15840" w:code="1"/>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73A308" w14:textId="77777777" w:rsidR="00463D4F" w:rsidRDefault="00463D4F">
      <w:r>
        <w:separator/>
      </w:r>
    </w:p>
  </w:endnote>
  <w:endnote w:type="continuationSeparator" w:id="0">
    <w:p w14:paraId="76599428" w14:textId="77777777" w:rsidR="00463D4F" w:rsidRDefault="00463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plified Arabic">
    <w:charset w:val="B2"/>
    <w:family w:val="roman"/>
    <w:pitch w:val="variable"/>
    <w:sig w:usb0="00002003" w:usb1="80000000" w:usb2="00000008" w:usb3="00000000" w:csb0="00000041" w:csb1="00000000"/>
  </w:font>
  <w:font w:name="Helvetica-Light">
    <w:altName w:val="Arial Unicode MS"/>
    <w:panose1 w:val="00000000000000000000"/>
    <w:charset w:val="00"/>
    <w:family w:val="swiss"/>
    <w:notTrueType/>
    <w:pitch w:val="default"/>
    <w:sig w:usb0="00000000" w:usb1="09060000" w:usb2="00000010"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31B06" w14:textId="77777777" w:rsidR="009E5F93" w:rsidRDefault="009E5F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F6785" w14:textId="77777777" w:rsidR="009E5F93" w:rsidRDefault="009E5F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893AD" w14:textId="77777777" w:rsidR="009E5F93" w:rsidRDefault="009E5F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5E0688" w14:textId="77777777" w:rsidR="00463D4F" w:rsidRDefault="00463D4F">
      <w:r>
        <w:t>____________________</w:t>
      </w:r>
    </w:p>
  </w:footnote>
  <w:footnote w:type="continuationSeparator" w:id="0">
    <w:p w14:paraId="2B599100" w14:textId="77777777" w:rsidR="00463D4F" w:rsidRDefault="00463D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AA602" w14:textId="77777777" w:rsidR="009E5F93" w:rsidRDefault="009E5F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2AC7A" w14:textId="77777777" w:rsidR="00461607" w:rsidRPr="0012658E" w:rsidRDefault="00461607">
    <w:pPr>
      <w:pStyle w:val="Header"/>
      <w:rPr>
        <w:lang w:val="pt-PT"/>
      </w:rPr>
    </w:pPr>
    <w:r>
      <w:rPr>
        <w:lang w:val="pt-PT"/>
      </w:rPr>
      <w:b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11C1F" w14:textId="77777777" w:rsidR="009E5F93" w:rsidRDefault="009E5F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5C12B4"/>
    <w:multiLevelType w:val="hybridMultilevel"/>
    <w:tmpl w:val="5C660BA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1D29F0"/>
    <w:multiLevelType w:val="hybridMultilevel"/>
    <w:tmpl w:val="0F164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4558EA"/>
    <w:multiLevelType w:val="hybridMultilevel"/>
    <w:tmpl w:val="C3CC1170"/>
    <w:lvl w:ilvl="0" w:tplc="E5708E3E">
      <w:start w:val="3"/>
      <w:numFmt w:val="decimal"/>
      <w:lvlText w:val="%1bis)"/>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5"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6" w15:restartNumberingAfterBreak="0">
    <w:nsid w:val="46A278EE"/>
    <w:multiLevelType w:val="hybridMultilevel"/>
    <w:tmpl w:val="0E623AE4"/>
    <w:lvl w:ilvl="0" w:tplc="CCA6A428">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EE51F8C"/>
    <w:multiLevelType w:val="hybridMultilevel"/>
    <w:tmpl w:val="DC8A4D68"/>
    <w:lvl w:ilvl="0" w:tplc="CCA6A428">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045528E"/>
    <w:multiLevelType w:val="hybridMultilevel"/>
    <w:tmpl w:val="A4C0C58C"/>
    <w:lvl w:ilvl="0" w:tplc="637C0388">
      <w:start w:val="1"/>
      <w:numFmt w:val="decimal"/>
      <w:lvlText w:val="%1"/>
      <w:lvlJc w:val="left"/>
      <w:pPr>
        <w:tabs>
          <w:tab w:val="num" w:pos="1500"/>
        </w:tabs>
        <w:ind w:left="1500" w:hanging="114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10" w15:restartNumberingAfterBreak="0">
    <w:nsid w:val="72CA7FAE"/>
    <w:multiLevelType w:val="hybridMultilevel"/>
    <w:tmpl w:val="4EE2B23A"/>
    <w:lvl w:ilvl="0" w:tplc="E5708E3E">
      <w:start w:val="3"/>
      <w:numFmt w:val="decimal"/>
      <w:lvlText w:val="%1bis)"/>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12"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13"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E2C41D2"/>
    <w:multiLevelType w:val="hybridMultilevel"/>
    <w:tmpl w:val="C2E8C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4"/>
  </w:num>
  <w:num w:numId="4">
    <w:abstractNumId w:val="11"/>
  </w:num>
  <w:num w:numId="5">
    <w:abstractNumId w:val="7"/>
  </w:num>
  <w:num w:numId="6">
    <w:abstractNumId w:val="13"/>
  </w:num>
  <w:num w:numId="7">
    <w:abstractNumId w:val="0"/>
  </w:num>
  <w:num w:numId="8">
    <w:abstractNumId w:val="9"/>
  </w:num>
  <w:num w:numId="9">
    <w:abstractNumId w:val="2"/>
  </w:num>
  <w:num w:numId="10">
    <w:abstractNumId w:val="14"/>
  </w:num>
  <w:num w:numId="11">
    <w:abstractNumId w:val="1"/>
  </w:num>
  <w:num w:numId="12">
    <w:abstractNumId w:val="3"/>
  </w:num>
  <w:num w:numId="13">
    <w:abstractNumId w:val="10"/>
  </w:num>
  <w:num w:numId="14">
    <w:abstractNumId w:val="8"/>
  </w:num>
  <w:num w:numId="15">
    <w:abstractNumId w:val="6"/>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engryniuk, John">
    <w15:presenceInfo w15:providerId="AD" w15:userId="S::jwengryniuk@alionscience.com::4b6f7ca7-e344-4aff-b6ee-f68b66b02b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0"/>
  <w:activeWritingStyle w:appName="MSWord" w:lang="en-NZ"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ctiveWritingStyle w:appName="MSWord" w:lang="fr-CH" w:vendorID="64" w:dllVersion="6" w:nlCheck="1" w:checkStyle="0"/>
  <w:activeWritingStyle w:appName="MSWord" w:lang="fr-FR" w:vendorID="64" w:dllVersion="4096" w:nlCheck="1" w:checkStyle="0"/>
  <w:activeWritingStyle w:appName="MSWord" w:lang="en-US" w:vendorID="64" w:dllVersion="4096"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rawingGridHorizontalSpacing w:val="120"/>
  <w:displayHorizontalDrawingGridEvery w:val="0"/>
  <w:displayVerticalDrawingGridEvery w:val="0"/>
  <w:doNotShadeFormData/>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235"/>
    <w:rsid w:val="00001FCF"/>
    <w:rsid w:val="00013E52"/>
    <w:rsid w:val="000146EE"/>
    <w:rsid w:val="00021404"/>
    <w:rsid w:val="00026C62"/>
    <w:rsid w:val="000300FC"/>
    <w:rsid w:val="000328A7"/>
    <w:rsid w:val="00037ABB"/>
    <w:rsid w:val="000423A9"/>
    <w:rsid w:val="00050059"/>
    <w:rsid w:val="00050894"/>
    <w:rsid w:val="00051FEC"/>
    <w:rsid w:val="00074517"/>
    <w:rsid w:val="00074F49"/>
    <w:rsid w:val="000B1040"/>
    <w:rsid w:val="000B556B"/>
    <w:rsid w:val="000B5940"/>
    <w:rsid w:val="000B6147"/>
    <w:rsid w:val="000B6B0C"/>
    <w:rsid w:val="000C3C3C"/>
    <w:rsid w:val="000D24F6"/>
    <w:rsid w:val="000D74D1"/>
    <w:rsid w:val="000F5349"/>
    <w:rsid w:val="00103467"/>
    <w:rsid w:val="00115AB5"/>
    <w:rsid w:val="00117267"/>
    <w:rsid w:val="00126CF1"/>
    <w:rsid w:val="001302DB"/>
    <w:rsid w:val="00142A9C"/>
    <w:rsid w:val="0014430B"/>
    <w:rsid w:val="0014776F"/>
    <w:rsid w:val="00155EAF"/>
    <w:rsid w:val="001616A4"/>
    <w:rsid w:val="00170C40"/>
    <w:rsid w:val="00175D75"/>
    <w:rsid w:val="00176055"/>
    <w:rsid w:val="001762AC"/>
    <w:rsid w:val="00177D0A"/>
    <w:rsid w:val="00181569"/>
    <w:rsid w:val="0018331D"/>
    <w:rsid w:val="001A0308"/>
    <w:rsid w:val="001A2611"/>
    <w:rsid w:val="001A2B81"/>
    <w:rsid w:val="001A3DE6"/>
    <w:rsid w:val="001A6A2B"/>
    <w:rsid w:val="001C6BCC"/>
    <w:rsid w:val="001D3303"/>
    <w:rsid w:val="001D76B5"/>
    <w:rsid w:val="001F20C7"/>
    <w:rsid w:val="001F287F"/>
    <w:rsid w:val="001F392C"/>
    <w:rsid w:val="00202192"/>
    <w:rsid w:val="002071BD"/>
    <w:rsid w:val="00211DE2"/>
    <w:rsid w:val="00225C85"/>
    <w:rsid w:val="0022641E"/>
    <w:rsid w:val="0023155D"/>
    <w:rsid w:val="00231FF4"/>
    <w:rsid w:val="00233664"/>
    <w:rsid w:val="00246858"/>
    <w:rsid w:val="0025651B"/>
    <w:rsid w:val="00261BCA"/>
    <w:rsid w:val="00272B66"/>
    <w:rsid w:val="002751E3"/>
    <w:rsid w:val="00276B8B"/>
    <w:rsid w:val="002827F0"/>
    <w:rsid w:val="00282B33"/>
    <w:rsid w:val="00286F87"/>
    <w:rsid w:val="002968C7"/>
    <w:rsid w:val="00297CAC"/>
    <w:rsid w:val="002C44F8"/>
    <w:rsid w:val="002C6D77"/>
    <w:rsid w:val="002F2B9F"/>
    <w:rsid w:val="002F41B5"/>
    <w:rsid w:val="002F5CF9"/>
    <w:rsid w:val="002F5E8A"/>
    <w:rsid w:val="002F7F95"/>
    <w:rsid w:val="0030335D"/>
    <w:rsid w:val="00322B57"/>
    <w:rsid w:val="00323743"/>
    <w:rsid w:val="00324994"/>
    <w:rsid w:val="00326A16"/>
    <w:rsid w:val="003307DB"/>
    <w:rsid w:val="00337F1B"/>
    <w:rsid w:val="003677A0"/>
    <w:rsid w:val="00375D2E"/>
    <w:rsid w:val="003808B6"/>
    <w:rsid w:val="003A0C3D"/>
    <w:rsid w:val="003B1D65"/>
    <w:rsid w:val="003B6663"/>
    <w:rsid w:val="003B6DFF"/>
    <w:rsid w:val="003C13DB"/>
    <w:rsid w:val="003C2531"/>
    <w:rsid w:val="003C4879"/>
    <w:rsid w:val="003D2487"/>
    <w:rsid w:val="003F7D34"/>
    <w:rsid w:val="00406EE2"/>
    <w:rsid w:val="00412607"/>
    <w:rsid w:val="004126E3"/>
    <w:rsid w:val="00416CAB"/>
    <w:rsid w:val="00424E04"/>
    <w:rsid w:val="004356FA"/>
    <w:rsid w:val="00435B13"/>
    <w:rsid w:val="0043794F"/>
    <w:rsid w:val="00441294"/>
    <w:rsid w:val="00445B52"/>
    <w:rsid w:val="004556C6"/>
    <w:rsid w:val="0045693E"/>
    <w:rsid w:val="00461607"/>
    <w:rsid w:val="00463D4F"/>
    <w:rsid w:val="0047247F"/>
    <w:rsid w:val="004758EF"/>
    <w:rsid w:val="0048791B"/>
    <w:rsid w:val="00490665"/>
    <w:rsid w:val="00493EE0"/>
    <w:rsid w:val="004A3E92"/>
    <w:rsid w:val="004B3B67"/>
    <w:rsid w:val="004C1A6F"/>
    <w:rsid w:val="004C6A62"/>
    <w:rsid w:val="004C6BA5"/>
    <w:rsid w:val="004D1E6B"/>
    <w:rsid w:val="004D2857"/>
    <w:rsid w:val="004D45FD"/>
    <w:rsid w:val="004D6137"/>
    <w:rsid w:val="004E1EBE"/>
    <w:rsid w:val="004E1EDF"/>
    <w:rsid w:val="004E6A62"/>
    <w:rsid w:val="004F66BD"/>
    <w:rsid w:val="005011AE"/>
    <w:rsid w:val="00502661"/>
    <w:rsid w:val="005056D1"/>
    <w:rsid w:val="00510A16"/>
    <w:rsid w:val="00511793"/>
    <w:rsid w:val="00514A3F"/>
    <w:rsid w:val="005248FD"/>
    <w:rsid w:val="00527A25"/>
    <w:rsid w:val="00545C87"/>
    <w:rsid w:val="005464F5"/>
    <w:rsid w:val="00573D1D"/>
    <w:rsid w:val="00582985"/>
    <w:rsid w:val="00586524"/>
    <w:rsid w:val="005915A7"/>
    <w:rsid w:val="005935CB"/>
    <w:rsid w:val="00595208"/>
    <w:rsid w:val="0059695B"/>
    <w:rsid w:val="005A0308"/>
    <w:rsid w:val="005A1BBB"/>
    <w:rsid w:val="005B52E9"/>
    <w:rsid w:val="005B77F5"/>
    <w:rsid w:val="005B7A09"/>
    <w:rsid w:val="005C3350"/>
    <w:rsid w:val="005D2BD7"/>
    <w:rsid w:val="005E5C1A"/>
    <w:rsid w:val="00646B80"/>
    <w:rsid w:val="00664890"/>
    <w:rsid w:val="006C6080"/>
    <w:rsid w:val="006D53DE"/>
    <w:rsid w:val="006E09AB"/>
    <w:rsid w:val="006E6BFC"/>
    <w:rsid w:val="006F121C"/>
    <w:rsid w:val="006F5394"/>
    <w:rsid w:val="006F661E"/>
    <w:rsid w:val="00701806"/>
    <w:rsid w:val="00713934"/>
    <w:rsid w:val="00721098"/>
    <w:rsid w:val="00721944"/>
    <w:rsid w:val="00723BA8"/>
    <w:rsid w:val="00727E7C"/>
    <w:rsid w:val="0073325C"/>
    <w:rsid w:val="007408A4"/>
    <w:rsid w:val="007423FE"/>
    <w:rsid w:val="007512D4"/>
    <w:rsid w:val="00764EB5"/>
    <w:rsid w:val="00765AFA"/>
    <w:rsid w:val="00775DCC"/>
    <w:rsid w:val="00780239"/>
    <w:rsid w:val="00783304"/>
    <w:rsid w:val="00784DF7"/>
    <w:rsid w:val="00785ADD"/>
    <w:rsid w:val="007869BE"/>
    <w:rsid w:val="007A28B3"/>
    <w:rsid w:val="007A7E9C"/>
    <w:rsid w:val="007B3FE2"/>
    <w:rsid w:val="007C25B7"/>
    <w:rsid w:val="007C6132"/>
    <w:rsid w:val="007D0460"/>
    <w:rsid w:val="007F33DB"/>
    <w:rsid w:val="00806FBC"/>
    <w:rsid w:val="00807158"/>
    <w:rsid w:val="00815968"/>
    <w:rsid w:val="00822DE6"/>
    <w:rsid w:val="0084090D"/>
    <w:rsid w:val="008642E5"/>
    <w:rsid w:val="0088632A"/>
    <w:rsid w:val="00892A9D"/>
    <w:rsid w:val="00895E52"/>
    <w:rsid w:val="008974F4"/>
    <w:rsid w:val="008A00EC"/>
    <w:rsid w:val="008A7C67"/>
    <w:rsid w:val="008B23AE"/>
    <w:rsid w:val="008B34CE"/>
    <w:rsid w:val="008B42DB"/>
    <w:rsid w:val="008B59E4"/>
    <w:rsid w:val="008C26E8"/>
    <w:rsid w:val="008C3CDE"/>
    <w:rsid w:val="008C77E3"/>
    <w:rsid w:val="008D1CCD"/>
    <w:rsid w:val="008D1E9D"/>
    <w:rsid w:val="008D5F44"/>
    <w:rsid w:val="008E4709"/>
    <w:rsid w:val="008E5CCE"/>
    <w:rsid w:val="009076BE"/>
    <w:rsid w:val="0092438E"/>
    <w:rsid w:val="00925636"/>
    <w:rsid w:val="00927E5E"/>
    <w:rsid w:val="009318E1"/>
    <w:rsid w:val="00943AB7"/>
    <w:rsid w:val="009465A2"/>
    <w:rsid w:val="00946EC6"/>
    <w:rsid w:val="009475D0"/>
    <w:rsid w:val="00967DEA"/>
    <w:rsid w:val="00970E30"/>
    <w:rsid w:val="00973D61"/>
    <w:rsid w:val="00980998"/>
    <w:rsid w:val="00986D8C"/>
    <w:rsid w:val="009A43B1"/>
    <w:rsid w:val="009B0F49"/>
    <w:rsid w:val="009B746E"/>
    <w:rsid w:val="009C187E"/>
    <w:rsid w:val="009C6126"/>
    <w:rsid w:val="009D18DA"/>
    <w:rsid w:val="009E11DC"/>
    <w:rsid w:val="009E2C93"/>
    <w:rsid w:val="009E3088"/>
    <w:rsid w:val="009E5F93"/>
    <w:rsid w:val="009E7823"/>
    <w:rsid w:val="009F7068"/>
    <w:rsid w:val="00A14235"/>
    <w:rsid w:val="00A15A16"/>
    <w:rsid w:val="00A20242"/>
    <w:rsid w:val="00A23CCA"/>
    <w:rsid w:val="00A25854"/>
    <w:rsid w:val="00A266F7"/>
    <w:rsid w:val="00A33283"/>
    <w:rsid w:val="00A46837"/>
    <w:rsid w:val="00A54C8A"/>
    <w:rsid w:val="00A600CB"/>
    <w:rsid w:val="00A6548F"/>
    <w:rsid w:val="00A703EC"/>
    <w:rsid w:val="00A71BFB"/>
    <w:rsid w:val="00A71D9B"/>
    <w:rsid w:val="00A72792"/>
    <w:rsid w:val="00A77B18"/>
    <w:rsid w:val="00A82078"/>
    <w:rsid w:val="00A9004C"/>
    <w:rsid w:val="00A9347D"/>
    <w:rsid w:val="00AB30FB"/>
    <w:rsid w:val="00AB5F43"/>
    <w:rsid w:val="00AC3A8F"/>
    <w:rsid w:val="00AC7A49"/>
    <w:rsid w:val="00AD7219"/>
    <w:rsid w:val="00B06900"/>
    <w:rsid w:val="00B07AF2"/>
    <w:rsid w:val="00B21BB3"/>
    <w:rsid w:val="00B232CC"/>
    <w:rsid w:val="00B252A6"/>
    <w:rsid w:val="00B40B51"/>
    <w:rsid w:val="00B431FD"/>
    <w:rsid w:val="00B46C37"/>
    <w:rsid w:val="00B56EB8"/>
    <w:rsid w:val="00B62C13"/>
    <w:rsid w:val="00B700C1"/>
    <w:rsid w:val="00B72F4F"/>
    <w:rsid w:val="00B748BA"/>
    <w:rsid w:val="00B74E0E"/>
    <w:rsid w:val="00BC4F4B"/>
    <w:rsid w:val="00BC688C"/>
    <w:rsid w:val="00BC6AE7"/>
    <w:rsid w:val="00BE4F28"/>
    <w:rsid w:val="00BF0224"/>
    <w:rsid w:val="00BF480A"/>
    <w:rsid w:val="00BF4F6D"/>
    <w:rsid w:val="00BF6C19"/>
    <w:rsid w:val="00C07A57"/>
    <w:rsid w:val="00C23AB8"/>
    <w:rsid w:val="00C24E69"/>
    <w:rsid w:val="00C33A8B"/>
    <w:rsid w:val="00C373C4"/>
    <w:rsid w:val="00C42293"/>
    <w:rsid w:val="00C549B9"/>
    <w:rsid w:val="00C636C2"/>
    <w:rsid w:val="00C71FB5"/>
    <w:rsid w:val="00C74E3E"/>
    <w:rsid w:val="00C80D00"/>
    <w:rsid w:val="00C85328"/>
    <w:rsid w:val="00C86F63"/>
    <w:rsid w:val="00C95DB0"/>
    <w:rsid w:val="00CA7C44"/>
    <w:rsid w:val="00CD470B"/>
    <w:rsid w:val="00CD617B"/>
    <w:rsid w:val="00CD7BFA"/>
    <w:rsid w:val="00CE2F80"/>
    <w:rsid w:val="00CE305B"/>
    <w:rsid w:val="00CF47CE"/>
    <w:rsid w:val="00CF78CB"/>
    <w:rsid w:val="00D05A1E"/>
    <w:rsid w:val="00D12145"/>
    <w:rsid w:val="00D1260D"/>
    <w:rsid w:val="00D2324C"/>
    <w:rsid w:val="00D24C2E"/>
    <w:rsid w:val="00D35CAF"/>
    <w:rsid w:val="00D52A2C"/>
    <w:rsid w:val="00D60D9E"/>
    <w:rsid w:val="00D638F9"/>
    <w:rsid w:val="00D6573F"/>
    <w:rsid w:val="00D67554"/>
    <w:rsid w:val="00D71648"/>
    <w:rsid w:val="00D740C5"/>
    <w:rsid w:val="00D742F3"/>
    <w:rsid w:val="00D80403"/>
    <w:rsid w:val="00D96FB5"/>
    <w:rsid w:val="00DA44BA"/>
    <w:rsid w:val="00DB30A3"/>
    <w:rsid w:val="00DB4701"/>
    <w:rsid w:val="00DC1AD5"/>
    <w:rsid w:val="00DC4289"/>
    <w:rsid w:val="00DD2863"/>
    <w:rsid w:val="00DE0AFE"/>
    <w:rsid w:val="00DE5034"/>
    <w:rsid w:val="00DF3E2B"/>
    <w:rsid w:val="00DF6A76"/>
    <w:rsid w:val="00E00E7F"/>
    <w:rsid w:val="00E165EF"/>
    <w:rsid w:val="00E20381"/>
    <w:rsid w:val="00E25712"/>
    <w:rsid w:val="00E3456C"/>
    <w:rsid w:val="00E34FFC"/>
    <w:rsid w:val="00E417ED"/>
    <w:rsid w:val="00E43937"/>
    <w:rsid w:val="00E5054A"/>
    <w:rsid w:val="00E50932"/>
    <w:rsid w:val="00E526AF"/>
    <w:rsid w:val="00E62779"/>
    <w:rsid w:val="00E70D54"/>
    <w:rsid w:val="00E818F3"/>
    <w:rsid w:val="00E81B8A"/>
    <w:rsid w:val="00EA363F"/>
    <w:rsid w:val="00EB3701"/>
    <w:rsid w:val="00EB7F8B"/>
    <w:rsid w:val="00EC5F08"/>
    <w:rsid w:val="00ED59F2"/>
    <w:rsid w:val="00ED5BDC"/>
    <w:rsid w:val="00ED7D3A"/>
    <w:rsid w:val="00EE37A4"/>
    <w:rsid w:val="00EE4E5A"/>
    <w:rsid w:val="00EE4EDC"/>
    <w:rsid w:val="00F03457"/>
    <w:rsid w:val="00F055F5"/>
    <w:rsid w:val="00F10521"/>
    <w:rsid w:val="00F16092"/>
    <w:rsid w:val="00F170D8"/>
    <w:rsid w:val="00F20AF5"/>
    <w:rsid w:val="00F22693"/>
    <w:rsid w:val="00F27B38"/>
    <w:rsid w:val="00F27F61"/>
    <w:rsid w:val="00F343E4"/>
    <w:rsid w:val="00F350A1"/>
    <w:rsid w:val="00F3595B"/>
    <w:rsid w:val="00F40E8D"/>
    <w:rsid w:val="00F47B25"/>
    <w:rsid w:val="00F50330"/>
    <w:rsid w:val="00F55E79"/>
    <w:rsid w:val="00F636D5"/>
    <w:rsid w:val="00F668CB"/>
    <w:rsid w:val="00F675E3"/>
    <w:rsid w:val="00F82CAD"/>
    <w:rsid w:val="00F82FCC"/>
    <w:rsid w:val="00F8415A"/>
    <w:rsid w:val="00F92F07"/>
    <w:rsid w:val="00FA122C"/>
    <w:rsid w:val="00FA1D31"/>
    <w:rsid w:val="00FA26B7"/>
    <w:rsid w:val="00FA7B1A"/>
    <w:rsid w:val="00FA7EC0"/>
    <w:rsid w:val="00FB60AA"/>
    <w:rsid w:val="00FE0EEA"/>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91CD25D"/>
  <w15:docId w15:val="{5DF29EDF-8F16-4F93-9C93-D55611A42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uiPriority w:val="99"/>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uiPriority w:val="99"/>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semiHidden/>
    <w:rsid w:val="00E62779"/>
    <w:rPr>
      <w:vertAlign w:val="superscript"/>
    </w:rPr>
  </w:style>
  <w:style w:type="paragraph" w:customStyle="1" w:styleId="enumlev1">
    <w:name w:val="enumlev1"/>
    <w:basedOn w:val="Normal"/>
    <w:link w:val="enumlev1Char"/>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rsid w:val="00E62779"/>
    <w:pPr>
      <w:tabs>
        <w:tab w:val="clear" w:pos="1191"/>
        <w:tab w:val="clear" w:pos="1588"/>
        <w:tab w:val="clear" w:pos="1985"/>
        <w:tab w:val="center" w:pos="4820"/>
        <w:tab w:val="right" w:pos="9639"/>
      </w:tabs>
    </w:pPr>
  </w:style>
  <w:style w:type="paragraph" w:customStyle="1" w:styleId="Equationlegend">
    <w:name w:val="Equation_legend"/>
    <w:basedOn w:val="Normal"/>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uiPriority w:val="99"/>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uiPriority w:val="99"/>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uiPriority w:val="99"/>
    <w:rsid w:val="00E62779"/>
  </w:style>
  <w:style w:type="paragraph" w:customStyle="1" w:styleId="Reptitle">
    <w:name w:val="Rep_title"/>
    <w:basedOn w:val="Rectitle"/>
    <w:next w:val="Repref"/>
    <w:uiPriority w:val="99"/>
    <w:rsid w:val="00E62779"/>
  </w:style>
  <w:style w:type="paragraph" w:customStyle="1" w:styleId="Repref">
    <w:name w:val="Rep_ref"/>
    <w:basedOn w:val="Recref"/>
    <w:next w:val="Repdate"/>
    <w:uiPriority w:val="99"/>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rsid w:val="00E62779"/>
    <w:pPr>
      <w:spacing w:before="840" w:after="200"/>
      <w:jc w:val="center"/>
    </w:pPr>
    <w:rPr>
      <w:b/>
      <w:sz w:val="28"/>
    </w:rPr>
  </w:style>
  <w:style w:type="paragraph" w:customStyle="1" w:styleId="SpecialFooter">
    <w:name w:val="Special Footer"/>
    <w:basedOn w:val="Footer"/>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rsid w:val="00E62779"/>
    <w:pPr>
      <w:keepNext/>
      <w:spacing w:before="560" w:after="120"/>
      <w:jc w:val="center"/>
    </w:pPr>
    <w:rPr>
      <w:caps/>
    </w:rPr>
  </w:style>
  <w:style w:type="paragraph" w:customStyle="1" w:styleId="Tabletitle">
    <w:name w:val="Table_title"/>
    <w:basedOn w:val="Normal"/>
    <w:next w:val="Tablehead"/>
    <w:link w:val="TabletitleChar"/>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rsid w:val="00E62779"/>
    <w:pPr>
      <w:keepNext/>
      <w:spacing w:before="160"/>
    </w:pPr>
    <w:rPr>
      <w:i/>
    </w:rPr>
  </w:style>
  <w:style w:type="paragraph" w:customStyle="1" w:styleId="Headingb">
    <w:name w:val="Heading_b"/>
    <w:basedOn w:val="Normal"/>
    <w:next w:val="Normal"/>
    <w:link w:val="HeadingbChar"/>
    <w:qFormat/>
    <w:rsid w:val="00E62779"/>
    <w:pPr>
      <w:keepNext/>
      <w:spacing w:before="160"/>
    </w:pPr>
    <w:rPr>
      <w:b/>
    </w:rPr>
  </w:style>
  <w:style w:type="paragraph" w:customStyle="1" w:styleId="Figure">
    <w:name w:val="Figure"/>
    <w:basedOn w:val="Normal"/>
    <w:next w:val="Normal"/>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rsid w:val="00E62779"/>
    <w:pPr>
      <w:keepNext w:val="0"/>
    </w:pPr>
  </w:style>
  <w:style w:type="paragraph" w:customStyle="1" w:styleId="FigureNo">
    <w:name w:val="Figure_No"/>
    <w:basedOn w:val="Normal"/>
    <w:next w:val="Figuretitle"/>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uiPriority w:val="99"/>
    <w:rsid w:val="00E62779"/>
    <w:rPr>
      <w:b/>
      <w:sz w:val="24"/>
      <w:lang w:val="en-GB" w:eastAsia="en-US" w:bidi="ar-SA"/>
    </w:rPr>
  </w:style>
  <w:style w:type="character" w:styleId="Hyperlink">
    <w:name w:val="Hyperlink"/>
    <w:aliases w:val="CEO_Hyperlink"/>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rsid w:val="00701806"/>
    <w:rPr>
      <w:color w:val="800080"/>
      <w:u w:val="single"/>
    </w:rPr>
  </w:style>
  <w:style w:type="paragraph" w:styleId="BalloonText">
    <w:name w:val="Balloon Text"/>
    <w:basedOn w:val="Normal"/>
    <w:link w:val="BalloonTextChar1"/>
    <w:uiPriority w:val="99"/>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uiPriority w:val="99"/>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uiPriority w:val="99"/>
    <w:rsid w:val="00D2324C"/>
    <w:rPr>
      <w:rFonts w:ascii="Times New Roman" w:hAnsi="Times New Roman"/>
      <w:sz w:val="22"/>
      <w:lang w:val="en-GB"/>
    </w:rPr>
  </w:style>
  <w:style w:type="character" w:customStyle="1" w:styleId="NoteChar">
    <w:name w:val="Note Char"/>
    <w:link w:val="Note"/>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uiPriority w:val="99"/>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uiPriority w:val="99"/>
    <w:locked/>
    <w:rsid w:val="00D2324C"/>
    <w:rPr>
      <w:rFonts w:ascii="Times New Roman" w:hAnsi="Times New Roman"/>
      <w:b/>
      <w:sz w:val="28"/>
      <w:lang w:val="en-GB"/>
    </w:rPr>
  </w:style>
  <w:style w:type="character" w:customStyle="1" w:styleId="TableNoChar">
    <w:name w:val="Table_No Char"/>
    <w:link w:val="TableNo"/>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locked/>
    <w:rsid w:val="00D2324C"/>
    <w:rPr>
      <w:rFonts w:ascii="Times New Roman" w:hAnsi="Times New Roman"/>
      <w:b/>
      <w:sz w:val="24"/>
      <w:lang w:val="en-GB"/>
    </w:rPr>
  </w:style>
  <w:style w:type="paragraph" w:customStyle="1" w:styleId="AppendixNo">
    <w:name w:val="Appendix_No"/>
    <w:basedOn w:val="AnnexNo"/>
    <w:next w:val="Annexref"/>
    <w:uiPriority w:val="99"/>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uiPriority w:val="99"/>
    <w:rsid w:val="00D2324C"/>
    <w:rPr>
      <w:rFonts w:ascii="Times New Roman" w:hAnsi="Times New Roman"/>
      <w:lang w:val="en-GB"/>
    </w:rPr>
  </w:style>
  <w:style w:type="paragraph" w:styleId="CommentText">
    <w:name w:val="annotation text"/>
    <w:basedOn w:val="Normal"/>
    <w:link w:val="CommentTextChar"/>
    <w:uiPriority w:val="99"/>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uiPriority w:val="99"/>
    <w:rsid w:val="00D2324C"/>
    <w:rPr>
      <w:rFonts w:ascii="Times New Roman" w:hAnsi="Times New Roman"/>
      <w:b/>
      <w:bCs/>
      <w:lang w:val="en-GB"/>
    </w:rPr>
  </w:style>
  <w:style w:type="paragraph" w:styleId="CommentSubject">
    <w:name w:val="annotation subject"/>
    <w:basedOn w:val="CommentText"/>
    <w:next w:val="CommentText"/>
    <w:link w:val="CommentSubjectChar"/>
    <w:uiPriority w:val="99"/>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uiPriority w:val="99"/>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uiPriority w:val="99"/>
    <w:semiHidden/>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uiPriority w:val="10"/>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99"/>
    <w:qFormat/>
    <w:rsid w:val="007423FE"/>
    <w:pPr>
      <w:ind w:left="720"/>
      <w:contextualSpacing/>
    </w:pPr>
  </w:style>
  <w:style w:type="character" w:customStyle="1" w:styleId="UnresolvedMention1">
    <w:name w:val="Unresolved Mention1"/>
    <w:basedOn w:val="DefaultParagraphFont"/>
    <w:uiPriority w:val="99"/>
    <w:semiHidden/>
    <w:unhideWhenUsed/>
    <w:rsid w:val="001616A4"/>
    <w:rPr>
      <w:color w:val="605E5C"/>
      <w:shd w:val="clear" w:color="auto" w:fill="E1DFDD"/>
    </w:rPr>
  </w:style>
  <w:style w:type="character" w:customStyle="1" w:styleId="UnresolvedMention2">
    <w:name w:val="Unresolved Mention2"/>
    <w:basedOn w:val="DefaultParagraphFont"/>
    <w:uiPriority w:val="99"/>
    <w:semiHidden/>
    <w:unhideWhenUsed/>
    <w:rsid w:val="006E09AB"/>
    <w:rPr>
      <w:color w:val="605E5C"/>
      <w:shd w:val="clear" w:color="auto" w:fill="E1DFDD"/>
    </w:rPr>
  </w:style>
  <w:style w:type="character" w:customStyle="1" w:styleId="UnresolvedMention3">
    <w:name w:val="Unresolved Mention3"/>
    <w:basedOn w:val="DefaultParagraphFont"/>
    <w:uiPriority w:val="99"/>
    <w:semiHidden/>
    <w:unhideWhenUsed/>
    <w:rsid w:val="001A6A2B"/>
    <w:rPr>
      <w:color w:val="605E5C"/>
      <w:shd w:val="clear" w:color="auto" w:fill="E1DFDD"/>
    </w:rPr>
  </w:style>
  <w:style w:type="paragraph" w:customStyle="1" w:styleId="Default">
    <w:name w:val="Default"/>
    <w:rsid w:val="00DB30A3"/>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300887896">
      <w:bodyDiv w:val="1"/>
      <w:marLeft w:val="0"/>
      <w:marRight w:val="0"/>
      <w:marTop w:val="0"/>
      <w:marBottom w:val="0"/>
      <w:divBdr>
        <w:top w:val="none" w:sz="0" w:space="0" w:color="auto"/>
        <w:left w:val="none" w:sz="0" w:space="0" w:color="auto"/>
        <w:bottom w:val="none" w:sz="0" w:space="0" w:color="auto"/>
        <w:right w:val="none" w:sz="0" w:space="0" w:color="auto"/>
      </w:divBdr>
    </w:div>
    <w:div w:id="504980356">
      <w:bodyDiv w:val="1"/>
      <w:marLeft w:val="0"/>
      <w:marRight w:val="0"/>
      <w:marTop w:val="0"/>
      <w:marBottom w:val="0"/>
      <w:divBdr>
        <w:top w:val="none" w:sz="0" w:space="0" w:color="auto"/>
        <w:left w:val="none" w:sz="0" w:space="0" w:color="auto"/>
        <w:bottom w:val="none" w:sz="0" w:space="0" w:color="auto"/>
        <w:right w:val="none" w:sz="0" w:space="0" w:color="auto"/>
      </w:divBdr>
    </w:div>
    <w:div w:id="841361993">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205868399">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334262909">
      <w:bodyDiv w:val="1"/>
      <w:marLeft w:val="0"/>
      <w:marRight w:val="0"/>
      <w:marTop w:val="0"/>
      <w:marBottom w:val="0"/>
      <w:divBdr>
        <w:top w:val="none" w:sz="0" w:space="0" w:color="auto"/>
        <w:left w:val="none" w:sz="0" w:space="0" w:color="auto"/>
        <w:bottom w:val="none" w:sz="0" w:space="0" w:color="auto"/>
        <w:right w:val="none" w:sz="0" w:space="0" w:color="auto"/>
      </w:divBdr>
    </w:div>
    <w:div w:id="1413817274">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 w:id="1773360561">
      <w:bodyDiv w:val="1"/>
      <w:marLeft w:val="0"/>
      <w:marRight w:val="0"/>
      <w:marTop w:val="0"/>
      <w:marBottom w:val="0"/>
      <w:divBdr>
        <w:top w:val="none" w:sz="0" w:space="0" w:color="auto"/>
        <w:left w:val="none" w:sz="0" w:space="0" w:color="auto"/>
        <w:bottom w:val="none" w:sz="0" w:space="0" w:color="auto"/>
        <w:right w:val="none" w:sz="0" w:space="0" w:color="auto"/>
      </w:divBdr>
    </w:div>
    <w:div w:id="18554623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mailto:joe.ciaudelli@sennheiser.com"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www.itu.int/md/R19-SG06-C-0001/en"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itu.int/md/R19-SG05-C-0001/en"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1031</Words>
  <Characters>5878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Company/>
  <LinksUpToDate>false</LinksUpToDate>
  <CharactersWithSpaces>6896</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Scott</dc:creator>
  <cp:keywords>Unrestricted</cp:keywords>
  <cp:lastModifiedBy>Joe Ciaudelli</cp:lastModifiedBy>
  <cp:revision>2</cp:revision>
  <dcterms:created xsi:type="dcterms:W3CDTF">2021-09-23T19:30:00Z</dcterms:created>
  <dcterms:modified xsi:type="dcterms:W3CDTF">2021-09-23T19:30:00Z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M SIP Document Sensitivity">
    <vt:lpwstr/>
  </property>
  <property fmtid="{D5CDD505-2E9C-101B-9397-08002B2CF9AE}" pid="3" name="Document Author">
    <vt:lpwstr>ACCT04\e301300</vt:lpwstr>
  </property>
  <property fmtid="{D5CDD505-2E9C-101B-9397-08002B2CF9AE}" pid="4" name="Document Sensitivity">
    <vt:lpwstr>1</vt:lpwstr>
  </property>
  <property fmtid="{D5CDD505-2E9C-101B-9397-08002B2CF9AE}" pid="5" name="ThirdParty">
    <vt:lpwstr/>
  </property>
  <property fmtid="{D5CDD505-2E9C-101B-9397-08002B2CF9AE}" pid="6" name="OCI Restriction">
    <vt:bool>false</vt:bool>
  </property>
  <property fmtid="{D5CDD505-2E9C-101B-9397-08002B2CF9AE}" pid="7" name="OCI Additional Info">
    <vt:lpwstr/>
  </property>
  <property fmtid="{D5CDD505-2E9C-101B-9397-08002B2CF9AE}" pid="8" name="Allow Header Overwrite">
    <vt:bool>true</vt:bool>
  </property>
  <property fmtid="{D5CDD505-2E9C-101B-9397-08002B2CF9AE}" pid="9" name="Allow Footer Overwrite">
    <vt:bool>true</vt:bool>
  </property>
  <property fmtid="{D5CDD505-2E9C-101B-9397-08002B2CF9AE}" pid="10" name="Multiple Selected">
    <vt:lpwstr>-1</vt:lpwstr>
  </property>
  <property fmtid="{D5CDD505-2E9C-101B-9397-08002B2CF9AE}" pid="11" name="SIPLongWording">
    <vt:lpwstr>_x000d_
_x000d_
</vt:lpwstr>
  </property>
  <property fmtid="{D5CDD505-2E9C-101B-9397-08002B2CF9AE}" pid="12" name="ExpCountry">
    <vt:lpwstr/>
  </property>
  <property fmtid="{D5CDD505-2E9C-101B-9397-08002B2CF9AE}" pid="13" name="MSIP_Label_6b5758c1-6df0-4e8d-a4f7-f588283d5d0d_Enabled">
    <vt:lpwstr>True</vt:lpwstr>
  </property>
  <property fmtid="{D5CDD505-2E9C-101B-9397-08002B2CF9AE}" pid="14" name="MSIP_Label_6b5758c1-6df0-4e8d-a4f7-f588283d5d0d_SiteId">
    <vt:lpwstr>d6cff1bd-67dd-4ce8-945d-d07dc775672f</vt:lpwstr>
  </property>
  <property fmtid="{D5CDD505-2E9C-101B-9397-08002B2CF9AE}" pid="15" name="MSIP_Label_6b5758c1-6df0-4e8d-a4f7-f588283d5d0d_Owner">
    <vt:lpwstr>asanders@ntia.doc.gov</vt:lpwstr>
  </property>
  <property fmtid="{D5CDD505-2E9C-101B-9397-08002B2CF9AE}" pid="16" name="MSIP_Label_6b5758c1-6df0-4e8d-a4f7-f588283d5d0d_SetDate">
    <vt:lpwstr>2021-08-24T11:29:00.9708769Z</vt:lpwstr>
  </property>
  <property fmtid="{D5CDD505-2E9C-101B-9397-08002B2CF9AE}" pid="17" name="MSIP_Label_6b5758c1-6df0-4e8d-a4f7-f588283d5d0d_Name">
    <vt:lpwstr>General</vt:lpwstr>
  </property>
  <property fmtid="{D5CDD505-2E9C-101B-9397-08002B2CF9AE}" pid="18" name="MSIP_Label_6b5758c1-6df0-4e8d-a4f7-f588283d5d0d_Application">
    <vt:lpwstr>Microsoft Azure Information Protection</vt:lpwstr>
  </property>
  <property fmtid="{D5CDD505-2E9C-101B-9397-08002B2CF9AE}" pid="19" name="MSIP_Label_6b5758c1-6df0-4e8d-a4f7-f588283d5d0d_Extended_MSFT_Method">
    <vt:lpwstr>Automatic</vt:lpwstr>
  </property>
  <property fmtid="{D5CDD505-2E9C-101B-9397-08002B2CF9AE}" pid="20" name="Sensitivity">
    <vt:lpwstr>General</vt:lpwstr>
  </property>
</Properties>
</file>